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DFAC2" w14:textId="77777777"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2549A598" w14:textId="77777777" w:rsidR="001B2FB5" w:rsidRDefault="001B2FB5" w:rsidP="001B2FB5">
      <w:pPr>
        <w:rPr>
          <w:b/>
          <w:sz w:val="28"/>
        </w:rPr>
      </w:pPr>
    </w:p>
    <w:p w14:paraId="15627CC8" w14:textId="77777777"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14:paraId="7E59BFD9" w14:textId="77777777" w:rsidR="001B2FB5" w:rsidRDefault="001B2FB5" w:rsidP="001B2FB5">
      <w:pPr>
        <w:tabs>
          <w:tab w:val="left" w:pos="3828"/>
        </w:tabs>
        <w:spacing w:after="240"/>
        <w:ind w:left="3686" w:hanging="3686"/>
        <w:rPr>
          <w:b/>
          <w:sz w:val="28"/>
        </w:rPr>
      </w:pPr>
    </w:p>
    <w:p w14:paraId="5421D4B4" w14:textId="77777777"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14:paraId="30E9D462" w14:textId="77777777" w:rsidR="001B2FB5" w:rsidRDefault="001B2FB5" w:rsidP="001B2FB5">
      <w:pPr>
        <w:tabs>
          <w:tab w:val="left" w:pos="3828"/>
        </w:tabs>
        <w:spacing w:after="240"/>
        <w:ind w:left="3544" w:hanging="3544"/>
        <w:rPr>
          <w:b/>
          <w:sz w:val="28"/>
        </w:rPr>
      </w:pPr>
    </w:p>
    <w:p w14:paraId="15858906" w14:textId="77777777" w:rsidR="001B2FB5" w:rsidRDefault="001B2FB5" w:rsidP="001B2FB5">
      <w:pPr>
        <w:tabs>
          <w:tab w:val="left" w:pos="3828"/>
        </w:tabs>
        <w:spacing w:after="240"/>
        <w:rPr>
          <w:b/>
          <w:sz w:val="28"/>
        </w:rPr>
      </w:pPr>
      <w:r>
        <w:rPr>
          <w:b/>
          <w:sz w:val="28"/>
        </w:rPr>
        <w:t>Název spolupracující instituce:</w:t>
      </w:r>
    </w:p>
    <w:p w14:paraId="3EE6615A" w14:textId="77777777" w:rsidR="001B2FB5" w:rsidRDefault="001B2FB5" w:rsidP="001B2FB5">
      <w:pPr>
        <w:tabs>
          <w:tab w:val="left" w:pos="3828"/>
        </w:tabs>
        <w:spacing w:after="240"/>
        <w:rPr>
          <w:b/>
          <w:sz w:val="28"/>
        </w:rPr>
      </w:pPr>
    </w:p>
    <w:p w14:paraId="2731A00D" w14:textId="77777777" w:rsidR="001B2FB5" w:rsidRDefault="001B2FB5" w:rsidP="001B2FB5">
      <w:pPr>
        <w:tabs>
          <w:tab w:val="left" w:pos="3828"/>
        </w:tabs>
        <w:spacing w:after="240"/>
        <w:rPr>
          <w:b/>
          <w:sz w:val="28"/>
        </w:rPr>
      </w:pPr>
      <w:r>
        <w:rPr>
          <w:b/>
          <w:sz w:val="28"/>
        </w:rPr>
        <w:t>Název studijního programu:</w:t>
      </w:r>
      <w:r>
        <w:rPr>
          <w:b/>
          <w:sz w:val="28"/>
        </w:rPr>
        <w:tab/>
        <w:t>Průmyslové inženýrství</w:t>
      </w:r>
    </w:p>
    <w:p w14:paraId="35D5CAD8" w14:textId="77777777" w:rsidR="001B2FB5" w:rsidRDefault="001B2FB5" w:rsidP="001B2FB5">
      <w:pPr>
        <w:tabs>
          <w:tab w:val="left" w:pos="3828"/>
        </w:tabs>
        <w:spacing w:after="240"/>
        <w:rPr>
          <w:b/>
          <w:sz w:val="28"/>
        </w:rPr>
      </w:pPr>
    </w:p>
    <w:p w14:paraId="65D39C2E" w14:textId="77777777"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14:paraId="021B7724" w14:textId="77777777" w:rsidR="001B2FB5" w:rsidRDefault="001B2FB5" w:rsidP="001B2FB5">
      <w:pPr>
        <w:tabs>
          <w:tab w:val="left" w:pos="3828"/>
        </w:tabs>
        <w:spacing w:after="240"/>
        <w:rPr>
          <w:b/>
          <w:sz w:val="28"/>
        </w:rPr>
      </w:pPr>
    </w:p>
    <w:p w14:paraId="72B65F2A" w14:textId="77777777"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14:paraId="596DCC37" w14:textId="77777777" w:rsidR="001B2FB5" w:rsidRDefault="001B2FB5" w:rsidP="001B2FB5">
      <w:pPr>
        <w:tabs>
          <w:tab w:val="left" w:pos="3828"/>
        </w:tabs>
        <w:spacing w:after="240"/>
        <w:rPr>
          <w:b/>
          <w:sz w:val="28"/>
        </w:rPr>
      </w:pPr>
    </w:p>
    <w:p w14:paraId="6440316B" w14:textId="491DF72E"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AB0192">
        <w:rPr>
          <w:b/>
          <w:sz w:val="28"/>
        </w:rPr>
        <w:t xml:space="preserve"> </w:t>
      </w:r>
      <w:r>
        <w:rPr>
          <w:b/>
          <w:sz w:val="28"/>
        </w:rPr>
        <w:t xml:space="preserve">   </w:t>
      </w:r>
      <w:r w:rsidR="00F20DA8">
        <w:rPr>
          <w:b/>
          <w:sz w:val="28"/>
        </w:rPr>
        <w:t>17</w:t>
      </w:r>
      <w:r w:rsidR="00AB0192" w:rsidRPr="006B2EB5">
        <w:rPr>
          <w:b/>
          <w:sz w:val="28"/>
        </w:rPr>
        <w:t xml:space="preserve">. </w:t>
      </w:r>
      <w:r w:rsidR="006B2EB5" w:rsidRPr="006B2EB5">
        <w:rPr>
          <w:b/>
          <w:sz w:val="28"/>
        </w:rPr>
        <w:t>5</w:t>
      </w:r>
      <w:r w:rsidR="00AB0192" w:rsidRPr="006B2EB5">
        <w:rPr>
          <w:b/>
          <w:sz w:val="28"/>
        </w:rPr>
        <w:t>. 201</w:t>
      </w:r>
      <w:r w:rsidR="00766763" w:rsidRPr="006B2EB5">
        <w:rPr>
          <w:b/>
          <w:sz w:val="28"/>
        </w:rPr>
        <w:t>9</w:t>
      </w:r>
    </w:p>
    <w:p w14:paraId="0DB4D51A" w14:textId="77777777" w:rsidR="001B2FB5" w:rsidRDefault="001B2FB5" w:rsidP="001B2FB5">
      <w:pPr>
        <w:tabs>
          <w:tab w:val="left" w:pos="3828"/>
        </w:tabs>
        <w:spacing w:after="240"/>
        <w:rPr>
          <w:b/>
          <w:sz w:val="28"/>
        </w:rPr>
      </w:pPr>
    </w:p>
    <w:p w14:paraId="6D600A41" w14:textId="374C916B" w:rsidR="001B2FB5" w:rsidRDefault="001B2FB5" w:rsidP="008B7889">
      <w:pPr>
        <w:tabs>
          <w:tab w:val="left" w:pos="3828"/>
        </w:tabs>
        <w:rPr>
          <w:b/>
          <w:sz w:val="28"/>
        </w:rPr>
      </w:pPr>
      <w:r>
        <w:rPr>
          <w:b/>
          <w:sz w:val="28"/>
        </w:rPr>
        <w:t>Odkaz na elektronickou podobu žádosti:</w:t>
      </w:r>
      <w:r w:rsidR="00C110E3">
        <w:rPr>
          <w:b/>
          <w:sz w:val="28"/>
        </w:rPr>
        <w:t xml:space="preserve"> </w:t>
      </w:r>
      <w:r w:rsidR="00F041E8" w:rsidRPr="00F041E8">
        <w:rPr>
          <w:sz w:val="28"/>
        </w:rPr>
        <w:t>ke stažení</w:t>
      </w:r>
      <w:r w:rsidR="00F041E8">
        <w:rPr>
          <w:b/>
          <w:sz w:val="28"/>
        </w:rPr>
        <w:t xml:space="preserve"> </w:t>
      </w:r>
      <w:hyperlink r:id="rId8" w:history="1">
        <w:r w:rsidR="00F041E8" w:rsidRPr="00F041E8">
          <w:rPr>
            <w:rStyle w:val="Hypertextovodkaz"/>
            <w:b/>
            <w:sz w:val="28"/>
          </w:rPr>
          <w:t>zde</w:t>
        </w:r>
      </w:hyperlink>
    </w:p>
    <w:p w14:paraId="18764837" w14:textId="0E010D96" w:rsidR="001B2FB5" w:rsidDel="005930C5" w:rsidRDefault="001B2FB5" w:rsidP="001B2FB5">
      <w:pPr>
        <w:tabs>
          <w:tab w:val="left" w:pos="3828"/>
        </w:tabs>
        <w:spacing w:after="240"/>
        <w:rPr>
          <w:del w:id="0" w:author="Michal Pilík" w:date="2019-09-04T09:33:00Z"/>
          <w:b/>
          <w:sz w:val="28"/>
        </w:rPr>
      </w:pPr>
    </w:p>
    <w:p w14:paraId="0CBD2F57" w14:textId="77777777" w:rsidR="001B2FB5" w:rsidRDefault="001B2FB5" w:rsidP="008B7889">
      <w:pPr>
        <w:tabs>
          <w:tab w:val="left" w:pos="3828"/>
        </w:tabs>
        <w:rPr>
          <w:b/>
          <w:sz w:val="28"/>
        </w:rPr>
      </w:pPr>
      <w:r>
        <w:rPr>
          <w:b/>
          <w:sz w:val="28"/>
        </w:rPr>
        <w:t>Odkazy na relevantní vnitřní předpisy:</w:t>
      </w:r>
    </w:p>
    <w:p w14:paraId="50CDC969" w14:textId="77777777"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14:paraId="01B4B2D1" w14:textId="2A22D5EF" w:rsidR="00F94273" w:rsidRDefault="00F94273" w:rsidP="00F94273">
      <w:pPr>
        <w:spacing w:after="240"/>
        <w:rPr>
          <w:sz w:val="32"/>
        </w:rPr>
      </w:pPr>
      <w:r w:rsidRPr="002B070F">
        <w:rPr>
          <w:sz w:val="24"/>
        </w:rPr>
        <w:t xml:space="preserve">Vnitřní předpisy FaME: </w:t>
      </w:r>
      <w:ins w:id="1" w:author="Michal Pilík" w:date="2019-09-04T09:33:00Z">
        <w:r w:rsidR="005930C5" w:rsidRPr="00291637">
          <w:rPr>
            <w:sz w:val="24"/>
            <w:szCs w:val="24"/>
          </w:rPr>
          <w:fldChar w:fldCharType="begin"/>
        </w:r>
        <w:r w:rsidR="005930C5" w:rsidRPr="00291637">
          <w:rPr>
            <w:sz w:val="24"/>
            <w:szCs w:val="24"/>
          </w:rPr>
          <w:instrText xml:space="preserve"> HYPERLINK "https://fame.utb.cz/o-fakulte/uredni-deska/vnitrni-normy-a-predpisy/" </w:instrText>
        </w:r>
        <w:r w:rsidR="005930C5" w:rsidRPr="00291637">
          <w:rPr>
            <w:sz w:val="24"/>
            <w:szCs w:val="24"/>
          </w:rPr>
          <w:fldChar w:fldCharType="separate"/>
        </w:r>
        <w:r w:rsidR="005930C5" w:rsidRPr="00291637">
          <w:rPr>
            <w:rStyle w:val="Hypertextovodkaz"/>
            <w:sz w:val="24"/>
            <w:szCs w:val="24"/>
          </w:rPr>
          <w:t>https://fame.utb.cz/o-fakulte/uredni-deska/vnitrni-normy-a-predpisy/</w:t>
        </w:r>
        <w:r w:rsidR="005930C5" w:rsidRPr="00291637">
          <w:rPr>
            <w:sz w:val="24"/>
            <w:szCs w:val="24"/>
          </w:rPr>
          <w:fldChar w:fldCharType="end"/>
        </w:r>
      </w:ins>
      <w:del w:id="2" w:author="Michal Pilík" w:date="2019-09-04T09:33:00Z">
        <w:r w:rsidR="005930C5" w:rsidDel="005930C5">
          <w:fldChar w:fldCharType="begin"/>
        </w:r>
        <w:r w:rsidR="005930C5" w:rsidDel="005930C5">
          <w:delInstrText xml:space="preserve"> HYPERLINK "https://fame.utb.cz/o-fakulte/uredni-deska/vnitrni-normy-a-predpisy/vnitrni-predpisy/" </w:delInstrText>
        </w:r>
        <w:r w:rsidR="005930C5" w:rsidDel="005930C5">
          <w:fldChar w:fldCharType="separate"/>
        </w:r>
        <w:r w:rsidRPr="006B19CF" w:rsidDel="005930C5">
          <w:rPr>
            <w:rStyle w:val="Hypertextovodkaz"/>
            <w:sz w:val="24"/>
          </w:rPr>
          <w:delText>https://fame.utb.cz/o-fakulte/uredni-deska/vnitrni-normy-a-predpisy/vnitrni-predpisy/</w:delText>
        </w:r>
        <w:r w:rsidR="005930C5" w:rsidDel="005930C5">
          <w:rPr>
            <w:rStyle w:val="Hypertextovodkaz"/>
            <w:sz w:val="24"/>
          </w:rPr>
          <w:fldChar w:fldCharType="end"/>
        </w:r>
      </w:del>
      <w:r>
        <w:rPr>
          <w:sz w:val="32"/>
        </w:rPr>
        <w:t xml:space="preserve"> </w:t>
      </w:r>
    </w:p>
    <w:p w14:paraId="0C3C9E19" w14:textId="77777777" w:rsidR="00357A55" w:rsidRDefault="00357A55" w:rsidP="00357A55">
      <w:pPr>
        <w:rPr>
          <w:b/>
          <w:sz w:val="28"/>
        </w:rPr>
      </w:pPr>
      <w:r>
        <w:rPr>
          <w:b/>
          <w:sz w:val="28"/>
        </w:rPr>
        <w:t>Odkazy na interní stránky UTB a FaME:</w:t>
      </w:r>
    </w:p>
    <w:p w14:paraId="0C89D1F8" w14:textId="77777777" w:rsidR="00C110E3" w:rsidRDefault="00C110E3" w:rsidP="00C110E3">
      <w:pPr>
        <w:tabs>
          <w:tab w:val="left" w:pos="5387"/>
        </w:tabs>
        <w:rPr>
          <w:b/>
          <w:sz w:val="24"/>
        </w:rPr>
      </w:pPr>
      <w:r>
        <w:rPr>
          <w:b/>
          <w:sz w:val="24"/>
        </w:rPr>
        <w:t>Univerzita Tomáše Bati</w:t>
      </w:r>
      <w:r>
        <w:rPr>
          <w:b/>
          <w:sz w:val="24"/>
        </w:rPr>
        <w:tab/>
        <w:t>LMS Moodle</w:t>
      </w:r>
    </w:p>
    <w:p w14:paraId="1E48D9FF" w14:textId="1869BFE4" w:rsidR="00C110E3" w:rsidRPr="00723898" w:rsidRDefault="00771C29" w:rsidP="00C110E3">
      <w:pPr>
        <w:tabs>
          <w:tab w:val="left" w:pos="5387"/>
        </w:tabs>
        <w:rPr>
          <w:b/>
          <w:sz w:val="24"/>
        </w:rPr>
      </w:pPr>
      <w:hyperlink r:id="rId10" w:history="1">
        <w:r w:rsidR="00C110E3" w:rsidRPr="0015624F">
          <w:rPr>
            <w:rStyle w:val="Hypertextovodkaz"/>
            <w:sz w:val="24"/>
          </w:rPr>
          <w:t>https://www.utb.cz/wp-login.php</w:t>
        </w:r>
      </w:hyperlink>
      <w:r w:rsidR="00C110E3">
        <w:rPr>
          <w:sz w:val="24"/>
        </w:rPr>
        <w:t xml:space="preserve"> </w:t>
      </w:r>
      <w:r w:rsidR="00C110E3">
        <w:rPr>
          <w:sz w:val="24"/>
        </w:rPr>
        <w:tab/>
        <w:t xml:space="preserve">Login: </w:t>
      </w:r>
      <w:ins w:id="3" w:author="Michal Pilík" w:date="2019-09-04T09:33:00Z">
        <w:r w:rsidR="005930C5">
          <w:rPr>
            <w:sz w:val="24"/>
          </w:rPr>
          <w:t>fame_</w:t>
        </w:r>
      </w:ins>
      <w:r w:rsidR="00C110E3">
        <w:rPr>
          <w:sz w:val="24"/>
        </w:rPr>
        <w:t>hodnotitel</w:t>
      </w:r>
    </w:p>
    <w:p w14:paraId="6BDFDE15" w14:textId="20C24C7D" w:rsidR="00C110E3" w:rsidRDefault="00C110E3" w:rsidP="00C110E3">
      <w:pPr>
        <w:tabs>
          <w:tab w:val="left" w:pos="5387"/>
        </w:tabs>
        <w:rPr>
          <w:b/>
          <w:sz w:val="24"/>
        </w:rPr>
      </w:pPr>
      <w:r w:rsidRPr="00723898">
        <w:rPr>
          <w:b/>
          <w:sz w:val="24"/>
        </w:rPr>
        <w:t>Fakulta managementu a ekonomiky</w:t>
      </w:r>
      <w:r>
        <w:rPr>
          <w:b/>
          <w:sz w:val="24"/>
        </w:rPr>
        <w:tab/>
      </w:r>
      <w:r w:rsidRPr="0081109A">
        <w:rPr>
          <w:sz w:val="24"/>
        </w:rPr>
        <w:t>Heslo: Akreditace</w:t>
      </w:r>
      <w:ins w:id="4" w:author="Michal Pilík" w:date="2019-09-04T09:33:00Z">
        <w:r w:rsidR="005930C5">
          <w:rPr>
            <w:sz w:val="24"/>
          </w:rPr>
          <w:t>-</w:t>
        </w:r>
      </w:ins>
      <w:r w:rsidRPr="0081109A">
        <w:rPr>
          <w:sz w:val="24"/>
        </w:rPr>
        <w:t>Fame2018</w:t>
      </w:r>
    </w:p>
    <w:p w14:paraId="0657CBC3" w14:textId="77777777" w:rsidR="00C110E3" w:rsidRDefault="00771C29" w:rsidP="00C110E3">
      <w:pPr>
        <w:tabs>
          <w:tab w:val="left" w:pos="5387"/>
        </w:tabs>
        <w:rPr>
          <w:sz w:val="24"/>
        </w:rPr>
      </w:pPr>
      <w:hyperlink r:id="rId11" w:history="1">
        <w:r w:rsidR="00C110E3" w:rsidRPr="0015624F">
          <w:rPr>
            <w:rStyle w:val="Hypertextovodkaz"/>
            <w:sz w:val="24"/>
          </w:rPr>
          <w:t>https://fame.utb.cz/wp-login.php</w:t>
        </w:r>
      </w:hyperlink>
      <w:r w:rsidR="00C110E3">
        <w:rPr>
          <w:sz w:val="24"/>
        </w:rPr>
        <w:t xml:space="preserve"> </w:t>
      </w:r>
    </w:p>
    <w:p w14:paraId="71309C54" w14:textId="77777777" w:rsidR="00C110E3" w:rsidRDefault="00C110E3" w:rsidP="00C110E3">
      <w:pPr>
        <w:tabs>
          <w:tab w:val="left" w:pos="5387"/>
        </w:tabs>
        <w:rPr>
          <w:sz w:val="24"/>
        </w:rPr>
      </w:pPr>
      <w:r>
        <w:rPr>
          <w:sz w:val="24"/>
        </w:rPr>
        <w:t>Login: akreditace@utb.cz</w:t>
      </w:r>
    </w:p>
    <w:p w14:paraId="70EA2DF6" w14:textId="77777777" w:rsidR="00C110E3" w:rsidRDefault="00C110E3" w:rsidP="00C110E3">
      <w:pPr>
        <w:tabs>
          <w:tab w:val="left" w:pos="5387"/>
        </w:tabs>
        <w:spacing w:after="240"/>
        <w:rPr>
          <w:b/>
          <w:sz w:val="28"/>
        </w:rPr>
      </w:pPr>
      <w:r>
        <w:rPr>
          <w:sz w:val="24"/>
        </w:rPr>
        <w:t>Heslo: akreditaceutb062018</w:t>
      </w:r>
    </w:p>
    <w:p w14:paraId="62F2227D" w14:textId="2185D9F0" w:rsidR="001B2FB5" w:rsidRPr="005930C5" w:rsidRDefault="001B2FB5" w:rsidP="001B2FB5">
      <w:pPr>
        <w:spacing w:after="240"/>
        <w:rPr>
          <w:b/>
          <w:sz w:val="16"/>
          <w:rPrChange w:id="5" w:author="Michal Pilík" w:date="2019-09-04T09:32:00Z">
            <w:rPr>
              <w:b/>
              <w:sz w:val="28"/>
            </w:rPr>
          </w:rPrChange>
        </w:rPr>
      </w:pPr>
      <w:r w:rsidRPr="005930C5">
        <w:rPr>
          <w:b/>
          <w:sz w:val="16"/>
          <w:rPrChange w:id="6" w:author="Michal Pilík" w:date="2019-09-04T09:32:00Z">
            <w:rPr>
              <w:b/>
              <w:sz w:val="28"/>
            </w:rPr>
          </w:rPrChange>
        </w:rPr>
        <w:lastRenderedPageBreak/>
        <w:t>ISCED F:</w:t>
      </w:r>
      <w:r w:rsidR="00D70041" w:rsidRPr="005930C5">
        <w:rPr>
          <w:b/>
          <w:sz w:val="16"/>
          <w:rPrChange w:id="7" w:author="Michal Pilík" w:date="2019-09-04T09:32:00Z">
            <w:rPr>
              <w:b/>
              <w:sz w:val="28"/>
            </w:rPr>
          </w:rPrChange>
        </w:rPr>
        <w:t xml:space="preserve"> </w:t>
      </w:r>
      <w:r w:rsidR="006F1E8A" w:rsidRPr="005930C5">
        <w:rPr>
          <w:b/>
          <w:sz w:val="16"/>
          <w:rPrChange w:id="8" w:author="Michal Pilík" w:date="2019-09-04T09:32:00Z">
            <w:rPr>
              <w:b/>
              <w:sz w:val="28"/>
            </w:rPr>
          </w:rPrChange>
        </w:rPr>
        <w:t>0311</w:t>
      </w:r>
      <w:ins w:id="9" w:author="Michal Pilík" w:date="2019-09-04T09:32:00Z">
        <w:r w:rsidR="005930C5" w:rsidRPr="005930C5">
          <w:rPr>
            <w:b/>
            <w:sz w:val="16"/>
            <w:rPrChange w:id="10" w:author="Michal Pilík" w:date="2019-09-04T09:32:00Z">
              <w:rPr>
                <w:b/>
                <w:sz w:val="28"/>
              </w:rPr>
            </w:rPrChange>
          </w:rPr>
          <w:t xml:space="preserve"> - Ekonomie</w:t>
        </w:r>
      </w:ins>
      <w:r w:rsidR="006F1E8A" w:rsidRPr="005930C5">
        <w:rPr>
          <w:b/>
          <w:sz w:val="16"/>
          <w:rPrChange w:id="11" w:author="Michal Pilík" w:date="2019-09-04T09:32:00Z">
            <w:rPr>
              <w:b/>
              <w:sz w:val="28"/>
            </w:rPr>
          </w:rPrChange>
        </w:rPr>
        <w:t xml:space="preserve">, </w:t>
      </w:r>
      <w:r w:rsidR="00D70041" w:rsidRPr="005930C5">
        <w:rPr>
          <w:b/>
          <w:sz w:val="16"/>
          <w:rPrChange w:id="12" w:author="Michal Pilík" w:date="2019-09-04T09:32:00Z">
            <w:rPr>
              <w:b/>
              <w:sz w:val="28"/>
            </w:rPr>
          </w:rPrChange>
        </w:rPr>
        <w:t>0488</w:t>
      </w:r>
      <w:ins w:id="13" w:author="Michal Pilík" w:date="2019-09-04T09:32:00Z">
        <w:r w:rsidR="005930C5" w:rsidRPr="005930C5">
          <w:rPr>
            <w:b/>
            <w:sz w:val="16"/>
            <w:rPrChange w:id="14" w:author="Michal Pilík" w:date="2019-09-04T09:32:00Z">
              <w:rPr>
                <w:b/>
                <w:sz w:val="28"/>
              </w:rPr>
            </w:rPrChange>
          </w:rPr>
          <w:t xml:space="preserve"> - Interdisciplinární programy a kvalifikace zahrnující obchod, administrativu a právo</w:t>
        </w:r>
      </w:ins>
      <w:r w:rsidR="00D70041" w:rsidRPr="005930C5">
        <w:rPr>
          <w:b/>
          <w:sz w:val="16"/>
          <w:rPrChange w:id="15" w:author="Michal Pilík" w:date="2019-09-04T09:32:00Z">
            <w:rPr>
              <w:b/>
              <w:sz w:val="28"/>
            </w:rPr>
          </w:rPrChange>
        </w:rPr>
        <w:t>, 0788</w:t>
      </w:r>
      <w:ins w:id="16" w:author="Michal Pilík" w:date="2019-09-04T09:32:00Z">
        <w:r w:rsidR="005930C5" w:rsidRPr="005930C5">
          <w:rPr>
            <w:b/>
            <w:sz w:val="16"/>
            <w:rPrChange w:id="17" w:author="Michal Pilík" w:date="2019-09-04T09:32:00Z">
              <w:rPr>
                <w:b/>
                <w:sz w:val="28"/>
              </w:rPr>
            </w:rPrChange>
          </w:rPr>
          <w:t xml:space="preserve"> - Interdisciplinární programy a kvalifikace zahrnující techniku, výrobu a stavebnictví</w:t>
        </w:r>
      </w:ins>
    </w:p>
    <w:p w14:paraId="163D34DE" w14:textId="77777777" w:rsidR="005F3CAC" w:rsidRDefault="005F3CAC">
      <w:pPr>
        <w:rPr>
          <w:ins w:id="18" w:author="Pavla Trefilová" w:date="2019-09-10T12:22:00Z"/>
        </w:rPr>
      </w:pPr>
      <w:ins w:id="19" w:author="Pavla Trefilová" w:date="2019-09-10T12:22:00Z">
        <w:r>
          <w:br w:type="page"/>
        </w:r>
      </w:ins>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14:paraId="778534AD" w14:textId="77777777" w:rsidTr="003F6EB7">
        <w:tc>
          <w:tcPr>
            <w:tcW w:w="9285" w:type="dxa"/>
            <w:gridSpan w:val="4"/>
            <w:tcBorders>
              <w:bottom w:val="double" w:sz="4" w:space="0" w:color="auto"/>
            </w:tcBorders>
            <w:shd w:val="clear" w:color="auto" w:fill="BDD6EE"/>
          </w:tcPr>
          <w:p w14:paraId="7E21F371" w14:textId="1FFBB436"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14:paraId="190A3244" w14:textId="77777777" w:rsidTr="003F6EB7">
        <w:tc>
          <w:tcPr>
            <w:tcW w:w="3168" w:type="dxa"/>
            <w:tcBorders>
              <w:bottom w:val="single" w:sz="2" w:space="0" w:color="auto"/>
            </w:tcBorders>
            <w:shd w:val="clear" w:color="auto" w:fill="F7CAAC"/>
          </w:tcPr>
          <w:p w14:paraId="4C42D027" w14:textId="77777777" w:rsidR="001B2FB5" w:rsidRDefault="001B2FB5" w:rsidP="003F6EB7">
            <w:pPr>
              <w:jc w:val="both"/>
              <w:rPr>
                <w:b/>
              </w:rPr>
            </w:pPr>
            <w:r>
              <w:rPr>
                <w:b/>
              </w:rPr>
              <w:t>Název studijního programu</w:t>
            </w:r>
          </w:p>
        </w:tc>
        <w:tc>
          <w:tcPr>
            <w:tcW w:w="6117" w:type="dxa"/>
            <w:gridSpan w:val="3"/>
            <w:tcBorders>
              <w:bottom w:val="single" w:sz="2" w:space="0" w:color="auto"/>
            </w:tcBorders>
          </w:tcPr>
          <w:p w14:paraId="3A383306" w14:textId="77777777" w:rsidR="001B2FB5" w:rsidRPr="0051651A" w:rsidRDefault="001B2FB5" w:rsidP="003F6EB7">
            <w:pPr>
              <w:rPr>
                <w:b/>
              </w:rPr>
            </w:pPr>
            <w:r w:rsidRPr="0051651A">
              <w:rPr>
                <w:b/>
              </w:rPr>
              <w:t>Průmyslové inženýrství</w:t>
            </w:r>
          </w:p>
        </w:tc>
      </w:tr>
      <w:tr w:rsidR="00766763" w14:paraId="0E68BE89" w14:textId="77777777" w:rsidTr="003F6EB7">
        <w:tc>
          <w:tcPr>
            <w:tcW w:w="3168" w:type="dxa"/>
            <w:tcBorders>
              <w:bottom w:val="single" w:sz="2" w:space="0" w:color="auto"/>
            </w:tcBorders>
            <w:shd w:val="clear" w:color="auto" w:fill="F7CAAC"/>
          </w:tcPr>
          <w:p w14:paraId="37372050" w14:textId="77777777" w:rsidR="00766763" w:rsidRDefault="00766763" w:rsidP="00766763">
            <w:pPr>
              <w:jc w:val="both"/>
              <w:rPr>
                <w:b/>
              </w:rPr>
            </w:pPr>
            <w:r>
              <w:rPr>
                <w:b/>
              </w:rPr>
              <w:t>Typ studijního programu</w:t>
            </w:r>
          </w:p>
        </w:tc>
        <w:tc>
          <w:tcPr>
            <w:tcW w:w="6117" w:type="dxa"/>
            <w:gridSpan w:val="3"/>
            <w:tcBorders>
              <w:bottom w:val="single" w:sz="2" w:space="0" w:color="auto"/>
            </w:tcBorders>
          </w:tcPr>
          <w:p w14:paraId="58DF6D16" w14:textId="77777777" w:rsidR="00766763" w:rsidRPr="00BC3D64" w:rsidRDefault="00766763" w:rsidP="00766763">
            <w:r w:rsidRPr="00BC3D64">
              <w:t>magisterský</w:t>
            </w:r>
          </w:p>
        </w:tc>
      </w:tr>
      <w:tr w:rsidR="00766763" w14:paraId="2BAD1CF3" w14:textId="77777777" w:rsidTr="003F6EB7">
        <w:tc>
          <w:tcPr>
            <w:tcW w:w="3168" w:type="dxa"/>
            <w:tcBorders>
              <w:bottom w:val="single" w:sz="2" w:space="0" w:color="auto"/>
            </w:tcBorders>
            <w:shd w:val="clear" w:color="auto" w:fill="F7CAAC"/>
          </w:tcPr>
          <w:p w14:paraId="63624391" w14:textId="77777777" w:rsidR="00766763" w:rsidRDefault="00766763" w:rsidP="00766763">
            <w:pPr>
              <w:jc w:val="both"/>
              <w:rPr>
                <w:b/>
              </w:rPr>
            </w:pPr>
            <w:r>
              <w:rPr>
                <w:b/>
              </w:rPr>
              <w:t>Profil studijního programu</w:t>
            </w:r>
          </w:p>
        </w:tc>
        <w:tc>
          <w:tcPr>
            <w:tcW w:w="6117" w:type="dxa"/>
            <w:gridSpan w:val="3"/>
            <w:tcBorders>
              <w:bottom w:val="single" w:sz="2" w:space="0" w:color="auto"/>
            </w:tcBorders>
          </w:tcPr>
          <w:p w14:paraId="4BC6FB8D" w14:textId="77777777" w:rsidR="00766763" w:rsidRPr="00BC3D64" w:rsidRDefault="00766763" w:rsidP="00766763">
            <w:r w:rsidRPr="00BC3D64">
              <w:t>profesně zaměřený</w:t>
            </w:r>
          </w:p>
        </w:tc>
      </w:tr>
      <w:tr w:rsidR="00766763" w14:paraId="2370BA6E" w14:textId="77777777" w:rsidTr="003F6EB7">
        <w:tc>
          <w:tcPr>
            <w:tcW w:w="3168" w:type="dxa"/>
            <w:tcBorders>
              <w:bottom w:val="single" w:sz="2" w:space="0" w:color="auto"/>
            </w:tcBorders>
            <w:shd w:val="clear" w:color="auto" w:fill="F7CAAC"/>
          </w:tcPr>
          <w:p w14:paraId="2B3C701E" w14:textId="77777777" w:rsidR="00766763" w:rsidRDefault="00766763" w:rsidP="00766763">
            <w:pPr>
              <w:jc w:val="both"/>
              <w:rPr>
                <w:b/>
              </w:rPr>
            </w:pPr>
            <w:r>
              <w:rPr>
                <w:b/>
              </w:rPr>
              <w:t>Forma studia</w:t>
            </w:r>
          </w:p>
        </w:tc>
        <w:tc>
          <w:tcPr>
            <w:tcW w:w="6117" w:type="dxa"/>
            <w:gridSpan w:val="3"/>
            <w:tcBorders>
              <w:bottom w:val="single" w:sz="2" w:space="0" w:color="auto"/>
            </w:tcBorders>
          </w:tcPr>
          <w:p w14:paraId="48A60092" w14:textId="77777777" w:rsidR="00766763" w:rsidRPr="00BC3D64" w:rsidRDefault="00766763" w:rsidP="00766763">
            <w:r w:rsidRPr="00BC3D64">
              <w:t xml:space="preserve">prezenční – kombinovaná </w:t>
            </w:r>
          </w:p>
        </w:tc>
      </w:tr>
      <w:tr w:rsidR="00766763" w14:paraId="1909C8C8" w14:textId="77777777" w:rsidTr="003F6EB7">
        <w:tc>
          <w:tcPr>
            <w:tcW w:w="3168" w:type="dxa"/>
            <w:tcBorders>
              <w:bottom w:val="single" w:sz="2" w:space="0" w:color="auto"/>
            </w:tcBorders>
            <w:shd w:val="clear" w:color="auto" w:fill="F7CAAC"/>
          </w:tcPr>
          <w:p w14:paraId="36ACDC30" w14:textId="77777777" w:rsidR="00766763" w:rsidRDefault="00766763" w:rsidP="00766763">
            <w:pPr>
              <w:jc w:val="both"/>
              <w:rPr>
                <w:b/>
              </w:rPr>
            </w:pPr>
            <w:r>
              <w:rPr>
                <w:b/>
              </w:rPr>
              <w:t>Standardní doba studia</w:t>
            </w:r>
          </w:p>
        </w:tc>
        <w:tc>
          <w:tcPr>
            <w:tcW w:w="6117" w:type="dxa"/>
            <w:gridSpan w:val="3"/>
            <w:tcBorders>
              <w:bottom w:val="single" w:sz="2" w:space="0" w:color="auto"/>
            </w:tcBorders>
          </w:tcPr>
          <w:p w14:paraId="2087E931" w14:textId="77777777" w:rsidR="00766763" w:rsidRPr="00BC3D64" w:rsidRDefault="00766763" w:rsidP="00766763">
            <w:r w:rsidRPr="00BC3D64">
              <w:t>2</w:t>
            </w:r>
          </w:p>
        </w:tc>
      </w:tr>
      <w:tr w:rsidR="00766763" w14:paraId="3A14974B" w14:textId="77777777" w:rsidTr="003F6EB7">
        <w:tc>
          <w:tcPr>
            <w:tcW w:w="3168" w:type="dxa"/>
            <w:tcBorders>
              <w:bottom w:val="single" w:sz="2" w:space="0" w:color="auto"/>
            </w:tcBorders>
            <w:shd w:val="clear" w:color="auto" w:fill="F7CAAC"/>
          </w:tcPr>
          <w:p w14:paraId="27685B2D" w14:textId="77777777" w:rsidR="00766763" w:rsidRDefault="00766763" w:rsidP="00766763">
            <w:pPr>
              <w:jc w:val="both"/>
              <w:rPr>
                <w:b/>
              </w:rPr>
            </w:pPr>
            <w:r>
              <w:rPr>
                <w:b/>
              </w:rPr>
              <w:t>Jazyk studia</w:t>
            </w:r>
          </w:p>
        </w:tc>
        <w:tc>
          <w:tcPr>
            <w:tcW w:w="6117" w:type="dxa"/>
            <w:gridSpan w:val="3"/>
            <w:tcBorders>
              <w:bottom w:val="single" w:sz="2" w:space="0" w:color="auto"/>
            </w:tcBorders>
          </w:tcPr>
          <w:p w14:paraId="697EA1DD" w14:textId="77777777" w:rsidR="00766763" w:rsidRPr="00BC3D64" w:rsidRDefault="00766763" w:rsidP="00766763">
            <w:r>
              <w:t>č</w:t>
            </w:r>
            <w:r w:rsidRPr="00BC3D64">
              <w:t>eský</w:t>
            </w:r>
          </w:p>
        </w:tc>
      </w:tr>
      <w:tr w:rsidR="00766763" w14:paraId="5D6361AF" w14:textId="77777777" w:rsidTr="003F6EB7">
        <w:tc>
          <w:tcPr>
            <w:tcW w:w="3168" w:type="dxa"/>
            <w:tcBorders>
              <w:bottom w:val="single" w:sz="2" w:space="0" w:color="auto"/>
            </w:tcBorders>
            <w:shd w:val="clear" w:color="auto" w:fill="F7CAAC"/>
          </w:tcPr>
          <w:p w14:paraId="42FCE353" w14:textId="77777777" w:rsidR="00766763" w:rsidRDefault="00766763" w:rsidP="00766763">
            <w:pPr>
              <w:jc w:val="both"/>
              <w:rPr>
                <w:b/>
              </w:rPr>
            </w:pPr>
            <w:r>
              <w:rPr>
                <w:b/>
              </w:rPr>
              <w:t>Udělovaný akademický titul</w:t>
            </w:r>
          </w:p>
        </w:tc>
        <w:tc>
          <w:tcPr>
            <w:tcW w:w="6117" w:type="dxa"/>
            <w:gridSpan w:val="3"/>
            <w:tcBorders>
              <w:bottom w:val="single" w:sz="2" w:space="0" w:color="auto"/>
            </w:tcBorders>
          </w:tcPr>
          <w:p w14:paraId="7AA9C123" w14:textId="77777777" w:rsidR="00766763" w:rsidRPr="00BC3D64" w:rsidRDefault="00766763" w:rsidP="00766763">
            <w:r w:rsidRPr="00BC3D64">
              <w:t>Ing.</w:t>
            </w:r>
          </w:p>
        </w:tc>
      </w:tr>
      <w:tr w:rsidR="00766763" w14:paraId="3554C15C" w14:textId="77777777" w:rsidTr="003F6EB7">
        <w:tc>
          <w:tcPr>
            <w:tcW w:w="3168" w:type="dxa"/>
            <w:tcBorders>
              <w:bottom w:val="single" w:sz="2" w:space="0" w:color="auto"/>
            </w:tcBorders>
            <w:shd w:val="clear" w:color="auto" w:fill="F7CAAC"/>
          </w:tcPr>
          <w:p w14:paraId="48A76E16" w14:textId="77777777" w:rsidR="00766763" w:rsidRDefault="00766763" w:rsidP="00766763">
            <w:pPr>
              <w:jc w:val="both"/>
              <w:rPr>
                <w:b/>
              </w:rPr>
            </w:pPr>
            <w:r>
              <w:rPr>
                <w:b/>
              </w:rPr>
              <w:t>Rigorózní řízení</w:t>
            </w:r>
          </w:p>
        </w:tc>
        <w:tc>
          <w:tcPr>
            <w:tcW w:w="1543" w:type="dxa"/>
            <w:tcBorders>
              <w:bottom w:val="single" w:sz="2" w:space="0" w:color="auto"/>
            </w:tcBorders>
          </w:tcPr>
          <w:p w14:paraId="5A3710F7" w14:textId="366FCED4" w:rsidR="00766763" w:rsidRPr="00BC3D64" w:rsidRDefault="00766763" w:rsidP="00766763"/>
        </w:tc>
        <w:tc>
          <w:tcPr>
            <w:tcW w:w="2835" w:type="dxa"/>
            <w:tcBorders>
              <w:bottom w:val="single" w:sz="2" w:space="0" w:color="auto"/>
            </w:tcBorders>
            <w:shd w:val="clear" w:color="auto" w:fill="F7CAAC"/>
          </w:tcPr>
          <w:p w14:paraId="0D92BECE" w14:textId="2DF329CA" w:rsidR="00766763" w:rsidRPr="00BC3D64" w:rsidRDefault="0045379D" w:rsidP="00766763">
            <w:r w:rsidRPr="005F401C">
              <w:rPr>
                <w:b/>
                <w:bCs/>
              </w:rPr>
              <w:t>Udělovaný akademický titul</w:t>
            </w:r>
            <w:r w:rsidRPr="00BC3D64" w:rsidDel="0045379D">
              <w:t xml:space="preserve"> </w:t>
            </w:r>
          </w:p>
        </w:tc>
        <w:tc>
          <w:tcPr>
            <w:tcW w:w="1739" w:type="dxa"/>
            <w:tcBorders>
              <w:bottom w:val="single" w:sz="2" w:space="0" w:color="auto"/>
            </w:tcBorders>
          </w:tcPr>
          <w:p w14:paraId="51AEADF7" w14:textId="6496F889" w:rsidR="00766763" w:rsidRPr="00BC3D64" w:rsidRDefault="00766763" w:rsidP="00766763"/>
        </w:tc>
      </w:tr>
      <w:tr w:rsidR="00766763" w14:paraId="3CB9F9A7" w14:textId="77777777" w:rsidTr="003F6EB7">
        <w:tc>
          <w:tcPr>
            <w:tcW w:w="3168" w:type="dxa"/>
            <w:tcBorders>
              <w:bottom w:val="single" w:sz="2" w:space="0" w:color="auto"/>
            </w:tcBorders>
            <w:shd w:val="clear" w:color="auto" w:fill="F7CAAC"/>
          </w:tcPr>
          <w:p w14:paraId="0F8ABE17" w14:textId="77777777" w:rsidR="00766763" w:rsidRDefault="00766763" w:rsidP="00766763">
            <w:pPr>
              <w:jc w:val="both"/>
              <w:rPr>
                <w:b/>
              </w:rPr>
            </w:pPr>
            <w:r>
              <w:rPr>
                <w:b/>
              </w:rPr>
              <w:t>Garant studijního programu</w:t>
            </w:r>
          </w:p>
        </w:tc>
        <w:tc>
          <w:tcPr>
            <w:tcW w:w="6117" w:type="dxa"/>
            <w:gridSpan w:val="3"/>
            <w:tcBorders>
              <w:bottom w:val="single" w:sz="2" w:space="0" w:color="auto"/>
            </w:tcBorders>
          </w:tcPr>
          <w:p w14:paraId="58AB3FC3" w14:textId="77777777" w:rsidR="00766763" w:rsidRPr="00BC3D64" w:rsidRDefault="00766763" w:rsidP="00766763">
            <w:pPr>
              <w:rPr>
                <w:b/>
              </w:rPr>
            </w:pPr>
            <w:r w:rsidRPr="00BC3D64">
              <w:rPr>
                <w:b/>
              </w:rPr>
              <w:t>doc. Ing. David Tuček, Ph.D.</w:t>
            </w:r>
          </w:p>
        </w:tc>
      </w:tr>
      <w:tr w:rsidR="001B2FB5" w14:paraId="22F592BF" w14:textId="77777777"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14:paraId="45AB3F07" w14:textId="77777777" w:rsidR="001B2FB5" w:rsidRDefault="001B2FB5" w:rsidP="003F6EB7">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559DD4B2" w14:textId="77777777" w:rsidR="001B2FB5" w:rsidRDefault="001B2FB5" w:rsidP="003F6EB7">
            <w:r>
              <w:t>ne</w:t>
            </w:r>
          </w:p>
        </w:tc>
      </w:tr>
      <w:tr w:rsidR="001B2FB5" w14:paraId="784B2E6C" w14:textId="77777777" w:rsidTr="003F6EB7">
        <w:tc>
          <w:tcPr>
            <w:tcW w:w="3168" w:type="dxa"/>
            <w:tcBorders>
              <w:top w:val="single" w:sz="2" w:space="0" w:color="auto"/>
              <w:left w:val="single" w:sz="2" w:space="0" w:color="auto"/>
              <w:bottom w:val="single" w:sz="2" w:space="0" w:color="auto"/>
              <w:right w:val="single" w:sz="2" w:space="0" w:color="auto"/>
            </w:tcBorders>
            <w:shd w:val="clear" w:color="auto" w:fill="F7CAAC"/>
          </w:tcPr>
          <w:p w14:paraId="420B7A4F" w14:textId="77777777" w:rsidR="001B2FB5" w:rsidRDefault="001B2FB5" w:rsidP="003F6EB7">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4D600922" w14:textId="77777777" w:rsidR="001B2FB5" w:rsidRDefault="001B2FB5" w:rsidP="003F6EB7">
            <w:r>
              <w:t>ne</w:t>
            </w:r>
          </w:p>
        </w:tc>
      </w:tr>
      <w:tr w:rsidR="001B2FB5" w14:paraId="3A48CFC8" w14:textId="77777777" w:rsidTr="003F6EB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7740D39A" w14:textId="77777777" w:rsidR="001B2FB5" w:rsidRDefault="001B2FB5" w:rsidP="003F6EB7">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D02AA38" w14:textId="77777777" w:rsidR="001B2FB5" w:rsidRDefault="001B2FB5" w:rsidP="003F6EB7"/>
        </w:tc>
      </w:tr>
      <w:tr w:rsidR="001B2FB5" w14:paraId="46AA2F68" w14:textId="77777777" w:rsidTr="003F6EB7">
        <w:tc>
          <w:tcPr>
            <w:tcW w:w="9285" w:type="dxa"/>
            <w:gridSpan w:val="4"/>
            <w:tcBorders>
              <w:top w:val="single" w:sz="2" w:space="0" w:color="auto"/>
            </w:tcBorders>
            <w:shd w:val="clear" w:color="auto" w:fill="F7CAAC"/>
          </w:tcPr>
          <w:p w14:paraId="1657F04B" w14:textId="77777777" w:rsidR="001B2FB5" w:rsidRDefault="001B2FB5" w:rsidP="003F6EB7">
            <w:pPr>
              <w:jc w:val="both"/>
            </w:pPr>
            <w:r>
              <w:rPr>
                <w:b/>
              </w:rPr>
              <w:t>Oblast(i) vzdělávání a u kombinovaného studijního programu podíl jednotlivých oblastí vzdělávání v %</w:t>
            </w:r>
          </w:p>
        </w:tc>
      </w:tr>
      <w:tr w:rsidR="00390B87" w14:paraId="2328590F" w14:textId="77777777" w:rsidTr="008306E4">
        <w:trPr>
          <w:trHeight w:val="756"/>
        </w:trPr>
        <w:tc>
          <w:tcPr>
            <w:tcW w:w="9285" w:type="dxa"/>
            <w:gridSpan w:val="4"/>
            <w:shd w:val="clear" w:color="auto" w:fill="FFFFFF"/>
          </w:tcPr>
          <w:p w14:paraId="09E99189" w14:textId="77777777" w:rsidR="00390B87" w:rsidRDefault="00390B87" w:rsidP="00390B87"/>
          <w:p w14:paraId="6080E5B2" w14:textId="1581B131" w:rsidR="00390B87" w:rsidRPr="00BC3D64" w:rsidRDefault="005450DA" w:rsidP="00390B87">
            <w:r>
              <w:t>Ekonomické obory (7</w:t>
            </w:r>
            <w:r w:rsidR="00390B87" w:rsidRPr="00BC3D64">
              <w:t>0%) + strojírenství, technologie a materiály (</w:t>
            </w:r>
            <w:r>
              <w:t>30</w:t>
            </w:r>
            <w:r w:rsidR="00390B87" w:rsidRPr="00BC3D64">
              <w:t xml:space="preserve">%) </w:t>
            </w:r>
          </w:p>
          <w:p w14:paraId="4BF8CEF5" w14:textId="77777777" w:rsidR="00390B87" w:rsidRPr="00BC3D64" w:rsidRDefault="00390B87" w:rsidP="00390B87"/>
        </w:tc>
      </w:tr>
      <w:tr w:rsidR="00390B87" w14:paraId="7506A895" w14:textId="77777777" w:rsidTr="003F6EB7">
        <w:trPr>
          <w:trHeight w:val="70"/>
        </w:trPr>
        <w:tc>
          <w:tcPr>
            <w:tcW w:w="9285" w:type="dxa"/>
            <w:gridSpan w:val="4"/>
            <w:shd w:val="clear" w:color="auto" w:fill="F7CAAC"/>
          </w:tcPr>
          <w:p w14:paraId="5DED55EF" w14:textId="77777777" w:rsidR="00390B87" w:rsidRDefault="00390B87" w:rsidP="00390B87">
            <w:r>
              <w:rPr>
                <w:b/>
              </w:rPr>
              <w:t>Cíle studia ve studijním programu</w:t>
            </w:r>
          </w:p>
        </w:tc>
      </w:tr>
      <w:tr w:rsidR="00390B87" w14:paraId="59166125" w14:textId="77777777" w:rsidTr="003F6EB7">
        <w:trPr>
          <w:trHeight w:val="2108"/>
        </w:trPr>
        <w:tc>
          <w:tcPr>
            <w:tcW w:w="9285" w:type="dxa"/>
            <w:gridSpan w:val="4"/>
            <w:shd w:val="clear" w:color="auto" w:fill="FFFFFF"/>
          </w:tcPr>
          <w:p w14:paraId="1B7E5883" w14:textId="77777777" w:rsidR="00390B87" w:rsidRPr="001C6516" w:rsidRDefault="00390B87" w:rsidP="00390B87">
            <w:pPr>
              <w:jc w:val="both"/>
              <w:rPr>
                <w:b/>
              </w:rPr>
            </w:pPr>
            <w:r w:rsidRPr="00BC3D64">
              <w:t xml:space="preserve">Cílem magisterského studijního programu je vyprofilovat odborníka, který má </w:t>
            </w:r>
            <w:r w:rsidRPr="00BC3D64">
              <w:rPr>
                <w:b/>
              </w:rPr>
              <w:t>znalosti</w:t>
            </w:r>
            <w:r w:rsidRPr="00BC3D64">
              <w:t xml:space="preserve"> ekonomie, průmyslového inženýrství a informačních technologií, které v průběhu studia rozšíří o </w:t>
            </w:r>
            <w:r w:rsidRPr="00BC3D64">
              <w:rPr>
                <w:b/>
              </w:rPr>
              <w:t xml:space="preserve">dovednosti </w:t>
            </w:r>
            <w:r w:rsidRPr="00BC3D64">
              <w:t xml:space="preserve">v oblastech počítačového zpracování dat, projektování výrobních systémů, zlepšování integrovaných systémů lidí, strojů, materiálů i energií s cílem maximalizovat produktivitu výrobních podnikových procesů. V průběhu studia je kladen důraz i na získání </w:t>
            </w:r>
            <w:r w:rsidRPr="00BC3D64">
              <w:rPr>
                <w:b/>
              </w:rPr>
              <w:t>schopností</w:t>
            </w:r>
            <w:r w:rsidRPr="00BC3D64">
              <w:t xml:space="preserve"> v oblastech podnikových informačních systémů, materiálového inženýrství, důležitých pro působení absolventa ve všech oblastech řízení a organizace výroby. Specifikum a atraktivita oboru spočívá v propojení profesně orientovaného akademického vzdělání v mezioborových oblastech managementu a ekonomiky podniku průmyslového inženýrství, materiálového inženýrství, strojírenských a dalších průmyslových technologií, počítačové podpory konstrukce a výroby i ve vazbě na používané robotické systémy na pokročilých úrovních řízení – Industry 4.0. Součástí studia je odborná praxe, organizovaná tak, že ji student může plnit průběžně během studia. Odborná praxe je zaměřená na osvojení praktických znalostí, dovedností a schopností, které výrazně ovlivní uplatnitelnost absolventa na trhu práce a umožní kvalitní zpracování diplomové práce.</w:t>
            </w:r>
          </w:p>
        </w:tc>
      </w:tr>
      <w:tr w:rsidR="00390B87" w14:paraId="05A276EC" w14:textId="77777777" w:rsidTr="003F6EB7">
        <w:trPr>
          <w:trHeight w:val="187"/>
        </w:trPr>
        <w:tc>
          <w:tcPr>
            <w:tcW w:w="9285" w:type="dxa"/>
            <w:gridSpan w:val="4"/>
            <w:shd w:val="clear" w:color="auto" w:fill="F7CAAC"/>
          </w:tcPr>
          <w:p w14:paraId="4A99B430" w14:textId="77777777" w:rsidR="00390B87" w:rsidRDefault="00390B87" w:rsidP="00390B87">
            <w:pPr>
              <w:jc w:val="both"/>
            </w:pPr>
            <w:r>
              <w:rPr>
                <w:b/>
              </w:rPr>
              <w:t>Profil absolventa studijního programu</w:t>
            </w:r>
          </w:p>
        </w:tc>
      </w:tr>
      <w:tr w:rsidR="00390B87" w14:paraId="5041D0A8" w14:textId="77777777" w:rsidTr="003F6EB7">
        <w:trPr>
          <w:trHeight w:val="2694"/>
        </w:trPr>
        <w:tc>
          <w:tcPr>
            <w:tcW w:w="9285" w:type="dxa"/>
            <w:gridSpan w:val="4"/>
            <w:shd w:val="clear" w:color="auto" w:fill="FFFFFF"/>
          </w:tcPr>
          <w:p w14:paraId="44B8FB46" w14:textId="77777777" w:rsidR="00390B87" w:rsidRPr="00BC3D64" w:rsidRDefault="00390B87" w:rsidP="00390B87">
            <w:pPr>
              <w:jc w:val="both"/>
              <w:rPr>
                <w:lang w:eastAsia="en-US"/>
              </w:rPr>
            </w:pPr>
            <w:r w:rsidRPr="00BC3D64">
              <w:rPr>
                <w:lang w:eastAsia="en-US"/>
              </w:rPr>
              <w:t>Základem profilu absolventa je získání kompetencí k efektivnímu řízení a koordinaci výrobních systémů, vedení pracovních týmů, a celých výrobních příp. servisních oddělení, řešení projektů zaměřených na zvyšování výkonnosti procesů a projektování moderních výrob v duchu Industry 4.0. Pro dosažení výše zmíněných kompetencí absolvent během studia získá klíčové poznatky z oblasti moderních konceptů řízení výroby, materiálového inženýrství, průmyslu 4.0, ale naučí se také chápat podstatu procesů realizovaných v průmyslových firmách z hlediska strojírenské technologie, konstrukce a počítačového navrhování výrobků a obráběcích strategií (CAM - Computer Aided Manufacturing). Absolvent načerpá vědomosti také z oblasti obecné ekonomické teorie, kvantitativních metod a informačních technologií pro řešení vybraných problémů v organizaci a řízení zejména výrobních procesů a na ně navazujících podpůrných procesů. Na profil absolventa mají podstatný vliv i předměty směřující k získání aktivních znalostí IT podpory podnikových procesů. K uplatnění absolventů na trhu práce přispívá dále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které rovněž v nemalé míře podpoří jeho uplatnitelnost na trhu práce. Profil absolventa, struktura studijního programu byly konzultovány se zástupci průmyslových firem a reflektují výsledky dlouhodobého výzkumu mezi průmyslovými firmami v ČR i ve světě. Absolvent má možnost pokračovat v doktorských studijních programech na FaME.</w:t>
            </w:r>
          </w:p>
          <w:p w14:paraId="078C8779" w14:textId="77777777" w:rsidR="00390B87" w:rsidRPr="00BC3D64" w:rsidRDefault="00390B87" w:rsidP="00390B87">
            <w:pPr>
              <w:jc w:val="both"/>
              <w:rPr>
                <w:lang w:eastAsia="en-US"/>
              </w:rPr>
            </w:pPr>
          </w:p>
          <w:p w14:paraId="3535D4AC" w14:textId="77777777" w:rsidR="00390B87" w:rsidRPr="00BC3D64" w:rsidRDefault="00390B87" w:rsidP="00390B87">
            <w:pPr>
              <w:jc w:val="both"/>
              <w:rPr>
                <w:b/>
                <w:lang w:eastAsia="en-US"/>
              </w:rPr>
            </w:pPr>
            <w:r w:rsidRPr="00BC3D64">
              <w:rPr>
                <w:b/>
                <w:lang w:eastAsia="en-US"/>
              </w:rPr>
              <w:t>Odborné znalosti:</w:t>
            </w:r>
          </w:p>
          <w:p w14:paraId="6D2C884C" w14:textId="77777777" w:rsidR="00390B87" w:rsidRPr="00BC3D64" w:rsidRDefault="00390B87" w:rsidP="00390B87">
            <w:pPr>
              <w:jc w:val="both"/>
              <w:rPr>
                <w:lang w:eastAsia="en-US"/>
              </w:rPr>
            </w:pPr>
            <w:r w:rsidRPr="00BC3D64">
              <w:rPr>
                <w:lang w:eastAsia="en-US"/>
              </w:rPr>
              <w:t>V rámci předmětů profilujícího základu studijního programu Průmyslové inženýrství absolvent získá následující odborné znalosti:</w:t>
            </w:r>
          </w:p>
          <w:p w14:paraId="6075C631"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má znalosti klíčových makroekonomických a mikroekonomických teorií,</w:t>
            </w:r>
          </w:p>
          <w:p w14:paraId="214125F0"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ovládá základní matematicko-statistické metody využitelné pro zpracování a analýzu procesních dat,</w:t>
            </w:r>
          </w:p>
          <w:p w14:paraId="5B591D63"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umí identifikovat pokročilé principy manažerských teorií a následně je využívat pro plánování výrobních a logistických procesů v průmyslové firmě,</w:t>
            </w:r>
          </w:p>
          <w:p w14:paraId="04C93776" w14:textId="77777777" w:rsidR="00390B87" w:rsidRPr="00BC3D64" w:rsidRDefault="00390B87" w:rsidP="008306E4">
            <w:pPr>
              <w:pStyle w:val="Odstavecseseznamem"/>
              <w:numPr>
                <w:ilvl w:val="0"/>
                <w:numId w:val="1"/>
              </w:numPr>
              <w:ind w:hanging="248"/>
              <w:jc w:val="both"/>
              <w:rPr>
                <w:lang w:eastAsia="en-US"/>
              </w:rPr>
            </w:pPr>
            <w:r w:rsidRPr="00BC3D64">
              <w:rPr>
                <w:lang w:eastAsia="en-US"/>
              </w:rPr>
              <w:lastRenderedPageBreak/>
              <w:t>orientuje se v oblastech materiálů používaných v praxi a strojírenských technologií, tzn. znalosti převážně strojírenské technologie a technologického vývoje materiálové problematiky a aplikace rozdílných typů materiálů,</w:t>
            </w:r>
          </w:p>
          <w:p w14:paraId="36614AD6" w14:textId="77777777" w:rsidR="00390B87" w:rsidRPr="00BC3D64" w:rsidRDefault="00390B87" w:rsidP="008306E4">
            <w:pPr>
              <w:pStyle w:val="Odstavecseseznamem"/>
              <w:numPr>
                <w:ilvl w:val="0"/>
                <w:numId w:val="1"/>
              </w:numPr>
              <w:ind w:hanging="248"/>
              <w:jc w:val="both"/>
              <w:rPr>
                <w:lang w:eastAsia="en-US"/>
              </w:rPr>
            </w:pPr>
            <w:r w:rsidRPr="00BC3D64">
              <w:rPr>
                <w:lang w:eastAsia="en-US"/>
              </w:rPr>
              <w:t>orientuje se v metodách průmyslového inženýrství, které je schopen využívat pro řešení projektů spojených s plánováním, organizováním a řízením výrobních a logistických procesů v průmyslové firmě,</w:t>
            </w:r>
          </w:p>
          <w:p w14:paraId="4D80CA95" w14:textId="77777777" w:rsidR="00390B87" w:rsidRPr="00BC3D64" w:rsidRDefault="00390B87" w:rsidP="008306E4">
            <w:pPr>
              <w:pStyle w:val="Odstavecseseznamem"/>
              <w:numPr>
                <w:ilvl w:val="0"/>
                <w:numId w:val="1"/>
              </w:numPr>
              <w:ind w:hanging="248"/>
              <w:jc w:val="both"/>
              <w:rPr>
                <w:b/>
                <w:lang w:eastAsia="en-US"/>
              </w:rPr>
            </w:pPr>
            <w:r w:rsidRPr="00BC3D64">
              <w:rPr>
                <w:lang w:eastAsia="en-US"/>
              </w:rPr>
              <w:t>má základy z oblasti informačních systémů a průmyslových moderací.</w:t>
            </w:r>
          </w:p>
          <w:p w14:paraId="71D0E612" w14:textId="77777777" w:rsidR="008306E4" w:rsidRDefault="008306E4" w:rsidP="008306E4">
            <w:pPr>
              <w:jc w:val="both"/>
              <w:rPr>
                <w:b/>
                <w:lang w:eastAsia="en-US"/>
              </w:rPr>
            </w:pPr>
          </w:p>
          <w:p w14:paraId="60E8A3F9" w14:textId="0B4BB0F9" w:rsidR="00390B87" w:rsidRPr="008306E4" w:rsidRDefault="00390B87" w:rsidP="008306E4">
            <w:pPr>
              <w:jc w:val="both"/>
              <w:rPr>
                <w:b/>
                <w:lang w:eastAsia="en-US"/>
              </w:rPr>
            </w:pPr>
            <w:r w:rsidRPr="008306E4">
              <w:rPr>
                <w:b/>
                <w:lang w:eastAsia="en-US"/>
              </w:rPr>
              <w:t>Odborné dovednosti:</w:t>
            </w:r>
          </w:p>
          <w:p w14:paraId="57E76C3C" w14:textId="77777777" w:rsidR="00390B87" w:rsidRPr="00BC3D64" w:rsidRDefault="00390B87" w:rsidP="00390B87">
            <w:pPr>
              <w:jc w:val="both"/>
              <w:rPr>
                <w:lang w:eastAsia="en-US"/>
              </w:rPr>
            </w:pPr>
            <w:r w:rsidRPr="00BC3D64">
              <w:rPr>
                <w:lang w:eastAsia="en-US"/>
              </w:rPr>
              <w:t>V rámci předmětů profilujícího základu studijního programu Průmyslové inženýrství absolvent získá následující odborné dovednosti:</w:t>
            </w:r>
          </w:p>
          <w:p w14:paraId="64301F66" w14:textId="77777777" w:rsidR="00390B87" w:rsidRPr="00BC3D64" w:rsidRDefault="00390B87" w:rsidP="00390B87">
            <w:pPr>
              <w:pStyle w:val="Odstavecseseznamem"/>
              <w:numPr>
                <w:ilvl w:val="0"/>
                <w:numId w:val="1"/>
              </w:numPr>
              <w:jc w:val="both"/>
              <w:rPr>
                <w:lang w:eastAsia="en-US"/>
              </w:rPr>
            </w:pPr>
            <w:r w:rsidRPr="00BC3D64">
              <w:rPr>
                <w:lang w:eastAsia="en-US"/>
              </w:rPr>
              <w:t>je schopen analyzovat, syntetizovat a interpretovat vybraná data z podnikových procesů pro účely kvantifikace a kvalifikace podstatných procesních parametrů,</w:t>
            </w:r>
          </w:p>
          <w:p w14:paraId="25317196" w14:textId="77777777" w:rsidR="00390B87" w:rsidRPr="00BC3D64" w:rsidRDefault="00390B87" w:rsidP="00390B87">
            <w:pPr>
              <w:pStyle w:val="Odstavecseseznamem"/>
              <w:numPr>
                <w:ilvl w:val="0"/>
                <w:numId w:val="1"/>
              </w:numPr>
              <w:jc w:val="both"/>
              <w:rPr>
                <w:lang w:eastAsia="en-US"/>
              </w:rPr>
            </w:pPr>
            <w:r w:rsidRPr="00BC3D64">
              <w:rPr>
                <w:lang w:eastAsia="en-US"/>
              </w:rPr>
              <w:t>v rámci řešení procesu plánování, řízení a zlepšování výrobních procesů má schopnost predikovat vývoj vybraných procesních parametrů s ohledem na optimální plánování a řízení výrobních a logistických procesů, a jejich modelování a simulace,</w:t>
            </w:r>
          </w:p>
          <w:p w14:paraId="74DF3FAF" w14:textId="77777777" w:rsidR="00390B87" w:rsidRPr="00BC3D64" w:rsidRDefault="00390B87" w:rsidP="00390B87">
            <w:pPr>
              <w:pStyle w:val="Odstavecseseznamem"/>
              <w:numPr>
                <w:ilvl w:val="0"/>
                <w:numId w:val="1"/>
              </w:numPr>
              <w:jc w:val="both"/>
              <w:rPr>
                <w:lang w:eastAsia="en-US"/>
              </w:rPr>
            </w:pPr>
            <w:r w:rsidRPr="00BC3D64">
              <w:rPr>
                <w:lang w:eastAsia="en-US"/>
              </w:rPr>
              <w:t>umí definovat a optimalizovat nastavení výrobních layoutů, materiálového toku, výkonnost výrobních a logistických systémů a celkových kapacitních propočtů, s využitím vybraných metod průmyslového inženýrství i s ohledem na zpracovávané materiály, či prvky aplikované při konstrukci,</w:t>
            </w:r>
          </w:p>
          <w:p w14:paraId="339B259F" w14:textId="450BA183" w:rsidR="00390B87" w:rsidRPr="00BC3D64" w:rsidRDefault="00390B87" w:rsidP="00390B87">
            <w:pPr>
              <w:pStyle w:val="Odstavecseseznamem"/>
              <w:numPr>
                <w:ilvl w:val="0"/>
                <w:numId w:val="1"/>
              </w:numPr>
              <w:jc w:val="both"/>
              <w:rPr>
                <w:lang w:eastAsia="en-US"/>
              </w:rPr>
            </w:pPr>
            <w:del w:id="20" w:author="Michal Pilík" w:date="2019-09-04T09:34:00Z">
              <w:r w:rsidRPr="00BC3D64" w:rsidDel="005930C5">
                <w:rPr>
                  <w:lang w:eastAsia="en-US"/>
                </w:rPr>
                <w:delText xml:space="preserve">dokáže navrhovat, konstruovat výrobky či jejich součásti, simulovat a optimalizovat obráběcí strategie s využitím moderní výpočetní techniky, </w:delText>
              </w:r>
            </w:del>
          </w:p>
          <w:p w14:paraId="61FF00C7" w14:textId="77777777" w:rsidR="00390B87" w:rsidRPr="00BC3D64" w:rsidRDefault="00390B87" w:rsidP="00390B87">
            <w:pPr>
              <w:pStyle w:val="Odstavecseseznamem"/>
              <w:numPr>
                <w:ilvl w:val="0"/>
                <w:numId w:val="1"/>
              </w:numPr>
              <w:jc w:val="both"/>
              <w:rPr>
                <w:lang w:eastAsia="en-US"/>
              </w:rPr>
            </w:pPr>
            <w:r w:rsidRPr="00BC3D64">
              <w:rPr>
                <w:lang w:eastAsia="en-US"/>
              </w:rPr>
              <w:t>dokáže samostatné rozhodovat o souvislostech projektování a řízení výrobních procesů na základě daných předpokladů, koordinovat činnosti výrobních týmů,</w:t>
            </w:r>
          </w:p>
          <w:p w14:paraId="0ECDBF18" w14:textId="77777777" w:rsidR="00390B87" w:rsidRPr="00BC3D64" w:rsidRDefault="00390B87" w:rsidP="00390B87">
            <w:pPr>
              <w:pStyle w:val="Odstavecseseznamem"/>
              <w:numPr>
                <w:ilvl w:val="0"/>
                <w:numId w:val="1"/>
              </w:numPr>
              <w:jc w:val="both"/>
              <w:rPr>
                <w:lang w:eastAsia="en-US"/>
              </w:rPr>
            </w:pPr>
            <w:r w:rsidRPr="00BC3D64">
              <w:rPr>
                <w:lang w:eastAsia="en-US"/>
              </w:rPr>
              <w:t>umí vést pracovní týmy a workshopy pro zlepšování výrobních a logistických procesů s cílem nalezení optimálního řešení na základě znalostí moderačních technik a nástrojů průmyslového inženýrství.</w:t>
            </w:r>
          </w:p>
          <w:p w14:paraId="5AFAFB9B" w14:textId="77777777" w:rsidR="008306E4" w:rsidRDefault="008306E4" w:rsidP="00390B87">
            <w:pPr>
              <w:jc w:val="both"/>
              <w:rPr>
                <w:b/>
                <w:lang w:eastAsia="en-US"/>
              </w:rPr>
            </w:pPr>
          </w:p>
          <w:p w14:paraId="0628A54F" w14:textId="6FEC6566" w:rsidR="00390B87" w:rsidRPr="00BC3D64" w:rsidRDefault="00390B87" w:rsidP="00390B87">
            <w:pPr>
              <w:jc w:val="both"/>
              <w:rPr>
                <w:b/>
                <w:lang w:eastAsia="en-US"/>
              </w:rPr>
            </w:pPr>
            <w:r w:rsidRPr="00BC3D64">
              <w:rPr>
                <w:b/>
                <w:lang w:eastAsia="en-US"/>
              </w:rPr>
              <w:t>Obecné způsobilosti:</w:t>
            </w:r>
          </w:p>
          <w:p w14:paraId="605A73E8" w14:textId="77777777" w:rsidR="00390B87" w:rsidRPr="00BC3D64" w:rsidRDefault="00390B87" w:rsidP="00390B87">
            <w:pPr>
              <w:jc w:val="both"/>
              <w:rPr>
                <w:lang w:eastAsia="en-US"/>
              </w:rPr>
            </w:pPr>
            <w:r w:rsidRPr="00BC3D64">
              <w:rPr>
                <w:lang w:eastAsia="en-US"/>
              </w:rPr>
              <w:t>V rámci studijního programu Průmyslové inženýrství absolvent získá následující obecné způsobilosti:</w:t>
            </w:r>
          </w:p>
          <w:p w14:paraId="091D6B91" w14:textId="77777777" w:rsidR="00390B87" w:rsidRPr="00BC3D64" w:rsidRDefault="00390B87" w:rsidP="00390B87">
            <w:pPr>
              <w:pStyle w:val="Odstavecseseznamem"/>
              <w:numPr>
                <w:ilvl w:val="0"/>
                <w:numId w:val="1"/>
              </w:numPr>
              <w:jc w:val="both"/>
              <w:rPr>
                <w:lang w:eastAsia="en-US"/>
              </w:rPr>
            </w:pPr>
            <w:r w:rsidRPr="00BC3D64">
              <w:rPr>
                <w:lang w:eastAsia="en-US"/>
              </w:rPr>
              <w:t>je schopen samostatně řešit praktické projektové zadání v průmyslové firmě na vybrané téma z oblasti průmyslového inženýrství,</w:t>
            </w:r>
          </w:p>
          <w:p w14:paraId="48B45CD0" w14:textId="77777777" w:rsidR="00390B87" w:rsidRPr="00BC3D64" w:rsidRDefault="00390B87" w:rsidP="00390B87">
            <w:pPr>
              <w:pStyle w:val="Odstavecseseznamem"/>
              <w:numPr>
                <w:ilvl w:val="0"/>
                <w:numId w:val="1"/>
              </w:numPr>
              <w:jc w:val="both"/>
              <w:rPr>
                <w:lang w:eastAsia="en-US"/>
              </w:rPr>
            </w:pPr>
            <w:r w:rsidRPr="00BC3D64">
              <w:rPr>
                <w:lang w:eastAsia="en-US"/>
              </w:rPr>
              <w:t>dokáže hodnotit, zlepšovat a projektovat procesy zvláště v průmyslových odvětvích (strojírenství, automobilový průmysl),</w:t>
            </w:r>
          </w:p>
          <w:p w14:paraId="4A5967CF" w14:textId="77777777" w:rsidR="00390B87" w:rsidRPr="00BC3D64" w:rsidRDefault="00390B87" w:rsidP="00390B87">
            <w:pPr>
              <w:pStyle w:val="Odstavecseseznamem"/>
              <w:numPr>
                <w:ilvl w:val="0"/>
                <w:numId w:val="1"/>
              </w:numPr>
              <w:jc w:val="both"/>
              <w:rPr>
                <w:lang w:eastAsia="en-US"/>
              </w:rPr>
            </w:pPr>
            <w:r w:rsidRPr="00BC3D64">
              <w:rPr>
                <w:lang w:eastAsia="en-US"/>
              </w:rPr>
              <w:t>zvládá vedení výrobních týmů a divizí průmyslového inženýrství,</w:t>
            </w:r>
          </w:p>
          <w:p w14:paraId="62F05EA4" w14:textId="77777777" w:rsidR="00390B87" w:rsidRPr="00BC3D64" w:rsidRDefault="00390B87" w:rsidP="00390B87">
            <w:pPr>
              <w:pStyle w:val="Odstavecseseznamem"/>
              <w:numPr>
                <w:ilvl w:val="0"/>
                <w:numId w:val="1"/>
              </w:numPr>
              <w:jc w:val="both"/>
              <w:rPr>
                <w:lang w:eastAsia="en-US"/>
              </w:rPr>
            </w:pPr>
            <w:r w:rsidRPr="00BC3D64">
              <w:rPr>
                <w:lang w:eastAsia="en-US"/>
              </w:rPr>
              <w:t>je způsobilý koordinovat a výrobní a logistické procesy, nastavovat parametry pro optimalizaci výrobních toků s využitím základních metod zlepšování a inovací,</w:t>
            </w:r>
          </w:p>
          <w:p w14:paraId="3A6BAFBE" w14:textId="77777777" w:rsidR="00390B87" w:rsidRPr="00BC3D64" w:rsidRDefault="00390B87" w:rsidP="00390B87">
            <w:pPr>
              <w:pStyle w:val="Odstavecseseznamem"/>
              <w:numPr>
                <w:ilvl w:val="0"/>
                <w:numId w:val="1"/>
              </w:numPr>
              <w:jc w:val="both"/>
            </w:pPr>
            <w:r w:rsidRPr="00BC3D64">
              <w:rPr>
                <w:lang w:eastAsia="en-US"/>
              </w:rPr>
              <w:t>je schopen samostatně a odpovědně rozhodovat o klíčových parametrech výrobních a logistických procesů, organizaci a řízení lidí, hodnocení jejich produktivity a výkonnosti.</w:t>
            </w:r>
          </w:p>
        </w:tc>
      </w:tr>
      <w:tr w:rsidR="00390B87" w14:paraId="69522155" w14:textId="77777777" w:rsidTr="003F6EB7">
        <w:trPr>
          <w:trHeight w:val="264"/>
        </w:trPr>
        <w:tc>
          <w:tcPr>
            <w:tcW w:w="9285" w:type="dxa"/>
            <w:gridSpan w:val="4"/>
            <w:shd w:val="clear" w:color="auto" w:fill="F7CAAC"/>
          </w:tcPr>
          <w:p w14:paraId="07EEA58F" w14:textId="77777777" w:rsidR="00390B87" w:rsidRPr="00ED322D" w:rsidRDefault="00390B87" w:rsidP="00390B87">
            <w:r w:rsidRPr="00ED322D">
              <w:rPr>
                <w:b/>
              </w:rPr>
              <w:lastRenderedPageBreak/>
              <w:t>Pravidla a podmínky pro tvorbu studijních plánů</w:t>
            </w:r>
          </w:p>
        </w:tc>
      </w:tr>
      <w:tr w:rsidR="00390B87" w14:paraId="37EECDB3" w14:textId="77777777" w:rsidTr="00184270">
        <w:trPr>
          <w:trHeight w:val="1472"/>
        </w:trPr>
        <w:tc>
          <w:tcPr>
            <w:tcW w:w="9285" w:type="dxa"/>
            <w:gridSpan w:val="4"/>
            <w:shd w:val="clear" w:color="auto" w:fill="FFFFFF"/>
          </w:tcPr>
          <w:p w14:paraId="0ED5B789" w14:textId="77777777" w:rsidR="00390B87" w:rsidRPr="00BC3D64" w:rsidRDefault="00390B87" w:rsidP="00390B87">
            <w:pPr>
              <w:jc w:val="both"/>
            </w:pPr>
            <w:r w:rsidRPr="00BC3D64">
              <w:t>Magisterský studijní program Průmyslové inženýrství je studijní program v prezenční a kombinované formě studia. Využívá se kreditový systém ECTS. Vyučovací hodina trvá 50 minut.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státní závěrečné zkoušky je obhajoba diplomové práce a zkouška ze tří tematických okruhů.</w:t>
            </w:r>
          </w:p>
        </w:tc>
      </w:tr>
      <w:tr w:rsidR="00390B87" w14:paraId="04E69F1F" w14:textId="77777777" w:rsidTr="003F6EB7">
        <w:trPr>
          <w:trHeight w:val="258"/>
        </w:trPr>
        <w:tc>
          <w:tcPr>
            <w:tcW w:w="9285" w:type="dxa"/>
            <w:gridSpan w:val="4"/>
            <w:shd w:val="clear" w:color="auto" w:fill="F7CAAC"/>
          </w:tcPr>
          <w:p w14:paraId="5F561814" w14:textId="77777777" w:rsidR="00390B87" w:rsidRDefault="00390B87" w:rsidP="00390B87">
            <w:r>
              <w:rPr>
                <w:b/>
              </w:rPr>
              <w:t xml:space="preserve"> Podmínky k přijetí ke studiu</w:t>
            </w:r>
          </w:p>
        </w:tc>
      </w:tr>
      <w:tr w:rsidR="00390B87" w14:paraId="3F91C3A1" w14:textId="77777777" w:rsidTr="00766763">
        <w:trPr>
          <w:trHeight w:val="1085"/>
        </w:trPr>
        <w:tc>
          <w:tcPr>
            <w:tcW w:w="9285" w:type="dxa"/>
            <w:gridSpan w:val="4"/>
            <w:shd w:val="clear" w:color="auto" w:fill="FFFFFF"/>
          </w:tcPr>
          <w:p w14:paraId="1E73124D" w14:textId="77777777" w:rsidR="00390B87" w:rsidRPr="00184270" w:rsidRDefault="00390B87" w:rsidP="00390B87">
            <w:pPr>
              <w:jc w:val="both"/>
            </w:pPr>
            <w:r w:rsidRPr="005A08EB">
              <w:t>Podmínky pro přijetí jsou upraveny vnitřní normou fakulty. Ke studiu mohou být přijati a zapsáni pouze uchazeči, kteří absolvovali bakalářské studium. Uchazeči do prezenční a kombinované formy studia magisterského studijního programu Průmyslové inženýrství musí vykonat přijímací zkoušku, kterou organizuje fakulta</w:t>
            </w:r>
            <w:r>
              <w:t>,</w:t>
            </w:r>
            <w:r w:rsidRPr="005A08EB">
              <w:t xml:space="preserve"> a to z oblastí Mikroekonomie a Makroekonomie. </w:t>
            </w:r>
          </w:p>
        </w:tc>
      </w:tr>
      <w:tr w:rsidR="00390B87" w14:paraId="754FF4BD" w14:textId="77777777" w:rsidTr="003F6EB7">
        <w:trPr>
          <w:trHeight w:val="268"/>
        </w:trPr>
        <w:tc>
          <w:tcPr>
            <w:tcW w:w="9285" w:type="dxa"/>
            <w:gridSpan w:val="4"/>
            <w:shd w:val="clear" w:color="auto" w:fill="F7CAAC"/>
          </w:tcPr>
          <w:p w14:paraId="560ABF0B" w14:textId="77777777" w:rsidR="00390B87" w:rsidRDefault="00390B87" w:rsidP="00390B87">
            <w:pPr>
              <w:rPr>
                <w:b/>
              </w:rPr>
            </w:pPr>
            <w:r>
              <w:rPr>
                <w:b/>
              </w:rPr>
              <w:t>Návaznost na další typy studijních programů</w:t>
            </w:r>
          </w:p>
        </w:tc>
      </w:tr>
      <w:tr w:rsidR="00390B87" w14:paraId="4B6C80D7" w14:textId="77777777" w:rsidTr="00184270">
        <w:trPr>
          <w:trHeight w:val="518"/>
        </w:trPr>
        <w:tc>
          <w:tcPr>
            <w:tcW w:w="9285" w:type="dxa"/>
            <w:gridSpan w:val="4"/>
            <w:shd w:val="clear" w:color="auto" w:fill="FFFFFF"/>
          </w:tcPr>
          <w:p w14:paraId="176CFE82" w14:textId="6E1DAFE9" w:rsidR="00390B87" w:rsidRPr="00766763" w:rsidRDefault="00390B87" w:rsidP="00401EC6">
            <w:pPr>
              <w:jc w:val="both"/>
            </w:pPr>
            <w:r w:rsidRPr="00766763">
              <w:t xml:space="preserve">Na magisterský studijní program Průmyslové inženýrství navazuje doktorský studijní </w:t>
            </w:r>
            <w:r w:rsidR="00401EC6">
              <w:t>program Průmyslové inženýrství</w:t>
            </w:r>
            <w:r w:rsidRPr="00766763">
              <w:t>.</w:t>
            </w:r>
          </w:p>
        </w:tc>
      </w:tr>
    </w:tbl>
    <w:p w14:paraId="1C979A1D" w14:textId="77777777" w:rsidR="001B2FB5" w:rsidRDefault="001B2FB5"/>
    <w:p w14:paraId="7F00147C" w14:textId="77777777"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14:paraId="591C4B94" w14:textId="77777777" w:rsidTr="00EA3784">
        <w:tc>
          <w:tcPr>
            <w:tcW w:w="9285" w:type="dxa"/>
            <w:gridSpan w:val="8"/>
            <w:tcBorders>
              <w:bottom w:val="double" w:sz="4" w:space="0" w:color="auto"/>
            </w:tcBorders>
            <w:shd w:val="clear" w:color="auto" w:fill="BDD6EE"/>
          </w:tcPr>
          <w:p w14:paraId="411EE3F7" w14:textId="77777777" w:rsidR="00174EC9" w:rsidRDefault="00174EC9">
            <w:pPr>
              <w:jc w:val="both"/>
              <w:rPr>
                <w:b/>
                <w:sz w:val="28"/>
              </w:rPr>
            </w:pPr>
            <w:r>
              <w:rPr>
                <w:b/>
                <w:sz w:val="28"/>
              </w:rPr>
              <w:t>B-IIa – Studijní plány a návrh témat prací (bakalářské a magisterské studijní programy)</w:t>
            </w:r>
          </w:p>
        </w:tc>
      </w:tr>
      <w:tr w:rsidR="00174EC9" w14:paraId="365D5A1F" w14:textId="77777777" w:rsidTr="0034438B">
        <w:tc>
          <w:tcPr>
            <w:tcW w:w="2654" w:type="dxa"/>
            <w:gridSpan w:val="2"/>
            <w:shd w:val="clear" w:color="auto" w:fill="F7CAAC"/>
          </w:tcPr>
          <w:p w14:paraId="2D8C463B" w14:textId="77777777" w:rsidR="00174EC9" w:rsidRDefault="00174EC9">
            <w:pPr>
              <w:rPr>
                <w:b/>
                <w:sz w:val="22"/>
              </w:rPr>
            </w:pPr>
            <w:r>
              <w:rPr>
                <w:b/>
                <w:sz w:val="22"/>
              </w:rPr>
              <w:t>Označení studijního plánu</w:t>
            </w:r>
          </w:p>
        </w:tc>
        <w:tc>
          <w:tcPr>
            <w:tcW w:w="6631" w:type="dxa"/>
            <w:gridSpan w:val="6"/>
          </w:tcPr>
          <w:p w14:paraId="796F1AA0" w14:textId="77777777" w:rsidR="00174EC9" w:rsidRDefault="0093489A" w:rsidP="0093489A">
            <w:pPr>
              <w:rPr>
                <w:b/>
                <w:sz w:val="22"/>
              </w:rPr>
            </w:pPr>
            <w:r>
              <w:rPr>
                <w:b/>
                <w:sz w:val="22"/>
              </w:rPr>
              <w:t>Průmyslové inženýrství</w:t>
            </w:r>
            <w:r w:rsidR="00AE143F">
              <w:rPr>
                <w:b/>
                <w:sz w:val="22"/>
              </w:rPr>
              <w:t xml:space="preserve"> – prezenční forma studia</w:t>
            </w:r>
          </w:p>
        </w:tc>
      </w:tr>
      <w:tr w:rsidR="00174EC9" w14:paraId="47FE1B65" w14:textId="77777777" w:rsidTr="00EA3784">
        <w:tc>
          <w:tcPr>
            <w:tcW w:w="9285" w:type="dxa"/>
            <w:gridSpan w:val="8"/>
            <w:shd w:val="clear" w:color="auto" w:fill="F7CAAC"/>
          </w:tcPr>
          <w:p w14:paraId="3657239D" w14:textId="77777777" w:rsidR="00174EC9" w:rsidRDefault="00174EC9">
            <w:pPr>
              <w:jc w:val="center"/>
              <w:rPr>
                <w:b/>
                <w:sz w:val="22"/>
              </w:rPr>
            </w:pPr>
            <w:r>
              <w:rPr>
                <w:b/>
                <w:sz w:val="22"/>
              </w:rPr>
              <w:t>Povinné předměty</w:t>
            </w:r>
          </w:p>
        </w:tc>
      </w:tr>
      <w:tr w:rsidR="00174EC9" w14:paraId="1AC9FFB2" w14:textId="77777777" w:rsidTr="0034438B">
        <w:tc>
          <w:tcPr>
            <w:tcW w:w="2370" w:type="dxa"/>
            <w:shd w:val="clear" w:color="auto" w:fill="F7CAAC"/>
          </w:tcPr>
          <w:p w14:paraId="7A6DD7F7" w14:textId="77777777" w:rsidR="00174EC9" w:rsidRDefault="00174EC9" w:rsidP="00401EC6">
            <w:pPr>
              <w:rPr>
                <w:b/>
              </w:rPr>
            </w:pPr>
            <w:r>
              <w:rPr>
                <w:b/>
                <w:sz w:val="22"/>
              </w:rPr>
              <w:t>Název předmětu</w:t>
            </w:r>
          </w:p>
        </w:tc>
        <w:tc>
          <w:tcPr>
            <w:tcW w:w="857" w:type="dxa"/>
            <w:gridSpan w:val="2"/>
            <w:shd w:val="clear" w:color="auto" w:fill="F7CAAC"/>
          </w:tcPr>
          <w:p w14:paraId="63031C9C" w14:textId="77777777" w:rsidR="00174EC9" w:rsidRDefault="00953D13">
            <w:pPr>
              <w:jc w:val="both"/>
              <w:rPr>
                <w:b/>
                <w:sz w:val="22"/>
              </w:rPr>
            </w:pPr>
            <w:r>
              <w:rPr>
                <w:b/>
                <w:sz w:val="22"/>
              </w:rPr>
              <w:t>R</w:t>
            </w:r>
            <w:r w:rsidR="00174EC9">
              <w:rPr>
                <w:b/>
                <w:sz w:val="22"/>
              </w:rPr>
              <w:t>ozsah</w:t>
            </w:r>
          </w:p>
          <w:p w14:paraId="096D6C82" w14:textId="77777777" w:rsidR="00953D13" w:rsidRDefault="00953D13">
            <w:pPr>
              <w:jc w:val="both"/>
              <w:rPr>
                <w:b/>
              </w:rPr>
            </w:pPr>
            <w:r>
              <w:rPr>
                <w:b/>
                <w:sz w:val="22"/>
              </w:rPr>
              <w:t>p-c-s</w:t>
            </w:r>
          </w:p>
        </w:tc>
        <w:tc>
          <w:tcPr>
            <w:tcW w:w="850" w:type="dxa"/>
            <w:shd w:val="clear" w:color="auto" w:fill="F7CAAC"/>
          </w:tcPr>
          <w:p w14:paraId="45E876EA" w14:textId="77777777" w:rsidR="00174EC9" w:rsidRDefault="00174EC9" w:rsidP="0034438B">
            <w:pPr>
              <w:jc w:val="both"/>
              <w:rPr>
                <w:b/>
                <w:sz w:val="22"/>
              </w:rPr>
            </w:pPr>
            <w:r>
              <w:rPr>
                <w:b/>
                <w:sz w:val="22"/>
              </w:rPr>
              <w:t>způsob ověř.</w:t>
            </w:r>
          </w:p>
        </w:tc>
        <w:tc>
          <w:tcPr>
            <w:tcW w:w="709" w:type="dxa"/>
            <w:shd w:val="clear" w:color="auto" w:fill="F7CAAC"/>
          </w:tcPr>
          <w:p w14:paraId="0226D7FD" w14:textId="77777777" w:rsidR="00174EC9" w:rsidRDefault="00174EC9">
            <w:pPr>
              <w:jc w:val="both"/>
              <w:rPr>
                <w:b/>
                <w:sz w:val="22"/>
              </w:rPr>
            </w:pPr>
            <w:r>
              <w:rPr>
                <w:b/>
                <w:sz w:val="22"/>
              </w:rPr>
              <w:t xml:space="preserve"> počet kred.</w:t>
            </w:r>
          </w:p>
        </w:tc>
        <w:tc>
          <w:tcPr>
            <w:tcW w:w="2977" w:type="dxa"/>
            <w:shd w:val="clear" w:color="auto" w:fill="F7CAAC"/>
          </w:tcPr>
          <w:p w14:paraId="2738A462" w14:textId="77777777" w:rsidR="00174EC9" w:rsidRDefault="00174EC9">
            <w:pPr>
              <w:jc w:val="both"/>
              <w:rPr>
                <w:b/>
                <w:sz w:val="22"/>
              </w:rPr>
            </w:pPr>
            <w:r>
              <w:rPr>
                <w:b/>
                <w:sz w:val="22"/>
              </w:rPr>
              <w:t>vyučující</w:t>
            </w:r>
          </w:p>
        </w:tc>
        <w:tc>
          <w:tcPr>
            <w:tcW w:w="708" w:type="dxa"/>
            <w:shd w:val="clear" w:color="auto" w:fill="F7CAAC"/>
          </w:tcPr>
          <w:p w14:paraId="4307022B" w14:textId="77777777" w:rsidR="00174EC9" w:rsidRDefault="00174EC9">
            <w:pPr>
              <w:jc w:val="both"/>
              <w:rPr>
                <w:b/>
                <w:color w:val="FF0000"/>
                <w:sz w:val="22"/>
              </w:rPr>
            </w:pPr>
            <w:r>
              <w:rPr>
                <w:b/>
                <w:sz w:val="22"/>
              </w:rPr>
              <w:t>dop. roč./sem.</w:t>
            </w:r>
          </w:p>
        </w:tc>
        <w:tc>
          <w:tcPr>
            <w:tcW w:w="814" w:type="dxa"/>
            <w:shd w:val="clear" w:color="auto" w:fill="F7CAAC"/>
          </w:tcPr>
          <w:p w14:paraId="7EEB0FCC" w14:textId="77777777" w:rsidR="00174EC9" w:rsidRDefault="00174EC9">
            <w:pPr>
              <w:jc w:val="both"/>
              <w:rPr>
                <w:b/>
                <w:sz w:val="22"/>
              </w:rPr>
            </w:pPr>
            <w:r>
              <w:rPr>
                <w:b/>
                <w:sz w:val="22"/>
              </w:rPr>
              <w:t>profil. základ</w:t>
            </w:r>
          </w:p>
        </w:tc>
      </w:tr>
      <w:tr w:rsidR="0056728C" w14:paraId="3AF58515" w14:textId="77777777" w:rsidTr="0034438B">
        <w:tc>
          <w:tcPr>
            <w:tcW w:w="2370" w:type="dxa"/>
          </w:tcPr>
          <w:p w14:paraId="5263096F" w14:textId="77777777" w:rsidR="0056728C" w:rsidRDefault="0056728C" w:rsidP="0056728C">
            <w:r>
              <w:t>Mikroekonomie II</w:t>
            </w:r>
          </w:p>
        </w:tc>
        <w:tc>
          <w:tcPr>
            <w:tcW w:w="857" w:type="dxa"/>
            <w:gridSpan w:val="2"/>
          </w:tcPr>
          <w:p w14:paraId="3C6DC2E3" w14:textId="161F5364" w:rsidR="0056728C" w:rsidRDefault="006B5CCA" w:rsidP="0056728C">
            <w:pPr>
              <w:jc w:val="both"/>
            </w:pPr>
            <w:r>
              <w:t>26-0-26</w:t>
            </w:r>
          </w:p>
        </w:tc>
        <w:tc>
          <w:tcPr>
            <w:tcW w:w="850" w:type="dxa"/>
          </w:tcPr>
          <w:p w14:paraId="59DA56F4" w14:textId="77777777" w:rsidR="0056728C" w:rsidRDefault="0056728C" w:rsidP="0056728C">
            <w:pPr>
              <w:jc w:val="both"/>
            </w:pPr>
            <w:r>
              <w:t>zp, zk</w:t>
            </w:r>
          </w:p>
        </w:tc>
        <w:tc>
          <w:tcPr>
            <w:tcW w:w="709" w:type="dxa"/>
          </w:tcPr>
          <w:p w14:paraId="2846BC56" w14:textId="126C636F" w:rsidR="0056728C" w:rsidRDefault="0056728C" w:rsidP="0056728C">
            <w:pPr>
              <w:jc w:val="both"/>
            </w:pPr>
            <w:r>
              <w:rPr>
                <w:lang w:eastAsia="en-US"/>
              </w:rPr>
              <w:t>5</w:t>
            </w:r>
          </w:p>
        </w:tc>
        <w:tc>
          <w:tcPr>
            <w:tcW w:w="2977" w:type="dxa"/>
          </w:tcPr>
          <w:p w14:paraId="3CB40616" w14:textId="0F66773C" w:rsidR="0056728C" w:rsidRDefault="0056728C" w:rsidP="0056728C">
            <w:pPr>
              <w:jc w:val="both"/>
              <w:rPr>
                <w:b/>
              </w:rPr>
            </w:pPr>
            <w:r>
              <w:rPr>
                <w:b/>
              </w:rPr>
              <w:t xml:space="preserve">doc. Ing. </w:t>
            </w:r>
            <w:ins w:id="21" w:author="Pavla Trefilová" w:date="2019-09-10T12:23:00Z">
              <w:r w:rsidR="005F3CAC">
                <w:rPr>
                  <w:b/>
                </w:rPr>
                <w:t xml:space="preserve">Zuzana </w:t>
              </w:r>
            </w:ins>
            <w:r>
              <w:rPr>
                <w:b/>
              </w:rPr>
              <w:t>Dohnalová, Ph.D.</w:t>
            </w:r>
          </w:p>
          <w:p w14:paraId="615A4179" w14:textId="76168BD6" w:rsidR="0056728C" w:rsidRPr="00EF0A51" w:rsidRDefault="0056728C" w:rsidP="0056728C">
            <w:pPr>
              <w:jc w:val="both"/>
            </w:pPr>
            <w:r>
              <w:t xml:space="preserve">Dohnalová </w:t>
            </w:r>
            <w:ins w:id="22" w:author="Pavla Trefilová" w:date="2019-09-10T12:23:00Z">
              <w:r w:rsidR="005F3CAC">
                <w:t>(</w:t>
              </w:r>
            </w:ins>
            <w:r>
              <w:t>100%</w:t>
            </w:r>
            <w:ins w:id="23" w:author="Pavla Trefilová" w:date="2019-09-10T12:23:00Z">
              <w:r w:rsidR="005F3CAC">
                <w:t>)</w:t>
              </w:r>
            </w:ins>
          </w:p>
        </w:tc>
        <w:tc>
          <w:tcPr>
            <w:tcW w:w="708" w:type="dxa"/>
          </w:tcPr>
          <w:p w14:paraId="5E8EA3BC" w14:textId="77777777" w:rsidR="0056728C" w:rsidRDefault="0056728C" w:rsidP="0056728C">
            <w:r w:rsidRPr="0008732E">
              <w:t>1/Z</w:t>
            </w:r>
          </w:p>
        </w:tc>
        <w:tc>
          <w:tcPr>
            <w:tcW w:w="814" w:type="dxa"/>
          </w:tcPr>
          <w:p w14:paraId="212C48E7" w14:textId="77777777" w:rsidR="0056728C" w:rsidRDefault="0056728C" w:rsidP="0056728C">
            <w:pPr>
              <w:jc w:val="center"/>
            </w:pPr>
            <w:r>
              <w:t>ZT</w:t>
            </w:r>
          </w:p>
        </w:tc>
      </w:tr>
      <w:tr w:rsidR="0056728C" w14:paraId="77BDE870" w14:textId="77777777" w:rsidTr="0034438B">
        <w:tc>
          <w:tcPr>
            <w:tcW w:w="2370" w:type="dxa"/>
          </w:tcPr>
          <w:p w14:paraId="77FF552F" w14:textId="77777777" w:rsidR="0056728C" w:rsidRDefault="0056728C" w:rsidP="0056728C">
            <w:r w:rsidRPr="003E4AD6">
              <w:t>Studie metod měření práce</w:t>
            </w:r>
          </w:p>
        </w:tc>
        <w:tc>
          <w:tcPr>
            <w:tcW w:w="857" w:type="dxa"/>
            <w:gridSpan w:val="2"/>
          </w:tcPr>
          <w:p w14:paraId="1973F51F" w14:textId="5288E05F" w:rsidR="0056728C" w:rsidRDefault="006B5CCA" w:rsidP="0056728C">
            <w:pPr>
              <w:jc w:val="both"/>
            </w:pPr>
            <w:r>
              <w:t>0-0-39</w:t>
            </w:r>
          </w:p>
        </w:tc>
        <w:tc>
          <w:tcPr>
            <w:tcW w:w="850" w:type="dxa"/>
          </w:tcPr>
          <w:p w14:paraId="108F6248" w14:textId="77777777" w:rsidR="0056728C" w:rsidRDefault="0056728C" w:rsidP="0056728C">
            <w:pPr>
              <w:jc w:val="both"/>
            </w:pPr>
            <w:r>
              <w:t>klz</w:t>
            </w:r>
          </w:p>
        </w:tc>
        <w:tc>
          <w:tcPr>
            <w:tcW w:w="709" w:type="dxa"/>
          </w:tcPr>
          <w:p w14:paraId="67BA2A96" w14:textId="632F58C9" w:rsidR="0056728C" w:rsidRDefault="0056728C" w:rsidP="0056728C">
            <w:pPr>
              <w:jc w:val="both"/>
            </w:pPr>
            <w:r>
              <w:rPr>
                <w:lang w:eastAsia="en-US"/>
              </w:rPr>
              <w:t>3</w:t>
            </w:r>
          </w:p>
        </w:tc>
        <w:tc>
          <w:tcPr>
            <w:tcW w:w="2977" w:type="dxa"/>
          </w:tcPr>
          <w:p w14:paraId="6C00B2CD" w14:textId="3FFBBEF8" w:rsidR="0056728C" w:rsidRDefault="0056728C" w:rsidP="0056728C">
            <w:pPr>
              <w:jc w:val="both"/>
              <w:rPr>
                <w:b/>
              </w:rPr>
            </w:pPr>
            <w:r>
              <w:rPr>
                <w:b/>
              </w:rPr>
              <w:t xml:space="preserve">doc. Ing. </w:t>
            </w:r>
            <w:ins w:id="24" w:author="Pavla Trefilová" w:date="2019-09-10T12:47:00Z">
              <w:r w:rsidR="00026A88">
                <w:rPr>
                  <w:b/>
                </w:rPr>
                <w:t xml:space="preserve">Roman </w:t>
              </w:r>
            </w:ins>
            <w:r>
              <w:rPr>
                <w:b/>
              </w:rPr>
              <w:t>Bobák, Ph.D.</w:t>
            </w:r>
          </w:p>
          <w:p w14:paraId="71D85B67" w14:textId="6B38E359" w:rsidR="0056728C" w:rsidRDefault="0056728C" w:rsidP="0056728C">
            <w:pPr>
              <w:jc w:val="both"/>
            </w:pPr>
            <w:r>
              <w:t xml:space="preserve">Hrbáčková </w:t>
            </w:r>
            <w:ins w:id="25" w:author="Pavla Trefilová" w:date="2019-09-10T12:47:00Z">
              <w:r w:rsidR="00026A88">
                <w:t>(</w:t>
              </w:r>
            </w:ins>
            <w:r>
              <w:t>60%</w:t>
            </w:r>
            <w:ins w:id="26" w:author="Pavla Trefilová" w:date="2019-09-10T12:48:00Z">
              <w:r w:rsidR="00026A88">
                <w:t>)</w:t>
              </w:r>
            </w:ins>
          </w:p>
          <w:p w14:paraId="14378538" w14:textId="2ABB6DC4" w:rsidR="0056728C" w:rsidRPr="003E4AD6" w:rsidRDefault="0056728C" w:rsidP="0056728C">
            <w:pPr>
              <w:jc w:val="both"/>
            </w:pPr>
            <w:r>
              <w:t xml:space="preserve">Pivodová </w:t>
            </w:r>
            <w:ins w:id="27" w:author="Pavla Trefilová" w:date="2019-09-10T12:48:00Z">
              <w:r w:rsidR="00026A88">
                <w:t>(</w:t>
              </w:r>
            </w:ins>
            <w:r>
              <w:t>40%</w:t>
            </w:r>
            <w:ins w:id="28" w:author="Pavla Trefilová" w:date="2019-09-10T12:48:00Z">
              <w:r w:rsidR="00026A88">
                <w:t>)</w:t>
              </w:r>
            </w:ins>
            <w:r>
              <w:t xml:space="preserve"> </w:t>
            </w:r>
            <w:r w:rsidR="00B954C9">
              <w:t>(</w:t>
            </w:r>
            <w:r>
              <w:t>ext</w:t>
            </w:r>
            <w:r w:rsidR="00B954C9">
              <w:t>)</w:t>
            </w:r>
          </w:p>
        </w:tc>
        <w:tc>
          <w:tcPr>
            <w:tcW w:w="708" w:type="dxa"/>
          </w:tcPr>
          <w:p w14:paraId="30FE6021" w14:textId="77777777" w:rsidR="0056728C" w:rsidRDefault="0056728C" w:rsidP="0056728C">
            <w:r w:rsidRPr="0008732E">
              <w:t>1/Z</w:t>
            </w:r>
          </w:p>
        </w:tc>
        <w:tc>
          <w:tcPr>
            <w:tcW w:w="814" w:type="dxa"/>
          </w:tcPr>
          <w:p w14:paraId="29BAA0F7" w14:textId="77777777" w:rsidR="0056728C" w:rsidRDefault="0056728C" w:rsidP="0056728C">
            <w:pPr>
              <w:jc w:val="center"/>
            </w:pPr>
            <w:r>
              <w:t>PZ</w:t>
            </w:r>
          </w:p>
        </w:tc>
      </w:tr>
      <w:tr w:rsidR="0056728C" w14:paraId="375B1BFC" w14:textId="77777777" w:rsidTr="0034438B">
        <w:tc>
          <w:tcPr>
            <w:tcW w:w="2370" w:type="dxa"/>
          </w:tcPr>
          <w:p w14:paraId="4B8B002E" w14:textId="77777777" w:rsidR="0056728C" w:rsidRDefault="0056728C" w:rsidP="0056728C">
            <w:r w:rsidRPr="00EF0A51">
              <w:t>Řízení podnikových procesů</w:t>
            </w:r>
            <w:r>
              <w:t>*</w:t>
            </w:r>
          </w:p>
        </w:tc>
        <w:tc>
          <w:tcPr>
            <w:tcW w:w="857" w:type="dxa"/>
            <w:gridSpan w:val="2"/>
          </w:tcPr>
          <w:p w14:paraId="2E92C957" w14:textId="50C84E82" w:rsidR="0056728C" w:rsidRDefault="006B5CCA" w:rsidP="0056728C">
            <w:pPr>
              <w:jc w:val="both"/>
            </w:pPr>
            <w:r>
              <w:t>26-0-26</w:t>
            </w:r>
          </w:p>
        </w:tc>
        <w:tc>
          <w:tcPr>
            <w:tcW w:w="850" w:type="dxa"/>
          </w:tcPr>
          <w:p w14:paraId="5042E645" w14:textId="77777777" w:rsidR="0056728C" w:rsidRDefault="0056728C" w:rsidP="0056728C">
            <w:r w:rsidRPr="006D4AFE">
              <w:t>zp, zk</w:t>
            </w:r>
          </w:p>
        </w:tc>
        <w:tc>
          <w:tcPr>
            <w:tcW w:w="709" w:type="dxa"/>
          </w:tcPr>
          <w:p w14:paraId="3188D2D6" w14:textId="2A6E1174" w:rsidR="0056728C" w:rsidRDefault="0056728C" w:rsidP="0056728C">
            <w:pPr>
              <w:jc w:val="both"/>
            </w:pPr>
            <w:r>
              <w:rPr>
                <w:lang w:eastAsia="en-US"/>
              </w:rPr>
              <w:t>5</w:t>
            </w:r>
          </w:p>
        </w:tc>
        <w:tc>
          <w:tcPr>
            <w:tcW w:w="2977" w:type="dxa"/>
          </w:tcPr>
          <w:p w14:paraId="690D398D" w14:textId="17AA5BDD" w:rsidR="0056728C" w:rsidRDefault="0056728C" w:rsidP="0056728C">
            <w:pPr>
              <w:jc w:val="both"/>
              <w:rPr>
                <w:b/>
              </w:rPr>
            </w:pPr>
            <w:r>
              <w:rPr>
                <w:b/>
              </w:rPr>
              <w:t>doc. Ing.</w:t>
            </w:r>
            <w:ins w:id="29" w:author="Pavla Trefilová" w:date="2019-09-10T12:47:00Z">
              <w:r w:rsidR="00026A88">
                <w:rPr>
                  <w:b/>
                </w:rPr>
                <w:t xml:space="preserve"> David</w:t>
              </w:r>
            </w:ins>
            <w:r>
              <w:rPr>
                <w:b/>
              </w:rPr>
              <w:t xml:space="preserve"> Tuček, Ph.D.</w:t>
            </w:r>
          </w:p>
          <w:p w14:paraId="3B65BFF2" w14:textId="09E735F2" w:rsidR="0056728C" w:rsidRDefault="00A663C5" w:rsidP="0056728C">
            <w:pPr>
              <w:jc w:val="both"/>
            </w:pPr>
            <w:r>
              <w:t xml:space="preserve">Tuček </w:t>
            </w:r>
            <w:ins w:id="30" w:author="Pavla Trefilová" w:date="2019-09-10T12:47:00Z">
              <w:r w:rsidR="00026A88">
                <w:t>(</w:t>
              </w:r>
            </w:ins>
            <w:r>
              <w:t>5</w:t>
            </w:r>
            <w:r w:rsidR="0056728C">
              <w:t>0%</w:t>
            </w:r>
            <w:ins w:id="31" w:author="Pavla Trefilová" w:date="2019-09-10T12:47:00Z">
              <w:r w:rsidR="00026A88">
                <w:t>)</w:t>
              </w:r>
            </w:ins>
          </w:p>
          <w:p w14:paraId="49818C11" w14:textId="79289D97" w:rsidR="0056728C" w:rsidRDefault="00A663C5" w:rsidP="0056728C">
            <w:pPr>
              <w:jc w:val="both"/>
            </w:pPr>
            <w:r>
              <w:t xml:space="preserve">Briš </w:t>
            </w:r>
            <w:ins w:id="32" w:author="Pavla Trefilová" w:date="2019-09-10T12:47:00Z">
              <w:r w:rsidR="00026A88">
                <w:t>(</w:t>
              </w:r>
            </w:ins>
            <w:r>
              <w:t>3</w:t>
            </w:r>
            <w:r w:rsidR="0056728C">
              <w:t>5%</w:t>
            </w:r>
            <w:ins w:id="33" w:author="Pavla Trefilová" w:date="2019-09-10T12:47:00Z">
              <w:r w:rsidR="00026A88">
                <w:t>)</w:t>
              </w:r>
            </w:ins>
          </w:p>
          <w:p w14:paraId="09E74A43" w14:textId="70B46D35" w:rsidR="0056728C" w:rsidRPr="0042149D" w:rsidRDefault="0056728C" w:rsidP="0056728C">
            <w:pPr>
              <w:jc w:val="both"/>
            </w:pPr>
            <w:r>
              <w:t xml:space="preserve">Slinták </w:t>
            </w:r>
            <w:ins w:id="34" w:author="Pavla Trefilová" w:date="2019-09-10T12:47:00Z">
              <w:r w:rsidR="00026A88">
                <w:t>(</w:t>
              </w:r>
            </w:ins>
            <w:r>
              <w:t>15%</w:t>
            </w:r>
            <w:ins w:id="35" w:author="Pavla Trefilová" w:date="2019-09-10T12:47:00Z">
              <w:r w:rsidR="00026A88">
                <w:t>)</w:t>
              </w:r>
            </w:ins>
          </w:p>
        </w:tc>
        <w:tc>
          <w:tcPr>
            <w:tcW w:w="708" w:type="dxa"/>
          </w:tcPr>
          <w:p w14:paraId="091896E7" w14:textId="77777777" w:rsidR="0056728C" w:rsidRDefault="0056728C" w:rsidP="0056728C">
            <w:r w:rsidRPr="0008732E">
              <w:t>1/Z</w:t>
            </w:r>
          </w:p>
        </w:tc>
        <w:tc>
          <w:tcPr>
            <w:tcW w:w="814" w:type="dxa"/>
          </w:tcPr>
          <w:p w14:paraId="0F61D5FE" w14:textId="77777777" w:rsidR="0056728C" w:rsidRDefault="0056728C" w:rsidP="0056728C">
            <w:pPr>
              <w:jc w:val="center"/>
            </w:pPr>
            <w:r>
              <w:t>PZ</w:t>
            </w:r>
          </w:p>
        </w:tc>
      </w:tr>
      <w:tr w:rsidR="0056728C" w14:paraId="4310C763" w14:textId="77777777" w:rsidTr="0034438B">
        <w:tc>
          <w:tcPr>
            <w:tcW w:w="2370" w:type="dxa"/>
          </w:tcPr>
          <w:p w14:paraId="3D4D5A8E" w14:textId="77777777" w:rsidR="0056728C" w:rsidRDefault="0056728C" w:rsidP="0056728C">
            <w:r w:rsidRPr="00EF0A51">
              <w:t>Kvantitativní metody v</w:t>
            </w:r>
            <w:r>
              <w:t> </w:t>
            </w:r>
            <w:r w:rsidRPr="00EF0A51">
              <w:t>rozhodování</w:t>
            </w:r>
            <w:r>
              <w:t>*</w:t>
            </w:r>
          </w:p>
        </w:tc>
        <w:tc>
          <w:tcPr>
            <w:tcW w:w="857" w:type="dxa"/>
            <w:gridSpan w:val="2"/>
          </w:tcPr>
          <w:p w14:paraId="5B97C26A" w14:textId="560FCB06" w:rsidR="0056728C" w:rsidRDefault="006B5CCA" w:rsidP="0056728C">
            <w:pPr>
              <w:jc w:val="both"/>
            </w:pPr>
            <w:r>
              <w:t>26-26-0</w:t>
            </w:r>
          </w:p>
        </w:tc>
        <w:tc>
          <w:tcPr>
            <w:tcW w:w="850" w:type="dxa"/>
          </w:tcPr>
          <w:p w14:paraId="680A4BA0" w14:textId="77777777" w:rsidR="0056728C" w:rsidRDefault="0056728C" w:rsidP="0056728C">
            <w:r w:rsidRPr="006D4AFE">
              <w:t>zp, zk</w:t>
            </w:r>
          </w:p>
        </w:tc>
        <w:tc>
          <w:tcPr>
            <w:tcW w:w="709" w:type="dxa"/>
          </w:tcPr>
          <w:p w14:paraId="6E042146" w14:textId="5BA06156" w:rsidR="0056728C" w:rsidRDefault="0056728C" w:rsidP="0056728C">
            <w:pPr>
              <w:jc w:val="both"/>
            </w:pPr>
            <w:r>
              <w:rPr>
                <w:lang w:eastAsia="en-US"/>
              </w:rPr>
              <w:t>5</w:t>
            </w:r>
          </w:p>
        </w:tc>
        <w:tc>
          <w:tcPr>
            <w:tcW w:w="2977" w:type="dxa"/>
          </w:tcPr>
          <w:p w14:paraId="2F7D66B4" w14:textId="5A51AD8E" w:rsidR="0056728C" w:rsidRDefault="00026A88" w:rsidP="0056728C">
            <w:pPr>
              <w:jc w:val="both"/>
            </w:pPr>
            <w:ins w:id="36" w:author="Pavla Trefilová" w:date="2019-09-10T12:47:00Z">
              <w:r>
                <w:rPr>
                  <w:b/>
                </w:rPr>
                <w:t>Mgr. Alena</w:t>
              </w:r>
            </w:ins>
            <w:del w:id="37" w:author="Pavla Trefilová" w:date="2019-09-10T12:47:00Z">
              <w:r w:rsidR="0056728C" w:rsidDel="00026A88">
                <w:rPr>
                  <w:b/>
                </w:rPr>
                <w:delText>Ing.</w:delText>
              </w:r>
            </w:del>
            <w:r w:rsidR="0056728C">
              <w:rPr>
                <w:b/>
              </w:rPr>
              <w:t xml:space="preserve"> Kolčavová, Ph.D.</w:t>
            </w:r>
          </w:p>
          <w:p w14:paraId="78D9CCFF" w14:textId="3E3A3B93" w:rsidR="0056728C" w:rsidRDefault="0056728C" w:rsidP="0056728C">
            <w:pPr>
              <w:jc w:val="both"/>
            </w:pPr>
            <w:r>
              <w:t xml:space="preserve">Kolčavová </w:t>
            </w:r>
            <w:ins w:id="38" w:author="Pavla Trefilová" w:date="2019-09-10T12:47:00Z">
              <w:r w:rsidR="00026A88">
                <w:t>(</w:t>
              </w:r>
            </w:ins>
            <w:r>
              <w:t>60%</w:t>
            </w:r>
            <w:ins w:id="39" w:author="Pavla Trefilová" w:date="2019-09-10T12:47:00Z">
              <w:r w:rsidR="00026A88">
                <w:t>)</w:t>
              </w:r>
            </w:ins>
          </w:p>
          <w:p w14:paraId="569A4906" w14:textId="075EA29C" w:rsidR="0056728C" w:rsidRPr="00EF0A51" w:rsidRDefault="0056728C" w:rsidP="0056728C">
            <w:pPr>
              <w:jc w:val="both"/>
            </w:pPr>
            <w:r>
              <w:t xml:space="preserve">Zimola </w:t>
            </w:r>
            <w:ins w:id="40" w:author="Pavla Trefilová" w:date="2019-09-10T12:47:00Z">
              <w:r w:rsidR="00026A88">
                <w:t>(</w:t>
              </w:r>
            </w:ins>
            <w:r>
              <w:t>40%</w:t>
            </w:r>
            <w:ins w:id="41" w:author="Pavla Trefilová" w:date="2019-09-10T12:47:00Z">
              <w:r w:rsidR="00026A88">
                <w:t>)</w:t>
              </w:r>
            </w:ins>
          </w:p>
        </w:tc>
        <w:tc>
          <w:tcPr>
            <w:tcW w:w="708" w:type="dxa"/>
          </w:tcPr>
          <w:p w14:paraId="77F044B7" w14:textId="77777777" w:rsidR="0056728C" w:rsidRDefault="0056728C" w:rsidP="0056728C">
            <w:r w:rsidRPr="0008732E">
              <w:t>1/Z</w:t>
            </w:r>
          </w:p>
        </w:tc>
        <w:tc>
          <w:tcPr>
            <w:tcW w:w="814" w:type="dxa"/>
          </w:tcPr>
          <w:p w14:paraId="57892301" w14:textId="5BCCB39C" w:rsidR="0056728C" w:rsidRDefault="0056728C" w:rsidP="0056728C">
            <w:pPr>
              <w:jc w:val="center"/>
            </w:pPr>
          </w:p>
        </w:tc>
      </w:tr>
      <w:tr w:rsidR="0056728C" w14:paraId="4D60C3B1" w14:textId="77777777" w:rsidTr="0034438B">
        <w:tc>
          <w:tcPr>
            <w:tcW w:w="2370" w:type="dxa"/>
          </w:tcPr>
          <w:p w14:paraId="75BDFBA0" w14:textId="77777777" w:rsidR="0056728C" w:rsidRDefault="0056728C" w:rsidP="0056728C">
            <w:r w:rsidRPr="00EF0A51">
              <w:t>Firemní inovační politika</w:t>
            </w:r>
            <w:r>
              <w:t>*</w:t>
            </w:r>
          </w:p>
        </w:tc>
        <w:tc>
          <w:tcPr>
            <w:tcW w:w="857" w:type="dxa"/>
            <w:gridSpan w:val="2"/>
          </w:tcPr>
          <w:p w14:paraId="146B2117" w14:textId="22282503" w:rsidR="0056728C" w:rsidRDefault="006B5CCA" w:rsidP="0056728C">
            <w:pPr>
              <w:jc w:val="both"/>
            </w:pPr>
            <w:r>
              <w:t>13-0-26</w:t>
            </w:r>
          </w:p>
        </w:tc>
        <w:tc>
          <w:tcPr>
            <w:tcW w:w="850" w:type="dxa"/>
          </w:tcPr>
          <w:p w14:paraId="6CE11B7C" w14:textId="77777777" w:rsidR="0056728C" w:rsidRDefault="0056728C" w:rsidP="0056728C">
            <w:r w:rsidRPr="006D4AFE">
              <w:t>zp, zk</w:t>
            </w:r>
          </w:p>
        </w:tc>
        <w:tc>
          <w:tcPr>
            <w:tcW w:w="709" w:type="dxa"/>
          </w:tcPr>
          <w:p w14:paraId="12E863BA" w14:textId="32C3040C" w:rsidR="0056728C" w:rsidRDefault="0056728C" w:rsidP="0056728C">
            <w:pPr>
              <w:jc w:val="both"/>
            </w:pPr>
            <w:r>
              <w:rPr>
                <w:lang w:eastAsia="en-US"/>
              </w:rPr>
              <w:t>4</w:t>
            </w:r>
          </w:p>
        </w:tc>
        <w:tc>
          <w:tcPr>
            <w:tcW w:w="2977" w:type="dxa"/>
          </w:tcPr>
          <w:p w14:paraId="78469DD3" w14:textId="75305ECA" w:rsidR="0056728C" w:rsidRDefault="0056728C" w:rsidP="0056728C">
            <w:pPr>
              <w:jc w:val="both"/>
              <w:rPr>
                <w:b/>
              </w:rPr>
            </w:pPr>
            <w:r>
              <w:rPr>
                <w:b/>
              </w:rPr>
              <w:t xml:space="preserve">Ing. </w:t>
            </w:r>
            <w:ins w:id="42" w:author="Pavla Trefilová" w:date="2019-09-10T12:47:00Z">
              <w:r w:rsidR="00026A88">
                <w:rPr>
                  <w:b/>
                </w:rPr>
                <w:t xml:space="preserve">Eva </w:t>
              </w:r>
            </w:ins>
            <w:r>
              <w:rPr>
                <w:b/>
              </w:rPr>
              <w:t>Juřičková, Ph.D.</w:t>
            </w:r>
          </w:p>
          <w:p w14:paraId="48219DE4" w14:textId="69D0C215" w:rsidR="0056728C" w:rsidRPr="0042149D" w:rsidRDefault="0056728C" w:rsidP="0056728C">
            <w:pPr>
              <w:jc w:val="both"/>
            </w:pPr>
            <w:r>
              <w:t xml:space="preserve">Juřičková </w:t>
            </w:r>
            <w:ins w:id="43" w:author="Pavla Trefilová" w:date="2019-09-10T12:23:00Z">
              <w:r w:rsidR="005F3CAC">
                <w:t>(100%)</w:t>
              </w:r>
            </w:ins>
            <w:del w:id="44" w:author="Pavla Trefilová" w:date="2019-09-10T12:23:00Z">
              <w:r w:rsidDel="005F3CAC">
                <w:delText>100%</w:delText>
              </w:r>
            </w:del>
          </w:p>
        </w:tc>
        <w:tc>
          <w:tcPr>
            <w:tcW w:w="708" w:type="dxa"/>
          </w:tcPr>
          <w:p w14:paraId="4CB2FF95" w14:textId="77777777" w:rsidR="0056728C" w:rsidRDefault="0056728C" w:rsidP="0056728C">
            <w:r w:rsidRPr="0008732E">
              <w:t>1/Z</w:t>
            </w:r>
          </w:p>
        </w:tc>
        <w:tc>
          <w:tcPr>
            <w:tcW w:w="814" w:type="dxa"/>
          </w:tcPr>
          <w:p w14:paraId="0A03C31C" w14:textId="77777777" w:rsidR="0056728C" w:rsidRDefault="0056728C" w:rsidP="0056728C">
            <w:pPr>
              <w:jc w:val="center"/>
            </w:pPr>
            <w:r>
              <w:t>PZ</w:t>
            </w:r>
          </w:p>
        </w:tc>
      </w:tr>
      <w:tr w:rsidR="0056728C" w14:paraId="56339661" w14:textId="77777777" w:rsidTr="0034438B">
        <w:tc>
          <w:tcPr>
            <w:tcW w:w="2370" w:type="dxa"/>
          </w:tcPr>
          <w:p w14:paraId="144031D3" w14:textId="77777777" w:rsidR="0056728C" w:rsidRDefault="0056728C" w:rsidP="0056728C">
            <w:r w:rsidRPr="003E4AD6">
              <w:t>Materiálové inženýrství</w:t>
            </w:r>
          </w:p>
        </w:tc>
        <w:tc>
          <w:tcPr>
            <w:tcW w:w="857" w:type="dxa"/>
            <w:gridSpan w:val="2"/>
          </w:tcPr>
          <w:p w14:paraId="4B401DBB" w14:textId="5D60452F" w:rsidR="0056728C" w:rsidRDefault="00406C65" w:rsidP="0056728C">
            <w:pPr>
              <w:jc w:val="both"/>
            </w:pPr>
            <w:r>
              <w:t>26-13-0</w:t>
            </w:r>
          </w:p>
          <w:p w14:paraId="7DC41AEE" w14:textId="37A95B71" w:rsidR="00406C65" w:rsidRDefault="00406C65" w:rsidP="0056728C">
            <w:pPr>
              <w:jc w:val="both"/>
            </w:pPr>
          </w:p>
        </w:tc>
        <w:tc>
          <w:tcPr>
            <w:tcW w:w="850" w:type="dxa"/>
          </w:tcPr>
          <w:p w14:paraId="674A0DE6" w14:textId="77777777" w:rsidR="0056728C" w:rsidRDefault="0056728C" w:rsidP="0056728C">
            <w:pPr>
              <w:jc w:val="both"/>
            </w:pPr>
            <w:r w:rsidRPr="006D4AFE">
              <w:t>zp, zk</w:t>
            </w:r>
          </w:p>
        </w:tc>
        <w:tc>
          <w:tcPr>
            <w:tcW w:w="709" w:type="dxa"/>
          </w:tcPr>
          <w:p w14:paraId="1F04310F" w14:textId="48AE0D0C" w:rsidR="0056728C" w:rsidRDefault="00406C65" w:rsidP="0056728C">
            <w:pPr>
              <w:jc w:val="both"/>
            </w:pPr>
            <w:r>
              <w:rPr>
                <w:lang w:eastAsia="en-US"/>
              </w:rPr>
              <w:t>4</w:t>
            </w:r>
          </w:p>
        </w:tc>
        <w:tc>
          <w:tcPr>
            <w:tcW w:w="2977" w:type="dxa"/>
          </w:tcPr>
          <w:p w14:paraId="6E9C1A02" w14:textId="4AE2DE21" w:rsidR="0056728C" w:rsidRPr="001245D6" w:rsidRDefault="0056728C" w:rsidP="0056728C">
            <w:pPr>
              <w:jc w:val="both"/>
              <w:rPr>
                <w:b/>
              </w:rPr>
            </w:pPr>
            <w:r w:rsidRPr="001245D6">
              <w:rPr>
                <w:b/>
              </w:rPr>
              <w:t xml:space="preserve">doc. </w:t>
            </w:r>
            <w:ins w:id="45" w:author="Pavla Trefilová" w:date="2019-09-10T12:46:00Z">
              <w:r w:rsidR="00026A88">
                <w:rPr>
                  <w:b/>
                </w:rPr>
                <w:t>Mgr</w:t>
              </w:r>
            </w:ins>
            <w:del w:id="46" w:author="Pavla Trefilová" w:date="2019-09-10T12:46:00Z">
              <w:r w:rsidRPr="001245D6" w:rsidDel="00026A88">
                <w:rPr>
                  <w:b/>
                </w:rPr>
                <w:delText>Ing</w:delText>
              </w:r>
            </w:del>
            <w:r w:rsidRPr="001245D6">
              <w:rPr>
                <w:b/>
              </w:rPr>
              <w:t>.</w:t>
            </w:r>
            <w:ins w:id="47" w:author="Pavla Trefilová" w:date="2019-09-10T12:46:00Z">
              <w:r w:rsidR="00026A88">
                <w:rPr>
                  <w:b/>
                </w:rPr>
                <w:t xml:space="preserve"> Aleš</w:t>
              </w:r>
            </w:ins>
            <w:r w:rsidRPr="001245D6">
              <w:rPr>
                <w:b/>
              </w:rPr>
              <w:t xml:space="preserve"> Mráček, Ph.D.</w:t>
            </w:r>
          </w:p>
          <w:p w14:paraId="30040F10" w14:textId="1580AA9D" w:rsidR="0056728C" w:rsidRPr="001245D6" w:rsidRDefault="0056728C" w:rsidP="0056728C">
            <w:pPr>
              <w:jc w:val="both"/>
            </w:pPr>
            <w:r w:rsidRPr="001245D6">
              <w:t xml:space="preserve">Mráček </w:t>
            </w:r>
            <w:ins w:id="48" w:author="Pavla Trefilová" w:date="2019-09-10T12:47:00Z">
              <w:r w:rsidR="00026A88">
                <w:t>(</w:t>
              </w:r>
            </w:ins>
            <w:r w:rsidRPr="001245D6">
              <w:t>80%</w:t>
            </w:r>
            <w:ins w:id="49" w:author="Pavla Trefilová" w:date="2019-09-10T12:47:00Z">
              <w:r w:rsidR="00026A88">
                <w:t>)</w:t>
              </w:r>
            </w:ins>
          </w:p>
          <w:p w14:paraId="6624686D" w14:textId="4DB58CD4" w:rsidR="0056728C" w:rsidRDefault="0056728C" w:rsidP="0056728C">
            <w:pPr>
              <w:jc w:val="both"/>
            </w:pPr>
            <w:r w:rsidRPr="001245D6">
              <w:t>M</w:t>
            </w:r>
            <w:r w:rsidRPr="00401EC6">
              <w:t>olnár</w:t>
            </w:r>
            <w:r w:rsidRPr="001245D6">
              <w:t xml:space="preserve"> </w:t>
            </w:r>
            <w:ins w:id="50" w:author="Pavla Trefilová" w:date="2019-09-10T12:47:00Z">
              <w:r w:rsidR="00026A88">
                <w:t>(</w:t>
              </w:r>
            </w:ins>
            <w:r w:rsidRPr="001245D6">
              <w:t>20%</w:t>
            </w:r>
            <w:ins w:id="51" w:author="Pavla Trefilová" w:date="2019-09-10T12:47:00Z">
              <w:r w:rsidR="00026A88">
                <w:t>)</w:t>
              </w:r>
            </w:ins>
          </w:p>
        </w:tc>
        <w:tc>
          <w:tcPr>
            <w:tcW w:w="708" w:type="dxa"/>
          </w:tcPr>
          <w:p w14:paraId="1DC70620" w14:textId="77777777" w:rsidR="0056728C" w:rsidRDefault="0056728C" w:rsidP="0056728C">
            <w:r w:rsidRPr="0008732E">
              <w:t>1/Z</w:t>
            </w:r>
          </w:p>
        </w:tc>
        <w:tc>
          <w:tcPr>
            <w:tcW w:w="814" w:type="dxa"/>
          </w:tcPr>
          <w:p w14:paraId="7742BC02" w14:textId="77777777" w:rsidR="0056728C" w:rsidRDefault="0056728C" w:rsidP="0056728C">
            <w:pPr>
              <w:jc w:val="center"/>
            </w:pPr>
            <w:r>
              <w:t>ZT</w:t>
            </w:r>
          </w:p>
        </w:tc>
      </w:tr>
      <w:tr w:rsidR="0056728C" w14:paraId="00030EAD" w14:textId="77777777" w:rsidTr="0034438B">
        <w:tc>
          <w:tcPr>
            <w:tcW w:w="2370" w:type="dxa"/>
          </w:tcPr>
          <w:p w14:paraId="141CF89C" w14:textId="77777777" w:rsidR="0056728C" w:rsidRDefault="0056728C" w:rsidP="0056728C">
            <w:r>
              <w:t>Makroekonomie II*</w:t>
            </w:r>
          </w:p>
        </w:tc>
        <w:tc>
          <w:tcPr>
            <w:tcW w:w="857" w:type="dxa"/>
            <w:gridSpan w:val="2"/>
          </w:tcPr>
          <w:p w14:paraId="367A2554" w14:textId="0B837AF2" w:rsidR="0056728C" w:rsidRDefault="006B5CCA" w:rsidP="0056728C">
            <w:pPr>
              <w:jc w:val="both"/>
            </w:pPr>
            <w:r>
              <w:t>26-0-26</w:t>
            </w:r>
          </w:p>
        </w:tc>
        <w:tc>
          <w:tcPr>
            <w:tcW w:w="850" w:type="dxa"/>
          </w:tcPr>
          <w:p w14:paraId="06F6EB40" w14:textId="77777777" w:rsidR="0056728C" w:rsidRDefault="0056728C" w:rsidP="0056728C">
            <w:r w:rsidRPr="006D4AFE">
              <w:t>zp, zk</w:t>
            </w:r>
          </w:p>
        </w:tc>
        <w:tc>
          <w:tcPr>
            <w:tcW w:w="709" w:type="dxa"/>
          </w:tcPr>
          <w:p w14:paraId="49ABA0A9" w14:textId="6CCC6BD1" w:rsidR="0056728C" w:rsidRDefault="0056728C" w:rsidP="0056728C">
            <w:pPr>
              <w:jc w:val="both"/>
            </w:pPr>
            <w:r>
              <w:rPr>
                <w:lang w:eastAsia="en-US"/>
              </w:rPr>
              <w:t>5</w:t>
            </w:r>
          </w:p>
        </w:tc>
        <w:tc>
          <w:tcPr>
            <w:tcW w:w="2977" w:type="dxa"/>
          </w:tcPr>
          <w:p w14:paraId="583F45E4" w14:textId="265261C2" w:rsidR="0056728C" w:rsidRDefault="0056728C" w:rsidP="0056728C">
            <w:pPr>
              <w:jc w:val="both"/>
              <w:rPr>
                <w:b/>
              </w:rPr>
            </w:pPr>
            <w:r>
              <w:rPr>
                <w:b/>
              </w:rPr>
              <w:t xml:space="preserve">doc. Ing. </w:t>
            </w:r>
            <w:ins w:id="52" w:author="Pavla Trefilová" w:date="2019-09-10T12:46:00Z">
              <w:r w:rsidR="00026A88">
                <w:rPr>
                  <w:b/>
                </w:rPr>
                <w:t xml:space="preserve">Jena </w:t>
              </w:r>
            </w:ins>
            <w:r>
              <w:rPr>
                <w:b/>
              </w:rPr>
              <w:t>Švarcová, Ph.D.</w:t>
            </w:r>
          </w:p>
          <w:p w14:paraId="0E691525" w14:textId="17645DD6" w:rsidR="0056728C" w:rsidRPr="0042149D" w:rsidRDefault="0056728C" w:rsidP="0056728C">
            <w:pPr>
              <w:jc w:val="both"/>
            </w:pPr>
            <w:r>
              <w:t xml:space="preserve">Švarcová </w:t>
            </w:r>
            <w:ins w:id="53" w:author="Pavla Trefilová" w:date="2019-09-10T12:23:00Z">
              <w:r w:rsidR="005F3CAC">
                <w:t>(100%)</w:t>
              </w:r>
            </w:ins>
            <w:del w:id="54" w:author="Pavla Trefilová" w:date="2019-09-10T12:23:00Z">
              <w:r w:rsidDel="005F3CAC">
                <w:delText>100%</w:delText>
              </w:r>
            </w:del>
          </w:p>
        </w:tc>
        <w:tc>
          <w:tcPr>
            <w:tcW w:w="708" w:type="dxa"/>
          </w:tcPr>
          <w:p w14:paraId="705CF3B2" w14:textId="77777777" w:rsidR="0056728C" w:rsidRDefault="0056728C" w:rsidP="0056728C">
            <w:r w:rsidRPr="003E4876">
              <w:t>1/L</w:t>
            </w:r>
          </w:p>
        </w:tc>
        <w:tc>
          <w:tcPr>
            <w:tcW w:w="814" w:type="dxa"/>
          </w:tcPr>
          <w:p w14:paraId="38FDE9E7" w14:textId="77777777" w:rsidR="0056728C" w:rsidRDefault="0056728C" w:rsidP="0056728C">
            <w:pPr>
              <w:jc w:val="center"/>
            </w:pPr>
            <w:r>
              <w:t>ZT</w:t>
            </w:r>
          </w:p>
        </w:tc>
      </w:tr>
      <w:tr w:rsidR="0056728C" w14:paraId="15ECFDE8" w14:textId="77777777" w:rsidTr="0034438B">
        <w:tc>
          <w:tcPr>
            <w:tcW w:w="2370" w:type="dxa"/>
          </w:tcPr>
          <w:p w14:paraId="1056A877" w14:textId="77777777" w:rsidR="0056728C" w:rsidRDefault="0056728C" w:rsidP="0056728C">
            <w:r w:rsidRPr="003E4AD6">
              <w:t>Pokročilé metody plánování a řízení výroby</w:t>
            </w:r>
          </w:p>
        </w:tc>
        <w:tc>
          <w:tcPr>
            <w:tcW w:w="857" w:type="dxa"/>
            <w:gridSpan w:val="2"/>
          </w:tcPr>
          <w:p w14:paraId="678997C0" w14:textId="16CAA6A9" w:rsidR="0056728C" w:rsidRDefault="006B5CCA" w:rsidP="0056728C">
            <w:pPr>
              <w:jc w:val="both"/>
            </w:pPr>
            <w:r>
              <w:t>13-26-0</w:t>
            </w:r>
          </w:p>
        </w:tc>
        <w:tc>
          <w:tcPr>
            <w:tcW w:w="850" w:type="dxa"/>
          </w:tcPr>
          <w:p w14:paraId="248F8318" w14:textId="77777777" w:rsidR="0056728C" w:rsidRDefault="0056728C" w:rsidP="0056728C">
            <w:pPr>
              <w:jc w:val="both"/>
            </w:pPr>
            <w:r w:rsidRPr="006D4AFE">
              <w:t>zp, zk</w:t>
            </w:r>
          </w:p>
        </w:tc>
        <w:tc>
          <w:tcPr>
            <w:tcW w:w="709" w:type="dxa"/>
          </w:tcPr>
          <w:p w14:paraId="30A505E3" w14:textId="79513120" w:rsidR="0056728C" w:rsidRDefault="0056728C" w:rsidP="0056728C">
            <w:r>
              <w:rPr>
                <w:lang w:eastAsia="en-US"/>
              </w:rPr>
              <w:t>5</w:t>
            </w:r>
          </w:p>
        </w:tc>
        <w:tc>
          <w:tcPr>
            <w:tcW w:w="2977" w:type="dxa"/>
          </w:tcPr>
          <w:p w14:paraId="45DFAAF5" w14:textId="483308AD" w:rsidR="0056728C" w:rsidRDefault="0056728C" w:rsidP="0056728C">
            <w:pPr>
              <w:jc w:val="both"/>
              <w:rPr>
                <w:b/>
              </w:rPr>
            </w:pPr>
            <w:r>
              <w:rPr>
                <w:b/>
              </w:rPr>
              <w:t xml:space="preserve">doc. Ing. </w:t>
            </w:r>
            <w:ins w:id="55" w:author="Pavla Trefilová" w:date="2019-09-10T12:46:00Z">
              <w:r w:rsidR="00026A88">
                <w:rPr>
                  <w:b/>
                </w:rPr>
                <w:t xml:space="preserve">David </w:t>
              </w:r>
            </w:ins>
            <w:r>
              <w:rPr>
                <w:b/>
              </w:rPr>
              <w:t>Tuček, Ph.D.</w:t>
            </w:r>
          </w:p>
          <w:p w14:paraId="30AE5C83" w14:textId="5E5E0348" w:rsidR="0056728C" w:rsidRDefault="0056728C" w:rsidP="0056728C">
            <w:pPr>
              <w:jc w:val="both"/>
            </w:pPr>
            <w:r>
              <w:t xml:space="preserve">Tuček </w:t>
            </w:r>
            <w:ins w:id="56" w:author="Pavla Trefilová" w:date="2019-09-10T12:46:00Z">
              <w:r w:rsidR="00026A88">
                <w:t>(</w:t>
              </w:r>
            </w:ins>
            <w:r>
              <w:t>50%</w:t>
            </w:r>
            <w:ins w:id="57" w:author="Pavla Trefilová" w:date="2019-09-10T12:46:00Z">
              <w:r w:rsidR="00026A88">
                <w:t>)</w:t>
              </w:r>
            </w:ins>
          </w:p>
          <w:p w14:paraId="2C1FC976" w14:textId="691B83D6" w:rsidR="0056728C" w:rsidRDefault="008950F8" w:rsidP="0056728C">
            <w:pPr>
              <w:jc w:val="both"/>
            </w:pPr>
            <w:r>
              <w:t xml:space="preserve">Chromjaková </w:t>
            </w:r>
            <w:ins w:id="58" w:author="Pavla Trefilová" w:date="2019-09-10T12:46:00Z">
              <w:r w:rsidR="00026A88">
                <w:t>(</w:t>
              </w:r>
            </w:ins>
            <w:r>
              <w:t>3</w:t>
            </w:r>
            <w:r w:rsidR="0056728C">
              <w:t>0%</w:t>
            </w:r>
            <w:ins w:id="59" w:author="Pavla Trefilová" w:date="2019-09-10T12:46:00Z">
              <w:r w:rsidR="00026A88">
                <w:t>)</w:t>
              </w:r>
            </w:ins>
          </w:p>
          <w:p w14:paraId="70CDF0D8" w14:textId="047E1BB6" w:rsidR="0056728C" w:rsidRDefault="0056728C" w:rsidP="0056728C">
            <w:pPr>
              <w:jc w:val="both"/>
            </w:pPr>
            <w:r>
              <w:t xml:space="preserve">Dlabač </w:t>
            </w:r>
            <w:ins w:id="60" w:author="Pavla Trefilová" w:date="2019-09-10T12:46:00Z">
              <w:r w:rsidR="00026A88">
                <w:t>(</w:t>
              </w:r>
            </w:ins>
            <w:r>
              <w:t>10%</w:t>
            </w:r>
            <w:ins w:id="61" w:author="Pavla Trefilová" w:date="2019-09-10T12:46:00Z">
              <w:r w:rsidR="00026A88">
                <w:t>)</w:t>
              </w:r>
            </w:ins>
            <w:r>
              <w:t xml:space="preserve"> </w:t>
            </w:r>
            <w:r w:rsidR="00B954C9">
              <w:t>(</w:t>
            </w:r>
            <w:r>
              <w:t>ext</w:t>
            </w:r>
            <w:r w:rsidR="00B954C9">
              <w:t>)</w:t>
            </w:r>
          </w:p>
          <w:p w14:paraId="5A806C5D" w14:textId="1F349F9A" w:rsidR="008950F8" w:rsidRDefault="008950F8" w:rsidP="0056728C">
            <w:pPr>
              <w:jc w:val="both"/>
            </w:pPr>
            <w:r>
              <w:t xml:space="preserve">Papadakis </w:t>
            </w:r>
            <w:ins w:id="62" w:author="Pavla Trefilová" w:date="2019-09-10T12:46:00Z">
              <w:r w:rsidR="00026A88">
                <w:t>(</w:t>
              </w:r>
            </w:ins>
            <w:r>
              <w:t>10%</w:t>
            </w:r>
            <w:ins w:id="63" w:author="Pavla Trefilová" w:date="2019-09-10T12:46:00Z">
              <w:r w:rsidR="00026A88">
                <w:t>)</w:t>
              </w:r>
            </w:ins>
            <w:r>
              <w:t xml:space="preserve"> </w:t>
            </w:r>
            <w:r w:rsidR="00B954C9">
              <w:t>(</w:t>
            </w:r>
            <w:r>
              <w:t>ext</w:t>
            </w:r>
            <w:r w:rsidR="00B954C9">
              <w:t>)</w:t>
            </w:r>
          </w:p>
        </w:tc>
        <w:tc>
          <w:tcPr>
            <w:tcW w:w="708" w:type="dxa"/>
          </w:tcPr>
          <w:p w14:paraId="0BCA03FB" w14:textId="77777777" w:rsidR="0056728C" w:rsidRDefault="0056728C" w:rsidP="0056728C">
            <w:r w:rsidRPr="003E4876">
              <w:t>1/L</w:t>
            </w:r>
          </w:p>
        </w:tc>
        <w:tc>
          <w:tcPr>
            <w:tcW w:w="814" w:type="dxa"/>
          </w:tcPr>
          <w:p w14:paraId="60075FA4" w14:textId="77777777" w:rsidR="0056728C" w:rsidRDefault="0056728C" w:rsidP="0056728C">
            <w:pPr>
              <w:jc w:val="center"/>
            </w:pPr>
            <w:r>
              <w:t>ZT</w:t>
            </w:r>
          </w:p>
        </w:tc>
      </w:tr>
      <w:tr w:rsidR="0056728C" w14:paraId="0FAA0CD5" w14:textId="77777777" w:rsidTr="0034438B">
        <w:tc>
          <w:tcPr>
            <w:tcW w:w="2370" w:type="dxa"/>
          </w:tcPr>
          <w:p w14:paraId="3FD57344" w14:textId="77777777" w:rsidR="0056728C" w:rsidRDefault="0056728C" w:rsidP="0056728C">
            <w:r w:rsidRPr="003E4AD6">
              <w:t>Strojírenské technologie</w:t>
            </w:r>
          </w:p>
        </w:tc>
        <w:tc>
          <w:tcPr>
            <w:tcW w:w="857" w:type="dxa"/>
            <w:gridSpan w:val="2"/>
          </w:tcPr>
          <w:p w14:paraId="7AB3C434" w14:textId="7DD9D10D" w:rsidR="0056728C" w:rsidRDefault="006B5CCA" w:rsidP="0056728C">
            <w:pPr>
              <w:jc w:val="both"/>
            </w:pPr>
            <w:r>
              <w:t>26-26-0</w:t>
            </w:r>
          </w:p>
        </w:tc>
        <w:tc>
          <w:tcPr>
            <w:tcW w:w="850" w:type="dxa"/>
          </w:tcPr>
          <w:p w14:paraId="5D7AEA30" w14:textId="77777777" w:rsidR="0056728C" w:rsidRDefault="0056728C" w:rsidP="0056728C">
            <w:r w:rsidRPr="006D4AFE">
              <w:t>zp, zk</w:t>
            </w:r>
          </w:p>
        </w:tc>
        <w:tc>
          <w:tcPr>
            <w:tcW w:w="709" w:type="dxa"/>
          </w:tcPr>
          <w:p w14:paraId="4F771179" w14:textId="3AD690BC" w:rsidR="0056728C" w:rsidRDefault="0056728C" w:rsidP="0056728C">
            <w:r>
              <w:rPr>
                <w:lang w:eastAsia="en-US"/>
              </w:rPr>
              <w:t>5</w:t>
            </w:r>
          </w:p>
        </w:tc>
        <w:tc>
          <w:tcPr>
            <w:tcW w:w="2977" w:type="dxa"/>
          </w:tcPr>
          <w:p w14:paraId="292D910E" w14:textId="749AB532" w:rsidR="0056728C" w:rsidRPr="00004032" w:rsidRDefault="0056728C" w:rsidP="0056728C">
            <w:pPr>
              <w:jc w:val="both"/>
              <w:rPr>
                <w:b/>
              </w:rPr>
            </w:pPr>
            <w:r w:rsidRPr="00004032">
              <w:rPr>
                <w:b/>
              </w:rPr>
              <w:t xml:space="preserve">doc. Ing. </w:t>
            </w:r>
            <w:ins w:id="64" w:author="Pavla Trefilová" w:date="2019-09-10T12:46:00Z">
              <w:r w:rsidR="00026A88">
                <w:rPr>
                  <w:b/>
                </w:rPr>
                <w:t xml:space="preserve">Josef </w:t>
              </w:r>
            </w:ins>
            <w:r w:rsidR="00C06696">
              <w:rPr>
                <w:b/>
              </w:rPr>
              <w:t>Sedlák</w:t>
            </w:r>
            <w:r w:rsidRPr="00004032">
              <w:rPr>
                <w:b/>
              </w:rPr>
              <w:t xml:space="preserve">, </w:t>
            </w:r>
            <w:r>
              <w:rPr>
                <w:b/>
              </w:rPr>
              <w:t>Ph.D.</w:t>
            </w:r>
          </w:p>
          <w:p w14:paraId="54229249" w14:textId="43B4DFC5" w:rsidR="0056728C" w:rsidRDefault="00C06696" w:rsidP="0056728C">
            <w:pPr>
              <w:jc w:val="both"/>
            </w:pPr>
            <w:r>
              <w:t>Sedlák</w:t>
            </w:r>
            <w:r w:rsidR="0056728C">
              <w:t xml:space="preserve"> </w:t>
            </w:r>
            <w:ins w:id="65" w:author="Pavla Trefilová" w:date="2019-09-10T12:46:00Z">
              <w:r w:rsidR="00026A88">
                <w:t>(</w:t>
              </w:r>
            </w:ins>
            <w:r>
              <w:t>8</w:t>
            </w:r>
            <w:r w:rsidR="0056728C">
              <w:t>0%</w:t>
            </w:r>
            <w:del w:id="66" w:author="Pavla Trefilová" w:date="2019-09-10T12:46:00Z">
              <w:r w:rsidR="0056728C" w:rsidDel="00026A88">
                <w:delText xml:space="preserve"> </w:delText>
              </w:r>
            </w:del>
            <w:ins w:id="67" w:author="Pavla Trefilová" w:date="2019-09-10T12:46:00Z">
              <w:r w:rsidR="00026A88">
                <w:t>)</w:t>
              </w:r>
            </w:ins>
          </w:p>
          <w:p w14:paraId="64168157" w14:textId="2F55964A" w:rsidR="0056728C" w:rsidRDefault="00C06696" w:rsidP="00136289">
            <w:pPr>
              <w:jc w:val="both"/>
            </w:pPr>
            <w:r>
              <w:t>Mo</w:t>
            </w:r>
            <w:r w:rsidR="00136289">
              <w:t>n</w:t>
            </w:r>
            <w:r>
              <w:t>ková</w:t>
            </w:r>
            <w:r w:rsidR="0056728C">
              <w:t xml:space="preserve"> </w:t>
            </w:r>
            <w:ins w:id="68" w:author="Pavla Trefilová" w:date="2019-09-10T12:46:00Z">
              <w:r w:rsidR="00026A88">
                <w:t>(</w:t>
              </w:r>
            </w:ins>
            <w:r>
              <w:t>2</w:t>
            </w:r>
            <w:r w:rsidR="0056728C">
              <w:t>0%</w:t>
            </w:r>
            <w:ins w:id="69" w:author="Pavla Trefilová" w:date="2019-09-10T12:46:00Z">
              <w:r w:rsidR="00026A88">
                <w:t>)</w:t>
              </w:r>
            </w:ins>
          </w:p>
        </w:tc>
        <w:tc>
          <w:tcPr>
            <w:tcW w:w="708" w:type="dxa"/>
          </w:tcPr>
          <w:p w14:paraId="4E6CD353" w14:textId="77777777" w:rsidR="0056728C" w:rsidRDefault="0056728C" w:rsidP="0056728C">
            <w:r w:rsidRPr="003E4876">
              <w:t>1/L</w:t>
            </w:r>
          </w:p>
        </w:tc>
        <w:tc>
          <w:tcPr>
            <w:tcW w:w="814" w:type="dxa"/>
          </w:tcPr>
          <w:p w14:paraId="3FF4067F" w14:textId="77777777" w:rsidR="0056728C" w:rsidRDefault="0056728C" w:rsidP="0056728C">
            <w:pPr>
              <w:jc w:val="center"/>
            </w:pPr>
            <w:r>
              <w:t>PZ</w:t>
            </w:r>
          </w:p>
        </w:tc>
      </w:tr>
      <w:tr w:rsidR="0056728C" w14:paraId="3CB93929" w14:textId="77777777" w:rsidTr="0034438B">
        <w:tc>
          <w:tcPr>
            <w:tcW w:w="2370" w:type="dxa"/>
          </w:tcPr>
          <w:p w14:paraId="09BB00ED" w14:textId="77777777" w:rsidR="0056728C" w:rsidRDefault="0056728C" w:rsidP="0056728C">
            <w:r w:rsidRPr="003E4AD6">
              <w:t>Podnikové informační systémy</w:t>
            </w:r>
          </w:p>
        </w:tc>
        <w:tc>
          <w:tcPr>
            <w:tcW w:w="857" w:type="dxa"/>
            <w:gridSpan w:val="2"/>
          </w:tcPr>
          <w:p w14:paraId="661F4AC1" w14:textId="4A4D15CD" w:rsidR="0056728C" w:rsidRDefault="006B5CCA" w:rsidP="0056728C">
            <w:pPr>
              <w:jc w:val="both"/>
            </w:pPr>
            <w:r>
              <w:t>13-26-0</w:t>
            </w:r>
          </w:p>
        </w:tc>
        <w:tc>
          <w:tcPr>
            <w:tcW w:w="850" w:type="dxa"/>
          </w:tcPr>
          <w:p w14:paraId="5983B2F7" w14:textId="77777777" w:rsidR="0056728C" w:rsidRDefault="0056728C" w:rsidP="0056728C">
            <w:pPr>
              <w:jc w:val="both"/>
            </w:pPr>
            <w:r w:rsidRPr="006D4AFE">
              <w:t>zp, zk</w:t>
            </w:r>
          </w:p>
        </w:tc>
        <w:tc>
          <w:tcPr>
            <w:tcW w:w="709" w:type="dxa"/>
          </w:tcPr>
          <w:p w14:paraId="2C759A4E" w14:textId="547B5CBB" w:rsidR="0056728C" w:rsidRDefault="0056728C" w:rsidP="0056728C">
            <w:r>
              <w:rPr>
                <w:lang w:eastAsia="en-US"/>
              </w:rPr>
              <w:t>4</w:t>
            </w:r>
          </w:p>
        </w:tc>
        <w:tc>
          <w:tcPr>
            <w:tcW w:w="2977" w:type="dxa"/>
          </w:tcPr>
          <w:p w14:paraId="36AD5D61" w14:textId="30C6E6A4" w:rsidR="0056728C" w:rsidRDefault="0056728C" w:rsidP="0056728C">
            <w:pPr>
              <w:jc w:val="both"/>
              <w:rPr>
                <w:b/>
              </w:rPr>
            </w:pPr>
            <w:del w:id="70" w:author="Pavla Trefilová" w:date="2019-09-10T13:32:00Z">
              <w:r w:rsidDel="00607BEC">
                <w:rPr>
                  <w:b/>
                </w:rPr>
                <w:delText>doc</w:delText>
              </w:r>
            </w:del>
            <w:ins w:id="71" w:author="Pavla Trefilová" w:date="2019-09-10T13:32:00Z">
              <w:r w:rsidR="00607BEC">
                <w:rPr>
                  <w:b/>
                </w:rPr>
                <w:t>prof</w:t>
              </w:r>
            </w:ins>
            <w:r>
              <w:rPr>
                <w:b/>
              </w:rPr>
              <w:t xml:space="preserve">. Ing. </w:t>
            </w:r>
            <w:ins w:id="72" w:author="Pavla Trefilová" w:date="2019-09-10T12:45:00Z">
              <w:r w:rsidR="00026A88">
                <w:rPr>
                  <w:b/>
                </w:rPr>
                <w:t xml:space="preserve">Rastislav </w:t>
              </w:r>
            </w:ins>
            <w:r>
              <w:rPr>
                <w:b/>
              </w:rPr>
              <w:t>Rajnoha, PhD.</w:t>
            </w:r>
          </w:p>
          <w:p w14:paraId="33E4312C" w14:textId="23BC0B50" w:rsidR="0056728C" w:rsidRDefault="0056728C" w:rsidP="0056728C">
            <w:pPr>
              <w:jc w:val="both"/>
            </w:pPr>
            <w:r>
              <w:t xml:space="preserve">Rajnoha </w:t>
            </w:r>
            <w:ins w:id="73" w:author="Pavla Trefilová" w:date="2019-09-10T12:46:00Z">
              <w:r w:rsidR="00026A88">
                <w:t>(</w:t>
              </w:r>
            </w:ins>
            <w:r>
              <w:t>80%</w:t>
            </w:r>
            <w:ins w:id="74" w:author="Pavla Trefilová" w:date="2019-09-10T12:46:00Z">
              <w:r w:rsidR="00026A88">
                <w:t>)</w:t>
              </w:r>
            </w:ins>
          </w:p>
          <w:p w14:paraId="543F4424" w14:textId="0D41EE4E" w:rsidR="0056728C" w:rsidRDefault="0056728C" w:rsidP="0056728C">
            <w:pPr>
              <w:jc w:val="both"/>
            </w:pPr>
            <w:r>
              <w:t xml:space="preserve">Pivnička </w:t>
            </w:r>
            <w:ins w:id="75" w:author="Pavla Trefilová" w:date="2019-09-10T12:46:00Z">
              <w:r w:rsidR="00026A88">
                <w:t>(</w:t>
              </w:r>
            </w:ins>
            <w:r>
              <w:t>10%</w:t>
            </w:r>
            <w:ins w:id="76" w:author="Pavla Trefilová" w:date="2019-09-10T12:46:00Z">
              <w:r w:rsidR="00026A88">
                <w:t>)</w:t>
              </w:r>
            </w:ins>
          </w:p>
          <w:p w14:paraId="1A260D25" w14:textId="6462D882" w:rsidR="0056728C" w:rsidRDefault="0056728C" w:rsidP="0056728C">
            <w:pPr>
              <w:jc w:val="both"/>
            </w:pPr>
            <w:r>
              <w:t xml:space="preserve">Hrušecká </w:t>
            </w:r>
            <w:ins w:id="77" w:author="Pavla Trefilová" w:date="2019-09-10T12:46:00Z">
              <w:r w:rsidR="00026A88">
                <w:t>(</w:t>
              </w:r>
            </w:ins>
            <w:r>
              <w:t>10%</w:t>
            </w:r>
            <w:ins w:id="78" w:author="Pavla Trefilová" w:date="2019-09-10T12:46:00Z">
              <w:r w:rsidR="00026A88">
                <w:t>)</w:t>
              </w:r>
            </w:ins>
          </w:p>
        </w:tc>
        <w:tc>
          <w:tcPr>
            <w:tcW w:w="708" w:type="dxa"/>
          </w:tcPr>
          <w:p w14:paraId="40D305C7" w14:textId="77777777" w:rsidR="0056728C" w:rsidRDefault="0056728C" w:rsidP="0056728C">
            <w:r w:rsidRPr="003E4876">
              <w:t>1/L</w:t>
            </w:r>
          </w:p>
        </w:tc>
        <w:tc>
          <w:tcPr>
            <w:tcW w:w="814" w:type="dxa"/>
          </w:tcPr>
          <w:p w14:paraId="7A918C1D" w14:textId="3B8BEF5C" w:rsidR="0056728C" w:rsidRDefault="0056728C" w:rsidP="0056728C">
            <w:pPr>
              <w:jc w:val="center"/>
            </w:pPr>
          </w:p>
        </w:tc>
      </w:tr>
      <w:tr w:rsidR="0056728C" w14:paraId="69251C4D" w14:textId="77777777" w:rsidTr="0034438B">
        <w:tc>
          <w:tcPr>
            <w:tcW w:w="2370" w:type="dxa"/>
          </w:tcPr>
          <w:p w14:paraId="28D2A0DA" w14:textId="77777777" w:rsidR="0056728C" w:rsidRDefault="0056728C" w:rsidP="0056728C">
            <w:r w:rsidRPr="003E4AD6">
              <w:t>Počítačová podpora konstrukce a výroby</w:t>
            </w:r>
          </w:p>
        </w:tc>
        <w:tc>
          <w:tcPr>
            <w:tcW w:w="857" w:type="dxa"/>
            <w:gridSpan w:val="2"/>
          </w:tcPr>
          <w:p w14:paraId="3371A58F" w14:textId="052E7F2D" w:rsidR="0056728C" w:rsidRDefault="006B5CCA" w:rsidP="0056728C">
            <w:pPr>
              <w:jc w:val="both"/>
            </w:pPr>
            <w:r>
              <w:t>13-26-0</w:t>
            </w:r>
          </w:p>
        </w:tc>
        <w:tc>
          <w:tcPr>
            <w:tcW w:w="850" w:type="dxa"/>
          </w:tcPr>
          <w:p w14:paraId="29E93B0A" w14:textId="77777777" w:rsidR="0056728C" w:rsidRDefault="0056728C" w:rsidP="0056728C">
            <w:r w:rsidRPr="006D4AFE">
              <w:t>zp, zk</w:t>
            </w:r>
          </w:p>
        </w:tc>
        <w:tc>
          <w:tcPr>
            <w:tcW w:w="709" w:type="dxa"/>
          </w:tcPr>
          <w:p w14:paraId="738AAB2C" w14:textId="1BA14302" w:rsidR="0056728C" w:rsidRDefault="0056728C" w:rsidP="0056728C">
            <w:pPr>
              <w:jc w:val="both"/>
            </w:pPr>
            <w:r>
              <w:rPr>
                <w:lang w:eastAsia="en-US"/>
              </w:rPr>
              <w:t>4</w:t>
            </w:r>
          </w:p>
        </w:tc>
        <w:tc>
          <w:tcPr>
            <w:tcW w:w="2977" w:type="dxa"/>
          </w:tcPr>
          <w:p w14:paraId="29D5AE32" w14:textId="199E54E9" w:rsidR="0056728C" w:rsidRPr="001245D6" w:rsidRDefault="0056728C" w:rsidP="0056728C">
            <w:pPr>
              <w:jc w:val="both"/>
              <w:rPr>
                <w:b/>
              </w:rPr>
            </w:pPr>
            <w:r w:rsidRPr="001245D6">
              <w:rPr>
                <w:b/>
              </w:rPr>
              <w:t xml:space="preserve">doc. Ing. </w:t>
            </w:r>
            <w:ins w:id="79" w:author="Pavla Trefilová" w:date="2019-09-10T12:45:00Z">
              <w:r w:rsidR="00026A88">
                <w:rPr>
                  <w:b/>
                </w:rPr>
                <w:t xml:space="preserve">Josef </w:t>
              </w:r>
            </w:ins>
            <w:r w:rsidRPr="001245D6">
              <w:rPr>
                <w:b/>
              </w:rPr>
              <w:t>Sedlák, Ph.D.</w:t>
            </w:r>
          </w:p>
          <w:p w14:paraId="082578F1" w14:textId="3ECAD8BA" w:rsidR="00A663C5" w:rsidRPr="00A663C5" w:rsidRDefault="00A663C5" w:rsidP="00A663C5">
            <w:pPr>
              <w:jc w:val="both"/>
            </w:pPr>
            <w:r w:rsidRPr="00A663C5">
              <w:t xml:space="preserve">Sedlák </w:t>
            </w:r>
            <w:ins w:id="80" w:author="Pavla Trefilová" w:date="2019-09-10T12:45:00Z">
              <w:r w:rsidR="00026A88">
                <w:t>(</w:t>
              </w:r>
            </w:ins>
            <w:r w:rsidRPr="00A663C5">
              <w:t>50%</w:t>
            </w:r>
            <w:ins w:id="81" w:author="Pavla Trefilová" w:date="2019-09-10T12:45:00Z">
              <w:r w:rsidR="00026A88">
                <w:t>)</w:t>
              </w:r>
            </w:ins>
          </w:p>
          <w:p w14:paraId="209D5CD1" w14:textId="1CBE36D8" w:rsidR="00A663C5" w:rsidRPr="00A663C5" w:rsidRDefault="00A663C5" w:rsidP="00A663C5">
            <w:pPr>
              <w:jc w:val="both"/>
            </w:pPr>
            <w:r w:rsidRPr="00A663C5">
              <w:t xml:space="preserve">Hrušecká </w:t>
            </w:r>
            <w:ins w:id="82" w:author="Pavla Trefilová" w:date="2019-09-10T12:45:00Z">
              <w:r w:rsidR="00026A88">
                <w:t>(</w:t>
              </w:r>
            </w:ins>
            <w:r w:rsidRPr="00A663C5">
              <w:t>40%</w:t>
            </w:r>
            <w:ins w:id="83" w:author="Pavla Trefilová" w:date="2019-09-10T12:45:00Z">
              <w:r w:rsidR="00026A88">
                <w:t>)</w:t>
              </w:r>
            </w:ins>
          </w:p>
          <w:p w14:paraId="3D882119" w14:textId="0C883510" w:rsidR="0056728C" w:rsidRPr="001245D6" w:rsidRDefault="00A663C5" w:rsidP="00B954C9">
            <w:pPr>
              <w:jc w:val="both"/>
              <w:rPr>
                <w:highlight w:val="green"/>
              </w:rPr>
            </w:pPr>
            <w:r w:rsidRPr="00A663C5">
              <w:t xml:space="preserve">Toncer </w:t>
            </w:r>
            <w:ins w:id="84" w:author="Pavla Trefilová" w:date="2019-09-10T12:45:00Z">
              <w:r w:rsidR="00026A88">
                <w:t>(</w:t>
              </w:r>
            </w:ins>
            <w:r w:rsidRPr="00A663C5">
              <w:t>10%</w:t>
            </w:r>
            <w:ins w:id="85" w:author="Pavla Trefilová" w:date="2019-09-10T12:45:00Z">
              <w:r w:rsidR="00026A88">
                <w:t>)</w:t>
              </w:r>
            </w:ins>
            <w:r w:rsidR="00B954C9">
              <w:t xml:space="preserve"> (ext)</w:t>
            </w:r>
          </w:p>
        </w:tc>
        <w:tc>
          <w:tcPr>
            <w:tcW w:w="708" w:type="dxa"/>
          </w:tcPr>
          <w:p w14:paraId="2A6A88CF" w14:textId="77777777" w:rsidR="0056728C" w:rsidRDefault="0056728C" w:rsidP="0056728C">
            <w:r w:rsidRPr="003E4876">
              <w:t>1/L</w:t>
            </w:r>
          </w:p>
        </w:tc>
        <w:tc>
          <w:tcPr>
            <w:tcW w:w="814" w:type="dxa"/>
          </w:tcPr>
          <w:p w14:paraId="540F470A" w14:textId="4F5CC701" w:rsidR="0056728C" w:rsidRDefault="0056728C" w:rsidP="0056728C">
            <w:pPr>
              <w:jc w:val="center"/>
            </w:pPr>
          </w:p>
        </w:tc>
      </w:tr>
      <w:tr w:rsidR="0056728C" w14:paraId="73AC2ED7" w14:textId="77777777" w:rsidTr="0034438B">
        <w:tc>
          <w:tcPr>
            <w:tcW w:w="2370" w:type="dxa"/>
          </w:tcPr>
          <w:p w14:paraId="4FBBB5BA" w14:textId="31A38A9F" w:rsidR="0056728C" w:rsidRDefault="0056728C" w:rsidP="0056728C">
            <w:r w:rsidRPr="003E4AD6">
              <w:t>Počítačová simulace ekonomických systémů I</w:t>
            </w:r>
          </w:p>
        </w:tc>
        <w:tc>
          <w:tcPr>
            <w:tcW w:w="857" w:type="dxa"/>
            <w:gridSpan w:val="2"/>
          </w:tcPr>
          <w:p w14:paraId="6F376ECB" w14:textId="16769433" w:rsidR="0056728C" w:rsidRDefault="006B5CCA" w:rsidP="0056728C">
            <w:pPr>
              <w:jc w:val="both"/>
            </w:pPr>
            <w:r>
              <w:t>0-39-0</w:t>
            </w:r>
          </w:p>
        </w:tc>
        <w:tc>
          <w:tcPr>
            <w:tcW w:w="850" w:type="dxa"/>
          </w:tcPr>
          <w:p w14:paraId="3CA253DD" w14:textId="77777777" w:rsidR="0056728C" w:rsidRDefault="0056728C" w:rsidP="0056728C">
            <w:pPr>
              <w:jc w:val="both"/>
            </w:pPr>
            <w:r>
              <w:t>klz</w:t>
            </w:r>
          </w:p>
        </w:tc>
        <w:tc>
          <w:tcPr>
            <w:tcW w:w="709" w:type="dxa"/>
          </w:tcPr>
          <w:p w14:paraId="3A781157" w14:textId="14946BBC" w:rsidR="0056728C" w:rsidRDefault="0056728C" w:rsidP="0056728C">
            <w:pPr>
              <w:jc w:val="both"/>
            </w:pPr>
            <w:r>
              <w:rPr>
                <w:lang w:eastAsia="en-US"/>
              </w:rPr>
              <w:t>4</w:t>
            </w:r>
          </w:p>
        </w:tc>
        <w:tc>
          <w:tcPr>
            <w:tcW w:w="2977" w:type="dxa"/>
          </w:tcPr>
          <w:p w14:paraId="2B3DF818" w14:textId="3DF5F547" w:rsidR="0056728C" w:rsidRPr="00004032" w:rsidRDefault="0056728C" w:rsidP="0056728C">
            <w:pPr>
              <w:jc w:val="both"/>
              <w:rPr>
                <w:b/>
              </w:rPr>
            </w:pPr>
            <w:r w:rsidRPr="00004032">
              <w:rPr>
                <w:b/>
              </w:rPr>
              <w:t xml:space="preserve">Ing. </w:t>
            </w:r>
            <w:ins w:id="86" w:author="Pavla Trefilová" w:date="2019-09-10T12:45:00Z">
              <w:r w:rsidR="0053129D">
                <w:rPr>
                  <w:b/>
                </w:rPr>
                <w:t xml:space="preserve">Michal </w:t>
              </w:r>
            </w:ins>
            <w:r w:rsidRPr="00004032">
              <w:rPr>
                <w:b/>
              </w:rPr>
              <w:t>Pivnička, Ph.D.</w:t>
            </w:r>
          </w:p>
          <w:p w14:paraId="0363811F" w14:textId="6855B0B5" w:rsidR="0056728C" w:rsidRDefault="0056728C" w:rsidP="0056728C">
            <w:pPr>
              <w:jc w:val="both"/>
            </w:pPr>
            <w:r>
              <w:t xml:space="preserve">Pivnička </w:t>
            </w:r>
            <w:ins w:id="87" w:author="Pavla Trefilová" w:date="2019-09-10T12:24:00Z">
              <w:r w:rsidR="005F3CAC">
                <w:t>(100%)</w:t>
              </w:r>
            </w:ins>
            <w:del w:id="88" w:author="Pavla Trefilová" w:date="2019-09-10T12:24:00Z">
              <w:r w:rsidDel="005F3CAC">
                <w:delText>100%</w:delText>
              </w:r>
            </w:del>
          </w:p>
        </w:tc>
        <w:tc>
          <w:tcPr>
            <w:tcW w:w="708" w:type="dxa"/>
          </w:tcPr>
          <w:p w14:paraId="1B5D31EB" w14:textId="77777777" w:rsidR="0056728C" w:rsidRDefault="0056728C" w:rsidP="0056728C">
            <w:r w:rsidRPr="003E4876">
              <w:t>1/L</w:t>
            </w:r>
          </w:p>
        </w:tc>
        <w:tc>
          <w:tcPr>
            <w:tcW w:w="814" w:type="dxa"/>
          </w:tcPr>
          <w:p w14:paraId="6150CBED" w14:textId="0356087F" w:rsidR="0056728C" w:rsidRDefault="0056728C" w:rsidP="0056728C"/>
        </w:tc>
      </w:tr>
      <w:tr w:rsidR="0056728C" w14:paraId="1D7FF78B" w14:textId="77777777" w:rsidTr="0034438B">
        <w:tc>
          <w:tcPr>
            <w:tcW w:w="2370" w:type="dxa"/>
          </w:tcPr>
          <w:p w14:paraId="2F8DF5F4" w14:textId="77777777" w:rsidR="0056728C" w:rsidRDefault="0056728C" w:rsidP="0056728C">
            <w:r>
              <w:t>Business English</w:t>
            </w:r>
          </w:p>
          <w:p w14:paraId="74215140" w14:textId="77777777" w:rsidR="0056728C" w:rsidRDefault="0056728C" w:rsidP="0056728C">
            <w:r w:rsidRPr="00F402DA">
              <w:rPr>
                <w:i/>
              </w:rPr>
              <w:t xml:space="preserve"> </w:t>
            </w:r>
          </w:p>
        </w:tc>
        <w:tc>
          <w:tcPr>
            <w:tcW w:w="857" w:type="dxa"/>
            <w:gridSpan w:val="2"/>
          </w:tcPr>
          <w:p w14:paraId="3D370C9F" w14:textId="793ABCE1" w:rsidR="0056728C" w:rsidRDefault="006B5CCA" w:rsidP="0056728C">
            <w:pPr>
              <w:jc w:val="both"/>
            </w:pPr>
            <w:r>
              <w:t>0-0-26</w:t>
            </w:r>
          </w:p>
        </w:tc>
        <w:tc>
          <w:tcPr>
            <w:tcW w:w="850" w:type="dxa"/>
          </w:tcPr>
          <w:p w14:paraId="03EBF9B8" w14:textId="77777777" w:rsidR="0056728C" w:rsidRDefault="0056728C" w:rsidP="0056728C">
            <w:pPr>
              <w:jc w:val="both"/>
            </w:pPr>
            <w:r>
              <w:t>klz</w:t>
            </w:r>
          </w:p>
        </w:tc>
        <w:tc>
          <w:tcPr>
            <w:tcW w:w="709" w:type="dxa"/>
          </w:tcPr>
          <w:p w14:paraId="0ED7C60A" w14:textId="1CF5D421" w:rsidR="0056728C" w:rsidRDefault="0056728C" w:rsidP="0056728C">
            <w:pPr>
              <w:jc w:val="both"/>
            </w:pPr>
            <w:r>
              <w:rPr>
                <w:lang w:eastAsia="en-US"/>
              </w:rPr>
              <w:t>3</w:t>
            </w:r>
          </w:p>
        </w:tc>
        <w:tc>
          <w:tcPr>
            <w:tcW w:w="2977" w:type="dxa"/>
          </w:tcPr>
          <w:p w14:paraId="06D517F9" w14:textId="634650B8" w:rsidR="0056728C" w:rsidRPr="00E409BC" w:rsidRDefault="0056728C" w:rsidP="0056728C">
            <w:pPr>
              <w:jc w:val="both"/>
              <w:rPr>
                <w:b/>
              </w:rPr>
            </w:pPr>
            <w:r>
              <w:rPr>
                <w:b/>
              </w:rPr>
              <w:t xml:space="preserve">Mgr. </w:t>
            </w:r>
            <w:ins w:id="89" w:author="Pavla Trefilová" w:date="2019-09-16T08:55:00Z">
              <w:r w:rsidR="00771C29">
                <w:rPr>
                  <w:b/>
                </w:rPr>
                <w:t>Eva Chmelařová</w:t>
              </w:r>
            </w:ins>
            <w:del w:id="90" w:author="Pavla Trefilová" w:date="2019-09-16T08:55:00Z">
              <w:r w:rsidDel="00771C29">
                <w:rPr>
                  <w:b/>
                </w:rPr>
                <w:delText>Krumpolcová</w:delText>
              </w:r>
            </w:del>
          </w:p>
          <w:p w14:paraId="3805509F" w14:textId="77437404" w:rsidR="0056728C" w:rsidRPr="008E68EA" w:rsidRDefault="0056728C" w:rsidP="0056728C">
            <w:pPr>
              <w:jc w:val="both"/>
            </w:pPr>
            <w:del w:id="91" w:author="Pavla Trefilová" w:date="2019-09-16T08:55:00Z">
              <w:r w:rsidDel="00771C29">
                <w:delText xml:space="preserve">Krumpolcová </w:delText>
              </w:r>
            </w:del>
            <w:ins w:id="92" w:author="Pavla Trefilová" w:date="2019-09-16T08:55:00Z">
              <w:r w:rsidR="00771C29">
                <w:t>Chmelařov</w:t>
              </w:r>
              <w:r w:rsidR="00771C29">
                <w:t xml:space="preserve">á </w:t>
              </w:r>
            </w:ins>
            <w:ins w:id="93" w:author="Pavla Trefilová" w:date="2019-09-10T12:24:00Z">
              <w:r w:rsidR="005F3CAC">
                <w:t>(100%)</w:t>
              </w:r>
            </w:ins>
            <w:del w:id="94" w:author="Pavla Trefilová" w:date="2019-09-10T12:24:00Z">
              <w:r w:rsidDel="005F3CAC">
                <w:delText>100%</w:delText>
              </w:r>
            </w:del>
          </w:p>
        </w:tc>
        <w:tc>
          <w:tcPr>
            <w:tcW w:w="708" w:type="dxa"/>
          </w:tcPr>
          <w:p w14:paraId="3EF2C133" w14:textId="77777777" w:rsidR="0056728C" w:rsidRDefault="0056728C" w:rsidP="0056728C">
            <w:r w:rsidRPr="003E4876">
              <w:t>1/L</w:t>
            </w:r>
          </w:p>
        </w:tc>
        <w:tc>
          <w:tcPr>
            <w:tcW w:w="814" w:type="dxa"/>
          </w:tcPr>
          <w:p w14:paraId="01EA886A" w14:textId="4572EA9C" w:rsidR="0056728C" w:rsidRDefault="0056728C" w:rsidP="0056728C">
            <w:pPr>
              <w:jc w:val="center"/>
            </w:pPr>
          </w:p>
        </w:tc>
      </w:tr>
      <w:tr w:rsidR="0056728C" w14:paraId="6BC17B02" w14:textId="77777777" w:rsidTr="0034438B">
        <w:tc>
          <w:tcPr>
            <w:tcW w:w="2370" w:type="dxa"/>
          </w:tcPr>
          <w:p w14:paraId="51484958" w14:textId="77777777" w:rsidR="0056728C" w:rsidRDefault="0056728C" w:rsidP="0056728C">
            <w:r w:rsidRPr="004E2C93">
              <w:t>Wirtschaftsdeutsch</w:t>
            </w:r>
          </w:p>
        </w:tc>
        <w:tc>
          <w:tcPr>
            <w:tcW w:w="857" w:type="dxa"/>
            <w:gridSpan w:val="2"/>
          </w:tcPr>
          <w:p w14:paraId="5D328823" w14:textId="20C52B40" w:rsidR="0056728C" w:rsidRDefault="006B5CCA" w:rsidP="0056728C">
            <w:pPr>
              <w:jc w:val="both"/>
            </w:pPr>
            <w:r>
              <w:t>0-0-26</w:t>
            </w:r>
          </w:p>
        </w:tc>
        <w:tc>
          <w:tcPr>
            <w:tcW w:w="850" w:type="dxa"/>
          </w:tcPr>
          <w:p w14:paraId="769D9861" w14:textId="77777777" w:rsidR="0056728C" w:rsidRDefault="0056728C" w:rsidP="0056728C">
            <w:pPr>
              <w:jc w:val="both"/>
            </w:pPr>
            <w:r>
              <w:t>klz</w:t>
            </w:r>
          </w:p>
        </w:tc>
        <w:tc>
          <w:tcPr>
            <w:tcW w:w="709" w:type="dxa"/>
          </w:tcPr>
          <w:p w14:paraId="16EBB023" w14:textId="1DD7BEBF" w:rsidR="0056728C" w:rsidRDefault="0056728C" w:rsidP="0056728C">
            <w:pPr>
              <w:jc w:val="both"/>
            </w:pPr>
            <w:r>
              <w:rPr>
                <w:lang w:eastAsia="en-US"/>
              </w:rPr>
              <w:t>3</w:t>
            </w:r>
          </w:p>
        </w:tc>
        <w:tc>
          <w:tcPr>
            <w:tcW w:w="2977" w:type="dxa"/>
          </w:tcPr>
          <w:p w14:paraId="6AD0DB98" w14:textId="7C904846" w:rsidR="0056728C" w:rsidRPr="00E409BC" w:rsidRDefault="0056728C" w:rsidP="0056728C">
            <w:pPr>
              <w:jc w:val="both"/>
              <w:rPr>
                <w:b/>
              </w:rPr>
            </w:pPr>
            <w:r w:rsidRPr="00E409BC">
              <w:rPr>
                <w:b/>
              </w:rPr>
              <w:t xml:space="preserve">Mgr. </w:t>
            </w:r>
            <w:ins w:id="95" w:author="Pavla Trefilová" w:date="2019-09-10T12:45:00Z">
              <w:r w:rsidR="0053129D">
                <w:rPr>
                  <w:b/>
                </w:rPr>
                <w:t xml:space="preserve">Věra </w:t>
              </w:r>
            </w:ins>
            <w:r w:rsidRPr="00E409BC">
              <w:rPr>
                <w:b/>
              </w:rPr>
              <w:t>Kozáková, Ph.D.</w:t>
            </w:r>
          </w:p>
          <w:p w14:paraId="69854EDA" w14:textId="15B613C1" w:rsidR="0056728C" w:rsidRDefault="0056728C" w:rsidP="0056728C">
            <w:pPr>
              <w:jc w:val="both"/>
            </w:pPr>
            <w:r>
              <w:t xml:space="preserve">Kozáková </w:t>
            </w:r>
            <w:ins w:id="96" w:author="Pavla Trefilová" w:date="2019-09-10T12:24:00Z">
              <w:r w:rsidR="005F3CAC">
                <w:t>(100%)</w:t>
              </w:r>
            </w:ins>
            <w:del w:id="97" w:author="Pavla Trefilová" w:date="2019-09-10T12:24:00Z">
              <w:r w:rsidDel="005F3CAC">
                <w:delText>100%</w:delText>
              </w:r>
            </w:del>
          </w:p>
        </w:tc>
        <w:tc>
          <w:tcPr>
            <w:tcW w:w="708" w:type="dxa"/>
          </w:tcPr>
          <w:p w14:paraId="3A2EEC1E" w14:textId="77777777" w:rsidR="0056728C" w:rsidRDefault="0056728C" w:rsidP="0056728C">
            <w:r w:rsidRPr="003E4876">
              <w:t>1/L</w:t>
            </w:r>
          </w:p>
        </w:tc>
        <w:tc>
          <w:tcPr>
            <w:tcW w:w="814" w:type="dxa"/>
          </w:tcPr>
          <w:p w14:paraId="35251C75" w14:textId="7B84153C" w:rsidR="0056728C" w:rsidRDefault="0056728C" w:rsidP="0056728C">
            <w:pPr>
              <w:jc w:val="center"/>
            </w:pPr>
          </w:p>
        </w:tc>
      </w:tr>
      <w:tr w:rsidR="0056728C" w14:paraId="73793493" w14:textId="77777777" w:rsidTr="0034438B">
        <w:tc>
          <w:tcPr>
            <w:tcW w:w="2370" w:type="dxa"/>
          </w:tcPr>
          <w:p w14:paraId="7898F901" w14:textId="77777777" w:rsidR="0056728C" w:rsidRDefault="0056728C" w:rsidP="0056728C">
            <w:r w:rsidRPr="0042149D">
              <w:t>Seminář k diplomové práci</w:t>
            </w:r>
          </w:p>
        </w:tc>
        <w:tc>
          <w:tcPr>
            <w:tcW w:w="857" w:type="dxa"/>
            <w:gridSpan w:val="2"/>
          </w:tcPr>
          <w:p w14:paraId="1F95902E" w14:textId="65A4139C" w:rsidR="0056728C" w:rsidRDefault="006B5CCA" w:rsidP="0056728C">
            <w:pPr>
              <w:jc w:val="both"/>
            </w:pPr>
            <w:r>
              <w:t>0-0-13</w:t>
            </w:r>
          </w:p>
        </w:tc>
        <w:tc>
          <w:tcPr>
            <w:tcW w:w="850" w:type="dxa"/>
          </w:tcPr>
          <w:p w14:paraId="47C8EF14" w14:textId="77777777" w:rsidR="0056728C" w:rsidRDefault="0056728C" w:rsidP="0056728C">
            <w:pPr>
              <w:jc w:val="both"/>
            </w:pPr>
            <w:r>
              <w:t>zp</w:t>
            </w:r>
          </w:p>
        </w:tc>
        <w:tc>
          <w:tcPr>
            <w:tcW w:w="709" w:type="dxa"/>
          </w:tcPr>
          <w:p w14:paraId="0288BF37" w14:textId="78BD672C" w:rsidR="0056728C" w:rsidRDefault="0056728C" w:rsidP="0056728C">
            <w:pPr>
              <w:jc w:val="both"/>
            </w:pPr>
            <w:r>
              <w:rPr>
                <w:lang w:eastAsia="en-US"/>
              </w:rPr>
              <w:t>2</w:t>
            </w:r>
          </w:p>
        </w:tc>
        <w:tc>
          <w:tcPr>
            <w:tcW w:w="2977" w:type="dxa"/>
          </w:tcPr>
          <w:p w14:paraId="21EF3696" w14:textId="7850C1EB" w:rsidR="0056728C" w:rsidRPr="00CB583E" w:rsidRDefault="0056728C" w:rsidP="0056728C">
            <w:pPr>
              <w:jc w:val="both"/>
            </w:pPr>
            <w:r w:rsidRPr="00401EC6">
              <w:rPr>
                <w:b/>
              </w:rPr>
              <w:t xml:space="preserve">Ing. </w:t>
            </w:r>
            <w:ins w:id="98" w:author="Pavla Trefilová" w:date="2019-09-10T12:45:00Z">
              <w:r w:rsidR="0053129D">
                <w:rPr>
                  <w:b/>
                </w:rPr>
                <w:t xml:space="preserve">Lucie </w:t>
              </w:r>
            </w:ins>
            <w:r w:rsidRPr="00401EC6">
              <w:rPr>
                <w:b/>
              </w:rPr>
              <w:t>Macurová, Ph.D.</w:t>
            </w:r>
            <w:r w:rsidRPr="00CB583E">
              <w:t xml:space="preserve"> </w:t>
            </w:r>
          </w:p>
          <w:p w14:paraId="65B0AD21" w14:textId="296B38CE" w:rsidR="0056728C" w:rsidRDefault="0056728C" w:rsidP="0056728C">
            <w:pPr>
              <w:jc w:val="both"/>
            </w:pPr>
            <w:r w:rsidRPr="00CB583E">
              <w:t xml:space="preserve">Macurová </w:t>
            </w:r>
            <w:ins w:id="99" w:author="Pavla Trefilová" w:date="2019-09-10T12:24:00Z">
              <w:r w:rsidR="005F3CAC">
                <w:t>(100%)</w:t>
              </w:r>
            </w:ins>
            <w:del w:id="100" w:author="Pavla Trefilová" w:date="2019-09-10T12:24:00Z">
              <w:r w:rsidRPr="00CB583E" w:rsidDel="005F3CAC">
                <w:delText>100%</w:delText>
              </w:r>
            </w:del>
          </w:p>
        </w:tc>
        <w:tc>
          <w:tcPr>
            <w:tcW w:w="708" w:type="dxa"/>
          </w:tcPr>
          <w:p w14:paraId="45EECB14" w14:textId="77777777" w:rsidR="0056728C" w:rsidRDefault="0056728C" w:rsidP="0056728C">
            <w:r w:rsidRPr="00EF22C6">
              <w:t>2/Z</w:t>
            </w:r>
          </w:p>
        </w:tc>
        <w:tc>
          <w:tcPr>
            <w:tcW w:w="814" w:type="dxa"/>
          </w:tcPr>
          <w:p w14:paraId="74F198A0" w14:textId="37B53202" w:rsidR="0056728C" w:rsidRDefault="0056728C" w:rsidP="0056728C">
            <w:pPr>
              <w:jc w:val="center"/>
            </w:pPr>
          </w:p>
        </w:tc>
      </w:tr>
      <w:tr w:rsidR="0056728C" w14:paraId="2E7C7EED" w14:textId="77777777" w:rsidTr="0034438B">
        <w:tc>
          <w:tcPr>
            <w:tcW w:w="2370" w:type="dxa"/>
          </w:tcPr>
          <w:p w14:paraId="0BE2CE63" w14:textId="77777777" w:rsidR="0056728C" w:rsidRPr="005A08EB" w:rsidRDefault="0056728C" w:rsidP="0056728C">
            <w:r w:rsidRPr="005A08EB">
              <w:t>Robotická pracoviště</w:t>
            </w:r>
          </w:p>
        </w:tc>
        <w:tc>
          <w:tcPr>
            <w:tcW w:w="857" w:type="dxa"/>
            <w:gridSpan w:val="2"/>
          </w:tcPr>
          <w:p w14:paraId="17145D7F" w14:textId="3D475CF7" w:rsidR="0056728C" w:rsidRPr="005A08EB" w:rsidRDefault="006B5CCA" w:rsidP="0056728C">
            <w:pPr>
              <w:jc w:val="both"/>
            </w:pPr>
            <w:r>
              <w:t>26-13-26</w:t>
            </w:r>
          </w:p>
        </w:tc>
        <w:tc>
          <w:tcPr>
            <w:tcW w:w="850" w:type="dxa"/>
          </w:tcPr>
          <w:p w14:paraId="03538717" w14:textId="77777777" w:rsidR="0056728C" w:rsidRPr="005A08EB" w:rsidRDefault="0056728C" w:rsidP="0056728C">
            <w:pPr>
              <w:jc w:val="both"/>
            </w:pPr>
            <w:r w:rsidRPr="005A08EB">
              <w:t>zp, zk</w:t>
            </w:r>
          </w:p>
        </w:tc>
        <w:tc>
          <w:tcPr>
            <w:tcW w:w="709" w:type="dxa"/>
          </w:tcPr>
          <w:p w14:paraId="36722871" w14:textId="152BEF42" w:rsidR="0056728C" w:rsidRPr="005A08EB" w:rsidRDefault="0056728C" w:rsidP="0056728C">
            <w:pPr>
              <w:jc w:val="both"/>
            </w:pPr>
            <w:r>
              <w:rPr>
                <w:lang w:eastAsia="en-US"/>
              </w:rPr>
              <w:t>6</w:t>
            </w:r>
          </w:p>
        </w:tc>
        <w:tc>
          <w:tcPr>
            <w:tcW w:w="2977" w:type="dxa"/>
          </w:tcPr>
          <w:p w14:paraId="54863B89" w14:textId="1757F4BA" w:rsidR="0056728C" w:rsidRPr="00993531" w:rsidRDefault="0056728C" w:rsidP="0056728C">
            <w:pPr>
              <w:jc w:val="both"/>
              <w:rPr>
                <w:b/>
              </w:rPr>
            </w:pPr>
            <w:r w:rsidRPr="00993531">
              <w:rPr>
                <w:b/>
              </w:rPr>
              <w:t xml:space="preserve">doc. </w:t>
            </w:r>
            <w:ins w:id="101" w:author="Pavla Trefilová" w:date="2019-09-10T12:45:00Z">
              <w:r w:rsidR="0053129D">
                <w:rPr>
                  <w:b/>
                </w:rPr>
                <w:t xml:space="preserve">RNDr. Ing. Zdeněk </w:t>
              </w:r>
            </w:ins>
            <w:r w:rsidRPr="00993531">
              <w:rPr>
                <w:b/>
              </w:rPr>
              <w:t>Úředníček, CSc.</w:t>
            </w:r>
          </w:p>
          <w:p w14:paraId="3CA6E85D" w14:textId="7DD12C6A" w:rsidR="0056728C" w:rsidRPr="00B0285A" w:rsidRDefault="0056728C" w:rsidP="0056728C">
            <w:pPr>
              <w:jc w:val="both"/>
            </w:pPr>
            <w:r>
              <w:t xml:space="preserve">Úředníček </w:t>
            </w:r>
            <w:ins w:id="102" w:author="Pavla Trefilová" w:date="2019-09-10T12:24:00Z">
              <w:r w:rsidR="005F3CAC">
                <w:t>(100%)</w:t>
              </w:r>
            </w:ins>
            <w:del w:id="103" w:author="Pavla Trefilová" w:date="2019-09-10T12:24:00Z">
              <w:r w:rsidDel="005F3CAC">
                <w:delText>100%</w:delText>
              </w:r>
            </w:del>
          </w:p>
        </w:tc>
        <w:tc>
          <w:tcPr>
            <w:tcW w:w="708" w:type="dxa"/>
          </w:tcPr>
          <w:p w14:paraId="6A2CF958" w14:textId="77777777" w:rsidR="0056728C" w:rsidRDefault="0056728C" w:rsidP="0056728C">
            <w:r w:rsidRPr="00A31460">
              <w:t>2/Z</w:t>
            </w:r>
          </w:p>
        </w:tc>
        <w:tc>
          <w:tcPr>
            <w:tcW w:w="814" w:type="dxa"/>
          </w:tcPr>
          <w:p w14:paraId="5A66A2B2" w14:textId="77777777" w:rsidR="0056728C" w:rsidRDefault="0056728C" w:rsidP="0056728C">
            <w:pPr>
              <w:jc w:val="center"/>
            </w:pPr>
            <w:r>
              <w:t>PZ</w:t>
            </w:r>
          </w:p>
        </w:tc>
      </w:tr>
      <w:tr w:rsidR="0056728C" w14:paraId="77582829" w14:textId="77777777" w:rsidTr="0034438B">
        <w:tc>
          <w:tcPr>
            <w:tcW w:w="2370" w:type="dxa"/>
          </w:tcPr>
          <w:p w14:paraId="791E1207" w14:textId="77777777" w:rsidR="0056728C" w:rsidRDefault="0056728C" w:rsidP="0056728C">
            <w:r w:rsidRPr="00DA600E">
              <w:t xml:space="preserve">Průmyslové inženýrství - metody                                               </w:t>
            </w:r>
          </w:p>
        </w:tc>
        <w:tc>
          <w:tcPr>
            <w:tcW w:w="857" w:type="dxa"/>
            <w:gridSpan w:val="2"/>
          </w:tcPr>
          <w:p w14:paraId="11A67EC5" w14:textId="22DFE8D4" w:rsidR="0056728C" w:rsidRDefault="006B5CCA" w:rsidP="0056728C">
            <w:pPr>
              <w:jc w:val="both"/>
            </w:pPr>
            <w:r>
              <w:t>13-0-26</w:t>
            </w:r>
          </w:p>
        </w:tc>
        <w:tc>
          <w:tcPr>
            <w:tcW w:w="850" w:type="dxa"/>
          </w:tcPr>
          <w:p w14:paraId="3B5A1885" w14:textId="77777777" w:rsidR="0056728C" w:rsidRDefault="0056728C" w:rsidP="0056728C">
            <w:pPr>
              <w:jc w:val="both"/>
            </w:pPr>
            <w:r w:rsidRPr="006D4AFE">
              <w:t>zp, zk</w:t>
            </w:r>
          </w:p>
        </w:tc>
        <w:tc>
          <w:tcPr>
            <w:tcW w:w="709" w:type="dxa"/>
          </w:tcPr>
          <w:p w14:paraId="0A6B6EB3" w14:textId="51867C96" w:rsidR="0056728C" w:rsidRDefault="0056728C" w:rsidP="0056728C">
            <w:pPr>
              <w:jc w:val="both"/>
            </w:pPr>
            <w:r>
              <w:rPr>
                <w:lang w:eastAsia="en-US"/>
              </w:rPr>
              <w:t>4</w:t>
            </w:r>
          </w:p>
        </w:tc>
        <w:tc>
          <w:tcPr>
            <w:tcW w:w="2977" w:type="dxa"/>
          </w:tcPr>
          <w:p w14:paraId="56828E56" w14:textId="1A92C067" w:rsidR="0056728C" w:rsidRPr="00004032" w:rsidRDefault="0056728C" w:rsidP="0056728C">
            <w:pPr>
              <w:jc w:val="both"/>
              <w:rPr>
                <w:b/>
              </w:rPr>
            </w:pPr>
            <w:r w:rsidRPr="00004032">
              <w:rPr>
                <w:b/>
              </w:rPr>
              <w:t xml:space="preserve">prof. Ing. </w:t>
            </w:r>
            <w:ins w:id="104" w:author="Pavla Trefilová" w:date="2019-09-10T12:44:00Z">
              <w:r w:rsidR="0053129D">
                <w:rPr>
                  <w:b/>
                </w:rPr>
                <w:t xml:space="preserve">Felicita </w:t>
              </w:r>
            </w:ins>
            <w:r w:rsidRPr="00004032">
              <w:rPr>
                <w:b/>
              </w:rPr>
              <w:t>Chromjaková, PhD.</w:t>
            </w:r>
          </w:p>
          <w:p w14:paraId="625E41FF" w14:textId="6067F2D7" w:rsidR="0056728C" w:rsidRDefault="0056728C" w:rsidP="0056728C">
            <w:pPr>
              <w:jc w:val="both"/>
            </w:pPr>
            <w:r>
              <w:t xml:space="preserve">Chromjaková </w:t>
            </w:r>
            <w:ins w:id="105" w:author="Pavla Trefilová" w:date="2019-09-10T12:44:00Z">
              <w:r w:rsidR="0053129D">
                <w:t>(</w:t>
              </w:r>
            </w:ins>
            <w:r w:rsidR="00741E1F">
              <w:t>9</w:t>
            </w:r>
            <w:r>
              <w:t>0%</w:t>
            </w:r>
            <w:ins w:id="106" w:author="Pavla Trefilová" w:date="2019-09-10T12:44:00Z">
              <w:r w:rsidR="0053129D">
                <w:t>)</w:t>
              </w:r>
            </w:ins>
          </w:p>
          <w:p w14:paraId="06E8FD24" w14:textId="3B337A75" w:rsidR="00741E1F" w:rsidRDefault="00741E1F" w:rsidP="0056728C">
            <w:pPr>
              <w:jc w:val="both"/>
            </w:pPr>
            <w:r>
              <w:t xml:space="preserve">Košturiak </w:t>
            </w:r>
            <w:ins w:id="107" w:author="Pavla Trefilová" w:date="2019-09-10T12:45:00Z">
              <w:r w:rsidR="0053129D">
                <w:t>(</w:t>
              </w:r>
            </w:ins>
            <w:r>
              <w:t>10 %</w:t>
            </w:r>
            <w:ins w:id="108" w:author="Pavla Trefilová" w:date="2019-09-10T12:45:00Z">
              <w:r w:rsidR="0053129D">
                <w:t>)</w:t>
              </w:r>
            </w:ins>
            <w:r>
              <w:t xml:space="preserve"> </w:t>
            </w:r>
            <w:r w:rsidR="00B954C9">
              <w:t>(</w:t>
            </w:r>
            <w:r>
              <w:t>ext</w:t>
            </w:r>
            <w:r w:rsidR="00B954C9">
              <w:t>)</w:t>
            </w:r>
          </w:p>
        </w:tc>
        <w:tc>
          <w:tcPr>
            <w:tcW w:w="708" w:type="dxa"/>
          </w:tcPr>
          <w:p w14:paraId="33440261" w14:textId="77777777" w:rsidR="0056728C" w:rsidRDefault="0056728C" w:rsidP="0056728C">
            <w:r w:rsidRPr="00A31460">
              <w:t>2/Z</w:t>
            </w:r>
          </w:p>
        </w:tc>
        <w:tc>
          <w:tcPr>
            <w:tcW w:w="814" w:type="dxa"/>
          </w:tcPr>
          <w:p w14:paraId="531C14D6" w14:textId="77777777" w:rsidR="0056728C" w:rsidRDefault="0056728C" w:rsidP="0056728C">
            <w:pPr>
              <w:jc w:val="center"/>
            </w:pPr>
            <w:r>
              <w:t>ZT</w:t>
            </w:r>
          </w:p>
        </w:tc>
      </w:tr>
      <w:tr w:rsidR="0056728C" w14:paraId="2C4579A8" w14:textId="77777777" w:rsidTr="0034438B">
        <w:tc>
          <w:tcPr>
            <w:tcW w:w="2370" w:type="dxa"/>
          </w:tcPr>
          <w:p w14:paraId="0C09A59C" w14:textId="4DE94953" w:rsidR="0056728C" w:rsidRDefault="0056728C" w:rsidP="0056728C">
            <w:pPr>
              <w:tabs>
                <w:tab w:val="left" w:pos="2166"/>
              </w:tabs>
            </w:pPr>
            <w:r w:rsidRPr="00DA600E">
              <w:t>Počítačová simulace ekonomických systémů I</w:t>
            </w:r>
            <w:r w:rsidR="00BD459A">
              <w:t>I</w:t>
            </w:r>
          </w:p>
        </w:tc>
        <w:tc>
          <w:tcPr>
            <w:tcW w:w="857" w:type="dxa"/>
            <w:gridSpan w:val="2"/>
          </w:tcPr>
          <w:p w14:paraId="6922F6C2" w14:textId="0F1A57A6" w:rsidR="0056728C" w:rsidRDefault="006B5CCA" w:rsidP="0056728C">
            <w:pPr>
              <w:jc w:val="both"/>
            </w:pPr>
            <w:r>
              <w:t>0-39-0</w:t>
            </w:r>
          </w:p>
        </w:tc>
        <w:tc>
          <w:tcPr>
            <w:tcW w:w="850" w:type="dxa"/>
          </w:tcPr>
          <w:p w14:paraId="7D616D4E" w14:textId="77777777" w:rsidR="0056728C" w:rsidRDefault="0056728C" w:rsidP="0056728C">
            <w:pPr>
              <w:jc w:val="both"/>
            </w:pPr>
            <w:r>
              <w:t>klz</w:t>
            </w:r>
          </w:p>
        </w:tc>
        <w:tc>
          <w:tcPr>
            <w:tcW w:w="709" w:type="dxa"/>
          </w:tcPr>
          <w:p w14:paraId="1DAB3AB4" w14:textId="2F665684" w:rsidR="0056728C" w:rsidRDefault="0056728C" w:rsidP="0056728C">
            <w:pPr>
              <w:jc w:val="both"/>
            </w:pPr>
            <w:r>
              <w:rPr>
                <w:lang w:eastAsia="en-US"/>
              </w:rPr>
              <w:t>4</w:t>
            </w:r>
          </w:p>
        </w:tc>
        <w:tc>
          <w:tcPr>
            <w:tcW w:w="2977" w:type="dxa"/>
          </w:tcPr>
          <w:p w14:paraId="4CF7DE7C" w14:textId="37A005BC" w:rsidR="0056728C" w:rsidRPr="00004032" w:rsidRDefault="0056728C" w:rsidP="0056728C">
            <w:pPr>
              <w:jc w:val="both"/>
              <w:rPr>
                <w:b/>
              </w:rPr>
            </w:pPr>
            <w:r w:rsidRPr="00004032">
              <w:rPr>
                <w:b/>
              </w:rPr>
              <w:t xml:space="preserve">Ing. </w:t>
            </w:r>
            <w:ins w:id="109" w:author="Pavla Trefilová" w:date="2019-09-10T12:44:00Z">
              <w:r w:rsidR="0053129D">
                <w:rPr>
                  <w:b/>
                </w:rPr>
                <w:t xml:space="preserve">Michal </w:t>
              </w:r>
            </w:ins>
            <w:r w:rsidRPr="00004032">
              <w:rPr>
                <w:b/>
              </w:rPr>
              <w:t>Pivnička, Ph.D.</w:t>
            </w:r>
          </w:p>
          <w:p w14:paraId="5C1F25BE" w14:textId="7907BA7E" w:rsidR="0056728C" w:rsidRDefault="0056728C" w:rsidP="0056728C">
            <w:pPr>
              <w:jc w:val="both"/>
            </w:pPr>
            <w:r>
              <w:t xml:space="preserve">Pivnička </w:t>
            </w:r>
            <w:ins w:id="110" w:author="Pavla Trefilová" w:date="2019-09-10T12:24:00Z">
              <w:r w:rsidR="005F3CAC">
                <w:t>(100%)</w:t>
              </w:r>
            </w:ins>
            <w:del w:id="111" w:author="Pavla Trefilová" w:date="2019-09-10T12:24:00Z">
              <w:r w:rsidDel="005F3CAC">
                <w:delText>100%</w:delText>
              </w:r>
            </w:del>
          </w:p>
        </w:tc>
        <w:tc>
          <w:tcPr>
            <w:tcW w:w="708" w:type="dxa"/>
          </w:tcPr>
          <w:p w14:paraId="31F7DD0A" w14:textId="77777777" w:rsidR="0056728C" w:rsidRDefault="0056728C" w:rsidP="0056728C">
            <w:r w:rsidRPr="00A31460">
              <w:t>2/Z</w:t>
            </w:r>
          </w:p>
        </w:tc>
        <w:tc>
          <w:tcPr>
            <w:tcW w:w="814" w:type="dxa"/>
          </w:tcPr>
          <w:p w14:paraId="0CE79B82" w14:textId="4C163DAF" w:rsidR="0056728C" w:rsidRDefault="0056728C" w:rsidP="0056728C">
            <w:pPr>
              <w:jc w:val="center"/>
            </w:pPr>
          </w:p>
        </w:tc>
      </w:tr>
      <w:tr w:rsidR="0056728C" w14:paraId="0CC661AD" w14:textId="77777777" w:rsidTr="0034438B">
        <w:tc>
          <w:tcPr>
            <w:tcW w:w="2370" w:type="dxa"/>
          </w:tcPr>
          <w:p w14:paraId="0058FB0D" w14:textId="1D174DDB" w:rsidR="0056728C" w:rsidRDefault="0056728C" w:rsidP="0056728C">
            <w:r w:rsidRPr="00DA600E">
              <w:t>Logistika</w:t>
            </w:r>
            <w:r>
              <w:t xml:space="preserve"> II</w:t>
            </w:r>
          </w:p>
        </w:tc>
        <w:tc>
          <w:tcPr>
            <w:tcW w:w="857" w:type="dxa"/>
            <w:gridSpan w:val="2"/>
          </w:tcPr>
          <w:p w14:paraId="70A3CD1A" w14:textId="77807713" w:rsidR="0056728C" w:rsidRDefault="006B5CCA" w:rsidP="0056728C">
            <w:pPr>
              <w:jc w:val="both"/>
            </w:pPr>
            <w:r>
              <w:t>13-0-26</w:t>
            </w:r>
          </w:p>
        </w:tc>
        <w:tc>
          <w:tcPr>
            <w:tcW w:w="850" w:type="dxa"/>
          </w:tcPr>
          <w:p w14:paraId="5700652B" w14:textId="77777777" w:rsidR="0056728C" w:rsidRDefault="0056728C" w:rsidP="0056728C">
            <w:pPr>
              <w:jc w:val="both"/>
            </w:pPr>
            <w:r w:rsidRPr="006D4AFE">
              <w:t>zp, zk</w:t>
            </w:r>
          </w:p>
        </w:tc>
        <w:tc>
          <w:tcPr>
            <w:tcW w:w="709" w:type="dxa"/>
          </w:tcPr>
          <w:p w14:paraId="4535FB1D" w14:textId="0411DF7F" w:rsidR="0056728C" w:rsidRDefault="0056728C" w:rsidP="0056728C">
            <w:pPr>
              <w:jc w:val="both"/>
            </w:pPr>
            <w:r>
              <w:rPr>
                <w:lang w:eastAsia="en-US"/>
              </w:rPr>
              <w:t>4</w:t>
            </w:r>
          </w:p>
        </w:tc>
        <w:tc>
          <w:tcPr>
            <w:tcW w:w="2977" w:type="dxa"/>
          </w:tcPr>
          <w:p w14:paraId="7D9305D2" w14:textId="60977F76" w:rsidR="0056728C" w:rsidRDefault="0056728C" w:rsidP="0056728C">
            <w:pPr>
              <w:jc w:val="both"/>
              <w:rPr>
                <w:b/>
              </w:rPr>
            </w:pPr>
            <w:r>
              <w:rPr>
                <w:b/>
              </w:rPr>
              <w:t xml:space="preserve">Ing. </w:t>
            </w:r>
            <w:ins w:id="112" w:author="Pavla Trefilová" w:date="2019-09-10T12:41:00Z">
              <w:r w:rsidR="0053129D">
                <w:rPr>
                  <w:b/>
                </w:rPr>
                <w:t xml:space="preserve">Denisa </w:t>
              </w:r>
            </w:ins>
            <w:r>
              <w:rPr>
                <w:b/>
              </w:rPr>
              <w:t>Hrušecká, Ph.D.</w:t>
            </w:r>
          </w:p>
          <w:p w14:paraId="0C534839" w14:textId="2500456A" w:rsidR="0056728C" w:rsidRDefault="00DA3C3F" w:rsidP="0056728C">
            <w:pPr>
              <w:jc w:val="both"/>
            </w:pPr>
            <w:r>
              <w:t xml:space="preserve">Hrušecká </w:t>
            </w:r>
            <w:ins w:id="113" w:author="Pavla Trefilová" w:date="2019-09-10T12:41:00Z">
              <w:r w:rsidR="0053129D">
                <w:t>(</w:t>
              </w:r>
            </w:ins>
            <w:r>
              <w:t>55</w:t>
            </w:r>
            <w:r w:rsidR="0056728C">
              <w:t>%</w:t>
            </w:r>
            <w:ins w:id="114" w:author="Pavla Trefilová" w:date="2019-09-10T12:41:00Z">
              <w:r w:rsidR="0053129D">
                <w:t>)</w:t>
              </w:r>
            </w:ins>
          </w:p>
          <w:p w14:paraId="7AC59C62" w14:textId="365229AA" w:rsidR="0056728C" w:rsidRDefault="00DA3C3F" w:rsidP="0056728C">
            <w:pPr>
              <w:jc w:val="both"/>
            </w:pPr>
            <w:r>
              <w:t xml:space="preserve">Bobák </w:t>
            </w:r>
            <w:ins w:id="115" w:author="Pavla Trefilová" w:date="2019-09-10T12:42:00Z">
              <w:r w:rsidR="0053129D">
                <w:t>(</w:t>
              </w:r>
            </w:ins>
            <w:r>
              <w:t>35</w:t>
            </w:r>
            <w:r w:rsidR="0056728C">
              <w:t>%</w:t>
            </w:r>
            <w:ins w:id="116" w:author="Pavla Trefilová" w:date="2019-09-10T12:42:00Z">
              <w:r w:rsidR="0053129D">
                <w:t>)</w:t>
              </w:r>
            </w:ins>
          </w:p>
          <w:p w14:paraId="71B1717D" w14:textId="35ED7F00" w:rsidR="00DA3C3F" w:rsidRDefault="00DA3C3F" w:rsidP="0056728C">
            <w:pPr>
              <w:jc w:val="both"/>
            </w:pPr>
            <w:r>
              <w:t xml:space="preserve">Liška </w:t>
            </w:r>
            <w:ins w:id="117" w:author="Pavla Trefilová" w:date="2019-09-10T12:42:00Z">
              <w:r w:rsidR="0053129D">
                <w:t>(</w:t>
              </w:r>
            </w:ins>
            <w:r>
              <w:t>10%</w:t>
            </w:r>
            <w:ins w:id="118" w:author="Pavla Trefilová" w:date="2019-09-10T12:42:00Z">
              <w:r w:rsidR="0053129D">
                <w:t>)</w:t>
              </w:r>
            </w:ins>
            <w:r>
              <w:t xml:space="preserve"> </w:t>
            </w:r>
            <w:r w:rsidR="00B954C9">
              <w:t>(</w:t>
            </w:r>
            <w:r>
              <w:t>ext.</w:t>
            </w:r>
            <w:r w:rsidR="00B954C9">
              <w:t>)</w:t>
            </w:r>
          </w:p>
        </w:tc>
        <w:tc>
          <w:tcPr>
            <w:tcW w:w="708" w:type="dxa"/>
          </w:tcPr>
          <w:p w14:paraId="3F5BB641" w14:textId="77777777" w:rsidR="0056728C" w:rsidRDefault="0056728C" w:rsidP="0056728C">
            <w:r w:rsidRPr="00A31460">
              <w:t>2/Z</w:t>
            </w:r>
          </w:p>
        </w:tc>
        <w:tc>
          <w:tcPr>
            <w:tcW w:w="814" w:type="dxa"/>
          </w:tcPr>
          <w:p w14:paraId="3C6BC08B" w14:textId="77777777" w:rsidR="0056728C" w:rsidRDefault="0056728C" w:rsidP="0056728C">
            <w:pPr>
              <w:jc w:val="center"/>
            </w:pPr>
            <w:r>
              <w:t>PZ</w:t>
            </w:r>
          </w:p>
        </w:tc>
      </w:tr>
      <w:tr w:rsidR="0056728C" w14:paraId="349D4853" w14:textId="77777777" w:rsidTr="0034438B">
        <w:tc>
          <w:tcPr>
            <w:tcW w:w="2370" w:type="dxa"/>
          </w:tcPr>
          <w:p w14:paraId="319DE0C5" w14:textId="77777777" w:rsidR="0056728C" w:rsidRDefault="0056728C" w:rsidP="0056728C">
            <w:r w:rsidRPr="00DA600E">
              <w:t xml:space="preserve">Průmyslová moderace   </w:t>
            </w:r>
          </w:p>
        </w:tc>
        <w:tc>
          <w:tcPr>
            <w:tcW w:w="857" w:type="dxa"/>
            <w:gridSpan w:val="2"/>
          </w:tcPr>
          <w:p w14:paraId="10C4C4E1" w14:textId="62F1184A" w:rsidR="0056728C" w:rsidRDefault="006B5CCA" w:rsidP="0056728C">
            <w:pPr>
              <w:jc w:val="both"/>
            </w:pPr>
            <w:r>
              <w:t>13-39-0</w:t>
            </w:r>
          </w:p>
        </w:tc>
        <w:tc>
          <w:tcPr>
            <w:tcW w:w="850" w:type="dxa"/>
          </w:tcPr>
          <w:p w14:paraId="67C1A103" w14:textId="77777777" w:rsidR="0056728C" w:rsidRDefault="0056728C" w:rsidP="0056728C">
            <w:pPr>
              <w:jc w:val="both"/>
            </w:pPr>
            <w:r w:rsidRPr="006D4AFE">
              <w:t>zp, zk</w:t>
            </w:r>
          </w:p>
        </w:tc>
        <w:tc>
          <w:tcPr>
            <w:tcW w:w="709" w:type="dxa"/>
          </w:tcPr>
          <w:p w14:paraId="0A4ACF8D" w14:textId="3CB7C0F0" w:rsidR="0056728C" w:rsidRDefault="0056728C" w:rsidP="0056728C">
            <w:pPr>
              <w:jc w:val="both"/>
            </w:pPr>
            <w:r>
              <w:rPr>
                <w:lang w:eastAsia="en-US"/>
              </w:rPr>
              <w:t>5</w:t>
            </w:r>
          </w:p>
        </w:tc>
        <w:tc>
          <w:tcPr>
            <w:tcW w:w="2977" w:type="dxa"/>
          </w:tcPr>
          <w:p w14:paraId="7309176E" w14:textId="3EF855D9" w:rsidR="0056728C" w:rsidRPr="00004032" w:rsidRDefault="0056728C" w:rsidP="0056728C">
            <w:pPr>
              <w:jc w:val="both"/>
              <w:rPr>
                <w:b/>
              </w:rPr>
            </w:pPr>
            <w:r w:rsidRPr="00004032">
              <w:rPr>
                <w:b/>
              </w:rPr>
              <w:t xml:space="preserve">prof. Ing. </w:t>
            </w:r>
            <w:ins w:id="119" w:author="Pavla Trefilová" w:date="2019-09-10T12:41:00Z">
              <w:r w:rsidR="0053129D">
                <w:rPr>
                  <w:b/>
                </w:rPr>
                <w:t xml:space="preserve">Felicita </w:t>
              </w:r>
            </w:ins>
            <w:r w:rsidRPr="00004032">
              <w:rPr>
                <w:b/>
              </w:rPr>
              <w:t>Chromjaková, PhD.</w:t>
            </w:r>
          </w:p>
          <w:p w14:paraId="050A6857" w14:textId="33E07C09" w:rsidR="00741E1F" w:rsidRDefault="00741E1F" w:rsidP="00741E1F">
            <w:pPr>
              <w:jc w:val="both"/>
            </w:pPr>
            <w:r>
              <w:t xml:space="preserve">Chromjaková </w:t>
            </w:r>
            <w:ins w:id="120" w:author="Pavla Trefilová" w:date="2019-09-10T12:42:00Z">
              <w:r w:rsidR="0053129D">
                <w:t>(</w:t>
              </w:r>
            </w:ins>
            <w:r>
              <w:t>90%</w:t>
            </w:r>
            <w:ins w:id="121" w:author="Pavla Trefilová" w:date="2019-09-10T12:42:00Z">
              <w:r w:rsidR="0053129D">
                <w:t>)</w:t>
              </w:r>
            </w:ins>
          </w:p>
          <w:p w14:paraId="3ED4D48B" w14:textId="2DB68CA1" w:rsidR="0056728C" w:rsidRDefault="00741E1F" w:rsidP="00741E1F">
            <w:pPr>
              <w:jc w:val="both"/>
            </w:pPr>
            <w:r>
              <w:t xml:space="preserve">Sejkorová </w:t>
            </w:r>
            <w:ins w:id="122" w:author="Pavla Trefilová" w:date="2019-09-10T12:42:00Z">
              <w:r w:rsidR="0053129D">
                <w:t>(</w:t>
              </w:r>
            </w:ins>
            <w:r>
              <w:t>10%</w:t>
            </w:r>
            <w:ins w:id="123" w:author="Pavla Trefilová" w:date="2019-09-10T12:42:00Z">
              <w:r w:rsidR="0053129D">
                <w:t>)</w:t>
              </w:r>
            </w:ins>
            <w:r>
              <w:t xml:space="preserve"> </w:t>
            </w:r>
            <w:r w:rsidR="00B954C9">
              <w:t>(</w:t>
            </w:r>
            <w:r>
              <w:t>ext</w:t>
            </w:r>
            <w:r w:rsidR="00B954C9">
              <w:t>)</w:t>
            </w:r>
          </w:p>
        </w:tc>
        <w:tc>
          <w:tcPr>
            <w:tcW w:w="708" w:type="dxa"/>
          </w:tcPr>
          <w:p w14:paraId="05EA9C76" w14:textId="77777777" w:rsidR="0056728C" w:rsidRDefault="0056728C" w:rsidP="0056728C">
            <w:r w:rsidRPr="00A31460">
              <w:t>2/Z</w:t>
            </w:r>
          </w:p>
        </w:tc>
        <w:tc>
          <w:tcPr>
            <w:tcW w:w="814" w:type="dxa"/>
          </w:tcPr>
          <w:p w14:paraId="148104AE" w14:textId="77777777" w:rsidR="0056728C" w:rsidRDefault="0056728C" w:rsidP="0056728C">
            <w:pPr>
              <w:jc w:val="center"/>
            </w:pPr>
            <w:r>
              <w:t>PZ</w:t>
            </w:r>
          </w:p>
        </w:tc>
      </w:tr>
      <w:tr w:rsidR="0056728C" w14:paraId="718FDB23" w14:textId="77777777" w:rsidTr="0034438B">
        <w:tc>
          <w:tcPr>
            <w:tcW w:w="2370" w:type="dxa"/>
          </w:tcPr>
          <w:p w14:paraId="10EC6C13" w14:textId="77777777" w:rsidR="0056728C" w:rsidRDefault="0056728C" w:rsidP="0056728C">
            <w:r w:rsidRPr="0042149D">
              <w:t>Příprava</w:t>
            </w:r>
            <w:r>
              <w:t xml:space="preserve"> diplomové práce</w:t>
            </w:r>
          </w:p>
        </w:tc>
        <w:tc>
          <w:tcPr>
            <w:tcW w:w="857" w:type="dxa"/>
            <w:gridSpan w:val="2"/>
          </w:tcPr>
          <w:p w14:paraId="58FAD929" w14:textId="3DD7C9C6" w:rsidR="0056728C" w:rsidRDefault="0056728C" w:rsidP="0056728C">
            <w:pPr>
              <w:jc w:val="both"/>
            </w:pPr>
            <w:r>
              <w:rPr>
                <w:lang w:eastAsia="en-US"/>
              </w:rPr>
              <w:t>0-0-0</w:t>
            </w:r>
          </w:p>
        </w:tc>
        <w:tc>
          <w:tcPr>
            <w:tcW w:w="850" w:type="dxa"/>
          </w:tcPr>
          <w:p w14:paraId="2A69E5F1" w14:textId="77777777" w:rsidR="0056728C" w:rsidRDefault="0056728C" w:rsidP="0056728C">
            <w:pPr>
              <w:jc w:val="both"/>
            </w:pPr>
            <w:r>
              <w:t>zp</w:t>
            </w:r>
          </w:p>
        </w:tc>
        <w:tc>
          <w:tcPr>
            <w:tcW w:w="709" w:type="dxa"/>
          </w:tcPr>
          <w:p w14:paraId="3BA7258B" w14:textId="70717AB2" w:rsidR="0056728C" w:rsidRDefault="0056728C" w:rsidP="0056728C">
            <w:pPr>
              <w:jc w:val="both"/>
            </w:pPr>
            <w:r>
              <w:rPr>
                <w:lang w:eastAsia="en-US"/>
              </w:rPr>
              <w:t>15</w:t>
            </w:r>
          </w:p>
        </w:tc>
        <w:tc>
          <w:tcPr>
            <w:tcW w:w="2977" w:type="dxa"/>
          </w:tcPr>
          <w:p w14:paraId="16581AEB" w14:textId="1CAF9720" w:rsidR="0056728C" w:rsidRDefault="0056728C" w:rsidP="0056728C">
            <w:pPr>
              <w:jc w:val="both"/>
              <w:rPr>
                <w:b/>
              </w:rPr>
            </w:pPr>
            <w:r>
              <w:rPr>
                <w:b/>
              </w:rPr>
              <w:t xml:space="preserve">Ing. </w:t>
            </w:r>
            <w:ins w:id="124" w:author="Pavla Trefilová" w:date="2019-09-10T12:41:00Z">
              <w:r w:rsidR="0053129D">
                <w:rPr>
                  <w:b/>
                </w:rPr>
                <w:t xml:space="preserve">Lucie </w:t>
              </w:r>
            </w:ins>
            <w:r>
              <w:rPr>
                <w:b/>
              </w:rPr>
              <w:t>Macurová, Ph.D.</w:t>
            </w:r>
          </w:p>
          <w:p w14:paraId="4D0D5F8B" w14:textId="6B61F9C5" w:rsidR="0056728C" w:rsidRDefault="0056728C" w:rsidP="0056728C">
            <w:pPr>
              <w:jc w:val="both"/>
            </w:pPr>
            <w:r>
              <w:t xml:space="preserve">Macurová </w:t>
            </w:r>
            <w:ins w:id="125" w:author="Pavla Trefilová" w:date="2019-09-10T12:24:00Z">
              <w:r w:rsidR="005F3CAC">
                <w:t>(100%)</w:t>
              </w:r>
            </w:ins>
            <w:del w:id="126" w:author="Pavla Trefilová" w:date="2019-09-10T12:24:00Z">
              <w:r w:rsidDel="005F3CAC">
                <w:delText>100%</w:delText>
              </w:r>
            </w:del>
          </w:p>
        </w:tc>
        <w:tc>
          <w:tcPr>
            <w:tcW w:w="708" w:type="dxa"/>
          </w:tcPr>
          <w:p w14:paraId="15173DDA" w14:textId="77777777" w:rsidR="0056728C" w:rsidRDefault="0056728C" w:rsidP="0056728C">
            <w:r>
              <w:t>2/L</w:t>
            </w:r>
          </w:p>
        </w:tc>
        <w:tc>
          <w:tcPr>
            <w:tcW w:w="814" w:type="dxa"/>
          </w:tcPr>
          <w:p w14:paraId="37AC8C51" w14:textId="25C13F6F" w:rsidR="0056728C" w:rsidRDefault="0056728C" w:rsidP="0056728C">
            <w:pPr>
              <w:jc w:val="center"/>
            </w:pPr>
          </w:p>
        </w:tc>
      </w:tr>
      <w:tr w:rsidR="0056728C" w14:paraId="42CE6FB0" w14:textId="77777777" w:rsidTr="0034438B">
        <w:tc>
          <w:tcPr>
            <w:tcW w:w="2370" w:type="dxa"/>
          </w:tcPr>
          <w:p w14:paraId="36D6B425" w14:textId="78B4709C" w:rsidR="0056728C" w:rsidRPr="00401EC6" w:rsidRDefault="0056728C" w:rsidP="0056728C">
            <w:pPr>
              <w:jc w:val="both"/>
            </w:pPr>
            <w:r w:rsidRPr="00401EC6">
              <w:t>Odborná praxe (240h)</w:t>
            </w:r>
          </w:p>
        </w:tc>
        <w:tc>
          <w:tcPr>
            <w:tcW w:w="857" w:type="dxa"/>
            <w:gridSpan w:val="2"/>
          </w:tcPr>
          <w:p w14:paraId="65C9AE9B" w14:textId="1A649197" w:rsidR="0056728C" w:rsidRPr="00401EC6" w:rsidRDefault="0056728C" w:rsidP="0056728C">
            <w:pPr>
              <w:jc w:val="both"/>
            </w:pPr>
            <w:r>
              <w:rPr>
                <w:lang w:eastAsia="en-US"/>
              </w:rPr>
              <w:t>0-0-0</w:t>
            </w:r>
          </w:p>
        </w:tc>
        <w:tc>
          <w:tcPr>
            <w:tcW w:w="850" w:type="dxa"/>
          </w:tcPr>
          <w:p w14:paraId="053C4EDF" w14:textId="77777777" w:rsidR="0056728C" w:rsidRPr="00401EC6" w:rsidRDefault="0056728C" w:rsidP="0056728C">
            <w:pPr>
              <w:jc w:val="both"/>
            </w:pPr>
            <w:r w:rsidRPr="00401EC6">
              <w:t>z</w:t>
            </w:r>
          </w:p>
        </w:tc>
        <w:tc>
          <w:tcPr>
            <w:tcW w:w="709" w:type="dxa"/>
          </w:tcPr>
          <w:p w14:paraId="75AA7D53" w14:textId="4C7CF1C1" w:rsidR="0056728C" w:rsidRPr="00401EC6" w:rsidRDefault="0056728C" w:rsidP="0056728C">
            <w:pPr>
              <w:jc w:val="both"/>
            </w:pPr>
            <w:r>
              <w:rPr>
                <w:lang w:eastAsia="en-US"/>
              </w:rPr>
              <w:t>15</w:t>
            </w:r>
          </w:p>
        </w:tc>
        <w:tc>
          <w:tcPr>
            <w:tcW w:w="2977" w:type="dxa"/>
          </w:tcPr>
          <w:p w14:paraId="2896E1D3" w14:textId="72C1B0D4" w:rsidR="0056728C" w:rsidRDefault="0056728C" w:rsidP="0056728C">
            <w:pPr>
              <w:jc w:val="both"/>
              <w:rPr>
                <w:b/>
              </w:rPr>
            </w:pPr>
            <w:r>
              <w:rPr>
                <w:b/>
              </w:rPr>
              <w:t xml:space="preserve">Ing. </w:t>
            </w:r>
            <w:ins w:id="127" w:author="Pavla Trefilová" w:date="2019-09-10T12:41:00Z">
              <w:r w:rsidR="0053129D">
                <w:rPr>
                  <w:b/>
                </w:rPr>
                <w:t xml:space="preserve">Lucie </w:t>
              </w:r>
            </w:ins>
            <w:r>
              <w:rPr>
                <w:b/>
              </w:rPr>
              <w:t>Macurová, Ph.D.</w:t>
            </w:r>
          </w:p>
          <w:p w14:paraId="3F621B1E" w14:textId="515E8C41" w:rsidR="0056728C" w:rsidRDefault="0056728C" w:rsidP="0056728C">
            <w:pPr>
              <w:jc w:val="both"/>
            </w:pPr>
            <w:r>
              <w:t xml:space="preserve">Macurová </w:t>
            </w:r>
            <w:ins w:id="128" w:author="Pavla Trefilová" w:date="2019-09-10T12:24:00Z">
              <w:r w:rsidR="005F3CAC">
                <w:t>(100%)</w:t>
              </w:r>
            </w:ins>
            <w:del w:id="129" w:author="Pavla Trefilová" w:date="2019-09-10T12:24:00Z">
              <w:r w:rsidDel="005F3CAC">
                <w:delText>100%</w:delText>
              </w:r>
            </w:del>
          </w:p>
        </w:tc>
        <w:tc>
          <w:tcPr>
            <w:tcW w:w="708" w:type="dxa"/>
          </w:tcPr>
          <w:p w14:paraId="31B721F8" w14:textId="77777777" w:rsidR="0056728C" w:rsidRDefault="0056728C" w:rsidP="0056728C">
            <w:pPr>
              <w:jc w:val="both"/>
            </w:pPr>
            <w:r>
              <w:t>2/L</w:t>
            </w:r>
          </w:p>
        </w:tc>
        <w:tc>
          <w:tcPr>
            <w:tcW w:w="814" w:type="dxa"/>
          </w:tcPr>
          <w:p w14:paraId="599EF94A" w14:textId="4397C8B0" w:rsidR="0056728C" w:rsidRDefault="0056728C" w:rsidP="0056728C">
            <w:pPr>
              <w:jc w:val="center"/>
            </w:pPr>
          </w:p>
        </w:tc>
      </w:tr>
      <w:tr w:rsidR="00993531" w14:paraId="77980395" w14:textId="77777777" w:rsidTr="00EA3784">
        <w:tc>
          <w:tcPr>
            <w:tcW w:w="9285" w:type="dxa"/>
            <w:gridSpan w:val="8"/>
            <w:shd w:val="clear" w:color="auto" w:fill="F7CAAC"/>
          </w:tcPr>
          <w:p w14:paraId="049F8AAF" w14:textId="7F2E8A81" w:rsidR="00993531" w:rsidRPr="00890A43" w:rsidRDefault="00890A43" w:rsidP="00993531">
            <w:pPr>
              <w:jc w:val="center"/>
              <w:rPr>
                <w:b/>
                <w:sz w:val="22"/>
              </w:rPr>
            </w:pPr>
            <w:r w:rsidRPr="00890A43">
              <w:rPr>
                <w:b/>
                <w:sz w:val="22"/>
              </w:rPr>
              <w:t>Povinně volitelné předměty – skupina 1</w:t>
            </w:r>
          </w:p>
        </w:tc>
      </w:tr>
      <w:tr w:rsidR="0056728C" w14:paraId="31698271" w14:textId="77777777" w:rsidTr="0034438B">
        <w:tc>
          <w:tcPr>
            <w:tcW w:w="2370" w:type="dxa"/>
          </w:tcPr>
          <w:p w14:paraId="1DCE6B2F" w14:textId="77777777" w:rsidR="0056728C" w:rsidRDefault="0056728C" w:rsidP="00890A43">
            <w:r w:rsidRPr="00E91E96">
              <w:t>Řízení lidských zdrojů II</w:t>
            </w:r>
            <w:r>
              <w:t>*</w:t>
            </w:r>
          </w:p>
        </w:tc>
        <w:tc>
          <w:tcPr>
            <w:tcW w:w="857" w:type="dxa"/>
            <w:gridSpan w:val="2"/>
          </w:tcPr>
          <w:p w14:paraId="12F2ADE3" w14:textId="518DE753" w:rsidR="0056728C" w:rsidRPr="0056728C" w:rsidRDefault="0056728C" w:rsidP="0056728C">
            <w:pPr>
              <w:jc w:val="both"/>
              <w:rPr>
                <w:highlight w:val="yellow"/>
              </w:rPr>
            </w:pPr>
            <w:r>
              <w:t>13-0-13</w:t>
            </w:r>
          </w:p>
        </w:tc>
        <w:tc>
          <w:tcPr>
            <w:tcW w:w="850" w:type="dxa"/>
          </w:tcPr>
          <w:p w14:paraId="03059FB5" w14:textId="77777777" w:rsidR="0056728C" w:rsidRDefault="0056728C" w:rsidP="0056728C">
            <w:pPr>
              <w:jc w:val="both"/>
            </w:pPr>
            <w:r>
              <w:t>zp, zk</w:t>
            </w:r>
          </w:p>
        </w:tc>
        <w:tc>
          <w:tcPr>
            <w:tcW w:w="709" w:type="dxa"/>
          </w:tcPr>
          <w:p w14:paraId="09CC85C0" w14:textId="08D3C85D" w:rsidR="0056728C" w:rsidRDefault="007C59E7" w:rsidP="0056728C">
            <w:pPr>
              <w:jc w:val="both"/>
            </w:pPr>
            <w:r>
              <w:t>3</w:t>
            </w:r>
          </w:p>
        </w:tc>
        <w:tc>
          <w:tcPr>
            <w:tcW w:w="2977" w:type="dxa"/>
          </w:tcPr>
          <w:p w14:paraId="0633C390" w14:textId="560CBD7C" w:rsidR="0056728C" w:rsidRDefault="0056728C" w:rsidP="0056728C">
            <w:pPr>
              <w:jc w:val="both"/>
              <w:rPr>
                <w:b/>
              </w:rPr>
            </w:pPr>
            <w:r>
              <w:rPr>
                <w:b/>
              </w:rPr>
              <w:t xml:space="preserve">Ing. </w:t>
            </w:r>
            <w:ins w:id="130" w:author="Pavla Trefilová" w:date="2019-09-10T12:41:00Z">
              <w:r w:rsidR="0053129D">
                <w:rPr>
                  <w:b/>
                </w:rPr>
                <w:t xml:space="preserve">Jana </w:t>
              </w:r>
            </w:ins>
            <w:r>
              <w:rPr>
                <w:b/>
              </w:rPr>
              <w:t>Matošková, Ph.D.</w:t>
            </w:r>
          </w:p>
          <w:p w14:paraId="0AE22740" w14:textId="7FB25C7F" w:rsidR="0056728C" w:rsidRPr="0078372B" w:rsidRDefault="0056728C" w:rsidP="0056728C">
            <w:pPr>
              <w:jc w:val="both"/>
            </w:pPr>
            <w:r>
              <w:t xml:space="preserve">Matošková </w:t>
            </w:r>
            <w:ins w:id="131" w:author="Pavla Trefilová" w:date="2019-09-10T12:24:00Z">
              <w:r w:rsidR="005F3CAC">
                <w:t>(100%)</w:t>
              </w:r>
            </w:ins>
            <w:del w:id="132" w:author="Pavla Trefilová" w:date="2019-09-10T12:24:00Z">
              <w:r w:rsidDel="005F3CAC">
                <w:delText>100%</w:delText>
              </w:r>
            </w:del>
          </w:p>
        </w:tc>
        <w:tc>
          <w:tcPr>
            <w:tcW w:w="708" w:type="dxa"/>
          </w:tcPr>
          <w:p w14:paraId="21087276" w14:textId="77777777" w:rsidR="0056728C" w:rsidRDefault="0056728C" w:rsidP="0056728C">
            <w:pPr>
              <w:jc w:val="both"/>
            </w:pPr>
            <w:r>
              <w:t>1,2/Z</w:t>
            </w:r>
          </w:p>
        </w:tc>
        <w:tc>
          <w:tcPr>
            <w:tcW w:w="814" w:type="dxa"/>
          </w:tcPr>
          <w:p w14:paraId="5C1BCBE2" w14:textId="77777777" w:rsidR="0056728C" w:rsidRDefault="0056728C" w:rsidP="0056728C">
            <w:pPr>
              <w:jc w:val="center"/>
            </w:pPr>
            <w:r w:rsidRPr="00403DC7">
              <w:t>PV</w:t>
            </w:r>
          </w:p>
        </w:tc>
      </w:tr>
      <w:tr w:rsidR="0056728C" w14:paraId="2CCB2809" w14:textId="77777777" w:rsidTr="0034438B">
        <w:tc>
          <w:tcPr>
            <w:tcW w:w="2370" w:type="dxa"/>
          </w:tcPr>
          <w:p w14:paraId="37BE0969" w14:textId="77777777" w:rsidR="0056728C" w:rsidRDefault="0056728C" w:rsidP="00890A43">
            <w:r w:rsidRPr="00300270">
              <w:t>Strategický management</w:t>
            </w:r>
            <w:r>
              <w:t>*</w:t>
            </w:r>
          </w:p>
        </w:tc>
        <w:tc>
          <w:tcPr>
            <w:tcW w:w="857" w:type="dxa"/>
            <w:gridSpan w:val="2"/>
          </w:tcPr>
          <w:p w14:paraId="107BCB40" w14:textId="4BF03AD6" w:rsidR="0056728C" w:rsidRPr="0056728C" w:rsidRDefault="0056728C" w:rsidP="0056728C">
            <w:pPr>
              <w:jc w:val="both"/>
              <w:rPr>
                <w:highlight w:val="yellow"/>
              </w:rPr>
            </w:pPr>
            <w:r>
              <w:t>26-0-13</w:t>
            </w:r>
          </w:p>
        </w:tc>
        <w:tc>
          <w:tcPr>
            <w:tcW w:w="850" w:type="dxa"/>
          </w:tcPr>
          <w:p w14:paraId="78312260" w14:textId="77777777" w:rsidR="0056728C" w:rsidRDefault="0056728C" w:rsidP="0056728C">
            <w:pPr>
              <w:jc w:val="both"/>
            </w:pPr>
            <w:r>
              <w:t>zp, zk</w:t>
            </w:r>
          </w:p>
        </w:tc>
        <w:tc>
          <w:tcPr>
            <w:tcW w:w="709" w:type="dxa"/>
          </w:tcPr>
          <w:p w14:paraId="1000ABB2" w14:textId="32457847" w:rsidR="0056728C" w:rsidRDefault="007C59E7" w:rsidP="0056728C">
            <w:pPr>
              <w:jc w:val="both"/>
            </w:pPr>
            <w:r>
              <w:t>4</w:t>
            </w:r>
          </w:p>
        </w:tc>
        <w:tc>
          <w:tcPr>
            <w:tcW w:w="2977" w:type="dxa"/>
          </w:tcPr>
          <w:p w14:paraId="04C79805" w14:textId="531CB1E1" w:rsidR="0056728C" w:rsidRPr="001C31EB" w:rsidRDefault="0056728C" w:rsidP="0056728C">
            <w:pPr>
              <w:jc w:val="both"/>
              <w:rPr>
                <w:b/>
              </w:rPr>
            </w:pPr>
            <w:r w:rsidRPr="001C31EB">
              <w:rPr>
                <w:b/>
              </w:rPr>
              <w:t xml:space="preserve">doc. Ing. </w:t>
            </w:r>
            <w:ins w:id="133" w:author="Pavla Trefilová" w:date="2019-09-10T12:41:00Z">
              <w:r w:rsidR="0053129D">
                <w:rPr>
                  <w:b/>
                </w:rPr>
                <w:t xml:space="preserve">Miloslava </w:t>
              </w:r>
            </w:ins>
            <w:r w:rsidRPr="001C31EB">
              <w:rPr>
                <w:b/>
              </w:rPr>
              <w:t>Chovancová, Ph.D.</w:t>
            </w:r>
          </w:p>
          <w:p w14:paraId="781FAED0" w14:textId="0E7C2974" w:rsidR="0056728C" w:rsidRDefault="0056728C" w:rsidP="0056728C">
            <w:pPr>
              <w:jc w:val="both"/>
            </w:pPr>
            <w:r>
              <w:t xml:space="preserve">Chovancová </w:t>
            </w:r>
            <w:ins w:id="134" w:author="Pavla Trefilová" w:date="2019-09-10T12:41:00Z">
              <w:r w:rsidR="0053129D">
                <w:t>(</w:t>
              </w:r>
            </w:ins>
            <w:r>
              <w:t>60%</w:t>
            </w:r>
            <w:ins w:id="135" w:author="Pavla Trefilová" w:date="2019-09-10T12:41:00Z">
              <w:r w:rsidR="0053129D">
                <w:t>)</w:t>
              </w:r>
            </w:ins>
          </w:p>
          <w:p w14:paraId="728247D6" w14:textId="43F58813" w:rsidR="0056728C" w:rsidRPr="00F83859" w:rsidRDefault="0056728C" w:rsidP="0056728C">
            <w:pPr>
              <w:jc w:val="both"/>
            </w:pPr>
            <w:r>
              <w:t xml:space="preserve">Slinták </w:t>
            </w:r>
            <w:ins w:id="136" w:author="Pavla Trefilová" w:date="2019-09-10T12:41:00Z">
              <w:r w:rsidR="0053129D">
                <w:t>(</w:t>
              </w:r>
            </w:ins>
            <w:r>
              <w:t>40%</w:t>
            </w:r>
            <w:ins w:id="137" w:author="Pavla Trefilová" w:date="2019-09-10T12:41:00Z">
              <w:r w:rsidR="0053129D">
                <w:t>)</w:t>
              </w:r>
            </w:ins>
          </w:p>
        </w:tc>
        <w:tc>
          <w:tcPr>
            <w:tcW w:w="708" w:type="dxa"/>
          </w:tcPr>
          <w:p w14:paraId="0B0ADAB3" w14:textId="77777777" w:rsidR="0056728C" w:rsidRDefault="0056728C" w:rsidP="0056728C">
            <w:pPr>
              <w:jc w:val="both"/>
            </w:pPr>
            <w:r>
              <w:t>1/Z</w:t>
            </w:r>
          </w:p>
        </w:tc>
        <w:tc>
          <w:tcPr>
            <w:tcW w:w="814" w:type="dxa"/>
          </w:tcPr>
          <w:p w14:paraId="3A74C58B" w14:textId="77777777" w:rsidR="0056728C" w:rsidRDefault="0056728C" w:rsidP="0056728C">
            <w:pPr>
              <w:jc w:val="center"/>
            </w:pPr>
            <w:r w:rsidRPr="00EF4D81">
              <w:t>PV</w:t>
            </w:r>
          </w:p>
        </w:tc>
      </w:tr>
      <w:tr w:rsidR="0056728C" w14:paraId="0A23E9D2" w14:textId="77777777" w:rsidTr="0034438B">
        <w:tc>
          <w:tcPr>
            <w:tcW w:w="2370" w:type="dxa"/>
          </w:tcPr>
          <w:p w14:paraId="08CBA023" w14:textId="77777777" w:rsidR="0056728C" w:rsidRDefault="0056728C" w:rsidP="00890A43">
            <w:r w:rsidRPr="0042149D">
              <w:t xml:space="preserve">Informační </w:t>
            </w:r>
            <w:r>
              <w:t>podpora ekonomického řízení firmy*</w:t>
            </w:r>
          </w:p>
        </w:tc>
        <w:tc>
          <w:tcPr>
            <w:tcW w:w="857" w:type="dxa"/>
            <w:gridSpan w:val="2"/>
          </w:tcPr>
          <w:p w14:paraId="06CB2168" w14:textId="5A0DFBDB" w:rsidR="0056728C" w:rsidRPr="0056728C" w:rsidRDefault="0056728C" w:rsidP="0056728C">
            <w:pPr>
              <w:jc w:val="both"/>
              <w:rPr>
                <w:highlight w:val="yellow"/>
              </w:rPr>
            </w:pPr>
            <w:r>
              <w:t>13-26-0</w:t>
            </w:r>
          </w:p>
        </w:tc>
        <w:tc>
          <w:tcPr>
            <w:tcW w:w="850" w:type="dxa"/>
          </w:tcPr>
          <w:p w14:paraId="39CD3938" w14:textId="77777777" w:rsidR="0056728C" w:rsidRDefault="0056728C" w:rsidP="0056728C">
            <w:pPr>
              <w:jc w:val="both"/>
            </w:pPr>
            <w:r>
              <w:t>klz</w:t>
            </w:r>
          </w:p>
        </w:tc>
        <w:tc>
          <w:tcPr>
            <w:tcW w:w="709" w:type="dxa"/>
          </w:tcPr>
          <w:p w14:paraId="1118FA27" w14:textId="77777777" w:rsidR="0056728C" w:rsidRDefault="0056728C" w:rsidP="0056728C">
            <w:pPr>
              <w:jc w:val="both"/>
            </w:pPr>
            <w:r>
              <w:t>3</w:t>
            </w:r>
          </w:p>
        </w:tc>
        <w:tc>
          <w:tcPr>
            <w:tcW w:w="2977" w:type="dxa"/>
          </w:tcPr>
          <w:p w14:paraId="064177B9" w14:textId="605215E1" w:rsidR="0056728C" w:rsidRDefault="0056728C" w:rsidP="0056728C">
            <w:pPr>
              <w:jc w:val="both"/>
              <w:rPr>
                <w:b/>
              </w:rPr>
            </w:pPr>
            <w:del w:id="138" w:author="Pavla Trefilová" w:date="2019-09-10T12:41:00Z">
              <w:r w:rsidDel="0053129D">
                <w:rPr>
                  <w:b/>
                </w:rPr>
                <w:delText>doc</w:delText>
              </w:r>
            </w:del>
            <w:ins w:id="139" w:author="Pavla Trefilová" w:date="2019-09-10T12:41:00Z">
              <w:r w:rsidR="0053129D">
                <w:rPr>
                  <w:b/>
                </w:rPr>
                <w:t>prof</w:t>
              </w:r>
            </w:ins>
            <w:r>
              <w:rPr>
                <w:b/>
              </w:rPr>
              <w:t xml:space="preserve">. Ing. </w:t>
            </w:r>
            <w:ins w:id="140" w:author="Pavla Trefilová" w:date="2019-09-10T12:41:00Z">
              <w:r w:rsidR="0053129D">
                <w:rPr>
                  <w:b/>
                </w:rPr>
                <w:t xml:space="preserve">Rastislav </w:t>
              </w:r>
            </w:ins>
            <w:r>
              <w:rPr>
                <w:b/>
              </w:rPr>
              <w:t>Rajnoha, PhD.</w:t>
            </w:r>
          </w:p>
          <w:p w14:paraId="31F44959" w14:textId="18A403A9" w:rsidR="0056728C" w:rsidRDefault="000079C5" w:rsidP="0056728C">
            <w:pPr>
              <w:jc w:val="both"/>
            </w:pPr>
            <w:r>
              <w:t xml:space="preserve">Rajnoha </w:t>
            </w:r>
            <w:ins w:id="141" w:author="Pavla Trefilová" w:date="2019-09-10T12:41:00Z">
              <w:r w:rsidR="0053129D">
                <w:t>(</w:t>
              </w:r>
            </w:ins>
            <w:r>
              <w:t>90</w:t>
            </w:r>
            <w:r w:rsidR="0056728C">
              <w:t>%</w:t>
            </w:r>
            <w:ins w:id="142" w:author="Pavla Trefilová" w:date="2019-09-10T12:41:00Z">
              <w:r w:rsidR="0053129D">
                <w:t>)</w:t>
              </w:r>
            </w:ins>
          </w:p>
          <w:p w14:paraId="189AA79C" w14:textId="42E5810B" w:rsidR="000079C5" w:rsidRPr="0042149D" w:rsidRDefault="000079C5" w:rsidP="0056728C">
            <w:pPr>
              <w:jc w:val="both"/>
            </w:pPr>
            <w:r>
              <w:t xml:space="preserve">Janů </w:t>
            </w:r>
            <w:ins w:id="143" w:author="Pavla Trefilová" w:date="2019-09-10T12:41:00Z">
              <w:r w:rsidR="0053129D">
                <w:t>(</w:t>
              </w:r>
            </w:ins>
            <w:r>
              <w:t>10%</w:t>
            </w:r>
            <w:ins w:id="144" w:author="Pavla Trefilová" w:date="2019-09-10T12:41:00Z">
              <w:r w:rsidR="0053129D">
                <w:t>)</w:t>
              </w:r>
            </w:ins>
            <w:r>
              <w:t xml:space="preserve"> </w:t>
            </w:r>
            <w:r w:rsidR="00B954C9">
              <w:t>(</w:t>
            </w:r>
            <w:r>
              <w:t>ext</w:t>
            </w:r>
            <w:r w:rsidR="00B954C9">
              <w:t>)</w:t>
            </w:r>
          </w:p>
        </w:tc>
        <w:tc>
          <w:tcPr>
            <w:tcW w:w="708" w:type="dxa"/>
          </w:tcPr>
          <w:p w14:paraId="001CD661" w14:textId="77777777" w:rsidR="0056728C" w:rsidRDefault="0056728C" w:rsidP="0056728C">
            <w:pPr>
              <w:jc w:val="both"/>
            </w:pPr>
            <w:r>
              <w:t>2/Z</w:t>
            </w:r>
          </w:p>
        </w:tc>
        <w:tc>
          <w:tcPr>
            <w:tcW w:w="814" w:type="dxa"/>
          </w:tcPr>
          <w:p w14:paraId="6D58FE62" w14:textId="77777777" w:rsidR="0056728C" w:rsidRDefault="0056728C" w:rsidP="0056728C">
            <w:pPr>
              <w:jc w:val="center"/>
            </w:pPr>
            <w:r w:rsidRPr="00EF4D81">
              <w:t>PV</w:t>
            </w:r>
          </w:p>
        </w:tc>
      </w:tr>
      <w:tr w:rsidR="0056728C" w14:paraId="64A32D19" w14:textId="77777777" w:rsidTr="0034438B">
        <w:tc>
          <w:tcPr>
            <w:tcW w:w="2370" w:type="dxa"/>
          </w:tcPr>
          <w:p w14:paraId="1ECDD4AA" w14:textId="77777777" w:rsidR="0056728C" w:rsidRDefault="0056728C" w:rsidP="00890A43">
            <w:r>
              <w:t>Business akademie 1</w:t>
            </w:r>
          </w:p>
        </w:tc>
        <w:tc>
          <w:tcPr>
            <w:tcW w:w="857" w:type="dxa"/>
            <w:gridSpan w:val="2"/>
          </w:tcPr>
          <w:p w14:paraId="59643A26" w14:textId="6583F1C6" w:rsidR="0056728C" w:rsidRPr="0056728C" w:rsidRDefault="0056728C" w:rsidP="0056728C">
            <w:pPr>
              <w:jc w:val="both"/>
              <w:rPr>
                <w:highlight w:val="yellow"/>
              </w:rPr>
            </w:pPr>
            <w:r>
              <w:t>0-0-26</w:t>
            </w:r>
          </w:p>
        </w:tc>
        <w:tc>
          <w:tcPr>
            <w:tcW w:w="850" w:type="dxa"/>
          </w:tcPr>
          <w:p w14:paraId="7517AD13" w14:textId="77777777" w:rsidR="0056728C" w:rsidRDefault="0056728C" w:rsidP="0056728C">
            <w:pPr>
              <w:jc w:val="both"/>
            </w:pPr>
            <w:r>
              <w:t>klz</w:t>
            </w:r>
          </w:p>
        </w:tc>
        <w:tc>
          <w:tcPr>
            <w:tcW w:w="709" w:type="dxa"/>
          </w:tcPr>
          <w:p w14:paraId="2857B9F9" w14:textId="77777777" w:rsidR="0056728C" w:rsidRDefault="0056728C" w:rsidP="0056728C">
            <w:pPr>
              <w:jc w:val="both"/>
            </w:pPr>
            <w:r>
              <w:t>2</w:t>
            </w:r>
          </w:p>
        </w:tc>
        <w:tc>
          <w:tcPr>
            <w:tcW w:w="2977" w:type="dxa"/>
          </w:tcPr>
          <w:p w14:paraId="488659E7" w14:textId="556CD481" w:rsidR="0056728C" w:rsidRDefault="0056728C" w:rsidP="0056728C">
            <w:pPr>
              <w:jc w:val="both"/>
              <w:rPr>
                <w:b/>
              </w:rPr>
            </w:pPr>
            <w:del w:id="145" w:author="Pavla Trefilová" w:date="2019-09-10T12:40:00Z">
              <w:r w:rsidRPr="001C31EB" w:rsidDel="0053129D">
                <w:rPr>
                  <w:b/>
                </w:rPr>
                <w:delText>Ing</w:delText>
              </w:r>
            </w:del>
            <w:ins w:id="146" w:author="Pavla Trefilová" w:date="2019-09-10T12:40:00Z">
              <w:r w:rsidR="0053129D">
                <w:rPr>
                  <w:b/>
                </w:rPr>
                <w:t>doc.</w:t>
              </w:r>
            </w:ins>
            <w:ins w:id="147" w:author="Pavla Trefilová" w:date="2019-09-10T12:41:00Z">
              <w:r w:rsidR="0053129D">
                <w:rPr>
                  <w:b/>
                </w:rPr>
                <w:t xml:space="preserve"> Ing</w:t>
              </w:r>
            </w:ins>
            <w:r w:rsidRPr="001C31EB">
              <w:rPr>
                <w:b/>
              </w:rPr>
              <w:t xml:space="preserve">. </w:t>
            </w:r>
            <w:ins w:id="148" w:author="Pavla Trefilová" w:date="2019-09-10T12:48:00Z">
              <w:r w:rsidR="00026A88">
                <w:rPr>
                  <w:b/>
                </w:rPr>
                <w:t xml:space="preserve">Petr </w:t>
              </w:r>
            </w:ins>
            <w:r w:rsidRPr="001C31EB">
              <w:rPr>
                <w:b/>
              </w:rPr>
              <w:t>Novák, Ph.D.</w:t>
            </w:r>
          </w:p>
          <w:p w14:paraId="6533C197" w14:textId="257FBA0F" w:rsidR="0056728C" w:rsidRDefault="0056728C" w:rsidP="0056728C">
            <w:pPr>
              <w:jc w:val="both"/>
            </w:pPr>
            <w:r>
              <w:t xml:space="preserve">Novák </w:t>
            </w:r>
            <w:ins w:id="149" w:author="Pavla Trefilová" w:date="2019-09-10T12:40:00Z">
              <w:r w:rsidR="0053129D">
                <w:t>(</w:t>
              </w:r>
            </w:ins>
            <w:r>
              <w:t>70%</w:t>
            </w:r>
            <w:ins w:id="150" w:author="Pavla Trefilová" w:date="2019-09-10T12:40:00Z">
              <w:r w:rsidR="0053129D">
                <w:t>)</w:t>
              </w:r>
            </w:ins>
          </w:p>
          <w:p w14:paraId="0D96B36C" w14:textId="729C66D9" w:rsidR="0056728C" w:rsidRPr="00F1772A" w:rsidRDefault="0056728C" w:rsidP="0056728C">
            <w:pPr>
              <w:jc w:val="both"/>
            </w:pPr>
            <w:r>
              <w:t xml:space="preserve">Konečný </w:t>
            </w:r>
            <w:ins w:id="151" w:author="Pavla Trefilová" w:date="2019-09-10T12:40:00Z">
              <w:r w:rsidR="0053129D">
                <w:t>(</w:t>
              </w:r>
            </w:ins>
            <w:r>
              <w:t>30%</w:t>
            </w:r>
            <w:ins w:id="152" w:author="Pavla Trefilová" w:date="2019-09-10T12:40:00Z">
              <w:r w:rsidR="0053129D">
                <w:t>)</w:t>
              </w:r>
            </w:ins>
            <w:r>
              <w:t xml:space="preserve"> </w:t>
            </w:r>
            <w:r w:rsidR="00B954C9">
              <w:t>(</w:t>
            </w:r>
            <w:r>
              <w:t>ext</w:t>
            </w:r>
            <w:r w:rsidR="00B954C9">
              <w:t>)</w:t>
            </w:r>
          </w:p>
        </w:tc>
        <w:tc>
          <w:tcPr>
            <w:tcW w:w="708" w:type="dxa"/>
          </w:tcPr>
          <w:p w14:paraId="696DE97C" w14:textId="77777777" w:rsidR="0056728C" w:rsidRDefault="0056728C" w:rsidP="0056728C">
            <w:pPr>
              <w:jc w:val="both"/>
            </w:pPr>
            <w:r>
              <w:t>1/Z</w:t>
            </w:r>
          </w:p>
        </w:tc>
        <w:tc>
          <w:tcPr>
            <w:tcW w:w="814" w:type="dxa"/>
          </w:tcPr>
          <w:p w14:paraId="38A31D2E" w14:textId="77777777" w:rsidR="0056728C" w:rsidRDefault="0056728C" w:rsidP="0056728C">
            <w:pPr>
              <w:jc w:val="center"/>
            </w:pPr>
            <w:r w:rsidRPr="007C43CE">
              <w:t>PV</w:t>
            </w:r>
          </w:p>
        </w:tc>
      </w:tr>
      <w:tr w:rsidR="0056728C" w14:paraId="54857FA7" w14:textId="77777777" w:rsidTr="0034438B">
        <w:tc>
          <w:tcPr>
            <w:tcW w:w="2370" w:type="dxa"/>
          </w:tcPr>
          <w:p w14:paraId="63060B8B" w14:textId="77777777" w:rsidR="0056728C" w:rsidRDefault="0056728C" w:rsidP="00890A43">
            <w:r>
              <w:t>Business akademie 2</w:t>
            </w:r>
          </w:p>
        </w:tc>
        <w:tc>
          <w:tcPr>
            <w:tcW w:w="857" w:type="dxa"/>
            <w:gridSpan w:val="2"/>
          </w:tcPr>
          <w:p w14:paraId="79F5D02C" w14:textId="11DF2461" w:rsidR="0056728C" w:rsidRPr="0056728C" w:rsidRDefault="0056728C" w:rsidP="0056728C">
            <w:pPr>
              <w:jc w:val="both"/>
              <w:rPr>
                <w:highlight w:val="yellow"/>
              </w:rPr>
            </w:pPr>
            <w:r>
              <w:t>0-0-26</w:t>
            </w:r>
          </w:p>
        </w:tc>
        <w:tc>
          <w:tcPr>
            <w:tcW w:w="850" w:type="dxa"/>
          </w:tcPr>
          <w:p w14:paraId="664031C7" w14:textId="77777777" w:rsidR="0056728C" w:rsidRDefault="0056728C" w:rsidP="0056728C">
            <w:pPr>
              <w:jc w:val="both"/>
            </w:pPr>
            <w:r>
              <w:t>klz</w:t>
            </w:r>
          </w:p>
        </w:tc>
        <w:tc>
          <w:tcPr>
            <w:tcW w:w="709" w:type="dxa"/>
          </w:tcPr>
          <w:p w14:paraId="47C27AA1" w14:textId="77777777" w:rsidR="0056728C" w:rsidRDefault="0056728C" w:rsidP="0056728C">
            <w:pPr>
              <w:jc w:val="both"/>
            </w:pPr>
            <w:r>
              <w:t>2</w:t>
            </w:r>
          </w:p>
        </w:tc>
        <w:tc>
          <w:tcPr>
            <w:tcW w:w="2977" w:type="dxa"/>
          </w:tcPr>
          <w:p w14:paraId="0AE75C71" w14:textId="5C311461" w:rsidR="0056728C" w:rsidRDefault="0056728C" w:rsidP="0056728C">
            <w:pPr>
              <w:jc w:val="both"/>
              <w:rPr>
                <w:b/>
              </w:rPr>
            </w:pPr>
            <w:del w:id="153" w:author="Pavla Trefilová" w:date="2019-09-10T12:40:00Z">
              <w:r w:rsidRPr="001C31EB" w:rsidDel="0053129D">
                <w:rPr>
                  <w:b/>
                </w:rPr>
                <w:delText>doc</w:delText>
              </w:r>
            </w:del>
            <w:ins w:id="154" w:author="Pavla Trefilová" w:date="2019-09-10T12:40:00Z">
              <w:r w:rsidR="0053129D">
                <w:rPr>
                  <w:b/>
                </w:rPr>
                <w:t>prof</w:t>
              </w:r>
            </w:ins>
            <w:r w:rsidRPr="001C31EB">
              <w:rPr>
                <w:b/>
              </w:rPr>
              <w:t>. Ing.</w:t>
            </w:r>
            <w:ins w:id="155" w:author="Pavla Trefilová" w:date="2019-09-10T12:40:00Z">
              <w:r w:rsidR="0053129D">
                <w:rPr>
                  <w:b/>
                </w:rPr>
                <w:t xml:space="preserve"> Boris</w:t>
              </w:r>
            </w:ins>
            <w:r w:rsidRPr="001C31EB">
              <w:rPr>
                <w:b/>
              </w:rPr>
              <w:t xml:space="preserve"> Popesko, Ph.D.</w:t>
            </w:r>
          </w:p>
          <w:p w14:paraId="68D20861" w14:textId="3322D012" w:rsidR="0056728C" w:rsidRDefault="0056728C" w:rsidP="0056728C">
            <w:pPr>
              <w:jc w:val="both"/>
            </w:pPr>
            <w:r>
              <w:t xml:space="preserve">Popesko </w:t>
            </w:r>
            <w:ins w:id="156" w:author="Pavla Trefilová" w:date="2019-09-10T12:40:00Z">
              <w:r w:rsidR="0053129D">
                <w:t>(</w:t>
              </w:r>
            </w:ins>
            <w:r>
              <w:t>70%</w:t>
            </w:r>
            <w:ins w:id="157" w:author="Pavla Trefilová" w:date="2019-09-10T12:40:00Z">
              <w:r w:rsidR="0053129D">
                <w:t>)</w:t>
              </w:r>
            </w:ins>
          </w:p>
          <w:p w14:paraId="5C986D51" w14:textId="5CB1C5FB" w:rsidR="0056728C" w:rsidRPr="00F1772A" w:rsidRDefault="0056728C" w:rsidP="0056728C">
            <w:pPr>
              <w:jc w:val="both"/>
            </w:pPr>
            <w:r>
              <w:t xml:space="preserve">Konečný </w:t>
            </w:r>
            <w:ins w:id="158" w:author="Pavla Trefilová" w:date="2019-09-10T12:40:00Z">
              <w:r w:rsidR="0053129D">
                <w:t>(</w:t>
              </w:r>
            </w:ins>
            <w:r>
              <w:t>30%</w:t>
            </w:r>
            <w:ins w:id="159" w:author="Pavla Trefilová" w:date="2019-09-10T12:40:00Z">
              <w:r w:rsidR="0053129D">
                <w:t>)</w:t>
              </w:r>
            </w:ins>
            <w:r>
              <w:t xml:space="preserve"> </w:t>
            </w:r>
            <w:r w:rsidR="00B954C9">
              <w:t>(</w:t>
            </w:r>
            <w:r>
              <w:t>ext</w:t>
            </w:r>
            <w:r w:rsidR="00B954C9">
              <w:t>)</w:t>
            </w:r>
          </w:p>
        </w:tc>
        <w:tc>
          <w:tcPr>
            <w:tcW w:w="708" w:type="dxa"/>
          </w:tcPr>
          <w:p w14:paraId="5EA6B4D6" w14:textId="77777777" w:rsidR="0056728C" w:rsidRDefault="0056728C" w:rsidP="0056728C">
            <w:pPr>
              <w:jc w:val="both"/>
            </w:pPr>
            <w:r>
              <w:t>1/L</w:t>
            </w:r>
          </w:p>
        </w:tc>
        <w:tc>
          <w:tcPr>
            <w:tcW w:w="814" w:type="dxa"/>
          </w:tcPr>
          <w:p w14:paraId="3C744B9C" w14:textId="77777777" w:rsidR="0056728C" w:rsidRDefault="0056728C" w:rsidP="0056728C">
            <w:pPr>
              <w:jc w:val="center"/>
            </w:pPr>
            <w:r w:rsidRPr="007C43CE">
              <w:t>PV</w:t>
            </w:r>
          </w:p>
        </w:tc>
      </w:tr>
      <w:tr w:rsidR="0056728C" w14:paraId="35B8F0A0" w14:textId="77777777" w:rsidTr="0034438B">
        <w:tc>
          <w:tcPr>
            <w:tcW w:w="2370" w:type="dxa"/>
          </w:tcPr>
          <w:p w14:paraId="207F1DA9" w14:textId="77777777" w:rsidR="0056728C" w:rsidRDefault="0056728C" w:rsidP="00890A43">
            <w:r w:rsidRPr="00470921">
              <w:t>Řízení organizací I</w:t>
            </w:r>
          </w:p>
        </w:tc>
        <w:tc>
          <w:tcPr>
            <w:tcW w:w="857" w:type="dxa"/>
            <w:gridSpan w:val="2"/>
          </w:tcPr>
          <w:p w14:paraId="47A196C3" w14:textId="388362D9" w:rsidR="0056728C" w:rsidRPr="0056728C" w:rsidRDefault="0056728C" w:rsidP="0056728C">
            <w:pPr>
              <w:jc w:val="both"/>
              <w:rPr>
                <w:highlight w:val="yellow"/>
              </w:rPr>
            </w:pPr>
            <w:r>
              <w:t>26-0-0</w:t>
            </w:r>
          </w:p>
        </w:tc>
        <w:tc>
          <w:tcPr>
            <w:tcW w:w="850" w:type="dxa"/>
          </w:tcPr>
          <w:p w14:paraId="1D21A3CA" w14:textId="77777777" w:rsidR="0056728C" w:rsidRDefault="0056728C" w:rsidP="0056728C">
            <w:pPr>
              <w:jc w:val="both"/>
            </w:pPr>
            <w:r>
              <w:t>klz</w:t>
            </w:r>
          </w:p>
        </w:tc>
        <w:tc>
          <w:tcPr>
            <w:tcW w:w="709" w:type="dxa"/>
          </w:tcPr>
          <w:p w14:paraId="2E9533E8" w14:textId="77777777" w:rsidR="0056728C" w:rsidRDefault="0056728C" w:rsidP="0056728C">
            <w:pPr>
              <w:jc w:val="both"/>
            </w:pPr>
            <w:r>
              <w:t>6</w:t>
            </w:r>
          </w:p>
        </w:tc>
        <w:tc>
          <w:tcPr>
            <w:tcW w:w="2977" w:type="dxa"/>
          </w:tcPr>
          <w:p w14:paraId="2CF5159D" w14:textId="148FB1BB" w:rsidR="0056728C" w:rsidRPr="001C31EB" w:rsidRDefault="0056728C" w:rsidP="0056728C">
            <w:pPr>
              <w:jc w:val="both"/>
              <w:rPr>
                <w:b/>
              </w:rPr>
            </w:pPr>
            <w:r w:rsidRPr="001C31EB">
              <w:rPr>
                <w:b/>
              </w:rPr>
              <w:t xml:space="preserve">prof. Dr. Ing. </w:t>
            </w:r>
            <w:ins w:id="160" w:author="Pavla Trefilová" w:date="2019-09-10T12:40:00Z">
              <w:r w:rsidR="0053129D">
                <w:rPr>
                  <w:b/>
                </w:rPr>
                <w:t xml:space="preserve">Drahomíra </w:t>
              </w:r>
            </w:ins>
            <w:r w:rsidRPr="001C31EB">
              <w:rPr>
                <w:b/>
              </w:rPr>
              <w:t>Pavelková</w:t>
            </w:r>
          </w:p>
          <w:p w14:paraId="514AE2B4" w14:textId="363E1460" w:rsidR="0056728C" w:rsidRDefault="0056728C" w:rsidP="0056728C">
            <w:pPr>
              <w:jc w:val="both"/>
            </w:pPr>
            <w:r>
              <w:t xml:space="preserve">Pavelková </w:t>
            </w:r>
            <w:ins w:id="161" w:author="Pavla Trefilová" w:date="2019-09-10T12:40:00Z">
              <w:r w:rsidR="0053129D">
                <w:t>(</w:t>
              </w:r>
            </w:ins>
            <w:r>
              <w:t>100%</w:t>
            </w:r>
            <w:ins w:id="162" w:author="Pavla Trefilová" w:date="2019-09-10T12:40:00Z">
              <w:r w:rsidR="0053129D">
                <w:t>)</w:t>
              </w:r>
            </w:ins>
          </w:p>
        </w:tc>
        <w:tc>
          <w:tcPr>
            <w:tcW w:w="708" w:type="dxa"/>
          </w:tcPr>
          <w:p w14:paraId="40E7F5D9" w14:textId="77777777" w:rsidR="0056728C" w:rsidRDefault="0056728C" w:rsidP="0056728C">
            <w:pPr>
              <w:jc w:val="both"/>
            </w:pPr>
            <w:r>
              <w:t>1/L</w:t>
            </w:r>
          </w:p>
        </w:tc>
        <w:tc>
          <w:tcPr>
            <w:tcW w:w="814" w:type="dxa"/>
          </w:tcPr>
          <w:p w14:paraId="1DCF533C" w14:textId="77777777" w:rsidR="0056728C" w:rsidRDefault="0056728C" w:rsidP="0056728C">
            <w:pPr>
              <w:jc w:val="center"/>
            </w:pPr>
            <w:r>
              <w:t>PV</w:t>
            </w:r>
          </w:p>
        </w:tc>
      </w:tr>
      <w:tr w:rsidR="0056728C" w14:paraId="648EA201" w14:textId="77777777" w:rsidTr="0034438B">
        <w:tc>
          <w:tcPr>
            <w:tcW w:w="2370" w:type="dxa"/>
          </w:tcPr>
          <w:p w14:paraId="12F3FD13" w14:textId="77777777" w:rsidR="0056728C" w:rsidRDefault="0056728C" w:rsidP="00890A43">
            <w:r w:rsidRPr="00470921">
              <w:t>Řízení organizací II</w:t>
            </w:r>
          </w:p>
        </w:tc>
        <w:tc>
          <w:tcPr>
            <w:tcW w:w="857" w:type="dxa"/>
            <w:gridSpan w:val="2"/>
          </w:tcPr>
          <w:p w14:paraId="3540784D" w14:textId="2373EEDC" w:rsidR="0056728C" w:rsidRPr="0056728C" w:rsidRDefault="0056728C" w:rsidP="0056728C">
            <w:pPr>
              <w:jc w:val="both"/>
              <w:rPr>
                <w:highlight w:val="yellow"/>
              </w:rPr>
            </w:pPr>
            <w:r>
              <w:t>26-0-0</w:t>
            </w:r>
          </w:p>
        </w:tc>
        <w:tc>
          <w:tcPr>
            <w:tcW w:w="850" w:type="dxa"/>
          </w:tcPr>
          <w:p w14:paraId="0553F6DF" w14:textId="77777777" w:rsidR="0056728C" w:rsidRDefault="0056728C" w:rsidP="0056728C">
            <w:pPr>
              <w:jc w:val="both"/>
            </w:pPr>
            <w:r>
              <w:t>klz</w:t>
            </w:r>
          </w:p>
        </w:tc>
        <w:tc>
          <w:tcPr>
            <w:tcW w:w="709" w:type="dxa"/>
          </w:tcPr>
          <w:p w14:paraId="013274C6" w14:textId="77777777" w:rsidR="0056728C" w:rsidRDefault="0056728C" w:rsidP="0056728C">
            <w:pPr>
              <w:jc w:val="both"/>
            </w:pPr>
            <w:r>
              <w:t>6</w:t>
            </w:r>
          </w:p>
        </w:tc>
        <w:tc>
          <w:tcPr>
            <w:tcW w:w="2977" w:type="dxa"/>
          </w:tcPr>
          <w:p w14:paraId="07B68668" w14:textId="54AB610C" w:rsidR="0056728C" w:rsidRPr="001C31EB" w:rsidRDefault="0056728C" w:rsidP="0056728C">
            <w:pPr>
              <w:jc w:val="both"/>
              <w:rPr>
                <w:b/>
              </w:rPr>
            </w:pPr>
            <w:r w:rsidRPr="001C31EB">
              <w:rPr>
                <w:b/>
              </w:rPr>
              <w:t xml:space="preserve">prof. Dr. Ing. </w:t>
            </w:r>
            <w:ins w:id="163" w:author="Pavla Trefilová" w:date="2019-09-10T12:40:00Z">
              <w:r w:rsidR="0053129D">
                <w:rPr>
                  <w:b/>
                </w:rPr>
                <w:t xml:space="preserve">Drahomíra </w:t>
              </w:r>
            </w:ins>
            <w:r w:rsidRPr="001C31EB">
              <w:rPr>
                <w:b/>
              </w:rPr>
              <w:t>Pavelková</w:t>
            </w:r>
          </w:p>
          <w:p w14:paraId="004EF949" w14:textId="7501A195" w:rsidR="0056728C" w:rsidRDefault="0056728C" w:rsidP="0056728C">
            <w:pPr>
              <w:jc w:val="both"/>
            </w:pPr>
            <w:r>
              <w:t xml:space="preserve">Pavelková </w:t>
            </w:r>
            <w:ins w:id="164" w:author="Pavla Trefilová" w:date="2019-09-10T12:25:00Z">
              <w:r w:rsidR="005F3CAC">
                <w:t>(100%)</w:t>
              </w:r>
            </w:ins>
            <w:del w:id="165" w:author="Pavla Trefilová" w:date="2019-09-10T12:25:00Z">
              <w:r w:rsidDel="005F3CAC">
                <w:delText>100%</w:delText>
              </w:r>
            </w:del>
          </w:p>
        </w:tc>
        <w:tc>
          <w:tcPr>
            <w:tcW w:w="708" w:type="dxa"/>
          </w:tcPr>
          <w:p w14:paraId="70BE18A8" w14:textId="77777777" w:rsidR="0056728C" w:rsidRDefault="0056728C" w:rsidP="0056728C">
            <w:pPr>
              <w:jc w:val="both"/>
            </w:pPr>
            <w:r>
              <w:t>2/Z</w:t>
            </w:r>
          </w:p>
        </w:tc>
        <w:tc>
          <w:tcPr>
            <w:tcW w:w="814" w:type="dxa"/>
          </w:tcPr>
          <w:p w14:paraId="47C4D0E4" w14:textId="77777777" w:rsidR="0056728C" w:rsidRDefault="0056728C" w:rsidP="0056728C">
            <w:pPr>
              <w:jc w:val="center"/>
            </w:pPr>
            <w:r>
              <w:t>PV</w:t>
            </w:r>
          </w:p>
        </w:tc>
      </w:tr>
      <w:tr w:rsidR="0056728C" w14:paraId="5482907F" w14:textId="77777777" w:rsidTr="0034438B">
        <w:tc>
          <w:tcPr>
            <w:tcW w:w="2370" w:type="dxa"/>
          </w:tcPr>
          <w:p w14:paraId="4EE9DEC6" w14:textId="77777777" w:rsidR="0056728C" w:rsidRPr="001C31EB" w:rsidRDefault="0056728C" w:rsidP="00890A43">
            <w:r w:rsidRPr="00007CA1">
              <w:t>Aspects of Project Management</w:t>
            </w:r>
          </w:p>
        </w:tc>
        <w:tc>
          <w:tcPr>
            <w:tcW w:w="857" w:type="dxa"/>
            <w:gridSpan w:val="2"/>
          </w:tcPr>
          <w:p w14:paraId="7D1426AC" w14:textId="319F2119" w:rsidR="0056728C" w:rsidRPr="0056728C" w:rsidRDefault="0056728C" w:rsidP="0056728C">
            <w:pPr>
              <w:jc w:val="both"/>
              <w:rPr>
                <w:highlight w:val="yellow"/>
              </w:rPr>
            </w:pPr>
            <w:r>
              <w:t>26-0-13</w:t>
            </w:r>
          </w:p>
        </w:tc>
        <w:tc>
          <w:tcPr>
            <w:tcW w:w="850" w:type="dxa"/>
          </w:tcPr>
          <w:p w14:paraId="091C7F09" w14:textId="77777777" w:rsidR="0056728C" w:rsidRPr="0034438B" w:rsidRDefault="0056728C" w:rsidP="0056728C">
            <w:r>
              <w:t>klz</w:t>
            </w:r>
          </w:p>
        </w:tc>
        <w:tc>
          <w:tcPr>
            <w:tcW w:w="709" w:type="dxa"/>
          </w:tcPr>
          <w:p w14:paraId="25423B23" w14:textId="77777777" w:rsidR="0056728C" w:rsidRPr="0034438B" w:rsidRDefault="0056728C" w:rsidP="0056728C">
            <w:r>
              <w:t>3</w:t>
            </w:r>
          </w:p>
        </w:tc>
        <w:tc>
          <w:tcPr>
            <w:tcW w:w="2977" w:type="dxa"/>
          </w:tcPr>
          <w:p w14:paraId="78E37066" w14:textId="4A5FB661" w:rsidR="0056728C" w:rsidRDefault="0056728C" w:rsidP="0056728C">
            <w:pPr>
              <w:jc w:val="both"/>
            </w:pPr>
            <w:r>
              <w:rPr>
                <w:b/>
              </w:rPr>
              <w:t xml:space="preserve">Ing. </w:t>
            </w:r>
            <w:ins w:id="166" w:author="Pavla Trefilová" w:date="2019-09-10T12:40:00Z">
              <w:r w:rsidR="0053129D">
                <w:rPr>
                  <w:b/>
                </w:rPr>
                <w:t xml:space="preserve">Eva </w:t>
              </w:r>
            </w:ins>
            <w:r>
              <w:rPr>
                <w:b/>
              </w:rPr>
              <w:t>Juřičková, Ph.D.</w:t>
            </w:r>
          </w:p>
          <w:p w14:paraId="485BEC38" w14:textId="533A8BE2" w:rsidR="0056728C" w:rsidRPr="00F1772A" w:rsidRDefault="0056728C" w:rsidP="0056728C">
            <w:pPr>
              <w:jc w:val="both"/>
            </w:pPr>
            <w:r>
              <w:t xml:space="preserve">Juřičková </w:t>
            </w:r>
            <w:ins w:id="167" w:author="Pavla Trefilová" w:date="2019-09-10T12:26:00Z">
              <w:r w:rsidR="005F3CAC">
                <w:t>(100%)</w:t>
              </w:r>
            </w:ins>
            <w:del w:id="168" w:author="Pavla Trefilová" w:date="2019-09-10T12:26:00Z">
              <w:r w:rsidDel="005F3CAC">
                <w:delText>100%</w:delText>
              </w:r>
            </w:del>
          </w:p>
        </w:tc>
        <w:tc>
          <w:tcPr>
            <w:tcW w:w="708" w:type="dxa"/>
          </w:tcPr>
          <w:p w14:paraId="0982013B" w14:textId="77777777" w:rsidR="0056728C" w:rsidRDefault="0056728C" w:rsidP="0056728C">
            <w:pPr>
              <w:jc w:val="both"/>
            </w:pPr>
            <w:r>
              <w:t>L</w:t>
            </w:r>
          </w:p>
        </w:tc>
        <w:tc>
          <w:tcPr>
            <w:tcW w:w="814" w:type="dxa"/>
          </w:tcPr>
          <w:p w14:paraId="5B75E297" w14:textId="77777777" w:rsidR="0056728C" w:rsidRPr="001C31EB" w:rsidRDefault="0056728C" w:rsidP="0056728C">
            <w:pPr>
              <w:jc w:val="center"/>
            </w:pPr>
            <w:r>
              <w:t>PV</w:t>
            </w:r>
          </w:p>
        </w:tc>
      </w:tr>
      <w:tr w:rsidR="0056728C" w14:paraId="440574AE" w14:textId="77777777" w:rsidTr="0034438B">
        <w:tc>
          <w:tcPr>
            <w:tcW w:w="2370" w:type="dxa"/>
          </w:tcPr>
          <w:p w14:paraId="2FEE4994" w14:textId="77777777" w:rsidR="0056728C" w:rsidRDefault="0056728C" w:rsidP="00890A43">
            <w:r>
              <w:t>Ekonometrie*</w:t>
            </w:r>
          </w:p>
          <w:p w14:paraId="63898CC1" w14:textId="77777777" w:rsidR="0056728C" w:rsidRDefault="0056728C" w:rsidP="00890A43">
            <w:r w:rsidRPr="00F402DA">
              <w:rPr>
                <w:i/>
              </w:rPr>
              <w:t xml:space="preserve"> </w:t>
            </w:r>
          </w:p>
        </w:tc>
        <w:tc>
          <w:tcPr>
            <w:tcW w:w="857" w:type="dxa"/>
            <w:gridSpan w:val="2"/>
          </w:tcPr>
          <w:p w14:paraId="2EE9A7B9" w14:textId="40C5983E" w:rsidR="0056728C" w:rsidRPr="0056728C" w:rsidRDefault="0056728C" w:rsidP="0056728C">
            <w:pPr>
              <w:jc w:val="both"/>
              <w:rPr>
                <w:highlight w:val="yellow"/>
              </w:rPr>
            </w:pPr>
            <w:r>
              <w:t>26-13-0</w:t>
            </w:r>
          </w:p>
        </w:tc>
        <w:tc>
          <w:tcPr>
            <w:tcW w:w="850" w:type="dxa"/>
          </w:tcPr>
          <w:p w14:paraId="54D4355A" w14:textId="77777777" w:rsidR="0056728C" w:rsidRDefault="0056728C" w:rsidP="0056728C">
            <w:pPr>
              <w:jc w:val="both"/>
            </w:pPr>
            <w:r>
              <w:t>klz</w:t>
            </w:r>
          </w:p>
        </w:tc>
        <w:tc>
          <w:tcPr>
            <w:tcW w:w="709" w:type="dxa"/>
          </w:tcPr>
          <w:p w14:paraId="6C0FB308" w14:textId="77777777" w:rsidR="0056728C" w:rsidRDefault="0056728C" w:rsidP="0056728C">
            <w:pPr>
              <w:jc w:val="both"/>
            </w:pPr>
            <w:r>
              <w:t>4</w:t>
            </w:r>
          </w:p>
        </w:tc>
        <w:tc>
          <w:tcPr>
            <w:tcW w:w="2977" w:type="dxa"/>
          </w:tcPr>
          <w:p w14:paraId="315424FB" w14:textId="7DDBF00C" w:rsidR="0056728C" w:rsidRPr="00992662" w:rsidRDefault="0056728C" w:rsidP="0056728C">
            <w:pPr>
              <w:jc w:val="both"/>
              <w:rPr>
                <w:b/>
              </w:rPr>
            </w:pPr>
            <w:r w:rsidRPr="00992662">
              <w:rPr>
                <w:b/>
              </w:rPr>
              <w:t xml:space="preserve">Ing. </w:t>
            </w:r>
            <w:ins w:id="169" w:author="Pavla Trefilová" w:date="2019-09-10T12:39:00Z">
              <w:r w:rsidR="0053129D">
                <w:rPr>
                  <w:b/>
                </w:rPr>
                <w:t xml:space="preserve">Lubor </w:t>
              </w:r>
            </w:ins>
            <w:r>
              <w:rPr>
                <w:b/>
              </w:rPr>
              <w:t>Homolka,</w:t>
            </w:r>
            <w:r w:rsidRPr="00992662">
              <w:rPr>
                <w:b/>
              </w:rPr>
              <w:t xml:space="preserve"> Ph.D.</w:t>
            </w:r>
          </w:p>
          <w:p w14:paraId="041B7A64" w14:textId="4C5FB822" w:rsidR="0056728C" w:rsidRDefault="0056728C" w:rsidP="0056728C">
            <w:pPr>
              <w:jc w:val="both"/>
            </w:pPr>
            <w:r>
              <w:t xml:space="preserve">Homolka </w:t>
            </w:r>
            <w:ins w:id="170" w:author="Pavla Trefilová" w:date="2019-09-10T12:39:00Z">
              <w:r w:rsidR="0053129D">
                <w:t>(</w:t>
              </w:r>
            </w:ins>
            <w:r>
              <w:t>60%</w:t>
            </w:r>
            <w:ins w:id="171" w:author="Pavla Trefilová" w:date="2019-09-10T12:39:00Z">
              <w:r w:rsidR="0053129D">
                <w:t>)</w:t>
              </w:r>
            </w:ins>
          </w:p>
          <w:p w14:paraId="2D331390" w14:textId="10F1C44E" w:rsidR="0056728C" w:rsidRDefault="0056728C" w:rsidP="0056728C">
            <w:pPr>
              <w:jc w:val="both"/>
            </w:pPr>
            <w:r>
              <w:t xml:space="preserve">Dvorský </w:t>
            </w:r>
            <w:ins w:id="172" w:author="Pavla Trefilová" w:date="2019-09-10T12:39:00Z">
              <w:r w:rsidR="0053129D">
                <w:t>(</w:t>
              </w:r>
            </w:ins>
            <w:r>
              <w:t>40%</w:t>
            </w:r>
            <w:ins w:id="173" w:author="Pavla Trefilová" w:date="2019-09-10T12:39:00Z">
              <w:r w:rsidR="0053129D">
                <w:t>)</w:t>
              </w:r>
            </w:ins>
          </w:p>
        </w:tc>
        <w:tc>
          <w:tcPr>
            <w:tcW w:w="708" w:type="dxa"/>
          </w:tcPr>
          <w:p w14:paraId="1B824EDC" w14:textId="77777777" w:rsidR="0056728C" w:rsidRDefault="0056728C" w:rsidP="0056728C">
            <w:pPr>
              <w:jc w:val="both"/>
            </w:pPr>
            <w:r>
              <w:t>2/Z</w:t>
            </w:r>
          </w:p>
        </w:tc>
        <w:tc>
          <w:tcPr>
            <w:tcW w:w="814" w:type="dxa"/>
          </w:tcPr>
          <w:p w14:paraId="711815B3" w14:textId="77777777" w:rsidR="0056728C" w:rsidRDefault="0056728C" w:rsidP="0056728C">
            <w:pPr>
              <w:jc w:val="center"/>
            </w:pPr>
            <w:r>
              <w:t>PV</w:t>
            </w:r>
          </w:p>
        </w:tc>
      </w:tr>
      <w:tr w:rsidR="0056728C" w14:paraId="6C597CDF" w14:textId="77777777" w:rsidTr="0034438B">
        <w:tc>
          <w:tcPr>
            <w:tcW w:w="2370" w:type="dxa"/>
          </w:tcPr>
          <w:p w14:paraId="205A0C68" w14:textId="77777777" w:rsidR="0056728C" w:rsidRDefault="0056728C" w:rsidP="00890A43">
            <w:r w:rsidRPr="00E91E96">
              <w:t>Statistické nástroje v řízení kvality</w:t>
            </w:r>
          </w:p>
        </w:tc>
        <w:tc>
          <w:tcPr>
            <w:tcW w:w="857" w:type="dxa"/>
            <w:gridSpan w:val="2"/>
          </w:tcPr>
          <w:p w14:paraId="399AB96A" w14:textId="776E6C65" w:rsidR="0056728C" w:rsidRPr="0056728C" w:rsidRDefault="0056728C" w:rsidP="0056728C">
            <w:pPr>
              <w:jc w:val="both"/>
              <w:rPr>
                <w:highlight w:val="yellow"/>
              </w:rPr>
            </w:pPr>
            <w:r>
              <w:t>0-26-0</w:t>
            </w:r>
          </w:p>
        </w:tc>
        <w:tc>
          <w:tcPr>
            <w:tcW w:w="850" w:type="dxa"/>
          </w:tcPr>
          <w:p w14:paraId="7FC7E3DB" w14:textId="77777777" w:rsidR="0056728C" w:rsidRPr="0034438B" w:rsidRDefault="0056728C" w:rsidP="0056728C">
            <w:r>
              <w:t>klz</w:t>
            </w:r>
          </w:p>
        </w:tc>
        <w:tc>
          <w:tcPr>
            <w:tcW w:w="709" w:type="dxa"/>
          </w:tcPr>
          <w:p w14:paraId="327D4C49" w14:textId="77777777" w:rsidR="0056728C" w:rsidRDefault="0056728C" w:rsidP="0056728C">
            <w:pPr>
              <w:jc w:val="both"/>
            </w:pPr>
            <w:r>
              <w:t>3</w:t>
            </w:r>
          </w:p>
        </w:tc>
        <w:tc>
          <w:tcPr>
            <w:tcW w:w="2977" w:type="dxa"/>
          </w:tcPr>
          <w:p w14:paraId="0BE44C96" w14:textId="4A029833" w:rsidR="0056728C" w:rsidRDefault="0056728C" w:rsidP="0056728C">
            <w:pPr>
              <w:jc w:val="both"/>
              <w:rPr>
                <w:b/>
              </w:rPr>
            </w:pPr>
            <w:r>
              <w:rPr>
                <w:b/>
              </w:rPr>
              <w:t xml:space="preserve">Ing. </w:t>
            </w:r>
            <w:ins w:id="174" w:author="Pavla Trefilová" w:date="2019-09-10T12:39:00Z">
              <w:r w:rsidR="0053129D">
                <w:rPr>
                  <w:b/>
                </w:rPr>
                <w:t xml:space="preserve">Lucie </w:t>
              </w:r>
            </w:ins>
            <w:r>
              <w:rPr>
                <w:b/>
              </w:rPr>
              <w:t>Macurová, Ph.D.</w:t>
            </w:r>
          </w:p>
          <w:p w14:paraId="505AD595" w14:textId="140620D9" w:rsidR="0056728C" w:rsidRDefault="0056728C" w:rsidP="0056728C">
            <w:pPr>
              <w:jc w:val="both"/>
            </w:pPr>
            <w:r>
              <w:t xml:space="preserve">Macurová </w:t>
            </w:r>
            <w:ins w:id="175" w:author="Pavla Trefilová" w:date="2019-09-10T12:26:00Z">
              <w:r w:rsidR="005F3CAC">
                <w:t>(100%)</w:t>
              </w:r>
            </w:ins>
            <w:del w:id="176" w:author="Pavla Trefilová" w:date="2019-09-10T12:26:00Z">
              <w:r w:rsidDel="005F3CAC">
                <w:delText>100%</w:delText>
              </w:r>
            </w:del>
          </w:p>
        </w:tc>
        <w:tc>
          <w:tcPr>
            <w:tcW w:w="708" w:type="dxa"/>
          </w:tcPr>
          <w:p w14:paraId="47C08CB8" w14:textId="77777777" w:rsidR="0056728C" w:rsidRDefault="0056728C" w:rsidP="0056728C">
            <w:pPr>
              <w:jc w:val="both"/>
            </w:pPr>
            <w:r>
              <w:t>2/Z</w:t>
            </w:r>
          </w:p>
        </w:tc>
        <w:tc>
          <w:tcPr>
            <w:tcW w:w="814" w:type="dxa"/>
          </w:tcPr>
          <w:p w14:paraId="40E355A5" w14:textId="77777777" w:rsidR="0056728C" w:rsidRDefault="0056728C" w:rsidP="0056728C">
            <w:pPr>
              <w:jc w:val="center"/>
            </w:pPr>
            <w:r w:rsidRPr="00EF4D81">
              <w:t>PV</w:t>
            </w:r>
          </w:p>
        </w:tc>
      </w:tr>
      <w:tr w:rsidR="0056728C" w14:paraId="762148B4" w14:textId="77777777" w:rsidTr="0034438B">
        <w:tc>
          <w:tcPr>
            <w:tcW w:w="2370" w:type="dxa"/>
          </w:tcPr>
          <w:p w14:paraId="4018605C" w14:textId="77777777" w:rsidR="0056728C" w:rsidRDefault="0056728C" w:rsidP="00890A43">
            <w:r w:rsidRPr="00F83859">
              <w:t>Firms and Competitiveness</w:t>
            </w:r>
          </w:p>
        </w:tc>
        <w:tc>
          <w:tcPr>
            <w:tcW w:w="857" w:type="dxa"/>
            <w:gridSpan w:val="2"/>
          </w:tcPr>
          <w:p w14:paraId="02359240" w14:textId="624151C8" w:rsidR="0056728C" w:rsidRPr="0056728C" w:rsidRDefault="0056728C" w:rsidP="0056728C">
            <w:pPr>
              <w:jc w:val="both"/>
              <w:rPr>
                <w:highlight w:val="yellow"/>
              </w:rPr>
            </w:pPr>
            <w:r>
              <w:t>0-0-39</w:t>
            </w:r>
          </w:p>
        </w:tc>
        <w:tc>
          <w:tcPr>
            <w:tcW w:w="850" w:type="dxa"/>
          </w:tcPr>
          <w:p w14:paraId="5C385925" w14:textId="77777777" w:rsidR="0056728C" w:rsidRDefault="0056728C" w:rsidP="0056728C">
            <w:pPr>
              <w:jc w:val="both"/>
            </w:pPr>
            <w:r>
              <w:t>klz</w:t>
            </w:r>
          </w:p>
        </w:tc>
        <w:tc>
          <w:tcPr>
            <w:tcW w:w="709" w:type="dxa"/>
          </w:tcPr>
          <w:p w14:paraId="78C0CD9C" w14:textId="77777777" w:rsidR="0056728C" w:rsidRDefault="0056728C" w:rsidP="0056728C">
            <w:pPr>
              <w:jc w:val="both"/>
            </w:pPr>
            <w:r>
              <w:t>3</w:t>
            </w:r>
          </w:p>
        </w:tc>
        <w:tc>
          <w:tcPr>
            <w:tcW w:w="2977" w:type="dxa"/>
          </w:tcPr>
          <w:p w14:paraId="179CE378" w14:textId="55769244" w:rsidR="0056728C" w:rsidRDefault="0056728C" w:rsidP="0056728C">
            <w:pPr>
              <w:jc w:val="both"/>
              <w:rPr>
                <w:b/>
              </w:rPr>
            </w:pPr>
            <w:r>
              <w:rPr>
                <w:b/>
              </w:rPr>
              <w:t xml:space="preserve">doc. Ing. </w:t>
            </w:r>
            <w:ins w:id="177" w:author="Pavla Trefilová" w:date="2019-09-10T12:37:00Z">
              <w:r w:rsidR="0053129D">
                <w:rPr>
                  <w:b/>
                </w:rPr>
                <w:t xml:space="preserve">Adriana </w:t>
              </w:r>
            </w:ins>
            <w:r>
              <w:rPr>
                <w:b/>
              </w:rPr>
              <w:t>Knápková, Ph.D.</w:t>
            </w:r>
          </w:p>
          <w:p w14:paraId="78CF2791" w14:textId="0B91BB64" w:rsidR="0056728C" w:rsidRDefault="0056728C" w:rsidP="0056728C">
            <w:pPr>
              <w:jc w:val="both"/>
            </w:pPr>
            <w:r>
              <w:t xml:space="preserve">Knápková </w:t>
            </w:r>
            <w:ins w:id="178" w:author="Pavla Trefilová" w:date="2019-09-10T12:38:00Z">
              <w:r w:rsidR="0053129D">
                <w:t>(</w:t>
              </w:r>
            </w:ins>
            <w:r>
              <w:t>70%</w:t>
            </w:r>
            <w:ins w:id="179" w:author="Pavla Trefilová" w:date="2019-09-10T12:38:00Z">
              <w:r w:rsidR="0053129D">
                <w:t>)</w:t>
              </w:r>
            </w:ins>
          </w:p>
          <w:p w14:paraId="3E2DCFA0" w14:textId="2ED836AF" w:rsidR="0056728C" w:rsidRPr="00F1772A" w:rsidRDefault="0056728C" w:rsidP="0056728C">
            <w:pPr>
              <w:jc w:val="both"/>
            </w:pPr>
            <w:r>
              <w:t xml:space="preserve">Pálka </w:t>
            </w:r>
            <w:ins w:id="180" w:author="Pavla Trefilová" w:date="2019-09-10T12:38:00Z">
              <w:r w:rsidR="0053129D">
                <w:t>(</w:t>
              </w:r>
            </w:ins>
            <w:r>
              <w:t>30%</w:t>
            </w:r>
            <w:ins w:id="181" w:author="Pavla Trefilová" w:date="2019-09-10T12:38:00Z">
              <w:r w:rsidR="0053129D">
                <w:t>)</w:t>
              </w:r>
            </w:ins>
          </w:p>
        </w:tc>
        <w:tc>
          <w:tcPr>
            <w:tcW w:w="708" w:type="dxa"/>
          </w:tcPr>
          <w:p w14:paraId="7E8300F7" w14:textId="77777777" w:rsidR="0056728C" w:rsidRDefault="0056728C" w:rsidP="0056728C">
            <w:pPr>
              <w:jc w:val="both"/>
            </w:pPr>
            <w:r>
              <w:t>L</w:t>
            </w:r>
          </w:p>
        </w:tc>
        <w:tc>
          <w:tcPr>
            <w:tcW w:w="814" w:type="dxa"/>
          </w:tcPr>
          <w:p w14:paraId="02C90DC1" w14:textId="77777777" w:rsidR="0056728C" w:rsidRDefault="0056728C" w:rsidP="0056728C">
            <w:pPr>
              <w:jc w:val="center"/>
            </w:pPr>
            <w:r w:rsidRPr="008D6069">
              <w:t>PV</w:t>
            </w:r>
          </w:p>
        </w:tc>
      </w:tr>
      <w:tr w:rsidR="0056728C" w14:paraId="680EF8FE" w14:textId="77777777" w:rsidTr="0034438B">
        <w:tc>
          <w:tcPr>
            <w:tcW w:w="2370" w:type="dxa"/>
          </w:tcPr>
          <w:p w14:paraId="75EF05F2" w14:textId="77777777" w:rsidR="0056728C" w:rsidRDefault="0056728C" w:rsidP="00890A43">
            <w:r w:rsidRPr="00A435E5">
              <w:t>Počítačová simulace v ergonomii</w:t>
            </w:r>
          </w:p>
        </w:tc>
        <w:tc>
          <w:tcPr>
            <w:tcW w:w="857" w:type="dxa"/>
            <w:gridSpan w:val="2"/>
          </w:tcPr>
          <w:p w14:paraId="6DC3FCB0" w14:textId="29B6ECFC" w:rsidR="0056728C" w:rsidRPr="0056728C" w:rsidRDefault="003B7280" w:rsidP="0056728C">
            <w:pPr>
              <w:jc w:val="both"/>
              <w:rPr>
                <w:highlight w:val="yellow"/>
              </w:rPr>
            </w:pPr>
            <w:r>
              <w:t>0-26-0</w:t>
            </w:r>
          </w:p>
        </w:tc>
        <w:tc>
          <w:tcPr>
            <w:tcW w:w="850" w:type="dxa"/>
          </w:tcPr>
          <w:p w14:paraId="12C1DBCF" w14:textId="77777777" w:rsidR="0056728C" w:rsidRDefault="0056728C" w:rsidP="0056728C">
            <w:pPr>
              <w:jc w:val="both"/>
            </w:pPr>
            <w:r>
              <w:t>klz</w:t>
            </w:r>
          </w:p>
        </w:tc>
        <w:tc>
          <w:tcPr>
            <w:tcW w:w="709" w:type="dxa"/>
          </w:tcPr>
          <w:p w14:paraId="321A4F05" w14:textId="77777777" w:rsidR="0056728C" w:rsidRDefault="0056728C" w:rsidP="0056728C">
            <w:pPr>
              <w:jc w:val="both"/>
            </w:pPr>
            <w:r>
              <w:t>3</w:t>
            </w:r>
          </w:p>
        </w:tc>
        <w:tc>
          <w:tcPr>
            <w:tcW w:w="2977" w:type="dxa"/>
          </w:tcPr>
          <w:p w14:paraId="36563CD9" w14:textId="60FDBF00" w:rsidR="0056728C" w:rsidRPr="00DE7FB4" w:rsidRDefault="0056728C" w:rsidP="0056728C">
            <w:pPr>
              <w:jc w:val="both"/>
              <w:rPr>
                <w:b/>
              </w:rPr>
            </w:pPr>
            <w:r w:rsidRPr="00DE7FB4">
              <w:rPr>
                <w:b/>
              </w:rPr>
              <w:t xml:space="preserve">Ing. </w:t>
            </w:r>
            <w:ins w:id="182" w:author="Pavla Trefilová" w:date="2019-09-10T12:28:00Z">
              <w:r w:rsidR="005F3CAC">
                <w:rPr>
                  <w:b/>
                </w:rPr>
                <w:t xml:space="preserve">Lucie </w:t>
              </w:r>
            </w:ins>
            <w:r w:rsidRPr="00DE7FB4">
              <w:rPr>
                <w:b/>
              </w:rPr>
              <w:t>Hrbáčková</w:t>
            </w:r>
          </w:p>
          <w:p w14:paraId="3079D369" w14:textId="64D1FD0E" w:rsidR="0056728C" w:rsidRDefault="005D5587" w:rsidP="0056728C">
            <w:pPr>
              <w:jc w:val="both"/>
            </w:pPr>
            <w:r>
              <w:t xml:space="preserve">Hrbáčková </w:t>
            </w:r>
            <w:ins w:id="183" w:author="Pavla Trefilová" w:date="2019-09-10T12:28:00Z">
              <w:r w:rsidR="005F3CAC">
                <w:t>(</w:t>
              </w:r>
            </w:ins>
            <w:r>
              <w:t>8</w:t>
            </w:r>
            <w:r w:rsidR="0056728C">
              <w:t>0%</w:t>
            </w:r>
            <w:ins w:id="184" w:author="Pavla Trefilová" w:date="2019-09-10T12:28:00Z">
              <w:r w:rsidR="005F3CAC">
                <w:t>)</w:t>
              </w:r>
            </w:ins>
          </w:p>
          <w:p w14:paraId="62049E90" w14:textId="3C147B1E" w:rsidR="005D5587" w:rsidRDefault="005D5587" w:rsidP="0056728C">
            <w:pPr>
              <w:jc w:val="both"/>
            </w:pPr>
            <w:r>
              <w:t xml:space="preserve">Opletalová </w:t>
            </w:r>
            <w:ins w:id="185" w:author="Pavla Trefilová" w:date="2019-09-10T12:29:00Z">
              <w:r w:rsidR="005F3CAC">
                <w:t>(</w:t>
              </w:r>
            </w:ins>
            <w:r>
              <w:t>10%</w:t>
            </w:r>
            <w:ins w:id="186" w:author="Pavla Trefilová" w:date="2019-09-10T12:29:00Z">
              <w:r w:rsidR="005F3CAC">
                <w:t>)</w:t>
              </w:r>
            </w:ins>
            <w:r>
              <w:t xml:space="preserve"> </w:t>
            </w:r>
            <w:r w:rsidR="00B954C9">
              <w:t>(ext)</w:t>
            </w:r>
          </w:p>
          <w:p w14:paraId="256915FE" w14:textId="1E505FD5" w:rsidR="005D5587" w:rsidRDefault="00B954C9" w:rsidP="00B954C9">
            <w:pPr>
              <w:jc w:val="both"/>
            </w:pPr>
            <w:r>
              <w:t xml:space="preserve">Hrabal </w:t>
            </w:r>
            <w:ins w:id="187" w:author="Pavla Trefilová" w:date="2019-09-10T12:29:00Z">
              <w:r w:rsidR="005F3CAC">
                <w:t>(</w:t>
              </w:r>
            </w:ins>
            <w:r>
              <w:t>10 %</w:t>
            </w:r>
            <w:ins w:id="188" w:author="Pavla Trefilová" w:date="2019-09-10T12:29:00Z">
              <w:r w:rsidR="005F3CAC">
                <w:t>)</w:t>
              </w:r>
            </w:ins>
            <w:r>
              <w:t xml:space="preserve"> (ext)</w:t>
            </w:r>
          </w:p>
        </w:tc>
        <w:tc>
          <w:tcPr>
            <w:tcW w:w="708" w:type="dxa"/>
          </w:tcPr>
          <w:p w14:paraId="4B7D7DDA" w14:textId="77777777" w:rsidR="0056728C" w:rsidRDefault="0056728C" w:rsidP="0056728C">
            <w:pPr>
              <w:jc w:val="both"/>
            </w:pPr>
            <w:r>
              <w:t>L</w:t>
            </w:r>
          </w:p>
        </w:tc>
        <w:tc>
          <w:tcPr>
            <w:tcW w:w="814" w:type="dxa"/>
          </w:tcPr>
          <w:p w14:paraId="2851E019" w14:textId="77777777" w:rsidR="0056728C" w:rsidRDefault="0056728C" w:rsidP="0056728C">
            <w:pPr>
              <w:jc w:val="center"/>
            </w:pPr>
            <w:r w:rsidRPr="00C61B2F">
              <w:t>PV</w:t>
            </w:r>
          </w:p>
        </w:tc>
      </w:tr>
      <w:tr w:rsidR="0056728C" w14:paraId="6862C0A3" w14:textId="77777777" w:rsidTr="0034438B">
        <w:tc>
          <w:tcPr>
            <w:tcW w:w="2370" w:type="dxa"/>
          </w:tcPr>
          <w:p w14:paraId="21732747" w14:textId="77777777" w:rsidR="0056728C" w:rsidRDefault="0056728C" w:rsidP="00890A43">
            <w:r w:rsidRPr="00F83859">
              <w:t>Historie podnikání firmy Baťa</w:t>
            </w:r>
          </w:p>
        </w:tc>
        <w:tc>
          <w:tcPr>
            <w:tcW w:w="857" w:type="dxa"/>
            <w:gridSpan w:val="2"/>
          </w:tcPr>
          <w:p w14:paraId="59B6A40F" w14:textId="21EFBCD0" w:rsidR="0056728C" w:rsidRPr="0056728C" w:rsidRDefault="0056728C" w:rsidP="0056728C">
            <w:pPr>
              <w:jc w:val="both"/>
              <w:rPr>
                <w:highlight w:val="yellow"/>
              </w:rPr>
            </w:pPr>
            <w:r>
              <w:t>26-0-13</w:t>
            </w:r>
          </w:p>
        </w:tc>
        <w:tc>
          <w:tcPr>
            <w:tcW w:w="850" w:type="dxa"/>
          </w:tcPr>
          <w:p w14:paraId="4EC0C869" w14:textId="77777777" w:rsidR="0056728C" w:rsidRDefault="0056728C" w:rsidP="0056728C">
            <w:pPr>
              <w:jc w:val="both"/>
            </w:pPr>
            <w:r>
              <w:t>klz</w:t>
            </w:r>
          </w:p>
        </w:tc>
        <w:tc>
          <w:tcPr>
            <w:tcW w:w="709" w:type="dxa"/>
          </w:tcPr>
          <w:p w14:paraId="54D552BD" w14:textId="77777777" w:rsidR="0056728C" w:rsidRDefault="0056728C" w:rsidP="0056728C">
            <w:pPr>
              <w:jc w:val="both"/>
            </w:pPr>
            <w:r>
              <w:t>3</w:t>
            </w:r>
          </w:p>
        </w:tc>
        <w:tc>
          <w:tcPr>
            <w:tcW w:w="2977" w:type="dxa"/>
          </w:tcPr>
          <w:p w14:paraId="16D3FA66" w14:textId="10FE1439" w:rsidR="0056728C" w:rsidRDefault="0056728C" w:rsidP="0056728C">
            <w:pPr>
              <w:jc w:val="both"/>
              <w:rPr>
                <w:b/>
              </w:rPr>
            </w:pPr>
            <w:r>
              <w:rPr>
                <w:b/>
              </w:rPr>
              <w:t xml:space="preserve">doc. Ing. </w:t>
            </w:r>
            <w:ins w:id="189" w:author="Pavla Trefilová" w:date="2019-09-10T12:28:00Z">
              <w:r w:rsidR="005F3CAC">
                <w:rPr>
                  <w:b/>
                </w:rPr>
                <w:t xml:space="preserve">Pavla </w:t>
              </w:r>
            </w:ins>
            <w:r>
              <w:rPr>
                <w:b/>
              </w:rPr>
              <w:t>Staňková, Ph.D.</w:t>
            </w:r>
          </w:p>
          <w:p w14:paraId="5D39D772" w14:textId="404AD9C5" w:rsidR="0056728C" w:rsidRPr="005D5587" w:rsidRDefault="0056728C" w:rsidP="0056728C">
            <w:pPr>
              <w:jc w:val="both"/>
            </w:pPr>
            <w:r w:rsidRPr="005D5587">
              <w:t xml:space="preserve">Staňková </w:t>
            </w:r>
            <w:ins w:id="190" w:author="Pavla Trefilová" w:date="2019-09-10T12:28:00Z">
              <w:r w:rsidR="005F3CAC">
                <w:t>(</w:t>
              </w:r>
            </w:ins>
            <w:r w:rsidR="00EA43A4">
              <w:t>5</w:t>
            </w:r>
            <w:r w:rsidRPr="005D5587">
              <w:t>0%</w:t>
            </w:r>
            <w:ins w:id="191" w:author="Pavla Trefilová" w:date="2019-09-10T12:28:00Z">
              <w:r w:rsidR="005F3CAC">
                <w:t>)</w:t>
              </w:r>
            </w:ins>
          </w:p>
          <w:p w14:paraId="0F0B19B1" w14:textId="6CE8B694" w:rsidR="0056728C" w:rsidRPr="00F83859" w:rsidRDefault="0056728C" w:rsidP="0056728C">
            <w:pPr>
              <w:jc w:val="both"/>
            </w:pPr>
            <w:r w:rsidRPr="005D5587">
              <w:t xml:space="preserve">Pokluda </w:t>
            </w:r>
            <w:ins w:id="192" w:author="Pavla Trefilová" w:date="2019-09-10T12:28:00Z">
              <w:r w:rsidR="005F3CAC">
                <w:t>(</w:t>
              </w:r>
            </w:ins>
            <w:r w:rsidR="00EA43A4">
              <w:t>50</w:t>
            </w:r>
            <w:r w:rsidRPr="005D5587">
              <w:t>%</w:t>
            </w:r>
            <w:ins w:id="193" w:author="Pavla Trefilová" w:date="2019-09-10T12:28:00Z">
              <w:r w:rsidR="005F3CAC">
                <w:t>)</w:t>
              </w:r>
            </w:ins>
          </w:p>
        </w:tc>
        <w:tc>
          <w:tcPr>
            <w:tcW w:w="708" w:type="dxa"/>
          </w:tcPr>
          <w:p w14:paraId="37E556A5" w14:textId="77777777" w:rsidR="0056728C" w:rsidRDefault="0056728C" w:rsidP="0056728C">
            <w:pPr>
              <w:jc w:val="both"/>
            </w:pPr>
            <w:r>
              <w:t>L</w:t>
            </w:r>
          </w:p>
        </w:tc>
        <w:tc>
          <w:tcPr>
            <w:tcW w:w="814" w:type="dxa"/>
          </w:tcPr>
          <w:p w14:paraId="7439CC62" w14:textId="77777777" w:rsidR="0056728C" w:rsidRDefault="0056728C" w:rsidP="0056728C">
            <w:pPr>
              <w:jc w:val="center"/>
            </w:pPr>
            <w:r w:rsidRPr="00C61B2F">
              <w:t>PV</w:t>
            </w:r>
          </w:p>
        </w:tc>
      </w:tr>
      <w:tr w:rsidR="0056728C" w14:paraId="36630EBC" w14:textId="77777777" w:rsidTr="0034438B">
        <w:tc>
          <w:tcPr>
            <w:tcW w:w="2370" w:type="dxa"/>
          </w:tcPr>
          <w:p w14:paraId="2F8522EE" w14:textId="1C427133" w:rsidR="0056728C" w:rsidRDefault="0056728C" w:rsidP="00890A43">
            <w:r w:rsidRPr="00F83859">
              <w:t>Obchodní jednání</w:t>
            </w:r>
          </w:p>
        </w:tc>
        <w:tc>
          <w:tcPr>
            <w:tcW w:w="857" w:type="dxa"/>
            <w:gridSpan w:val="2"/>
          </w:tcPr>
          <w:p w14:paraId="2199C5A7" w14:textId="1C5865A6" w:rsidR="0056728C" w:rsidRPr="0056728C" w:rsidRDefault="0056728C" w:rsidP="007C59E7">
            <w:pPr>
              <w:jc w:val="both"/>
              <w:rPr>
                <w:highlight w:val="yellow"/>
              </w:rPr>
            </w:pPr>
            <w:r>
              <w:t>13-</w:t>
            </w:r>
            <w:r w:rsidR="007C59E7">
              <w:t>13</w:t>
            </w:r>
            <w:r>
              <w:t>-0</w:t>
            </w:r>
          </w:p>
        </w:tc>
        <w:tc>
          <w:tcPr>
            <w:tcW w:w="850" w:type="dxa"/>
          </w:tcPr>
          <w:p w14:paraId="23404C32" w14:textId="3CD7B3BC" w:rsidR="0056728C" w:rsidRDefault="0056728C" w:rsidP="0056728C">
            <w:pPr>
              <w:jc w:val="both"/>
            </w:pPr>
            <w:r>
              <w:t>klz</w:t>
            </w:r>
          </w:p>
        </w:tc>
        <w:tc>
          <w:tcPr>
            <w:tcW w:w="709" w:type="dxa"/>
          </w:tcPr>
          <w:p w14:paraId="74B7DA4D" w14:textId="6C1A597C" w:rsidR="0056728C" w:rsidRDefault="007C59E7" w:rsidP="0056728C">
            <w:pPr>
              <w:jc w:val="both"/>
            </w:pPr>
            <w:r>
              <w:t>3</w:t>
            </w:r>
          </w:p>
        </w:tc>
        <w:tc>
          <w:tcPr>
            <w:tcW w:w="2977" w:type="dxa"/>
          </w:tcPr>
          <w:p w14:paraId="14F86721" w14:textId="7497D204" w:rsidR="0056728C" w:rsidRDefault="0056728C" w:rsidP="0056728C">
            <w:pPr>
              <w:jc w:val="both"/>
              <w:rPr>
                <w:b/>
              </w:rPr>
            </w:pPr>
            <w:r>
              <w:rPr>
                <w:b/>
              </w:rPr>
              <w:t xml:space="preserve">Ing. </w:t>
            </w:r>
            <w:ins w:id="194" w:author="Pavla Trefilová" w:date="2019-09-10T12:28:00Z">
              <w:r w:rsidR="005F3CAC">
                <w:rPr>
                  <w:b/>
                </w:rPr>
                <w:t xml:space="preserve">Petra </w:t>
              </w:r>
            </w:ins>
            <w:r>
              <w:rPr>
                <w:b/>
              </w:rPr>
              <w:t>Benyahya, Ph.D.</w:t>
            </w:r>
          </w:p>
          <w:p w14:paraId="11FC31F2" w14:textId="7A7D643A" w:rsidR="0056728C" w:rsidRDefault="0056728C" w:rsidP="0056728C">
            <w:pPr>
              <w:jc w:val="both"/>
            </w:pPr>
            <w:r>
              <w:t xml:space="preserve">Benyahya </w:t>
            </w:r>
            <w:ins w:id="195" w:author="Pavla Trefilová" w:date="2019-09-10T12:26:00Z">
              <w:r w:rsidR="005F3CAC">
                <w:t>(100%)</w:t>
              </w:r>
            </w:ins>
            <w:del w:id="196" w:author="Pavla Trefilová" w:date="2019-09-10T12:26:00Z">
              <w:r w:rsidDel="005F3CAC">
                <w:delText>100%</w:delText>
              </w:r>
            </w:del>
          </w:p>
        </w:tc>
        <w:tc>
          <w:tcPr>
            <w:tcW w:w="708" w:type="dxa"/>
          </w:tcPr>
          <w:p w14:paraId="1314C4D8" w14:textId="1910CE42" w:rsidR="0056728C" w:rsidRDefault="0056728C" w:rsidP="0056728C">
            <w:pPr>
              <w:jc w:val="both"/>
            </w:pPr>
            <w:r w:rsidRPr="007A2ED2">
              <w:t>1/L</w:t>
            </w:r>
          </w:p>
        </w:tc>
        <w:tc>
          <w:tcPr>
            <w:tcW w:w="814" w:type="dxa"/>
          </w:tcPr>
          <w:p w14:paraId="1ED0413A" w14:textId="6C00923A" w:rsidR="0056728C" w:rsidRDefault="0056728C" w:rsidP="0056728C">
            <w:pPr>
              <w:jc w:val="center"/>
            </w:pPr>
            <w:r w:rsidRPr="007A2ED2">
              <w:t>P</w:t>
            </w:r>
            <w:r>
              <w:t>V</w:t>
            </w:r>
          </w:p>
        </w:tc>
      </w:tr>
      <w:tr w:rsidR="0056728C" w14:paraId="50F2C624" w14:textId="77777777" w:rsidTr="0034438B">
        <w:tc>
          <w:tcPr>
            <w:tcW w:w="2370" w:type="dxa"/>
          </w:tcPr>
          <w:p w14:paraId="113912C6" w14:textId="77777777" w:rsidR="0056728C" w:rsidRDefault="0056728C" w:rsidP="00890A43">
            <w:r w:rsidRPr="00375676">
              <w:t>Presentation Skills</w:t>
            </w:r>
          </w:p>
        </w:tc>
        <w:tc>
          <w:tcPr>
            <w:tcW w:w="857" w:type="dxa"/>
            <w:gridSpan w:val="2"/>
          </w:tcPr>
          <w:p w14:paraId="5591EC8D" w14:textId="641370D2" w:rsidR="0056728C" w:rsidRPr="0056728C" w:rsidRDefault="0056728C" w:rsidP="0056728C">
            <w:pPr>
              <w:jc w:val="both"/>
              <w:rPr>
                <w:highlight w:val="yellow"/>
              </w:rPr>
            </w:pPr>
            <w:r>
              <w:t>0-0-26</w:t>
            </w:r>
          </w:p>
        </w:tc>
        <w:tc>
          <w:tcPr>
            <w:tcW w:w="850" w:type="dxa"/>
          </w:tcPr>
          <w:p w14:paraId="5A2CC705" w14:textId="77777777" w:rsidR="0056728C" w:rsidRDefault="0056728C" w:rsidP="0056728C">
            <w:pPr>
              <w:jc w:val="both"/>
            </w:pPr>
            <w:r>
              <w:t>klz</w:t>
            </w:r>
          </w:p>
        </w:tc>
        <w:tc>
          <w:tcPr>
            <w:tcW w:w="709" w:type="dxa"/>
          </w:tcPr>
          <w:p w14:paraId="02DBF6F1" w14:textId="77777777" w:rsidR="0056728C" w:rsidRDefault="0056728C" w:rsidP="0056728C">
            <w:pPr>
              <w:jc w:val="both"/>
            </w:pPr>
            <w:r>
              <w:t>3</w:t>
            </w:r>
          </w:p>
        </w:tc>
        <w:tc>
          <w:tcPr>
            <w:tcW w:w="2977" w:type="dxa"/>
          </w:tcPr>
          <w:p w14:paraId="4B9D3326" w14:textId="1AE626E4" w:rsidR="0056728C" w:rsidRPr="00E409BC" w:rsidRDefault="0056728C" w:rsidP="0056728C">
            <w:pPr>
              <w:jc w:val="both"/>
              <w:rPr>
                <w:b/>
              </w:rPr>
            </w:pPr>
            <w:r w:rsidRPr="00E409BC">
              <w:rPr>
                <w:b/>
              </w:rPr>
              <w:t xml:space="preserve">PhDr. </w:t>
            </w:r>
            <w:ins w:id="197" w:author="Pavla Trefilová" w:date="2019-09-10T12:28:00Z">
              <w:r w:rsidR="005F3CAC">
                <w:rPr>
                  <w:b/>
                </w:rPr>
                <w:t xml:space="preserve">Jana </w:t>
              </w:r>
            </w:ins>
            <w:r w:rsidRPr="00E409BC">
              <w:rPr>
                <w:b/>
              </w:rPr>
              <w:t>Semotamová</w:t>
            </w:r>
          </w:p>
          <w:p w14:paraId="68C00A1A" w14:textId="352F47B5" w:rsidR="0056728C" w:rsidRDefault="0056728C" w:rsidP="0056728C">
            <w:r>
              <w:t xml:space="preserve">Semotamová </w:t>
            </w:r>
            <w:ins w:id="198" w:author="Pavla Trefilová" w:date="2019-09-10T12:26:00Z">
              <w:r w:rsidR="005F3CAC">
                <w:t>(100%)</w:t>
              </w:r>
            </w:ins>
            <w:del w:id="199" w:author="Pavla Trefilová" w:date="2019-09-10T12:26:00Z">
              <w:r w:rsidDel="005F3CAC">
                <w:delText>100%</w:delText>
              </w:r>
            </w:del>
          </w:p>
        </w:tc>
        <w:tc>
          <w:tcPr>
            <w:tcW w:w="708" w:type="dxa"/>
          </w:tcPr>
          <w:p w14:paraId="2A507B5C" w14:textId="77777777" w:rsidR="0056728C" w:rsidRDefault="0056728C" w:rsidP="0056728C">
            <w:pPr>
              <w:jc w:val="both"/>
            </w:pPr>
            <w:r>
              <w:t>L</w:t>
            </w:r>
          </w:p>
        </w:tc>
        <w:tc>
          <w:tcPr>
            <w:tcW w:w="814" w:type="dxa"/>
          </w:tcPr>
          <w:p w14:paraId="6C99522F" w14:textId="77777777" w:rsidR="0056728C" w:rsidRDefault="0056728C" w:rsidP="0056728C">
            <w:pPr>
              <w:jc w:val="center"/>
            </w:pPr>
            <w:r w:rsidRPr="00403DC7">
              <w:t>PV</w:t>
            </w:r>
          </w:p>
        </w:tc>
      </w:tr>
      <w:tr w:rsidR="00890A43" w14:paraId="6A997320" w14:textId="77777777" w:rsidTr="0034438B">
        <w:tc>
          <w:tcPr>
            <w:tcW w:w="2370" w:type="dxa"/>
          </w:tcPr>
          <w:p w14:paraId="70753976" w14:textId="12D2D3CF" w:rsidR="00890A43" w:rsidRPr="00375676" w:rsidRDefault="00890A43" w:rsidP="00890A43">
            <w:r w:rsidRPr="00EF0A51">
              <w:t>Manažerské účetnictví II</w:t>
            </w:r>
            <w:r>
              <w:t>*</w:t>
            </w:r>
          </w:p>
        </w:tc>
        <w:tc>
          <w:tcPr>
            <w:tcW w:w="857" w:type="dxa"/>
            <w:gridSpan w:val="2"/>
          </w:tcPr>
          <w:p w14:paraId="5C2A4619" w14:textId="3D14618C" w:rsidR="00890A43" w:rsidRDefault="00890A43" w:rsidP="00890A43">
            <w:pPr>
              <w:jc w:val="both"/>
            </w:pPr>
            <w:r>
              <w:t>26-0-26</w:t>
            </w:r>
          </w:p>
        </w:tc>
        <w:tc>
          <w:tcPr>
            <w:tcW w:w="850" w:type="dxa"/>
          </w:tcPr>
          <w:p w14:paraId="5CD00C04" w14:textId="51EF1E49" w:rsidR="00890A43" w:rsidRDefault="00890A43" w:rsidP="00890A43">
            <w:pPr>
              <w:jc w:val="both"/>
            </w:pPr>
            <w:r w:rsidRPr="006D4AFE">
              <w:t>zp, zk</w:t>
            </w:r>
          </w:p>
        </w:tc>
        <w:tc>
          <w:tcPr>
            <w:tcW w:w="709" w:type="dxa"/>
          </w:tcPr>
          <w:p w14:paraId="3469D49D" w14:textId="5D69BBF9" w:rsidR="00890A43" w:rsidRDefault="00890A43" w:rsidP="00890A43">
            <w:pPr>
              <w:jc w:val="both"/>
            </w:pPr>
            <w:r>
              <w:t>5</w:t>
            </w:r>
          </w:p>
        </w:tc>
        <w:tc>
          <w:tcPr>
            <w:tcW w:w="2977" w:type="dxa"/>
          </w:tcPr>
          <w:p w14:paraId="3C5D170C" w14:textId="66843661" w:rsidR="00890A43" w:rsidRDefault="00890A43" w:rsidP="00890A43">
            <w:pPr>
              <w:jc w:val="both"/>
            </w:pPr>
            <w:del w:id="200" w:author="Pavla Trefilová" w:date="2019-09-10T12:28:00Z">
              <w:r w:rsidDel="005F3CAC">
                <w:rPr>
                  <w:b/>
                </w:rPr>
                <w:delText>doc</w:delText>
              </w:r>
            </w:del>
            <w:ins w:id="201" w:author="Pavla Trefilová" w:date="2019-09-10T12:28:00Z">
              <w:r w:rsidR="005F3CAC">
                <w:rPr>
                  <w:b/>
                </w:rPr>
                <w:t>prof</w:t>
              </w:r>
            </w:ins>
            <w:r>
              <w:rPr>
                <w:b/>
              </w:rPr>
              <w:t>. Ing.</w:t>
            </w:r>
            <w:ins w:id="202" w:author="Pavla Trefilová" w:date="2019-09-10T12:28:00Z">
              <w:r w:rsidR="005F3CAC">
                <w:rPr>
                  <w:b/>
                </w:rPr>
                <w:t xml:space="preserve"> Boris</w:t>
              </w:r>
            </w:ins>
            <w:r>
              <w:rPr>
                <w:b/>
              </w:rPr>
              <w:t xml:space="preserve"> Popesko, Ph.D.</w:t>
            </w:r>
          </w:p>
          <w:p w14:paraId="5B0E58BC" w14:textId="169EA938" w:rsidR="00890A43" w:rsidRPr="00E409BC" w:rsidRDefault="00890A43" w:rsidP="00890A43">
            <w:pPr>
              <w:jc w:val="both"/>
              <w:rPr>
                <w:b/>
              </w:rPr>
            </w:pPr>
            <w:r>
              <w:t xml:space="preserve">Popesko </w:t>
            </w:r>
            <w:ins w:id="203" w:author="Pavla Trefilová" w:date="2019-09-10T12:26:00Z">
              <w:r w:rsidR="005F3CAC">
                <w:t>(100%)</w:t>
              </w:r>
            </w:ins>
            <w:del w:id="204" w:author="Pavla Trefilová" w:date="2019-09-10T12:26:00Z">
              <w:r w:rsidDel="005F3CAC">
                <w:delText>100%</w:delText>
              </w:r>
            </w:del>
          </w:p>
        </w:tc>
        <w:tc>
          <w:tcPr>
            <w:tcW w:w="708" w:type="dxa"/>
          </w:tcPr>
          <w:p w14:paraId="506F0BFF" w14:textId="05B93A4C" w:rsidR="00890A43" w:rsidRDefault="00890A43" w:rsidP="00890A43">
            <w:pPr>
              <w:jc w:val="both"/>
            </w:pPr>
            <w:r>
              <w:t>1,2/Z</w:t>
            </w:r>
          </w:p>
        </w:tc>
        <w:tc>
          <w:tcPr>
            <w:tcW w:w="814" w:type="dxa"/>
          </w:tcPr>
          <w:p w14:paraId="4F2C1E76" w14:textId="484440A0" w:rsidR="00890A43" w:rsidRPr="00403DC7" w:rsidRDefault="00890A43" w:rsidP="00890A43">
            <w:pPr>
              <w:jc w:val="center"/>
            </w:pPr>
            <w:r>
              <w:t>PV</w:t>
            </w:r>
          </w:p>
        </w:tc>
      </w:tr>
      <w:tr w:rsidR="00993531" w14:paraId="05FD9802" w14:textId="77777777" w:rsidTr="0061046B">
        <w:tc>
          <w:tcPr>
            <w:tcW w:w="9285" w:type="dxa"/>
            <w:gridSpan w:val="8"/>
          </w:tcPr>
          <w:p w14:paraId="0CA830AB" w14:textId="77777777" w:rsidR="00993531" w:rsidRDefault="00993531" w:rsidP="00993531">
            <w:pPr>
              <w:rPr>
                <w:b/>
              </w:rPr>
            </w:pPr>
            <w:r>
              <w:rPr>
                <w:b/>
              </w:rPr>
              <w:t>Podmínka pro splnění této skupiny předmětů:</w:t>
            </w:r>
          </w:p>
          <w:p w14:paraId="2B5FBE94" w14:textId="2695DB35" w:rsidR="00993531" w:rsidRPr="00A95C34" w:rsidRDefault="00993531" w:rsidP="00993531">
            <w:pPr>
              <w:jc w:val="both"/>
            </w:pPr>
            <w:r w:rsidRPr="00A95C34">
              <w:t>Student v prezenč</w:t>
            </w:r>
            <w:r>
              <w:t>n</w:t>
            </w:r>
            <w:r w:rsidRPr="00A95C34">
              <w:t xml:space="preserve">í formě studia si volí z nabídky povinně volitelné předměty minimálně </w:t>
            </w:r>
            <w:r w:rsidRPr="00DA3A64">
              <w:t xml:space="preserve">za </w:t>
            </w:r>
            <w:r w:rsidR="00031911">
              <w:rPr>
                <w:b/>
              </w:rPr>
              <w:t>6</w:t>
            </w:r>
            <w:r w:rsidR="00031911" w:rsidRPr="00DA3A64">
              <w:rPr>
                <w:b/>
              </w:rPr>
              <w:t xml:space="preserve"> </w:t>
            </w:r>
            <w:r w:rsidRPr="00DA3A64">
              <w:rPr>
                <w:b/>
              </w:rPr>
              <w:t>kreditů</w:t>
            </w:r>
            <w:r w:rsidRPr="00CC6CEB">
              <w:rPr>
                <w:b/>
              </w:rPr>
              <w:t>.</w:t>
            </w:r>
          </w:p>
          <w:p w14:paraId="131EFEEC" w14:textId="77777777" w:rsidR="00993531" w:rsidRDefault="00993531" w:rsidP="00993531"/>
          <w:p w14:paraId="27265E55" w14:textId="77777777" w:rsidR="00993531" w:rsidRPr="00336550" w:rsidRDefault="00993531" w:rsidP="00993531">
            <w:pPr>
              <w:rPr>
                <w:b/>
              </w:rPr>
            </w:pPr>
            <w:r>
              <w:rPr>
                <w:b/>
              </w:rPr>
              <w:t>Pozn.: Předměty označené * lze studovat i v anglickém jazyce.</w:t>
            </w:r>
          </w:p>
        </w:tc>
      </w:tr>
      <w:tr w:rsidR="00993531" w14:paraId="30E2E2EB" w14:textId="77777777" w:rsidTr="007A5BF1">
        <w:tc>
          <w:tcPr>
            <w:tcW w:w="9285" w:type="dxa"/>
            <w:gridSpan w:val="8"/>
            <w:shd w:val="clear" w:color="auto" w:fill="FBD4B4" w:themeFill="accent6" w:themeFillTint="66"/>
          </w:tcPr>
          <w:p w14:paraId="6CBD2FE2" w14:textId="77777777" w:rsidR="00993531" w:rsidRPr="00403DC7" w:rsidRDefault="00993531" w:rsidP="00993531">
            <w:pPr>
              <w:jc w:val="center"/>
            </w:pPr>
            <w:r>
              <w:rPr>
                <w:b/>
                <w:sz w:val="22"/>
              </w:rPr>
              <w:t>Volitelné předměty - skupina 2</w:t>
            </w:r>
          </w:p>
        </w:tc>
      </w:tr>
      <w:tr w:rsidR="00993531" w14:paraId="36920248" w14:textId="77777777" w:rsidTr="0034438B">
        <w:tc>
          <w:tcPr>
            <w:tcW w:w="2370" w:type="dxa"/>
          </w:tcPr>
          <w:p w14:paraId="0B2827EB" w14:textId="77777777" w:rsidR="00993531" w:rsidRPr="001C31EB" w:rsidRDefault="00993531" w:rsidP="00993531">
            <w:r w:rsidRPr="00007CA1">
              <w:t>Francouzština 1</w:t>
            </w:r>
          </w:p>
        </w:tc>
        <w:tc>
          <w:tcPr>
            <w:tcW w:w="857" w:type="dxa"/>
            <w:gridSpan w:val="2"/>
          </w:tcPr>
          <w:p w14:paraId="1E900DFB" w14:textId="77777777" w:rsidR="00993531" w:rsidRDefault="00993531" w:rsidP="00993531">
            <w:pPr>
              <w:jc w:val="both"/>
            </w:pPr>
            <w:r>
              <w:t>0-0-26</w:t>
            </w:r>
          </w:p>
        </w:tc>
        <w:tc>
          <w:tcPr>
            <w:tcW w:w="850" w:type="dxa"/>
          </w:tcPr>
          <w:p w14:paraId="17752516" w14:textId="77777777" w:rsidR="00993531" w:rsidRPr="0034438B" w:rsidRDefault="00993531" w:rsidP="00993531">
            <w:r>
              <w:t>zp</w:t>
            </w:r>
          </w:p>
        </w:tc>
        <w:tc>
          <w:tcPr>
            <w:tcW w:w="709" w:type="dxa"/>
          </w:tcPr>
          <w:p w14:paraId="041C7ABD" w14:textId="77777777" w:rsidR="00993531" w:rsidRPr="0034438B" w:rsidRDefault="00993531" w:rsidP="00993531">
            <w:r>
              <w:t>3</w:t>
            </w:r>
          </w:p>
        </w:tc>
        <w:tc>
          <w:tcPr>
            <w:tcW w:w="2977" w:type="dxa"/>
          </w:tcPr>
          <w:p w14:paraId="539D4B8C" w14:textId="36460C46" w:rsidR="00993531" w:rsidRPr="00E409BC" w:rsidRDefault="00993531" w:rsidP="00993531">
            <w:pPr>
              <w:rPr>
                <w:b/>
              </w:rPr>
            </w:pPr>
            <w:r w:rsidRPr="00E409BC">
              <w:rPr>
                <w:b/>
              </w:rPr>
              <w:t xml:space="preserve">Mgr. </w:t>
            </w:r>
            <w:ins w:id="205" w:author="Pavla Trefilová" w:date="2019-09-10T12:28:00Z">
              <w:r w:rsidR="005F3CAC">
                <w:rPr>
                  <w:b/>
                </w:rPr>
                <w:t xml:space="preserve">Magda </w:t>
              </w:r>
            </w:ins>
            <w:r w:rsidRPr="00E409BC">
              <w:rPr>
                <w:b/>
              </w:rPr>
              <w:t>Zálešáková</w:t>
            </w:r>
          </w:p>
          <w:p w14:paraId="54681E1D" w14:textId="67AAAF64" w:rsidR="00993531" w:rsidRDefault="00993531" w:rsidP="00993531">
            <w:r>
              <w:t xml:space="preserve">Zálešáková </w:t>
            </w:r>
            <w:ins w:id="206" w:author="Pavla Trefilová" w:date="2019-09-10T12:26:00Z">
              <w:r w:rsidR="005F3CAC">
                <w:t>(100%)</w:t>
              </w:r>
            </w:ins>
            <w:del w:id="207" w:author="Pavla Trefilová" w:date="2019-09-10T12:26:00Z">
              <w:r w:rsidDel="005F3CAC">
                <w:delText>100%</w:delText>
              </w:r>
            </w:del>
          </w:p>
        </w:tc>
        <w:tc>
          <w:tcPr>
            <w:tcW w:w="708" w:type="dxa"/>
          </w:tcPr>
          <w:p w14:paraId="395819B9" w14:textId="77777777" w:rsidR="00993531" w:rsidRDefault="00993531" w:rsidP="00993531">
            <w:pPr>
              <w:jc w:val="both"/>
            </w:pPr>
            <w:r>
              <w:t>Z</w:t>
            </w:r>
          </w:p>
        </w:tc>
        <w:tc>
          <w:tcPr>
            <w:tcW w:w="814" w:type="dxa"/>
          </w:tcPr>
          <w:p w14:paraId="03DFAA39" w14:textId="77777777" w:rsidR="00993531" w:rsidRPr="001C31EB" w:rsidRDefault="00993531" w:rsidP="00993531">
            <w:pPr>
              <w:jc w:val="center"/>
            </w:pPr>
            <w:r>
              <w:t>V</w:t>
            </w:r>
          </w:p>
        </w:tc>
      </w:tr>
      <w:tr w:rsidR="00993531" w14:paraId="0BD3B0F1" w14:textId="77777777" w:rsidTr="0034438B">
        <w:tc>
          <w:tcPr>
            <w:tcW w:w="2370" w:type="dxa"/>
          </w:tcPr>
          <w:p w14:paraId="1A6E5921" w14:textId="77777777" w:rsidR="00993531" w:rsidRPr="001C31EB" w:rsidRDefault="00993531" w:rsidP="00993531">
            <w:r>
              <w:t>Francouzština 2</w:t>
            </w:r>
          </w:p>
        </w:tc>
        <w:tc>
          <w:tcPr>
            <w:tcW w:w="857" w:type="dxa"/>
            <w:gridSpan w:val="2"/>
          </w:tcPr>
          <w:p w14:paraId="165DF9B8" w14:textId="77777777" w:rsidR="00993531" w:rsidRDefault="00993531" w:rsidP="00993531">
            <w:pPr>
              <w:jc w:val="both"/>
            </w:pPr>
            <w:r>
              <w:t>0-0-26</w:t>
            </w:r>
          </w:p>
        </w:tc>
        <w:tc>
          <w:tcPr>
            <w:tcW w:w="850" w:type="dxa"/>
          </w:tcPr>
          <w:p w14:paraId="2E41BA32" w14:textId="77777777" w:rsidR="00993531" w:rsidRPr="0034438B" w:rsidRDefault="00993531" w:rsidP="00993531">
            <w:r>
              <w:t>klz</w:t>
            </w:r>
          </w:p>
        </w:tc>
        <w:tc>
          <w:tcPr>
            <w:tcW w:w="709" w:type="dxa"/>
          </w:tcPr>
          <w:p w14:paraId="2A90EC67" w14:textId="77777777" w:rsidR="00993531" w:rsidRPr="0034438B" w:rsidRDefault="00993531" w:rsidP="00993531">
            <w:r>
              <w:t>3</w:t>
            </w:r>
          </w:p>
        </w:tc>
        <w:tc>
          <w:tcPr>
            <w:tcW w:w="2977" w:type="dxa"/>
          </w:tcPr>
          <w:p w14:paraId="14C9F5E6" w14:textId="0CF5D3F7" w:rsidR="00993531" w:rsidRPr="00E409BC" w:rsidRDefault="00993531" w:rsidP="00993531">
            <w:pPr>
              <w:rPr>
                <w:b/>
              </w:rPr>
            </w:pPr>
            <w:r w:rsidRPr="00E409BC">
              <w:rPr>
                <w:b/>
              </w:rPr>
              <w:t xml:space="preserve">Mgr. </w:t>
            </w:r>
            <w:ins w:id="208" w:author="Pavla Trefilová" w:date="2019-09-10T12:28:00Z">
              <w:r w:rsidR="005F3CAC">
                <w:rPr>
                  <w:b/>
                </w:rPr>
                <w:t xml:space="preserve">Magda </w:t>
              </w:r>
            </w:ins>
            <w:r w:rsidRPr="00E409BC">
              <w:rPr>
                <w:b/>
              </w:rPr>
              <w:t>Zálešáková</w:t>
            </w:r>
          </w:p>
          <w:p w14:paraId="22EB412A" w14:textId="01D74294" w:rsidR="00993531" w:rsidRDefault="00993531" w:rsidP="00993531">
            <w:r>
              <w:t xml:space="preserve">Zálešáková </w:t>
            </w:r>
            <w:ins w:id="209" w:author="Pavla Trefilová" w:date="2019-09-10T12:26:00Z">
              <w:r w:rsidR="005F3CAC">
                <w:t>(100%)</w:t>
              </w:r>
            </w:ins>
            <w:del w:id="210" w:author="Pavla Trefilová" w:date="2019-09-10T12:26:00Z">
              <w:r w:rsidDel="005F3CAC">
                <w:delText>100%</w:delText>
              </w:r>
            </w:del>
          </w:p>
        </w:tc>
        <w:tc>
          <w:tcPr>
            <w:tcW w:w="708" w:type="dxa"/>
          </w:tcPr>
          <w:p w14:paraId="362F9C1C" w14:textId="77777777" w:rsidR="00993531" w:rsidRDefault="00993531" w:rsidP="00993531">
            <w:pPr>
              <w:jc w:val="both"/>
            </w:pPr>
            <w:r>
              <w:t>L</w:t>
            </w:r>
          </w:p>
        </w:tc>
        <w:tc>
          <w:tcPr>
            <w:tcW w:w="814" w:type="dxa"/>
          </w:tcPr>
          <w:p w14:paraId="5B84AC52" w14:textId="77777777" w:rsidR="00993531" w:rsidRPr="001C31EB" w:rsidRDefault="00993531" w:rsidP="00993531">
            <w:pPr>
              <w:jc w:val="center"/>
            </w:pPr>
            <w:r>
              <w:t>V</w:t>
            </w:r>
          </w:p>
        </w:tc>
      </w:tr>
      <w:tr w:rsidR="00993531" w14:paraId="4E09E2A1" w14:textId="77777777" w:rsidTr="0034438B">
        <w:tc>
          <w:tcPr>
            <w:tcW w:w="2370" w:type="dxa"/>
          </w:tcPr>
          <w:p w14:paraId="5337B749" w14:textId="77777777" w:rsidR="00993531" w:rsidRPr="001C31EB" w:rsidRDefault="00993531" w:rsidP="00993531">
            <w:r w:rsidRPr="00007CA1">
              <w:t>Německá konverzace 1</w:t>
            </w:r>
          </w:p>
        </w:tc>
        <w:tc>
          <w:tcPr>
            <w:tcW w:w="857" w:type="dxa"/>
            <w:gridSpan w:val="2"/>
          </w:tcPr>
          <w:p w14:paraId="1B7F4C08" w14:textId="77777777" w:rsidR="00993531" w:rsidRDefault="00993531" w:rsidP="00993531">
            <w:pPr>
              <w:jc w:val="both"/>
            </w:pPr>
            <w:r>
              <w:t>0-0-26</w:t>
            </w:r>
          </w:p>
        </w:tc>
        <w:tc>
          <w:tcPr>
            <w:tcW w:w="850" w:type="dxa"/>
          </w:tcPr>
          <w:p w14:paraId="7D948095" w14:textId="77777777" w:rsidR="00993531" w:rsidRPr="0034438B" w:rsidRDefault="00993531" w:rsidP="00993531">
            <w:r>
              <w:t>zp</w:t>
            </w:r>
          </w:p>
        </w:tc>
        <w:tc>
          <w:tcPr>
            <w:tcW w:w="709" w:type="dxa"/>
          </w:tcPr>
          <w:p w14:paraId="4515BE61" w14:textId="77777777" w:rsidR="00993531" w:rsidRPr="0034438B" w:rsidRDefault="00993531" w:rsidP="00993531">
            <w:r>
              <w:t>3</w:t>
            </w:r>
          </w:p>
        </w:tc>
        <w:tc>
          <w:tcPr>
            <w:tcW w:w="2977" w:type="dxa"/>
          </w:tcPr>
          <w:p w14:paraId="6E355897" w14:textId="6FAA4D2D" w:rsidR="00993531" w:rsidRPr="00E409BC" w:rsidRDefault="00993531" w:rsidP="00993531">
            <w:pPr>
              <w:jc w:val="both"/>
              <w:rPr>
                <w:b/>
              </w:rPr>
            </w:pPr>
            <w:r w:rsidRPr="00E409BC">
              <w:rPr>
                <w:b/>
              </w:rPr>
              <w:t xml:space="preserve">Mgr. </w:t>
            </w:r>
            <w:ins w:id="211" w:author="Pavla Trefilová" w:date="2019-09-10T12:27:00Z">
              <w:r w:rsidR="005F3CAC">
                <w:rPr>
                  <w:b/>
                </w:rPr>
                <w:t xml:space="preserve">Věra </w:t>
              </w:r>
            </w:ins>
            <w:r w:rsidRPr="00E409BC">
              <w:rPr>
                <w:b/>
              </w:rPr>
              <w:t>Kozáková, Ph.D.</w:t>
            </w:r>
          </w:p>
          <w:p w14:paraId="0F949264" w14:textId="4087BEB3" w:rsidR="00993531" w:rsidRDefault="00993531" w:rsidP="00993531">
            <w:r>
              <w:t xml:space="preserve">Kozáková </w:t>
            </w:r>
            <w:ins w:id="212" w:author="Pavla Trefilová" w:date="2019-09-10T12:26:00Z">
              <w:r w:rsidR="005F3CAC">
                <w:t>(100%)</w:t>
              </w:r>
            </w:ins>
            <w:del w:id="213" w:author="Pavla Trefilová" w:date="2019-09-10T12:26:00Z">
              <w:r w:rsidDel="005F3CAC">
                <w:delText>100%</w:delText>
              </w:r>
            </w:del>
          </w:p>
        </w:tc>
        <w:tc>
          <w:tcPr>
            <w:tcW w:w="708" w:type="dxa"/>
          </w:tcPr>
          <w:p w14:paraId="51C0D1C8" w14:textId="77777777" w:rsidR="00993531" w:rsidRDefault="00993531" w:rsidP="00993531">
            <w:pPr>
              <w:jc w:val="both"/>
            </w:pPr>
            <w:r>
              <w:t>Z</w:t>
            </w:r>
          </w:p>
        </w:tc>
        <w:tc>
          <w:tcPr>
            <w:tcW w:w="814" w:type="dxa"/>
          </w:tcPr>
          <w:p w14:paraId="6D3CBC1F" w14:textId="77777777" w:rsidR="00993531" w:rsidRPr="001C31EB" w:rsidRDefault="00993531" w:rsidP="00993531">
            <w:pPr>
              <w:jc w:val="center"/>
            </w:pPr>
            <w:r>
              <w:t>V</w:t>
            </w:r>
          </w:p>
        </w:tc>
      </w:tr>
      <w:tr w:rsidR="00993531" w14:paraId="0511A374" w14:textId="77777777" w:rsidTr="0034438B">
        <w:tc>
          <w:tcPr>
            <w:tcW w:w="2370" w:type="dxa"/>
          </w:tcPr>
          <w:p w14:paraId="6C480D95" w14:textId="77777777" w:rsidR="00993531" w:rsidRPr="001C31EB" w:rsidRDefault="00993531" w:rsidP="00993531">
            <w:r w:rsidRPr="00007CA1">
              <w:t>N</w:t>
            </w:r>
            <w:r>
              <w:t>ěmecká konverzace 2</w:t>
            </w:r>
          </w:p>
        </w:tc>
        <w:tc>
          <w:tcPr>
            <w:tcW w:w="857" w:type="dxa"/>
            <w:gridSpan w:val="2"/>
          </w:tcPr>
          <w:p w14:paraId="233DF7D4" w14:textId="77777777" w:rsidR="00993531" w:rsidRDefault="00993531" w:rsidP="00993531">
            <w:pPr>
              <w:jc w:val="both"/>
            </w:pPr>
            <w:r>
              <w:t>0-0-26</w:t>
            </w:r>
          </w:p>
        </w:tc>
        <w:tc>
          <w:tcPr>
            <w:tcW w:w="850" w:type="dxa"/>
          </w:tcPr>
          <w:p w14:paraId="1B594CAB" w14:textId="77777777" w:rsidR="00993531" w:rsidRPr="0034438B" w:rsidRDefault="00993531" w:rsidP="00993531">
            <w:r>
              <w:t>klz</w:t>
            </w:r>
          </w:p>
        </w:tc>
        <w:tc>
          <w:tcPr>
            <w:tcW w:w="709" w:type="dxa"/>
          </w:tcPr>
          <w:p w14:paraId="4BDF0EFE" w14:textId="77777777" w:rsidR="00993531" w:rsidRPr="0034438B" w:rsidRDefault="00993531" w:rsidP="00993531">
            <w:r>
              <w:t>3</w:t>
            </w:r>
          </w:p>
        </w:tc>
        <w:tc>
          <w:tcPr>
            <w:tcW w:w="2977" w:type="dxa"/>
          </w:tcPr>
          <w:p w14:paraId="474EFC11" w14:textId="1413D638" w:rsidR="00993531" w:rsidRPr="00E409BC" w:rsidRDefault="00993531" w:rsidP="00993531">
            <w:pPr>
              <w:jc w:val="both"/>
              <w:rPr>
                <w:b/>
              </w:rPr>
            </w:pPr>
            <w:r w:rsidRPr="00E409BC">
              <w:rPr>
                <w:b/>
              </w:rPr>
              <w:t xml:space="preserve">Mgr. </w:t>
            </w:r>
            <w:ins w:id="214" w:author="Pavla Trefilová" w:date="2019-09-10T12:27:00Z">
              <w:r w:rsidR="005F3CAC">
                <w:rPr>
                  <w:b/>
                </w:rPr>
                <w:t xml:space="preserve">Věra </w:t>
              </w:r>
            </w:ins>
            <w:r w:rsidRPr="00E409BC">
              <w:rPr>
                <w:b/>
              </w:rPr>
              <w:t>Kozáková, Ph.D.</w:t>
            </w:r>
          </w:p>
          <w:p w14:paraId="3C28F131" w14:textId="2638B6FB" w:rsidR="00993531" w:rsidRDefault="00993531" w:rsidP="00993531">
            <w:r>
              <w:t xml:space="preserve">Kozáková </w:t>
            </w:r>
            <w:ins w:id="215" w:author="Pavla Trefilová" w:date="2019-09-10T12:26:00Z">
              <w:r w:rsidR="005F3CAC">
                <w:t>(100%)</w:t>
              </w:r>
            </w:ins>
            <w:del w:id="216" w:author="Pavla Trefilová" w:date="2019-09-10T12:26:00Z">
              <w:r w:rsidDel="005F3CAC">
                <w:delText>100%</w:delText>
              </w:r>
            </w:del>
          </w:p>
        </w:tc>
        <w:tc>
          <w:tcPr>
            <w:tcW w:w="708" w:type="dxa"/>
          </w:tcPr>
          <w:p w14:paraId="09B9B68D" w14:textId="77777777" w:rsidR="00993531" w:rsidRDefault="00993531" w:rsidP="00993531">
            <w:pPr>
              <w:jc w:val="both"/>
            </w:pPr>
            <w:r>
              <w:t>L</w:t>
            </w:r>
          </w:p>
        </w:tc>
        <w:tc>
          <w:tcPr>
            <w:tcW w:w="814" w:type="dxa"/>
          </w:tcPr>
          <w:p w14:paraId="349CF938" w14:textId="77777777" w:rsidR="00993531" w:rsidRPr="001C31EB" w:rsidRDefault="00993531" w:rsidP="00993531">
            <w:pPr>
              <w:jc w:val="center"/>
            </w:pPr>
            <w:r>
              <w:t>V</w:t>
            </w:r>
          </w:p>
        </w:tc>
      </w:tr>
      <w:tr w:rsidR="00993531" w14:paraId="53BED628" w14:textId="77777777" w:rsidTr="0034438B">
        <w:tc>
          <w:tcPr>
            <w:tcW w:w="2370" w:type="dxa"/>
          </w:tcPr>
          <w:p w14:paraId="10B83EE8" w14:textId="77777777" w:rsidR="00993531" w:rsidRPr="001C31EB" w:rsidRDefault="00993531" w:rsidP="00993531">
            <w:r w:rsidRPr="00007CA1">
              <w:t>Korespondence v angličtině</w:t>
            </w:r>
          </w:p>
        </w:tc>
        <w:tc>
          <w:tcPr>
            <w:tcW w:w="857" w:type="dxa"/>
            <w:gridSpan w:val="2"/>
          </w:tcPr>
          <w:p w14:paraId="075212BE" w14:textId="77777777" w:rsidR="00993531" w:rsidRDefault="00993531" w:rsidP="00993531">
            <w:r w:rsidRPr="00637BDB">
              <w:t>0-0-2</w:t>
            </w:r>
            <w:r>
              <w:t>6</w:t>
            </w:r>
          </w:p>
        </w:tc>
        <w:tc>
          <w:tcPr>
            <w:tcW w:w="850" w:type="dxa"/>
          </w:tcPr>
          <w:p w14:paraId="72A5A8EF" w14:textId="77777777" w:rsidR="00993531" w:rsidRDefault="00993531" w:rsidP="00993531">
            <w:r w:rsidRPr="00B8320D">
              <w:t>zp</w:t>
            </w:r>
          </w:p>
        </w:tc>
        <w:tc>
          <w:tcPr>
            <w:tcW w:w="709" w:type="dxa"/>
          </w:tcPr>
          <w:p w14:paraId="584ED594" w14:textId="77777777" w:rsidR="00993531" w:rsidRPr="0034438B" w:rsidRDefault="00993531" w:rsidP="00993531">
            <w:r>
              <w:t>3</w:t>
            </w:r>
          </w:p>
        </w:tc>
        <w:tc>
          <w:tcPr>
            <w:tcW w:w="2977" w:type="dxa"/>
          </w:tcPr>
          <w:p w14:paraId="6364793D" w14:textId="77777777" w:rsidR="00993531" w:rsidRPr="001309F5" w:rsidRDefault="00993531" w:rsidP="00993531">
            <w:pPr>
              <w:rPr>
                <w:b/>
              </w:rPr>
            </w:pPr>
            <w:r w:rsidRPr="001309F5">
              <w:rPr>
                <w:b/>
              </w:rPr>
              <w:t>Daniel Paul Sampey, MFA</w:t>
            </w:r>
          </w:p>
          <w:p w14:paraId="208BF746" w14:textId="5C36233E" w:rsidR="00993531" w:rsidRDefault="00993531" w:rsidP="00993531">
            <w:r>
              <w:t xml:space="preserve">Sampey </w:t>
            </w:r>
            <w:ins w:id="217" w:author="Pavla Trefilová" w:date="2019-09-10T12:26:00Z">
              <w:r w:rsidR="005F3CAC">
                <w:t>(100%)</w:t>
              </w:r>
            </w:ins>
            <w:del w:id="218" w:author="Pavla Trefilová" w:date="2019-09-10T12:26:00Z">
              <w:r w:rsidDel="005F3CAC">
                <w:delText>100%</w:delText>
              </w:r>
            </w:del>
          </w:p>
        </w:tc>
        <w:tc>
          <w:tcPr>
            <w:tcW w:w="708" w:type="dxa"/>
          </w:tcPr>
          <w:p w14:paraId="3499F14D" w14:textId="77777777" w:rsidR="00993531" w:rsidRDefault="00993531" w:rsidP="00993531">
            <w:pPr>
              <w:jc w:val="both"/>
            </w:pPr>
            <w:r>
              <w:t>L</w:t>
            </w:r>
          </w:p>
        </w:tc>
        <w:tc>
          <w:tcPr>
            <w:tcW w:w="814" w:type="dxa"/>
          </w:tcPr>
          <w:p w14:paraId="10CAEBA5" w14:textId="77777777" w:rsidR="00993531" w:rsidRPr="001C31EB" w:rsidRDefault="00993531" w:rsidP="00993531">
            <w:pPr>
              <w:jc w:val="center"/>
            </w:pPr>
            <w:r>
              <w:t>V</w:t>
            </w:r>
          </w:p>
        </w:tc>
      </w:tr>
      <w:tr w:rsidR="00993531" w14:paraId="7D1E82B9" w14:textId="77777777" w:rsidTr="0034438B">
        <w:tc>
          <w:tcPr>
            <w:tcW w:w="2370" w:type="dxa"/>
          </w:tcPr>
          <w:p w14:paraId="5B2AA5BB" w14:textId="77777777" w:rsidR="00993531" w:rsidRPr="001C31EB" w:rsidRDefault="00993531" w:rsidP="00993531">
            <w:r w:rsidRPr="00007CA1">
              <w:t>Korespondence v němčině</w:t>
            </w:r>
          </w:p>
        </w:tc>
        <w:tc>
          <w:tcPr>
            <w:tcW w:w="857" w:type="dxa"/>
            <w:gridSpan w:val="2"/>
          </w:tcPr>
          <w:p w14:paraId="0E24D1AD" w14:textId="77777777" w:rsidR="00993531" w:rsidRDefault="00993531" w:rsidP="00993531">
            <w:r w:rsidRPr="00637BDB">
              <w:t>0-0-2</w:t>
            </w:r>
            <w:r>
              <w:t>6</w:t>
            </w:r>
          </w:p>
        </w:tc>
        <w:tc>
          <w:tcPr>
            <w:tcW w:w="850" w:type="dxa"/>
          </w:tcPr>
          <w:p w14:paraId="358C8C0D" w14:textId="77777777" w:rsidR="00993531" w:rsidRDefault="00993531" w:rsidP="00993531">
            <w:r w:rsidRPr="00B8320D">
              <w:t>zp</w:t>
            </w:r>
          </w:p>
        </w:tc>
        <w:tc>
          <w:tcPr>
            <w:tcW w:w="709" w:type="dxa"/>
          </w:tcPr>
          <w:p w14:paraId="6BE59D05" w14:textId="77777777" w:rsidR="00993531" w:rsidRPr="0034438B" w:rsidRDefault="00993531" w:rsidP="00993531">
            <w:r>
              <w:t>3</w:t>
            </w:r>
          </w:p>
        </w:tc>
        <w:tc>
          <w:tcPr>
            <w:tcW w:w="2977" w:type="dxa"/>
          </w:tcPr>
          <w:p w14:paraId="62C5C1E6" w14:textId="4BBDDE6B" w:rsidR="00993531" w:rsidRPr="001309F5" w:rsidRDefault="00993531" w:rsidP="00993531">
            <w:pPr>
              <w:rPr>
                <w:b/>
              </w:rPr>
            </w:pPr>
            <w:r w:rsidRPr="001309F5">
              <w:rPr>
                <w:b/>
              </w:rPr>
              <w:t xml:space="preserve">Mgr. </w:t>
            </w:r>
            <w:ins w:id="219" w:author="Pavla Trefilová" w:date="2019-09-10T12:27:00Z">
              <w:r w:rsidR="005F3CAC">
                <w:rPr>
                  <w:b/>
                </w:rPr>
                <w:t xml:space="preserve">Renata </w:t>
              </w:r>
            </w:ins>
            <w:r w:rsidRPr="001309F5">
              <w:rPr>
                <w:b/>
              </w:rPr>
              <w:t>Šilhánová, Ph.D</w:t>
            </w:r>
            <w:r>
              <w:rPr>
                <w:b/>
              </w:rPr>
              <w:t>.</w:t>
            </w:r>
          </w:p>
          <w:p w14:paraId="57AC82C6" w14:textId="5961DEB9" w:rsidR="00993531" w:rsidRDefault="00993531" w:rsidP="00993531">
            <w:r>
              <w:t xml:space="preserve">Šilhánová </w:t>
            </w:r>
            <w:ins w:id="220" w:author="Pavla Trefilová" w:date="2019-09-10T12:26:00Z">
              <w:r w:rsidR="005F3CAC">
                <w:t>(100%)</w:t>
              </w:r>
            </w:ins>
            <w:del w:id="221" w:author="Pavla Trefilová" w:date="2019-09-10T12:26:00Z">
              <w:r w:rsidDel="005F3CAC">
                <w:delText>100%</w:delText>
              </w:r>
            </w:del>
          </w:p>
        </w:tc>
        <w:tc>
          <w:tcPr>
            <w:tcW w:w="708" w:type="dxa"/>
          </w:tcPr>
          <w:p w14:paraId="1021C731" w14:textId="77777777" w:rsidR="00993531" w:rsidRDefault="00993531" w:rsidP="00993531">
            <w:pPr>
              <w:jc w:val="both"/>
            </w:pPr>
            <w:r>
              <w:t>L</w:t>
            </w:r>
          </w:p>
        </w:tc>
        <w:tc>
          <w:tcPr>
            <w:tcW w:w="814" w:type="dxa"/>
          </w:tcPr>
          <w:p w14:paraId="7AE34D6F" w14:textId="77777777" w:rsidR="00993531" w:rsidRPr="001C31EB" w:rsidRDefault="00993531" w:rsidP="00993531">
            <w:pPr>
              <w:jc w:val="center"/>
            </w:pPr>
            <w:r>
              <w:t>V</w:t>
            </w:r>
          </w:p>
        </w:tc>
      </w:tr>
      <w:tr w:rsidR="00993531" w14:paraId="49F49086" w14:textId="77777777" w:rsidTr="0034438B">
        <w:tc>
          <w:tcPr>
            <w:tcW w:w="2370" w:type="dxa"/>
          </w:tcPr>
          <w:p w14:paraId="1689E686" w14:textId="77777777" w:rsidR="00993531" w:rsidRPr="001C31EB" w:rsidRDefault="00993531" w:rsidP="00993531">
            <w:r w:rsidRPr="00007CA1">
              <w:t>Ruština 1</w:t>
            </w:r>
          </w:p>
        </w:tc>
        <w:tc>
          <w:tcPr>
            <w:tcW w:w="857" w:type="dxa"/>
            <w:gridSpan w:val="2"/>
          </w:tcPr>
          <w:p w14:paraId="435D6B23" w14:textId="77777777" w:rsidR="00993531" w:rsidRDefault="00993531" w:rsidP="00993531">
            <w:r w:rsidRPr="00CC3A9B">
              <w:t>0-0-2</w:t>
            </w:r>
            <w:r>
              <w:t>6</w:t>
            </w:r>
          </w:p>
        </w:tc>
        <w:tc>
          <w:tcPr>
            <w:tcW w:w="850" w:type="dxa"/>
          </w:tcPr>
          <w:p w14:paraId="71E3E9FD" w14:textId="77777777" w:rsidR="00993531" w:rsidRPr="0034438B" w:rsidRDefault="00993531" w:rsidP="00993531">
            <w:r>
              <w:t>zp</w:t>
            </w:r>
          </w:p>
        </w:tc>
        <w:tc>
          <w:tcPr>
            <w:tcW w:w="709" w:type="dxa"/>
          </w:tcPr>
          <w:p w14:paraId="4F948BAA" w14:textId="77777777" w:rsidR="00993531" w:rsidRPr="0034438B" w:rsidRDefault="00993531" w:rsidP="00993531">
            <w:r>
              <w:t>3</w:t>
            </w:r>
          </w:p>
        </w:tc>
        <w:tc>
          <w:tcPr>
            <w:tcW w:w="2977" w:type="dxa"/>
          </w:tcPr>
          <w:p w14:paraId="10BEE33C" w14:textId="23525AD3" w:rsidR="00993531" w:rsidRPr="00E409BC" w:rsidRDefault="00993531" w:rsidP="00993531">
            <w:pPr>
              <w:rPr>
                <w:b/>
              </w:rPr>
            </w:pPr>
            <w:r w:rsidRPr="00E409BC">
              <w:rPr>
                <w:b/>
              </w:rPr>
              <w:t xml:space="preserve">Mgr. </w:t>
            </w:r>
            <w:ins w:id="222" w:author="Pavla Trefilová" w:date="2019-09-10T12:27:00Z">
              <w:r w:rsidR="005F3CAC">
                <w:rPr>
                  <w:b/>
                </w:rPr>
                <w:t xml:space="preserve">Magda </w:t>
              </w:r>
            </w:ins>
            <w:r w:rsidRPr="00E409BC">
              <w:rPr>
                <w:b/>
              </w:rPr>
              <w:t>Zálešáková</w:t>
            </w:r>
          </w:p>
          <w:p w14:paraId="06202C8C" w14:textId="648A5687" w:rsidR="00993531" w:rsidRDefault="00993531" w:rsidP="00993531">
            <w:r>
              <w:t xml:space="preserve">Cagašová </w:t>
            </w:r>
            <w:ins w:id="223" w:author="Pavla Trefilová" w:date="2019-09-10T12:26:00Z">
              <w:r w:rsidR="005F3CAC">
                <w:t>(100%)</w:t>
              </w:r>
            </w:ins>
            <w:del w:id="224" w:author="Pavla Trefilová" w:date="2019-09-10T12:26:00Z">
              <w:r w:rsidDel="005F3CAC">
                <w:delText>100%</w:delText>
              </w:r>
            </w:del>
          </w:p>
        </w:tc>
        <w:tc>
          <w:tcPr>
            <w:tcW w:w="708" w:type="dxa"/>
          </w:tcPr>
          <w:p w14:paraId="1B59AFBC" w14:textId="77777777" w:rsidR="00993531" w:rsidRDefault="00993531" w:rsidP="00993531">
            <w:pPr>
              <w:jc w:val="both"/>
            </w:pPr>
            <w:r>
              <w:t>Z</w:t>
            </w:r>
          </w:p>
        </w:tc>
        <w:tc>
          <w:tcPr>
            <w:tcW w:w="814" w:type="dxa"/>
          </w:tcPr>
          <w:p w14:paraId="5AB76D9A" w14:textId="77777777" w:rsidR="00993531" w:rsidRPr="001C31EB" w:rsidRDefault="00993531" w:rsidP="00993531">
            <w:pPr>
              <w:jc w:val="center"/>
            </w:pPr>
            <w:r>
              <w:t>V</w:t>
            </w:r>
          </w:p>
        </w:tc>
      </w:tr>
      <w:tr w:rsidR="00993531" w14:paraId="57DD06AF" w14:textId="77777777" w:rsidTr="0034438B">
        <w:tc>
          <w:tcPr>
            <w:tcW w:w="2370" w:type="dxa"/>
          </w:tcPr>
          <w:p w14:paraId="46594DE1" w14:textId="77777777" w:rsidR="00993531" w:rsidRPr="001C31EB" w:rsidRDefault="00993531" w:rsidP="00993531">
            <w:r>
              <w:t>Ruština 2</w:t>
            </w:r>
          </w:p>
        </w:tc>
        <w:tc>
          <w:tcPr>
            <w:tcW w:w="857" w:type="dxa"/>
            <w:gridSpan w:val="2"/>
          </w:tcPr>
          <w:p w14:paraId="6B0D8B79" w14:textId="77777777" w:rsidR="00993531" w:rsidRDefault="00993531" w:rsidP="00993531">
            <w:r w:rsidRPr="00CC3A9B">
              <w:t>0-0-2</w:t>
            </w:r>
            <w:r>
              <w:t>6</w:t>
            </w:r>
          </w:p>
        </w:tc>
        <w:tc>
          <w:tcPr>
            <w:tcW w:w="850" w:type="dxa"/>
          </w:tcPr>
          <w:p w14:paraId="01AC9FE4" w14:textId="77777777" w:rsidR="00993531" w:rsidRPr="0034438B" w:rsidRDefault="00993531" w:rsidP="00993531">
            <w:r>
              <w:t>klz</w:t>
            </w:r>
          </w:p>
        </w:tc>
        <w:tc>
          <w:tcPr>
            <w:tcW w:w="709" w:type="dxa"/>
          </w:tcPr>
          <w:p w14:paraId="567E95EA" w14:textId="77777777" w:rsidR="00993531" w:rsidRPr="0034438B" w:rsidRDefault="00993531" w:rsidP="00993531">
            <w:r>
              <w:t>3</w:t>
            </w:r>
          </w:p>
        </w:tc>
        <w:tc>
          <w:tcPr>
            <w:tcW w:w="2977" w:type="dxa"/>
          </w:tcPr>
          <w:p w14:paraId="514A12AB" w14:textId="3E5DFB33" w:rsidR="00993531" w:rsidRDefault="00993531" w:rsidP="00993531">
            <w:pPr>
              <w:rPr>
                <w:b/>
              </w:rPr>
            </w:pPr>
            <w:r w:rsidRPr="00E409BC">
              <w:rPr>
                <w:b/>
              </w:rPr>
              <w:t xml:space="preserve">Mgr. </w:t>
            </w:r>
            <w:ins w:id="225" w:author="Pavla Trefilová" w:date="2019-09-10T12:27:00Z">
              <w:r w:rsidR="005F3CAC">
                <w:rPr>
                  <w:b/>
                </w:rPr>
                <w:t xml:space="preserve">Magda </w:t>
              </w:r>
            </w:ins>
            <w:r w:rsidRPr="00E409BC">
              <w:rPr>
                <w:b/>
              </w:rPr>
              <w:t>Zálešáková</w:t>
            </w:r>
          </w:p>
          <w:p w14:paraId="21BB00BE" w14:textId="36B77BD8" w:rsidR="00993531" w:rsidRPr="00473598" w:rsidRDefault="00993531" w:rsidP="00993531">
            <w:pPr>
              <w:rPr>
                <w:b/>
              </w:rPr>
            </w:pPr>
            <w:r>
              <w:t xml:space="preserve">Cagašová </w:t>
            </w:r>
            <w:ins w:id="226" w:author="Pavla Trefilová" w:date="2019-09-10T12:26:00Z">
              <w:r w:rsidR="005F3CAC">
                <w:t>(100%)</w:t>
              </w:r>
            </w:ins>
            <w:del w:id="227" w:author="Pavla Trefilová" w:date="2019-09-10T12:26:00Z">
              <w:r w:rsidDel="005F3CAC">
                <w:delText>100%</w:delText>
              </w:r>
            </w:del>
          </w:p>
        </w:tc>
        <w:tc>
          <w:tcPr>
            <w:tcW w:w="708" w:type="dxa"/>
          </w:tcPr>
          <w:p w14:paraId="1E182B9A" w14:textId="77777777" w:rsidR="00993531" w:rsidRDefault="00993531" w:rsidP="00993531">
            <w:pPr>
              <w:jc w:val="both"/>
            </w:pPr>
            <w:r>
              <w:t>L</w:t>
            </w:r>
          </w:p>
        </w:tc>
        <w:tc>
          <w:tcPr>
            <w:tcW w:w="814" w:type="dxa"/>
          </w:tcPr>
          <w:p w14:paraId="204D7DBA" w14:textId="77777777" w:rsidR="00993531" w:rsidRPr="001C31EB" w:rsidRDefault="00993531" w:rsidP="00993531">
            <w:pPr>
              <w:jc w:val="center"/>
            </w:pPr>
            <w:r>
              <w:t>V</w:t>
            </w:r>
          </w:p>
        </w:tc>
      </w:tr>
      <w:tr w:rsidR="00993531" w14:paraId="4C5DD006" w14:textId="77777777" w:rsidTr="0034438B">
        <w:tc>
          <w:tcPr>
            <w:tcW w:w="2370" w:type="dxa"/>
          </w:tcPr>
          <w:p w14:paraId="555657AA" w14:textId="77777777" w:rsidR="00993531" w:rsidRPr="001C31EB" w:rsidRDefault="00993531" w:rsidP="00993531">
            <w:r w:rsidRPr="00007CA1">
              <w:t>Španělština 1</w:t>
            </w:r>
          </w:p>
        </w:tc>
        <w:tc>
          <w:tcPr>
            <w:tcW w:w="857" w:type="dxa"/>
            <w:gridSpan w:val="2"/>
          </w:tcPr>
          <w:p w14:paraId="6C6E0AC4" w14:textId="77777777" w:rsidR="00993531" w:rsidRDefault="00993531" w:rsidP="00993531">
            <w:r w:rsidRPr="008F6FE3">
              <w:t>0-0-2</w:t>
            </w:r>
            <w:r>
              <w:t>6</w:t>
            </w:r>
          </w:p>
        </w:tc>
        <w:tc>
          <w:tcPr>
            <w:tcW w:w="850" w:type="dxa"/>
          </w:tcPr>
          <w:p w14:paraId="54A004A0" w14:textId="77777777" w:rsidR="00993531" w:rsidRPr="0034438B" w:rsidRDefault="00993531" w:rsidP="00993531">
            <w:r>
              <w:t>zp</w:t>
            </w:r>
          </w:p>
        </w:tc>
        <w:tc>
          <w:tcPr>
            <w:tcW w:w="709" w:type="dxa"/>
          </w:tcPr>
          <w:p w14:paraId="19DE5F0B" w14:textId="77777777" w:rsidR="00993531" w:rsidRPr="0034438B" w:rsidRDefault="00993531" w:rsidP="00993531">
            <w:r>
              <w:t>3</w:t>
            </w:r>
          </w:p>
        </w:tc>
        <w:tc>
          <w:tcPr>
            <w:tcW w:w="2977" w:type="dxa"/>
          </w:tcPr>
          <w:p w14:paraId="02F0F893" w14:textId="3BE2FB67" w:rsidR="00993531" w:rsidRPr="00E409BC" w:rsidRDefault="00993531" w:rsidP="00993531">
            <w:pPr>
              <w:rPr>
                <w:b/>
              </w:rPr>
            </w:pPr>
            <w:r w:rsidRPr="00E409BC">
              <w:rPr>
                <w:b/>
              </w:rPr>
              <w:t xml:space="preserve">Mgr. </w:t>
            </w:r>
            <w:ins w:id="228" w:author="Pavla Trefilová" w:date="2019-09-10T12:27:00Z">
              <w:r w:rsidR="005F3CAC">
                <w:rPr>
                  <w:b/>
                </w:rPr>
                <w:t xml:space="preserve">Veronika </w:t>
              </w:r>
            </w:ins>
            <w:r w:rsidRPr="00E409BC">
              <w:rPr>
                <w:b/>
              </w:rPr>
              <w:t>Pečivová</w:t>
            </w:r>
          </w:p>
          <w:p w14:paraId="717CCF21" w14:textId="0A535AB2" w:rsidR="00993531" w:rsidRDefault="00993531" w:rsidP="00993531">
            <w:r>
              <w:t xml:space="preserve">Pečivová </w:t>
            </w:r>
            <w:ins w:id="229" w:author="Pavla Trefilová" w:date="2019-09-10T12:26:00Z">
              <w:r w:rsidR="005F3CAC">
                <w:t>(100%)</w:t>
              </w:r>
            </w:ins>
            <w:del w:id="230" w:author="Pavla Trefilová" w:date="2019-09-10T12:26:00Z">
              <w:r w:rsidDel="005F3CAC">
                <w:delText>100%</w:delText>
              </w:r>
            </w:del>
          </w:p>
        </w:tc>
        <w:tc>
          <w:tcPr>
            <w:tcW w:w="708" w:type="dxa"/>
          </w:tcPr>
          <w:p w14:paraId="5C2319E1" w14:textId="77777777" w:rsidR="00993531" w:rsidRDefault="00993531" w:rsidP="00993531">
            <w:pPr>
              <w:jc w:val="both"/>
            </w:pPr>
            <w:r>
              <w:t>Z</w:t>
            </w:r>
          </w:p>
        </w:tc>
        <w:tc>
          <w:tcPr>
            <w:tcW w:w="814" w:type="dxa"/>
          </w:tcPr>
          <w:p w14:paraId="49A4A514" w14:textId="77777777" w:rsidR="00993531" w:rsidRPr="001C31EB" w:rsidRDefault="00993531" w:rsidP="00993531">
            <w:pPr>
              <w:jc w:val="center"/>
            </w:pPr>
            <w:r>
              <w:t>V</w:t>
            </w:r>
          </w:p>
        </w:tc>
      </w:tr>
      <w:tr w:rsidR="00993531" w14:paraId="0E20A072" w14:textId="77777777" w:rsidTr="0034438B">
        <w:tc>
          <w:tcPr>
            <w:tcW w:w="2370" w:type="dxa"/>
          </w:tcPr>
          <w:p w14:paraId="46025543" w14:textId="77777777" w:rsidR="00993531" w:rsidRPr="001C31EB" w:rsidRDefault="00993531" w:rsidP="00993531">
            <w:r>
              <w:t>Španělština 2</w:t>
            </w:r>
          </w:p>
        </w:tc>
        <w:tc>
          <w:tcPr>
            <w:tcW w:w="857" w:type="dxa"/>
            <w:gridSpan w:val="2"/>
          </w:tcPr>
          <w:p w14:paraId="628DD86F" w14:textId="77777777" w:rsidR="00993531" w:rsidRDefault="00993531" w:rsidP="00993531">
            <w:r w:rsidRPr="008F6FE3">
              <w:t>0-0-2</w:t>
            </w:r>
            <w:r>
              <w:t>6</w:t>
            </w:r>
          </w:p>
        </w:tc>
        <w:tc>
          <w:tcPr>
            <w:tcW w:w="850" w:type="dxa"/>
          </w:tcPr>
          <w:p w14:paraId="76B50625" w14:textId="77777777" w:rsidR="00993531" w:rsidRPr="0034438B" w:rsidRDefault="00993531" w:rsidP="00993531">
            <w:r>
              <w:t>klz</w:t>
            </w:r>
          </w:p>
        </w:tc>
        <w:tc>
          <w:tcPr>
            <w:tcW w:w="709" w:type="dxa"/>
          </w:tcPr>
          <w:p w14:paraId="19B9A1E5" w14:textId="77777777" w:rsidR="00993531" w:rsidRPr="0034438B" w:rsidRDefault="00993531" w:rsidP="00993531">
            <w:r>
              <w:t>3</w:t>
            </w:r>
          </w:p>
        </w:tc>
        <w:tc>
          <w:tcPr>
            <w:tcW w:w="2977" w:type="dxa"/>
          </w:tcPr>
          <w:p w14:paraId="018489C3" w14:textId="259051C9" w:rsidR="00993531" w:rsidRPr="00E409BC" w:rsidRDefault="00993531" w:rsidP="00993531">
            <w:pPr>
              <w:rPr>
                <w:b/>
              </w:rPr>
            </w:pPr>
            <w:r w:rsidRPr="00E409BC">
              <w:rPr>
                <w:b/>
              </w:rPr>
              <w:t>Mgr.</w:t>
            </w:r>
            <w:ins w:id="231" w:author="Pavla Trefilová" w:date="2019-09-10T12:27:00Z">
              <w:r w:rsidR="005F3CAC">
                <w:rPr>
                  <w:b/>
                </w:rPr>
                <w:t xml:space="preserve"> Veronika</w:t>
              </w:r>
            </w:ins>
            <w:r w:rsidRPr="00E409BC">
              <w:rPr>
                <w:b/>
              </w:rPr>
              <w:t xml:space="preserve"> Pečivová</w:t>
            </w:r>
          </w:p>
          <w:p w14:paraId="54A5C0D3" w14:textId="24916646" w:rsidR="00993531" w:rsidRDefault="00993531" w:rsidP="00993531">
            <w:r>
              <w:t xml:space="preserve">Pečivová </w:t>
            </w:r>
            <w:ins w:id="232" w:author="Pavla Trefilová" w:date="2019-09-10T12:26:00Z">
              <w:r w:rsidR="005F3CAC">
                <w:t>(100%)</w:t>
              </w:r>
            </w:ins>
            <w:del w:id="233" w:author="Pavla Trefilová" w:date="2019-09-10T12:26:00Z">
              <w:r w:rsidDel="005F3CAC">
                <w:delText>100%</w:delText>
              </w:r>
            </w:del>
          </w:p>
        </w:tc>
        <w:tc>
          <w:tcPr>
            <w:tcW w:w="708" w:type="dxa"/>
          </w:tcPr>
          <w:p w14:paraId="75E34753" w14:textId="77777777" w:rsidR="00993531" w:rsidRDefault="00993531" w:rsidP="00993531">
            <w:pPr>
              <w:jc w:val="both"/>
            </w:pPr>
            <w:r>
              <w:t>L</w:t>
            </w:r>
          </w:p>
        </w:tc>
        <w:tc>
          <w:tcPr>
            <w:tcW w:w="814" w:type="dxa"/>
          </w:tcPr>
          <w:p w14:paraId="2B343D4E" w14:textId="77777777" w:rsidR="00993531" w:rsidRPr="001C31EB" w:rsidRDefault="00993531" w:rsidP="00993531">
            <w:pPr>
              <w:jc w:val="center"/>
            </w:pPr>
            <w:r>
              <w:t>V</w:t>
            </w:r>
          </w:p>
        </w:tc>
      </w:tr>
      <w:tr w:rsidR="00993531" w14:paraId="1294CA81" w14:textId="77777777" w:rsidTr="0034438B">
        <w:tc>
          <w:tcPr>
            <w:tcW w:w="2370" w:type="dxa"/>
          </w:tcPr>
          <w:p w14:paraId="14B7F75B" w14:textId="77777777" w:rsidR="00993531" w:rsidRPr="001C31EB" w:rsidRDefault="00993531" w:rsidP="00993531">
            <w:r w:rsidRPr="00007CA1">
              <w:t>Čínština 1</w:t>
            </w:r>
          </w:p>
        </w:tc>
        <w:tc>
          <w:tcPr>
            <w:tcW w:w="857" w:type="dxa"/>
            <w:gridSpan w:val="2"/>
          </w:tcPr>
          <w:p w14:paraId="70990B8A" w14:textId="77777777" w:rsidR="00993531" w:rsidRDefault="00993531" w:rsidP="00993531">
            <w:pPr>
              <w:jc w:val="both"/>
            </w:pPr>
            <w:r w:rsidRPr="008F6FE3">
              <w:t>0-0-2</w:t>
            </w:r>
            <w:r>
              <w:t>6</w:t>
            </w:r>
          </w:p>
        </w:tc>
        <w:tc>
          <w:tcPr>
            <w:tcW w:w="850" w:type="dxa"/>
          </w:tcPr>
          <w:p w14:paraId="3A5C90CA" w14:textId="77777777" w:rsidR="00993531" w:rsidRDefault="00993531" w:rsidP="00993531">
            <w:r w:rsidRPr="00425618">
              <w:t>zp</w:t>
            </w:r>
          </w:p>
        </w:tc>
        <w:tc>
          <w:tcPr>
            <w:tcW w:w="709" w:type="dxa"/>
          </w:tcPr>
          <w:p w14:paraId="0C2B5F57" w14:textId="77777777" w:rsidR="00993531" w:rsidRPr="0034438B" w:rsidRDefault="00993531" w:rsidP="00993531">
            <w:r>
              <w:t>3</w:t>
            </w:r>
          </w:p>
        </w:tc>
        <w:tc>
          <w:tcPr>
            <w:tcW w:w="2977" w:type="dxa"/>
          </w:tcPr>
          <w:p w14:paraId="76F54ACB" w14:textId="77777777" w:rsidR="00993531" w:rsidRPr="007A5BF1" w:rsidRDefault="00993531" w:rsidP="00993531">
            <w:pPr>
              <w:rPr>
                <w:b/>
              </w:rPr>
            </w:pPr>
            <w:r w:rsidRPr="007A5BF1">
              <w:rPr>
                <w:b/>
                <w:color w:val="000000"/>
              </w:rPr>
              <w:t>Xiaofang Chen</w:t>
            </w:r>
            <w:r w:rsidRPr="007A5BF1">
              <w:rPr>
                <w:b/>
              </w:rPr>
              <w:t>, M.A.</w:t>
            </w:r>
          </w:p>
          <w:p w14:paraId="3B4344CF" w14:textId="3B256D9B" w:rsidR="00993531" w:rsidRPr="001309F5" w:rsidRDefault="00993531" w:rsidP="00993531">
            <w:r w:rsidRPr="007A5BF1">
              <w:rPr>
                <w:color w:val="000000"/>
              </w:rPr>
              <w:t>Xiaofang Chen</w:t>
            </w:r>
            <w:r w:rsidRPr="007A5BF1">
              <w:t>, M.A.</w:t>
            </w:r>
            <w:r>
              <w:t xml:space="preserve"> </w:t>
            </w:r>
            <w:ins w:id="234" w:author="Pavla Trefilová" w:date="2019-09-10T12:26:00Z">
              <w:r w:rsidR="005F3CAC">
                <w:t>(100%)</w:t>
              </w:r>
            </w:ins>
            <w:del w:id="235" w:author="Pavla Trefilová" w:date="2019-09-10T12:26:00Z">
              <w:r w:rsidDel="005F3CAC">
                <w:delText>100%</w:delText>
              </w:r>
            </w:del>
          </w:p>
        </w:tc>
        <w:tc>
          <w:tcPr>
            <w:tcW w:w="708" w:type="dxa"/>
          </w:tcPr>
          <w:p w14:paraId="1EB384CE" w14:textId="77777777" w:rsidR="00993531" w:rsidRDefault="00993531" w:rsidP="00993531">
            <w:pPr>
              <w:jc w:val="both"/>
            </w:pPr>
            <w:r>
              <w:t>Z</w:t>
            </w:r>
          </w:p>
        </w:tc>
        <w:tc>
          <w:tcPr>
            <w:tcW w:w="814" w:type="dxa"/>
          </w:tcPr>
          <w:p w14:paraId="67FA90E0" w14:textId="77777777" w:rsidR="00993531" w:rsidRPr="001C31EB" w:rsidRDefault="00993531" w:rsidP="00993531">
            <w:pPr>
              <w:jc w:val="center"/>
            </w:pPr>
            <w:r>
              <w:t>V</w:t>
            </w:r>
          </w:p>
        </w:tc>
      </w:tr>
      <w:tr w:rsidR="00993531" w14:paraId="51BF17AB" w14:textId="77777777" w:rsidTr="0034438B">
        <w:tc>
          <w:tcPr>
            <w:tcW w:w="2370" w:type="dxa"/>
          </w:tcPr>
          <w:p w14:paraId="71296444" w14:textId="77777777" w:rsidR="00993531" w:rsidRPr="001C31EB" w:rsidRDefault="00993531" w:rsidP="00993531">
            <w:r>
              <w:t>Čínština 2</w:t>
            </w:r>
          </w:p>
        </w:tc>
        <w:tc>
          <w:tcPr>
            <w:tcW w:w="857" w:type="dxa"/>
            <w:gridSpan w:val="2"/>
          </w:tcPr>
          <w:p w14:paraId="5BF887C0" w14:textId="77777777" w:rsidR="00993531" w:rsidRDefault="00993531" w:rsidP="00993531">
            <w:pPr>
              <w:jc w:val="both"/>
            </w:pPr>
            <w:r w:rsidRPr="008F6FE3">
              <w:t>0-0-2</w:t>
            </w:r>
            <w:r>
              <w:t>6</w:t>
            </w:r>
          </w:p>
        </w:tc>
        <w:tc>
          <w:tcPr>
            <w:tcW w:w="850" w:type="dxa"/>
          </w:tcPr>
          <w:p w14:paraId="687CC51D" w14:textId="77777777" w:rsidR="00993531" w:rsidRDefault="00993531" w:rsidP="00993531">
            <w:r w:rsidRPr="00425618">
              <w:t>zp</w:t>
            </w:r>
          </w:p>
        </w:tc>
        <w:tc>
          <w:tcPr>
            <w:tcW w:w="709" w:type="dxa"/>
          </w:tcPr>
          <w:p w14:paraId="15A2C6C0" w14:textId="77777777" w:rsidR="00993531" w:rsidRPr="0034438B" w:rsidRDefault="00993531" w:rsidP="00993531">
            <w:r>
              <w:t>3</w:t>
            </w:r>
          </w:p>
        </w:tc>
        <w:tc>
          <w:tcPr>
            <w:tcW w:w="2977" w:type="dxa"/>
          </w:tcPr>
          <w:p w14:paraId="20AF65BB" w14:textId="77777777" w:rsidR="00993531" w:rsidRPr="007A5BF1" w:rsidRDefault="00993531" w:rsidP="00993531">
            <w:pPr>
              <w:rPr>
                <w:b/>
              </w:rPr>
            </w:pPr>
            <w:r w:rsidRPr="007A5BF1">
              <w:rPr>
                <w:b/>
                <w:color w:val="000000"/>
              </w:rPr>
              <w:t>Xiaofang Chen</w:t>
            </w:r>
            <w:r w:rsidRPr="007A5BF1">
              <w:rPr>
                <w:b/>
              </w:rPr>
              <w:t>, M.A.</w:t>
            </w:r>
          </w:p>
          <w:p w14:paraId="03DE7055" w14:textId="5521B605" w:rsidR="00993531" w:rsidRDefault="00993531" w:rsidP="00993531">
            <w:r w:rsidRPr="007A5BF1">
              <w:rPr>
                <w:color w:val="000000"/>
              </w:rPr>
              <w:t>Xiaofang Chen</w:t>
            </w:r>
            <w:r w:rsidRPr="007A5BF1">
              <w:t>, M.A.</w:t>
            </w:r>
            <w:r>
              <w:t xml:space="preserve"> </w:t>
            </w:r>
            <w:ins w:id="236" w:author="Pavla Trefilová" w:date="2019-09-10T12:26:00Z">
              <w:r w:rsidR="005F3CAC">
                <w:t>(100%)</w:t>
              </w:r>
            </w:ins>
            <w:del w:id="237" w:author="Pavla Trefilová" w:date="2019-09-10T12:26:00Z">
              <w:r w:rsidDel="005F3CAC">
                <w:delText>100%</w:delText>
              </w:r>
            </w:del>
          </w:p>
        </w:tc>
        <w:tc>
          <w:tcPr>
            <w:tcW w:w="708" w:type="dxa"/>
          </w:tcPr>
          <w:p w14:paraId="0788259A" w14:textId="77777777" w:rsidR="00993531" w:rsidRDefault="00993531" w:rsidP="00993531">
            <w:pPr>
              <w:jc w:val="both"/>
            </w:pPr>
            <w:r>
              <w:t>L</w:t>
            </w:r>
          </w:p>
        </w:tc>
        <w:tc>
          <w:tcPr>
            <w:tcW w:w="814" w:type="dxa"/>
          </w:tcPr>
          <w:p w14:paraId="0D174BAE" w14:textId="77777777" w:rsidR="00993531" w:rsidRPr="001C31EB" w:rsidRDefault="00993531" w:rsidP="00993531">
            <w:pPr>
              <w:jc w:val="center"/>
            </w:pPr>
            <w:r>
              <w:t>V</w:t>
            </w:r>
          </w:p>
        </w:tc>
      </w:tr>
      <w:tr w:rsidR="00993531" w14:paraId="5B02ADDB" w14:textId="77777777" w:rsidTr="0034438B">
        <w:tc>
          <w:tcPr>
            <w:tcW w:w="2370" w:type="dxa"/>
          </w:tcPr>
          <w:p w14:paraId="2AFBE393" w14:textId="77777777" w:rsidR="00993531" w:rsidRPr="001C31EB" w:rsidRDefault="00993531" w:rsidP="00993531">
            <w:r w:rsidRPr="00007CA1">
              <w:t>Základy koučinku</w:t>
            </w:r>
          </w:p>
        </w:tc>
        <w:tc>
          <w:tcPr>
            <w:tcW w:w="857" w:type="dxa"/>
            <w:gridSpan w:val="2"/>
          </w:tcPr>
          <w:p w14:paraId="1C5639D3" w14:textId="77777777" w:rsidR="00993531" w:rsidRDefault="00993531" w:rsidP="00993531">
            <w:pPr>
              <w:jc w:val="both"/>
            </w:pPr>
            <w:r w:rsidRPr="008F6FE3">
              <w:t>0-0-2</w:t>
            </w:r>
            <w:r>
              <w:t>6</w:t>
            </w:r>
          </w:p>
        </w:tc>
        <w:tc>
          <w:tcPr>
            <w:tcW w:w="850" w:type="dxa"/>
          </w:tcPr>
          <w:p w14:paraId="32F508B4" w14:textId="77777777" w:rsidR="00993531" w:rsidRPr="0034438B" w:rsidRDefault="00993531" w:rsidP="00993531">
            <w:r>
              <w:t>klz</w:t>
            </w:r>
          </w:p>
        </w:tc>
        <w:tc>
          <w:tcPr>
            <w:tcW w:w="709" w:type="dxa"/>
          </w:tcPr>
          <w:p w14:paraId="7D5BABF1" w14:textId="77777777" w:rsidR="00993531" w:rsidRPr="0034438B" w:rsidRDefault="00993531" w:rsidP="00993531">
            <w:r>
              <w:t>3</w:t>
            </w:r>
          </w:p>
        </w:tc>
        <w:tc>
          <w:tcPr>
            <w:tcW w:w="2977" w:type="dxa"/>
          </w:tcPr>
          <w:p w14:paraId="40E0327D" w14:textId="125899E1" w:rsidR="00993531" w:rsidRPr="00DA771A" w:rsidRDefault="00993531" w:rsidP="00993531">
            <w:pPr>
              <w:jc w:val="both"/>
              <w:rPr>
                <w:b/>
              </w:rPr>
            </w:pPr>
            <w:r>
              <w:rPr>
                <w:b/>
              </w:rPr>
              <w:t>Ing.</w:t>
            </w:r>
            <w:r w:rsidRPr="00DA771A">
              <w:rPr>
                <w:b/>
              </w:rPr>
              <w:t xml:space="preserve"> </w:t>
            </w:r>
            <w:ins w:id="238" w:author="Pavla Trefilová" w:date="2019-09-10T12:27:00Z">
              <w:r w:rsidR="005F3CAC">
                <w:rPr>
                  <w:b/>
                </w:rPr>
                <w:t xml:space="preserve">Jana </w:t>
              </w:r>
            </w:ins>
            <w:r w:rsidRPr="00DA771A">
              <w:rPr>
                <w:b/>
              </w:rPr>
              <w:t>Matošková, Ph.D.</w:t>
            </w:r>
          </w:p>
          <w:p w14:paraId="73FDBBA6" w14:textId="37B71A27" w:rsidR="00993531" w:rsidRPr="001C31EB" w:rsidRDefault="00993531" w:rsidP="00993531">
            <w:pPr>
              <w:jc w:val="both"/>
            </w:pPr>
            <w:r>
              <w:t xml:space="preserve">Matošková </w:t>
            </w:r>
            <w:ins w:id="239" w:author="Pavla Trefilová" w:date="2019-09-10T12:26:00Z">
              <w:r w:rsidR="005F3CAC">
                <w:t>(100%)</w:t>
              </w:r>
            </w:ins>
            <w:del w:id="240" w:author="Pavla Trefilová" w:date="2019-09-10T12:26:00Z">
              <w:r w:rsidDel="005F3CAC">
                <w:delText>100%</w:delText>
              </w:r>
            </w:del>
          </w:p>
        </w:tc>
        <w:tc>
          <w:tcPr>
            <w:tcW w:w="708" w:type="dxa"/>
          </w:tcPr>
          <w:p w14:paraId="6814D221" w14:textId="77777777" w:rsidR="00993531" w:rsidRDefault="00993531" w:rsidP="00993531">
            <w:pPr>
              <w:jc w:val="both"/>
            </w:pPr>
            <w:r>
              <w:t>Z</w:t>
            </w:r>
          </w:p>
        </w:tc>
        <w:tc>
          <w:tcPr>
            <w:tcW w:w="814" w:type="dxa"/>
          </w:tcPr>
          <w:p w14:paraId="01CE1B87" w14:textId="77777777" w:rsidR="00993531" w:rsidRPr="001C31EB" w:rsidRDefault="00993531" w:rsidP="00993531">
            <w:pPr>
              <w:jc w:val="center"/>
            </w:pPr>
            <w:r>
              <w:t>V</w:t>
            </w:r>
          </w:p>
        </w:tc>
      </w:tr>
      <w:tr w:rsidR="00993531" w14:paraId="040ED51F" w14:textId="77777777" w:rsidTr="00EA3784">
        <w:trPr>
          <w:trHeight w:val="747"/>
        </w:trPr>
        <w:tc>
          <w:tcPr>
            <w:tcW w:w="9285" w:type="dxa"/>
            <w:gridSpan w:val="8"/>
          </w:tcPr>
          <w:p w14:paraId="10D4A406" w14:textId="77777777" w:rsidR="00993531" w:rsidRDefault="00993531" w:rsidP="00993531">
            <w:pPr>
              <w:jc w:val="both"/>
              <w:rPr>
                <w:b/>
              </w:rPr>
            </w:pPr>
            <w:r>
              <w:rPr>
                <w:b/>
              </w:rPr>
              <w:t>Podmínka pro splnění této skupiny předmětů:</w:t>
            </w:r>
          </w:p>
          <w:p w14:paraId="48A52F27" w14:textId="77777777" w:rsidR="00993531" w:rsidRDefault="00993531" w:rsidP="00993531">
            <w:pPr>
              <w:jc w:val="both"/>
            </w:pPr>
            <w:r>
              <w:t xml:space="preserve">Tato skupina předmětů není specifikována. </w:t>
            </w:r>
            <w:r w:rsidRPr="00FA13C7">
              <w:t xml:space="preserve">Student si může </w:t>
            </w:r>
            <w:r>
              <w:t>v rámci</w:t>
            </w:r>
            <w:r w:rsidRPr="00FA13C7">
              <w:t xml:space="preserve"> této skupiny zvolit předměty minimálně za </w:t>
            </w:r>
            <w:r w:rsidRPr="00FA13C7">
              <w:rPr>
                <w:b/>
              </w:rPr>
              <w:t>3 kredity</w:t>
            </w:r>
            <w:r>
              <w:rPr>
                <w:b/>
              </w:rPr>
              <w:t xml:space="preserve">, </w:t>
            </w:r>
            <w:r w:rsidRPr="00796BD9">
              <w:t xml:space="preserve">a to předměty podle aktuální nabídky mezifakultní nebo meziuniverzitní spolupráce nebo předměty nabízené v rámci ostatních studijních programů na FaME, které mohou sloužit k rozšíření jeho znalostí nebo dovedností. </w:t>
            </w:r>
            <w:r w:rsidRPr="00FA13C7">
              <w:t>V případě, že si nezvolí z této skupiny předmětů, musí si zvolit adekvátně více kreditů za předměty ze skupiny povinně volitelných předmětů.</w:t>
            </w:r>
          </w:p>
        </w:tc>
      </w:tr>
      <w:tr w:rsidR="00993531" w14:paraId="321E003C" w14:textId="77777777" w:rsidTr="0034438B">
        <w:tc>
          <w:tcPr>
            <w:tcW w:w="3227" w:type="dxa"/>
            <w:gridSpan w:val="3"/>
            <w:shd w:val="clear" w:color="auto" w:fill="F7CAAC"/>
          </w:tcPr>
          <w:p w14:paraId="4812B398" w14:textId="77777777" w:rsidR="00993531" w:rsidRDefault="00993531" w:rsidP="00993531">
            <w:pPr>
              <w:jc w:val="both"/>
              <w:rPr>
                <w:b/>
              </w:rPr>
            </w:pPr>
          </w:p>
        </w:tc>
        <w:tc>
          <w:tcPr>
            <w:tcW w:w="6058" w:type="dxa"/>
            <w:gridSpan w:val="5"/>
            <w:tcBorders>
              <w:bottom w:val="nil"/>
            </w:tcBorders>
          </w:tcPr>
          <w:p w14:paraId="1080A3F1" w14:textId="77777777" w:rsidR="00993531" w:rsidRDefault="00993531" w:rsidP="00993531">
            <w:pPr>
              <w:jc w:val="both"/>
            </w:pPr>
          </w:p>
        </w:tc>
      </w:tr>
      <w:tr w:rsidR="00993531" w14:paraId="07655DDB" w14:textId="77777777" w:rsidTr="008306E4">
        <w:trPr>
          <w:trHeight w:val="2845"/>
        </w:trPr>
        <w:tc>
          <w:tcPr>
            <w:tcW w:w="9285" w:type="dxa"/>
            <w:gridSpan w:val="8"/>
            <w:tcBorders>
              <w:top w:val="nil"/>
            </w:tcBorders>
          </w:tcPr>
          <w:p w14:paraId="43FBD3AA" w14:textId="77777777" w:rsidR="00993531" w:rsidRPr="00DC5D31" w:rsidRDefault="00993531" w:rsidP="00993531">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2EF400BE" w14:textId="77777777" w:rsidR="00993531" w:rsidRPr="00DC5D31" w:rsidRDefault="00993531" w:rsidP="004C36BE">
            <w:pPr>
              <w:pStyle w:val="Zkladntext"/>
              <w:numPr>
                <w:ilvl w:val="0"/>
                <w:numId w:val="3"/>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61CD46A6" w14:textId="24177675" w:rsidR="00993531" w:rsidRDefault="00993531" w:rsidP="004C36BE">
            <w:pPr>
              <w:pStyle w:val="Zkladntext"/>
              <w:numPr>
                <w:ilvl w:val="0"/>
                <w:numId w:val="3"/>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w:t>
            </w:r>
            <w:r w:rsidR="004957F8">
              <w:rPr>
                <w:rFonts w:ascii="Times New Roman" w:hAnsi="Times New Roman"/>
                <w:i w:val="0"/>
                <w:sz w:val="20"/>
                <w:szCs w:val="20"/>
              </w:rPr>
              <w:t>P</w:t>
            </w:r>
          </w:p>
          <w:p w14:paraId="33282AD7" w14:textId="77777777" w:rsidR="004957F8" w:rsidRPr="00DC5D31" w:rsidRDefault="004957F8" w:rsidP="004957F8">
            <w:pPr>
              <w:pStyle w:val="Zkladntext"/>
              <w:ind w:left="720"/>
              <w:rPr>
                <w:rFonts w:ascii="Times New Roman" w:hAnsi="Times New Roman"/>
                <w:i w:val="0"/>
                <w:sz w:val="20"/>
                <w:szCs w:val="20"/>
              </w:rPr>
            </w:pPr>
          </w:p>
          <w:p w14:paraId="1B1C2F0A" w14:textId="2797D5A3" w:rsidR="00993531" w:rsidRDefault="00770FFD" w:rsidP="008306E4">
            <w:pPr>
              <w:jc w:val="both"/>
            </w:pPr>
            <w:r w:rsidRPr="003933AF">
              <w:t>Zkouška z odborné problematiky se skládá z odborné rozpravy samostatně ke každému z následujících okruhů</w:t>
            </w:r>
            <w:r w:rsidR="00993531">
              <w:t xml:space="preserve">: </w:t>
            </w:r>
          </w:p>
          <w:p w14:paraId="5FFF362C" w14:textId="20A90970" w:rsidR="00210E16" w:rsidRPr="004C38AA" w:rsidRDefault="00210E16" w:rsidP="005961AC">
            <w:pPr>
              <w:pStyle w:val="Odstavecseseznamem"/>
              <w:numPr>
                <w:ilvl w:val="0"/>
                <w:numId w:val="87"/>
              </w:numPr>
              <w:contextualSpacing w:val="0"/>
              <w:jc w:val="both"/>
            </w:pPr>
            <w:r w:rsidRPr="00210E16">
              <w:rPr>
                <w:b/>
              </w:rPr>
              <w:t>Ekonomie</w:t>
            </w:r>
            <w:r w:rsidRPr="004C38AA">
              <w:t xml:space="preserve"> </w:t>
            </w:r>
            <w:r w:rsidRPr="00BA5C4C">
              <w:rPr>
                <w:i/>
              </w:rPr>
              <w:t>(rozsah je dán předměty Mikroekonomie II, Makroekonomie II)</w:t>
            </w:r>
          </w:p>
          <w:p w14:paraId="5CCE1717" w14:textId="5A5721D5" w:rsidR="00210E16" w:rsidRPr="004C38AA" w:rsidRDefault="00210E16" w:rsidP="005961AC">
            <w:pPr>
              <w:pStyle w:val="Odstavecseseznamem"/>
              <w:numPr>
                <w:ilvl w:val="0"/>
                <w:numId w:val="87"/>
              </w:numPr>
              <w:contextualSpacing w:val="0"/>
              <w:jc w:val="both"/>
            </w:pPr>
            <w:r w:rsidRPr="004C38AA">
              <w:rPr>
                <w:b/>
              </w:rPr>
              <w:t xml:space="preserve">Průmyslové </w:t>
            </w:r>
            <w:r w:rsidRPr="003C4A34">
              <w:rPr>
                <w:b/>
              </w:rPr>
              <w:t>inženýrství a řízení</w:t>
            </w:r>
            <w:r w:rsidRPr="004C38AA">
              <w:t xml:space="preserve"> </w:t>
            </w:r>
            <w:r w:rsidRPr="00BA5C4C">
              <w:rPr>
                <w:i/>
              </w:rPr>
              <w:t>(rozsah je dán předměty Řízení podnikových procesů, Firemní a inovační politika, Logistika</w:t>
            </w:r>
            <w:r w:rsidR="00770FFD">
              <w:rPr>
                <w:i/>
              </w:rPr>
              <w:t xml:space="preserve"> II</w:t>
            </w:r>
            <w:r w:rsidRPr="00BA5C4C">
              <w:rPr>
                <w:i/>
              </w:rPr>
              <w:t>, Pokročilé metody plánování a řízení výroby, Studie metod měření práce, Průmyslové inženýrství – metody, Průmyslová moderace)</w:t>
            </w:r>
          </w:p>
          <w:p w14:paraId="5F02BEFA" w14:textId="21097173" w:rsidR="00890A43" w:rsidRPr="00336550" w:rsidRDefault="00210E16" w:rsidP="00133079">
            <w:pPr>
              <w:pStyle w:val="Odstavecseseznamem"/>
              <w:numPr>
                <w:ilvl w:val="0"/>
                <w:numId w:val="87"/>
              </w:numPr>
              <w:contextualSpacing w:val="0"/>
              <w:jc w:val="both"/>
            </w:pPr>
            <w:r w:rsidRPr="004C38AA">
              <w:rPr>
                <w:b/>
              </w:rPr>
              <w:t>Materiály, technologie</w:t>
            </w:r>
            <w:r w:rsidR="00133079">
              <w:rPr>
                <w:b/>
              </w:rPr>
              <w:t xml:space="preserve"> a robotika</w:t>
            </w:r>
            <w:r w:rsidRPr="004C38AA">
              <w:rPr>
                <w:b/>
              </w:rPr>
              <w:t xml:space="preserve"> </w:t>
            </w:r>
            <w:r w:rsidRPr="00BA5C4C">
              <w:rPr>
                <w:i/>
              </w:rPr>
              <w:t>(rozsah je dán předměty Materiálové inženýrst</w:t>
            </w:r>
            <w:r w:rsidR="0074366C">
              <w:rPr>
                <w:i/>
              </w:rPr>
              <w:t>ví, Strojírenské technologie</w:t>
            </w:r>
            <w:r w:rsidR="00133079">
              <w:rPr>
                <w:i/>
              </w:rPr>
              <w:t>, Robotická pracoviště</w:t>
            </w:r>
            <w:r w:rsidRPr="00BA5C4C">
              <w:rPr>
                <w:i/>
              </w:rPr>
              <w:t>)</w:t>
            </w:r>
          </w:p>
        </w:tc>
      </w:tr>
      <w:tr w:rsidR="00993531" w14:paraId="3CC5085E" w14:textId="77777777" w:rsidTr="0034438B">
        <w:tc>
          <w:tcPr>
            <w:tcW w:w="3227" w:type="dxa"/>
            <w:gridSpan w:val="3"/>
            <w:shd w:val="clear" w:color="auto" w:fill="F7CAAC"/>
          </w:tcPr>
          <w:p w14:paraId="56CE56A6" w14:textId="77777777" w:rsidR="00993531" w:rsidRDefault="00993531" w:rsidP="00993531">
            <w:pPr>
              <w:jc w:val="both"/>
              <w:rPr>
                <w:b/>
              </w:rPr>
            </w:pPr>
            <w:r>
              <w:rPr>
                <w:b/>
              </w:rPr>
              <w:t>Další studijní povinnosti</w:t>
            </w:r>
          </w:p>
        </w:tc>
        <w:tc>
          <w:tcPr>
            <w:tcW w:w="6058" w:type="dxa"/>
            <w:gridSpan w:val="5"/>
            <w:tcBorders>
              <w:bottom w:val="nil"/>
            </w:tcBorders>
          </w:tcPr>
          <w:p w14:paraId="44DF1212" w14:textId="77777777" w:rsidR="00993531" w:rsidRPr="00336550" w:rsidRDefault="00993531" w:rsidP="00993531">
            <w:pPr>
              <w:jc w:val="both"/>
            </w:pPr>
          </w:p>
        </w:tc>
      </w:tr>
      <w:tr w:rsidR="00993531" w14:paraId="2D08DD15" w14:textId="77777777" w:rsidTr="00DB5CEF">
        <w:trPr>
          <w:trHeight w:val="581"/>
        </w:trPr>
        <w:tc>
          <w:tcPr>
            <w:tcW w:w="9285" w:type="dxa"/>
            <w:gridSpan w:val="8"/>
            <w:tcBorders>
              <w:top w:val="nil"/>
            </w:tcBorders>
          </w:tcPr>
          <w:p w14:paraId="6DDED117" w14:textId="77777777" w:rsidR="00263A5A" w:rsidRDefault="00263A5A" w:rsidP="00263A5A">
            <w:pPr>
              <w:jc w:val="both"/>
            </w:pPr>
          </w:p>
          <w:p w14:paraId="14B6DDBB" w14:textId="77777777" w:rsidR="00993531" w:rsidRDefault="00993531" w:rsidP="00993531">
            <w:pPr>
              <w:jc w:val="both"/>
            </w:pPr>
          </w:p>
          <w:p w14:paraId="466508A1" w14:textId="77777777" w:rsidR="00993531" w:rsidRDefault="00993531" w:rsidP="00993531">
            <w:pPr>
              <w:jc w:val="both"/>
            </w:pPr>
          </w:p>
        </w:tc>
      </w:tr>
      <w:tr w:rsidR="00993531" w14:paraId="3C89590C" w14:textId="77777777" w:rsidTr="0034438B">
        <w:tc>
          <w:tcPr>
            <w:tcW w:w="3227" w:type="dxa"/>
            <w:gridSpan w:val="3"/>
            <w:shd w:val="clear" w:color="auto" w:fill="F7CAAC"/>
          </w:tcPr>
          <w:p w14:paraId="48164B3D" w14:textId="77777777" w:rsidR="00993531" w:rsidRDefault="00993531" w:rsidP="00993531">
            <w:pPr>
              <w:rPr>
                <w:b/>
              </w:rPr>
            </w:pPr>
            <w:r>
              <w:rPr>
                <w:b/>
              </w:rPr>
              <w:t>Návrh témat kvalifikačních prací a témata obhájených prací</w:t>
            </w:r>
          </w:p>
        </w:tc>
        <w:tc>
          <w:tcPr>
            <w:tcW w:w="6058" w:type="dxa"/>
            <w:gridSpan w:val="5"/>
            <w:tcBorders>
              <w:bottom w:val="nil"/>
            </w:tcBorders>
          </w:tcPr>
          <w:p w14:paraId="1A51507C" w14:textId="77777777" w:rsidR="00993531" w:rsidRDefault="00993531" w:rsidP="00993531">
            <w:pPr>
              <w:jc w:val="both"/>
            </w:pPr>
          </w:p>
        </w:tc>
      </w:tr>
      <w:tr w:rsidR="00993531" w14:paraId="4937A55C" w14:textId="77777777" w:rsidTr="00EA3784">
        <w:trPr>
          <w:trHeight w:val="842"/>
        </w:trPr>
        <w:tc>
          <w:tcPr>
            <w:tcW w:w="9285" w:type="dxa"/>
            <w:gridSpan w:val="8"/>
            <w:tcBorders>
              <w:top w:val="nil"/>
            </w:tcBorders>
          </w:tcPr>
          <w:p w14:paraId="7C29FD71" w14:textId="77777777" w:rsidR="00263A5A" w:rsidRDefault="00263A5A" w:rsidP="00263A5A">
            <w:pPr>
              <w:jc w:val="both"/>
            </w:pPr>
            <w:r w:rsidRPr="008B2482">
              <w:rPr>
                <w:b/>
              </w:rPr>
              <w:t xml:space="preserve">Návrh témat kvalifikačních prací pro SP </w:t>
            </w:r>
            <w:r>
              <w:rPr>
                <w:b/>
              </w:rPr>
              <w:t>Průmyslové inženýrství</w:t>
            </w:r>
            <w:r w:rsidRPr="008B2482">
              <w:rPr>
                <w:b/>
              </w:rPr>
              <w:t>:</w:t>
            </w:r>
          </w:p>
          <w:p w14:paraId="71ECE151" w14:textId="77777777" w:rsidR="00263A5A" w:rsidRPr="00263A5A" w:rsidRDefault="00263A5A" w:rsidP="005961AC">
            <w:pPr>
              <w:numPr>
                <w:ilvl w:val="0"/>
                <w:numId w:val="80"/>
              </w:numPr>
              <w:tabs>
                <w:tab w:val="left" w:pos="6840"/>
              </w:tabs>
              <w:ind w:left="254" w:hanging="254"/>
              <w:jc w:val="both"/>
            </w:pPr>
            <w:r w:rsidRPr="00263A5A">
              <w:t>Projektování výrobních systémů podniku s využitím prvků fraktálové organizace</w:t>
            </w:r>
          </w:p>
          <w:p w14:paraId="278CD7A3" w14:textId="77777777" w:rsidR="00263A5A" w:rsidRPr="00263A5A" w:rsidRDefault="00263A5A" w:rsidP="005961AC">
            <w:pPr>
              <w:numPr>
                <w:ilvl w:val="0"/>
                <w:numId w:val="80"/>
              </w:numPr>
              <w:tabs>
                <w:tab w:val="left" w:pos="6840"/>
              </w:tabs>
              <w:ind w:left="254" w:hanging="254"/>
              <w:jc w:val="both"/>
            </w:pPr>
            <w:r w:rsidRPr="00263A5A">
              <w:t>Logistická a výrobní výkonnost výrobní firmy</w:t>
            </w:r>
          </w:p>
          <w:p w14:paraId="613961C1" w14:textId="77777777" w:rsidR="00263A5A" w:rsidRDefault="00263A5A" w:rsidP="005961AC">
            <w:pPr>
              <w:numPr>
                <w:ilvl w:val="0"/>
                <w:numId w:val="80"/>
              </w:numPr>
              <w:tabs>
                <w:tab w:val="left" w:pos="6840"/>
              </w:tabs>
              <w:ind w:left="254" w:hanging="254"/>
              <w:jc w:val="both"/>
            </w:pPr>
            <w:r w:rsidRPr="00263A5A">
              <w:t>Aplikace vybraných prvků Baťovy soustavy řízení při řízení organizace v současných podmínkách</w:t>
            </w:r>
          </w:p>
          <w:p w14:paraId="71680546" w14:textId="77777777" w:rsidR="00263A5A" w:rsidRDefault="00263A5A" w:rsidP="005961AC">
            <w:pPr>
              <w:numPr>
                <w:ilvl w:val="0"/>
                <w:numId w:val="80"/>
              </w:numPr>
              <w:tabs>
                <w:tab w:val="left" w:pos="6840"/>
              </w:tabs>
              <w:ind w:left="254" w:hanging="254"/>
              <w:jc w:val="both"/>
            </w:pPr>
            <w:r>
              <w:t>M</w:t>
            </w:r>
            <w:r w:rsidRPr="00263A5A">
              <w:t>ožnosti využití podpůrného softwaru při managementu kvality v organizaci</w:t>
            </w:r>
          </w:p>
          <w:p w14:paraId="3E9F384E" w14:textId="77777777" w:rsidR="00263A5A" w:rsidRDefault="00263A5A" w:rsidP="005961AC">
            <w:pPr>
              <w:numPr>
                <w:ilvl w:val="0"/>
                <w:numId w:val="80"/>
              </w:numPr>
              <w:tabs>
                <w:tab w:val="left" w:pos="6840"/>
              </w:tabs>
              <w:ind w:left="254" w:hanging="254"/>
              <w:jc w:val="both"/>
            </w:pPr>
            <w:r w:rsidRPr="00263A5A">
              <w:t xml:space="preserve">Optimalizace procesů organizace pomocí nástrojů managementu kvality </w:t>
            </w:r>
          </w:p>
          <w:p w14:paraId="7D3FD522" w14:textId="77777777" w:rsidR="00263A5A" w:rsidRDefault="00263A5A" w:rsidP="005961AC">
            <w:pPr>
              <w:numPr>
                <w:ilvl w:val="0"/>
                <w:numId w:val="80"/>
              </w:numPr>
              <w:tabs>
                <w:tab w:val="left" w:pos="6840"/>
              </w:tabs>
              <w:ind w:left="254" w:hanging="254"/>
              <w:jc w:val="both"/>
            </w:pPr>
            <w:r w:rsidRPr="00263A5A">
              <w:t>Aplikace procesního řízení v podniku, např. při řízení vztahů se zákazníky</w:t>
            </w:r>
          </w:p>
          <w:p w14:paraId="03AF623C" w14:textId="77777777" w:rsidR="00263A5A" w:rsidRPr="00263A5A" w:rsidRDefault="00263A5A" w:rsidP="005961AC">
            <w:pPr>
              <w:numPr>
                <w:ilvl w:val="0"/>
                <w:numId w:val="80"/>
              </w:numPr>
              <w:tabs>
                <w:tab w:val="left" w:pos="360"/>
              </w:tabs>
              <w:ind w:left="254" w:hanging="254"/>
              <w:jc w:val="both"/>
            </w:pPr>
            <w:r w:rsidRPr="00263A5A">
              <w:t>Management znalostí v podnikové praxi</w:t>
            </w:r>
          </w:p>
          <w:p w14:paraId="2849AE3C" w14:textId="77777777" w:rsidR="00263A5A" w:rsidRPr="00263A5A" w:rsidRDefault="00263A5A" w:rsidP="005961AC">
            <w:pPr>
              <w:numPr>
                <w:ilvl w:val="0"/>
                <w:numId w:val="80"/>
              </w:numPr>
              <w:tabs>
                <w:tab w:val="left" w:pos="360"/>
              </w:tabs>
              <w:ind w:left="254" w:hanging="254"/>
              <w:jc w:val="both"/>
            </w:pPr>
            <w:r w:rsidRPr="00263A5A">
              <w:t>Informační technologie v podnikové praxi</w:t>
            </w:r>
          </w:p>
          <w:p w14:paraId="2DADEB05" w14:textId="77777777" w:rsidR="00263A5A" w:rsidRPr="00263A5A" w:rsidRDefault="00263A5A" w:rsidP="005961AC">
            <w:pPr>
              <w:numPr>
                <w:ilvl w:val="0"/>
                <w:numId w:val="80"/>
              </w:numPr>
              <w:ind w:left="254" w:hanging="254"/>
              <w:rPr>
                <w:b/>
              </w:rPr>
            </w:pPr>
            <w:r w:rsidRPr="00263A5A">
              <w:t>Analýza implementace ergonomických zásad ve vybraném podniku</w:t>
            </w:r>
          </w:p>
          <w:p w14:paraId="041DF3A4" w14:textId="77777777" w:rsidR="00263A5A" w:rsidRPr="00263A5A" w:rsidRDefault="00263A5A" w:rsidP="005961AC">
            <w:pPr>
              <w:numPr>
                <w:ilvl w:val="0"/>
                <w:numId w:val="80"/>
              </w:numPr>
              <w:ind w:left="254" w:hanging="254"/>
              <w:jc w:val="both"/>
              <w:rPr>
                <w:b/>
              </w:rPr>
            </w:pPr>
            <w:r w:rsidRPr="00263A5A">
              <w:t>Racionalizace výrobního procesu ve vybrané společnosti se zaměřením na ergonomii</w:t>
            </w:r>
          </w:p>
          <w:p w14:paraId="0C187F5F" w14:textId="77777777" w:rsidR="00263A5A" w:rsidRPr="00263A5A" w:rsidRDefault="00263A5A" w:rsidP="005961AC">
            <w:pPr>
              <w:numPr>
                <w:ilvl w:val="0"/>
                <w:numId w:val="80"/>
              </w:numPr>
              <w:tabs>
                <w:tab w:val="left" w:pos="360"/>
              </w:tabs>
              <w:ind w:left="254" w:hanging="254"/>
              <w:jc w:val="both"/>
            </w:pPr>
            <w:r w:rsidRPr="00263A5A">
              <w:t>Zefektivnění QMS (systému řízení kvality) dle aktualizace normy ISO 9001:2015 ve vybrané společnosti</w:t>
            </w:r>
          </w:p>
          <w:p w14:paraId="22DB1A1C" w14:textId="77777777" w:rsidR="00263A5A" w:rsidRPr="00263A5A" w:rsidRDefault="00263A5A" w:rsidP="005961AC">
            <w:pPr>
              <w:numPr>
                <w:ilvl w:val="0"/>
                <w:numId w:val="80"/>
              </w:numPr>
              <w:tabs>
                <w:tab w:val="left" w:pos="360"/>
              </w:tabs>
              <w:ind w:left="254" w:hanging="254"/>
              <w:jc w:val="both"/>
            </w:pPr>
            <w:r w:rsidRPr="00263A5A">
              <w:t>Snížení ukazatele nekvality na pracovišti XY</w:t>
            </w:r>
          </w:p>
          <w:p w14:paraId="4A85594C" w14:textId="77777777" w:rsidR="00263A5A" w:rsidRPr="00263A5A" w:rsidRDefault="00263A5A" w:rsidP="005961AC">
            <w:pPr>
              <w:numPr>
                <w:ilvl w:val="0"/>
                <w:numId w:val="80"/>
              </w:numPr>
              <w:tabs>
                <w:tab w:val="left" w:pos="360"/>
              </w:tabs>
              <w:ind w:left="254" w:hanging="254"/>
              <w:jc w:val="both"/>
            </w:pPr>
            <w:r w:rsidRPr="00263A5A">
              <w:t>Zavedení procesu řízení rizik ve vybrané společnosti</w:t>
            </w:r>
          </w:p>
          <w:p w14:paraId="78BF8A21" w14:textId="77777777" w:rsidR="00263A5A" w:rsidRPr="00263A5A" w:rsidRDefault="00263A5A" w:rsidP="005961AC">
            <w:pPr>
              <w:numPr>
                <w:ilvl w:val="0"/>
                <w:numId w:val="80"/>
              </w:numPr>
              <w:tabs>
                <w:tab w:val="left" w:pos="360"/>
              </w:tabs>
              <w:ind w:left="254" w:hanging="254"/>
              <w:jc w:val="both"/>
            </w:pPr>
            <w:r w:rsidRPr="00263A5A">
              <w:t>Projekt výběru, implementace nebo inovace informačního systému pro podporu</w:t>
            </w:r>
            <w:r>
              <w:t xml:space="preserve"> </w:t>
            </w:r>
            <w:r w:rsidRPr="00263A5A">
              <w:t>plánování a řízení výroby ve vybrané organizaci</w:t>
            </w:r>
          </w:p>
          <w:p w14:paraId="672305CD" w14:textId="77777777" w:rsidR="00263A5A" w:rsidRPr="00263A5A" w:rsidRDefault="00263A5A" w:rsidP="005961AC">
            <w:pPr>
              <w:numPr>
                <w:ilvl w:val="0"/>
                <w:numId w:val="80"/>
              </w:numPr>
              <w:ind w:left="254" w:hanging="254"/>
            </w:pPr>
            <w:r w:rsidRPr="00263A5A">
              <w:t>Zvyšování výkonnosti podniku podle principů Teorie omezení</w:t>
            </w:r>
          </w:p>
          <w:p w14:paraId="45A28661" w14:textId="77777777" w:rsidR="00263A5A" w:rsidRPr="00263A5A" w:rsidRDefault="00263A5A" w:rsidP="005961AC">
            <w:pPr>
              <w:numPr>
                <w:ilvl w:val="0"/>
                <w:numId w:val="80"/>
              </w:numPr>
              <w:ind w:left="254" w:hanging="254"/>
            </w:pPr>
            <w:r w:rsidRPr="00263A5A">
              <w:t>Optimalizace výrobních procesů pomocí metod a nástrojů průmyslového inženýrství</w:t>
            </w:r>
          </w:p>
          <w:p w14:paraId="070A0937" w14:textId="77777777" w:rsidR="00263A5A" w:rsidRPr="00263A5A" w:rsidRDefault="00263A5A" w:rsidP="005961AC">
            <w:pPr>
              <w:numPr>
                <w:ilvl w:val="0"/>
                <w:numId w:val="80"/>
              </w:numPr>
              <w:tabs>
                <w:tab w:val="left" w:pos="360"/>
              </w:tabs>
              <w:ind w:left="254" w:hanging="254"/>
              <w:jc w:val="both"/>
            </w:pPr>
            <w:r w:rsidRPr="00263A5A">
              <w:t xml:space="preserve">Implementace procesního řízení ve výrobní společnosti </w:t>
            </w:r>
          </w:p>
          <w:p w14:paraId="27102B85" w14:textId="77777777" w:rsidR="00263A5A" w:rsidRPr="00263A5A" w:rsidRDefault="00263A5A" w:rsidP="005961AC">
            <w:pPr>
              <w:numPr>
                <w:ilvl w:val="0"/>
                <w:numId w:val="80"/>
              </w:numPr>
              <w:tabs>
                <w:tab w:val="left" w:pos="360"/>
              </w:tabs>
              <w:ind w:left="254" w:hanging="254"/>
              <w:jc w:val="both"/>
            </w:pPr>
            <w:r w:rsidRPr="00263A5A">
              <w:t>Procesní analýza a návrh nastavení procesů pro implementaci konceptu Industry 4.0.</w:t>
            </w:r>
          </w:p>
          <w:p w14:paraId="32624B0F" w14:textId="77777777" w:rsidR="00263A5A" w:rsidRPr="00401EC6" w:rsidRDefault="00263A5A" w:rsidP="005961AC">
            <w:pPr>
              <w:numPr>
                <w:ilvl w:val="0"/>
                <w:numId w:val="80"/>
              </w:numPr>
              <w:tabs>
                <w:tab w:val="left" w:pos="360"/>
              </w:tabs>
              <w:ind w:left="254" w:hanging="254"/>
              <w:jc w:val="both"/>
            </w:pPr>
            <w:r w:rsidRPr="00263A5A">
              <w:rPr>
                <w:color w:val="000000"/>
              </w:rPr>
              <w:t xml:space="preserve">Počítačové simulace a jejich využití při zvyšování výkonnosti organizace </w:t>
            </w:r>
            <w:r w:rsidRPr="00263A5A">
              <w:t>pro implementaci konceptu Industry 4.0.</w:t>
            </w:r>
          </w:p>
          <w:p w14:paraId="7FE64BB2" w14:textId="77777777" w:rsidR="00263A5A" w:rsidRPr="00263A5A" w:rsidRDefault="00263A5A" w:rsidP="005961AC">
            <w:pPr>
              <w:numPr>
                <w:ilvl w:val="0"/>
                <w:numId w:val="80"/>
              </w:numPr>
              <w:ind w:left="254" w:hanging="254"/>
              <w:rPr>
                <w:b/>
              </w:rPr>
            </w:pPr>
            <w:r w:rsidRPr="00263A5A">
              <w:t>Projekt zavádění produktové inovace ve vybrané společnosti v České republice</w:t>
            </w:r>
          </w:p>
          <w:p w14:paraId="40F2F648" w14:textId="77777777" w:rsidR="00263A5A" w:rsidRPr="00263A5A" w:rsidRDefault="00263A5A" w:rsidP="005961AC">
            <w:pPr>
              <w:numPr>
                <w:ilvl w:val="0"/>
                <w:numId w:val="80"/>
              </w:numPr>
              <w:ind w:left="254" w:hanging="254"/>
              <w:jc w:val="both"/>
            </w:pPr>
            <w:r w:rsidRPr="00263A5A">
              <w:t>Projekt zefektivnění výrobního procesu za využití simulačního softwaru Plant Simulation</w:t>
            </w:r>
          </w:p>
          <w:p w14:paraId="43DF037E" w14:textId="77777777" w:rsidR="00263A5A" w:rsidRPr="00263A5A" w:rsidRDefault="00263A5A" w:rsidP="005961AC">
            <w:pPr>
              <w:numPr>
                <w:ilvl w:val="0"/>
                <w:numId w:val="80"/>
              </w:numPr>
              <w:ind w:left="254" w:hanging="254"/>
              <w:jc w:val="both"/>
            </w:pPr>
            <w:r w:rsidRPr="00263A5A">
              <w:t>Projekt zavedení nového podnikového informačního systému v podniku</w:t>
            </w:r>
          </w:p>
          <w:p w14:paraId="5D95E2B8" w14:textId="77777777" w:rsidR="00263A5A" w:rsidRPr="00263A5A" w:rsidRDefault="00263A5A" w:rsidP="005961AC">
            <w:pPr>
              <w:numPr>
                <w:ilvl w:val="0"/>
                <w:numId w:val="80"/>
              </w:numPr>
              <w:ind w:left="254" w:hanging="254"/>
              <w:jc w:val="both"/>
            </w:pPr>
            <w:r w:rsidRPr="00263A5A">
              <w:t>Možnosti a podmínky uplatnění outsourcingu a lean managementu ve vybraném průmyslovém podniku</w:t>
            </w:r>
          </w:p>
          <w:p w14:paraId="5A27A6E7" w14:textId="77777777" w:rsidR="00263A5A" w:rsidRDefault="00263A5A" w:rsidP="005961AC">
            <w:pPr>
              <w:numPr>
                <w:ilvl w:val="0"/>
                <w:numId w:val="80"/>
              </w:numPr>
              <w:ind w:left="254" w:hanging="254"/>
              <w:contextualSpacing/>
            </w:pPr>
            <w:r w:rsidRPr="00263A5A">
              <w:t>Projekt zvyšování konkurenceschopnosti podniků využitím informačních technologií u podniků World Class</w:t>
            </w:r>
          </w:p>
          <w:p w14:paraId="3E3AC1A3" w14:textId="77777777" w:rsidR="00263A5A" w:rsidRPr="00263A5A" w:rsidRDefault="00263A5A" w:rsidP="005961AC">
            <w:pPr>
              <w:numPr>
                <w:ilvl w:val="0"/>
                <w:numId w:val="80"/>
              </w:numPr>
              <w:tabs>
                <w:tab w:val="num" w:pos="254"/>
              </w:tabs>
              <w:ind w:left="254" w:hanging="254"/>
              <w:contextualSpacing/>
            </w:pPr>
            <w:r w:rsidRPr="00263A5A">
              <w:t>Problematika změn řízení při využití procesního řízení a procesního modelování</w:t>
            </w:r>
          </w:p>
          <w:p w14:paraId="6F235C42" w14:textId="77777777" w:rsidR="00993531" w:rsidRDefault="00993531" w:rsidP="00993531">
            <w:pPr>
              <w:jc w:val="both"/>
            </w:pPr>
          </w:p>
          <w:p w14:paraId="3A974C35" w14:textId="456AFF17" w:rsidR="00263A5A" w:rsidRPr="00401EC6" w:rsidRDefault="00263A5A" w:rsidP="00993531">
            <w:pPr>
              <w:jc w:val="both"/>
            </w:pPr>
            <w:r w:rsidRPr="008B2482">
              <w:rPr>
                <w:b/>
              </w:rPr>
              <w:t xml:space="preserve">Témata obhájených prací v rámci současné akreditace </w:t>
            </w:r>
            <w:r w:rsidRPr="00401EC6">
              <w:rPr>
                <w:b/>
              </w:rPr>
              <w:t xml:space="preserve">programu </w:t>
            </w:r>
            <w:r w:rsidR="00401EC6" w:rsidRPr="00401EC6">
              <w:rPr>
                <w:b/>
              </w:rPr>
              <w:t>Systémové inženýrství a informatika, obor Průmyslové inženýrství</w:t>
            </w:r>
          </w:p>
          <w:p w14:paraId="59536D63" w14:textId="77777777" w:rsidR="00263A5A" w:rsidRDefault="00263A5A" w:rsidP="005961AC">
            <w:pPr>
              <w:pStyle w:val="Odstavecseseznamem"/>
              <w:numPr>
                <w:ilvl w:val="0"/>
                <w:numId w:val="79"/>
              </w:numPr>
              <w:ind w:left="254" w:hanging="254"/>
              <w:jc w:val="both"/>
            </w:pPr>
            <w:r>
              <w:t xml:space="preserve">Projekt aplikace metody SMED ve společnosti MESgroup Czech s.r.o. </w:t>
            </w:r>
          </w:p>
          <w:p w14:paraId="70984A86" w14:textId="77777777" w:rsidR="00263A5A" w:rsidRDefault="00263A5A" w:rsidP="005961AC">
            <w:pPr>
              <w:pStyle w:val="Odstavecseseznamem"/>
              <w:numPr>
                <w:ilvl w:val="0"/>
                <w:numId w:val="79"/>
              </w:numPr>
              <w:ind w:left="254" w:hanging="254"/>
              <w:jc w:val="both"/>
            </w:pPr>
            <w:r>
              <w:t xml:space="preserve">Projekt elektronizace správy dokumentů systému managementu jakosti </w:t>
            </w:r>
          </w:p>
          <w:p w14:paraId="1D6FF589" w14:textId="77777777" w:rsidR="00263A5A" w:rsidRDefault="00263A5A" w:rsidP="005961AC">
            <w:pPr>
              <w:pStyle w:val="Odstavecseseznamem"/>
              <w:numPr>
                <w:ilvl w:val="0"/>
                <w:numId w:val="79"/>
              </w:numPr>
              <w:ind w:left="254" w:hanging="254"/>
              <w:jc w:val="both"/>
            </w:pPr>
            <w:r>
              <w:t xml:space="preserve">Projekt uplatnění metod průmyslového inženýrství ve Fatra a.s. Napajedla </w:t>
            </w:r>
          </w:p>
          <w:p w14:paraId="6B2B502D" w14:textId="77777777" w:rsidR="00263A5A" w:rsidRDefault="00263A5A" w:rsidP="005961AC">
            <w:pPr>
              <w:pStyle w:val="Odstavecseseznamem"/>
              <w:numPr>
                <w:ilvl w:val="0"/>
                <w:numId w:val="79"/>
              </w:numPr>
              <w:ind w:left="254" w:hanging="254"/>
              <w:jc w:val="both"/>
            </w:pPr>
            <w:r>
              <w:t xml:space="preserve">Projekt zefektivnění logistických procesů ve společnosti Brose CZ spol. s.r.o. </w:t>
            </w:r>
          </w:p>
          <w:p w14:paraId="77AFAC28" w14:textId="77777777" w:rsidR="00263A5A" w:rsidRDefault="00263A5A" w:rsidP="005961AC">
            <w:pPr>
              <w:pStyle w:val="Odstavecseseznamem"/>
              <w:numPr>
                <w:ilvl w:val="0"/>
                <w:numId w:val="79"/>
              </w:numPr>
              <w:ind w:left="254" w:hanging="254"/>
              <w:jc w:val="both"/>
            </w:pPr>
            <w:r>
              <w:t xml:space="preserve">Projekt optimalizace rozvoje firmy Presiza s.r.o. </w:t>
            </w:r>
          </w:p>
          <w:p w14:paraId="296C6442" w14:textId="77777777" w:rsidR="00263A5A" w:rsidRDefault="00263A5A" w:rsidP="005961AC">
            <w:pPr>
              <w:pStyle w:val="Odstavecseseznamem"/>
              <w:numPr>
                <w:ilvl w:val="0"/>
                <w:numId w:val="79"/>
              </w:numPr>
              <w:ind w:left="254" w:hanging="254"/>
              <w:jc w:val="both"/>
            </w:pPr>
            <w:r>
              <w:t xml:space="preserve">Projekt uplatnění vybraných metod průmyslového inženýrství v podniku Eurotec, k.s. </w:t>
            </w:r>
          </w:p>
          <w:p w14:paraId="3E4EF6D8" w14:textId="77777777" w:rsidR="00263A5A" w:rsidRDefault="00263A5A" w:rsidP="005961AC">
            <w:pPr>
              <w:pStyle w:val="Odstavecseseznamem"/>
              <w:numPr>
                <w:ilvl w:val="0"/>
                <w:numId w:val="79"/>
              </w:numPr>
              <w:ind w:left="254" w:hanging="254"/>
              <w:jc w:val="both"/>
            </w:pPr>
            <w:r>
              <w:t xml:space="preserve">Projekt racionalizace interní logistiky - montážní linka Regionova </w:t>
            </w:r>
          </w:p>
          <w:p w14:paraId="76607F27" w14:textId="77777777" w:rsidR="00263A5A" w:rsidRDefault="00263A5A" w:rsidP="005961AC">
            <w:pPr>
              <w:pStyle w:val="Odstavecseseznamem"/>
              <w:numPr>
                <w:ilvl w:val="0"/>
                <w:numId w:val="79"/>
              </w:numPr>
              <w:ind w:left="254" w:hanging="254"/>
              <w:jc w:val="both"/>
            </w:pPr>
            <w:r>
              <w:t xml:space="preserve">Projekt zavedení metod 5S a TPM do podniku Kovokon s.r.o. </w:t>
            </w:r>
          </w:p>
          <w:p w14:paraId="6EFAEE55" w14:textId="77777777" w:rsidR="00263A5A" w:rsidRDefault="00263A5A" w:rsidP="005961AC">
            <w:pPr>
              <w:pStyle w:val="Odstavecseseznamem"/>
              <w:numPr>
                <w:ilvl w:val="0"/>
                <w:numId w:val="79"/>
              </w:numPr>
              <w:ind w:left="254" w:hanging="254"/>
              <w:jc w:val="both"/>
            </w:pPr>
            <w:r>
              <w:t xml:space="preserve">Projekt zvýšení výrobní schopnosti a efektivnosti výroby ve společnosti ZKL Hanušovice, a.s. </w:t>
            </w:r>
          </w:p>
          <w:p w14:paraId="2B9613C3" w14:textId="77777777" w:rsidR="00263A5A" w:rsidRDefault="00263A5A" w:rsidP="005961AC">
            <w:pPr>
              <w:pStyle w:val="Odstavecseseznamem"/>
              <w:numPr>
                <w:ilvl w:val="0"/>
                <w:numId w:val="79"/>
              </w:numPr>
              <w:ind w:left="254" w:hanging="254"/>
              <w:jc w:val="both"/>
            </w:pPr>
            <w:r>
              <w:t xml:space="preserve">Projekt zefektivnění výrobního procesu ve společnosti Omnika, s.r.o. </w:t>
            </w:r>
          </w:p>
          <w:p w14:paraId="3780F46F" w14:textId="77777777" w:rsidR="00263A5A" w:rsidRDefault="00263A5A" w:rsidP="005961AC">
            <w:pPr>
              <w:pStyle w:val="Odstavecseseznamem"/>
              <w:numPr>
                <w:ilvl w:val="0"/>
                <w:numId w:val="79"/>
              </w:numPr>
              <w:ind w:left="254" w:hanging="254"/>
              <w:jc w:val="both"/>
            </w:pPr>
            <w:r>
              <w:t xml:space="preserve">Projekt optimalizace výroby ve firmě Bajusz </w:t>
            </w:r>
          </w:p>
          <w:p w14:paraId="692E22EF" w14:textId="77777777" w:rsidR="00263A5A" w:rsidRDefault="00263A5A" w:rsidP="005961AC">
            <w:pPr>
              <w:pStyle w:val="Odstavecseseznamem"/>
              <w:numPr>
                <w:ilvl w:val="0"/>
                <w:numId w:val="79"/>
              </w:numPr>
              <w:ind w:left="254" w:hanging="254"/>
              <w:jc w:val="both"/>
            </w:pPr>
            <w:r>
              <w:t xml:space="preserve">Optimalizace podnikových činností ve společnosti Technické služby Zlín s. r. o. </w:t>
            </w:r>
          </w:p>
          <w:p w14:paraId="29FF1825" w14:textId="77777777" w:rsidR="00263A5A" w:rsidRDefault="00263A5A" w:rsidP="005961AC">
            <w:pPr>
              <w:pStyle w:val="Odstavecseseznamem"/>
              <w:numPr>
                <w:ilvl w:val="0"/>
                <w:numId w:val="79"/>
              </w:numPr>
              <w:ind w:left="254" w:hanging="254"/>
              <w:jc w:val="both"/>
            </w:pPr>
            <w:r>
              <w:t xml:space="preserve">Ekonomické zhodnocení využití alternativních zdrojů energie ve společnosti Technické služby Zlín, s. r. o. </w:t>
            </w:r>
          </w:p>
          <w:p w14:paraId="3A4E1DCE" w14:textId="77777777" w:rsidR="00263A5A" w:rsidRDefault="00263A5A" w:rsidP="005961AC">
            <w:pPr>
              <w:pStyle w:val="Odstavecseseznamem"/>
              <w:numPr>
                <w:ilvl w:val="0"/>
                <w:numId w:val="79"/>
              </w:numPr>
              <w:ind w:left="254" w:hanging="254"/>
              <w:jc w:val="both"/>
            </w:pPr>
            <w:r>
              <w:t xml:space="preserve">Uplatnění inovativní metody systémového přístupu pro plánování kvality ve vývoji produktu </w:t>
            </w:r>
          </w:p>
          <w:p w14:paraId="61DA43EC" w14:textId="77777777" w:rsidR="00263A5A" w:rsidRDefault="00263A5A" w:rsidP="005961AC">
            <w:pPr>
              <w:pStyle w:val="Odstavecseseznamem"/>
              <w:numPr>
                <w:ilvl w:val="0"/>
                <w:numId w:val="79"/>
              </w:numPr>
              <w:ind w:left="254" w:hanging="254"/>
              <w:jc w:val="both"/>
            </w:pPr>
            <w:r>
              <w:t xml:space="preserve">Aplikace metody SMED ve výrobním procesu společnosti M.L.S. Holice, spol. s r. o. </w:t>
            </w:r>
          </w:p>
          <w:p w14:paraId="0D6C97A5" w14:textId="77777777" w:rsidR="00263A5A" w:rsidRDefault="00263A5A" w:rsidP="005961AC">
            <w:pPr>
              <w:pStyle w:val="Odstavecseseznamem"/>
              <w:numPr>
                <w:ilvl w:val="0"/>
                <w:numId w:val="79"/>
              </w:numPr>
              <w:ind w:left="254" w:hanging="254"/>
              <w:jc w:val="both"/>
            </w:pPr>
            <w:r>
              <w:t xml:space="preserve">Mapování toku hodnot ve společnosti Kovárna VIVA a.s. </w:t>
            </w:r>
          </w:p>
          <w:p w14:paraId="1A023F6E" w14:textId="77777777" w:rsidR="00263A5A" w:rsidRDefault="00263A5A" w:rsidP="00263A5A">
            <w:pPr>
              <w:jc w:val="both"/>
            </w:pPr>
          </w:p>
          <w:p w14:paraId="6348120F" w14:textId="77777777" w:rsidR="00993531" w:rsidRDefault="00993531" w:rsidP="00993531">
            <w:pPr>
              <w:jc w:val="both"/>
            </w:pPr>
            <w:r>
              <w:t xml:space="preserve">Jedná se pouze o příklady obhájených témat </w:t>
            </w:r>
            <w:r w:rsidR="00263A5A">
              <w:t>D</w:t>
            </w:r>
            <w:r>
              <w:t>P</w:t>
            </w:r>
            <w:r w:rsidR="00263A5A">
              <w:t>. Kompletní přehled obhájených D</w:t>
            </w:r>
            <w:r>
              <w:t xml:space="preserve">P je v informačním systému UTB ve Zlíně </w:t>
            </w:r>
            <w:hyperlink r:id="rId12" w:history="1">
              <w:r>
                <w:rPr>
                  <w:rStyle w:val="Hypertextovodkaz"/>
                </w:rPr>
                <w:t>https://stag.utb.cz/portal/studium/prohlizeni.html</w:t>
              </w:r>
            </w:hyperlink>
            <w:r>
              <w:t xml:space="preserve"> (odkaz Kvalifikační práce).</w:t>
            </w:r>
          </w:p>
          <w:p w14:paraId="5EE9C501" w14:textId="77777777" w:rsidR="00993531" w:rsidRDefault="00993531" w:rsidP="00993531">
            <w:pPr>
              <w:jc w:val="both"/>
            </w:pPr>
            <w:r>
              <w:t xml:space="preserve"> </w:t>
            </w:r>
          </w:p>
        </w:tc>
      </w:tr>
      <w:tr w:rsidR="00993531" w14:paraId="42BFF84F" w14:textId="77777777" w:rsidTr="0034438B">
        <w:tc>
          <w:tcPr>
            <w:tcW w:w="3227" w:type="dxa"/>
            <w:gridSpan w:val="3"/>
            <w:shd w:val="clear" w:color="auto" w:fill="F7CAAC"/>
          </w:tcPr>
          <w:p w14:paraId="76CF86C5" w14:textId="77777777" w:rsidR="00993531" w:rsidRDefault="00993531" w:rsidP="00993531">
            <w:r>
              <w:rPr>
                <w:b/>
              </w:rPr>
              <w:t>Návrh témat rigorózních prací a témata obhájených prací</w:t>
            </w:r>
          </w:p>
        </w:tc>
        <w:tc>
          <w:tcPr>
            <w:tcW w:w="6058" w:type="dxa"/>
            <w:gridSpan w:val="5"/>
            <w:tcBorders>
              <w:bottom w:val="nil"/>
            </w:tcBorders>
            <w:shd w:val="clear" w:color="auto" w:fill="FFFFFF"/>
          </w:tcPr>
          <w:p w14:paraId="1272374B" w14:textId="77777777" w:rsidR="00993531" w:rsidRDefault="00993531" w:rsidP="00993531">
            <w:pPr>
              <w:jc w:val="center"/>
            </w:pPr>
          </w:p>
        </w:tc>
      </w:tr>
      <w:tr w:rsidR="00993531" w14:paraId="49C8B3C2" w14:textId="77777777" w:rsidTr="00C8670E">
        <w:trPr>
          <w:trHeight w:val="206"/>
        </w:trPr>
        <w:tc>
          <w:tcPr>
            <w:tcW w:w="9285" w:type="dxa"/>
            <w:gridSpan w:val="8"/>
            <w:tcBorders>
              <w:top w:val="nil"/>
            </w:tcBorders>
          </w:tcPr>
          <w:p w14:paraId="59A5D427" w14:textId="77777777" w:rsidR="00993531" w:rsidRDefault="00993531" w:rsidP="00993531">
            <w:pPr>
              <w:jc w:val="both"/>
            </w:pPr>
          </w:p>
        </w:tc>
      </w:tr>
      <w:tr w:rsidR="00993531" w14:paraId="4DFEF38E" w14:textId="77777777" w:rsidTr="0034438B">
        <w:tc>
          <w:tcPr>
            <w:tcW w:w="3227" w:type="dxa"/>
            <w:gridSpan w:val="3"/>
            <w:shd w:val="clear" w:color="auto" w:fill="F7CAAC"/>
          </w:tcPr>
          <w:p w14:paraId="33A50047" w14:textId="77777777" w:rsidR="00993531" w:rsidRDefault="00993531" w:rsidP="00993531">
            <w:r>
              <w:rPr>
                <w:b/>
              </w:rPr>
              <w:t xml:space="preserve"> Součásti SRZ a jejich obsah</w:t>
            </w:r>
          </w:p>
        </w:tc>
        <w:tc>
          <w:tcPr>
            <w:tcW w:w="6058" w:type="dxa"/>
            <w:gridSpan w:val="5"/>
            <w:tcBorders>
              <w:bottom w:val="nil"/>
            </w:tcBorders>
            <w:shd w:val="clear" w:color="auto" w:fill="FFFFFF"/>
          </w:tcPr>
          <w:p w14:paraId="5C0885B9" w14:textId="77777777" w:rsidR="00993531" w:rsidRDefault="00993531" w:rsidP="00993531">
            <w:pPr>
              <w:jc w:val="center"/>
            </w:pPr>
          </w:p>
        </w:tc>
      </w:tr>
      <w:tr w:rsidR="00993531" w14:paraId="4D3615AA" w14:textId="77777777" w:rsidTr="00C8670E">
        <w:trPr>
          <w:trHeight w:val="284"/>
        </w:trPr>
        <w:tc>
          <w:tcPr>
            <w:tcW w:w="9285" w:type="dxa"/>
            <w:gridSpan w:val="8"/>
            <w:tcBorders>
              <w:top w:val="nil"/>
            </w:tcBorders>
          </w:tcPr>
          <w:p w14:paraId="48D27743" w14:textId="77777777" w:rsidR="00993531" w:rsidRDefault="00993531" w:rsidP="00993531">
            <w:pPr>
              <w:jc w:val="both"/>
            </w:pPr>
          </w:p>
        </w:tc>
      </w:tr>
    </w:tbl>
    <w:p w14:paraId="2EE9E9CF" w14:textId="77777777" w:rsidR="00174EC9" w:rsidRDefault="00174EC9"/>
    <w:p w14:paraId="5EBB75E0" w14:textId="77777777"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14:paraId="73046D63" w14:textId="77777777" w:rsidTr="00406EBE">
        <w:tc>
          <w:tcPr>
            <w:tcW w:w="9285" w:type="dxa"/>
            <w:gridSpan w:val="8"/>
            <w:tcBorders>
              <w:bottom w:val="double" w:sz="4" w:space="0" w:color="auto"/>
            </w:tcBorders>
            <w:shd w:val="clear" w:color="auto" w:fill="BDD6EE"/>
          </w:tcPr>
          <w:p w14:paraId="58A5FDBF" w14:textId="77777777" w:rsidR="00406EBE" w:rsidRDefault="00406EBE" w:rsidP="00406EBE">
            <w:pPr>
              <w:jc w:val="both"/>
              <w:rPr>
                <w:b/>
                <w:sz w:val="28"/>
              </w:rPr>
            </w:pPr>
            <w:r>
              <w:rPr>
                <w:b/>
                <w:sz w:val="28"/>
              </w:rPr>
              <w:t>B-IIa – Studijní plány a návrh témat prací (bakalářské a magisterské studijní programy)</w:t>
            </w:r>
          </w:p>
        </w:tc>
      </w:tr>
      <w:tr w:rsidR="00406EBE" w14:paraId="1B3C04D2" w14:textId="77777777" w:rsidTr="00406EBE">
        <w:tc>
          <w:tcPr>
            <w:tcW w:w="2654" w:type="dxa"/>
            <w:gridSpan w:val="2"/>
            <w:shd w:val="clear" w:color="auto" w:fill="F7CAAC"/>
          </w:tcPr>
          <w:p w14:paraId="0BE5697A" w14:textId="77777777" w:rsidR="00406EBE" w:rsidRDefault="00406EBE" w:rsidP="00406EBE">
            <w:pPr>
              <w:rPr>
                <w:b/>
                <w:sz w:val="22"/>
              </w:rPr>
            </w:pPr>
            <w:r>
              <w:rPr>
                <w:b/>
                <w:sz w:val="22"/>
              </w:rPr>
              <w:t>Označení studijního plánu</w:t>
            </w:r>
          </w:p>
        </w:tc>
        <w:tc>
          <w:tcPr>
            <w:tcW w:w="6631" w:type="dxa"/>
            <w:gridSpan w:val="6"/>
          </w:tcPr>
          <w:p w14:paraId="7B0C2031" w14:textId="77777777" w:rsidR="00406EBE" w:rsidRDefault="00406EBE">
            <w:pPr>
              <w:rPr>
                <w:b/>
                <w:sz w:val="22"/>
              </w:rPr>
            </w:pPr>
            <w:r>
              <w:rPr>
                <w:b/>
                <w:sz w:val="22"/>
              </w:rPr>
              <w:t>Průmyslové inženýrství</w:t>
            </w:r>
            <w:r w:rsidR="00AE143F">
              <w:rPr>
                <w:b/>
                <w:sz w:val="22"/>
              </w:rPr>
              <w:t xml:space="preserve"> - kombinovaná forma studia</w:t>
            </w:r>
          </w:p>
        </w:tc>
      </w:tr>
      <w:tr w:rsidR="00406EBE" w14:paraId="34D07DB4" w14:textId="77777777" w:rsidTr="00406EBE">
        <w:tc>
          <w:tcPr>
            <w:tcW w:w="9285" w:type="dxa"/>
            <w:gridSpan w:val="8"/>
            <w:shd w:val="clear" w:color="auto" w:fill="F7CAAC"/>
          </w:tcPr>
          <w:p w14:paraId="68919A11" w14:textId="77777777" w:rsidR="00406EBE" w:rsidRDefault="00406EBE" w:rsidP="00406EBE">
            <w:pPr>
              <w:jc w:val="center"/>
              <w:rPr>
                <w:b/>
                <w:sz w:val="22"/>
              </w:rPr>
            </w:pPr>
            <w:r>
              <w:rPr>
                <w:b/>
                <w:sz w:val="22"/>
              </w:rPr>
              <w:t>Povinné předměty</w:t>
            </w:r>
          </w:p>
        </w:tc>
      </w:tr>
      <w:tr w:rsidR="00406EBE" w14:paraId="51876D23" w14:textId="77777777" w:rsidTr="00406EBE">
        <w:tc>
          <w:tcPr>
            <w:tcW w:w="2370" w:type="dxa"/>
            <w:shd w:val="clear" w:color="auto" w:fill="F7CAAC"/>
          </w:tcPr>
          <w:p w14:paraId="3D734213" w14:textId="77777777" w:rsidR="00406EBE" w:rsidRDefault="00406EBE" w:rsidP="00406EBE">
            <w:pPr>
              <w:jc w:val="both"/>
              <w:rPr>
                <w:b/>
              </w:rPr>
            </w:pPr>
            <w:r>
              <w:rPr>
                <w:b/>
                <w:sz w:val="22"/>
              </w:rPr>
              <w:t>Název předmětu</w:t>
            </w:r>
          </w:p>
        </w:tc>
        <w:tc>
          <w:tcPr>
            <w:tcW w:w="857" w:type="dxa"/>
            <w:gridSpan w:val="2"/>
            <w:shd w:val="clear" w:color="auto" w:fill="F7CAAC"/>
          </w:tcPr>
          <w:p w14:paraId="0E796DA4" w14:textId="2FA2E17B" w:rsidR="00406EBE" w:rsidRDefault="00F32173" w:rsidP="00406EBE">
            <w:pPr>
              <w:jc w:val="both"/>
              <w:rPr>
                <w:b/>
                <w:sz w:val="22"/>
              </w:rPr>
            </w:pPr>
            <w:r>
              <w:rPr>
                <w:b/>
                <w:sz w:val="22"/>
              </w:rPr>
              <w:t>R</w:t>
            </w:r>
            <w:r w:rsidR="00406EBE">
              <w:rPr>
                <w:b/>
                <w:sz w:val="22"/>
              </w:rPr>
              <w:t>ozsah</w:t>
            </w:r>
          </w:p>
          <w:p w14:paraId="09BAAB06" w14:textId="7DC0B418" w:rsidR="00F32173" w:rsidRPr="00F97E26" w:rsidRDefault="00F97E26" w:rsidP="00406EBE">
            <w:pPr>
              <w:jc w:val="both"/>
              <w:rPr>
                <w:b/>
              </w:rPr>
            </w:pPr>
            <w:r w:rsidRPr="00F97E26">
              <w:rPr>
                <w:b/>
              </w:rPr>
              <w:t>p-s-c</w:t>
            </w:r>
          </w:p>
        </w:tc>
        <w:tc>
          <w:tcPr>
            <w:tcW w:w="850" w:type="dxa"/>
            <w:shd w:val="clear" w:color="auto" w:fill="F7CAAC"/>
          </w:tcPr>
          <w:p w14:paraId="593FA9AB" w14:textId="77777777" w:rsidR="00406EBE" w:rsidRDefault="00406EBE" w:rsidP="00406EBE">
            <w:pPr>
              <w:jc w:val="both"/>
              <w:rPr>
                <w:b/>
                <w:sz w:val="22"/>
              </w:rPr>
            </w:pPr>
            <w:r>
              <w:rPr>
                <w:b/>
                <w:sz w:val="22"/>
              </w:rPr>
              <w:t>způsob ověř.</w:t>
            </w:r>
          </w:p>
        </w:tc>
        <w:tc>
          <w:tcPr>
            <w:tcW w:w="709" w:type="dxa"/>
            <w:shd w:val="clear" w:color="auto" w:fill="F7CAAC"/>
          </w:tcPr>
          <w:p w14:paraId="7A5CF091" w14:textId="77777777" w:rsidR="00406EBE" w:rsidRDefault="00406EBE" w:rsidP="00406EBE">
            <w:pPr>
              <w:jc w:val="both"/>
              <w:rPr>
                <w:b/>
                <w:sz w:val="22"/>
              </w:rPr>
            </w:pPr>
            <w:r>
              <w:rPr>
                <w:b/>
                <w:sz w:val="22"/>
              </w:rPr>
              <w:t xml:space="preserve"> počet kred.</w:t>
            </w:r>
          </w:p>
        </w:tc>
        <w:tc>
          <w:tcPr>
            <w:tcW w:w="2977" w:type="dxa"/>
            <w:shd w:val="clear" w:color="auto" w:fill="F7CAAC"/>
          </w:tcPr>
          <w:p w14:paraId="5A85D6A5" w14:textId="77777777" w:rsidR="00406EBE" w:rsidRDefault="00406EBE" w:rsidP="00406EBE">
            <w:pPr>
              <w:jc w:val="both"/>
              <w:rPr>
                <w:b/>
                <w:sz w:val="22"/>
              </w:rPr>
            </w:pPr>
            <w:r>
              <w:rPr>
                <w:b/>
                <w:sz w:val="22"/>
              </w:rPr>
              <w:t>vyučující</w:t>
            </w:r>
          </w:p>
        </w:tc>
        <w:tc>
          <w:tcPr>
            <w:tcW w:w="708" w:type="dxa"/>
            <w:shd w:val="clear" w:color="auto" w:fill="F7CAAC"/>
          </w:tcPr>
          <w:p w14:paraId="5B886E67" w14:textId="77777777" w:rsidR="00406EBE" w:rsidRDefault="00406EBE" w:rsidP="00406EBE">
            <w:pPr>
              <w:jc w:val="both"/>
              <w:rPr>
                <w:b/>
                <w:color w:val="FF0000"/>
                <w:sz w:val="22"/>
              </w:rPr>
            </w:pPr>
            <w:r>
              <w:rPr>
                <w:b/>
                <w:sz w:val="22"/>
              </w:rPr>
              <w:t>dop. roč./sem.</w:t>
            </w:r>
          </w:p>
        </w:tc>
        <w:tc>
          <w:tcPr>
            <w:tcW w:w="814" w:type="dxa"/>
            <w:shd w:val="clear" w:color="auto" w:fill="F7CAAC"/>
          </w:tcPr>
          <w:p w14:paraId="1C0045EE" w14:textId="77777777" w:rsidR="00406EBE" w:rsidRDefault="00406EBE" w:rsidP="00406EBE">
            <w:pPr>
              <w:jc w:val="both"/>
              <w:rPr>
                <w:b/>
                <w:sz w:val="22"/>
              </w:rPr>
            </w:pPr>
            <w:r>
              <w:rPr>
                <w:b/>
                <w:sz w:val="22"/>
              </w:rPr>
              <w:t>profil. základ</w:t>
            </w:r>
          </w:p>
        </w:tc>
      </w:tr>
      <w:tr w:rsidR="00026A88" w14:paraId="72D2D473" w14:textId="77777777" w:rsidTr="00406EBE">
        <w:tc>
          <w:tcPr>
            <w:tcW w:w="2370" w:type="dxa"/>
          </w:tcPr>
          <w:p w14:paraId="5372C1F6" w14:textId="77777777" w:rsidR="00026A88" w:rsidRDefault="00026A88" w:rsidP="00026A88">
            <w:pPr>
              <w:spacing w:line="256" w:lineRule="auto"/>
              <w:rPr>
                <w:lang w:eastAsia="en-US"/>
              </w:rPr>
            </w:pPr>
            <w:r>
              <w:rPr>
                <w:lang w:eastAsia="en-US"/>
              </w:rPr>
              <w:t>Mikroekonomie II</w:t>
            </w:r>
          </w:p>
        </w:tc>
        <w:tc>
          <w:tcPr>
            <w:tcW w:w="857" w:type="dxa"/>
            <w:gridSpan w:val="2"/>
          </w:tcPr>
          <w:p w14:paraId="7487E9EF" w14:textId="0C50DB80" w:rsidR="00026A88" w:rsidRDefault="00026A88" w:rsidP="00026A88">
            <w:pPr>
              <w:spacing w:line="256" w:lineRule="auto"/>
              <w:jc w:val="both"/>
              <w:rPr>
                <w:lang w:eastAsia="en-US"/>
              </w:rPr>
            </w:pPr>
            <w:r>
              <w:t>20-0-0</w:t>
            </w:r>
          </w:p>
        </w:tc>
        <w:tc>
          <w:tcPr>
            <w:tcW w:w="850" w:type="dxa"/>
          </w:tcPr>
          <w:p w14:paraId="1D26616C" w14:textId="77777777" w:rsidR="00026A88" w:rsidRDefault="00026A88" w:rsidP="00026A88">
            <w:pPr>
              <w:spacing w:line="256" w:lineRule="auto"/>
              <w:jc w:val="both"/>
              <w:rPr>
                <w:lang w:eastAsia="en-US"/>
              </w:rPr>
            </w:pPr>
            <w:r>
              <w:rPr>
                <w:lang w:eastAsia="en-US"/>
              </w:rPr>
              <w:t>zp, zk</w:t>
            </w:r>
          </w:p>
        </w:tc>
        <w:tc>
          <w:tcPr>
            <w:tcW w:w="709" w:type="dxa"/>
          </w:tcPr>
          <w:p w14:paraId="64743FC7" w14:textId="397A7452" w:rsidR="00026A88" w:rsidRDefault="00026A88" w:rsidP="00026A88">
            <w:pPr>
              <w:spacing w:line="256" w:lineRule="auto"/>
              <w:jc w:val="both"/>
              <w:rPr>
                <w:lang w:eastAsia="en-US"/>
              </w:rPr>
            </w:pPr>
            <w:r>
              <w:rPr>
                <w:lang w:eastAsia="en-US"/>
              </w:rPr>
              <w:t>5</w:t>
            </w:r>
          </w:p>
        </w:tc>
        <w:tc>
          <w:tcPr>
            <w:tcW w:w="2977" w:type="dxa"/>
          </w:tcPr>
          <w:p w14:paraId="79BFC64B" w14:textId="77777777" w:rsidR="00026A88" w:rsidRDefault="00026A88" w:rsidP="00026A88">
            <w:pPr>
              <w:jc w:val="both"/>
              <w:rPr>
                <w:ins w:id="241" w:author="Pavla Trefilová" w:date="2019-09-10T12:49:00Z"/>
                <w:b/>
              </w:rPr>
            </w:pPr>
            <w:ins w:id="242" w:author="Pavla Trefilová" w:date="2019-09-10T12:49:00Z">
              <w:r>
                <w:rPr>
                  <w:b/>
                </w:rPr>
                <w:t>doc. Ing. Zuzana Dohnalová, Ph.D.</w:t>
              </w:r>
            </w:ins>
          </w:p>
          <w:p w14:paraId="1E34B7EF" w14:textId="4D272C6C" w:rsidR="00026A88" w:rsidDel="00516BCE" w:rsidRDefault="00026A88" w:rsidP="00026A88">
            <w:pPr>
              <w:jc w:val="both"/>
              <w:rPr>
                <w:del w:id="243" w:author="Pavla Trefilová" w:date="2019-09-10T12:49:00Z"/>
                <w:b/>
              </w:rPr>
            </w:pPr>
            <w:ins w:id="244" w:author="Pavla Trefilová" w:date="2019-09-10T12:49:00Z">
              <w:r>
                <w:t>Dohnalová (100%)</w:t>
              </w:r>
            </w:ins>
            <w:del w:id="245" w:author="Pavla Trefilová" w:date="2019-09-10T12:49:00Z">
              <w:r w:rsidDel="00516BCE">
                <w:rPr>
                  <w:b/>
                </w:rPr>
                <w:delText>doc. Ing. Dohnalová, Ph.D.</w:delText>
              </w:r>
            </w:del>
          </w:p>
          <w:p w14:paraId="04EDD9FB" w14:textId="1B2F1EDD" w:rsidR="00026A88" w:rsidRDefault="00026A88" w:rsidP="00026A88">
            <w:pPr>
              <w:spacing w:line="256" w:lineRule="auto"/>
              <w:jc w:val="both"/>
              <w:rPr>
                <w:lang w:eastAsia="en-US"/>
              </w:rPr>
            </w:pPr>
            <w:del w:id="246" w:author="Pavla Trefilová" w:date="2019-09-10T12:49:00Z">
              <w:r w:rsidDel="00516BCE">
                <w:delText>Dohnalová 100%</w:delText>
              </w:r>
            </w:del>
          </w:p>
        </w:tc>
        <w:tc>
          <w:tcPr>
            <w:tcW w:w="708" w:type="dxa"/>
          </w:tcPr>
          <w:p w14:paraId="33D020F1" w14:textId="77777777" w:rsidR="00026A88" w:rsidRDefault="00026A88" w:rsidP="00026A88">
            <w:pPr>
              <w:spacing w:line="256" w:lineRule="auto"/>
              <w:rPr>
                <w:lang w:eastAsia="en-US"/>
              </w:rPr>
            </w:pPr>
            <w:r>
              <w:rPr>
                <w:lang w:eastAsia="en-US"/>
              </w:rPr>
              <w:t>1/Z</w:t>
            </w:r>
          </w:p>
        </w:tc>
        <w:tc>
          <w:tcPr>
            <w:tcW w:w="814" w:type="dxa"/>
          </w:tcPr>
          <w:p w14:paraId="528C7E37" w14:textId="350951B4" w:rsidR="00026A88" w:rsidRDefault="00026A88" w:rsidP="00026A88">
            <w:pPr>
              <w:spacing w:line="256" w:lineRule="auto"/>
              <w:jc w:val="center"/>
              <w:rPr>
                <w:lang w:eastAsia="en-US"/>
              </w:rPr>
            </w:pPr>
            <w:r>
              <w:t>ZT</w:t>
            </w:r>
          </w:p>
        </w:tc>
      </w:tr>
      <w:tr w:rsidR="00026A88" w14:paraId="64A90BFF" w14:textId="77777777" w:rsidTr="00406EBE">
        <w:tc>
          <w:tcPr>
            <w:tcW w:w="2370" w:type="dxa"/>
          </w:tcPr>
          <w:p w14:paraId="1D2D4321" w14:textId="77777777" w:rsidR="00026A88" w:rsidRDefault="00026A88" w:rsidP="00026A88">
            <w:pPr>
              <w:spacing w:line="256" w:lineRule="auto"/>
              <w:rPr>
                <w:lang w:eastAsia="en-US"/>
              </w:rPr>
            </w:pPr>
            <w:r>
              <w:rPr>
                <w:lang w:eastAsia="en-US"/>
              </w:rPr>
              <w:t>Studie metod měření práce</w:t>
            </w:r>
          </w:p>
        </w:tc>
        <w:tc>
          <w:tcPr>
            <w:tcW w:w="857" w:type="dxa"/>
            <w:gridSpan w:val="2"/>
          </w:tcPr>
          <w:p w14:paraId="6C750C7F" w14:textId="17DC6C4D" w:rsidR="00026A88" w:rsidRDefault="00026A88" w:rsidP="00026A88">
            <w:pPr>
              <w:spacing w:line="256" w:lineRule="auto"/>
              <w:jc w:val="both"/>
              <w:rPr>
                <w:lang w:eastAsia="en-US"/>
              </w:rPr>
            </w:pPr>
            <w:r>
              <w:t>15-0-0</w:t>
            </w:r>
          </w:p>
        </w:tc>
        <w:tc>
          <w:tcPr>
            <w:tcW w:w="850" w:type="dxa"/>
          </w:tcPr>
          <w:p w14:paraId="616D573A" w14:textId="77777777" w:rsidR="00026A88" w:rsidRDefault="00026A88" w:rsidP="00026A88">
            <w:pPr>
              <w:spacing w:line="256" w:lineRule="auto"/>
              <w:jc w:val="both"/>
              <w:rPr>
                <w:lang w:eastAsia="en-US"/>
              </w:rPr>
            </w:pPr>
            <w:r>
              <w:rPr>
                <w:lang w:eastAsia="en-US"/>
              </w:rPr>
              <w:t>klz</w:t>
            </w:r>
          </w:p>
        </w:tc>
        <w:tc>
          <w:tcPr>
            <w:tcW w:w="709" w:type="dxa"/>
          </w:tcPr>
          <w:p w14:paraId="3AB825E9" w14:textId="29CD3E90" w:rsidR="00026A88" w:rsidRDefault="00026A88" w:rsidP="00026A88">
            <w:pPr>
              <w:spacing w:line="256" w:lineRule="auto"/>
              <w:jc w:val="both"/>
              <w:rPr>
                <w:lang w:eastAsia="en-US"/>
              </w:rPr>
            </w:pPr>
            <w:r>
              <w:rPr>
                <w:lang w:eastAsia="en-US"/>
              </w:rPr>
              <w:t>3</w:t>
            </w:r>
          </w:p>
        </w:tc>
        <w:tc>
          <w:tcPr>
            <w:tcW w:w="2977" w:type="dxa"/>
          </w:tcPr>
          <w:p w14:paraId="461CB194" w14:textId="77777777" w:rsidR="00026A88" w:rsidRDefault="00026A88" w:rsidP="00026A88">
            <w:pPr>
              <w:jc w:val="both"/>
              <w:rPr>
                <w:ins w:id="247" w:author="Pavla Trefilová" w:date="2019-09-10T12:49:00Z"/>
                <w:b/>
              </w:rPr>
            </w:pPr>
            <w:ins w:id="248" w:author="Pavla Trefilová" w:date="2019-09-10T12:49:00Z">
              <w:r>
                <w:rPr>
                  <w:b/>
                </w:rPr>
                <w:t>doc. Ing. Roman Bobák, Ph.D.</w:t>
              </w:r>
            </w:ins>
          </w:p>
          <w:p w14:paraId="55D550EF" w14:textId="77777777" w:rsidR="00026A88" w:rsidRDefault="00026A88" w:rsidP="00026A88">
            <w:pPr>
              <w:jc w:val="both"/>
              <w:rPr>
                <w:ins w:id="249" w:author="Pavla Trefilová" w:date="2019-09-10T12:49:00Z"/>
              </w:rPr>
            </w:pPr>
            <w:ins w:id="250" w:author="Pavla Trefilová" w:date="2019-09-10T12:49:00Z">
              <w:r>
                <w:t>Hrbáčková (60%)</w:t>
              </w:r>
            </w:ins>
          </w:p>
          <w:p w14:paraId="6142F9D7" w14:textId="738EB651" w:rsidR="00026A88" w:rsidDel="00516BCE" w:rsidRDefault="00026A88" w:rsidP="00026A88">
            <w:pPr>
              <w:jc w:val="both"/>
              <w:rPr>
                <w:del w:id="251" w:author="Pavla Trefilová" w:date="2019-09-10T12:49:00Z"/>
                <w:b/>
              </w:rPr>
            </w:pPr>
            <w:ins w:id="252" w:author="Pavla Trefilová" w:date="2019-09-10T12:49:00Z">
              <w:r>
                <w:t>Pivodová (40%) (ext)</w:t>
              </w:r>
            </w:ins>
            <w:del w:id="253" w:author="Pavla Trefilová" w:date="2019-09-10T12:49:00Z">
              <w:r w:rsidDel="00516BCE">
                <w:rPr>
                  <w:b/>
                </w:rPr>
                <w:delText>doc. Ing. Bobák, Ph.D.</w:delText>
              </w:r>
            </w:del>
          </w:p>
          <w:p w14:paraId="61779A80" w14:textId="1809F1C0" w:rsidR="00026A88" w:rsidDel="00516BCE" w:rsidRDefault="00026A88" w:rsidP="00026A88">
            <w:pPr>
              <w:jc w:val="both"/>
              <w:rPr>
                <w:del w:id="254" w:author="Pavla Trefilová" w:date="2019-09-10T12:49:00Z"/>
              </w:rPr>
            </w:pPr>
            <w:del w:id="255" w:author="Pavla Trefilová" w:date="2019-09-10T12:49:00Z">
              <w:r w:rsidDel="00516BCE">
                <w:delText>Hrbáčková 60%</w:delText>
              </w:r>
            </w:del>
          </w:p>
          <w:p w14:paraId="046F0128" w14:textId="055918E5" w:rsidR="00026A88" w:rsidRDefault="00026A88" w:rsidP="00026A88">
            <w:pPr>
              <w:spacing w:line="256" w:lineRule="auto"/>
              <w:jc w:val="both"/>
              <w:rPr>
                <w:lang w:eastAsia="en-US"/>
              </w:rPr>
            </w:pPr>
            <w:del w:id="256" w:author="Pavla Trefilová" w:date="2019-09-10T12:49:00Z">
              <w:r w:rsidDel="00516BCE">
                <w:delText>Pivodová 40% (ext)</w:delText>
              </w:r>
            </w:del>
          </w:p>
        </w:tc>
        <w:tc>
          <w:tcPr>
            <w:tcW w:w="708" w:type="dxa"/>
          </w:tcPr>
          <w:p w14:paraId="318C00EC" w14:textId="77777777" w:rsidR="00026A88" w:rsidRDefault="00026A88" w:rsidP="00026A88">
            <w:pPr>
              <w:spacing w:line="256" w:lineRule="auto"/>
              <w:rPr>
                <w:lang w:eastAsia="en-US"/>
              </w:rPr>
            </w:pPr>
            <w:r>
              <w:rPr>
                <w:lang w:eastAsia="en-US"/>
              </w:rPr>
              <w:t>1/Z</w:t>
            </w:r>
          </w:p>
        </w:tc>
        <w:tc>
          <w:tcPr>
            <w:tcW w:w="814" w:type="dxa"/>
          </w:tcPr>
          <w:p w14:paraId="630C29B6" w14:textId="41903477" w:rsidR="00026A88" w:rsidRDefault="00026A88" w:rsidP="00026A88">
            <w:pPr>
              <w:spacing w:line="256" w:lineRule="auto"/>
              <w:jc w:val="center"/>
              <w:rPr>
                <w:lang w:eastAsia="en-US"/>
              </w:rPr>
            </w:pPr>
            <w:r>
              <w:t>PZ</w:t>
            </w:r>
          </w:p>
        </w:tc>
      </w:tr>
      <w:tr w:rsidR="00026A88" w14:paraId="0EFD90E8" w14:textId="77777777" w:rsidTr="00406EBE">
        <w:tc>
          <w:tcPr>
            <w:tcW w:w="2370" w:type="dxa"/>
          </w:tcPr>
          <w:p w14:paraId="443E3085" w14:textId="562512C5" w:rsidR="00026A88" w:rsidRDefault="00026A88" w:rsidP="00026A88">
            <w:pPr>
              <w:spacing w:line="256" w:lineRule="auto"/>
              <w:rPr>
                <w:lang w:eastAsia="en-US"/>
              </w:rPr>
            </w:pPr>
            <w:r>
              <w:rPr>
                <w:lang w:eastAsia="en-US"/>
              </w:rPr>
              <w:t>Řízení podnikových procesů</w:t>
            </w:r>
          </w:p>
        </w:tc>
        <w:tc>
          <w:tcPr>
            <w:tcW w:w="857" w:type="dxa"/>
            <w:gridSpan w:val="2"/>
          </w:tcPr>
          <w:p w14:paraId="20D833F6" w14:textId="490721C3" w:rsidR="00026A88" w:rsidRDefault="00026A88" w:rsidP="00026A88">
            <w:pPr>
              <w:spacing w:line="256" w:lineRule="auto"/>
              <w:jc w:val="both"/>
              <w:rPr>
                <w:lang w:eastAsia="en-US"/>
              </w:rPr>
            </w:pPr>
            <w:r>
              <w:t>20-0-0</w:t>
            </w:r>
          </w:p>
        </w:tc>
        <w:tc>
          <w:tcPr>
            <w:tcW w:w="850" w:type="dxa"/>
          </w:tcPr>
          <w:p w14:paraId="214E2F73" w14:textId="77777777" w:rsidR="00026A88" w:rsidRDefault="00026A88" w:rsidP="00026A88">
            <w:pPr>
              <w:spacing w:line="256" w:lineRule="auto"/>
              <w:rPr>
                <w:lang w:eastAsia="en-US"/>
              </w:rPr>
            </w:pPr>
            <w:r>
              <w:rPr>
                <w:lang w:eastAsia="en-US"/>
              </w:rPr>
              <w:t>zp, zk</w:t>
            </w:r>
          </w:p>
        </w:tc>
        <w:tc>
          <w:tcPr>
            <w:tcW w:w="709" w:type="dxa"/>
          </w:tcPr>
          <w:p w14:paraId="4F7F0267" w14:textId="41E5ECCF" w:rsidR="00026A88" w:rsidRDefault="00026A88" w:rsidP="00026A88">
            <w:pPr>
              <w:spacing w:line="256" w:lineRule="auto"/>
              <w:jc w:val="both"/>
              <w:rPr>
                <w:lang w:eastAsia="en-US"/>
              </w:rPr>
            </w:pPr>
            <w:r>
              <w:rPr>
                <w:lang w:eastAsia="en-US"/>
              </w:rPr>
              <w:t>5</w:t>
            </w:r>
          </w:p>
        </w:tc>
        <w:tc>
          <w:tcPr>
            <w:tcW w:w="2977" w:type="dxa"/>
          </w:tcPr>
          <w:p w14:paraId="4BF473D0" w14:textId="77777777" w:rsidR="00026A88" w:rsidRDefault="00026A88" w:rsidP="00026A88">
            <w:pPr>
              <w:jc w:val="both"/>
              <w:rPr>
                <w:ins w:id="257" w:author="Pavla Trefilová" w:date="2019-09-10T12:49:00Z"/>
                <w:b/>
              </w:rPr>
            </w:pPr>
            <w:ins w:id="258" w:author="Pavla Trefilová" w:date="2019-09-10T12:49:00Z">
              <w:r>
                <w:rPr>
                  <w:b/>
                </w:rPr>
                <w:t>doc. Ing. David Tuček, Ph.D.</w:t>
              </w:r>
            </w:ins>
          </w:p>
          <w:p w14:paraId="7C0BD9E3" w14:textId="77777777" w:rsidR="00026A88" w:rsidRDefault="00026A88" w:rsidP="00026A88">
            <w:pPr>
              <w:jc w:val="both"/>
              <w:rPr>
                <w:ins w:id="259" w:author="Pavla Trefilová" w:date="2019-09-10T12:49:00Z"/>
              </w:rPr>
            </w:pPr>
            <w:ins w:id="260" w:author="Pavla Trefilová" w:date="2019-09-10T12:49:00Z">
              <w:r>
                <w:t>Tuček (50%)</w:t>
              </w:r>
            </w:ins>
          </w:p>
          <w:p w14:paraId="6DB2C5CF" w14:textId="77777777" w:rsidR="00026A88" w:rsidRDefault="00026A88" w:rsidP="00026A88">
            <w:pPr>
              <w:jc w:val="both"/>
              <w:rPr>
                <w:ins w:id="261" w:author="Pavla Trefilová" w:date="2019-09-10T12:49:00Z"/>
              </w:rPr>
            </w:pPr>
            <w:ins w:id="262" w:author="Pavla Trefilová" w:date="2019-09-10T12:49:00Z">
              <w:r>
                <w:t>Briš (35%)</w:t>
              </w:r>
            </w:ins>
          </w:p>
          <w:p w14:paraId="0D33B341" w14:textId="7E5B8936" w:rsidR="00026A88" w:rsidDel="00516BCE" w:rsidRDefault="00026A88" w:rsidP="00026A88">
            <w:pPr>
              <w:jc w:val="both"/>
              <w:rPr>
                <w:del w:id="263" w:author="Pavla Trefilová" w:date="2019-09-10T12:49:00Z"/>
                <w:b/>
              </w:rPr>
            </w:pPr>
            <w:ins w:id="264" w:author="Pavla Trefilová" w:date="2019-09-10T12:49:00Z">
              <w:r>
                <w:t>Slinták (15%)</w:t>
              </w:r>
            </w:ins>
            <w:del w:id="265" w:author="Pavla Trefilová" w:date="2019-09-10T12:49:00Z">
              <w:r w:rsidDel="00516BCE">
                <w:rPr>
                  <w:b/>
                </w:rPr>
                <w:delText>doc. Ing. Tuček, Ph.D.</w:delText>
              </w:r>
            </w:del>
          </w:p>
          <w:p w14:paraId="13706BA7" w14:textId="0B96A0B2" w:rsidR="00026A88" w:rsidDel="00516BCE" w:rsidRDefault="00026A88" w:rsidP="00026A88">
            <w:pPr>
              <w:jc w:val="both"/>
              <w:rPr>
                <w:del w:id="266" w:author="Pavla Trefilová" w:date="2019-09-10T12:49:00Z"/>
              </w:rPr>
            </w:pPr>
            <w:del w:id="267" w:author="Pavla Trefilová" w:date="2019-09-10T12:49:00Z">
              <w:r w:rsidDel="00516BCE">
                <w:delText>Tuček 50%</w:delText>
              </w:r>
            </w:del>
          </w:p>
          <w:p w14:paraId="5ADEB17E" w14:textId="2C9F8529" w:rsidR="00026A88" w:rsidDel="00516BCE" w:rsidRDefault="00026A88" w:rsidP="00026A88">
            <w:pPr>
              <w:jc w:val="both"/>
              <w:rPr>
                <w:del w:id="268" w:author="Pavla Trefilová" w:date="2019-09-10T12:49:00Z"/>
              </w:rPr>
            </w:pPr>
            <w:del w:id="269" w:author="Pavla Trefilová" w:date="2019-09-10T12:49:00Z">
              <w:r w:rsidDel="00516BCE">
                <w:delText>Briš 35%</w:delText>
              </w:r>
            </w:del>
          </w:p>
          <w:p w14:paraId="0B96AF47" w14:textId="7EC44E15" w:rsidR="00026A88" w:rsidRDefault="00026A88" w:rsidP="00026A88">
            <w:pPr>
              <w:spacing w:line="256" w:lineRule="auto"/>
              <w:jc w:val="both"/>
              <w:rPr>
                <w:lang w:eastAsia="en-US"/>
              </w:rPr>
            </w:pPr>
            <w:del w:id="270" w:author="Pavla Trefilová" w:date="2019-09-10T12:49:00Z">
              <w:r w:rsidDel="00516BCE">
                <w:delText>Slinták 15%</w:delText>
              </w:r>
            </w:del>
          </w:p>
        </w:tc>
        <w:tc>
          <w:tcPr>
            <w:tcW w:w="708" w:type="dxa"/>
          </w:tcPr>
          <w:p w14:paraId="2ECEFB81" w14:textId="77777777" w:rsidR="00026A88" w:rsidRDefault="00026A88" w:rsidP="00026A88">
            <w:pPr>
              <w:spacing w:line="256" w:lineRule="auto"/>
              <w:rPr>
                <w:lang w:eastAsia="en-US"/>
              </w:rPr>
            </w:pPr>
            <w:r>
              <w:rPr>
                <w:lang w:eastAsia="en-US"/>
              </w:rPr>
              <w:t>1/Z</w:t>
            </w:r>
          </w:p>
        </w:tc>
        <w:tc>
          <w:tcPr>
            <w:tcW w:w="814" w:type="dxa"/>
          </w:tcPr>
          <w:p w14:paraId="55934CFE" w14:textId="54399D69" w:rsidR="00026A88" w:rsidRDefault="00026A88" w:rsidP="00026A88">
            <w:pPr>
              <w:spacing w:line="256" w:lineRule="auto"/>
              <w:jc w:val="center"/>
              <w:rPr>
                <w:lang w:eastAsia="en-US"/>
              </w:rPr>
            </w:pPr>
            <w:r>
              <w:t>PZ</w:t>
            </w:r>
          </w:p>
        </w:tc>
      </w:tr>
      <w:tr w:rsidR="00026A88" w14:paraId="5A6D2785" w14:textId="77777777" w:rsidTr="00406EBE">
        <w:tc>
          <w:tcPr>
            <w:tcW w:w="2370" w:type="dxa"/>
          </w:tcPr>
          <w:p w14:paraId="30ACC596" w14:textId="77777777" w:rsidR="00026A88" w:rsidRDefault="00026A88" w:rsidP="00026A88">
            <w:pPr>
              <w:spacing w:line="256" w:lineRule="auto"/>
              <w:rPr>
                <w:lang w:eastAsia="en-US"/>
              </w:rPr>
            </w:pPr>
            <w:r>
              <w:rPr>
                <w:lang w:eastAsia="en-US"/>
              </w:rPr>
              <w:t>Kvantitativní metody v rozhodování*</w:t>
            </w:r>
          </w:p>
        </w:tc>
        <w:tc>
          <w:tcPr>
            <w:tcW w:w="857" w:type="dxa"/>
            <w:gridSpan w:val="2"/>
          </w:tcPr>
          <w:p w14:paraId="6F24D2E5" w14:textId="3B032222" w:rsidR="00026A88" w:rsidRDefault="00026A88" w:rsidP="00026A88">
            <w:pPr>
              <w:spacing w:line="256" w:lineRule="auto"/>
              <w:jc w:val="both"/>
              <w:rPr>
                <w:lang w:eastAsia="en-US"/>
              </w:rPr>
            </w:pPr>
            <w:r>
              <w:t>20-0-0</w:t>
            </w:r>
          </w:p>
        </w:tc>
        <w:tc>
          <w:tcPr>
            <w:tcW w:w="850" w:type="dxa"/>
          </w:tcPr>
          <w:p w14:paraId="72BB9F5D" w14:textId="77777777" w:rsidR="00026A88" w:rsidRDefault="00026A88" w:rsidP="00026A88">
            <w:pPr>
              <w:spacing w:line="256" w:lineRule="auto"/>
              <w:rPr>
                <w:lang w:eastAsia="en-US"/>
              </w:rPr>
            </w:pPr>
            <w:r>
              <w:rPr>
                <w:lang w:eastAsia="en-US"/>
              </w:rPr>
              <w:t>zp, zk</w:t>
            </w:r>
          </w:p>
        </w:tc>
        <w:tc>
          <w:tcPr>
            <w:tcW w:w="709" w:type="dxa"/>
          </w:tcPr>
          <w:p w14:paraId="22DD9C83" w14:textId="2CBA9A84" w:rsidR="00026A88" w:rsidRDefault="00026A88" w:rsidP="00026A88">
            <w:pPr>
              <w:spacing w:line="256" w:lineRule="auto"/>
              <w:jc w:val="both"/>
              <w:rPr>
                <w:lang w:eastAsia="en-US"/>
              </w:rPr>
            </w:pPr>
            <w:r>
              <w:rPr>
                <w:lang w:eastAsia="en-US"/>
              </w:rPr>
              <w:t>5</w:t>
            </w:r>
          </w:p>
        </w:tc>
        <w:tc>
          <w:tcPr>
            <w:tcW w:w="2977" w:type="dxa"/>
          </w:tcPr>
          <w:p w14:paraId="553E6765" w14:textId="77777777" w:rsidR="00026A88" w:rsidRDefault="00026A88" w:rsidP="00026A88">
            <w:pPr>
              <w:jc w:val="both"/>
              <w:rPr>
                <w:ins w:id="271" w:author="Pavla Trefilová" w:date="2019-09-10T12:49:00Z"/>
              </w:rPr>
            </w:pPr>
            <w:ins w:id="272" w:author="Pavla Trefilová" w:date="2019-09-10T12:49:00Z">
              <w:r>
                <w:rPr>
                  <w:b/>
                </w:rPr>
                <w:t>Mgr. Alena Kolčavová, Ph.D.</w:t>
              </w:r>
            </w:ins>
          </w:p>
          <w:p w14:paraId="56116D73" w14:textId="77777777" w:rsidR="00026A88" w:rsidRDefault="00026A88" w:rsidP="00026A88">
            <w:pPr>
              <w:jc w:val="both"/>
              <w:rPr>
                <w:ins w:id="273" w:author="Pavla Trefilová" w:date="2019-09-10T12:49:00Z"/>
              </w:rPr>
            </w:pPr>
            <w:ins w:id="274" w:author="Pavla Trefilová" w:date="2019-09-10T12:49:00Z">
              <w:r>
                <w:t>Kolčavová (60%)</w:t>
              </w:r>
            </w:ins>
          </w:p>
          <w:p w14:paraId="298BF339" w14:textId="75A0B3DC" w:rsidR="00026A88" w:rsidDel="00516BCE" w:rsidRDefault="00026A88" w:rsidP="00026A88">
            <w:pPr>
              <w:jc w:val="both"/>
              <w:rPr>
                <w:del w:id="275" w:author="Pavla Trefilová" w:date="2019-09-10T12:49:00Z"/>
              </w:rPr>
            </w:pPr>
            <w:ins w:id="276" w:author="Pavla Trefilová" w:date="2019-09-10T12:49:00Z">
              <w:r>
                <w:t>Zimola (40%)</w:t>
              </w:r>
            </w:ins>
            <w:del w:id="277" w:author="Pavla Trefilová" w:date="2019-09-10T12:49:00Z">
              <w:r w:rsidDel="00516BCE">
                <w:rPr>
                  <w:b/>
                </w:rPr>
                <w:delText>Ing. Kolčavová, Ph.D.</w:delText>
              </w:r>
            </w:del>
          </w:p>
          <w:p w14:paraId="78FEA3D4" w14:textId="2DFC32F0" w:rsidR="00026A88" w:rsidDel="00516BCE" w:rsidRDefault="00026A88" w:rsidP="00026A88">
            <w:pPr>
              <w:jc w:val="both"/>
              <w:rPr>
                <w:del w:id="278" w:author="Pavla Trefilová" w:date="2019-09-10T12:49:00Z"/>
              </w:rPr>
            </w:pPr>
            <w:del w:id="279" w:author="Pavla Trefilová" w:date="2019-09-10T12:49:00Z">
              <w:r w:rsidDel="00516BCE">
                <w:delText>Kolčavová 60%</w:delText>
              </w:r>
            </w:del>
          </w:p>
          <w:p w14:paraId="2BB6CF9B" w14:textId="3F3AFE66" w:rsidR="00026A88" w:rsidRDefault="00026A88" w:rsidP="00026A88">
            <w:pPr>
              <w:spacing w:line="256" w:lineRule="auto"/>
              <w:jc w:val="both"/>
              <w:rPr>
                <w:lang w:eastAsia="en-US"/>
              </w:rPr>
            </w:pPr>
            <w:del w:id="280" w:author="Pavla Trefilová" w:date="2019-09-10T12:49:00Z">
              <w:r w:rsidDel="00516BCE">
                <w:delText>Zimola 40%</w:delText>
              </w:r>
            </w:del>
          </w:p>
        </w:tc>
        <w:tc>
          <w:tcPr>
            <w:tcW w:w="708" w:type="dxa"/>
          </w:tcPr>
          <w:p w14:paraId="1F4727C1" w14:textId="77777777" w:rsidR="00026A88" w:rsidRDefault="00026A88" w:rsidP="00026A88">
            <w:pPr>
              <w:spacing w:line="256" w:lineRule="auto"/>
              <w:rPr>
                <w:lang w:eastAsia="en-US"/>
              </w:rPr>
            </w:pPr>
            <w:r>
              <w:rPr>
                <w:lang w:eastAsia="en-US"/>
              </w:rPr>
              <w:t>1/Z</w:t>
            </w:r>
          </w:p>
        </w:tc>
        <w:tc>
          <w:tcPr>
            <w:tcW w:w="814" w:type="dxa"/>
          </w:tcPr>
          <w:p w14:paraId="07CCE4AB" w14:textId="4E4FCB1E" w:rsidR="00026A88" w:rsidRDefault="00026A88" w:rsidP="00026A88">
            <w:pPr>
              <w:spacing w:line="256" w:lineRule="auto"/>
              <w:jc w:val="center"/>
              <w:rPr>
                <w:lang w:eastAsia="en-US"/>
              </w:rPr>
            </w:pPr>
          </w:p>
        </w:tc>
      </w:tr>
      <w:tr w:rsidR="00026A88" w14:paraId="7BB1062F" w14:textId="77777777" w:rsidTr="00406EBE">
        <w:tc>
          <w:tcPr>
            <w:tcW w:w="2370" w:type="dxa"/>
          </w:tcPr>
          <w:p w14:paraId="28920A63" w14:textId="77777777" w:rsidR="00026A88" w:rsidRDefault="00026A88" w:rsidP="00026A88">
            <w:pPr>
              <w:spacing w:line="256" w:lineRule="auto"/>
              <w:rPr>
                <w:lang w:eastAsia="en-US"/>
              </w:rPr>
            </w:pPr>
            <w:r>
              <w:rPr>
                <w:lang w:eastAsia="en-US"/>
              </w:rPr>
              <w:t>Firemní inovační politika*</w:t>
            </w:r>
          </w:p>
        </w:tc>
        <w:tc>
          <w:tcPr>
            <w:tcW w:w="857" w:type="dxa"/>
            <w:gridSpan w:val="2"/>
          </w:tcPr>
          <w:p w14:paraId="05A52F1E" w14:textId="2E46D55F" w:rsidR="00026A88" w:rsidRDefault="00026A88" w:rsidP="00026A88">
            <w:pPr>
              <w:spacing w:line="256" w:lineRule="auto"/>
              <w:jc w:val="both"/>
              <w:rPr>
                <w:lang w:eastAsia="en-US"/>
              </w:rPr>
            </w:pPr>
            <w:r>
              <w:t>15-0-0</w:t>
            </w:r>
          </w:p>
        </w:tc>
        <w:tc>
          <w:tcPr>
            <w:tcW w:w="850" w:type="dxa"/>
          </w:tcPr>
          <w:p w14:paraId="2D0D3963" w14:textId="77777777" w:rsidR="00026A88" w:rsidRDefault="00026A88" w:rsidP="00026A88">
            <w:pPr>
              <w:spacing w:line="256" w:lineRule="auto"/>
              <w:rPr>
                <w:lang w:eastAsia="en-US"/>
              </w:rPr>
            </w:pPr>
            <w:r>
              <w:rPr>
                <w:lang w:eastAsia="en-US"/>
              </w:rPr>
              <w:t>zp, zk</w:t>
            </w:r>
          </w:p>
        </w:tc>
        <w:tc>
          <w:tcPr>
            <w:tcW w:w="709" w:type="dxa"/>
          </w:tcPr>
          <w:p w14:paraId="6F5F5A3D" w14:textId="0DC68137" w:rsidR="00026A88" w:rsidRDefault="00026A88" w:rsidP="00026A88">
            <w:pPr>
              <w:spacing w:line="256" w:lineRule="auto"/>
              <w:jc w:val="both"/>
              <w:rPr>
                <w:lang w:eastAsia="en-US"/>
              </w:rPr>
            </w:pPr>
            <w:r>
              <w:rPr>
                <w:lang w:eastAsia="en-US"/>
              </w:rPr>
              <w:t>4</w:t>
            </w:r>
          </w:p>
        </w:tc>
        <w:tc>
          <w:tcPr>
            <w:tcW w:w="2977" w:type="dxa"/>
          </w:tcPr>
          <w:p w14:paraId="65D402E1" w14:textId="77777777" w:rsidR="00026A88" w:rsidRDefault="00026A88" w:rsidP="00026A88">
            <w:pPr>
              <w:jc w:val="both"/>
              <w:rPr>
                <w:ins w:id="281" w:author="Pavla Trefilová" w:date="2019-09-10T12:49:00Z"/>
                <w:b/>
              </w:rPr>
            </w:pPr>
            <w:ins w:id="282" w:author="Pavla Trefilová" w:date="2019-09-10T12:49:00Z">
              <w:r>
                <w:rPr>
                  <w:b/>
                </w:rPr>
                <w:t>Ing. Eva Juřičková, Ph.D.</w:t>
              </w:r>
            </w:ins>
          </w:p>
          <w:p w14:paraId="69187E78" w14:textId="117F5386" w:rsidR="00026A88" w:rsidDel="00516BCE" w:rsidRDefault="00026A88" w:rsidP="00026A88">
            <w:pPr>
              <w:jc w:val="both"/>
              <w:rPr>
                <w:del w:id="283" w:author="Pavla Trefilová" w:date="2019-09-10T12:49:00Z"/>
                <w:b/>
              </w:rPr>
            </w:pPr>
            <w:ins w:id="284" w:author="Pavla Trefilová" w:date="2019-09-10T12:49:00Z">
              <w:r>
                <w:t>Juřičková (100%)</w:t>
              </w:r>
            </w:ins>
            <w:del w:id="285" w:author="Pavla Trefilová" w:date="2019-09-10T12:49:00Z">
              <w:r w:rsidDel="00516BCE">
                <w:rPr>
                  <w:b/>
                </w:rPr>
                <w:delText>Ing. Juřičková, Ph.D.</w:delText>
              </w:r>
            </w:del>
          </w:p>
          <w:p w14:paraId="3410761C" w14:textId="570B4146" w:rsidR="00026A88" w:rsidRDefault="00026A88" w:rsidP="00026A88">
            <w:pPr>
              <w:spacing w:line="256" w:lineRule="auto"/>
              <w:jc w:val="both"/>
              <w:rPr>
                <w:lang w:eastAsia="en-US"/>
              </w:rPr>
            </w:pPr>
            <w:del w:id="286" w:author="Pavla Trefilová" w:date="2019-09-10T12:49:00Z">
              <w:r w:rsidDel="00516BCE">
                <w:delText>Juřičková 100%</w:delText>
              </w:r>
            </w:del>
          </w:p>
        </w:tc>
        <w:tc>
          <w:tcPr>
            <w:tcW w:w="708" w:type="dxa"/>
          </w:tcPr>
          <w:p w14:paraId="768FD6E7" w14:textId="77777777" w:rsidR="00026A88" w:rsidRDefault="00026A88" w:rsidP="00026A88">
            <w:pPr>
              <w:spacing w:line="256" w:lineRule="auto"/>
              <w:rPr>
                <w:lang w:eastAsia="en-US"/>
              </w:rPr>
            </w:pPr>
            <w:r>
              <w:rPr>
                <w:lang w:eastAsia="en-US"/>
              </w:rPr>
              <w:t>1/Z</w:t>
            </w:r>
          </w:p>
        </w:tc>
        <w:tc>
          <w:tcPr>
            <w:tcW w:w="814" w:type="dxa"/>
          </w:tcPr>
          <w:p w14:paraId="073447BE" w14:textId="4158995D" w:rsidR="00026A88" w:rsidRDefault="00026A88" w:rsidP="00026A88">
            <w:pPr>
              <w:spacing w:line="256" w:lineRule="auto"/>
              <w:jc w:val="center"/>
              <w:rPr>
                <w:lang w:eastAsia="en-US"/>
              </w:rPr>
            </w:pPr>
            <w:r>
              <w:t>PZ</w:t>
            </w:r>
          </w:p>
        </w:tc>
      </w:tr>
      <w:tr w:rsidR="00026A88" w14:paraId="3B313F23" w14:textId="77777777" w:rsidTr="00406EBE">
        <w:tc>
          <w:tcPr>
            <w:tcW w:w="2370" w:type="dxa"/>
          </w:tcPr>
          <w:p w14:paraId="514721D3" w14:textId="77777777" w:rsidR="00026A88" w:rsidRDefault="00026A88" w:rsidP="00026A88">
            <w:pPr>
              <w:spacing w:line="256" w:lineRule="auto"/>
              <w:rPr>
                <w:lang w:eastAsia="en-US"/>
              </w:rPr>
            </w:pPr>
            <w:r>
              <w:rPr>
                <w:lang w:eastAsia="en-US"/>
              </w:rPr>
              <w:t>Materiálové inženýrství</w:t>
            </w:r>
          </w:p>
        </w:tc>
        <w:tc>
          <w:tcPr>
            <w:tcW w:w="857" w:type="dxa"/>
            <w:gridSpan w:val="2"/>
          </w:tcPr>
          <w:p w14:paraId="30E97318" w14:textId="74774D46" w:rsidR="00026A88" w:rsidRDefault="00026A88" w:rsidP="00026A88">
            <w:pPr>
              <w:spacing w:line="256" w:lineRule="auto"/>
              <w:jc w:val="both"/>
              <w:rPr>
                <w:lang w:eastAsia="en-US"/>
              </w:rPr>
            </w:pPr>
            <w:r>
              <w:t>15-0-0</w:t>
            </w:r>
          </w:p>
        </w:tc>
        <w:tc>
          <w:tcPr>
            <w:tcW w:w="850" w:type="dxa"/>
          </w:tcPr>
          <w:p w14:paraId="06F13896" w14:textId="77777777" w:rsidR="00026A88" w:rsidRDefault="00026A88" w:rsidP="00026A88">
            <w:pPr>
              <w:spacing w:line="256" w:lineRule="auto"/>
              <w:jc w:val="both"/>
              <w:rPr>
                <w:lang w:eastAsia="en-US"/>
              </w:rPr>
            </w:pPr>
            <w:r>
              <w:rPr>
                <w:lang w:eastAsia="en-US"/>
              </w:rPr>
              <w:t>zp, zk</w:t>
            </w:r>
          </w:p>
        </w:tc>
        <w:tc>
          <w:tcPr>
            <w:tcW w:w="709" w:type="dxa"/>
          </w:tcPr>
          <w:p w14:paraId="6F14964D" w14:textId="1357C47E" w:rsidR="00026A88" w:rsidRDefault="00026A88" w:rsidP="00026A88">
            <w:pPr>
              <w:spacing w:line="256" w:lineRule="auto"/>
              <w:jc w:val="both"/>
              <w:rPr>
                <w:lang w:eastAsia="en-US"/>
              </w:rPr>
            </w:pPr>
            <w:r>
              <w:rPr>
                <w:lang w:eastAsia="en-US"/>
              </w:rPr>
              <w:t>4</w:t>
            </w:r>
          </w:p>
        </w:tc>
        <w:tc>
          <w:tcPr>
            <w:tcW w:w="2977" w:type="dxa"/>
          </w:tcPr>
          <w:p w14:paraId="55B20E00" w14:textId="77777777" w:rsidR="00026A88" w:rsidRPr="001245D6" w:rsidRDefault="00026A88" w:rsidP="00026A88">
            <w:pPr>
              <w:jc w:val="both"/>
              <w:rPr>
                <w:ins w:id="287" w:author="Pavla Trefilová" w:date="2019-09-10T12:49:00Z"/>
                <w:b/>
              </w:rPr>
            </w:pPr>
            <w:ins w:id="288" w:author="Pavla Trefilová" w:date="2019-09-10T12:49:00Z">
              <w:r w:rsidRPr="001245D6">
                <w:rPr>
                  <w:b/>
                </w:rPr>
                <w:t xml:space="preserve">doc. </w:t>
              </w:r>
              <w:r>
                <w:rPr>
                  <w:b/>
                </w:rPr>
                <w:t>Mgr</w:t>
              </w:r>
              <w:r w:rsidRPr="001245D6">
                <w:rPr>
                  <w:b/>
                </w:rPr>
                <w:t>.</w:t>
              </w:r>
              <w:r>
                <w:rPr>
                  <w:b/>
                </w:rPr>
                <w:t xml:space="preserve"> Aleš</w:t>
              </w:r>
              <w:r w:rsidRPr="001245D6">
                <w:rPr>
                  <w:b/>
                </w:rPr>
                <w:t xml:space="preserve"> Mráček, Ph.D.</w:t>
              </w:r>
            </w:ins>
          </w:p>
          <w:p w14:paraId="2AD0069E" w14:textId="77777777" w:rsidR="00026A88" w:rsidRPr="001245D6" w:rsidRDefault="00026A88" w:rsidP="00026A88">
            <w:pPr>
              <w:jc w:val="both"/>
              <w:rPr>
                <w:ins w:id="289" w:author="Pavla Trefilová" w:date="2019-09-10T12:49:00Z"/>
              </w:rPr>
            </w:pPr>
            <w:ins w:id="290" w:author="Pavla Trefilová" w:date="2019-09-10T12:49:00Z">
              <w:r w:rsidRPr="001245D6">
                <w:t xml:space="preserve">Mráček </w:t>
              </w:r>
              <w:r>
                <w:t>(</w:t>
              </w:r>
              <w:r w:rsidRPr="001245D6">
                <w:t>80%</w:t>
              </w:r>
              <w:r>
                <w:t>)</w:t>
              </w:r>
            </w:ins>
          </w:p>
          <w:p w14:paraId="05B89A34" w14:textId="099AB577" w:rsidR="00026A88" w:rsidRPr="001245D6" w:rsidDel="00516BCE" w:rsidRDefault="00026A88" w:rsidP="00026A88">
            <w:pPr>
              <w:jc w:val="both"/>
              <w:rPr>
                <w:del w:id="291" w:author="Pavla Trefilová" w:date="2019-09-10T12:49:00Z"/>
                <w:b/>
              </w:rPr>
            </w:pPr>
            <w:ins w:id="292" w:author="Pavla Trefilová" w:date="2019-09-10T12:49:00Z">
              <w:r w:rsidRPr="001245D6">
                <w:t>M</w:t>
              </w:r>
              <w:r w:rsidRPr="00401EC6">
                <w:t>olnár</w:t>
              </w:r>
              <w:r w:rsidRPr="001245D6">
                <w:t xml:space="preserve"> </w:t>
              </w:r>
              <w:r>
                <w:t>(</w:t>
              </w:r>
              <w:r w:rsidRPr="001245D6">
                <w:t>20%</w:t>
              </w:r>
              <w:r>
                <w:t>)</w:t>
              </w:r>
            </w:ins>
            <w:del w:id="293" w:author="Pavla Trefilová" w:date="2019-09-10T12:49:00Z">
              <w:r w:rsidRPr="001245D6" w:rsidDel="00516BCE">
                <w:rPr>
                  <w:b/>
                </w:rPr>
                <w:delText>doc. Ing. Mráček, Ph.D.</w:delText>
              </w:r>
            </w:del>
          </w:p>
          <w:p w14:paraId="16007CE2" w14:textId="7E27007C" w:rsidR="00026A88" w:rsidRPr="001245D6" w:rsidDel="00516BCE" w:rsidRDefault="00026A88" w:rsidP="00026A88">
            <w:pPr>
              <w:jc w:val="both"/>
              <w:rPr>
                <w:del w:id="294" w:author="Pavla Trefilová" w:date="2019-09-10T12:49:00Z"/>
              </w:rPr>
            </w:pPr>
            <w:del w:id="295" w:author="Pavla Trefilová" w:date="2019-09-10T12:49:00Z">
              <w:r w:rsidRPr="001245D6" w:rsidDel="00516BCE">
                <w:delText>Mráček 80%</w:delText>
              </w:r>
            </w:del>
          </w:p>
          <w:p w14:paraId="64A1E5A5" w14:textId="78AB10D7" w:rsidR="00026A88" w:rsidRDefault="00026A88" w:rsidP="00026A88">
            <w:pPr>
              <w:spacing w:line="256" w:lineRule="auto"/>
              <w:jc w:val="both"/>
              <w:rPr>
                <w:lang w:eastAsia="en-US"/>
              </w:rPr>
            </w:pPr>
            <w:del w:id="296" w:author="Pavla Trefilová" w:date="2019-09-10T12:49:00Z">
              <w:r w:rsidRPr="001245D6" w:rsidDel="00516BCE">
                <w:delText>M</w:delText>
              </w:r>
              <w:r w:rsidRPr="00401EC6" w:rsidDel="00516BCE">
                <w:delText>olnár</w:delText>
              </w:r>
              <w:r w:rsidRPr="001245D6" w:rsidDel="00516BCE">
                <w:delText xml:space="preserve"> 20%</w:delText>
              </w:r>
            </w:del>
          </w:p>
        </w:tc>
        <w:tc>
          <w:tcPr>
            <w:tcW w:w="708" w:type="dxa"/>
          </w:tcPr>
          <w:p w14:paraId="31F3DC9C" w14:textId="77777777" w:rsidR="00026A88" w:rsidRDefault="00026A88" w:rsidP="00026A88">
            <w:pPr>
              <w:spacing w:line="256" w:lineRule="auto"/>
              <w:rPr>
                <w:lang w:eastAsia="en-US"/>
              </w:rPr>
            </w:pPr>
            <w:r>
              <w:rPr>
                <w:lang w:eastAsia="en-US"/>
              </w:rPr>
              <w:t>1/Z</w:t>
            </w:r>
          </w:p>
        </w:tc>
        <w:tc>
          <w:tcPr>
            <w:tcW w:w="814" w:type="dxa"/>
          </w:tcPr>
          <w:p w14:paraId="73631533" w14:textId="7F0064EA" w:rsidR="00026A88" w:rsidRDefault="00026A88" w:rsidP="00026A88">
            <w:pPr>
              <w:spacing w:line="256" w:lineRule="auto"/>
              <w:jc w:val="center"/>
              <w:rPr>
                <w:lang w:eastAsia="en-US"/>
              </w:rPr>
            </w:pPr>
            <w:r>
              <w:t>ZT</w:t>
            </w:r>
          </w:p>
        </w:tc>
      </w:tr>
      <w:tr w:rsidR="00026A88" w14:paraId="483BC83C" w14:textId="77777777" w:rsidTr="00406EBE">
        <w:tc>
          <w:tcPr>
            <w:tcW w:w="2370" w:type="dxa"/>
          </w:tcPr>
          <w:p w14:paraId="6B4FF40F" w14:textId="0359C130" w:rsidR="00026A88" w:rsidRDefault="00026A88" w:rsidP="00026A88">
            <w:pPr>
              <w:spacing w:line="256" w:lineRule="auto"/>
              <w:rPr>
                <w:lang w:eastAsia="en-US"/>
              </w:rPr>
            </w:pPr>
            <w:r>
              <w:rPr>
                <w:lang w:eastAsia="en-US"/>
              </w:rPr>
              <w:t>Makroekonomie II</w:t>
            </w:r>
          </w:p>
        </w:tc>
        <w:tc>
          <w:tcPr>
            <w:tcW w:w="857" w:type="dxa"/>
            <w:gridSpan w:val="2"/>
          </w:tcPr>
          <w:p w14:paraId="7552D530" w14:textId="19B833F2" w:rsidR="00026A88" w:rsidRDefault="00026A88" w:rsidP="00026A88">
            <w:pPr>
              <w:spacing w:line="256" w:lineRule="auto"/>
              <w:jc w:val="both"/>
              <w:rPr>
                <w:lang w:eastAsia="en-US"/>
              </w:rPr>
            </w:pPr>
            <w:r>
              <w:t>20-0-0</w:t>
            </w:r>
          </w:p>
        </w:tc>
        <w:tc>
          <w:tcPr>
            <w:tcW w:w="850" w:type="dxa"/>
          </w:tcPr>
          <w:p w14:paraId="05C98874" w14:textId="77777777" w:rsidR="00026A88" w:rsidRDefault="00026A88" w:rsidP="00026A88">
            <w:pPr>
              <w:spacing w:line="256" w:lineRule="auto"/>
              <w:rPr>
                <w:lang w:eastAsia="en-US"/>
              </w:rPr>
            </w:pPr>
            <w:r>
              <w:rPr>
                <w:lang w:eastAsia="en-US"/>
              </w:rPr>
              <w:t>zp, zk</w:t>
            </w:r>
          </w:p>
        </w:tc>
        <w:tc>
          <w:tcPr>
            <w:tcW w:w="709" w:type="dxa"/>
          </w:tcPr>
          <w:p w14:paraId="1F8480EA" w14:textId="2919E161" w:rsidR="00026A88" w:rsidRDefault="00026A88" w:rsidP="00026A88">
            <w:pPr>
              <w:spacing w:line="256" w:lineRule="auto"/>
              <w:jc w:val="both"/>
              <w:rPr>
                <w:lang w:eastAsia="en-US"/>
              </w:rPr>
            </w:pPr>
            <w:r>
              <w:rPr>
                <w:lang w:eastAsia="en-US"/>
              </w:rPr>
              <w:t>5</w:t>
            </w:r>
          </w:p>
        </w:tc>
        <w:tc>
          <w:tcPr>
            <w:tcW w:w="2977" w:type="dxa"/>
          </w:tcPr>
          <w:p w14:paraId="2AF65E67" w14:textId="77777777" w:rsidR="00026A88" w:rsidRDefault="00026A88" w:rsidP="00026A88">
            <w:pPr>
              <w:jc w:val="both"/>
              <w:rPr>
                <w:ins w:id="297" w:author="Pavla Trefilová" w:date="2019-09-10T12:49:00Z"/>
                <w:b/>
              </w:rPr>
            </w:pPr>
            <w:ins w:id="298" w:author="Pavla Trefilová" w:date="2019-09-10T12:49:00Z">
              <w:r>
                <w:rPr>
                  <w:b/>
                </w:rPr>
                <w:t>doc. Ing. Jena Švarcová, Ph.D.</w:t>
              </w:r>
            </w:ins>
          </w:p>
          <w:p w14:paraId="483B2F4C" w14:textId="4890569B" w:rsidR="00026A88" w:rsidDel="00516BCE" w:rsidRDefault="00026A88" w:rsidP="00026A88">
            <w:pPr>
              <w:jc w:val="both"/>
              <w:rPr>
                <w:del w:id="299" w:author="Pavla Trefilová" w:date="2019-09-10T12:49:00Z"/>
                <w:b/>
              </w:rPr>
            </w:pPr>
            <w:ins w:id="300" w:author="Pavla Trefilová" w:date="2019-09-10T12:49:00Z">
              <w:r>
                <w:t>Švarcová (100%)</w:t>
              </w:r>
            </w:ins>
            <w:del w:id="301" w:author="Pavla Trefilová" w:date="2019-09-10T12:49:00Z">
              <w:r w:rsidDel="00516BCE">
                <w:rPr>
                  <w:b/>
                </w:rPr>
                <w:delText>doc. Ing. Švarcová, Ph.D.</w:delText>
              </w:r>
            </w:del>
          </w:p>
          <w:p w14:paraId="2895071F" w14:textId="4C712071" w:rsidR="00026A88" w:rsidRDefault="00026A88" w:rsidP="00026A88">
            <w:pPr>
              <w:spacing w:line="256" w:lineRule="auto"/>
              <w:jc w:val="both"/>
              <w:rPr>
                <w:lang w:eastAsia="en-US"/>
              </w:rPr>
            </w:pPr>
            <w:del w:id="302" w:author="Pavla Trefilová" w:date="2019-09-10T12:49:00Z">
              <w:r w:rsidDel="00516BCE">
                <w:delText>Švarcová 100%</w:delText>
              </w:r>
            </w:del>
          </w:p>
        </w:tc>
        <w:tc>
          <w:tcPr>
            <w:tcW w:w="708" w:type="dxa"/>
          </w:tcPr>
          <w:p w14:paraId="783EE89B" w14:textId="77777777" w:rsidR="00026A88" w:rsidRDefault="00026A88" w:rsidP="00026A88">
            <w:pPr>
              <w:spacing w:line="256" w:lineRule="auto"/>
              <w:rPr>
                <w:lang w:eastAsia="en-US"/>
              </w:rPr>
            </w:pPr>
            <w:r>
              <w:rPr>
                <w:lang w:eastAsia="en-US"/>
              </w:rPr>
              <w:t>1/L</w:t>
            </w:r>
          </w:p>
        </w:tc>
        <w:tc>
          <w:tcPr>
            <w:tcW w:w="814" w:type="dxa"/>
          </w:tcPr>
          <w:p w14:paraId="206E72EE" w14:textId="4D2C66EF" w:rsidR="00026A88" w:rsidRDefault="00026A88" w:rsidP="00026A88">
            <w:pPr>
              <w:spacing w:line="256" w:lineRule="auto"/>
              <w:jc w:val="center"/>
              <w:rPr>
                <w:lang w:eastAsia="en-US"/>
              </w:rPr>
            </w:pPr>
            <w:r>
              <w:t>ZT</w:t>
            </w:r>
          </w:p>
        </w:tc>
      </w:tr>
      <w:tr w:rsidR="00026A88" w14:paraId="3BCCCE62" w14:textId="77777777" w:rsidTr="00406EBE">
        <w:tc>
          <w:tcPr>
            <w:tcW w:w="2370" w:type="dxa"/>
          </w:tcPr>
          <w:p w14:paraId="387D9358" w14:textId="77777777" w:rsidR="00026A88" w:rsidRDefault="00026A88" w:rsidP="00026A88">
            <w:pPr>
              <w:spacing w:line="256" w:lineRule="auto"/>
              <w:rPr>
                <w:lang w:eastAsia="en-US"/>
              </w:rPr>
            </w:pPr>
            <w:r>
              <w:rPr>
                <w:lang w:eastAsia="en-US"/>
              </w:rPr>
              <w:t>Pokročilé metody plánování a řízení výroby</w:t>
            </w:r>
          </w:p>
        </w:tc>
        <w:tc>
          <w:tcPr>
            <w:tcW w:w="857" w:type="dxa"/>
            <w:gridSpan w:val="2"/>
          </w:tcPr>
          <w:p w14:paraId="448A5FE0" w14:textId="3D451678" w:rsidR="00026A88" w:rsidRDefault="00026A88" w:rsidP="00026A88">
            <w:pPr>
              <w:spacing w:line="256" w:lineRule="auto"/>
              <w:jc w:val="both"/>
              <w:rPr>
                <w:lang w:eastAsia="en-US"/>
              </w:rPr>
            </w:pPr>
            <w:r>
              <w:t>15-0-0</w:t>
            </w:r>
          </w:p>
        </w:tc>
        <w:tc>
          <w:tcPr>
            <w:tcW w:w="850" w:type="dxa"/>
          </w:tcPr>
          <w:p w14:paraId="0B8CE41A" w14:textId="77777777" w:rsidR="00026A88" w:rsidRDefault="00026A88" w:rsidP="00026A88">
            <w:pPr>
              <w:spacing w:line="256" w:lineRule="auto"/>
              <w:jc w:val="both"/>
              <w:rPr>
                <w:lang w:eastAsia="en-US"/>
              </w:rPr>
            </w:pPr>
            <w:r>
              <w:rPr>
                <w:lang w:eastAsia="en-US"/>
              </w:rPr>
              <w:t>zp, zk</w:t>
            </w:r>
          </w:p>
        </w:tc>
        <w:tc>
          <w:tcPr>
            <w:tcW w:w="709" w:type="dxa"/>
          </w:tcPr>
          <w:p w14:paraId="3717771D" w14:textId="60E80447" w:rsidR="00026A88" w:rsidRDefault="00026A88" w:rsidP="00026A88">
            <w:pPr>
              <w:spacing w:line="256" w:lineRule="auto"/>
              <w:rPr>
                <w:lang w:eastAsia="en-US"/>
              </w:rPr>
            </w:pPr>
            <w:r>
              <w:rPr>
                <w:lang w:eastAsia="en-US"/>
              </w:rPr>
              <w:t>5</w:t>
            </w:r>
          </w:p>
        </w:tc>
        <w:tc>
          <w:tcPr>
            <w:tcW w:w="2977" w:type="dxa"/>
          </w:tcPr>
          <w:p w14:paraId="62DB421F" w14:textId="77777777" w:rsidR="00026A88" w:rsidRDefault="00026A88" w:rsidP="00026A88">
            <w:pPr>
              <w:jc w:val="both"/>
              <w:rPr>
                <w:ins w:id="303" w:author="Pavla Trefilová" w:date="2019-09-10T12:50:00Z"/>
                <w:b/>
              </w:rPr>
            </w:pPr>
            <w:ins w:id="304" w:author="Pavla Trefilová" w:date="2019-09-10T12:50:00Z">
              <w:r>
                <w:rPr>
                  <w:b/>
                </w:rPr>
                <w:t>doc. Ing. David Tuček, Ph.D.</w:t>
              </w:r>
            </w:ins>
          </w:p>
          <w:p w14:paraId="10849AE6" w14:textId="77777777" w:rsidR="00026A88" w:rsidRDefault="00026A88" w:rsidP="00026A88">
            <w:pPr>
              <w:jc w:val="both"/>
              <w:rPr>
                <w:ins w:id="305" w:author="Pavla Trefilová" w:date="2019-09-10T12:50:00Z"/>
              </w:rPr>
            </w:pPr>
            <w:ins w:id="306" w:author="Pavla Trefilová" w:date="2019-09-10T12:50:00Z">
              <w:r>
                <w:t>Tuček (50%)</w:t>
              </w:r>
            </w:ins>
          </w:p>
          <w:p w14:paraId="4A3711CA" w14:textId="77777777" w:rsidR="00026A88" w:rsidRDefault="00026A88" w:rsidP="00026A88">
            <w:pPr>
              <w:jc w:val="both"/>
              <w:rPr>
                <w:ins w:id="307" w:author="Pavla Trefilová" w:date="2019-09-10T12:50:00Z"/>
              </w:rPr>
            </w:pPr>
            <w:ins w:id="308" w:author="Pavla Trefilová" w:date="2019-09-10T12:50:00Z">
              <w:r>
                <w:t>Chromjaková (30%)</w:t>
              </w:r>
            </w:ins>
          </w:p>
          <w:p w14:paraId="3DB260FA" w14:textId="77777777" w:rsidR="00026A88" w:rsidRDefault="00026A88" w:rsidP="00026A88">
            <w:pPr>
              <w:jc w:val="both"/>
              <w:rPr>
                <w:ins w:id="309" w:author="Pavla Trefilová" w:date="2019-09-10T12:50:00Z"/>
              </w:rPr>
            </w:pPr>
            <w:ins w:id="310" w:author="Pavla Trefilová" w:date="2019-09-10T12:50:00Z">
              <w:r>
                <w:t>Dlabač (10%) (ext)</w:t>
              </w:r>
            </w:ins>
          </w:p>
          <w:p w14:paraId="4089BB38" w14:textId="7F3F348D" w:rsidR="00026A88" w:rsidDel="00135818" w:rsidRDefault="00026A88" w:rsidP="00026A88">
            <w:pPr>
              <w:jc w:val="both"/>
              <w:rPr>
                <w:del w:id="311" w:author="Pavla Trefilová" w:date="2019-09-10T12:50:00Z"/>
                <w:b/>
              </w:rPr>
            </w:pPr>
            <w:ins w:id="312" w:author="Pavla Trefilová" w:date="2019-09-10T12:50:00Z">
              <w:r>
                <w:t>Papadakis (10%) (ext)</w:t>
              </w:r>
            </w:ins>
            <w:del w:id="313" w:author="Pavla Trefilová" w:date="2019-09-10T12:50:00Z">
              <w:r w:rsidDel="00135818">
                <w:rPr>
                  <w:b/>
                </w:rPr>
                <w:delText>doc. Ing. Tuček, Ph.D.</w:delText>
              </w:r>
            </w:del>
          </w:p>
          <w:p w14:paraId="7EE03546" w14:textId="18E99409" w:rsidR="00026A88" w:rsidDel="00135818" w:rsidRDefault="00026A88" w:rsidP="00026A88">
            <w:pPr>
              <w:jc w:val="both"/>
              <w:rPr>
                <w:del w:id="314" w:author="Pavla Trefilová" w:date="2019-09-10T12:50:00Z"/>
              </w:rPr>
            </w:pPr>
            <w:del w:id="315" w:author="Pavla Trefilová" w:date="2019-09-10T12:50:00Z">
              <w:r w:rsidDel="00135818">
                <w:delText>Tuček 50%</w:delText>
              </w:r>
            </w:del>
          </w:p>
          <w:p w14:paraId="7A68A7C7" w14:textId="53E0CC8C" w:rsidR="00026A88" w:rsidDel="00135818" w:rsidRDefault="00026A88" w:rsidP="00026A88">
            <w:pPr>
              <w:jc w:val="both"/>
              <w:rPr>
                <w:del w:id="316" w:author="Pavla Trefilová" w:date="2019-09-10T12:50:00Z"/>
              </w:rPr>
            </w:pPr>
            <w:del w:id="317" w:author="Pavla Trefilová" w:date="2019-09-10T12:50:00Z">
              <w:r w:rsidDel="00135818">
                <w:delText>Chromjaková 30%</w:delText>
              </w:r>
            </w:del>
          </w:p>
          <w:p w14:paraId="1BF9661F" w14:textId="168340F6" w:rsidR="00026A88" w:rsidDel="00135818" w:rsidRDefault="00026A88" w:rsidP="00026A88">
            <w:pPr>
              <w:jc w:val="both"/>
              <w:rPr>
                <w:del w:id="318" w:author="Pavla Trefilová" w:date="2019-09-10T12:50:00Z"/>
              </w:rPr>
            </w:pPr>
            <w:del w:id="319" w:author="Pavla Trefilová" w:date="2019-09-10T12:50:00Z">
              <w:r w:rsidDel="00135818">
                <w:delText>Dlabač 10% (ext)</w:delText>
              </w:r>
            </w:del>
          </w:p>
          <w:p w14:paraId="4039998E" w14:textId="5396FFAC" w:rsidR="00026A88" w:rsidRDefault="00026A88" w:rsidP="00026A88">
            <w:pPr>
              <w:jc w:val="both"/>
            </w:pPr>
            <w:del w:id="320" w:author="Pavla Trefilová" w:date="2019-09-10T12:50:00Z">
              <w:r w:rsidDel="00135818">
                <w:delText>Papadakis 10% (ext)</w:delText>
              </w:r>
            </w:del>
          </w:p>
        </w:tc>
        <w:tc>
          <w:tcPr>
            <w:tcW w:w="708" w:type="dxa"/>
          </w:tcPr>
          <w:p w14:paraId="7CC4A6C3" w14:textId="77777777" w:rsidR="00026A88" w:rsidRDefault="00026A88" w:rsidP="00026A88">
            <w:pPr>
              <w:spacing w:line="256" w:lineRule="auto"/>
              <w:rPr>
                <w:lang w:eastAsia="en-US"/>
              </w:rPr>
            </w:pPr>
            <w:r>
              <w:rPr>
                <w:lang w:eastAsia="en-US"/>
              </w:rPr>
              <w:t>1/L</w:t>
            </w:r>
          </w:p>
        </w:tc>
        <w:tc>
          <w:tcPr>
            <w:tcW w:w="814" w:type="dxa"/>
          </w:tcPr>
          <w:p w14:paraId="1F3E804D" w14:textId="3B75B777" w:rsidR="00026A88" w:rsidRDefault="00026A88" w:rsidP="00026A88">
            <w:pPr>
              <w:spacing w:line="256" w:lineRule="auto"/>
              <w:jc w:val="center"/>
              <w:rPr>
                <w:lang w:eastAsia="en-US"/>
              </w:rPr>
            </w:pPr>
            <w:r>
              <w:t>ZT</w:t>
            </w:r>
          </w:p>
        </w:tc>
      </w:tr>
      <w:tr w:rsidR="00026A88" w14:paraId="0B5A0B99" w14:textId="77777777" w:rsidTr="00406EBE">
        <w:tc>
          <w:tcPr>
            <w:tcW w:w="2370" w:type="dxa"/>
          </w:tcPr>
          <w:p w14:paraId="3B165939" w14:textId="77777777" w:rsidR="00026A88" w:rsidRDefault="00026A88" w:rsidP="00026A88">
            <w:pPr>
              <w:spacing w:line="256" w:lineRule="auto"/>
              <w:rPr>
                <w:lang w:eastAsia="en-US"/>
              </w:rPr>
            </w:pPr>
            <w:r>
              <w:rPr>
                <w:lang w:eastAsia="en-US"/>
              </w:rPr>
              <w:t>Strojírenské technologie</w:t>
            </w:r>
          </w:p>
        </w:tc>
        <w:tc>
          <w:tcPr>
            <w:tcW w:w="857" w:type="dxa"/>
            <w:gridSpan w:val="2"/>
          </w:tcPr>
          <w:p w14:paraId="6369AE74" w14:textId="4B30A5C9" w:rsidR="00026A88" w:rsidRDefault="00026A88" w:rsidP="00026A88">
            <w:pPr>
              <w:spacing w:line="256" w:lineRule="auto"/>
              <w:jc w:val="both"/>
              <w:rPr>
                <w:lang w:eastAsia="en-US"/>
              </w:rPr>
            </w:pPr>
            <w:r>
              <w:t>20-0-0</w:t>
            </w:r>
          </w:p>
        </w:tc>
        <w:tc>
          <w:tcPr>
            <w:tcW w:w="850" w:type="dxa"/>
          </w:tcPr>
          <w:p w14:paraId="685694AB" w14:textId="77777777" w:rsidR="00026A88" w:rsidRDefault="00026A88" w:rsidP="00026A88">
            <w:pPr>
              <w:spacing w:line="256" w:lineRule="auto"/>
              <w:rPr>
                <w:lang w:eastAsia="en-US"/>
              </w:rPr>
            </w:pPr>
            <w:r>
              <w:rPr>
                <w:lang w:eastAsia="en-US"/>
              </w:rPr>
              <w:t>zp, zk</w:t>
            </w:r>
          </w:p>
        </w:tc>
        <w:tc>
          <w:tcPr>
            <w:tcW w:w="709" w:type="dxa"/>
          </w:tcPr>
          <w:p w14:paraId="5C925FFA" w14:textId="3FF900EB" w:rsidR="00026A88" w:rsidRDefault="00026A88" w:rsidP="00026A88">
            <w:pPr>
              <w:spacing w:line="256" w:lineRule="auto"/>
              <w:rPr>
                <w:lang w:eastAsia="en-US"/>
              </w:rPr>
            </w:pPr>
            <w:r>
              <w:rPr>
                <w:lang w:eastAsia="en-US"/>
              </w:rPr>
              <w:t>5</w:t>
            </w:r>
          </w:p>
        </w:tc>
        <w:tc>
          <w:tcPr>
            <w:tcW w:w="2977" w:type="dxa"/>
          </w:tcPr>
          <w:p w14:paraId="3FCE3EB8" w14:textId="77777777" w:rsidR="00026A88" w:rsidRPr="00004032" w:rsidRDefault="00026A88" w:rsidP="00026A88">
            <w:pPr>
              <w:jc w:val="both"/>
              <w:rPr>
                <w:ins w:id="321" w:author="Pavla Trefilová" w:date="2019-09-10T12:50:00Z"/>
                <w:b/>
              </w:rPr>
            </w:pPr>
            <w:ins w:id="322" w:author="Pavla Trefilová" w:date="2019-09-10T12:50:00Z">
              <w:r w:rsidRPr="00004032">
                <w:rPr>
                  <w:b/>
                </w:rPr>
                <w:t xml:space="preserve">doc. Ing. </w:t>
              </w:r>
              <w:r>
                <w:rPr>
                  <w:b/>
                </w:rPr>
                <w:t>Josef Sedlák</w:t>
              </w:r>
              <w:r w:rsidRPr="00004032">
                <w:rPr>
                  <w:b/>
                </w:rPr>
                <w:t xml:space="preserve">, </w:t>
              </w:r>
              <w:r>
                <w:rPr>
                  <w:b/>
                </w:rPr>
                <w:t>Ph.D.</w:t>
              </w:r>
            </w:ins>
          </w:p>
          <w:p w14:paraId="6648FE85" w14:textId="77777777" w:rsidR="00026A88" w:rsidRDefault="00026A88" w:rsidP="00026A88">
            <w:pPr>
              <w:jc w:val="both"/>
              <w:rPr>
                <w:ins w:id="323" w:author="Pavla Trefilová" w:date="2019-09-10T12:50:00Z"/>
              </w:rPr>
            </w:pPr>
            <w:ins w:id="324" w:author="Pavla Trefilová" w:date="2019-09-10T12:50:00Z">
              <w:r>
                <w:t>Sedlák (80%)</w:t>
              </w:r>
            </w:ins>
          </w:p>
          <w:p w14:paraId="37C2D6D7" w14:textId="195920D1" w:rsidR="00026A88" w:rsidRPr="00004032" w:rsidDel="00135818" w:rsidRDefault="00026A88" w:rsidP="00026A88">
            <w:pPr>
              <w:jc w:val="both"/>
              <w:rPr>
                <w:del w:id="325" w:author="Pavla Trefilová" w:date="2019-09-10T12:50:00Z"/>
                <w:b/>
              </w:rPr>
            </w:pPr>
            <w:ins w:id="326" w:author="Pavla Trefilová" w:date="2019-09-10T12:50:00Z">
              <w:r>
                <w:t>Monková (20%)</w:t>
              </w:r>
            </w:ins>
            <w:del w:id="327" w:author="Pavla Trefilová" w:date="2019-09-10T12:50:00Z">
              <w:r w:rsidRPr="00004032" w:rsidDel="00135818">
                <w:rPr>
                  <w:b/>
                </w:rPr>
                <w:delText xml:space="preserve">doc. Ing. </w:delText>
              </w:r>
              <w:r w:rsidDel="00135818">
                <w:rPr>
                  <w:b/>
                </w:rPr>
                <w:delText>Sedlák</w:delText>
              </w:r>
              <w:r w:rsidRPr="00004032" w:rsidDel="00135818">
                <w:rPr>
                  <w:b/>
                </w:rPr>
                <w:delText xml:space="preserve">, </w:delText>
              </w:r>
              <w:r w:rsidDel="00135818">
                <w:rPr>
                  <w:b/>
                </w:rPr>
                <w:delText>Ph.D.</w:delText>
              </w:r>
            </w:del>
          </w:p>
          <w:p w14:paraId="48B8CAD9" w14:textId="7F9EF814" w:rsidR="00026A88" w:rsidDel="00135818" w:rsidRDefault="00026A88" w:rsidP="00026A88">
            <w:pPr>
              <w:jc w:val="both"/>
              <w:rPr>
                <w:del w:id="328" w:author="Pavla Trefilová" w:date="2019-09-10T12:50:00Z"/>
              </w:rPr>
            </w:pPr>
            <w:del w:id="329" w:author="Pavla Trefilová" w:date="2019-09-10T12:50:00Z">
              <w:r w:rsidDel="00135818">
                <w:delText xml:space="preserve">Sedlák 80% </w:delText>
              </w:r>
            </w:del>
          </w:p>
          <w:p w14:paraId="5888DD89" w14:textId="6AAB1194" w:rsidR="00026A88" w:rsidRDefault="00026A88" w:rsidP="00026A88">
            <w:pPr>
              <w:jc w:val="both"/>
            </w:pPr>
            <w:del w:id="330" w:author="Pavla Trefilová" w:date="2019-09-10T12:50:00Z">
              <w:r w:rsidDel="00135818">
                <w:delText>Monková 20%</w:delText>
              </w:r>
            </w:del>
          </w:p>
        </w:tc>
        <w:tc>
          <w:tcPr>
            <w:tcW w:w="708" w:type="dxa"/>
          </w:tcPr>
          <w:p w14:paraId="15A7AFEE" w14:textId="77777777" w:rsidR="00026A88" w:rsidRDefault="00026A88" w:rsidP="00026A88">
            <w:pPr>
              <w:spacing w:line="256" w:lineRule="auto"/>
              <w:rPr>
                <w:lang w:eastAsia="en-US"/>
              </w:rPr>
            </w:pPr>
            <w:r>
              <w:rPr>
                <w:lang w:eastAsia="en-US"/>
              </w:rPr>
              <w:t>1/L</w:t>
            </w:r>
          </w:p>
        </w:tc>
        <w:tc>
          <w:tcPr>
            <w:tcW w:w="814" w:type="dxa"/>
          </w:tcPr>
          <w:p w14:paraId="5D150B29" w14:textId="2E0C2580" w:rsidR="00026A88" w:rsidRDefault="00026A88" w:rsidP="00026A88">
            <w:pPr>
              <w:spacing w:line="256" w:lineRule="auto"/>
              <w:jc w:val="center"/>
              <w:rPr>
                <w:lang w:eastAsia="en-US"/>
              </w:rPr>
            </w:pPr>
            <w:r>
              <w:t>PZ</w:t>
            </w:r>
          </w:p>
        </w:tc>
      </w:tr>
      <w:tr w:rsidR="00026A88" w14:paraId="32D9B63C" w14:textId="77777777" w:rsidTr="00406EBE">
        <w:tc>
          <w:tcPr>
            <w:tcW w:w="2370" w:type="dxa"/>
          </w:tcPr>
          <w:p w14:paraId="187BAF0C" w14:textId="77777777" w:rsidR="00026A88" w:rsidRDefault="00026A88" w:rsidP="00026A88">
            <w:pPr>
              <w:spacing w:line="256" w:lineRule="auto"/>
              <w:rPr>
                <w:lang w:eastAsia="en-US"/>
              </w:rPr>
            </w:pPr>
            <w:r>
              <w:rPr>
                <w:lang w:eastAsia="en-US"/>
              </w:rPr>
              <w:t>Podnikové informační systémy</w:t>
            </w:r>
          </w:p>
        </w:tc>
        <w:tc>
          <w:tcPr>
            <w:tcW w:w="857" w:type="dxa"/>
            <w:gridSpan w:val="2"/>
          </w:tcPr>
          <w:p w14:paraId="5BF71741" w14:textId="30A8EC06" w:rsidR="00026A88" w:rsidRDefault="00026A88" w:rsidP="00026A88">
            <w:pPr>
              <w:spacing w:line="256" w:lineRule="auto"/>
              <w:jc w:val="both"/>
              <w:rPr>
                <w:lang w:eastAsia="en-US"/>
              </w:rPr>
            </w:pPr>
            <w:r>
              <w:t>15-0-0</w:t>
            </w:r>
          </w:p>
        </w:tc>
        <w:tc>
          <w:tcPr>
            <w:tcW w:w="850" w:type="dxa"/>
          </w:tcPr>
          <w:p w14:paraId="314405C9" w14:textId="77777777" w:rsidR="00026A88" w:rsidRDefault="00026A88" w:rsidP="00026A88">
            <w:pPr>
              <w:spacing w:line="256" w:lineRule="auto"/>
              <w:jc w:val="both"/>
              <w:rPr>
                <w:lang w:eastAsia="en-US"/>
              </w:rPr>
            </w:pPr>
            <w:r>
              <w:rPr>
                <w:lang w:eastAsia="en-US"/>
              </w:rPr>
              <w:t>zp, zk</w:t>
            </w:r>
          </w:p>
        </w:tc>
        <w:tc>
          <w:tcPr>
            <w:tcW w:w="709" w:type="dxa"/>
          </w:tcPr>
          <w:p w14:paraId="199EBC73" w14:textId="4EA50B24" w:rsidR="00026A88" w:rsidRDefault="00026A88" w:rsidP="00026A88">
            <w:pPr>
              <w:spacing w:line="256" w:lineRule="auto"/>
              <w:rPr>
                <w:lang w:eastAsia="en-US"/>
              </w:rPr>
            </w:pPr>
            <w:r>
              <w:rPr>
                <w:lang w:eastAsia="en-US"/>
              </w:rPr>
              <w:t>4</w:t>
            </w:r>
          </w:p>
        </w:tc>
        <w:tc>
          <w:tcPr>
            <w:tcW w:w="2977" w:type="dxa"/>
          </w:tcPr>
          <w:p w14:paraId="6DDA83BD" w14:textId="6020F92A" w:rsidR="00026A88" w:rsidRDefault="00607BEC" w:rsidP="00026A88">
            <w:pPr>
              <w:jc w:val="both"/>
              <w:rPr>
                <w:ins w:id="331" w:author="Pavla Trefilová" w:date="2019-09-10T12:50:00Z"/>
                <w:b/>
              </w:rPr>
            </w:pPr>
            <w:ins w:id="332" w:author="Pavla Trefilová" w:date="2019-09-10T13:33:00Z">
              <w:r>
                <w:rPr>
                  <w:b/>
                </w:rPr>
                <w:t>prof</w:t>
              </w:r>
            </w:ins>
            <w:ins w:id="333" w:author="Pavla Trefilová" w:date="2019-09-10T12:50:00Z">
              <w:r w:rsidR="00026A88">
                <w:rPr>
                  <w:b/>
                </w:rPr>
                <w:t>. Ing. Rastislav Rajnoha, PhD.</w:t>
              </w:r>
            </w:ins>
          </w:p>
          <w:p w14:paraId="72FCD09C" w14:textId="77777777" w:rsidR="00026A88" w:rsidRDefault="00026A88" w:rsidP="00026A88">
            <w:pPr>
              <w:jc w:val="both"/>
              <w:rPr>
                <w:ins w:id="334" w:author="Pavla Trefilová" w:date="2019-09-10T12:50:00Z"/>
              </w:rPr>
            </w:pPr>
            <w:ins w:id="335" w:author="Pavla Trefilová" w:date="2019-09-10T12:50:00Z">
              <w:r>
                <w:t>Rajnoha (80%)</w:t>
              </w:r>
            </w:ins>
          </w:p>
          <w:p w14:paraId="67DBE0B0" w14:textId="77777777" w:rsidR="00026A88" w:rsidRDefault="00026A88" w:rsidP="00026A88">
            <w:pPr>
              <w:jc w:val="both"/>
              <w:rPr>
                <w:ins w:id="336" w:author="Pavla Trefilová" w:date="2019-09-10T12:50:00Z"/>
              </w:rPr>
            </w:pPr>
            <w:ins w:id="337" w:author="Pavla Trefilová" w:date="2019-09-10T12:50:00Z">
              <w:r>
                <w:t>Pivnička (10%)</w:t>
              </w:r>
            </w:ins>
          </w:p>
          <w:p w14:paraId="399BA9F9" w14:textId="7947AF0E" w:rsidR="00026A88" w:rsidDel="00135818" w:rsidRDefault="00026A88" w:rsidP="00026A88">
            <w:pPr>
              <w:jc w:val="both"/>
              <w:rPr>
                <w:del w:id="338" w:author="Pavla Trefilová" w:date="2019-09-10T12:50:00Z"/>
                <w:b/>
              </w:rPr>
            </w:pPr>
            <w:ins w:id="339" w:author="Pavla Trefilová" w:date="2019-09-10T12:50:00Z">
              <w:r>
                <w:t>Hrušecká (10%)</w:t>
              </w:r>
            </w:ins>
            <w:del w:id="340" w:author="Pavla Trefilová" w:date="2019-09-10T12:50:00Z">
              <w:r w:rsidDel="00135818">
                <w:rPr>
                  <w:b/>
                </w:rPr>
                <w:delText>doc. Ing. Rajnoha, PhD.</w:delText>
              </w:r>
            </w:del>
          </w:p>
          <w:p w14:paraId="23D4754C" w14:textId="1689310F" w:rsidR="00026A88" w:rsidDel="00135818" w:rsidRDefault="00026A88" w:rsidP="00026A88">
            <w:pPr>
              <w:jc w:val="both"/>
              <w:rPr>
                <w:del w:id="341" w:author="Pavla Trefilová" w:date="2019-09-10T12:50:00Z"/>
              </w:rPr>
            </w:pPr>
            <w:del w:id="342" w:author="Pavla Trefilová" w:date="2019-09-10T12:50:00Z">
              <w:r w:rsidDel="00135818">
                <w:delText>Rajnoha 80%</w:delText>
              </w:r>
            </w:del>
          </w:p>
          <w:p w14:paraId="28A4B529" w14:textId="282BC4DF" w:rsidR="00026A88" w:rsidDel="00135818" w:rsidRDefault="00026A88" w:rsidP="00026A88">
            <w:pPr>
              <w:jc w:val="both"/>
              <w:rPr>
                <w:del w:id="343" w:author="Pavla Trefilová" w:date="2019-09-10T12:50:00Z"/>
              </w:rPr>
            </w:pPr>
            <w:del w:id="344" w:author="Pavla Trefilová" w:date="2019-09-10T12:50:00Z">
              <w:r w:rsidDel="00135818">
                <w:delText>Pivnička 10%</w:delText>
              </w:r>
            </w:del>
          </w:p>
          <w:p w14:paraId="153DC814" w14:textId="322C703C" w:rsidR="00026A88" w:rsidRDefault="00026A88" w:rsidP="00026A88">
            <w:pPr>
              <w:spacing w:line="256" w:lineRule="auto"/>
              <w:jc w:val="both"/>
              <w:rPr>
                <w:lang w:eastAsia="en-US"/>
              </w:rPr>
            </w:pPr>
            <w:del w:id="345" w:author="Pavla Trefilová" w:date="2019-09-10T12:50:00Z">
              <w:r w:rsidDel="00135818">
                <w:delText>Hrušecká 10%</w:delText>
              </w:r>
            </w:del>
          </w:p>
        </w:tc>
        <w:tc>
          <w:tcPr>
            <w:tcW w:w="708" w:type="dxa"/>
          </w:tcPr>
          <w:p w14:paraId="7E315112" w14:textId="77777777" w:rsidR="00026A88" w:rsidRDefault="00026A88" w:rsidP="00026A88">
            <w:pPr>
              <w:spacing w:line="256" w:lineRule="auto"/>
              <w:rPr>
                <w:lang w:eastAsia="en-US"/>
              </w:rPr>
            </w:pPr>
            <w:r>
              <w:rPr>
                <w:lang w:eastAsia="en-US"/>
              </w:rPr>
              <w:t>1/L</w:t>
            </w:r>
          </w:p>
        </w:tc>
        <w:tc>
          <w:tcPr>
            <w:tcW w:w="814" w:type="dxa"/>
          </w:tcPr>
          <w:p w14:paraId="45002D61" w14:textId="3E768AA8" w:rsidR="00026A88" w:rsidRDefault="00026A88" w:rsidP="00026A88">
            <w:pPr>
              <w:spacing w:line="256" w:lineRule="auto"/>
              <w:jc w:val="center"/>
              <w:rPr>
                <w:lang w:eastAsia="en-US"/>
              </w:rPr>
            </w:pPr>
          </w:p>
        </w:tc>
      </w:tr>
      <w:tr w:rsidR="00026A88" w14:paraId="74FEBD5B" w14:textId="77777777" w:rsidTr="00406EBE">
        <w:tc>
          <w:tcPr>
            <w:tcW w:w="2370" w:type="dxa"/>
          </w:tcPr>
          <w:p w14:paraId="6530E706" w14:textId="77777777" w:rsidR="00026A88" w:rsidRDefault="00026A88" w:rsidP="00026A88">
            <w:pPr>
              <w:spacing w:line="256" w:lineRule="auto"/>
              <w:rPr>
                <w:lang w:eastAsia="en-US"/>
              </w:rPr>
            </w:pPr>
            <w:r>
              <w:rPr>
                <w:lang w:eastAsia="en-US"/>
              </w:rPr>
              <w:t>Počítačová podpora konstrukce a výroby</w:t>
            </w:r>
          </w:p>
        </w:tc>
        <w:tc>
          <w:tcPr>
            <w:tcW w:w="857" w:type="dxa"/>
            <w:gridSpan w:val="2"/>
          </w:tcPr>
          <w:p w14:paraId="201BB91C" w14:textId="3E0AD4E7" w:rsidR="00026A88" w:rsidRDefault="00026A88" w:rsidP="00026A88">
            <w:pPr>
              <w:spacing w:line="256" w:lineRule="auto"/>
              <w:jc w:val="both"/>
              <w:rPr>
                <w:lang w:eastAsia="en-US"/>
              </w:rPr>
            </w:pPr>
            <w:r>
              <w:t>15-0-0</w:t>
            </w:r>
          </w:p>
        </w:tc>
        <w:tc>
          <w:tcPr>
            <w:tcW w:w="850" w:type="dxa"/>
          </w:tcPr>
          <w:p w14:paraId="6299182C" w14:textId="77777777" w:rsidR="00026A88" w:rsidRDefault="00026A88" w:rsidP="00026A88">
            <w:pPr>
              <w:spacing w:line="256" w:lineRule="auto"/>
              <w:rPr>
                <w:lang w:eastAsia="en-US"/>
              </w:rPr>
            </w:pPr>
            <w:r>
              <w:rPr>
                <w:lang w:eastAsia="en-US"/>
              </w:rPr>
              <w:t>zp, zk</w:t>
            </w:r>
          </w:p>
        </w:tc>
        <w:tc>
          <w:tcPr>
            <w:tcW w:w="709" w:type="dxa"/>
          </w:tcPr>
          <w:p w14:paraId="2641483F" w14:textId="2CA940C4" w:rsidR="00026A88" w:rsidRDefault="00026A88" w:rsidP="00026A88">
            <w:pPr>
              <w:spacing w:line="256" w:lineRule="auto"/>
              <w:jc w:val="both"/>
              <w:rPr>
                <w:lang w:eastAsia="en-US"/>
              </w:rPr>
            </w:pPr>
            <w:r>
              <w:rPr>
                <w:lang w:eastAsia="en-US"/>
              </w:rPr>
              <w:t>4</w:t>
            </w:r>
          </w:p>
        </w:tc>
        <w:tc>
          <w:tcPr>
            <w:tcW w:w="2977" w:type="dxa"/>
          </w:tcPr>
          <w:p w14:paraId="7DF48FB3" w14:textId="77777777" w:rsidR="00026A88" w:rsidRPr="001245D6" w:rsidRDefault="00026A88" w:rsidP="00026A88">
            <w:pPr>
              <w:jc w:val="both"/>
              <w:rPr>
                <w:ins w:id="346" w:author="Pavla Trefilová" w:date="2019-09-10T12:50:00Z"/>
                <w:b/>
              </w:rPr>
            </w:pPr>
            <w:ins w:id="347" w:author="Pavla Trefilová" w:date="2019-09-10T12:50:00Z">
              <w:r w:rsidRPr="001245D6">
                <w:rPr>
                  <w:b/>
                </w:rPr>
                <w:t xml:space="preserve">doc. Ing. </w:t>
              </w:r>
              <w:r>
                <w:rPr>
                  <w:b/>
                </w:rPr>
                <w:t xml:space="preserve">Josef </w:t>
              </w:r>
              <w:r w:rsidRPr="001245D6">
                <w:rPr>
                  <w:b/>
                </w:rPr>
                <w:t>Sedlák, Ph.D.</w:t>
              </w:r>
            </w:ins>
          </w:p>
          <w:p w14:paraId="2A39D178" w14:textId="77777777" w:rsidR="00026A88" w:rsidRPr="00A663C5" w:rsidRDefault="00026A88" w:rsidP="00026A88">
            <w:pPr>
              <w:jc w:val="both"/>
              <w:rPr>
                <w:ins w:id="348" w:author="Pavla Trefilová" w:date="2019-09-10T12:50:00Z"/>
              </w:rPr>
            </w:pPr>
            <w:ins w:id="349" w:author="Pavla Trefilová" w:date="2019-09-10T12:50:00Z">
              <w:r w:rsidRPr="00A663C5">
                <w:t xml:space="preserve">Sedlák </w:t>
              </w:r>
              <w:r>
                <w:t>(</w:t>
              </w:r>
              <w:r w:rsidRPr="00A663C5">
                <w:t>50%</w:t>
              </w:r>
              <w:r>
                <w:t>)</w:t>
              </w:r>
            </w:ins>
          </w:p>
          <w:p w14:paraId="0725C3C9" w14:textId="77777777" w:rsidR="00026A88" w:rsidRPr="00A663C5" w:rsidRDefault="00026A88" w:rsidP="00026A88">
            <w:pPr>
              <w:jc w:val="both"/>
              <w:rPr>
                <w:ins w:id="350" w:author="Pavla Trefilová" w:date="2019-09-10T12:50:00Z"/>
              </w:rPr>
            </w:pPr>
            <w:ins w:id="351" w:author="Pavla Trefilová" w:date="2019-09-10T12:50:00Z">
              <w:r w:rsidRPr="00A663C5">
                <w:t xml:space="preserve">Hrušecká </w:t>
              </w:r>
              <w:r>
                <w:t>(</w:t>
              </w:r>
              <w:r w:rsidRPr="00A663C5">
                <w:t>40%</w:t>
              </w:r>
              <w:r>
                <w:t>)</w:t>
              </w:r>
            </w:ins>
          </w:p>
          <w:p w14:paraId="1A00F2B5" w14:textId="4ED4ABAB" w:rsidR="00026A88" w:rsidRPr="001245D6" w:rsidDel="00135818" w:rsidRDefault="00026A88" w:rsidP="00026A88">
            <w:pPr>
              <w:jc w:val="both"/>
              <w:rPr>
                <w:del w:id="352" w:author="Pavla Trefilová" w:date="2019-09-10T12:50:00Z"/>
                <w:b/>
              </w:rPr>
            </w:pPr>
            <w:ins w:id="353" w:author="Pavla Trefilová" w:date="2019-09-10T12:50:00Z">
              <w:r w:rsidRPr="00A663C5">
                <w:t xml:space="preserve">Toncer </w:t>
              </w:r>
              <w:r>
                <w:t>(</w:t>
              </w:r>
              <w:r w:rsidRPr="00A663C5">
                <w:t>10%</w:t>
              </w:r>
              <w:r>
                <w:t>) (ext)</w:t>
              </w:r>
            </w:ins>
            <w:del w:id="354" w:author="Pavla Trefilová" w:date="2019-09-10T12:50:00Z">
              <w:r w:rsidRPr="001245D6" w:rsidDel="00135818">
                <w:rPr>
                  <w:b/>
                </w:rPr>
                <w:delText>doc. Ing. Sedlák, Ph.D.</w:delText>
              </w:r>
            </w:del>
          </w:p>
          <w:p w14:paraId="316BBDD5" w14:textId="602AAE37" w:rsidR="00026A88" w:rsidRPr="00A663C5" w:rsidDel="00135818" w:rsidRDefault="00026A88" w:rsidP="00026A88">
            <w:pPr>
              <w:jc w:val="both"/>
              <w:rPr>
                <w:del w:id="355" w:author="Pavla Trefilová" w:date="2019-09-10T12:50:00Z"/>
              </w:rPr>
            </w:pPr>
            <w:del w:id="356" w:author="Pavla Trefilová" w:date="2019-09-10T12:50:00Z">
              <w:r w:rsidRPr="00A663C5" w:rsidDel="00135818">
                <w:delText>Sedlák 50%</w:delText>
              </w:r>
            </w:del>
          </w:p>
          <w:p w14:paraId="0D5E5113" w14:textId="6E03ABBC" w:rsidR="00026A88" w:rsidRPr="00A663C5" w:rsidDel="00135818" w:rsidRDefault="00026A88" w:rsidP="00026A88">
            <w:pPr>
              <w:jc w:val="both"/>
              <w:rPr>
                <w:del w:id="357" w:author="Pavla Trefilová" w:date="2019-09-10T12:50:00Z"/>
              </w:rPr>
            </w:pPr>
            <w:del w:id="358" w:author="Pavla Trefilová" w:date="2019-09-10T12:50:00Z">
              <w:r w:rsidRPr="00A663C5" w:rsidDel="00135818">
                <w:delText>Hrušecká 40%</w:delText>
              </w:r>
            </w:del>
          </w:p>
          <w:p w14:paraId="31F81A27" w14:textId="416C9748" w:rsidR="00026A88" w:rsidRDefault="00026A88" w:rsidP="00026A88">
            <w:pPr>
              <w:spacing w:line="256" w:lineRule="auto"/>
              <w:jc w:val="both"/>
              <w:rPr>
                <w:lang w:eastAsia="en-US"/>
              </w:rPr>
            </w:pPr>
            <w:del w:id="359" w:author="Pavla Trefilová" w:date="2019-09-10T12:50:00Z">
              <w:r w:rsidRPr="00A663C5" w:rsidDel="00135818">
                <w:delText>Toncer 10%</w:delText>
              </w:r>
              <w:r w:rsidDel="00135818">
                <w:delText xml:space="preserve"> (ext)</w:delText>
              </w:r>
            </w:del>
          </w:p>
        </w:tc>
        <w:tc>
          <w:tcPr>
            <w:tcW w:w="708" w:type="dxa"/>
          </w:tcPr>
          <w:p w14:paraId="1610170C" w14:textId="77777777" w:rsidR="00026A88" w:rsidRDefault="00026A88" w:rsidP="00026A88">
            <w:pPr>
              <w:spacing w:line="256" w:lineRule="auto"/>
              <w:rPr>
                <w:lang w:eastAsia="en-US"/>
              </w:rPr>
            </w:pPr>
            <w:r>
              <w:rPr>
                <w:lang w:eastAsia="en-US"/>
              </w:rPr>
              <w:t>1/L</w:t>
            </w:r>
          </w:p>
        </w:tc>
        <w:tc>
          <w:tcPr>
            <w:tcW w:w="814" w:type="dxa"/>
          </w:tcPr>
          <w:p w14:paraId="0250E8C7" w14:textId="57CA594D" w:rsidR="00026A88" w:rsidRDefault="00026A88" w:rsidP="00026A88">
            <w:pPr>
              <w:spacing w:line="256" w:lineRule="auto"/>
              <w:jc w:val="center"/>
              <w:rPr>
                <w:lang w:eastAsia="en-US"/>
              </w:rPr>
            </w:pPr>
          </w:p>
        </w:tc>
      </w:tr>
      <w:tr w:rsidR="00026A88" w14:paraId="72C5F94C" w14:textId="77777777" w:rsidTr="00406EBE">
        <w:tc>
          <w:tcPr>
            <w:tcW w:w="2370" w:type="dxa"/>
          </w:tcPr>
          <w:p w14:paraId="6BB34C90" w14:textId="09AED4B1" w:rsidR="00026A88" w:rsidRDefault="00026A88" w:rsidP="00026A88">
            <w:pPr>
              <w:spacing w:line="256" w:lineRule="auto"/>
              <w:rPr>
                <w:lang w:eastAsia="en-US"/>
              </w:rPr>
            </w:pPr>
            <w:r>
              <w:rPr>
                <w:lang w:eastAsia="en-US"/>
              </w:rPr>
              <w:t>Počítačová simulace ekonomických systémů I</w:t>
            </w:r>
          </w:p>
        </w:tc>
        <w:tc>
          <w:tcPr>
            <w:tcW w:w="857" w:type="dxa"/>
            <w:gridSpan w:val="2"/>
          </w:tcPr>
          <w:p w14:paraId="588D0E7F" w14:textId="5BCAF177" w:rsidR="00026A88" w:rsidRDefault="00026A88" w:rsidP="00026A88">
            <w:pPr>
              <w:spacing w:line="256" w:lineRule="auto"/>
              <w:jc w:val="both"/>
              <w:rPr>
                <w:lang w:eastAsia="en-US"/>
              </w:rPr>
            </w:pPr>
            <w:r>
              <w:t>15-0-0</w:t>
            </w:r>
          </w:p>
        </w:tc>
        <w:tc>
          <w:tcPr>
            <w:tcW w:w="850" w:type="dxa"/>
          </w:tcPr>
          <w:p w14:paraId="3672046A" w14:textId="77777777" w:rsidR="00026A88" w:rsidRDefault="00026A88" w:rsidP="00026A88">
            <w:pPr>
              <w:spacing w:line="256" w:lineRule="auto"/>
              <w:jc w:val="both"/>
              <w:rPr>
                <w:lang w:eastAsia="en-US"/>
              </w:rPr>
            </w:pPr>
            <w:r>
              <w:rPr>
                <w:lang w:eastAsia="en-US"/>
              </w:rPr>
              <w:t>klz</w:t>
            </w:r>
          </w:p>
        </w:tc>
        <w:tc>
          <w:tcPr>
            <w:tcW w:w="709" w:type="dxa"/>
          </w:tcPr>
          <w:p w14:paraId="4F202E06" w14:textId="74266D20" w:rsidR="00026A88" w:rsidRDefault="00026A88" w:rsidP="00026A88">
            <w:pPr>
              <w:spacing w:line="256" w:lineRule="auto"/>
              <w:jc w:val="both"/>
              <w:rPr>
                <w:lang w:eastAsia="en-US"/>
              </w:rPr>
            </w:pPr>
            <w:r>
              <w:rPr>
                <w:lang w:eastAsia="en-US"/>
              </w:rPr>
              <w:t>4</w:t>
            </w:r>
          </w:p>
        </w:tc>
        <w:tc>
          <w:tcPr>
            <w:tcW w:w="2977" w:type="dxa"/>
          </w:tcPr>
          <w:p w14:paraId="0C11D8F7" w14:textId="77777777" w:rsidR="00026A88" w:rsidRPr="00004032" w:rsidRDefault="00026A88" w:rsidP="00026A88">
            <w:pPr>
              <w:jc w:val="both"/>
              <w:rPr>
                <w:ins w:id="360" w:author="Pavla Trefilová" w:date="2019-09-10T12:50:00Z"/>
                <w:b/>
              </w:rPr>
            </w:pPr>
            <w:ins w:id="361" w:author="Pavla Trefilová" w:date="2019-09-10T12:50:00Z">
              <w:r w:rsidRPr="00004032">
                <w:rPr>
                  <w:b/>
                </w:rPr>
                <w:t xml:space="preserve">Ing. </w:t>
              </w:r>
              <w:r>
                <w:rPr>
                  <w:b/>
                </w:rPr>
                <w:t xml:space="preserve">Michal </w:t>
              </w:r>
              <w:r w:rsidRPr="00004032">
                <w:rPr>
                  <w:b/>
                </w:rPr>
                <w:t>Pivnička, Ph.D.</w:t>
              </w:r>
            </w:ins>
          </w:p>
          <w:p w14:paraId="545343D1" w14:textId="23BD2E16" w:rsidR="00026A88" w:rsidRPr="00004032" w:rsidDel="00135818" w:rsidRDefault="00026A88" w:rsidP="00026A88">
            <w:pPr>
              <w:jc w:val="both"/>
              <w:rPr>
                <w:del w:id="362" w:author="Pavla Trefilová" w:date="2019-09-10T12:50:00Z"/>
                <w:b/>
              </w:rPr>
            </w:pPr>
            <w:ins w:id="363" w:author="Pavla Trefilová" w:date="2019-09-10T12:50:00Z">
              <w:r>
                <w:t>Pivnička (100%)</w:t>
              </w:r>
            </w:ins>
            <w:del w:id="364" w:author="Pavla Trefilová" w:date="2019-09-10T12:50:00Z">
              <w:r w:rsidRPr="00004032" w:rsidDel="00135818">
                <w:rPr>
                  <w:b/>
                </w:rPr>
                <w:delText>Ing. Pivnička, Ph.D.</w:delText>
              </w:r>
            </w:del>
          </w:p>
          <w:p w14:paraId="2EAC6525" w14:textId="2AAB636B" w:rsidR="00026A88" w:rsidRDefault="00026A88" w:rsidP="00026A88">
            <w:pPr>
              <w:spacing w:line="256" w:lineRule="auto"/>
              <w:jc w:val="both"/>
              <w:rPr>
                <w:lang w:eastAsia="en-US"/>
              </w:rPr>
            </w:pPr>
            <w:del w:id="365" w:author="Pavla Trefilová" w:date="2019-09-10T12:50:00Z">
              <w:r w:rsidDel="00135818">
                <w:delText>Pivnička 100%</w:delText>
              </w:r>
            </w:del>
          </w:p>
        </w:tc>
        <w:tc>
          <w:tcPr>
            <w:tcW w:w="708" w:type="dxa"/>
          </w:tcPr>
          <w:p w14:paraId="26B0FF0E" w14:textId="77777777" w:rsidR="00026A88" w:rsidRDefault="00026A88" w:rsidP="00026A88">
            <w:pPr>
              <w:spacing w:line="256" w:lineRule="auto"/>
              <w:rPr>
                <w:lang w:eastAsia="en-US"/>
              </w:rPr>
            </w:pPr>
            <w:r>
              <w:rPr>
                <w:lang w:eastAsia="en-US"/>
              </w:rPr>
              <w:t>1/L</w:t>
            </w:r>
          </w:p>
        </w:tc>
        <w:tc>
          <w:tcPr>
            <w:tcW w:w="814" w:type="dxa"/>
          </w:tcPr>
          <w:p w14:paraId="6F3581EB" w14:textId="3CD4C677" w:rsidR="00026A88" w:rsidRDefault="00026A88" w:rsidP="00026A88">
            <w:pPr>
              <w:spacing w:line="256" w:lineRule="auto"/>
              <w:jc w:val="center"/>
              <w:rPr>
                <w:lang w:eastAsia="en-US"/>
              </w:rPr>
            </w:pPr>
          </w:p>
        </w:tc>
      </w:tr>
      <w:tr w:rsidR="00026A88" w14:paraId="779414F6" w14:textId="77777777" w:rsidTr="00406EBE">
        <w:tc>
          <w:tcPr>
            <w:tcW w:w="2370" w:type="dxa"/>
          </w:tcPr>
          <w:p w14:paraId="2FF9CC3A" w14:textId="77777777" w:rsidR="00026A88" w:rsidRDefault="00026A88" w:rsidP="00026A88">
            <w:pPr>
              <w:spacing w:line="256" w:lineRule="auto"/>
              <w:rPr>
                <w:lang w:eastAsia="en-US"/>
              </w:rPr>
            </w:pPr>
            <w:r>
              <w:rPr>
                <w:lang w:eastAsia="en-US"/>
              </w:rPr>
              <w:t>Business English</w:t>
            </w:r>
          </w:p>
          <w:p w14:paraId="1D1C8B0A" w14:textId="77777777" w:rsidR="00026A88" w:rsidRDefault="00026A88" w:rsidP="00026A88">
            <w:pPr>
              <w:spacing w:line="256" w:lineRule="auto"/>
              <w:rPr>
                <w:lang w:eastAsia="en-US"/>
              </w:rPr>
            </w:pPr>
            <w:r>
              <w:rPr>
                <w:i/>
                <w:lang w:eastAsia="en-US"/>
              </w:rPr>
              <w:t xml:space="preserve"> </w:t>
            </w:r>
          </w:p>
        </w:tc>
        <w:tc>
          <w:tcPr>
            <w:tcW w:w="857" w:type="dxa"/>
            <w:gridSpan w:val="2"/>
          </w:tcPr>
          <w:p w14:paraId="6B0EBA6C" w14:textId="61664D68" w:rsidR="00026A88" w:rsidRDefault="00026A88" w:rsidP="00026A88">
            <w:pPr>
              <w:spacing w:line="256" w:lineRule="auto"/>
              <w:jc w:val="both"/>
              <w:rPr>
                <w:lang w:eastAsia="en-US"/>
              </w:rPr>
            </w:pPr>
            <w:r>
              <w:t>10-0-0</w:t>
            </w:r>
          </w:p>
        </w:tc>
        <w:tc>
          <w:tcPr>
            <w:tcW w:w="850" w:type="dxa"/>
          </w:tcPr>
          <w:p w14:paraId="2F12BF7D" w14:textId="77777777" w:rsidR="00026A88" w:rsidRDefault="00026A88" w:rsidP="00026A88">
            <w:pPr>
              <w:spacing w:line="256" w:lineRule="auto"/>
              <w:jc w:val="both"/>
              <w:rPr>
                <w:lang w:eastAsia="en-US"/>
              </w:rPr>
            </w:pPr>
            <w:r>
              <w:rPr>
                <w:lang w:eastAsia="en-US"/>
              </w:rPr>
              <w:t>klz</w:t>
            </w:r>
          </w:p>
        </w:tc>
        <w:tc>
          <w:tcPr>
            <w:tcW w:w="709" w:type="dxa"/>
          </w:tcPr>
          <w:p w14:paraId="7D48FACB" w14:textId="0135613C" w:rsidR="00026A88" w:rsidRDefault="00026A88" w:rsidP="00026A88">
            <w:pPr>
              <w:spacing w:line="256" w:lineRule="auto"/>
              <w:jc w:val="both"/>
              <w:rPr>
                <w:lang w:eastAsia="en-US"/>
              </w:rPr>
            </w:pPr>
            <w:r>
              <w:rPr>
                <w:lang w:eastAsia="en-US"/>
              </w:rPr>
              <w:t>3</w:t>
            </w:r>
          </w:p>
        </w:tc>
        <w:tc>
          <w:tcPr>
            <w:tcW w:w="2977" w:type="dxa"/>
          </w:tcPr>
          <w:p w14:paraId="01798D70" w14:textId="4AA637C3" w:rsidR="00026A88" w:rsidRPr="00E409BC" w:rsidRDefault="00026A88" w:rsidP="00026A88">
            <w:pPr>
              <w:jc w:val="both"/>
              <w:rPr>
                <w:ins w:id="366" w:author="Pavla Trefilová" w:date="2019-09-10T12:50:00Z"/>
                <w:b/>
              </w:rPr>
            </w:pPr>
            <w:ins w:id="367" w:author="Pavla Trefilová" w:date="2019-09-10T12:50:00Z">
              <w:r>
                <w:rPr>
                  <w:b/>
                </w:rPr>
                <w:t xml:space="preserve">Mgr. </w:t>
              </w:r>
            </w:ins>
            <w:ins w:id="368" w:author="Pavla Trefilová" w:date="2019-09-16T08:56:00Z">
              <w:r w:rsidR="00771C29">
                <w:rPr>
                  <w:b/>
                </w:rPr>
                <w:t>Eva Chmelařová</w:t>
              </w:r>
            </w:ins>
          </w:p>
          <w:p w14:paraId="10294FA2" w14:textId="1FF91972" w:rsidR="00026A88" w:rsidRPr="00E409BC" w:rsidDel="00135818" w:rsidRDefault="00771C29" w:rsidP="00026A88">
            <w:pPr>
              <w:jc w:val="both"/>
              <w:rPr>
                <w:del w:id="369" w:author="Pavla Trefilová" w:date="2019-09-10T12:50:00Z"/>
                <w:b/>
              </w:rPr>
            </w:pPr>
            <w:ins w:id="370" w:author="Pavla Trefilová" w:date="2019-09-16T08:56:00Z">
              <w:r>
                <w:t>Chmelařová</w:t>
              </w:r>
            </w:ins>
            <w:ins w:id="371" w:author="Pavla Trefilová" w:date="2019-09-10T12:50:00Z">
              <w:r w:rsidR="00026A88">
                <w:t xml:space="preserve"> (100%)</w:t>
              </w:r>
            </w:ins>
            <w:del w:id="372" w:author="Pavla Trefilová" w:date="2019-09-10T12:50:00Z">
              <w:r w:rsidR="00026A88" w:rsidDel="00135818">
                <w:rPr>
                  <w:b/>
                </w:rPr>
                <w:delText>Mgr. Krumpolcová</w:delText>
              </w:r>
            </w:del>
          </w:p>
          <w:p w14:paraId="3080C768" w14:textId="08F6DC99" w:rsidR="00026A88" w:rsidRDefault="00026A88" w:rsidP="00026A88">
            <w:pPr>
              <w:spacing w:line="256" w:lineRule="auto"/>
              <w:jc w:val="both"/>
              <w:rPr>
                <w:lang w:eastAsia="en-US"/>
              </w:rPr>
            </w:pPr>
            <w:del w:id="373" w:author="Pavla Trefilová" w:date="2019-09-10T12:50:00Z">
              <w:r w:rsidDel="00135818">
                <w:delText>Krumpolcová 100%</w:delText>
              </w:r>
            </w:del>
          </w:p>
        </w:tc>
        <w:tc>
          <w:tcPr>
            <w:tcW w:w="708" w:type="dxa"/>
          </w:tcPr>
          <w:p w14:paraId="576EBBD1" w14:textId="77777777" w:rsidR="00026A88" w:rsidRDefault="00026A88" w:rsidP="00026A88">
            <w:pPr>
              <w:spacing w:line="256" w:lineRule="auto"/>
              <w:rPr>
                <w:lang w:eastAsia="en-US"/>
              </w:rPr>
            </w:pPr>
            <w:r>
              <w:rPr>
                <w:lang w:eastAsia="en-US"/>
              </w:rPr>
              <w:t>1/L</w:t>
            </w:r>
          </w:p>
        </w:tc>
        <w:tc>
          <w:tcPr>
            <w:tcW w:w="814" w:type="dxa"/>
          </w:tcPr>
          <w:p w14:paraId="4E28355D" w14:textId="7AC08348" w:rsidR="00026A88" w:rsidRDefault="00026A88" w:rsidP="00026A88">
            <w:pPr>
              <w:spacing w:line="256" w:lineRule="auto"/>
              <w:jc w:val="center"/>
              <w:rPr>
                <w:lang w:eastAsia="en-US"/>
              </w:rPr>
            </w:pPr>
          </w:p>
        </w:tc>
      </w:tr>
      <w:tr w:rsidR="00026A88" w14:paraId="5912CCCB" w14:textId="77777777" w:rsidTr="00406EBE">
        <w:tc>
          <w:tcPr>
            <w:tcW w:w="2370" w:type="dxa"/>
          </w:tcPr>
          <w:p w14:paraId="06F51BF4" w14:textId="77777777" w:rsidR="00026A88" w:rsidRDefault="00026A88" w:rsidP="00026A88">
            <w:pPr>
              <w:spacing w:line="256" w:lineRule="auto"/>
              <w:rPr>
                <w:lang w:eastAsia="en-US"/>
              </w:rPr>
            </w:pPr>
            <w:r>
              <w:rPr>
                <w:lang w:eastAsia="en-US"/>
              </w:rPr>
              <w:t>Wirtschaftsdeutsch</w:t>
            </w:r>
          </w:p>
        </w:tc>
        <w:tc>
          <w:tcPr>
            <w:tcW w:w="857" w:type="dxa"/>
            <w:gridSpan w:val="2"/>
          </w:tcPr>
          <w:p w14:paraId="043E196A" w14:textId="2CB47642" w:rsidR="00026A88" w:rsidRDefault="00026A88" w:rsidP="00026A88">
            <w:pPr>
              <w:spacing w:line="256" w:lineRule="auto"/>
              <w:jc w:val="both"/>
              <w:rPr>
                <w:lang w:eastAsia="en-US"/>
              </w:rPr>
            </w:pPr>
            <w:r>
              <w:t>10-0-0</w:t>
            </w:r>
          </w:p>
        </w:tc>
        <w:tc>
          <w:tcPr>
            <w:tcW w:w="850" w:type="dxa"/>
          </w:tcPr>
          <w:p w14:paraId="5D61ACB5" w14:textId="77777777" w:rsidR="00026A88" w:rsidRDefault="00026A88" w:rsidP="00026A88">
            <w:pPr>
              <w:spacing w:line="256" w:lineRule="auto"/>
              <w:jc w:val="both"/>
              <w:rPr>
                <w:lang w:eastAsia="en-US"/>
              </w:rPr>
            </w:pPr>
            <w:r>
              <w:rPr>
                <w:lang w:eastAsia="en-US"/>
              </w:rPr>
              <w:t>klz</w:t>
            </w:r>
          </w:p>
        </w:tc>
        <w:tc>
          <w:tcPr>
            <w:tcW w:w="709" w:type="dxa"/>
          </w:tcPr>
          <w:p w14:paraId="072B743F" w14:textId="77DFF0F8" w:rsidR="00026A88" w:rsidRDefault="00026A88" w:rsidP="00026A88">
            <w:pPr>
              <w:spacing w:line="256" w:lineRule="auto"/>
              <w:jc w:val="both"/>
              <w:rPr>
                <w:lang w:eastAsia="en-US"/>
              </w:rPr>
            </w:pPr>
            <w:r>
              <w:rPr>
                <w:lang w:eastAsia="en-US"/>
              </w:rPr>
              <w:t>3</w:t>
            </w:r>
          </w:p>
        </w:tc>
        <w:tc>
          <w:tcPr>
            <w:tcW w:w="2977" w:type="dxa"/>
          </w:tcPr>
          <w:p w14:paraId="36E8AC72" w14:textId="77777777" w:rsidR="00026A88" w:rsidRPr="00E409BC" w:rsidRDefault="00026A88" w:rsidP="00026A88">
            <w:pPr>
              <w:jc w:val="both"/>
              <w:rPr>
                <w:ins w:id="374" w:author="Pavla Trefilová" w:date="2019-09-10T12:50:00Z"/>
                <w:b/>
              </w:rPr>
            </w:pPr>
            <w:ins w:id="375" w:author="Pavla Trefilová" w:date="2019-09-10T12:50:00Z">
              <w:r w:rsidRPr="00E409BC">
                <w:rPr>
                  <w:b/>
                </w:rPr>
                <w:t xml:space="preserve">Mgr. </w:t>
              </w:r>
              <w:r>
                <w:rPr>
                  <w:b/>
                </w:rPr>
                <w:t xml:space="preserve">Věra </w:t>
              </w:r>
              <w:r w:rsidRPr="00E409BC">
                <w:rPr>
                  <w:b/>
                </w:rPr>
                <w:t>Kozáková, Ph.D.</w:t>
              </w:r>
            </w:ins>
          </w:p>
          <w:p w14:paraId="2815B116" w14:textId="172C7572" w:rsidR="00026A88" w:rsidRPr="00E409BC" w:rsidDel="00135818" w:rsidRDefault="00026A88" w:rsidP="00026A88">
            <w:pPr>
              <w:jc w:val="both"/>
              <w:rPr>
                <w:del w:id="376" w:author="Pavla Trefilová" w:date="2019-09-10T12:50:00Z"/>
                <w:b/>
              </w:rPr>
            </w:pPr>
            <w:ins w:id="377" w:author="Pavla Trefilová" w:date="2019-09-10T12:50:00Z">
              <w:r>
                <w:t>Kozáková (100%)</w:t>
              </w:r>
            </w:ins>
            <w:del w:id="378" w:author="Pavla Trefilová" w:date="2019-09-10T12:50:00Z">
              <w:r w:rsidRPr="00E409BC" w:rsidDel="00135818">
                <w:rPr>
                  <w:b/>
                </w:rPr>
                <w:delText>Mgr. Kozáková, Ph.D.</w:delText>
              </w:r>
            </w:del>
          </w:p>
          <w:p w14:paraId="0039A731" w14:textId="708EF20C" w:rsidR="00026A88" w:rsidRDefault="00026A88" w:rsidP="00026A88">
            <w:pPr>
              <w:spacing w:line="256" w:lineRule="auto"/>
              <w:jc w:val="both"/>
              <w:rPr>
                <w:lang w:eastAsia="en-US"/>
              </w:rPr>
            </w:pPr>
            <w:del w:id="379" w:author="Pavla Trefilová" w:date="2019-09-10T12:50:00Z">
              <w:r w:rsidDel="00135818">
                <w:delText>Kozáková 100%</w:delText>
              </w:r>
            </w:del>
          </w:p>
        </w:tc>
        <w:tc>
          <w:tcPr>
            <w:tcW w:w="708" w:type="dxa"/>
          </w:tcPr>
          <w:p w14:paraId="3ECFA3EB" w14:textId="77777777" w:rsidR="00026A88" w:rsidRDefault="00026A88" w:rsidP="00026A88">
            <w:pPr>
              <w:spacing w:line="256" w:lineRule="auto"/>
              <w:rPr>
                <w:lang w:eastAsia="en-US"/>
              </w:rPr>
            </w:pPr>
            <w:r>
              <w:rPr>
                <w:lang w:eastAsia="en-US"/>
              </w:rPr>
              <w:t>1/L</w:t>
            </w:r>
          </w:p>
        </w:tc>
        <w:tc>
          <w:tcPr>
            <w:tcW w:w="814" w:type="dxa"/>
          </w:tcPr>
          <w:p w14:paraId="3ED05327" w14:textId="46795884" w:rsidR="00026A88" w:rsidRDefault="00026A88" w:rsidP="00026A88">
            <w:pPr>
              <w:spacing w:line="256" w:lineRule="auto"/>
              <w:jc w:val="center"/>
              <w:rPr>
                <w:lang w:eastAsia="en-US"/>
              </w:rPr>
            </w:pPr>
          </w:p>
        </w:tc>
      </w:tr>
      <w:tr w:rsidR="00026A88" w14:paraId="0D2B7502" w14:textId="77777777" w:rsidTr="00406EBE">
        <w:tc>
          <w:tcPr>
            <w:tcW w:w="2370" w:type="dxa"/>
          </w:tcPr>
          <w:p w14:paraId="4147687B" w14:textId="77777777" w:rsidR="00026A88" w:rsidRDefault="00026A88" w:rsidP="00026A88">
            <w:pPr>
              <w:spacing w:line="256" w:lineRule="auto"/>
              <w:rPr>
                <w:lang w:eastAsia="en-US"/>
              </w:rPr>
            </w:pPr>
            <w:r>
              <w:rPr>
                <w:lang w:eastAsia="en-US"/>
              </w:rPr>
              <w:t>Seminář k diplomové práci</w:t>
            </w:r>
          </w:p>
        </w:tc>
        <w:tc>
          <w:tcPr>
            <w:tcW w:w="857" w:type="dxa"/>
            <w:gridSpan w:val="2"/>
          </w:tcPr>
          <w:p w14:paraId="6B7FFD44" w14:textId="306E5632" w:rsidR="00026A88" w:rsidRDefault="00026A88" w:rsidP="00026A88">
            <w:pPr>
              <w:spacing w:line="256" w:lineRule="auto"/>
              <w:jc w:val="both"/>
              <w:rPr>
                <w:lang w:eastAsia="en-US"/>
              </w:rPr>
            </w:pPr>
            <w:r>
              <w:t>10-0-0</w:t>
            </w:r>
          </w:p>
        </w:tc>
        <w:tc>
          <w:tcPr>
            <w:tcW w:w="850" w:type="dxa"/>
          </w:tcPr>
          <w:p w14:paraId="2823F797" w14:textId="77777777" w:rsidR="00026A88" w:rsidRDefault="00026A88" w:rsidP="00026A88">
            <w:pPr>
              <w:spacing w:line="256" w:lineRule="auto"/>
              <w:jc w:val="both"/>
              <w:rPr>
                <w:lang w:eastAsia="en-US"/>
              </w:rPr>
            </w:pPr>
            <w:r>
              <w:rPr>
                <w:lang w:eastAsia="en-US"/>
              </w:rPr>
              <w:t>zp</w:t>
            </w:r>
          </w:p>
        </w:tc>
        <w:tc>
          <w:tcPr>
            <w:tcW w:w="709" w:type="dxa"/>
          </w:tcPr>
          <w:p w14:paraId="06DE2643" w14:textId="652C4072" w:rsidR="00026A88" w:rsidRDefault="00026A88" w:rsidP="00026A88">
            <w:pPr>
              <w:spacing w:line="256" w:lineRule="auto"/>
              <w:jc w:val="both"/>
              <w:rPr>
                <w:lang w:eastAsia="en-US"/>
              </w:rPr>
            </w:pPr>
            <w:r>
              <w:rPr>
                <w:lang w:eastAsia="en-US"/>
              </w:rPr>
              <w:t>2</w:t>
            </w:r>
          </w:p>
        </w:tc>
        <w:tc>
          <w:tcPr>
            <w:tcW w:w="2977" w:type="dxa"/>
          </w:tcPr>
          <w:p w14:paraId="10D16FF3" w14:textId="77777777" w:rsidR="00026A88" w:rsidRPr="00CB583E" w:rsidRDefault="00026A88" w:rsidP="00026A88">
            <w:pPr>
              <w:jc w:val="both"/>
              <w:rPr>
                <w:ins w:id="380" w:author="Pavla Trefilová" w:date="2019-09-10T12:50:00Z"/>
              </w:rPr>
            </w:pPr>
            <w:ins w:id="381" w:author="Pavla Trefilová" w:date="2019-09-10T12:50:00Z">
              <w:r w:rsidRPr="00401EC6">
                <w:rPr>
                  <w:b/>
                </w:rPr>
                <w:t xml:space="preserve">Ing. </w:t>
              </w:r>
              <w:r>
                <w:rPr>
                  <w:b/>
                </w:rPr>
                <w:t xml:space="preserve">Lucie </w:t>
              </w:r>
              <w:r w:rsidRPr="00401EC6">
                <w:rPr>
                  <w:b/>
                </w:rPr>
                <w:t>Macurová, Ph.D.</w:t>
              </w:r>
              <w:r w:rsidRPr="00CB583E">
                <w:t xml:space="preserve"> </w:t>
              </w:r>
            </w:ins>
          </w:p>
          <w:p w14:paraId="21D47850" w14:textId="4DC08775" w:rsidR="00026A88" w:rsidRPr="00CB583E" w:rsidDel="00135818" w:rsidRDefault="00026A88" w:rsidP="00026A88">
            <w:pPr>
              <w:jc w:val="both"/>
              <w:rPr>
                <w:del w:id="382" w:author="Pavla Trefilová" w:date="2019-09-10T12:50:00Z"/>
              </w:rPr>
            </w:pPr>
            <w:ins w:id="383" w:author="Pavla Trefilová" w:date="2019-09-10T12:50:00Z">
              <w:r w:rsidRPr="00CB583E">
                <w:t xml:space="preserve">Macurová </w:t>
              </w:r>
              <w:r>
                <w:t>(100%)</w:t>
              </w:r>
            </w:ins>
            <w:del w:id="384" w:author="Pavla Trefilová" w:date="2019-09-10T12:50:00Z">
              <w:r w:rsidRPr="00401EC6" w:rsidDel="00135818">
                <w:rPr>
                  <w:b/>
                </w:rPr>
                <w:delText>Ing. Macurová, Ph.D.</w:delText>
              </w:r>
              <w:r w:rsidRPr="00CB583E" w:rsidDel="00135818">
                <w:delText xml:space="preserve"> </w:delText>
              </w:r>
            </w:del>
          </w:p>
          <w:p w14:paraId="136E99FB" w14:textId="30F3B772" w:rsidR="00026A88" w:rsidRPr="00CB583E" w:rsidRDefault="00026A88" w:rsidP="00026A88">
            <w:pPr>
              <w:jc w:val="both"/>
              <w:rPr>
                <w:highlight w:val="yellow"/>
              </w:rPr>
            </w:pPr>
            <w:del w:id="385" w:author="Pavla Trefilová" w:date="2019-09-10T12:50:00Z">
              <w:r w:rsidRPr="00CB583E" w:rsidDel="00135818">
                <w:delText>Macurová 100%</w:delText>
              </w:r>
            </w:del>
          </w:p>
        </w:tc>
        <w:tc>
          <w:tcPr>
            <w:tcW w:w="708" w:type="dxa"/>
          </w:tcPr>
          <w:p w14:paraId="1515EA28" w14:textId="77777777" w:rsidR="00026A88" w:rsidRDefault="00026A88" w:rsidP="00026A88">
            <w:pPr>
              <w:spacing w:line="256" w:lineRule="auto"/>
              <w:rPr>
                <w:lang w:eastAsia="en-US"/>
              </w:rPr>
            </w:pPr>
            <w:r>
              <w:rPr>
                <w:lang w:eastAsia="en-US"/>
              </w:rPr>
              <w:t>2/Z</w:t>
            </w:r>
          </w:p>
        </w:tc>
        <w:tc>
          <w:tcPr>
            <w:tcW w:w="814" w:type="dxa"/>
          </w:tcPr>
          <w:p w14:paraId="04C4CE50" w14:textId="3845A76E" w:rsidR="00026A88" w:rsidRDefault="00026A88" w:rsidP="00026A88">
            <w:pPr>
              <w:spacing w:line="256" w:lineRule="auto"/>
              <w:jc w:val="center"/>
              <w:rPr>
                <w:lang w:eastAsia="en-US"/>
              </w:rPr>
            </w:pPr>
          </w:p>
        </w:tc>
      </w:tr>
      <w:tr w:rsidR="00026A88" w14:paraId="1D66E62F" w14:textId="77777777" w:rsidTr="00406EBE">
        <w:tc>
          <w:tcPr>
            <w:tcW w:w="2370" w:type="dxa"/>
          </w:tcPr>
          <w:p w14:paraId="57348C11" w14:textId="77777777" w:rsidR="00026A88" w:rsidRDefault="00026A88" w:rsidP="00026A88">
            <w:pPr>
              <w:spacing w:line="256" w:lineRule="auto"/>
              <w:rPr>
                <w:lang w:eastAsia="en-US"/>
              </w:rPr>
            </w:pPr>
            <w:r>
              <w:rPr>
                <w:lang w:eastAsia="en-US"/>
              </w:rPr>
              <w:t>Robotická pracoviště</w:t>
            </w:r>
          </w:p>
        </w:tc>
        <w:tc>
          <w:tcPr>
            <w:tcW w:w="857" w:type="dxa"/>
            <w:gridSpan w:val="2"/>
          </w:tcPr>
          <w:p w14:paraId="15EE46D0" w14:textId="30685CD1" w:rsidR="00026A88" w:rsidRDefault="00026A88" w:rsidP="00026A88">
            <w:pPr>
              <w:spacing w:line="256" w:lineRule="auto"/>
              <w:jc w:val="both"/>
              <w:rPr>
                <w:lang w:eastAsia="en-US"/>
              </w:rPr>
            </w:pPr>
            <w:r>
              <w:t>20-0-0</w:t>
            </w:r>
          </w:p>
        </w:tc>
        <w:tc>
          <w:tcPr>
            <w:tcW w:w="850" w:type="dxa"/>
          </w:tcPr>
          <w:p w14:paraId="711F5CD8" w14:textId="77777777" w:rsidR="00026A88" w:rsidRDefault="00026A88" w:rsidP="00026A88">
            <w:pPr>
              <w:spacing w:line="256" w:lineRule="auto"/>
              <w:jc w:val="both"/>
              <w:rPr>
                <w:lang w:eastAsia="en-US"/>
              </w:rPr>
            </w:pPr>
            <w:r>
              <w:rPr>
                <w:lang w:eastAsia="en-US"/>
              </w:rPr>
              <w:t>zp, zk</w:t>
            </w:r>
          </w:p>
        </w:tc>
        <w:tc>
          <w:tcPr>
            <w:tcW w:w="709" w:type="dxa"/>
          </w:tcPr>
          <w:p w14:paraId="5B39CF04" w14:textId="6DB13F6F" w:rsidR="00026A88" w:rsidRDefault="00026A88" w:rsidP="00026A88">
            <w:pPr>
              <w:spacing w:line="256" w:lineRule="auto"/>
              <w:jc w:val="both"/>
              <w:rPr>
                <w:lang w:eastAsia="en-US"/>
              </w:rPr>
            </w:pPr>
            <w:r>
              <w:rPr>
                <w:lang w:eastAsia="en-US"/>
              </w:rPr>
              <w:t>6</w:t>
            </w:r>
          </w:p>
        </w:tc>
        <w:tc>
          <w:tcPr>
            <w:tcW w:w="2977" w:type="dxa"/>
          </w:tcPr>
          <w:p w14:paraId="579D146E" w14:textId="77777777" w:rsidR="00026A88" w:rsidRPr="00993531" w:rsidRDefault="00026A88" w:rsidP="00026A88">
            <w:pPr>
              <w:jc w:val="both"/>
              <w:rPr>
                <w:ins w:id="386" w:author="Pavla Trefilová" w:date="2019-09-10T12:50:00Z"/>
                <w:b/>
              </w:rPr>
            </w:pPr>
            <w:ins w:id="387" w:author="Pavla Trefilová" w:date="2019-09-10T12:50:00Z">
              <w:r w:rsidRPr="00993531">
                <w:rPr>
                  <w:b/>
                </w:rPr>
                <w:t xml:space="preserve">doc. </w:t>
              </w:r>
              <w:r>
                <w:rPr>
                  <w:b/>
                </w:rPr>
                <w:t xml:space="preserve">RNDr. Ing. Zdeněk </w:t>
              </w:r>
              <w:r w:rsidRPr="00993531">
                <w:rPr>
                  <w:b/>
                </w:rPr>
                <w:t>Úředníček, CSc.</w:t>
              </w:r>
            </w:ins>
          </w:p>
          <w:p w14:paraId="42455C33" w14:textId="4025A14B" w:rsidR="00026A88" w:rsidRPr="00993531" w:rsidDel="003E345D" w:rsidRDefault="00026A88" w:rsidP="00026A88">
            <w:pPr>
              <w:jc w:val="both"/>
              <w:rPr>
                <w:del w:id="388" w:author="Pavla Trefilová" w:date="2019-09-10T12:50:00Z"/>
                <w:b/>
              </w:rPr>
            </w:pPr>
            <w:ins w:id="389" w:author="Pavla Trefilová" w:date="2019-09-10T12:50:00Z">
              <w:r>
                <w:t>Úředníček (100%)</w:t>
              </w:r>
            </w:ins>
            <w:del w:id="390" w:author="Pavla Trefilová" w:date="2019-09-10T12:50:00Z">
              <w:r w:rsidRPr="00993531" w:rsidDel="003E345D">
                <w:rPr>
                  <w:b/>
                </w:rPr>
                <w:delText>doc. Úředníček, CSc.</w:delText>
              </w:r>
            </w:del>
          </w:p>
          <w:p w14:paraId="2F208774" w14:textId="7E672FAE" w:rsidR="00026A88" w:rsidRDefault="00026A88" w:rsidP="00026A88">
            <w:pPr>
              <w:spacing w:line="256" w:lineRule="auto"/>
              <w:jc w:val="both"/>
              <w:rPr>
                <w:lang w:eastAsia="en-US"/>
              </w:rPr>
            </w:pPr>
            <w:del w:id="391" w:author="Pavla Trefilová" w:date="2019-09-10T12:50:00Z">
              <w:r w:rsidDel="003E345D">
                <w:delText>Úředníček 100%</w:delText>
              </w:r>
            </w:del>
          </w:p>
        </w:tc>
        <w:tc>
          <w:tcPr>
            <w:tcW w:w="708" w:type="dxa"/>
          </w:tcPr>
          <w:p w14:paraId="0DF9269D" w14:textId="77777777" w:rsidR="00026A88" w:rsidRDefault="00026A88" w:rsidP="00026A88">
            <w:pPr>
              <w:spacing w:line="256" w:lineRule="auto"/>
              <w:rPr>
                <w:lang w:eastAsia="en-US"/>
              </w:rPr>
            </w:pPr>
            <w:r>
              <w:rPr>
                <w:lang w:eastAsia="en-US"/>
              </w:rPr>
              <w:t>2/Z</w:t>
            </w:r>
          </w:p>
        </w:tc>
        <w:tc>
          <w:tcPr>
            <w:tcW w:w="814" w:type="dxa"/>
          </w:tcPr>
          <w:p w14:paraId="2A4B14BA" w14:textId="23076E1A" w:rsidR="00026A88" w:rsidRDefault="00026A88" w:rsidP="00026A88">
            <w:pPr>
              <w:spacing w:line="256" w:lineRule="auto"/>
              <w:jc w:val="center"/>
              <w:rPr>
                <w:lang w:eastAsia="en-US"/>
              </w:rPr>
            </w:pPr>
            <w:r>
              <w:t>PZ</w:t>
            </w:r>
          </w:p>
        </w:tc>
      </w:tr>
      <w:tr w:rsidR="00026A88" w14:paraId="053E42F7" w14:textId="77777777" w:rsidTr="00406EBE">
        <w:tc>
          <w:tcPr>
            <w:tcW w:w="2370" w:type="dxa"/>
          </w:tcPr>
          <w:p w14:paraId="0F995EE9" w14:textId="77777777" w:rsidR="00026A88" w:rsidRDefault="00026A88" w:rsidP="00026A88">
            <w:pPr>
              <w:spacing w:line="256" w:lineRule="auto"/>
              <w:rPr>
                <w:lang w:eastAsia="en-US"/>
              </w:rPr>
            </w:pPr>
            <w:r>
              <w:rPr>
                <w:lang w:eastAsia="en-US"/>
              </w:rPr>
              <w:t xml:space="preserve">Průmyslové inženýrství - metody                                               </w:t>
            </w:r>
          </w:p>
        </w:tc>
        <w:tc>
          <w:tcPr>
            <w:tcW w:w="857" w:type="dxa"/>
            <w:gridSpan w:val="2"/>
          </w:tcPr>
          <w:p w14:paraId="09DACF37" w14:textId="19C19E4E" w:rsidR="00026A88" w:rsidRDefault="00026A88" w:rsidP="00026A88">
            <w:pPr>
              <w:spacing w:line="256" w:lineRule="auto"/>
              <w:jc w:val="both"/>
              <w:rPr>
                <w:lang w:eastAsia="en-US"/>
              </w:rPr>
            </w:pPr>
            <w:r>
              <w:t>15-0-0</w:t>
            </w:r>
          </w:p>
        </w:tc>
        <w:tc>
          <w:tcPr>
            <w:tcW w:w="850" w:type="dxa"/>
          </w:tcPr>
          <w:p w14:paraId="2A4C17CC" w14:textId="77777777" w:rsidR="00026A88" w:rsidRDefault="00026A88" w:rsidP="00026A88">
            <w:pPr>
              <w:spacing w:line="256" w:lineRule="auto"/>
              <w:jc w:val="both"/>
              <w:rPr>
                <w:lang w:eastAsia="en-US"/>
              </w:rPr>
            </w:pPr>
            <w:r>
              <w:rPr>
                <w:lang w:eastAsia="en-US"/>
              </w:rPr>
              <w:t>zp, zk</w:t>
            </w:r>
          </w:p>
        </w:tc>
        <w:tc>
          <w:tcPr>
            <w:tcW w:w="709" w:type="dxa"/>
          </w:tcPr>
          <w:p w14:paraId="4439A408" w14:textId="43DB865A" w:rsidR="00026A88" w:rsidRDefault="00026A88" w:rsidP="00026A88">
            <w:pPr>
              <w:spacing w:line="256" w:lineRule="auto"/>
              <w:jc w:val="both"/>
              <w:rPr>
                <w:lang w:eastAsia="en-US"/>
              </w:rPr>
            </w:pPr>
            <w:r>
              <w:rPr>
                <w:lang w:eastAsia="en-US"/>
              </w:rPr>
              <w:t>4</w:t>
            </w:r>
          </w:p>
        </w:tc>
        <w:tc>
          <w:tcPr>
            <w:tcW w:w="2977" w:type="dxa"/>
          </w:tcPr>
          <w:p w14:paraId="4BBC71E7" w14:textId="77777777" w:rsidR="00026A88" w:rsidRPr="00004032" w:rsidRDefault="00026A88" w:rsidP="00026A88">
            <w:pPr>
              <w:jc w:val="both"/>
              <w:rPr>
                <w:ins w:id="392" w:author="Pavla Trefilová" w:date="2019-09-10T12:50:00Z"/>
                <w:b/>
              </w:rPr>
            </w:pPr>
            <w:ins w:id="393" w:author="Pavla Trefilová" w:date="2019-09-10T12:50:00Z">
              <w:r w:rsidRPr="00004032">
                <w:rPr>
                  <w:b/>
                </w:rPr>
                <w:t xml:space="preserve">prof. Ing. </w:t>
              </w:r>
              <w:r>
                <w:rPr>
                  <w:b/>
                </w:rPr>
                <w:t xml:space="preserve">Felicita </w:t>
              </w:r>
              <w:r w:rsidRPr="00004032">
                <w:rPr>
                  <w:b/>
                </w:rPr>
                <w:t>Chromjaková, PhD.</w:t>
              </w:r>
            </w:ins>
          </w:p>
          <w:p w14:paraId="176A7D0B" w14:textId="77777777" w:rsidR="00026A88" w:rsidRDefault="00026A88" w:rsidP="00026A88">
            <w:pPr>
              <w:jc w:val="both"/>
              <w:rPr>
                <w:ins w:id="394" w:author="Pavla Trefilová" w:date="2019-09-10T12:50:00Z"/>
              </w:rPr>
            </w:pPr>
            <w:ins w:id="395" w:author="Pavla Trefilová" w:date="2019-09-10T12:50:00Z">
              <w:r>
                <w:t>Chromjaková (90%)</w:t>
              </w:r>
            </w:ins>
          </w:p>
          <w:p w14:paraId="1969EE90" w14:textId="6B4BC577" w:rsidR="00026A88" w:rsidRPr="00004032" w:rsidDel="003E345D" w:rsidRDefault="00026A88" w:rsidP="00026A88">
            <w:pPr>
              <w:jc w:val="both"/>
              <w:rPr>
                <w:del w:id="396" w:author="Pavla Trefilová" w:date="2019-09-10T12:50:00Z"/>
                <w:b/>
              </w:rPr>
            </w:pPr>
            <w:ins w:id="397" w:author="Pavla Trefilová" w:date="2019-09-10T12:50:00Z">
              <w:r>
                <w:t>Košturiak (10 %) (ext)</w:t>
              </w:r>
            </w:ins>
            <w:del w:id="398" w:author="Pavla Trefilová" w:date="2019-09-10T12:50:00Z">
              <w:r w:rsidRPr="00004032" w:rsidDel="003E345D">
                <w:rPr>
                  <w:b/>
                </w:rPr>
                <w:delText>prof. Ing. Chromjaková, PhD.</w:delText>
              </w:r>
            </w:del>
          </w:p>
          <w:p w14:paraId="0FF1B879" w14:textId="4A5B04E6" w:rsidR="00026A88" w:rsidDel="003E345D" w:rsidRDefault="00026A88" w:rsidP="00026A88">
            <w:pPr>
              <w:jc w:val="both"/>
              <w:rPr>
                <w:del w:id="399" w:author="Pavla Trefilová" w:date="2019-09-10T12:50:00Z"/>
              </w:rPr>
            </w:pPr>
            <w:del w:id="400" w:author="Pavla Trefilová" w:date="2019-09-10T12:50:00Z">
              <w:r w:rsidDel="003E345D">
                <w:delText>Chromjaková 90%</w:delText>
              </w:r>
            </w:del>
          </w:p>
          <w:p w14:paraId="0133679F" w14:textId="575DFCEA" w:rsidR="00026A88" w:rsidRDefault="00026A88" w:rsidP="00026A88">
            <w:pPr>
              <w:spacing w:line="256" w:lineRule="auto"/>
              <w:jc w:val="both"/>
              <w:rPr>
                <w:lang w:eastAsia="en-US"/>
              </w:rPr>
            </w:pPr>
            <w:del w:id="401" w:author="Pavla Trefilová" w:date="2019-09-10T12:50:00Z">
              <w:r w:rsidDel="003E345D">
                <w:delText>Košturiak 10 % (ext)</w:delText>
              </w:r>
            </w:del>
          </w:p>
        </w:tc>
        <w:tc>
          <w:tcPr>
            <w:tcW w:w="708" w:type="dxa"/>
          </w:tcPr>
          <w:p w14:paraId="2C1AF7EF" w14:textId="77777777" w:rsidR="00026A88" w:rsidRDefault="00026A88" w:rsidP="00026A88">
            <w:pPr>
              <w:spacing w:line="256" w:lineRule="auto"/>
              <w:rPr>
                <w:lang w:eastAsia="en-US"/>
              </w:rPr>
            </w:pPr>
            <w:r>
              <w:rPr>
                <w:lang w:eastAsia="en-US"/>
              </w:rPr>
              <w:t>2/Z</w:t>
            </w:r>
          </w:p>
        </w:tc>
        <w:tc>
          <w:tcPr>
            <w:tcW w:w="814" w:type="dxa"/>
          </w:tcPr>
          <w:p w14:paraId="21A65602" w14:textId="6F17A3AC" w:rsidR="00026A88" w:rsidRDefault="00026A88" w:rsidP="00026A88">
            <w:pPr>
              <w:spacing w:line="256" w:lineRule="auto"/>
              <w:jc w:val="center"/>
              <w:rPr>
                <w:lang w:eastAsia="en-US"/>
              </w:rPr>
            </w:pPr>
            <w:r>
              <w:t>ZT</w:t>
            </w:r>
          </w:p>
        </w:tc>
      </w:tr>
      <w:tr w:rsidR="00026A88" w14:paraId="7C3D2C54" w14:textId="77777777" w:rsidTr="00406EBE">
        <w:tc>
          <w:tcPr>
            <w:tcW w:w="2370" w:type="dxa"/>
          </w:tcPr>
          <w:p w14:paraId="409BAA5A" w14:textId="13222E1F" w:rsidR="00026A88" w:rsidRDefault="00026A88" w:rsidP="00026A88">
            <w:pPr>
              <w:tabs>
                <w:tab w:val="left" w:pos="2166"/>
              </w:tabs>
              <w:spacing w:line="256" w:lineRule="auto"/>
              <w:rPr>
                <w:lang w:eastAsia="en-US"/>
              </w:rPr>
            </w:pPr>
            <w:r>
              <w:rPr>
                <w:lang w:eastAsia="en-US"/>
              </w:rPr>
              <w:t>Počítačová simulace ekonomických systémů II</w:t>
            </w:r>
          </w:p>
        </w:tc>
        <w:tc>
          <w:tcPr>
            <w:tcW w:w="857" w:type="dxa"/>
            <w:gridSpan w:val="2"/>
          </w:tcPr>
          <w:p w14:paraId="2EE30BC3" w14:textId="5A916464" w:rsidR="00026A88" w:rsidRDefault="00026A88" w:rsidP="00026A88">
            <w:pPr>
              <w:spacing w:line="256" w:lineRule="auto"/>
              <w:jc w:val="both"/>
              <w:rPr>
                <w:lang w:eastAsia="en-US"/>
              </w:rPr>
            </w:pPr>
            <w:r>
              <w:t>15-0-0</w:t>
            </w:r>
          </w:p>
        </w:tc>
        <w:tc>
          <w:tcPr>
            <w:tcW w:w="850" w:type="dxa"/>
          </w:tcPr>
          <w:p w14:paraId="5746F787" w14:textId="77777777" w:rsidR="00026A88" w:rsidRDefault="00026A88" w:rsidP="00026A88">
            <w:pPr>
              <w:spacing w:line="256" w:lineRule="auto"/>
              <w:jc w:val="both"/>
              <w:rPr>
                <w:lang w:eastAsia="en-US"/>
              </w:rPr>
            </w:pPr>
            <w:r>
              <w:rPr>
                <w:lang w:eastAsia="en-US"/>
              </w:rPr>
              <w:t>klz</w:t>
            </w:r>
          </w:p>
        </w:tc>
        <w:tc>
          <w:tcPr>
            <w:tcW w:w="709" w:type="dxa"/>
          </w:tcPr>
          <w:p w14:paraId="5892DF04" w14:textId="57BDFC71" w:rsidR="00026A88" w:rsidRDefault="00026A88" w:rsidP="00026A88">
            <w:pPr>
              <w:spacing w:line="256" w:lineRule="auto"/>
              <w:jc w:val="both"/>
              <w:rPr>
                <w:lang w:eastAsia="en-US"/>
              </w:rPr>
            </w:pPr>
            <w:r>
              <w:rPr>
                <w:lang w:eastAsia="en-US"/>
              </w:rPr>
              <w:t>4</w:t>
            </w:r>
          </w:p>
        </w:tc>
        <w:tc>
          <w:tcPr>
            <w:tcW w:w="2977" w:type="dxa"/>
          </w:tcPr>
          <w:p w14:paraId="0C7915F9" w14:textId="77777777" w:rsidR="00026A88" w:rsidRPr="00004032" w:rsidRDefault="00026A88" w:rsidP="00026A88">
            <w:pPr>
              <w:jc w:val="both"/>
              <w:rPr>
                <w:ins w:id="402" w:author="Pavla Trefilová" w:date="2019-09-10T12:50:00Z"/>
                <w:b/>
              </w:rPr>
            </w:pPr>
            <w:ins w:id="403" w:author="Pavla Trefilová" w:date="2019-09-10T12:50:00Z">
              <w:r w:rsidRPr="00004032">
                <w:rPr>
                  <w:b/>
                </w:rPr>
                <w:t xml:space="preserve">Ing. </w:t>
              </w:r>
              <w:r>
                <w:rPr>
                  <w:b/>
                </w:rPr>
                <w:t xml:space="preserve">Michal </w:t>
              </w:r>
              <w:r w:rsidRPr="00004032">
                <w:rPr>
                  <w:b/>
                </w:rPr>
                <w:t>Pivnička, Ph.D.</w:t>
              </w:r>
            </w:ins>
          </w:p>
          <w:p w14:paraId="7D7F8225" w14:textId="1C4CAE00" w:rsidR="00026A88" w:rsidRPr="00004032" w:rsidDel="00564838" w:rsidRDefault="00026A88" w:rsidP="00026A88">
            <w:pPr>
              <w:jc w:val="both"/>
              <w:rPr>
                <w:del w:id="404" w:author="Pavla Trefilová" w:date="2019-09-10T12:50:00Z"/>
                <w:b/>
              </w:rPr>
            </w:pPr>
            <w:ins w:id="405" w:author="Pavla Trefilová" w:date="2019-09-10T12:50:00Z">
              <w:r>
                <w:t>Pivnička (100%)</w:t>
              </w:r>
            </w:ins>
            <w:del w:id="406" w:author="Pavla Trefilová" w:date="2019-09-10T12:50:00Z">
              <w:r w:rsidRPr="00004032" w:rsidDel="00564838">
                <w:rPr>
                  <w:b/>
                </w:rPr>
                <w:delText>Ing. Pivnička, Ph.D.</w:delText>
              </w:r>
            </w:del>
          </w:p>
          <w:p w14:paraId="4BC12D3C" w14:textId="202D7F4B" w:rsidR="00026A88" w:rsidRDefault="00026A88" w:rsidP="00026A88">
            <w:pPr>
              <w:spacing w:line="256" w:lineRule="auto"/>
              <w:jc w:val="both"/>
              <w:rPr>
                <w:lang w:eastAsia="en-US"/>
              </w:rPr>
            </w:pPr>
            <w:del w:id="407" w:author="Pavla Trefilová" w:date="2019-09-10T12:50:00Z">
              <w:r w:rsidDel="00564838">
                <w:delText>Pivnička 100%</w:delText>
              </w:r>
            </w:del>
          </w:p>
        </w:tc>
        <w:tc>
          <w:tcPr>
            <w:tcW w:w="708" w:type="dxa"/>
          </w:tcPr>
          <w:p w14:paraId="4CF123F9" w14:textId="77777777" w:rsidR="00026A88" w:rsidRDefault="00026A88" w:rsidP="00026A88">
            <w:pPr>
              <w:spacing w:line="256" w:lineRule="auto"/>
              <w:rPr>
                <w:lang w:eastAsia="en-US"/>
              </w:rPr>
            </w:pPr>
            <w:r>
              <w:rPr>
                <w:lang w:eastAsia="en-US"/>
              </w:rPr>
              <w:t>2/Z</w:t>
            </w:r>
          </w:p>
        </w:tc>
        <w:tc>
          <w:tcPr>
            <w:tcW w:w="814" w:type="dxa"/>
          </w:tcPr>
          <w:p w14:paraId="59FDE4BE" w14:textId="3419E563" w:rsidR="00026A88" w:rsidRDefault="00026A88" w:rsidP="00026A88">
            <w:pPr>
              <w:spacing w:line="256" w:lineRule="auto"/>
              <w:jc w:val="center"/>
              <w:rPr>
                <w:lang w:eastAsia="en-US"/>
              </w:rPr>
            </w:pPr>
          </w:p>
        </w:tc>
      </w:tr>
      <w:tr w:rsidR="00026A88" w14:paraId="204FEC42" w14:textId="77777777" w:rsidTr="00406EBE">
        <w:tc>
          <w:tcPr>
            <w:tcW w:w="2370" w:type="dxa"/>
          </w:tcPr>
          <w:p w14:paraId="51DA9484" w14:textId="2A5C1302" w:rsidR="00026A88" w:rsidRDefault="00026A88" w:rsidP="00026A88">
            <w:pPr>
              <w:spacing w:line="256" w:lineRule="auto"/>
              <w:rPr>
                <w:lang w:eastAsia="en-US"/>
              </w:rPr>
            </w:pPr>
            <w:r>
              <w:rPr>
                <w:lang w:eastAsia="en-US"/>
              </w:rPr>
              <w:t>Logistika II</w:t>
            </w:r>
          </w:p>
        </w:tc>
        <w:tc>
          <w:tcPr>
            <w:tcW w:w="857" w:type="dxa"/>
            <w:gridSpan w:val="2"/>
          </w:tcPr>
          <w:p w14:paraId="49806B7D" w14:textId="6F9EA1FA" w:rsidR="00026A88" w:rsidRDefault="00026A88" w:rsidP="00026A88">
            <w:pPr>
              <w:spacing w:line="256" w:lineRule="auto"/>
              <w:jc w:val="both"/>
              <w:rPr>
                <w:lang w:eastAsia="en-US"/>
              </w:rPr>
            </w:pPr>
            <w:r>
              <w:t>15-0-0</w:t>
            </w:r>
          </w:p>
        </w:tc>
        <w:tc>
          <w:tcPr>
            <w:tcW w:w="850" w:type="dxa"/>
          </w:tcPr>
          <w:p w14:paraId="5EA86496" w14:textId="77777777" w:rsidR="00026A88" w:rsidRDefault="00026A88" w:rsidP="00026A88">
            <w:pPr>
              <w:spacing w:line="256" w:lineRule="auto"/>
              <w:jc w:val="both"/>
              <w:rPr>
                <w:lang w:eastAsia="en-US"/>
              </w:rPr>
            </w:pPr>
            <w:r>
              <w:rPr>
                <w:lang w:eastAsia="en-US"/>
              </w:rPr>
              <w:t>zp, zk</w:t>
            </w:r>
          </w:p>
        </w:tc>
        <w:tc>
          <w:tcPr>
            <w:tcW w:w="709" w:type="dxa"/>
          </w:tcPr>
          <w:p w14:paraId="7D27C7F3" w14:textId="2E8A5B69" w:rsidR="00026A88" w:rsidRDefault="00026A88" w:rsidP="00026A88">
            <w:pPr>
              <w:spacing w:line="256" w:lineRule="auto"/>
              <w:jc w:val="both"/>
              <w:rPr>
                <w:lang w:eastAsia="en-US"/>
              </w:rPr>
            </w:pPr>
            <w:r>
              <w:rPr>
                <w:lang w:eastAsia="en-US"/>
              </w:rPr>
              <w:t>4</w:t>
            </w:r>
          </w:p>
        </w:tc>
        <w:tc>
          <w:tcPr>
            <w:tcW w:w="2977" w:type="dxa"/>
          </w:tcPr>
          <w:p w14:paraId="43EB651F" w14:textId="77777777" w:rsidR="00026A88" w:rsidRDefault="00026A88" w:rsidP="00026A88">
            <w:pPr>
              <w:jc w:val="both"/>
              <w:rPr>
                <w:ins w:id="408" w:author="Pavla Trefilová" w:date="2019-09-10T12:50:00Z"/>
                <w:b/>
              </w:rPr>
            </w:pPr>
            <w:ins w:id="409" w:author="Pavla Trefilová" w:date="2019-09-10T12:50:00Z">
              <w:r>
                <w:rPr>
                  <w:b/>
                </w:rPr>
                <w:t>Ing. Denisa Hrušecká, Ph.D.</w:t>
              </w:r>
            </w:ins>
          </w:p>
          <w:p w14:paraId="38932C6E" w14:textId="77777777" w:rsidR="00026A88" w:rsidRDefault="00026A88" w:rsidP="00026A88">
            <w:pPr>
              <w:jc w:val="both"/>
              <w:rPr>
                <w:ins w:id="410" w:author="Pavla Trefilová" w:date="2019-09-10T12:50:00Z"/>
              </w:rPr>
            </w:pPr>
            <w:ins w:id="411" w:author="Pavla Trefilová" w:date="2019-09-10T12:50:00Z">
              <w:r>
                <w:t>Hrušecká (55%)</w:t>
              </w:r>
            </w:ins>
          </w:p>
          <w:p w14:paraId="011C4D75" w14:textId="77777777" w:rsidR="00026A88" w:rsidRDefault="00026A88" w:rsidP="00026A88">
            <w:pPr>
              <w:jc w:val="both"/>
              <w:rPr>
                <w:ins w:id="412" w:author="Pavla Trefilová" w:date="2019-09-10T12:50:00Z"/>
              </w:rPr>
            </w:pPr>
            <w:ins w:id="413" w:author="Pavla Trefilová" w:date="2019-09-10T12:50:00Z">
              <w:r>
                <w:t>Bobák (35%)</w:t>
              </w:r>
            </w:ins>
          </w:p>
          <w:p w14:paraId="13D36602" w14:textId="35D43EA5" w:rsidR="00026A88" w:rsidDel="00564838" w:rsidRDefault="00026A88" w:rsidP="00026A88">
            <w:pPr>
              <w:jc w:val="both"/>
              <w:rPr>
                <w:del w:id="414" w:author="Pavla Trefilová" w:date="2019-09-10T12:50:00Z"/>
                <w:b/>
              </w:rPr>
            </w:pPr>
            <w:ins w:id="415" w:author="Pavla Trefilová" w:date="2019-09-10T12:50:00Z">
              <w:r>
                <w:t>Liška (10%) (ext.)</w:t>
              </w:r>
            </w:ins>
            <w:del w:id="416" w:author="Pavla Trefilová" w:date="2019-09-10T12:50:00Z">
              <w:r w:rsidDel="00564838">
                <w:rPr>
                  <w:b/>
                </w:rPr>
                <w:delText>Ing. Hrušecká, Ph.D.</w:delText>
              </w:r>
            </w:del>
          </w:p>
          <w:p w14:paraId="2FFD1F70" w14:textId="7C5F8C4B" w:rsidR="00026A88" w:rsidDel="00564838" w:rsidRDefault="00026A88" w:rsidP="00026A88">
            <w:pPr>
              <w:jc w:val="both"/>
              <w:rPr>
                <w:del w:id="417" w:author="Pavla Trefilová" w:date="2019-09-10T12:50:00Z"/>
              </w:rPr>
            </w:pPr>
            <w:del w:id="418" w:author="Pavla Trefilová" w:date="2019-09-10T12:50:00Z">
              <w:r w:rsidDel="00564838">
                <w:delText>Hrušecká 55%</w:delText>
              </w:r>
            </w:del>
          </w:p>
          <w:p w14:paraId="1CABD4D2" w14:textId="30A8EA8B" w:rsidR="00026A88" w:rsidDel="00564838" w:rsidRDefault="00026A88" w:rsidP="00026A88">
            <w:pPr>
              <w:jc w:val="both"/>
              <w:rPr>
                <w:del w:id="419" w:author="Pavla Trefilová" w:date="2019-09-10T12:50:00Z"/>
              </w:rPr>
            </w:pPr>
            <w:del w:id="420" w:author="Pavla Trefilová" w:date="2019-09-10T12:50:00Z">
              <w:r w:rsidDel="00564838">
                <w:delText>Bobák 35%</w:delText>
              </w:r>
            </w:del>
          </w:p>
          <w:p w14:paraId="69BC0678" w14:textId="3B54EBEB" w:rsidR="00026A88" w:rsidRDefault="00026A88" w:rsidP="00026A88">
            <w:pPr>
              <w:spacing w:line="256" w:lineRule="auto"/>
              <w:jc w:val="both"/>
              <w:rPr>
                <w:lang w:eastAsia="en-US"/>
              </w:rPr>
            </w:pPr>
            <w:del w:id="421" w:author="Pavla Trefilová" w:date="2019-09-10T12:50:00Z">
              <w:r w:rsidDel="00564838">
                <w:delText>Liška 10% (ext.)</w:delText>
              </w:r>
            </w:del>
          </w:p>
        </w:tc>
        <w:tc>
          <w:tcPr>
            <w:tcW w:w="708" w:type="dxa"/>
          </w:tcPr>
          <w:p w14:paraId="6D5122E6" w14:textId="77777777" w:rsidR="00026A88" w:rsidRDefault="00026A88" w:rsidP="00026A88">
            <w:pPr>
              <w:spacing w:line="256" w:lineRule="auto"/>
              <w:rPr>
                <w:lang w:eastAsia="en-US"/>
              </w:rPr>
            </w:pPr>
            <w:r>
              <w:rPr>
                <w:lang w:eastAsia="en-US"/>
              </w:rPr>
              <w:t>2/Z</w:t>
            </w:r>
          </w:p>
        </w:tc>
        <w:tc>
          <w:tcPr>
            <w:tcW w:w="814" w:type="dxa"/>
          </w:tcPr>
          <w:p w14:paraId="5CB4D4AE" w14:textId="78EF0194" w:rsidR="00026A88" w:rsidRDefault="00026A88" w:rsidP="00026A88">
            <w:pPr>
              <w:spacing w:line="256" w:lineRule="auto"/>
              <w:jc w:val="center"/>
              <w:rPr>
                <w:lang w:eastAsia="en-US"/>
              </w:rPr>
            </w:pPr>
            <w:r>
              <w:t>PZ</w:t>
            </w:r>
          </w:p>
        </w:tc>
      </w:tr>
      <w:tr w:rsidR="00026A88" w14:paraId="7FA2A198" w14:textId="77777777" w:rsidTr="00406EBE">
        <w:tc>
          <w:tcPr>
            <w:tcW w:w="2370" w:type="dxa"/>
          </w:tcPr>
          <w:p w14:paraId="352759AC" w14:textId="77777777" w:rsidR="00026A88" w:rsidRDefault="00026A88" w:rsidP="00026A88">
            <w:pPr>
              <w:spacing w:line="256" w:lineRule="auto"/>
              <w:jc w:val="both"/>
              <w:rPr>
                <w:lang w:eastAsia="en-US"/>
              </w:rPr>
            </w:pPr>
            <w:r>
              <w:rPr>
                <w:lang w:eastAsia="en-US"/>
              </w:rPr>
              <w:t xml:space="preserve">Průmyslová moderace   </w:t>
            </w:r>
          </w:p>
        </w:tc>
        <w:tc>
          <w:tcPr>
            <w:tcW w:w="857" w:type="dxa"/>
            <w:gridSpan w:val="2"/>
          </w:tcPr>
          <w:p w14:paraId="41A7F014" w14:textId="55E19993" w:rsidR="00026A88" w:rsidRDefault="00026A88" w:rsidP="00026A88">
            <w:pPr>
              <w:spacing w:line="256" w:lineRule="auto"/>
              <w:jc w:val="both"/>
              <w:rPr>
                <w:lang w:eastAsia="en-US"/>
              </w:rPr>
            </w:pPr>
            <w:r>
              <w:t>15-0-0</w:t>
            </w:r>
          </w:p>
        </w:tc>
        <w:tc>
          <w:tcPr>
            <w:tcW w:w="850" w:type="dxa"/>
          </w:tcPr>
          <w:p w14:paraId="62B20BE0" w14:textId="77777777" w:rsidR="00026A88" w:rsidRDefault="00026A88" w:rsidP="00026A88">
            <w:pPr>
              <w:spacing w:line="256" w:lineRule="auto"/>
              <w:jc w:val="both"/>
              <w:rPr>
                <w:lang w:eastAsia="en-US"/>
              </w:rPr>
            </w:pPr>
            <w:r>
              <w:rPr>
                <w:lang w:eastAsia="en-US"/>
              </w:rPr>
              <w:t>zp, zk</w:t>
            </w:r>
          </w:p>
        </w:tc>
        <w:tc>
          <w:tcPr>
            <w:tcW w:w="709" w:type="dxa"/>
          </w:tcPr>
          <w:p w14:paraId="637E7DB2" w14:textId="0CE19541" w:rsidR="00026A88" w:rsidRDefault="00026A88" w:rsidP="00026A88">
            <w:pPr>
              <w:spacing w:line="256" w:lineRule="auto"/>
              <w:jc w:val="both"/>
              <w:rPr>
                <w:lang w:eastAsia="en-US"/>
              </w:rPr>
            </w:pPr>
            <w:r>
              <w:rPr>
                <w:lang w:eastAsia="en-US"/>
              </w:rPr>
              <w:t>5</w:t>
            </w:r>
          </w:p>
        </w:tc>
        <w:tc>
          <w:tcPr>
            <w:tcW w:w="2977" w:type="dxa"/>
          </w:tcPr>
          <w:p w14:paraId="4A050999" w14:textId="77777777" w:rsidR="00026A88" w:rsidRPr="00004032" w:rsidRDefault="00026A88" w:rsidP="00026A88">
            <w:pPr>
              <w:jc w:val="both"/>
              <w:rPr>
                <w:ins w:id="422" w:author="Pavla Trefilová" w:date="2019-09-10T12:50:00Z"/>
                <w:b/>
              </w:rPr>
            </w:pPr>
            <w:ins w:id="423" w:author="Pavla Trefilová" w:date="2019-09-10T12:50:00Z">
              <w:r w:rsidRPr="00004032">
                <w:rPr>
                  <w:b/>
                </w:rPr>
                <w:t xml:space="preserve">prof. Ing. </w:t>
              </w:r>
              <w:r>
                <w:rPr>
                  <w:b/>
                </w:rPr>
                <w:t xml:space="preserve">Felicita </w:t>
              </w:r>
              <w:r w:rsidRPr="00004032">
                <w:rPr>
                  <w:b/>
                </w:rPr>
                <w:t>Chromjaková, PhD.</w:t>
              </w:r>
            </w:ins>
          </w:p>
          <w:p w14:paraId="3E4E16D6" w14:textId="77777777" w:rsidR="00026A88" w:rsidRDefault="00026A88" w:rsidP="00026A88">
            <w:pPr>
              <w:jc w:val="both"/>
              <w:rPr>
                <w:ins w:id="424" w:author="Pavla Trefilová" w:date="2019-09-10T12:50:00Z"/>
              </w:rPr>
            </w:pPr>
            <w:ins w:id="425" w:author="Pavla Trefilová" w:date="2019-09-10T12:50:00Z">
              <w:r>
                <w:t>Chromjaková (90%)</w:t>
              </w:r>
            </w:ins>
          </w:p>
          <w:p w14:paraId="53A55205" w14:textId="54CEEAEE" w:rsidR="00026A88" w:rsidRPr="00004032" w:rsidDel="003B6869" w:rsidRDefault="00026A88" w:rsidP="00026A88">
            <w:pPr>
              <w:jc w:val="both"/>
              <w:rPr>
                <w:del w:id="426" w:author="Pavla Trefilová" w:date="2019-09-10T12:50:00Z"/>
                <w:b/>
              </w:rPr>
            </w:pPr>
            <w:ins w:id="427" w:author="Pavla Trefilová" w:date="2019-09-10T12:50:00Z">
              <w:r>
                <w:t>Sejkorová (10%) (ext)</w:t>
              </w:r>
            </w:ins>
            <w:del w:id="428" w:author="Pavla Trefilová" w:date="2019-09-10T12:50:00Z">
              <w:r w:rsidRPr="00004032" w:rsidDel="003B6869">
                <w:rPr>
                  <w:b/>
                </w:rPr>
                <w:delText>prof. Ing. Chromjaková, PhD.</w:delText>
              </w:r>
            </w:del>
          </w:p>
          <w:p w14:paraId="084867A1" w14:textId="3A00E48C" w:rsidR="00026A88" w:rsidDel="003B6869" w:rsidRDefault="00026A88" w:rsidP="00026A88">
            <w:pPr>
              <w:jc w:val="both"/>
              <w:rPr>
                <w:del w:id="429" w:author="Pavla Trefilová" w:date="2019-09-10T12:50:00Z"/>
              </w:rPr>
            </w:pPr>
            <w:del w:id="430" w:author="Pavla Trefilová" w:date="2019-09-10T12:50:00Z">
              <w:r w:rsidDel="003B6869">
                <w:delText>Chromjaková 90%</w:delText>
              </w:r>
            </w:del>
          </w:p>
          <w:p w14:paraId="1A0D18A2" w14:textId="24E3962D" w:rsidR="00026A88" w:rsidRDefault="00026A88" w:rsidP="00026A88">
            <w:pPr>
              <w:spacing w:line="256" w:lineRule="auto"/>
              <w:jc w:val="both"/>
              <w:rPr>
                <w:lang w:eastAsia="en-US"/>
              </w:rPr>
            </w:pPr>
            <w:del w:id="431" w:author="Pavla Trefilová" w:date="2019-09-10T12:50:00Z">
              <w:r w:rsidDel="003B6869">
                <w:delText>Sejkorová 10 % (ext)</w:delText>
              </w:r>
            </w:del>
          </w:p>
        </w:tc>
        <w:tc>
          <w:tcPr>
            <w:tcW w:w="708" w:type="dxa"/>
          </w:tcPr>
          <w:p w14:paraId="0376BB66" w14:textId="77777777" w:rsidR="00026A88" w:rsidRDefault="00026A88" w:rsidP="00026A88">
            <w:pPr>
              <w:spacing w:line="256" w:lineRule="auto"/>
              <w:rPr>
                <w:lang w:eastAsia="en-US"/>
              </w:rPr>
            </w:pPr>
            <w:r>
              <w:rPr>
                <w:lang w:eastAsia="en-US"/>
              </w:rPr>
              <w:t>2/Z</w:t>
            </w:r>
          </w:p>
        </w:tc>
        <w:tc>
          <w:tcPr>
            <w:tcW w:w="814" w:type="dxa"/>
          </w:tcPr>
          <w:p w14:paraId="7CFFE289" w14:textId="041C93F7" w:rsidR="00026A88" w:rsidRDefault="00026A88" w:rsidP="00026A88">
            <w:pPr>
              <w:spacing w:line="256" w:lineRule="auto"/>
              <w:jc w:val="center"/>
              <w:rPr>
                <w:lang w:eastAsia="en-US"/>
              </w:rPr>
            </w:pPr>
            <w:r>
              <w:t>PZ</w:t>
            </w:r>
          </w:p>
        </w:tc>
      </w:tr>
      <w:tr w:rsidR="00026A88" w14:paraId="28EB274B" w14:textId="77777777" w:rsidTr="00406EBE">
        <w:tc>
          <w:tcPr>
            <w:tcW w:w="2370" w:type="dxa"/>
          </w:tcPr>
          <w:p w14:paraId="1D1E3FEE" w14:textId="77777777" w:rsidR="00026A88" w:rsidRDefault="00026A88" w:rsidP="00026A88">
            <w:pPr>
              <w:spacing w:line="256" w:lineRule="auto"/>
              <w:rPr>
                <w:lang w:eastAsia="en-US"/>
              </w:rPr>
            </w:pPr>
            <w:r>
              <w:rPr>
                <w:lang w:eastAsia="en-US"/>
              </w:rPr>
              <w:t>Příprava diplomové práce</w:t>
            </w:r>
          </w:p>
        </w:tc>
        <w:tc>
          <w:tcPr>
            <w:tcW w:w="857" w:type="dxa"/>
            <w:gridSpan w:val="2"/>
          </w:tcPr>
          <w:p w14:paraId="2C873CBE" w14:textId="30122037" w:rsidR="00026A88" w:rsidRDefault="00026A88" w:rsidP="00026A88">
            <w:pPr>
              <w:spacing w:line="256" w:lineRule="auto"/>
              <w:jc w:val="both"/>
              <w:rPr>
                <w:lang w:eastAsia="en-US"/>
              </w:rPr>
            </w:pPr>
            <w:r>
              <w:rPr>
                <w:lang w:eastAsia="en-US"/>
              </w:rPr>
              <w:t>0-0-0</w:t>
            </w:r>
          </w:p>
        </w:tc>
        <w:tc>
          <w:tcPr>
            <w:tcW w:w="850" w:type="dxa"/>
          </w:tcPr>
          <w:p w14:paraId="5B32101A" w14:textId="77777777" w:rsidR="00026A88" w:rsidRDefault="00026A88" w:rsidP="00026A88">
            <w:pPr>
              <w:spacing w:line="256" w:lineRule="auto"/>
              <w:jc w:val="both"/>
              <w:rPr>
                <w:lang w:eastAsia="en-US"/>
              </w:rPr>
            </w:pPr>
            <w:r>
              <w:rPr>
                <w:lang w:eastAsia="en-US"/>
              </w:rPr>
              <w:t>zp</w:t>
            </w:r>
          </w:p>
        </w:tc>
        <w:tc>
          <w:tcPr>
            <w:tcW w:w="709" w:type="dxa"/>
          </w:tcPr>
          <w:p w14:paraId="2AA08F70" w14:textId="45278461" w:rsidR="00026A88" w:rsidRDefault="00026A88" w:rsidP="00026A88">
            <w:pPr>
              <w:spacing w:line="256" w:lineRule="auto"/>
              <w:jc w:val="both"/>
              <w:rPr>
                <w:lang w:eastAsia="en-US"/>
              </w:rPr>
            </w:pPr>
            <w:r>
              <w:rPr>
                <w:lang w:eastAsia="en-US"/>
              </w:rPr>
              <w:t>15</w:t>
            </w:r>
          </w:p>
        </w:tc>
        <w:tc>
          <w:tcPr>
            <w:tcW w:w="2977" w:type="dxa"/>
          </w:tcPr>
          <w:p w14:paraId="61E0D729" w14:textId="77777777" w:rsidR="00026A88" w:rsidRDefault="00026A88" w:rsidP="00026A88">
            <w:pPr>
              <w:jc w:val="both"/>
              <w:rPr>
                <w:ins w:id="432" w:author="Pavla Trefilová" w:date="2019-09-10T12:50:00Z"/>
                <w:b/>
              </w:rPr>
            </w:pPr>
            <w:ins w:id="433" w:author="Pavla Trefilová" w:date="2019-09-10T12:50:00Z">
              <w:r>
                <w:rPr>
                  <w:b/>
                </w:rPr>
                <w:t>Ing. Lucie Macurová, Ph.D.</w:t>
              </w:r>
            </w:ins>
          </w:p>
          <w:p w14:paraId="3FB708A1" w14:textId="09AB18FD" w:rsidR="00026A88" w:rsidDel="003B6869" w:rsidRDefault="00026A88" w:rsidP="00026A88">
            <w:pPr>
              <w:jc w:val="both"/>
              <w:rPr>
                <w:del w:id="434" w:author="Pavla Trefilová" w:date="2019-09-10T12:50:00Z"/>
                <w:b/>
              </w:rPr>
            </w:pPr>
            <w:ins w:id="435" w:author="Pavla Trefilová" w:date="2019-09-10T12:50:00Z">
              <w:r>
                <w:t>Macurová (100%)</w:t>
              </w:r>
            </w:ins>
            <w:del w:id="436" w:author="Pavla Trefilová" w:date="2019-09-10T12:50:00Z">
              <w:r w:rsidDel="003B6869">
                <w:rPr>
                  <w:b/>
                </w:rPr>
                <w:delText>Ing. Macurová, Ph.D.</w:delText>
              </w:r>
            </w:del>
          </w:p>
          <w:p w14:paraId="08B1C5FA" w14:textId="1EDB65E5" w:rsidR="00026A88" w:rsidRDefault="00026A88" w:rsidP="00026A88">
            <w:pPr>
              <w:spacing w:line="256" w:lineRule="auto"/>
              <w:jc w:val="both"/>
              <w:rPr>
                <w:lang w:eastAsia="en-US"/>
              </w:rPr>
            </w:pPr>
            <w:del w:id="437" w:author="Pavla Trefilová" w:date="2019-09-10T12:50:00Z">
              <w:r w:rsidDel="003B6869">
                <w:delText>Macurová 100%</w:delText>
              </w:r>
            </w:del>
          </w:p>
        </w:tc>
        <w:tc>
          <w:tcPr>
            <w:tcW w:w="708" w:type="dxa"/>
          </w:tcPr>
          <w:p w14:paraId="2704B082" w14:textId="77777777" w:rsidR="00026A88" w:rsidRDefault="00026A88" w:rsidP="00026A88">
            <w:pPr>
              <w:spacing w:line="256" w:lineRule="auto"/>
              <w:rPr>
                <w:lang w:eastAsia="en-US"/>
              </w:rPr>
            </w:pPr>
            <w:r>
              <w:rPr>
                <w:lang w:eastAsia="en-US"/>
              </w:rPr>
              <w:t>2/L</w:t>
            </w:r>
          </w:p>
        </w:tc>
        <w:tc>
          <w:tcPr>
            <w:tcW w:w="814" w:type="dxa"/>
          </w:tcPr>
          <w:p w14:paraId="79F436E7" w14:textId="21E4BDCE" w:rsidR="00026A88" w:rsidRDefault="00026A88" w:rsidP="00026A88">
            <w:pPr>
              <w:spacing w:line="256" w:lineRule="auto"/>
              <w:jc w:val="center"/>
              <w:rPr>
                <w:lang w:eastAsia="en-US"/>
              </w:rPr>
            </w:pPr>
          </w:p>
        </w:tc>
      </w:tr>
      <w:tr w:rsidR="00026A88" w14:paraId="133B41A7" w14:textId="77777777" w:rsidTr="00406EBE">
        <w:tc>
          <w:tcPr>
            <w:tcW w:w="2370" w:type="dxa"/>
          </w:tcPr>
          <w:p w14:paraId="604F26F6" w14:textId="77777777" w:rsidR="00026A88" w:rsidRDefault="00026A88" w:rsidP="00026A88">
            <w:pPr>
              <w:spacing w:line="256" w:lineRule="auto"/>
              <w:jc w:val="both"/>
              <w:rPr>
                <w:lang w:eastAsia="en-US"/>
              </w:rPr>
            </w:pPr>
            <w:r>
              <w:rPr>
                <w:lang w:eastAsia="en-US"/>
              </w:rPr>
              <w:t xml:space="preserve">Odborná praxe </w:t>
            </w:r>
          </w:p>
        </w:tc>
        <w:tc>
          <w:tcPr>
            <w:tcW w:w="857" w:type="dxa"/>
            <w:gridSpan w:val="2"/>
          </w:tcPr>
          <w:p w14:paraId="5796867B" w14:textId="426AAC6E" w:rsidR="00026A88" w:rsidRDefault="00026A88" w:rsidP="00026A88">
            <w:pPr>
              <w:spacing w:line="256" w:lineRule="auto"/>
              <w:jc w:val="both"/>
              <w:rPr>
                <w:lang w:eastAsia="en-US"/>
              </w:rPr>
            </w:pPr>
            <w:r>
              <w:rPr>
                <w:lang w:eastAsia="en-US"/>
              </w:rPr>
              <w:t>0-0-0</w:t>
            </w:r>
          </w:p>
        </w:tc>
        <w:tc>
          <w:tcPr>
            <w:tcW w:w="850" w:type="dxa"/>
          </w:tcPr>
          <w:p w14:paraId="44B1F1BA" w14:textId="77777777" w:rsidR="00026A88" w:rsidRDefault="00026A88" w:rsidP="00026A88">
            <w:pPr>
              <w:spacing w:line="256" w:lineRule="auto"/>
              <w:jc w:val="both"/>
              <w:rPr>
                <w:lang w:eastAsia="en-US"/>
              </w:rPr>
            </w:pPr>
          </w:p>
        </w:tc>
        <w:tc>
          <w:tcPr>
            <w:tcW w:w="709" w:type="dxa"/>
          </w:tcPr>
          <w:p w14:paraId="79934CA0" w14:textId="180E45B2" w:rsidR="00026A88" w:rsidRDefault="00026A88" w:rsidP="00026A88">
            <w:pPr>
              <w:spacing w:line="256" w:lineRule="auto"/>
              <w:jc w:val="both"/>
              <w:rPr>
                <w:lang w:eastAsia="en-US"/>
              </w:rPr>
            </w:pPr>
            <w:r>
              <w:rPr>
                <w:lang w:eastAsia="en-US"/>
              </w:rPr>
              <w:t>15</w:t>
            </w:r>
          </w:p>
        </w:tc>
        <w:tc>
          <w:tcPr>
            <w:tcW w:w="2977" w:type="dxa"/>
          </w:tcPr>
          <w:p w14:paraId="4F968B7E" w14:textId="77777777" w:rsidR="00026A88" w:rsidRDefault="00026A88" w:rsidP="00026A88">
            <w:pPr>
              <w:jc w:val="both"/>
              <w:rPr>
                <w:ins w:id="438" w:author="Pavla Trefilová" w:date="2019-09-10T12:50:00Z"/>
                <w:b/>
              </w:rPr>
            </w:pPr>
            <w:ins w:id="439" w:author="Pavla Trefilová" w:date="2019-09-10T12:50:00Z">
              <w:r>
                <w:rPr>
                  <w:b/>
                </w:rPr>
                <w:t>Ing. Lucie Macurová, Ph.D.</w:t>
              </w:r>
            </w:ins>
          </w:p>
          <w:p w14:paraId="6D710BE9" w14:textId="5D723AFC" w:rsidR="00026A88" w:rsidDel="003B6869" w:rsidRDefault="00026A88" w:rsidP="00026A88">
            <w:pPr>
              <w:jc w:val="both"/>
              <w:rPr>
                <w:del w:id="440" w:author="Pavla Trefilová" w:date="2019-09-10T12:50:00Z"/>
                <w:b/>
              </w:rPr>
            </w:pPr>
            <w:ins w:id="441" w:author="Pavla Trefilová" w:date="2019-09-10T12:50:00Z">
              <w:r>
                <w:t>Macurová (100%)</w:t>
              </w:r>
            </w:ins>
            <w:del w:id="442" w:author="Pavla Trefilová" w:date="2019-09-10T12:50:00Z">
              <w:r w:rsidDel="003B6869">
                <w:rPr>
                  <w:b/>
                </w:rPr>
                <w:delText>Ing. Macurová, Ph.D.</w:delText>
              </w:r>
            </w:del>
          </w:p>
          <w:p w14:paraId="5B9DAF50" w14:textId="17987A3F" w:rsidR="00026A88" w:rsidRDefault="00026A88" w:rsidP="00026A88">
            <w:pPr>
              <w:spacing w:line="256" w:lineRule="auto"/>
              <w:jc w:val="both"/>
              <w:rPr>
                <w:lang w:eastAsia="en-US"/>
              </w:rPr>
            </w:pPr>
            <w:del w:id="443" w:author="Pavla Trefilová" w:date="2019-09-10T12:50:00Z">
              <w:r w:rsidDel="003B6869">
                <w:delText>Macurová 100%</w:delText>
              </w:r>
            </w:del>
          </w:p>
        </w:tc>
        <w:tc>
          <w:tcPr>
            <w:tcW w:w="708" w:type="dxa"/>
          </w:tcPr>
          <w:p w14:paraId="4B5B845A" w14:textId="77777777" w:rsidR="00026A88" w:rsidRDefault="00026A88" w:rsidP="00026A88">
            <w:pPr>
              <w:spacing w:line="256" w:lineRule="auto"/>
              <w:jc w:val="both"/>
              <w:rPr>
                <w:lang w:eastAsia="en-US"/>
              </w:rPr>
            </w:pPr>
            <w:r>
              <w:rPr>
                <w:lang w:eastAsia="en-US"/>
              </w:rPr>
              <w:t>2/L</w:t>
            </w:r>
          </w:p>
        </w:tc>
        <w:tc>
          <w:tcPr>
            <w:tcW w:w="814" w:type="dxa"/>
          </w:tcPr>
          <w:p w14:paraId="10F146F1" w14:textId="5F5242CE" w:rsidR="00026A88" w:rsidRDefault="00026A88" w:rsidP="00026A88">
            <w:pPr>
              <w:spacing w:line="256" w:lineRule="auto"/>
              <w:jc w:val="center"/>
              <w:rPr>
                <w:lang w:eastAsia="en-US"/>
              </w:rPr>
            </w:pPr>
          </w:p>
        </w:tc>
      </w:tr>
      <w:tr w:rsidR="008B7089" w14:paraId="69BAAE8A" w14:textId="77777777" w:rsidTr="00406EBE">
        <w:tc>
          <w:tcPr>
            <w:tcW w:w="9285" w:type="dxa"/>
            <w:gridSpan w:val="8"/>
            <w:shd w:val="clear" w:color="auto" w:fill="F7CAAC"/>
          </w:tcPr>
          <w:p w14:paraId="63525CB0" w14:textId="77777777" w:rsidR="008B7089" w:rsidRDefault="008B7089" w:rsidP="008B7089">
            <w:pPr>
              <w:jc w:val="center"/>
            </w:pPr>
            <w:r>
              <w:rPr>
                <w:b/>
                <w:sz w:val="22"/>
              </w:rPr>
              <w:t>Povinně volitelné předměty - skupina 1</w:t>
            </w:r>
          </w:p>
        </w:tc>
      </w:tr>
      <w:tr w:rsidR="00026A88" w14:paraId="47F0E277" w14:textId="77777777" w:rsidTr="00406EBE">
        <w:tc>
          <w:tcPr>
            <w:tcW w:w="2370" w:type="dxa"/>
          </w:tcPr>
          <w:p w14:paraId="39C6E5D6" w14:textId="77777777" w:rsidR="00026A88" w:rsidRDefault="00026A88" w:rsidP="00026A88">
            <w:pPr>
              <w:spacing w:line="256" w:lineRule="auto"/>
              <w:rPr>
                <w:lang w:eastAsia="en-US"/>
              </w:rPr>
            </w:pPr>
            <w:r>
              <w:rPr>
                <w:lang w:eastAsia="en-US"/>
              </w:rPr>
              <w:t>Řízení lidských zdrojů II*</w:t>
            </w:r>
          </w:p>
        </w:tc>
        <w:tc>
          <w:tcPr>
            <w:tcW w:w="857" w:type="dxa"/>
            <w:gridSpan w:val="2"/>
          </w:tcPr>
          <w:p w14:paraId="1E6C0654" w14:textId="0E7A8EFD" w:rsidR="00026A88" w:rsidRDefault="00026A88" w:rsidP="00026A88">
            <w:pPr>
              <w:spacing w:line="256" w:lineRule="auto"/>
              <w:jc w:val="both"/>
              <w:rPr>
                <w:lang w:eastAsia="en-US"/>
              </w:rPr>
            </w:pPr>
            <w:r>
              <w:t>10-0-0</w:t>
            </w:r>
          </w:p>
        </w:tc>
        <w:tc>
          <w:tcPr>
            <w:tcW w:w="850" w:type="dxa"/>
          </w:tcPr>
          <w:p w14:paraId="313B9836" w14:textId="77777777" w:rsidR="00026A88" w:rsidRDefault="00026A88" w:rsidP="00026A88">
            <w:pPr>
              <w:spacing w:line="256" w:lineRule="auto"/>
              <w:jc w:val="both"/>
              <w:rPr>
                <w:lang w:eastAsia="en-US"/>
              </w:rPr>
            </w:pPr>
            <w:r>
              <w:rPr>
                <w:lang w:eastAsia="en-US"/>
              </w:rPr>
              <w:t>zp, zk</w:t>
            </w:r>
          </w:p>
        </w:tc>
        <w:tc>
          <w:tcPr>
            <w:tcW w:w="709" w:type="dxa"/>
          </w:tcPr>
          <w:p w14:paraId="564B2556" w14:textId="6CAB1692" w:rsidR="00026A88" w:rsidRDefault="00026A88" w:rsidP="00026A88">
            <w:pPr>
              <w:spacing w:line="256" w:lineRule="auto"/>
              <w:jc w:val="both"/>
              <w:rPr>
                <w:lang w:eastAsia="en-US"/>
              </w:rPr>
            </w:pPr>
            <w:r>
              <w:rPr>
                <w:lang w:eastAsia="en-US"/>
              </w:rPr>
              <w:t>3</w:t>
            </w:r>
          </w:p>
        </w:tc>
        <w:tc>
          <w:tcPr>
            <w:tcW w:w="2977" w:type="dxa"/>
          </w:tcPr>
          <w:p w14:paraId="65295B0F" w14:textId="77777777" w:rsidR="00026A88" w:rsidRDefault="00026A88" w:rsidP="00026A88">
            <w:pPr>
              <w:jc w:val="both"/>
              <w:rPr>
                <w:ins w:id="444" w:author="Pavla Trefilová" w:date="2019-09-10T12:53:00Z"/>
                <w:b/>
              </w:rPr>
            </w:pPr>
            <w:ins w:id="445" w:author="Pavla Trefilová" w:date="2019-09-10T12:53:00Z">
              <w:r>
                <w:rPr>
                  <w:b/>
                </w:rPr>
                <w:t>Ing. Jana Matošková, Ph.D.</w:t>
              </w:r>
            </w:ins>
          </w:p>
          <w:p w14:paraId="06B4D6D5" w14:textId="7E973A91" w:rsidR="00026A88" w:rsidDel="00B96F5C" w:rsidRDefault="00026A88" w:rsidP="00026A88">
            <w:pPr>
              <w:jc w:val="both"/>
              <w:rPr>
                <w:del w:id="446" w:author="Pavla Trefilová" w:date="2019-09-10T12:53:00Z"/>
                <w:b/>
              </w:rPr>
            </w:pPr>
            <w:ins w:id="447" w:author="Pavla Trefilová" w:date="2019-09-10T12:53:00Z">
              <w:r>
                <w:t>Matošková (100%)</w:t>
              </w:r>
            </w:ins>
            <w:del w:id="448" w:author="Pavla Trefilová" w:date="2019-09-10T12:53:00Z">
              <w:r w:rsidDel="00B96F5C">
                <w:rPr>
                  <w:b/>
                </w:rPr>
                <w:delText>Ing. Matošková, Ph.D.</w:delText>
              </w:r>
            </w:del>
          </w:p>
          <w:p w14:paraId="1A9DBAC1" w14:textId="3FE23C20" w:rsidR="00026A88" w:rsidRDefault="00026A88" w:rsidP="00026A88">
            <w:pPr>
              <w:spacing w:line="256" w:lineRule="auto"/>
              <w:jc w:val="both"/>
              <w:rPr>
                <w:lang w:eastAsia="en-US"/>
              </w:rPr>
            </w:pPr>
            <w:del w:id="449" w:author="Pavla Trefilová" w:date="2019-09-10T12:53:00Z">
              <w:r w:rsidDel="00B96F5C">
                <w:delText>Matošková 100%</w:delText>
              </w:r>
            </w:del>
          </w:p>
        </w:tc>
        <w:tc>
          <w:tcPr>
            <w:tcW w:w="708" w:type="dxa"/>
          </w:tcPr>
          <w:p w14:paraId="301237BC" w14:textId="77777777" w:rsidR="00026A88" w:rsidRDefault="00026A88" w:rsidP="00026A88">
            <w:pPr>
              <w:spacing w:line="256" w:lineRule="auto"/>
              <w:jc w:val="both"/>
              <w:rPr>
                <w:lang w:eastAsia="en-US"/>
              </w:rPr>
            </w:pPr>
            <w:r>
              <w:rPr>
                <w:lang w:eastAsia="en-US"/>
              </w:rPr>
              <w:t>1,2/Z</w:t>
            </w:r>
          </w:p>
        </w:tc>
        <w:tc>
          <w:tcPr>
            <w:tcW w:w="814" w:type="dxa"/>
          </w:tcPr>
          <w:p w14:paraId="45F0F4EC" w14:textId="77777777" w:rsidR="00026A88" w:rsidRDefault="00026A88" w:rsidP="00026A88">
            <w:pPr>
              <w:spacing w:line="256" w:lineRule="auto"/>
              <w:jc w:val="center"/>
              <w:rPr>
                <w:lang w:eastAsia="en-US"/>
              </w:rPr>
            </w:pPr>
            <w:r>
              <w:rPr>
                <w:lang w:eastAsia="en-US"/>
              </w:rPr>
              <w:t>PV</w:t>
            </w:r>
          </w:p>
        </w:tc>
      </w:tr>
      <w:tr w:rsidR="00026A88" w14:paraId="18208FAE" w14:textId="77777777" w:rsidTr="00406EBE">
        <w:tc>
          <w:tcPr>
            <w:tcW w:w="2370" w:type="dxa"/>
          </w:tcPr>
          <w:p w14:paraId="7F2CDC2C" w14:textId="77777777" w:rsidR="00026A88" w:rsidRDefault="00026A88" w:rsidP="00026A88">
            <w:pPr>
              <w:spacing w:line="256" w:lineRule="auto"/>
              <w:rPr>
                <w:lang w:eastAsia="en-US"/>
              </w:rPr>
            </w:pPr>
            <w:r>
              <w:rPr>
                <w:lang w:eastAsia="en-US"/>
              </w:rPr>
              <w:t>Strategický management*</w:t>
            </w:r>
          </w:p>
        </w:tc>
        <w:tc>
          <w:tcPr>
            <w:tcW w:w="857" w:type="dxa"/>
            <w:gridSpan w:val="2"/>
          </w:tcPr>
          <w:p w14:paraId="7707883B" w14:textId="47BCE860" w:rsidR="00026A88" w:rsidRDefault="00026A88" w:rsidP="00026A88">
            <w:pPr>
              <w:spacing w:line="256" w:lineRule="auto"/>
              <w:jc w:val="both"/>
              <w:rPr>
                <w:lang w:eastAsia="en-US"/>
              </w:rPr>
            </w:pPr>
            <w:r>
              <w:t>15-0-0</w:t>
            </w:r>
          </w:p>
        </w:tc>
        <w:tc>
          <w:tcPr>
            <w:tcW w:w="850" w:type="dxa"/>
          </w:tcPr>
          <w:p w14:paraId="77023033" w14:textId="77777777" w:rsidR="00026A88" w:rsidRDefault="00026A88" w:rsidP="00026A88">
            <w:pPr>
              <w:spacing w:line="256" w:lineRule="auto"/>
              <w:jc w:val="both"/>
              <w:rPr>
                <w:lang w:eastAsia="en-US"/>
              </w:rPr>
            </w:pPr>
            <w:r>
              <w:rPr>
                <w:lang w:eastAsia="en-US"/>
              </w:rPr>
              <w:t>zp, zk</w:t>
            </w:r>
          </w:p>
        </w:tc>
        <w:tc>
          <w:tcPr>
            <w:tcW w:w="709" w:type="dxa"/>
          </w:tcPr>
          <w:p w14:paraId="29FFFC9B" w14:textId="6EEAB2BE" w:rsidR="00026A88" w:rsidRDefault="00026A88" w:rsidP="00026A88">
            <w:pPr>
              <w:spacing w:line="256" w:lineRule="auto"/>
              <w:jc w:val="both"/>
              <w:rPr>
                <w:lang w:eastAsia="en-US"/>
              </w:rPr>
            </w:pPr>
            <w:r>
              <w:t>4</w:t>
            </w:r>
          </w:p>
        </w:tc>
        <w:tc>
          <w:tcPr>
            <w:tcW w:w="2977" w:type="dxa"/>
          </w:tcPr>
          <w:p w14:paraId="170C1315" w14:textId="77777777" w:rsidR="00026A88" w:rsidRPr="001C31EB" w:rsidRDefault="00026A88" w:rsidP="00026A88">
            <w:pPr>
              <w:jc w:val="both"/>
              <w:rPr>
                <w:ins w:id="450" w:author="Pavla Trefilová" w:date="2019-09-10T12:53:00Z"/>
                <w:b/>
              </w:rPr>
            </w:pPr>
            <w:ins w:id="451" w:author="Pavla Trefilová" w:date="2019-09-10T12:53:00Z">
              <w:r w:rsidRPr="001C31EB">
                <w:rPr>
                  <w:b/>
                </w:rPr>
                <w:t xml:space="preserve">doc. Ing. </w:t>
              </w:r>
              <w:r>
                <w:rPr>
                  <w:b/>
                </w:rPr>
                <w:t xml:space="preserve">Miloslava </w:t>
              </w:r>
              <w:r w:rsidRPr="001C31EB">
                <w:rPr>
                  <w:b/>
                </w:rPr>
                <w:t>Chovancová, Ph.D.</w:t>
              </w:r>
            </w:ins>
          </w:p>
          <w:p w14:paraId="4544BED5" w14:textId="77777777" w:rsidR="00026A88" w:rsidRDefault="00026A88" w:rsidP="00026A88">
            <w:pPr>
              <w:jc w:val="both"/>
              <w:rPr>
                <w:ins w:id="452" w:author="Pavla Trefilová" w:date="2019-09-10T12:53:00Z"/>
              </w:rPr>
            </w:pPr>
            <w:ins w:id="453" w:author="Pavla Trefilová" w:date="2019-09-10T12:53:00Z">
              <w:r>
                <w:t>Chovancová (60%)</w:t>
              </w:r>
            </w:ins>
          </w:p>
          <w:p w14:paraId="35CBB091" w14:textId="7959BFAD" w:rsidR="00026A88" w:rsidRPr="001C31EB" w:rsidDel="00B96F5C" w:rsidRDefault="00026A88" w:rsidP="00026A88">
            <w:pPr>
              <w:jc w:val="both"/>
              <w:rPr>
                <w:del w:id="454" w:author="Pavla Trefilová" w:date="2019-09-10T12:53:00Z"/>
                <w:b/>
              </w:rPr>
            </w:pPr>
            <w:ins w:id="455" w:author="Pavla Trefilová" w:date="2019-09-10T12:53:00Z">
              <w:r>
                <w:t>Slinták (40%)</w:t>
              </w:r>
            </w:ins>
            <w:del w:id="456" w:author="Pavla Trefilová" w:date="2019-09-10T12:53:00Z">
              <w:r w:rsidRPr="001C31EB" w:rsidDel="00B96F5C">
                <w:rPr>
                  <w:b/>
                </w:rPr>
                <w:delText>doc. Ing. Chovancová, Ph.D.</w:delText>
              </w:r>
            </w:del>
          </w:p>
          <w:p w14:paraId="624182B7" w14:textId="6F94BE72" w:rsidR="00026A88" w:rsidDel="00B96F5C" w:rsidRDefault="00026A88" w:rsidP="00026A88">
            <w:pPr>
              <w:jc w:val="both"/>
              <w:rPr>
                <w:del w:id="457" w:author="Pavla Trefilová" w:date="2019-09-10T12:53:00Z"/>
              </w:rPr>
            </w:pPr>
            <w:del w:id="458" w:author="Pavla Trefilová" w:date="2019-09-10T12:53:00Z">
              <w:r w:rsidDel="00B96F5C">
                <w:delText>Chovancová 60%</w:delText>
              </w:r>
            </w:del>
          </w:p>
          <w:p w14:paraId="5ACA43DA" w14:textId="385B0643" w:rsidR="00026A88" w:rsidRDefault="00026A88" w:rsidP="00026A88">
            <w:pPr>
              <w:spacing w:line="256" w:lineRule="auto"/>
              <w:jc w:val="both"/>
              <w:rPr>
                <w:lang w:eastAsia="en-US"/>
              </w:rPr>
            </w:pPr>
            <w:del w:id="459" w:author="Pavla Trefilová" w:date="2019-09-10T12:53:00Z">
              <w:r w:rsidDel="00B96F5C">
                <w:delText>Slinták 40%</w:delText>
              </w:r>
            </w:del>
          </w:p>
        </w:tc>
        <w:tc>
          <w:tcPr>
            <w:tcW w:w="708" w:type="dxa"/>
          </w:tcPr>
          <w:p w14:paraId="1C99E3C1" w14:textId="77777777" w:rsidR="00026A88" w:rsidRDefault="00026A88" w:rsidP="00026A88">
            <w:pPr>
              <w:spacing w:line="256" w:lineRule="auto"/>
              <w:jc w:val="both"/>
              <w:rPr>
                <w:lang w:eastAsia="en-US"/>
              </w:rPr>
            </w:pPr>
            <w:r>
              <w:rPr>
                <w:lang w:eastAsia="en-US"/>
              </w:rPr>
              <w:t>1/Z</w:t>
            </w:r>
          </w:p>
        </w:tc>
        <w:tc>
          <w:tcPr>
            <w:tcW w:w="814" w:type="dxa"/>
          </w:tcPr>
          <w:p w14:paraId="56C3299F" w14:textId="77777777" w:rsidR="00026A88" w:rsidRDefault="00026A88" w:rsidP="00026A88">
            <w:pPr>
              <w:spacing w:line="256" w:lineRule="auto"/>
              <w:jc w:val="center"/>
              <w:rPr>
                <w:lang w:eastAsia="en-US"/>
              </w:rPr>
            </w:pPr>
            <w:r>
              <w:rPr>
                <w:lang w:eastAsia="en-US"/>
              </w:rPr>
              <w:t>PV</w:t>
            </w:r>
          </w:p>
        </w:tc>
      </w:tr>
      <w:tr w:rsidR="00026A88" w14:paraId="63FF8388" w14:textId="77777777" w:rsidTr="00406EBE">
        <w:tc>
          <w:tcPr>
            <w:tcW w:w="2370" w:type="dxa"/>
          </w:tcPr>
          <w:p w14:paraId="3434D4A9" w14:textId="77777777" w:rsidR="00026A88" w:rsidRDefault="00026A88" w:rsidP="00026A88">
            <w:pPr>
              <w:spacing w:line="256" w:lineRule="auto"/>
              <w:rPr>
                <w:lang w:eastAsia="en-US"/>
              </w:rPr>
            </w:pPr>
            <w:r>
              <w:rPr>
                <w:lang w:eastAsia="en-US"/>
              </w:rPr>
              <w:t>Informační podpora ekonomického řízení firmy*</w:t>
            </w:r>
          </w:p>
        </w:tc>
        <w:tc>
          <w:tcPr>
            <w:tcW w:w="857" w:type="dxa"/>
            <w:gridSpan w:val="2"/>
          </w:tcPr>
          <w:p w14:paraId="69CF380D" w14:textId="02F15748" w:rsidR="00026A88" w:rsidRDefault="00026A88" w:rsidP="00026A88">
            <w:pPr>
              <w:spacing w:line="256" w:lineRule="auto"/>
              <w:jc w:val="both"/>
              <w:rPr>
                <w:lang w:eastAsia="en-US"/>
              </w:rPr>
            </w:pPr>
            <w:r>
              <w:t>15-0-0</w:t>
            </w:r>
          </w:p>
        </w:tc>
        <w:tc>
          <w:tcPr>
            <w:tcW w:w="850" w:type="dxa"/>
          </w:tcPr>
          <w:p w14:paraId="4DA630B3" w14:textId="77777777" w:rsidR="00026A88" w:rsidRDefault="00026A88" w:rsidP="00026A88">
            <w:pPr>
              <w:spacing w:line="256" w:lineRule="auto"/>
              <w:jc w:val="both"/>
              <w:rPr>
                <w:lang w:eastAsia="en-US"/>
              </w:rPr>
            </w:pPr>
            <w:r>
              <w:rPr>
                <w:lang w:eastAsia="en-US"/>
              </w:rPr>
              <w:t>klz</w:t>
            </w:r>
          </w:p>
        </w:tc>
        <w:tc>
          <w:tcPr>
            <w:tcW w:w="709" w:type="dxa"/>
          </w:tcPr>
          <w:p w14:paraId="7BA72508" w14:textId="3ACFE006" w:rsidR="00026A88" w:rsidRDefault="00026A88" w:rsidP="00026A88">
            <w:pPr>
              <w:spacing w:line="256" w:lineRule="auto"/>
              <w:jc w:val="both"/>
              <w:rPr>
                <w:lang w:eastAsia="en-US"/>
              </w:rPr>
            </w:pPr>
            <w:r>
              <w:t>3</w:t>
            </w:r>
          </w:p>
        </w:tc>
        <w:tc>
          <w:tcPr>
            <w:tcW w:w="2977" w:type="dxa"/>
          </w:tcPr>
          <w:p w14:paraId="651A493D" w14:textId="77777777" w:rsidR="00026A88" w:rsidRDefault="00026A88" w:rsidP="00026A88">
            <w:pPr>
              <w:jc w:val="both"/>
              <w:rPr>
                <w:ins w:id="460" w:author="Pavla Trefilová" w:date="2019-09-10T12:53:00Z"/>
                <w:b/>
              </w:rPr>
            </w:pPr>
            <w:ins w:id="461" w:author="Pavla Trefilová" w:date="2019-09-10T12:53:00Z">
              <w:r>
                <w:rPr>
                  <w:b/>
                </w:rPr>
                <w:t>prof. Ing. Rastislav Rajnoha, PhD.</w:t>
              </w:r>
            </w:ins>
          </w:p>
          <w:p w14:paraId="3C789BCD" w14:textId="77777777" w:rsidR="00026A88" w:rsidRDefault="00026A88" w:rsidP="00026A88">
            <w:pPr>
              <w:jc w:val="both"/>
              <w:rPr>
                <w:ins w:id="462" w:author="Pavla Trefilová" w:date="2019-09-10T12:53:00Z"/>
              </w:rPr>
            </w:pPr>
            <w:ins w:id="463" w:author="Pavla Trefilová" w:date="2019-09-10T12:53:00Z">
              <w:r>
                <w:t>Rajnoha (90%)</w:t>
              </w:r>
            </w:ins>
          </w:p>
          <w:p w14:paraId="0AA06D51" w14:textId="79FDDDDD" w:rsidR="00026A88" w:rsidDel="00B96F5C" w:rsidRDefault="00026A88" w:rsidP="00026A88">
            <w:pPr>
              <w:jc w:val="both"/>
              <w:rPr>
                <w:del w:id="464" w:author="Pavla Trefilová" w:date="2019-09-10T12:53:00Z"/>
                <w:b/>
              </w:rPr>
            </w:pPr>
            <w:ins w:id="465" w:author="Pavla Trefilová" w:date="2019-09-10T12:53:00Z">
              <w:r>
                <w:t>Janů (10%) (ext)</w:t>
              </w:r>
            </w:ins>
            <w:del w:id="466" w:author="Pavla Trefilová" w:date="2019-09-10T12:53:00Z">
              <w:r w:rsidDel="00B96F5C">
                <w:rPr>
                  <w:b/>
                </w:rPr>
                <w:delText>doc. Ing. Rajnoha, PhD.</w:delText>
              </w:r>
            </w:del>
          </w:p>
          <w:p w14:paraId="478E699B" w14:textId="48C9C0AE" w:rsidR="00026A88" w:rsidDel="00B96F5C" w:rsidRDefault="00026A88" w:rsidP="00026A88">
            <w:pPr>
              <w:jc w:val="both"/>
              <w:rPr>
                <w:del w:id="467" w:author="Pavla Trefilová" w:date="2019-09-10T12:53:00Z"/>
              </w:rPr>
            </w:pPr>
            <w:del w:id="468" w:author="Pavla Trefilová" w:date="2019-09-10T12:53:00Z">
              <w:r w:rsidDel="00B96F5C">
                <w:delText>Rajnoha 90%</w:delText>
              </w:r>
            </w:del>
          </w:p>
          <w:p w14:paraId="1FF73357" w14:textId="62C2C55C" w:rsidR="00026A88" w:rsidRDefault="00026A88" w:rsidP="00026A88">
            <w:pPr>
              <w:spacing w:line="256" w:lineRule="auto"/>
              <w:jc w:val="both"/>
              <w:rPr>
                <w:lang w:eastAsia="en-US"/>
              </w:rPr>
            </w:pPr>
            <w:del w:id="469" w:author="Pavla Trefilová" w:date="2019-09-10T12:53:00Z">
              <w:r w:rsidDel="00B96F5C">
                <w:delText>Janů 10% (ext)</w:delText>
              </w:r>
            </w:del>
          </w:p>
        </w:tc>
        <w:tc>
          <w:tcPr>
            <w:tcW w:w="708" w:type="dxa"/>
          </w:tcPr>
          <w:p w14:paraId="697941E8" w14:textId="77777777" w:rsidR="00026A88" w:rsidRDefault="00026A88" w:rsidP="00026A88">
            <w:pPr>
              <w:spacing w:line="256" w:lineRule="auto"/>
              <w:jc w:val="both"/>
              <w:rPr>
                <w:lang w:eastAsia="en-US"/>
              </w:rPr>
            </w:pPr>
            <w:r>
              <w:rPr>
                <w:lang w:eastAsia="en-US"/>
              </w:rPr>
              <w:t>2/Z</w:t>
            </w:r>
          </w:p>
        </w:tc>
        <w:tc>
          <w:tcPr>
            <w:tcW w:w="814" w:type="dxa"/>
          </w:tcPr>
          <w:p w14:paraId="6BE24F0D" w14:textId="77777777" w:rsidR="00026A88" w:rsidRDefault="00026A88" w:rsidP="00026A88">
            <w:pPr>
              <w:spacing w:line="256" w:lineRule="auto"/>
              <w:jc w:val="center"/>
              <w:rPr>
                <w:lang w:eastAsia="en-US"/>
              </w:rPr>
            </w:pPr>
            <w:r>
              <w:rPr>
                <w:lang w:eastAsia="en-US"/>
              </w:rPr>
              <w:t>PV</w:t>
            </w:r>
          </w:p>
        </w:tc>
      </w:tr>
      <w:tr w:rsidR="008B7089" w14:paraId="140B13BB" w14:textId="77777777" w:rsidTr="00406EBE">
        <w:tc>
          <w:tcPr>
            <w:tcW w:w="2370" w:type="dxa"/>
          </w:tcPr>
          <w:p w14:paraId="368E61A4" w14:textId="77777777" w:rsidR="008B7089" w:rsidRDefault="008B7089" w:rsidP="00890A43">
            <w:r>
              <w:t>Ekonometrie*</w:t>
            </w:r>
          </w:p>
          <w:p w14:paraId="3DE608FB" w14:textId="0F449E22" w:rsidR="008B7089" w:rsidRDefault="008B7089" w:rsidP="00890A43">
            <w:pPr>
              <w:spacing w:line="256" w:lineRule="auto"/>
              <w:rPr>
                <w:lang w:eastAsia="en-US"/>
              </w:rPr>
            </w:pPr>
            <w:r w:rsidRPr="00F402DA">
              <w:rPr>
                <w:i/>
              </w:rPr>
              <w:t xml:space="preserve"> </w:t>
            </w:r>
          </w:p>
        </w:tc>
        <w:tc>
          <w:tcPr>
            <w:tcW w:w="857" w:type="dxa"/>
            <w:gridSpan w:val="2"/>
          </w:tcPr>
          <w:p w14:paraId="3CF34AB8" w14:textId="45144B5F" w:rsidR="008B7089" w:rsidRDefault="005C0C52" w:rsidP="008B7089">
            <w:pPr>
              <w:spacing w:line="256" w:lineRule="auto"/>
              <w:jc w:val="both"/>
              <w:rPr>
                <w:lang w:eastAsia="en-US"/>
              </w:rPr>
            </w:pPr>
            <w:r>
              <w:t>15-0-0</w:t>
            </w:r>
          </w:p>
        </w:tc>
        <w:tc>
          <w:tcPr>
            <w:tcW w:w="850" w:type="dxa"/>
          </w:tcPr>
          <w:p w14:paraId="5C863DE6" w14:textId="03CA848B" w:rsidR="008B7089" w:rsidRDefault="008B7089" w:rsidP="008B7089">
            <w:pPr>
              <w:spacing w:line="256" w:lineRule="auto"/>
              <w:jc w:val="both"/>
              <w:rPr>
                <w:lang w:eastAsia="en-US"/>
              </w:rPr>
            </w:pPr>
            <w:r>
              <w:t>klz</w:t>
            </w:r>
          </w:p>
        </w:tc>
        <w:tc>
          <w:tcPr>
            <w:tcW w:w="709" w:type="dxa"/>
          </w:tcPr>
          <w:p w14:paraId="25017E38" w14:textId="684A835D" w:rsidR="008B7089" w:rsidRDefault="008B7089" w:rsidP="008B7089">
            <w:pPr>
              <w:spacing w:line="256" w:lineRule="auto"/>
              <w:jc w:val="both"/>
              <w:rPr>
                <w:lang w:eastAsia="en-US"/>
              </w:rPr>
            </w:pPr>
            <w:r>
              <w:t>4</w:t>
            </w:r>
          </w:p>
        </w:tc>
        <w:tc>
          <w:tcPr>
            <w:tcW w:w="2977" w:type="dxa"/>
          </w:tcPr>
          <w:p w14:paraId="34487E9E" w14:textId="77777777" w:rsidR="00026A88" w:rsidRPr="00992662" w:rsidRDefault="00026A88" w:rsidP="00026A88">
            <w:pPr>
              <w:jc w:val="both"/>
              <w:rPr>
                <w:ins w:id="470" w:author="Pavla Trefilová" w:date="2019-09-10T12:53:00Z"/>
                <w:b/>
              </w:rPr>
            </w:pPr>
            <w:ins w:id="471" w:author="Pavla Trefilová" w:date="2019-09-10T12:53:00Z">
              <w:r w:rsidRPr="00992662">
                <w:rPr>
                  <w:b/>
                </w:rPr>
                <w:t xml:space="preserve">Ing. </w:t>
              </w:r>
              <w:r>
                <w:rPr>
                  <w:b/>
                </w:rPr>
                <w:t>Lubor Homolka,</w:t>
              </w:r>
              <w:r w:rsidRPr="00992662">
                <w:rPr>
                  <w:b/>
                </w:rPr>
                <w:t xml:space="preserve"> Ph.D.</w:t>
              </w:r>
            </w:ins>
          </w:p>
          <w:p w14:paraId="5C2E3E1A" w14:textId="77777777" w:rsidR="00026A88" w:rsidRDefault="00026A88" w:rsidP="00026A88">
            <w:pPr>
              <w:jc w:val="both"/>
              <w:rPr>
                <w:ins w:id="472" w:author="Pavla Trefilová" w:date="2019-09-10T12:53:00Z"/>
              </w:rPr>
            </w:pPr>
            <w:ins w:id="473" w:author="Pavla Trefilová" w:date="2019-09-10T12:53:00Z">
              <w:r>
                <w:t>Homolka (60%)</w:t>
              </w:r>
            </w:ins>
          </w:p>
          <w:p w14:paraId="10B402E0" w14:textId="751148F4" w:rsidR="008B7089" w:rsidRPr="00992662" w:rsidDel="00026A88" w:rsidRDefault="00026A88" w:rsidP="00026A88">
            <w:pPr>
              <w:jc w:val="both"/>
              <w:rPr>
                <w:del w:id="474" w:author="Pavla Trefilová" w:date="2019-09-10T12:53:00Z"/>
                <w:b/>
              </w:rPr>
            </w:pPr>
            <w:ins w:id="475" w:author="Pavla Trefilová" w:date="2019-09-10T12:53:00Z">
              <w:r>
                <w:t>Dvorský (40%)</w:t>
              </w:r>
            </w:ins>
            <w:del w:id="476" w:author="Pavla Trefilová" w:date="2019-09-10T12:53:00Z">
              <w:r w:rsidR="008B7089" w:rsidRPr="00992662" w:rsidDel="00026A88">
                <w:rPr>
                  <w:b/>
                </w:rPr>
                <w:delText xml:space="preserve">Ing. </w:delText>
              </w:r>
              <w:r w:rsidR="008B7089" w:rsidDel="00026A88">
                <w:rPr>
                  <w:b/>
                </w:rPr>
                <w:delText>Homolka,</w:delText>
              </w:r>
              <w:r w:rsidR="008B7089" w:rsidRPr="00992662" w:rsidDel="00026A88">
                <w:rPr>
                  <w:b/>
                </w:rPr>
                <w:delText xml:space="preserve"> Ph.D.</w:delText>
              </w:r>
            </w:del>
          </w:p>
          <w:p w14:paraId="64DF14F4" w14:textId="4CAD7219" w:rsidR="008B7089" w:rsidDel="00026A88" w:rsidRDefault="008B7089" w:rsidP="008B7089">
            <w:pPr>
              <w:jc w:val="both"/>
              <w:rPr>
                <w:del w:id="477" w:author="Pavla Trefilová" w:date="2019-09-10T12:53:00Z"/>
              </w:rPr>
            </w:pPr>
            <w:del w:id="478" w:author="Pavla Trefilová" w:date="2019-09-10T12:53:00Z">
              <w:r w:rsidDel="00026A88">
                <w:delText>Homolka 60%</w:delText>
              </w:r>
            </w:del>
          </w:p>
          <w:p w14:paraId="7C4681E9" w14:textId="34FEF6A2" w:rsidR="008B7089" w:rsidRDefault="008B7089" w:rsidP="008B7089">
            <w:pPr>
              <w:spacing w:line="256" w:lineRule="auto"/>
              <w:jc w:val="both"/>
              <w:rPr>
                <w:lang w:eastAsia="en-US"/>
              </w:rPr>
            </w:pPr>
            <w:del w:id="479" w:author="Pavla Trefilová" w:date="2019-09-10T12:53:00Z">
              <w:r w:rsidDel="00026A88">
                <w:delText>Dvorský 40%</w:delText>
              </w:r>
            </w:del>
          </w:p>
        </w:tc>
        <w:tc>
          <w:tcPr>
            <w:tcW w:w="708" w:type="dxa"/>
          </w:tcPr>
          <w:p w14:paraId="37F2C5F9" w14:textId="77777777" w:rsidR="008B7089" w:rsidRDefault="008B7089" w:rsidP="008B7089">
            <w:pPr>
              <w:spacing w:line="256" w:lineRule="auto"/>
              <w:jc w:val="both"/>
              <w:rPr>
                <w:lang w:eastAsia="en-US"/>
              </w:rPr>
            </w:pPr>
            <w:r>
              <w:rPr>
                <w:lang w:eastAsia="en-US"/>
              </w:rPr>
              <w:t>2/Z</w:t>
            </w:r>
          </w:p>
        </w:tc>
        <w:tc>
          <w:tcPr>
            <w:tcW w:w="814" w:type="dxa"/>
          </w:tcPr>
          <w:p w14:paraId="77A1C4E2" w14:textId="77777777" w:rsidR="008B7089" w:rsidRDefault="008B7089" w:rsidP="008B7089">
            <w:pPr>
              <w:spacing w:line="256" w:lineRule="auto"/>
              <w:jc w:val="center"/>
              <w:rPr>
                <w:lang w:eastAsia="en-US"/>
              </w:rPr>
            </w:pPr>
            <w:r>
              <w:rPr>
                <w:lang w:eastAsia="en-US"/>
              </w:rPr>
              <w:t>PV</w:t>
            </w:r>
          </w:p>
        </w:tc>
      </w:tr>
      <w:tr w:rsidR="008B7089" w14:paraId="464B6D43" w14:textId="77777777" w:rsidTr="00406EBE">
        <w:tc>
          <w:tcPr>
            <w:tcW w:w="2370" w:type="dxa"/>
          </w:tcPr>
          <w:p w14:paraId="0800A9B4" w14:textId="21F766D1" w:rsidR="008B7089" w:rsidRDefault="008B7089" w:rsidP="00890A43">
            <w:pPr>
              <w:spacing w:line="256" w:lineRule="auto"/>
              <w:rPr>
                <w:lang w:eastAsia="en-US"/>
              </w:rPr>
            </w:pPr>
            <w:r w:rsidRPr="00E91E96">
              <w:t>Statistické nástroje v řízení kvality</w:t>
            </w:r>
          </w:p>
        </w:tc>
        <w:tc>
          <w:tcPr>
            <w:tcW w:w="857" w:type="dxa"/>
            <w:gridSpan w:val="2"/>
          </w:tcPr>
          <w:p w14:paraId="1C7B1DC8" w14:textId="11EC565D" w:rsidR="008B7089" w:rsidRDefault="005C0C52" w:rsidP="008B7089">
            <w:pPr>
              <w:spacing w:line="256" w:lineRule="auto"/>
              <w:jc w:val="both"/>
              <w:rPr>
                <w:lang w:eastAsia="en-US"/>
              </w:rPr>
            </w:pPr>
            <w:r>
              <w:t>15-0-0</w:t>
            </w:r>
          </w:p>
        </w:tc>
        <w:tc>
          <w:tcPr>
            <w:tcW w:w="850" w:type="dxa"/>
          </w:tcPr>
          <w:p w14:paraId="3A324EC2" w14:textId="6ED02AA4" w:rsidR="008B7089" w:rsidRDefault="008B7089" w:rsidP="008B7089">
            <w:pPr>
              <w:spacing w:line="256" w:lineRule="auto"/>
              <w:rPr>
                <w:lang w:eastAsia="en-US"/>
              </w:rPr>
            </w:pPr>
            <w:r>
              <w:t>klz</w:t>
            </w:r>
          </w:p>
        </w:tc>
        <w:tc>
          <w:tcPr>
            <w:tcW w:w="709" w:type="dxa"/>
          </w:tcPr>
          <w:p w14:paraId="37043ECB" w14:textId="0E41F795" w:rsidR="008B7089" w:rsidRDefault="008B7089" w:rsidP="008B7089">
            <w:pPr>
              <w:spacing w:line="256" w:lineRule="auto"/>
              <w:jc w:val="both"/>
              <w:rPr>
                <w:lang w:eastAsia="en-US"/>
              </w:rPr>
            </w:pPr>
            <w:r>
              <w:t>3</w:t>
            </w:r>
          </w:p>
        </w:tc>
        <w:tc>
          <w:tcPr>
            <w:tcW w:w="2977" w:type="dxa"/>
          </w:tcPr>
          <w:p w14:paraId="4F149A27" w14:textId="77777777" w:rsidR="00026A88" w:rsidRDefault="00026A88" w:rsidP="00026A88">
            <w:pPr>
              <w:jc w:val="both"/>
              <w:rPr>
                <w:ins w:id="480" w:author="Pavla Trefilová" w:date="2019-09-10T12:53:00Z"/>
                <w:b/>
              </w:rPr>
            </w:pPr>
            <w:ins w:id="481" w:author="Pavla Trefilová" w:date="2019-09-10T12:53:00Z">
              <w:r>
                <w:rPr>
                  <w:b/>
                </w:rPr>
                <w:t>Ing. Lucie Macurová, Ph.D.</w:t>
              </w:r>
            </w:ins>
          </w:p>
          <w:p w14:paraId="57F3A725" w14:textId="646A9E63" w:rsidR="008B7089" w:rsidDel="00026A88" w:rsidRDefault="00026A88" w:rsidP="00026A88">
            <w:pPr>
              <w:jc w:val="both"/>
              <w:rPr>
                <w:del w:id="482" w:author="Pavla Trefilová" w:date="2019-09-10T12:53:00Z"/>
                <w:b/>
              </w:rPr>
            </w:pPr>
            <w:ins w:id="483" w:author="Pavla Trefilová" w:date="2019-09-10T12:53:00Z">
              <w:r>
                <w:t>Macurová (100%)</w:t>
              </w:r>
            </w:ins>
            <w:del w:id="484" w:author="Pavla Trefilová" w:date="2019-09-10T12:53:00Z">
              <w:r w:rsidR="008B7089" w:rsidDel="00026A88">
                <w:rPr>
                  <w:b/>
                </w:rPr>
                <w:delText>Ing. Macurová, Ph.D.</w:delText>
              </w:r>
            </w:del>
          </w:p>
          <w:p w14:paraId="7DA3FA9B" w14:textId="1E521C4E" w:rsidR="008B7089" w:rsidRDefault="008B7089" w:rsidP="008B7089">
            <w:pPr>
              <w:spacing w:line="256" w:lineRule="auto"/>
              <w:jc w:val="both"/>
              <w:rPr>
                <w:lang w:eastAsia="en-US"/>
              </w:rPr>
            </w:pPr>
            <w:del w:id="485" w:author="Pavla Trefilová" w:date="2019-09-10T12:53:00Z">
              <w:r w:rsidDel="00026A88">
                <w:delText>Macurová 100%</w:delText>
              </w:r>
            </w:del>
          </w:p>
        </w:tc>
        <w:tc>
          <w:tcPr>
            <w:tcW w:w="708" w:type="dxa"/>
          </w:tcPr>
          <w:p w14:paraId="16D215A8" w14:textId="77777777" w:rsidR="008B7089" w:rsidRDefault="008B7089" w:rsidP="008B7089">
            <w:pPr>
              <w:spacing w:line="256" w:lineRule="auto"/>
              <w:jc w:val="both"/>
              <w:rPr>
                <w:lang w:eastAsia="en-US"/>
              </w:rPr>
            </w:pPr>
            <w:r>
              <w:rPr>
                <w:lang w:eastAsia="en-US"/>
              </w:rPr>
              <w:t>2/Z</w:t>
            </w:r>
          </w:p>
        </w:tc>
        <w:tc>
          <w:tcPr>
            <w:tcW w:w="814" w:type="dxa"/>
          </w:tcPr>
          <w:p w14:paraId="14957F90" w14:textId="77777777" w:rsidR="008B7089" w:rsidRDefault="008B7089" w:rsidP="008B7089">
            <w:pPr>
              <w:spacing w:line="256" w:lineRule="auto"/>
              <w:jc w:val="center"/>
              <w:rPr>
                <w:lang w:eastAsia="en-US"/>
              </w:rPr>
            </w:pPr>
            <w:r>
              <w:rPr>
                <w:lang w:eastAsia="en-US"/>
              </w:rPr>
              <w:t>PV</w:t>
            </w:r>
          </w:p>
        </w:tc>
      </w:tr>
      <w:tr w:rsidR="008B7089" w14:paraId="0E6006CF" w14:textId="77777777" w:rsidTr="00406EBE">
        <w:tc>
          <w:tcPr>
            <w:tcW w:w="2370" w:type="dxa"/>
          </w:tcPr>
          <w:p w14:paraId="3FA83BE3" w14:textId="63C2AFAD" w:rsidR="008B7089" w:rsidRDefault="008B7089" w:rsidP="00890A43">
            <w:pPr>
              <w:spacing w:line="256" w:lineRule="auto"/>
              <w:rPr>
                <w:lang w:eastAsia="en-US"/>
              </w:rPr>
            </w:pPr>
            <w:r w:rsidRPr="00A435E5">
              <w:t>Počítačová simulace v ergonomii</w:t>
            </w:r>
          </w:p>
        </w:tc>
        <w:tc>
          <w:tcPr>
            <w:tcW w:w="857" w:type="dxa"/>
            <w:gridSpan w:val="2"/>
          </w:tcPr>
          <w:p w14:paraId="340E4B5B" w14:textId="3A29768E" w:rsidR="008B7089" w:rsidRDefault="005C0C52" w:rsidP="008B7089">
            <w:pPr>
              <w:spacing w:line="256" w:lineRule="auto"/>
              <w:jc w:val="both"/>
              <w:rPr>
                <w:lang w:eastAsia="en-US"/>
              </w:rPr>
            </w:pPr>
            <w:r>
              <w:t>10-0-0</w:t>
            </w:r>
          </w:p>
        </w:tc>
        <w:tc>
          <w:tcPr>
            <w:tcW w:w="850" w:type="dxa"/>
          </w:tcPr>
          <w:p w14:paraId="236DBE5F" w14:textId="7221F595" w:rsidR="008B7089" w:rsidRDefault="008B7089" w:rsidP="008B7089">
            <w:pPr>
              <w:spacing w:line="256" w:lineRule="auto"/>
              <w:jc w:val="both"/>
              <w:rPr>
                <w:lang w:eastAsia="en-US"/>
              </w:rPr>
            </w:pPr>
            <w:r>
              <w:t>klz</w:t>
            </w:r>
          </w:p>
        </w:tc>
        <w:tc>
          <w:tcPr>
            <w:tcW w:w="709" w:type="dxa"/>
          </w:tcPr>
          <w:p w14:paraId="442D13F5" w14:textId="2F532B3B" w:rsidR="008B7089" w:rsidRDefault="008B7089" w:rsidP="008B7089">
            <w:pPr>
              <w:spacing w:line="256" w:lineRule="auto"/>
              <w:jc w:val="both"/>
              <w:rPr>
                <w:lang w:eastAsia="en-US"/>
              </w:rPr>
            </w:pPr>
            <w:r>
              <w:t>3</w:t>
            </w:r>
          </w:p>
        </w:tc>
        <w:tc>
          <w:tcPr>
            <w:tcW w:w="2977" w:type="dxa"/>
          </w:tcPr>
          <w:p w14:paraId="35B402D2" w14:textId="77777777" w:rsidR="00026A88" w:rsidRPr="00DE7FB4" w:rsidRDefault="00026A88" w:rsidP="00026A88">
            <w:pPr>
              <w:jc w:val="both"/>
              <w:rPr>
                <w:ins w:id="486" w:author="Pavla Trefilová" w:date="2019-09-10T12:53:00Z"/>
                <w:b/>
              </w:rPr>
            </w:pPr>
            <w:ins w:id="487" w:author="Pavla Trefilová" w:date="2019-09-10T12:53:00Z">
              <w:r w:rsidRPr="00DE7FB4">
                <w:rPr>
                  <w:b/>
                </w:rPr>
                <w:t xml:space="preserve">Ing. </w:t>
              </w:r>
              <w:r>
                <w:rPr>
                  <w:b/>
                </w:rPr>
                <w:t xml:space="preserve">Lucie </w:t>
              </w:r>
              <w:r w:rsidRPr="00DE7FB4">
                <w:rPr>
                  <w:b/>
                </w:rPr>
                <w:t>Hrbáčková</w:t>
              </w:r>
            </w:ins>
          </w:p>
          <w:p w14:paraId="55DD0D8D" w14:textId="77777777" w:rsidR="00026A88" w:rsidRDefault="00026A88" w:rsidP="00026A88">
            <w:pPr>
              <w:jc w:val="both"/>
              <w:rPr>
                <w:ins w:id="488" w:author="Pavla Trefilová" w:date="2019-09-10T12:53:00Z"/>
              </w:rPr>
            </w:pPr>
            <w:ins w:id="489" w:author="Pavla Trefilová" w:date="2019-09-10T12:53:00Z">
              <w:r>
                <w:t>Hrbáčková (80%)</w:t>
              </w:r>
            </w:ins>
          </w:p>
          <w:p w14:paraId="1C5DBD35" w14:textId="77777777" w:rsidR="00026A88" w:rsidRDefault="00026A88" w:rsidP="00026A88">
            <w:pPr>
              <w:jc w:val="both"/>
              <w:rPr>
                <w:ins w:id="490" w:author="Pavla Trefilová" w:date="2019-09-10T12:53:00Z"/>
              </w:rPr>
            </w:pPr>
            <w:ins w:id="491" w:author="Pavla Trefilová" w:date="2019-09-10T12:53:00Z">
              <w:r>
                <w:t>Opletalová (10%) (ext)</w:t>
              </w:r>
            </w:ins>
          </w:p>
          <w:p w14:paraId="4B845F0B" w14:textId="53304BB5" w:rsidR="008B7089" w:rsidRPr="00DE7FB4" w:rsidDel="00026A88" w:rsidRDefault="00026A88" w:rsidP="00026A88">
            <w:pPr>
              <w:jc w:val="both"/>
              <w:rPr>
                <w:del w:id="492" w:author="Pavla Trefilová" w:date="2019-09-10T12:53:00Z"/>
                <w:b/>
              </w:rPr>
            </w:pPr>
            <w:ins w:id="493" w:author="Pavla Trefilová" w:date="2019-09-10T12:53:00Z">
              <w:r>
                <w:t>Hrabal (10 %) (ext)</w:t>
              </w:r>
            </w:ins>
            <w:del w:id="494" w:author="Pavla Trefilová" w:date="2019-09-10T12:53:00Z">
              <w:r w:rsidR="008B7089" w:rsidRPr="00DE7FB4" w:rsidDel="00026A88">
                <w:rPr>
                  <w:b/>
                </w:rPr>
                <w:delText>Ing. Hrbáčková</w:delText>
              </w:r>
            </w:del>
          </w:p>
          <w:p w14:paraId="303F16D8" w14:textId="40AEE853" w:rsidR="008B7089" w:rsidDel="00026A88" w:rsidRDefault="008B7089" w:rsidP="008B7089">
            <w:pPr>
              <w:jc w:val="both"/>
              <w:rPr>
                <w:del w:id="495" w:author="Pavla Trefilová" w:date="2019-09-10T12:53:00Z"/>
              </w:rPr>
            </w:pPr>
            <w:del w:id="496" w:author="Pavla Trefilová" w:date="2019-09-10T12:53:00Z">
              <w:r w:rsidDel="00026A88">
                <w:delText>Hrbáčková 80%</w:delText>
              </w:r>
            </w:del>
          </w:p>
          <w:p w14:paraId="7F5C1AE1" w14:textId="7D97FDBE" w:rsidR="008B7089" w:rsidDel="00026A88" w:rsidRDefault="008B7089" w:rsidP="008B7089">
            <w:pPr>
              <w:jc w:val="both"/>
              <w:rPr>
                <w:del w:id="497" w:author="Pavla Trefilová" w:date="2019-09-10T12:53:00Z"/>
              </w:rPr>
            </w:pPr>
            <w:del w:id="498" w:author="Pavla Trefilová" w:date="2019-09-10T12:53:00Z">
              <w:r w:rsidDel="00026A88">
                <w:delText xml:space="preserve">Opletalová 10% </w:delText>
              </w:r>
              <w:r w:rsidR="00B954C9" w:rsidDel="00026A88">
                <w:delText>(ext)</w:delText>
              </w:r>
            </w:del>
          </w:p>
          <w:p w14:paraId="5585EDC8" w14:textId="4AEE5EB4" w:rsidR="008B7089" w:rsidRDefault="00B954C9" w:rsidP="008B7089">
            <w:pPr>
              <w:spacing w:line="256" w:lineRule="auto"/>
              <w:jc w:val="both"/>
              <w:rPr>
                <w:lang w:eastAsia="en-US"/>
              </w:rPr>
            </w:pPr>
            <w:del w:id="499" w:author="Pavla Trefilová" w:date="2019-09-10T12:53:00Z">
              <w:r w:rsidDel="00026A88">
                <w:delText>Hrabal 10 % (ext)</w:delText>
              </w:r>
            </w:del>
          </w:p>
        </w:tc>
        <w:tc>
          <w:tcPr>
            <w:tcW w:w="708" w:type="dxa"/>
          </w:tcPr>
          <w:p w14:paraId="0E0002A7" w14:textId="77777777" w:rsidR="008B7089" w:rsidRDefault="008B7089" w:rsidP="008B7089">
            <w:pPr>
              <w:spacing w:line="256" w:lineRule="auto"/>
              <w:jc w:val="both"/>
              <w:rPr>
                <w:lang w:eastAsia="en-US"/>
              </w:rPr>
            </w:pPr>
            <w:r>
              <w:rPr>
                <w:lang w:eastAsia="en-US"/>
              </w:rPr>
              <w:t>L</w:t>
            </w:r>
          </w:p>
        </w:tc>
        <w:tc>
          <w:tcPr>
            <w:tcW w:w="814" w:type="dxa"/>
          </w:tcPr>
          <w:p w14:paraId="317270D9" w14:textId="77777777" w:rsidR="008B7089" w:rsidRDefault="008B7089" w:rsidP="008B7089">
            <w:pPr>
              <w:spacing w:line="256" w:lineRule="auto"/>
              <w:jc w:val="center"/>
              <w:rPr>
                <w:lang w:eastAsia="en-US"/>
              </w:rPr>
            </w:pPr>
            <w:r>
              <w:rPr>
                <w:lang w:eastAsia="en-US"/>
              </w:rPr>
              <w:t>PV</w:t>
            </w:r>
          </w:p>
        </w:tc>
      </w:tr>
      <w:tr w:rsidR="008B7089" w14:paraId="16D397A1" w14:textId="77777777" w:rsidTr="00406EBE">
        <w:tc>
          <w:tcPr>
            <w:tcW w:w="2370" w:type="dxa"/>
          </w:tcPr>
          <w:p w14:paraId="14F1DBBD" w14:textId="1D6A58EF" w:rsidR="008B7089" w:rsidRDefault="008B7089" w:rsidP="00890A43">
            <w:pPr>
              <w:spacing w:line="256" w:lineRule="auto"/>
              <w:rPr>
                <w:lang w:eastAsia="en-US"/>
              </w:rPr>
            </w:pPr>
            <w:r w:rsidRPr="00F83859">
              <w:t>Historie podnikání firmy Baťa</w:t>
            </w:r>
          </w:p>
        </w:tc>
        <w:tc>
          <w:tcPr>
            <w:tcW w:w="857" w:type="dxa"/>
            <w:gridSpan w:val="2"/>
          </w:tcPr>
          <w:p w14:paraId="1D879F67" w14:textId="4731EF38" w:rsidR="008B7089" w:rsidRDefault="005C0C52" w:rsidP="008B7089">
            <w:pPr>
              <w:spacing w:line="256" w:lineRule="auto"/>
              <w:jc w:val="both"/>
              <w:rPr>
                <w:lang w:eastAsia="en-US"/>
              </w:rPr>
            </w:pPr>
            <w:r>
              <w:t>10-0-0</w:t>
            </w:r>
          </w:p>
        </w:tc>
        <w:tc>
          <w:tcPr>
            <w:tcW w:w="850" w:type="dxa"/>
          </w:tcPr>
          <w:p w14:paraId="76FAFFAA" w14:textId="3F59C91B" w:rsidR="008B7089" w:rsidRDefault="008B7089" w:rsidP="008B7089">
            <w:pPr>
              <w:spacing w:line="256" w:lineRule="auto"/>
              <w:jc w:val="both"/>
              <w:rPr>
                <w:lang w:eastAsia="en-US"/>
              </w:rPr>
            </w:pPr>
            <w:r>
              <w:t>klz</w:t>
            </w:r>
          </w:p>
        </w:tc>
        <w:tc>
          <w:tcPr>
            <w:tcW w:w="709" w:type="dxa"/>
          </w:tcPr>
          <w:p w14:paraId="162F2761" w14:textId="7010D523" w:rsidR="008B7089" w:rsidRDefault="008B7089" w:rsidP="008B7089">
            <w:pPr>
              <w:spacing w:line="256" w:lineRule="auto"/>
              <w:jc w:val="both"/>
              <w:rPr>
                <w:lang w:eastAsia="en-US"/>
              </w:rPr>
            </w:pPr>
            <w:r>
              <w:t>3</w:t>
            </w:r>
          </w:p>
        </w:tc>
        <w:tc>
          <w:tcPr>
            <w:tcW w:w="2977" w:type="dxa"/>
          </w:tcPr>
          <w:p w14:paraId="410FD2F0" w14:textId="77777777" w:rsidR="00026A88" w:rsidRDefault="00026A88" w:rsidP="00026A88">
            <w:pPr>
              <w:jc w:val="both"/>
              <w:rPr>
                <w:ins w:id="500" w:author="Pavla Trefilová" w:date="2019-09-10T12:53:00Z"/>
                <w:b/>
              </w:rPr>
            </w:pPr>
            <w:ins w:id="501" w:author="Pavla Trefilová" w:date="2019-09-10T12:53:00Z">
              <w:r>
                <w:rPr>
                  <w:b/>
                </w:rPr>
                <w:t>doc. Ing. Pavla Staňková, Ph.D.</w:t>
              </w:r>
            </w:ins>
          </w:p>
          <w:p w14:paraId="171C2B83" w14:textId="77777777" w:rsidR="00026A88" w:rsidRPr="005D5587" w:rsidRDefault="00026A88" w:rsidP="00026A88">
            <w:pPr>
              <w:jc w:val="both"/>
              <w:rPr>
                <w:ins w:id="502" w:author="Pavla Trefilová" w:date="2019-09-10T12:53:00Z"/>
              </w:rPr>
            </w:pPr>
            <w:ins w:id="503" w:author="Pavla Trefilová" w:date="2019-09-10T12:53:00Z">
              <w:r w:rsidRPr="005D5587">
                <w:t xml:space="preserve">Staňková </w:t>
              </w:r>
              <w:r>
                <w:t>(5</w:t>
              </w:r>
              <w:r w:rsidRPr="005D5587">
                <w:t>0%</w:t>
              </w:r>
              <w:r>
                <w:t>)</w:t>
              </w:r>
            </w:ins>
          </w:p>
          <w:p w14:paraId="7B3D8EF6" w14:textId="2EBE10C4" w:rsidR="008B7089" w:rsidDel="00026A88" w:rsidRDefault="00026A88" w:rsidP="00026A88">
            <w:pPr>
              <w:jc w:val="both"/>
              <w:rPr>
                <w:del w:id="504" w:author="Pavla Trefilová" w:date="2019-09-10T12:53:00Z"/>
                <w:b/>
              </w:rPr>
            </w:pPr>
            <w:ins w:id="505" w:author="Pavla Trefilová" w:date="2019-09-10T12:53:00Z">
              <w:r w:rsidRPr="005D5587">
                <w:t xml:space="preserve">Pokluda </w:t>
              </w:r>
              <w:r>
                <w:t>(50</w:t>
              </w:r>
              <w:r w:rsidRPr="005D5587">
                <w:t>%</w:t>
              </w:r>
              <w:r>
                <w:t>)</w:t>
              </w:r>
            </w:ins>
            <w:del w:id="506" w:author="Pavla Trefilová" w:date="2019-09-10T12:53:00Z">
              <w:r w:rsidR="008B7089" w:rsidDel="00026A88">
                <w:rPr>
                  <w:b/>
                </w:rPr>
                <w:delText>doc. Ing. Staňková, Ph.D.</w:delText>
              </w:r>
            </w:del>
          </w:p>
          <w:p w14:paraId="03A261AA" w14:textId="09BFBC67" w:rsidR="008B7089" w:rsidRPr="005D5587" w:rsidDel="00026A88" w:rsidRDefault="008B7089" w:rsidP="008B7089">
            <w:pPr>
              <w:jc w:val="both"/>
              <w:rPr>
                <w:del w:id="507" w:author="Pavla Trefilová" w:date="2019-09-10T12:53:00Z"/>
              </w:rPr>
            </w:pPr>
            <w:del w:id="508" w:author="Pavla Trefilová" w:date="2019-09-10T12:53:00Z">
              <w:r w:rsidRPr="005D5587" w:rsidDel="00026A88">
                <w:delText xml:space="preserve">Staňková </w:delText>
              </w:r>
              <w:r w:rsidR="00DD7D36" w:rsidDel="00026A88">
                <w:delText>5</w:delText>
              </w:r>
              <w:r w:rsidRPr="005D5587" w:rsidDel="00026A88">
                <w:delText>0%</w:delText>
              </w:r>
            </w:del>
          </w:p>
          <w:p w14:paraId="21775C5F" w14:textId="2CC29D0D" w:rsidR="008B7089" w:rsidRDefault="008B7089" w:rsidP="008B7089">
            <w:pPr>
              <w:spacing w:line="256" w:lineRule="auto"/>
              <w:jc w:val="both"/>
              <w:rPr>
                <w:lang w:eastAsia="en-US"/>
              </w:rPr>
            </w:pPr>
            <w:del w:id="509" w:author="Pavla Trefilová" w:date="2019-09-10T12:53:00Z">
              <w:r w:rsidRPr="005D5587" w:rsidDel="00026A88">
                <w:delText xml:space="preserve">Pokluda </w:delText>
              </w:r>
              <w:r w:rsidR="00DD7D36" w:rsidDel="00026A88">
                <w:delText>5</w:delText>
              </w:r>
              <w:r w:rsidRPr="005D5587" w:rsidDel="00026A88">
                <w:delText>0%</w:delText>
              </w:r>
            </w:del>
          </w:p>
        </w:tc>
        <w:tc>
          <w:tcPr>
            <w:tcW w:w="708" w:type="dxa"/>
          </w:tcPr>
          <w:p w14:paraId="7B1F7E3A" w14:textId="77777777" w:rsidR="008B7089" w:rsidRDefault="008B7089" w:rsidP="008B7089">
            <w:pPr>
              <w:spacing w:line="256" w:lineRule="auto"/>
              <w:jc w:val="both"/>
              <w:rPr>
                <w:lang w:eastAsia="en-US"/>
              </w:rPr>
            </w:pPr>
            <w:r>
              <w:rPr>
                <w:lang w:eastAsia="en-US"/>
              </w:rPr>
              <w:t>L</w:t>
            </w:r>
          </w:p>
        </w:tc>
        <w:tc>
          <w:tcPr>
            <w:tcW w:w="814" w:type="dxa"/>
          </w:tcPr>
          <w:p w14:paraId="023A6F7C" w14:textId="77777777" w:rsidR="008B7089" w:rsidRDefault="008B7089" w:rsidP="008B7089">
            <w:pPr>
              <w:spacing w:line="256" w:lineRule="auto"/>
              <w:jc w:val="center"/>
              <w:rPr>
                <w:lang w:eastAsia="en-US"/>
              </w:rPr>
            </w:pPr>
            <w:r>
              <w:rPr>
                <w:lang w:eastAsia="en-US"/>
              </w:rPr>
              <w:t>PV</w:t>
            </w:r>
          </w:p>
        </w:tc>
      </w:tr>
      <w:tr w:rsidR="008B7089" w14:paraId="71A3912B" w14:textId="77777777" w:rsidTr="00406EBE">
        <w:tc>
          <w:tcPr>
            <w:tcW w:w="2370" w:type="dxa"/>
          </w:tcPr>
          <w:p w14:paraId="4E6CBC14" w14:textId="57BAACFD" w:rsidR="008B7089" w:rsidRDefault="008B7089" w:rsidP="00890A43">
            <w:pPr>
              <w:spacing w:line="256" w:lineRule="auto"/>
              <w:rPr>
                <w:lang w:eastAsia="en-US"/>
              </w:rPr>
            </w:pPr>
            <w:r w:rsidRPr="00F83859">
              <w:t>Obchodní jednání</w:t>
            </w:r>
          </w:p>
        </w:tc>
        <w:tc>
          <w:tcPr>
            <w:tcW w:w="857" w:type="dxa"/>
            <w:gridSpan w:val="2"/>
          </w:tcPr>
          <w:p w14:paraId="3C782BC6" w14:textId="3B0B19AB" w:rsidR="008B7089" w:rsidRDefault="002C46C8" w:rsidP="008B7089">
            <w:pPr>
              <w:spacing w:line="256" w:lineRule="auto"/>
              <w:jc w:val="both"/>
              <w:rPr>
                <w:lang w:eastAsia="en-US"/>
              </w:rPr>
            </w:pPr>
            <w:r>
              <w:t>10-0-0</w:t>
            </w:r>
          </w:p>
        </w:tc>
        <w:tc>
          <w:tcPr>
            <w:tcW w:w="850" w:type="dxa"/>
          </w:tcPr>
          <w:p w14:paraId="693422F8" w14:textId="5F4B45C2" w:rsidR="008B7089" w:rsidRDefault="008B7089" w:rsidP="008B7089">
            <w:pPr>
              <w:spacing w:line="256" w:lineRule="auto"/>
              <w:jc w:val="both"/>
              <w:rPr>
                <w:lang w:eastAsia="en-US"/>
              </w:rPr>
            </w:pPr>
            <w:r>
              <w:t>klz</w:t>
            </w:r>
          </w:p>
        </w:tc>
        <w:tc>
          <w:tcPr>
            <w:tcW w:w="709" w:type="dxa"/>
          </w:tcPr>
          <w:p w14:paraId="102E6E58" w14:textId="15A46D37" w:rsidR="008B7089" w:rsidRDefault="008B7089" w:rsidP="008B7089">
            <w:pPr>
              <w:spacing w:line="256" w:lineRule="auto"/>
              <w:jc w:val="both"/>
              <w:rPr>
                <w:lang w:eastAsia="en-US"/>
              </w:rPr>
            </w:pPr>
            <w:r>
              <w:t>3</w:t>
            </w:r>
          </w:p>
        </w:tc>
        <w:tc>
          <w:tcPr>
            <w:tcW w:w="2977" w:type="dxa"/>
          </w:tcPr>
          <w:p w14:paraId="3268D3F4" w14:textId="77777777" w:rsidR="00026A88" w:rsidRDefault="00026A88" w:rsidP="00026A88">
            <w:pPr>
              <w:jc w:val="both"/>
              <w:rPr>
                <w:ins w:id="510" w:author="Pavla Trefilová" w:date="2019-09-10T12:53:00Z"/>
                <w:b/>
              </w:rPr>
            </w:pPr>
            <w:ins w:id="511" w:author="Pavla Trefilová" w:date="2019-09-10T12:53:00Z">
              <w:r>
                <w:rPr>
                  <w:b/>
                </w:rPr>
                <w:t>Ing. Petra Benyahya, Ph.D.</w:t>
              </w:r>
            </w:ins>
          </w:p>
          <w:p w14:paraId="4545E2D4" w14:textId="7A980C15" w:rsidR="008B7089" w:rsidDel="00026A88" w:rsidRDefault="00026A88" w:rsidP="00026A88">
            <w:pPr>
              <w:jc w:val="both"/>
              <w:rPr>
                <w:del w:id="512" w:author="Pavla Trefilová" w:date="2019-09-10T12:53:00Z"/>
                <w:b/>
              </w:rPr>
            </w:pPr>
            <w:ins w:id="513" w:author="Pavla Trefilová" w:date="2019-09-10T12:53:00Z">
              <w:r>
                <w:t>Benyahya (100%)</w:t>
              </w:r>
            </w:ins>
            <w:del w:id="514" w:author="Pavla Trefilová" w:date="2019-09-10T12:53:00Z">
              <w:r w:rsidR="008B7089" w:rsidDel="00026A88">
                <w:rPr>
                  <w:b/>
                </w:rPr>
                <w:delText>Ing. Benyahya, Ph.D.</w:delText>
              </w:r>
            </w:del>
          </w:p>
          <w:p w14:paraId="46F265A1" w14:textId="117E394C" w:rsidR="008B7089" w:rsidRDefault="008B7089" w:rsidP="008B7089">
            <w:pPr>
              <w:spacing w:line="256" w:lineRule="auto"/>
              <w:jc w:val="both"/>
              <w:rPr>
                <w:lang w:eastAsia="en-US"/>
              </w:rPr>
            </w:pPr>
            <w:del w:id="515" w:author="Pavla Trefilová" w:date="2019-09-10T12:53:00Z">
              <w:r w:rsidDel="00026A88">
                <w:delText>Benyahya 100%</w:delText>
              </w:r>
            </w:del>
          </w:p>
        </w:tc>
        <w:tc>
          <w:tcPr>
            <w:tcW w:w="708" w:type="dxa"/>
          </w:tcPr>
          <w:p w14:paraId="5C31ABC7" w14:textId="0EA5318A" w:rsidR="008B7089" w:rsidRDefault="008B7089" w:rsidP="008B7089">
            <w:pPr>
              <w:spacing w:line="256" w:lineRule="auto"/>
              <w:jc w:val="both"/>
              <w:rPr>
                <w:lang w:eastAsia="en-US"/>
              </w:rPr>
            </w:pPr>
            <w:r w:rsidRPr="007A2ED2">
              <w:t>1/L</w:t>
            </w:r>
          </w:p>
        </w:tc>
        <w:tc>
          <w:tcPr>
            <w:tcW w:w="814" w:type="dxa"/>
          </w:tcPr>
          <w:p w14:paraId="7897C669" w14:textId="4F34DA98" w:rsidR="008B7089" w:rsidRDefault="008B7089" w:rsidP="008B7089">
            <w:pPr>
              <w:spacing w:line="256" w:lineRule="auto"/>
              <w:jc w:val="center"/>
              <w:rPr>
                <w:lang w:eastAsia="en-US"/>
              </w:rPr>
            </w:pPr>
            <w:r w:rsidRPr="007A2ED2">
              <w:t>P</w:t>
            </w:r>
            <w:r>
              <w:t>V</w:t>
            </w:r>
          </w:p>
        </w:tc>
      </w:tr>
      <w:tr w:rsidR="00B63953" w14:paraId="122508CF" w14:textId="77777777" w:rsidTr="00406EBE">
        <w:tc>
          <w:tcPr>
            <w:tcW w:w="2370" w:type="dxa"/>
          </w:tcPr>
          <w:p w14:paraId="69C39739" w14:textId="34773693" w:rsidR="00B63953" w:rsidRPr="00F83859" w:rsidRDefault="00B63953" w:rsidP="00B63953">
            <w:pPr>
              <w:spacing w:line="256" w:lineRule="auto"/>
            </w:pPr>
            <w:r w:rsidRPr="00EF0A51">
              <w:t>Manažerské účetnictví II</w:t>
            </w:r>
            <w:r>
              <w:t>*</w:t>
            </w:r>
          </w:p>
        </w:tc>
        <w:tc>
          <w:tcPr>
            <w:tcW w:w="857" w:type="dxa"/>
            <w:gridSpan w:val="2"/>
          </w:tcPr>
          <w:p w14:paraId="0F8D453E" w14:textId="0C9EC302" w:rsidR="00B63953" w:rsidRDefault="00B63953" w:rsidP="00B63953">
            <w:pPr>
              <w:spacing w:line="256" w:lineRule="auto"/>
              <w:jc w:val="both"/>
            </w:pPr>
            <w:r>
              <w:t>20-0-0</w:t>
            </w:r>
          </w:p>
        </w:tc>
        <w:tc>
          <w:tcPr>
            <w:tcW w:w="850" w:type="dxa"/>
          </w:tcPr>
          <w:p w14:paraId="39A625B4" w14:textId="229F3F33" w:rsidR="00B63953" w:rsidRDefault="00B63953" w:rsidP="00B63953">
            <w:pPr>
              <w:spacing w:line="256" w:lineRule="auto"/>
              <w:jc w:val="both"/>
            </w:pPr>
            <w:r w:rsidRPr="006D4AFE">
              <w:t>zp, zk</w:t>
            </w:r>
          </w:p>
        </w:tc>
        <w:tc>
          <w:tcPr>
            <w:tcW w:w="709" w:type="dxa"/>
          </w:tcPr>
          <w:p w14:paraId="36013D7D" w14:textId="52483A8D" w:rsidR="00B63953" w:rsidRDefault="00B63953" w:rsidP="00B63953">
            <w:pPr>
              <w:spacing w:line="256" w:lineRule="auto"/>
              <w:jc w:val="both"/>
            </w:pPr>
            <w:r>
              <w:t>5</w:t>
            </w:r>
          </w:p>
        </w:tc>
        <w:tc>
          <w:tcPr>
            <w:tcW w:w="2977" w:type="dxa"/>
          </w:tcPr>
          <w:p w14:paraId="615366C1" w14:textId="77777777" w:rsidR="00026A88" w:rsidRDefault="00026A88" w:rsidP="00026A88">
            <w:pPr>
              <w:jc w:val="both"/>
              <w:rPr>
                <w:ins w:id="516" w:author="Pavla Trefilová" w:date="2019-09-10T12:53:00Z"/>
              </w:rPr>
            </w:pPr>
            <w:ins w:id="517" w:author="Pavla Trefilová" w:date="2019-09-10T12:53:00Z">
              <w:r>
                <w:rPr>
                  <w:b/>
                </w:rPr>
                <w:t>prof. Ing. Boris Popesko, Ph.D.</w:t>
              </w:r>
            </w:ins>
          </w:p>
          <w:p w14:paraId="37FB27D0" w14:textId="5799D201" w:rsidR="00B63953" w:rsidDel="00026A88" w:rsidRDefault="00026A88" w:rsidP="00026A88">
            <w:pPr>
              <w:jc w:val="both"/>
              <w:rPr>
                <w:del w:id="518" w:author="Pavla Trefilová" w:date="2019-09-10T12:53:00Z"/>
              </w:rPr>
            </w:pPr>
            <w:ins w:id="519" w:author="Pavla Trefilová" w:date="2019-09-10T12:53:00Z">
              <w:r>
                <w:t>Popesko (100%)</w:t>
              </w:r>
            </w:ins>
            <w:del w:id="520" w:author="Pavla Trefilová" w:date="2019-09-10T12:53:00Z">
              <w:r w:rsidR="00B63953" w:rsidDel="00026A88">
                <w:rPr>
                  <w:b/>
                </w:rPr>
                <w:delText>doc. Ing. Popesko, Ph.D.</w:delText>
              </w:r>
            </w:del>
          </w:p>
          <w:p w14:paraId="68A0A8BE" w14:textId="476DFB6D" w:rsidR="00B63953" w:rsidRDefault="00B63953" w:rsidP="00B63953">
            <w:pPr>
              <w:jc w:val="both"/>
              <w:rPr>
                <w:b/>
              </w:rPr>
            </w:pPr>
            <w:del w:id="521" w:author="Pavla Trefilová" w:date="2019-09-10T12:53:00Z">
              <w:r w:rsidDel="00026A88">
                <w:delText>Popesko 100%</w:delText>
              </w:r>
            </w:del>
          </w:p>
        </w:tc>
        <w:tc>
          <w:tcPr>
            <w:tcW w:w="708" w:type="dxa"/>
          </w:tcPr>
          <w:p w14:paraId="76767409" w14:textId="79B84966" w:rsidR="00B63953" w:rsidRPr="007A2ED2" w:rsidRDefault="00B63953" w:rsidP="00B63953">
            <w:pPr>
              <w:spacing w:line="256" w:lineRule="auto"/>
              <w:jc w:val="both"/>
            </w:pPr>
            <w:r>
              <w:t>1,2/Z</w:t>
            </w:r>
          </w:p>
        </w:tc>
        <w:tc>
          <w:tcPr>
            <w:tcW w:w="814" w:type="dxa"/>
          </w:tcPr>
          <w:p w14:paraId="394E7681" w14:textId="2DE4D54D" w:rsidR="00B63953" w:rsidRPr="007A2ED2" w:rsidRDefault="00B63953" w:rsidP="00B63953">
            <w:pPr>
              <w:spacing w:line="256" w:lineRule="auto"/>
              <w:jc w:val="center"/>
            </w:pPr>
            <w:r>
              <w:t>PV</w:t>
            </w:r>
          </w:p>
        </w:tc>
      </w:tr>
      <w:tr w:rsidR="00741E1F" w:rsidRPr="00336550" w14:paraId="1322F612" w14:textId="77777777" w:rsidTr="00406EBE">
        <w:trPr>
          <w:trHeight w:val="1508"/>
        </w:trPr>
        <w:tc>
          <w:tcPr>
            <w:tcW w:w="9285" w:type="dxa"/>
            <w:gridSpan w:val="8"/>
          </w:tcPr>
          <w:p w14:paraId="564C04DC" w14:textId="77777777" w:rsidR="00741E1F" w:rsidRDefault="00741E1F" w:rsidP="00741E1F">
            <w:pPr>
              <w:rPr>
                <w:b/>
              </w:rPr>
            </w:pPr>
            <w:r>
              <w:rPr>
                <w:b/>
              </w:rPr>
              <w:t>Podmínka pro splnění této skupiny předmětů:</w:t>
            </w:r>
          </w:p>
          <w:p w14:paraId="3D6341F1" w14:textId="15AC5C01" w:rsidR="00741E1F" w:rsidRPr="00A95C34" w:rsidRDefault="00741E1F" w:rsidP="00741E1F">
            <w:pPr>
              <w:jc w:val="both"/>
            </w:pPr>
            <w:r w:rsidRPr="00A95C34">
              <w:t xml:space="preserve">Student v kombinované formě studia si volí z nabídky povinně volitelné předměty minimálně </w:t>
            </w:r>
            <w:r w:rsidRPr="00CC6CEB">
              <w:t xml:space="preserve">za </w:t>
            </w:r>
            <w:r w:rsidR="00031911" w:rsidRPr="00BA5C4C">
              <w:rPr>
                <w:b/>
              </w:rPr>
              <w:t xml:space="preserve">9 </w:t>
            </w:r>
            <w:r w:rsidRPr="00BA5C4C">
              <w:rPr>
                <w:b/>
              </w:rPr>
              <w:t>kreditů</w:t>
            </w:r>
            <w:r w:rsidRPr="00D60D86">
              <w:rPr>
                <w:b/>
              </w:rPr>
              <w:t xml:space="preserve"> (</w:t>
            </w:r>
            <w:r>
              <w:rPr>
                <w:b/>
              </w:rPr>
              <w:t xml:space="preserve">viz Sebehodnotící zpráva SP standard 7.2). </w:t>
            </w:r>
          </w:p>
          <w:p w14:paraId="23E5821C" w14:textId="77777777" w:rsidR="00741E1F" w:rsidRDefault="00741E1F" w:rsidP="00741E1F"/>
          <w:p w14:paraId="36BD318E" w14:textId="77777777" w:rsidR="00741E1F" w:rsidRPr="00336550" w:rsidRDefault="00741E1F" w:rsidP="00741E1F">
            <w:pPr>
              <w:rPr>
                <w:b/>
              </w:rPr>
            </w:pPr>
            <w:r>
              <w:rPr>
                <w:b/>
              </w:rPr>
              <w:t>Pozn.: Předměty označené * lze studovat i v anglickém jazyce.</w:t>
            </w:r>
          </w:p>
        </w:tc>
      </w:tr>
      <w:tr w:rsidR="00741E1F" w14:paraId="1AA96A4E" w14:textId="77777777" w:rsidTr="00406EBE">
        <w:tc>
          <w:tcPr>
            <w:tcW w:w="9285" w:type="dxa"/>
            <w:gridSpan w:val="8"/>
            <w:shd w:val="clear" w:color="auto" w:fill="F7CAAC"/>
          </w:tcPr>
          <w:p w14:paraId="3F46D014" w14:textId="77777777" w:rsidR="00741E1F" w:rsidRDefault="00741E1F" w:rsidP="00741E1F">
            <w:r>
              <w:rPr>
                <w:b/>
                <w:sz w:val="22"/>
              </w:rPr>
              <w:t>Volitelné předměty – skupina 2</w:t>
            </w:r>
          </w:p>
        </w:tc>
      </w:tr>
      <w:tr w:rsidR="00741E1F" w14:paraId="30DD5084" w14:textId="77777777" w:rsidTr="00406EBE">
        <w:trPr>
          <w:trHeight w:val="747"/>
        </w:trPr>
        <w:tc>
          <w:tcPr>
            <w:tcW w:w="9285" w:type="dxa"/>
            <w:gridSpan w:val="8"/>
          </w:tcPr>
          <w:p w14:paraId="70600069" w14:textId="77777777" w:rsidR="00741E1F" w:rsidRDefault="00741E1F" w:rsidP="00741E1F">
            <w:pPr>
              <w:jc w:val="both"/>
              <w:rPr>
                <w:b/>
              </w:rPr>
            </w:pPr>
          </w:p>
          <w:p w14:paraId="2DFCA053" w14:textId="77777777" w:rsidR="00741E1F" w:rsidRDefault="00741E1F" w:rsidP="00741E1F">
            <w:pPr>
              <w:jc w:val="both"/>
            </w:pPr>
            <w:r w:rsidRPr="00A95C34">
              <w:t>V kombinované formě studia není tato skupina předmětů z důvodu odlišné organizace studia nabízena.</w:t>
            </w:r>
          </w:p>
          <w:p w14:paraId="4F9F6472" w14:textId="77777777" w:rsidR="00741E1F" w:rsidRDefault="00741E1F" w:rsidP="00741E1F">
            <w:pPr>
              <w:jc w:val="both"/>
            </w:pPr>
          </w:p>
        </w:tc>
      </w:tr>
      <w:tr w:rsidR="00741E1F" w14:paraId="6960C7C2" w14:textId="77777777" w:rsidTr="00406EBE">
        <w:tc>
          <w:tcPr>
            <w:tcW w:w="3227" w:type="dxa"/>
            <w:gridSpan w:val="3"/>
            <w:shd w:val="clear" w:color="auto" w:fill="F7CAAC"/>
          </w:tcPr>
          <w:p w14:paraId="3566AF65" w14:textId="77777777" w:rsidR="00741E1F" w:rsidRDefault="00741E1F" w:rsidP="00741E1F">
            <w:pPr>
              <w:jc w:val="both"/>
              <w:rPr>
                <w:b/>
              </w:rPr>
            </w:pPr>
            <w:r>
              <w:rPr>
                <w:b/>
              </w:rPr>
              <w:t xml:space="preserve"> Součásti SZZ a jejich obsah</w:t>
            </w:r>
          </w:p>
        </w:tc>
        <w:tc>
          <w:tcPr>
            <w:tcW w:w="6058" w:type="dxa"/>
            <w:gridSpan w:val="5"/>
            <w:tcBorders>
              <w:bottom w:val="nil"/>
            </w:tcBorders>
          </w:tcPr>
          <w:p w14:paraId="3F638E8F" w14:textId="77777777" w:rsidR="00741E1F" w:rsidRDefault="00741E1F" w:rsidP="00741E1F">
            <w:pPr>
              <w:jc w:val="both"/>
            </w:pPr>
          </w:p>
        </w:tc>
      </w:tr>
      <w:tr w:rsidR="00B457E9" w:rsidRPr="00336550" w14:paraId="05A5A7C7" w14:textId="77777777" w:rsidTr="00406EBE">
        <w:trPr>
          <w:trHeight w:val="708"/>
        </w:trPr>
        <w:tc>
          <w:tcPr>
            <w:tcW w:w="9285" w:type="dxa"/>
            <w:gridSpan w:val="8"/>
            <w:tcBorders>
              <w:top w:val="nil"/>
            </w:tcBorders>
          </w:tcPr>
          <w:p w14:paraId="2508AE5C" w14:textId="77777777" w:rsidR="00B457E9" w:rsidRPr="00DC5D31" w:rsidRDefault="00B457E9" w:rsidP="00B457E9">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5915B85E" w14:textId="44180907" w:rsidR="00B457E9" w:rsidRPr="00DC5D31" w:rsidRDefault="00B457E9" w:rsidP="00FA4A83">
            <w:pPr>
              <w:pStyle w:val="Zkladntext"/>
              <w:numPr>
                <w:ilvl w:val="0"/>
                <w:numId w:val="88"/>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314EC9C9" w14:textId="2484ADBC" w:rsidR="00B457E9" w:rsidRDefault="00B457E9" w:rsidP="00FA4A83">
            <w:pPr>
              <w:pStyle w:val="Zkladntext"/>
              <w:numPr>
                <w:ilvl w:val="0"/>
                <w:numId w:val="88"/>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 programem, specializací a zaměřením DP</w:t>
            </w:r>
          </w:p>
          <w:p w14:paraId="36A0037B" w14:textId="77777777" w:rsidR="00B457E9" w:rsidRPr="00DC5D31" w:rsidRDefault="00B457E9" w:rsidP="00B457E9">
            <w:pPr>
              <w:pStyle w:val="Zkladntext"/>
              <w:ind w:left="720"/>
              <w:rPr>
                <w:rFonts w:ascii="Times New Roman" w:hAnsi="Times New Roman"/>
                <w:i w:val="0"/>
                <w:sz w:val="20"/>
                <w:szCs w:val="20"/>
              </w:rPr>
            </w:pPr>
          </w:p>
          <w:p w14:paraId="33B248E5" w14:textId="06EB8FDB" w:rsidR="00B457E9" w:rsidRDefault="00770FFD" w:rsidP="00B457E9">
            <w:pPr>
              <w:jc w:val="both"/>
            </w:pPr>
            <w:r w:rsidRPr="003933AF">
              <w:t>Zkouška z odborné problematiky se skládá z odborné rozpravy samostatně ke každému z následujících okruhů</w:t>
            </w:r>
            <w:r w:rsidR="00B457E9">
              <w:t xml:space="preserve">: </w:t>
            </w:r>
          </w:p>
          <w:p w14:paraId="59A35068" w14:textId="66578782" w:rsidR="00B457E9" w:rsidRPr="004C38AA" w:rsidRDefault="00B457E9" w:rsidP="00FA4A83">
            <w:pPr>
              <w:pStyle w:val="Odstavecseseznamem"/>
              <w:numPr>
                <w:ilvl w:val="0"/>
                <w:numId w:val="99"/>
              </w:numPr>
              <w:spacing w:after="100" w:afterAutospacing="1"/>
              <w:jc w:val="both"/>
            </w:pPr>
            <w:r w:rsidRPr="00B457E9">
              <w:rPr>
                <w:b/>
              </w:rPr>
              <w:t>Ekonomie</w:t>
            </w:r>
            <w:r w:rsidRPr="004C38AA">
              <w:t xml:space="preserve"> </w:t>
            </w:r>
            <w:r w:rsidRPr="00BA5C4C">
              <w:rPr>
                <w:i/>
              </w:rPr>
              <w:t>(rozsah je dán předměty Mikroekonomie II, Makroekonomie II)</w:t>
            </w:r>
          </w:p>
          <w:p w14:paraId="7FE4D9FF" w14:textId="7133BBC6" w:rsidR="00B457E9" w:rsidRPr="005D5587" w:rsidRDefault="00B457E9" w:rsidP="00FA4A83">
            <w:pPr>
              <w:pStyle w:val="Odstavecseseznamem"/>
              <w:numPr>
                <w:ilvl w:val="0"/>
                <w:numId w:val="99"/>
              </w:numPr>
              <w:spacing w:after="100" w:afterAutospacing="1"/>
              <w:jc w:val="both"/>
            </w:pPr>
            <w:r w:rsidRPr="004C38AA">
              <w:rPr>
                <w:b/>
              </w:rPr>
              <w:t xml:space="preserve">Průmyslové </w:t>
            </w:r>
            <w:r w:rsidRPr="003C4A34">
              <w:rPr>
                <w:b/>
              </w:rPr>
              <w:t>inženýrství a řízení</w:t>
            </w:r>
            <w:r w:rsidRPr="004C38AA">
              <w:t xml:space="preserve"> </w:t>
            </w:r>
            <w:r w:rsidRPr="00BA5C4C">
              <w:rPr>
                <w:i/>
              </w:rPr>
              <w:t>(rozsah je dán předměty Řízení podnikových procesů, Firemní a inovační politika, Logistika</w:t>
            </w:r>
            <w:r w:rsidR="00770FFD">
              <w:rPr>
                <w:i/>
              </w:rPr>
              <w:t xml:space="preserve"> II</w:t>
            </w:r>
            <w:r w:rsidRPr="00BA5C4C">
              <w:rPr>
                <w:i/>
              </w:rPr>
              <w:t>, Pokročilé metody plánování a řízení výroby, Studie metod měření práce, Průmyslové inženýrství – metody, Průmyslová moderace)</w:t>
            </w:r>
          </w:p>
          <w:p w14:paraId="6E531DA8" w14:textId="4AACD894" w:rsidR="00B457E9" w:rsidRPr="00336550" w:rsidRDefault="00133079" w:rsidP="00FA4A83">
            <w:pPr>
              <w:pStyle w:val="Odstavecseseznamem"/>
              <w:numPr>
                <w:ilvl w:val="0"/>
                <w:numId w:val="99"/>
              </w:numPr>
              <w:spacing w:after="160" w:line="256" w:lineRule="auto"/>
              <w:jc w:val="both"/>
            </w:pPr>
            <w:r w:rsidRPr="004C38AA">
              <w:rPr>
                <w:b/>
              </w:rPr>
              <w:t>Materiály, technologie</w:t>
            </w:r>
            <w:r>
              <w:rPr>
                <w:b/>
              </w:rPr>
              <w:t xml:space="preserve"> a robotika</w:t>
            </w:r>
            <w:r w:rsidRPr="004C38AA">
              <w:rPr>
                <w:b/>
              </w:rPr>
              <w:t xml:space="preserve"> </w:t>
            </w:r>
            <w:r w:rsidRPr="00BA5C4C">
              <w:rPr>
                <w:i/>
              </w:rPr>
              <w:t>(rozsah je dán předměty Materiálové inženýrst</w:t>
            </w:r>
            <w:r>
              <w:rPr>
                <w:i/>
              </w:rPr>
              <w:t>ví, Strojírenské technologie, Robotická pracoviště</w:t>
            </w:r>
            <w:r w:rsidRPr="00BA5C4C">
              <w:rPr>
                <w:i/>
              </w:rPr>
              <w:t>)</w:t>
            </w:r>
          </w:p>
        </w:tc>
      </w:tr>
      <w:tr w:rsidR="00B457E9" w:rsidRPr="00336550" w14:paraId="1C6B99F7" w14:textId="77777777" w:rsidTr="00406EBE">
        <w:tc>
          <w:tcPr>
            <w:tcW w:w="3227" w:type="dxa"/>
            <w:gridSpan w:val="3"/>
            <w:shd w:val="clear" w:color="auto" w:fill="F7CAAC"/>
          </w:tcPr>
          <w:p w14:paraId="3F223D82" w14:textId="77777777" w:rsidR="00B457E9" w:rsidRDefault="00B457E9" w:rsidP="00B457E9">
            <w:pPr>
              <w:jc w:val="both"/>
              <w:rPr>
                <w:b/>
              </w:rPr>
            </w:pPr>
            <w:r>
              <w:rPr>
                <w:b/>
              </w:rPr>
              <w:t>Další studijní povinnosti</w:t>
            </w:r>
          </w:p>
        </w:tc>
        <w:tc>
          <w:tcPr>
            <w:tcW w:w="6058" w:type="dxa"/>
            <w:gridSpan w:val="5"/>
            <w:tcBorders>
              <w:bottom w:val="nil"/>
            </w:tcBorders>
          </w:tcPr>
          <w:p w14:paraId="1F9E7141" w14:textId="77777777" w:rsidR="00B457E9" w:rsidRPr="00336550" w:rsidRDefault="00B457E9" w:rsidP="00B457E9">
            <w:pPr>
              <w:jc w:val="both"/>
            </w:pPr>
          </w:p>
        </w:tc>
      </w:tr>
      <w:tr w:rsidR="00B457E9" w14:paraId="5CB3CD7E" w14:textId="77777777" w:rsidTr="00406EBE">
        <w:trPr>
          <w:trHeight w:val="581"/>
        </w:trPr>
        <w:tc>
          <w:tcPr>
            <w:tcW w:w="9285" w:type="dxa"/>
            <w:gridSpan w:val="8"/>
            <w:tcBorders>
              <w:top w:val="nil"/>
            </w:tcBorders>
          </w:tcPr>
          <w:p w14:paraId="66FE59EB" w14:textId="77777777" w:rsidR="00B457E9" w:rsidRDefault="00B457E9" w:rsidP="00B457E9">
            <w:pPr>
              <w:jc w:val="both"/>
            </w:pPr>
          </w:p>
          <w:p w14:paraId="46CC6742" w14:textId="77777777" w:rsidR="00B457E9" w:rsidRDefault="00B457E9" w:rsidP="00B457E9">
            <w:pPr>
              <w:jc w:val="both"/>
            </w:pPr>
          </w:p>
          <w:p w14:paraId="2AA2357B" w14:textId="77777777" w:rsidR="00B457E9" w:rsidRDefault="00B457E9" w:rsidP="00B457E9">
            <w:pPr>
              <w:jc w:val="both"/>
            </w:pPr>
          </w:p>
          <w:p w14:paraId="2BEA75BE" w14:textId="77777777" w:rsidR="00B457E9" w:rsidRDefault="00B457E9" w:rsidP="00B457E9">
            <w:pPr>
              <w:jc w:val="both"/>
            </w:pPr>
          </w:p>
        </w:tc>
      </w:tr>
      <w:tr w:rsidR="00B457E9" w14:paraId="060565AF" w14:textId="77777777" w:rsidTr="00406EBE">
        <w:tc>
          <w:tcPr>
            <w:tcW w:w="3227" w:type="dxa"/>
            <w:gridSpan w:val="3"/>
            <w:shd w:val="clear" w:color="auto" w:fill="F7CAAC"/>
          </w:tcPr>
          <w:p w14:paraId="78DF41F2" w14:textId="77777777" w:rsidR="00B457E9" w:rsidRDefault="00B457E9" w:rsidP="00B457E9">
            <w:pPr>
              <w:rPr>
                <w:b/>
              </w:rPr>
            </w:pPr>
            <w:r>
              <w:rPr>
                <w:b/>
              </w:rPr>
              <w:t>Návrh témat kvalifikačních prací a témata obhájených prací</w:t>
            </w:r>
          </w:p>
        </w:tc>
        <w:tc>
          <w:tcPr>
            <w:tcW w:w="6058" w:type="dxa"/>
            <w:gridSpan w:val="5"/>
            <w:tcBorders>
              <w:bottom w:val="nil"/>
            </w:tcBorders>
          </w:tcPr>
          <w:p w14:paraId="27F1E5B0" w14:textId="77777777" w:rsidR="00B457E9" w:rsidRDefault="00B457E9" w:rsidP="00B457E9">
            <w:pPr>
              <w:jc w:val="both"/>
            </w:pPr>
          </w:p>
        </w:tc>
      </w:tr>
      <w:tr w:rsidR="00B457E9" w14:paraId="7C1B727F" w14:textId="77777777" w:rsidTr="00406EBE">
        <w:trPr>
          <w:trHeight w:val="842"/>
        </w:trPr>
        <w:tc>
          <w:tcPr>
            <w:tcW w:w="9285" w:type="dxa"/>
            <w:gridSpan w:val="8"/>
            <w:tcBorders>
              <w:top w:val="nil"/>
            </w:tcBorders>
          </w:tcPr>
          <w:p w14:paraId="134C48DE" w14:textId="77777777" w:rsidR="00B457E9" w:rsidRDefault="00B457E9" w:rsidP="00B457E9">
            <w:pPr>
              <w:jc w:val="both"/>
            </w:pPr>
            <w:r w:rsidRPr="008B2482">
              <w:rPr>
                <w:b/>
              </w:rPr>
              <w:t xml:space="preserve">Návrh témat kvalifikačních prací pro SP </w:t>
            </w:r>
            <w:r>
              <w:rPr>
                <w:b/>
              </w:rPr>
              <w:t>Průmyslové inženýrství</w:t>
            </w:r>
            <w:r w:rsidRPr="008B2482">
              <w:rPr>
                <w:b/>
              </w:rPr>
              <w:t>:</w:t>
            </w:r>
          </w:p>
          <w:p w14:paraId="709430C1" w14:textId="77777777" w:rsidR="00B457E9" w:rsidRPr="00263A5A" w:rsidRDefault="00B457E9" w:rsidP="005961AC">
            <w:pPr>
              <w:numPr>
                <w:ilvl w:val="0"/>
                <w:numId w:val="80"/>
              </w:numPr>
              <w:tabs>
                <w:tab w:val="left" w:pos="6840"/>
              </w:tabs>
              <w:ind w:left="254" w:hanging="254"/>
              <w:jc w:val="both"/>
            </w:pPr>
            <w:r w:rsidRPr="00263A5A">
              <w:t>Projektování výrobních systémů podniku s využitím prvků fraktálové organizace</w:t>
            </w:r>
          </w:p>
          <w:p w14:paraId="001F6097" w14:textId="77777777" w:rsidR="00B457E9" w:rsidRPr="00263A5A" w:rsidRDefault="00B457E9" w:rsidP="005961AC">
            <w:pPr>
              <w:numPr>
                <w:ilvl w:val="0"/>
                <w:numId w:val="80"/>
              </w:numPr>
              <w:tabs>
                <w:tab w:val="left" w:pos="6840"/>
              </w:tabs>
              <w:ind w:left="254" w:hanging="254"/>
              <w:jc w:val="both"/>
            </w:pPr>
            <w:r w:rsidRPr="00263A5A">
              <w:t>Logistická a výrobní výkonnost výrobní firmy</w:t>
            </w:r>
          </w:p>
          <w:p w14:paraId="4EC939BA" w14:textId="77777777" w:rsidR="00B457E9" w:rsidRDefault="00B457E9" w:rsidP="005961AC">
            <w:pPr>
              <w:numPr>
                <w:ilvl w:val="0"/>
                <w:numId w:val="80"/>
              </w:numPr>
              <w:tabs>
                <w:tab w:val="left" w:pos="6840"/>
              </w:tabs>
              <w:ind w:left="254" w:hanging="254"/>
              <w:jc w:val="both"/>
            </w:pPr>
            <w:r w:rsidRPr="00263A5A">
              <w:t>Aplikace vybraných prvků Baťovy soustavy řízení při řízení organizace v současných podmínkách</w:t>
            </w:r>
          </w:p>
          <w:p w14:paraId="18B8693E" w14:textId="77777777" w:rsidR="00B457E9" w:rsidRDefault="00B457E9" w:rsidP="005961AC">
            <w:pPr>
              <w:numPr>
                <w:ilvl w:val="0"/>
                <w:numId w:val="80"/>
              </w:numPr>
              <w:tabs>
                <w:tab w:val="left" w:pos="6840"/>
              </w:tabs>
              <w:ind w:left="254" w:hanging="254"/>
              <w:jc w:val="both"/>
            </w:pPr>
            <w:r>
              <w:t>M</w:t>
            </w:r>
            <w:r w:rsidRPr="00263A5A">
              <w:t>ožnosti využití podpůrného softwaru při managementu kvality v organizaci</w:t>
            </w:r>
          </w:p>
          <w:p w14:paraId="75AA3B20" w14:textId="77777777" w:rsidR="00B457E9" w:rsidRDefault="00B457E9" w:rsidP="005961AC">
            <w:pPr>
              <w:numPr>
                <w:ilvl w:val="0"/>
                <w:numId w:val="80"/>
              </w:numPr>
              <w:tabs>
                <w:tab w:val="left" w:pos="6840"/>
              </w:tabs>
              <w:ind w:left="254" w:hanging="254"/>
              <w:jc w:val="both"/>
            </w:pPr>
            <w:r w:rsidRPr="00263A5A">
              <w:t xml:space="preserve">Optimalizace procesů organizace pomocí nástrojů managementu kvality </w:t>
            </w:r>
          </w:p>
          <w:p w14:paraId="1EAB1F08" w14:textId="77777777" w:rsidR="00B457E9" w:rsidRDefault="00B457E9" w:rsidP="005961AC">
            <w:pPr>
              <w:numPr>
                <w:ilvl w:val="0"/>
                <w:numId w:val="80"/>
              </w:numPr>
              <w:tabs>
                <w:tab w:val="left" w:pos="6840"/>
              </w:tabs>
              <w:ind w:left="254" w:hanging="254"/>
              <w:jc w:val="both"/>
            </w:pPr>
            <w:r w:rsidRPr="00263A5A">
              <w:t>Aplikace procesního řízení v podniku, např. při řízení vztahů se zákazníky</w:t>
            </w:r>
          </w:p>
          <w:p w14:paraId="0CD4CBE5" w14:textId="77777777" w:rsidR="00B457E9" w:rsidRPr="00263A5A" w:rsidRDefault="00B457E9" w:rsidP="005961AC">
            <w:pPr>
              <w:numPr>
                <w:ilvl w:val="0"/>
                <w:numId w:val="80"/>
              </w:numPr>
              <w:tabs>
                <w:tab w:val="left" w:pos="360"/>
              </w:tabs>
              <w:ind w:left="254" w:hanging="254"/>
              <w:jc w:val="both"/>
            </w:pPr>
            <w:r w:rsidRPr="00263A5A">
              <w:t>Management znalostí v podnikové praxi</w:t>
            </w:r>
          </w:p>
          <w:p w14:paraId="183283E2" w14:textId="77777777" w:rsidR="00B457E9" w:rsidRPr="00263A5A" w:rsidRDefault="00B457E9" w:rsidP="005961AC">
            <w:pPr>
              <w:numPr>
                <w:ilvl w:val="0"/>
                <w:numId w:val="80"/>
              </w:numPr>
              <w:tabs>
                <w:tab w:val="left" w:pos="360"/>
              </w:tabs>
              <w:ind w:left="254" w:hanging="254"/>
              <w:jc w:val="both"/>
            </w:pPr>
            <w:r w:rsidRPr="00263A5A">
              <w:t>Informační technologie v podnikové praxi</w:t>
            </w:r>
          </w:p>
          <w:p w14:paraId="64FA24FB" w14:textId="77777777" w:rsidR="00B457E9" w:rsidRPr="00263A5A" w:rsidRDefault="00B457E9" w:rsidP="005961AC">
            <w:pPr>
              <w:numPr>
                <w:ilvl w:val="0"/>
                <w:numId w:val="80"/>
              </w:numPr>
              <w:ind w:left="254" w:hanging="254"/>
              <w:rPr>
                <w:b/>
              </w:rPr>
            </w:pPr>
            <w:r w:rsidRPr="00263A5A">
              <w:t>Analýza implementace ergonomických zásad ve vybraném podniku</w:t>
            </w:r>
          </w:p>
          <w:p w14:paraId="6B698DA5" w14:textId="77777777" w:rsidR="00B457E9" w:rsidRPr="00263A5A" w:rsidRDefault="00B457E9" w:rsidP="005961AC">
            <w:pPr>
              <w:numPr>
                <w:ilvl w:val="0"/>
                <w:numId w:val="80"/>
              </w:numPr>
              <w:ind w:left="254" w:hanging="254"/>
              <w:jc w:val="both"/>
              <w:rPr>
                <w:b/>
              </w:rPr>
            </w:pPr>
            <w:r w:rsidRPr="00263A5A">
              <w:t>Racionalizace výrobního procesu ve vybrané společnosti se zaměřením na ergonomii</w:t>
            </w:r>
          </w:p>
          <w:p w14:paraId="4B6BD253" w14:textId="77777777" w:rsidR="00B457E9" w:rsidRPr="00263A5A" w:rsidRDefault="00B457E9" w:rsidP="005961AC">
            <w:pPr>
              <w:numPr>
                <w:ilvl w:val="0"/>
                <w:numId w:val="80"/>
              </w:numPr>
              <w:tabs>
                <w:tab w:val="left" w:pos="360"/>
              </w:tabs>
              <w:ind w:left="254" w:hanging="254"/>
              <w:jc w:val="both"/>
            </w:pPr>
            <w:r w:rsidRPr="00263A5A">
              <w:t>Zefektivnění QMS (systému řízení kvality) dle aktualizace normy ISO 9001:2015 ve vybrané společnosti</w:t>
            </w:r>
          </w:p>
          <w:p w14:paraId="02709CD6" w14:textId="77777777" w:rsidR="00B457E9" w:rsidRPr="00263A5A" w:rsidRDefault="00B457E9" w:rsidP="005961AC">
            <w:pPr>
              <w:numPr>
                <w:ilvl w:val="0"/>
                <w:numId w:val="80"/>
              </w:numPr>
              <w:tabs>
                <w:tab w:val="left" w:pos="360"/>
              </w:tabs>
              <w:ind w:left="254" w:hanging="254"/>
              <w:jc w:val="both"/>
            </w:pPr>
            <w:r w:rsidRPr="00263A5A">
              <w:t>Snížení ukazatele nekvality na pracovišti XY</w:t>
            </w:r>
          </w:p>
          <w:p w14:paraId="353D79B0" w14:textId="77777777" w:rsidR="00B457E9" w:rsidRPr="00263A5A" w:rsidRDefault="00B457E9" w:rsidP="005961AC">
            <w:pPr>
              <w:numPr>
                <w:ilvl w:val="0"/>
                <w:numId w:val="80"/>
              </w:numPr>
              <w:tabs>
                <w:tab w:val="left" w:pos="360"/>
              </w:tabs>
              <w:ind w:left="254" w:hanging="254"/>
              <w:jc w:val="both"/>
            </w:pPr>
            <w:r w:rsidRPr="00263A5A">
              <w:t>Zavedení procesu řízení rizik ve vybrané společnosti</w:t>
            </w:r>
          </w:p>
          <w:p w14:paraId="12721468" w14:textId="77777777" w:rsidR="00B457E9" w:rsidRPr="00263A5A" w:rsidRDefault="00B457E9" w:rsidP="005961AC">
            <w:pPr>
              <w:numPr>
                <w:ilvl w:val="0"/>
                <w:numId w:val="80"/>
              </w:numPr>
              <w:tabs>
                <w:tab w:val="left" w:pos="360"/>
              </w:tabs>
              <w:ind w:left="254" w:hanging="254"/>
              <w:jc w:val="both"/>
            </w:pPr>
            <w:r w:rsidRPr="00263A5A">
              <w:t>Projekt výběru, implementace nebo inovace informačního systému pro podporu</w:t>
            </w:r>
            <w:r>
              <w:t xml:space="preserve"> </w:t>
            </w:r>
            <w:r w:rsidRPr="00263A5A">
              <w:t>plánování a řízení výroby ve vybrané organizaci</w:t>
            </w:r>
          </w:p>
          <w:p w14:paraId="3D859E7E" w14:textId="77777777" w:rsidR="00B457E9" w:rsidRPr="00263A5A" w:rsidRDefault="00B457E9" w:rsidP="005961AC">
            <w:pPr>
              <w:numPr>
                <w:ilvl w:val="0"/>
                <w:numId w:val="80"/>
              </w:numPr>
              <w:ind w:left="254" w:hanging="254"/>
            </w:pPr>
            <w:r w:rsidRPr="00263A5A">
              <w:t>Zvyšování výkonnosti podniku podle principů Teorie omezení</w:t>
            </w:r>
          </w:p>
          <w:p w14:paraId="4A1E10E7" w14:textId="77777777" w:rsidR="00B457E9" w:rsidRPr="00263A5A" w:rsidRDefault="00B457E9" w:rsidP="005961AC">
            <w:pPr>
              <w:numPr>
                <w:ilvl w:val="0"/>
                <w:numId w:val="80"/>
              </w:numPr>
              <w:ind w:left="254" w:hanging="254"/>
            </w:pPr>
            <w:r w:rsidRPr="00263A5A">
              <w:t>Optimalizace výrobních procesů pomocí metod a nástrojů průmyslového inženýrství</w:t>
            </w:r>
          </w:p>
          <w:p w14:paraId="7E7B528B" w14:textId="77777777" w:rsidR="00B457E9" w:rsidRPr="00263A5A" w:rsidRDefault="00B457E9" w:rsidP="005961AC">
            <w:pPr>
              <w:numPr>
                <w:ilvl w:val="0"/>
                <w:numId w:val="80"/>
              </w:numPr>
              <w:tabs>
                <w:tab w:val="left" w:pos="360"/>
              </w:tabs>
              <w:ind w:left="254" w:hanging="254"/>
              <w:jc w:val="both"/>
            </w:pPr>
            <w:r w:rsidRPr="00263A5A">
              <w:t xml:space="preserve">Implementace procesního řízení ve výrobní společnosti </w:t>
            </w:r>
          </w:p>
          <w:p w14:paraId="5C1A9C86" w14:textId="77777777" w:rsidR="00B457E9" w:rsidRPr="00263A5A" w:rsidRDefault="00B457E9" w:rsidP="005961AC">
            <w:pPr>
              <w:numPr>
                <w:ilvl w:val="0"/>
                <w:numId w:val="80"/>
              </w:numPr>
              <w:tabs>
                <w:tab w:val="left" w:pos="360"/>
              </w:tabs>
              <w:ind w:left="254" w:hanging="254"/>
              <w:jc w:val="both"/>
            </w:pPr>
            <w:r w:rsidRPr="00263A5A">
              <w:t>Procesní analýza a návrh nastavení procesů pro implementaci konceptu Industry 4.0.</w:t>
            </w:r>
          </w:p>
          <w:p w14:paraId="03F3AE9A" w14:textId="77777777" w:rsidR="00B457E9" w:rsidRPr="00401EC6" w:rsidRDefault="00B457E9" w:rsidP="005961AC">
            <w:pPr>
              <w:numPr>
                <w:ilvl w:val="0"/>
                <w:numId w:val="80"/>
              </w:numPr>
              <w:tabs>
                <w:tab w:val="left" w:pos="360"/>
              </w:tabs>
              <w:ind w:left="254" w:hanging="254"/>
              <w:jc w:val="both"/>
            </w:pPr>
            <w:r w:rsidRPr="00263A5A">
              <w:rPr>
                <w:color w:val="000000"/>
              </w:rPr>
              <w:t xml:space="preserve">Počítačové simulace a jejich využití při zvyšování výkonnosti organizace </w:t>
            </w:r>
            <w:r w:rsidRPr="00263A5A">
              <w:t>pro implementaci konceptu Industry 4.0.</w:t>
            </w:r>
          </w:p>
          <w:p w14:paraId="367E0F54" w14:textId="77777777" w:rsidR="00B457E9" w:rsidRPr="00263A5A" w:rsidRDefault="00B457E9" w:rsidP="005961AC">
            <w:pPr>
              <w:numPr>
                <w:ilvl w:val="0"/>
                <w:numId w:val="80"/>
              </w:numPr>
              <w:ind w:left="254" w:hanging="254"/>
              <w:rPr>
                <w:b/>
              </w:rPr>
            </w:pPr>
            <w:r w:rsidRPr="00263A5A">
              <w:t>Projekt zavádění produktové inovace ve vybrané společnosti v České republice</w:t>
            </w:r>
          </w:p>
          <w:p w14:paraId="1D1EEB00" w14:textId="77777777" w:rsidR="00B457E9" w:rsidRPr="00263A5A" w:rsidRDefault="00B457E9" w:rsidP="005961AC">
            <w:pPr>
              <w:numPr>
                <w:ilvl w:val="0"/>
                <w:numId w:val="80"/>
              </w:numPr>
              <w:ind w:left="254" w:hanging="254"/>
              <w:jc w:val="both"/>
            </w:pPr>
            <w:r w:rsidRPr="00263A5A">
              <w:t>Projekt zefektivnění výrobního procesu za využití simulačního softwaru Plant Simulation</w:t>
            </w:r>
          </w:p>
          <w:p w14:paraId="462A1E8A" w14:textId="77777777" w:rsidR="00B457E9" w:rsidRPr="00263A5A" w:rsidRDefault="00B457E9" w:rsidP="005961AC">
            <w:pPr>
              <w:numPr>
                <w:ilvl w:val="0"/>
                <w:numId w:val="80"/>
              </w:numPr>
              <w:ind w:left="254" w:hanging="254"/>
              <w:jc w:val="both"/>
            </w:pPr>
            <w:r w:rsidRPr="00263A5A">
              <w:t>Projekt zavedení nového podnikového informačního systému v podniku</w:t>
            </w:r>
          </w:p>
          <w:p w14:paraId="58E26F2B" w14:textId="77777777" w:rsidR="00B457E9" w:rsidRPr="00263A5A" w:rsidRDefault="00B457E9" w:rsidP="005961AC">
            <w:pPr>
              <w:numPr>
                <w:ilvl w:val="0"/>
                <w:numId w:val="80"/>
              </w:numPr>
              <w:ind w:left="254" w:hanging="254"/>
              <w:jc w:val="both"/>
            </w:pPr>
            <w:r w:rsidRPr="00263A5A">
              <w:t>Možnosti a podmínky uplatnění outsourcingu a lean managementu ve vybraném průmyslovém podniku</w:t>
            </w:r>
          </w:p>
          <w:p w14:paraId="01CFB910" w14:textId="77777777" w:rsidR="00B457E9" w:rsidRDefault="00B457E9" w:rsidP="005961AC">
            <w:pPr>
              <w:numPr>
                <w:ilvl w:val="0"/>
                <w:numId w:val="80"/>
              </w:numPr>
              <w:ind w:left="254" w:hanging="254"/>
              <w:contextualSpacing/>
            </w:pPr>
            <w:r w:rsidRPr="00263A5A">
              <w:t>Projekt zvyšování konkurenceschopnosti podniků využitím informačních technologií u podniků World Class</w:t>
            </w:r>
          </w:p>
          <w:p w14:paraId="18FB58A2" w14:textId="77777777" w:rsidR="00B457E9" w:rsidRPr="00263A5A" w:rsidRDefault="00B457E9" w:rsidP="005961AC">
            <w:pPr>
              <w:numPr>
                <w:ilvl w:val="0"/>
                <w:numId w:val="80"/>
              </w:numPr>
              <w:tabs>
                <w:tab w:val="num" w:pos="254"/>
              </w:tabs>
              <w:ind w:left="254" w:hanging="254"/>
              <w:contextualSpacing/>
            </w:pPr>
            <w:r w:rsidRPr="00263A5A">
              <w:t>Problematika změn řízení při využití procesního řízení a procesního modelování</w:t>
            </w:r>
          </w:p>
          <w:p w14:paraId="7D83ECB5" w14:textId="77777777" w:rsidR="00B457E9" w:rsidRDefault="00B457E9" w:rsidP="00B457E9">
            <w:pPr>
              <w:jc w:val="both"/>
            </w:pPr>
          </w:p>
          <w:p w14:paraId="491CD2E4" w14:textId="77777777" w:rsidR="00B457E9" w:rsidRPr="00401EC6" w:rsidRDefault="00B457E9" w:rsidP="00B457E9">
            <w:pPr>
              <w:jc w:val="both"/>
            </w:pPr>
            <w:r w:rsidRPr="008B2482">
              <w:rPr>
                <w:b/>
              </w:rPr>
              <w:t xml:space="preserve">Témata obhájených prací v rámci současné akreditace </w:t>
            </w:r>
            <w:r w:rsidRPr="00401EC6">
              <w:rPr>
                <w:b/>
              </w:rPr>
              <w:t>programu Systémové inženýrství a informatika, obor Průmyslové inženýrství</w:t>
            </w:r>
          </w:p>
          <w:p w14:paraId="71D34779" w14:textId="77777777" w:rsidR="00B457E9" w:rsidRDefault="00B457E9" w:rsidP="005961AC">
            <w:pPr>
              <w:pStyle w:val="Odstavecseseznamem"/>
              <w:numPr>
                <w:ilvl w:val="0"/>
                <w:numId w:val="79"/>
              </w:numPr>
              <w:ind w:left="254" w:hanging="254"/>
              <w:jc w:val="both"/>
            </w:pPr>
            <w:r>
              <w:t xml:space="preserve">Projekt aplikace metody SMED ve společnosti MESgroup Czech s.r.o. </w:t>
            </w:r>
          </w:p>
          <w:p w14:paraId="5169D435" w14:textId="77777777" w:rsidR="00B457E9" w:rsidRDefault="00B457E9" w:rsidP="005961AC">
            <w:pPr>
              <w:pStyle w:val="Odstavecseseznamem"/>
              <w:numPr>
                <w:ilvl w:val="0"/>
                <w:numId w:val="79"/>
              </w:numPr>
              <w:ind w:left="254" w:hanging="254"/>
              <w:jc w:val="both"/>
            </w:pPr>
            <w:r>
              <w:t xml:space="preserve">Projekt elektronizace správy dokumentů systému managementu jakosti </w:t>
            </w:r>
          </w:p>
          <w:p w14:paraId="63FEDAC8" w14:textId="77777777" w:rsidR="00B457E9" w:rsidRDefault="00B457E9" w:rsidP="005961AC">
            <w:pPr>
              <w:pStyle w:val="Odstavecseseznamem"/>
              <w:numPr>
                <w:ilvl w:val="0"/>
                <w:numId w:val="79"/>
              </w:numPr>
              <w:ind w:left="254" w:hanging="254"/>
              <w:jc w:val="both"/>
            </w:pPr>
            <w:r>
              <w:t xml:space="preserve">Projekt uplatnění metod průmyslového inženýrství ve Fatra a.s. Napajedla </w:t>
            </w:r>
          </w:p>
          <w:p w14:paraId="431C0937" w14:textId="77777777" w:rsidR="00B457E9" w:rsidRDefault="00B457E9" w:rsidP="005961AC">
            <w:pPr>
              <w:pStyle w:val="Odstavecseseznamem"/>
              <w:numPr>
                <w:ilvl w:val="0"/>
                <w:numId w:val="79"/>
              </w:numPr>
              <w:ind w:left="254" w:hanging="254"/>
              <w:jc w:val="both"/>
            </w:pPr>
            <w:r>
              <w:t xml:space="preserve">Projekt zefektivnění logistických procesů ve společnosti Brose CZ spol. s.r.o. </w:t>
            </w:r>
          </w:p>
          <w:p w14:paraId="259A65AA" w14:textId="77777777" w:rsidR="00B457E9" w:rsidRDefault="00B457E9" w:rsidP="005961AC">
            <w:pPr>
              <w:pStyle w:val="Odstavecseseznamem"/>
              <w:numPr>
                <w:ilvl w:val="0"/>
                <w:numId w:val="79"/>
              </w:numPr>
              <w:ind w:left="254" w:hanging="254"/>
              <w:jc w:val="both"/>
            </w:pPr>
            <w:r>
              <w:t xml:space="preserve">Projekt optimalizace rozvoje firmy Presiza s.r.o. </w:t>
            </w:r>
          </w:p>
          <w:p w14:paraId="2F3AE6B4" w14:textId="77777777" w:rsidR="00B457E9" w:rsidRDefault="00B457E9" w:rsidP="005961AC">
            <w:pPr>
              <w:pStyle w:val="Odstavecseseznamem"/>
              <w:numPr>
                <w:ilvl w:val="0"/>
                <w:numId w:val="79"/>
              </w:numPr>
              <w:ind w:left="254" w:hanging="254"/>
              <w:jc w:val="both"/>
            </w:pPr>
            <w:r>
              <w:t xml:space="preserve">Projekt uplatnění vybraných metod průmyslového inženýrství v podniku Eurotec, k.s. </w:t>
            </w:r>
          </w:p>
          <w:p w14:paraId="01B146DC" w14:textId="77777777" w:rsidR="00B457E9" w:rsidRDefault="00B457E9" w:rsidP="005961AC">
            <w:pPr>
              <w:pStyle w:val="Odstavecseseznamem"/>
              <w:numPr>
                <w:ilvl w:val="0"/>
                <w:numId w:val="79"/>
              </w:numPr>
              <w:ind w:left="254" w:hanging="254"/>
              <w:jc w:val="both"/>
            </w:pPr>
            <w:r>
              <w:t xml:space="preserve">Projekt racionalizace interní logistiky - montážní linka Regionova </w:t>
            </w:r>
          </w:p>
          <w:p w14:paraId="08F813A2" w14:textId="77777777" w:rsidR="00B457E9" w:rsidRDefault="00B457E9" w:rsidP="005961AC">
            <w:pPr>
              <w:pStyle w:val="Odstavecseseznamem"/>
              <w:numPr>
                <w:ilvl w:val="0"/>
                <w:numId w:val="79"/>
              </w:numPr>
              <w:ind w:left="254" w:hanging="254"/>
              <w:jc w:val="both"/>
            </w:pPr>
            <w:r>
              <w:t xml:space="preserve">Projekt zavedení metod 5S a TPM do podniku Kovokon s.r.o. </w:t>
            </w:r>
          </w:p>
          <w:p w14:paraId="3015D9B0" w14:textId="77777777" w:rsidR="00B457E9" w:rsidRDefault="00B457E9" w:rsidP="005961AC">
            <w:pPr>
              <w:pStyle w:val="Odstavecseseznamem"/>
              <w:numPr>
                <w:ilvl w:val="0"/>
                <w:numId w:val="79"/>
              </w:numPr>
              <w:ind w:left="254" w:hanging="254"/>
              <w:jc w:val="both"/>
            </w:pPr>
            <w:r>
              <w:t xml:space="preserve">Projekt zvýšení výrobní schopnosti a efektivnosti výroby ve společnosti ZKL Hanušovice, a.s. </w:t>
            </w:r>
          </w:p>
          <w:p w14:paraId="514D095F" w14:textId="77777777" w:rsidR="00B457E9" w:rsidRDefault="00B457E9" w:rsidP="005961AC">
            <w:pPr>
              <w:pStyle w:val="Odstavecseseznamem"/>
              <w:numPr>
                <w:ilvl w:val="0"/>
                <w:numId w:val="79"/>
              </w:numPr>
              <w:ind w:left="254" w:hanging="254"/>
              <w:jc w:val="both"/>
            </w:pPr>
            <w:r>
              <w:t xml:space="preserve">Projekt zefektivnění výrobního procesu ve společnosti Omnika, s.r.o. </w:t>
            </w:r>
          </w:p>
          <w:p w14:paraId="136D674E" w14:textId="77777777" w:rsidR="00B457E9" w:rsidRDefault="00B457E9" w:rsidP="005961AC">
            <w:pPr>
              <w:pStyle w:val="Odstavecseseznamem"/>
              <w:numPr>
                <w:ilvl w:val="0"/>
                <w:numId w:val="79"/>
              </w:numPr>
              <w:ind w:left="254" w:hanging="254"/>
              <w:jc w:val="both"/>
            </w:pPr>
            <w:r>
              <w:t xml:space="preserve">Projekt optimalizace výroby ve firmě Bajusz </w:t>
            </w:r>
          </w:p>
          <w:p w14:paraId="6720D8C6" w14:textId="77777777" w:rsidR="00B457E9" w:rsidRDefault="00B457E9" w:rsidP="005961AC">
            <w:pPr>
              <w:pStyle w:val="Odstavecseseznamem"/>
              <w:numPr>
                <w:ilvl w:val="0"/>
                <w:numId w:val="79"/>
              </w:numPr>
              <w:ind w:left="254" w:hanging="254"/>
              <w:jc w:val="both"/>
            </w:pPr>
            <w:r>
              <w:t xml:space="preserve">Optimalizace podnikových činností ve společnosti Technické služby Zlín s. r. o. </w:t>
            </w:r>
          </w:p>
          <w:p w14:paraId="72292208" w14:textId="77777777" w:rsidR="00B457E9" w:rsidRDefault="00B457E9" w:rsidP="005961AC">
            <w:pPr>
              <w:pStyle w:val="Odstavecseseznamem"/>
              <w:numPr>
                <w:ilvl w:val="0"/>
                <w:numId w:val="79"/>
              </w:numPr>
              <w:ind w:left="254" w:hanging="254"/>
              <w:jc w:val="both"/>
            </w:pPr>
            <w:r>
              <w:t xml:space="preserve">Ekonomické zhodnocení využití alternativních zdrojů energie ve společnosti Technické služby Zlín, s. r. o. </w:t>
            </w:r>
          </w:p>
          <w:p w14:paraId="2F0B81A5" w14:textId="77777777" w:rsidR="00B457E9" w:rsidRDefault="00B457E9" w:rsidP="005961AC">
            <w:pPr>
              <w:pStyle w:val="Odstavecseseznamem"/>
              <w:numPr>
                <w:ilvl w:val="0"/>
                <w:numId w:val="79"/>
              </w:numPr>
              <w:ind w:left="254" w:hanging="254"/>
              <w:jc w:val="both"/>
            </w:pPr>
            <w:r>
              <w:t xml:space="preserve">Uplatnění inovativní metody systémového přístupu pro plánování kvality ve vývoji produktu </w:t>
            </w:r>
          </w:p>
          <w:p w14:paraId="677970C7" w14:textId="77777777" w:rsidR="00B457E9" w:rsidRDefault="00B457E9" w:rsidP="005961AC">
            <w:pPr>
              <w:pStyle w:val="Odstavecseseznamem"/>
              <w:numPr>
                <w:ilvl w:val="0"/>
                <w:numId w:val="79"/>
              </w:numPr>
              <w:ind w:left="254" w:hanging="254"/>
              <w:jc w:val="both"/>
            </w:pPr>
            <w:r>
              <w:t xml:space="preserve">Aplikace metody SMED ve výrobním procesu společnosti M.L.S. Holice, spol. s r. o. </w:t>
            </w:r>
          </w:p>
          <w:p w14:paraId="38E87A54" w14:textId="77777777" w:rsidR="00B457E9" w:rsidRDefault="00B457E9" w:rsidP="005961AC">
            <w:pPr>
              <w:pStyle w:val="Odstavecseseznamem"/>
              <w:numPr>
                <w:ilvl w:val="0"/>
                <w:numId w:val="79"/>
              </w:numPr>
              <w:ind w:left="254" w:hanging="254"/>
              <w:jc w:val="both"/>
            </w:pPr>
            <w:r>
              <w:t xml:space="preserve">Mapování toku hodnot ve společnosti Kovárna VIVA a.s. </w:t>
            </w:r>
          </w:p>
          <w:p w14:paraId="4C06FD8A" w14:textId="77777777" w:rsidR="00B457E9" w:rsidRDefault="00B457E9" w:rsidP="00B457E9">
            <w:pPr>
              <w:jc w:val="both"/>
            </w:pPr>
          </w:p>
          <w:p w14:paraId="433967FB" w14:textId="77777777" w:rsidR="00B457E9" w:rsidRDefault="00B457E9" w:rsidP="00B457E9">
            <w:pPr>
              <w:jc w:val="both"/>
            </w:pPr>
            <w:r>
              <w:t xml:space="preserve">Jedná se pouze o příklady obhájených témat BP. Kompletní přehled obhájených BP je v informačním systému UTB ve Zlíně </w:t>
            </w:r>
            <w:hyperlink r:id="rId13" w:history="1">
              <w:r>
                <w:rPr>
                  <w:rStyle w:val="Hypertextovodkaz"/>
                </w:rPr>
                <w:t>https://stag.utb.cz/portal/studium/prohlizeni.html</w:t>
              </w:r>
            </w:hyperlink>
            <w:r>
              <w:t xml:space="preserve"> (odkaz Kvalifikační práce).</w:t>
            </w:r>
          </w:p>
          <w:p w14:paraId="0C56E1A7" w14:textId="77777777" w:rsidR="00B457E9" w:rsidRDefault="00B457E9" w:rsidP="00B457E9">
            <w:pPr>
              <w:jc w:val="both"/>
            </w:pPr>
            <w:r>
              <w:t xml:space="preserve"> </w:t>
            </w:r>
          </w:p>
        </w:tc>
      </w:tr>
      <w:tr w:rsidR="00B457E9" w14:paraId="5ACF0AC0" w14:textId="77777777" w:rsidTr="00406EBE">
        <w:tc>
          <w:tcPr>
            <w:tcW w:w="3227" w:type="dxa"/>
            <w:gridSpan w:val="3"/>
            <w:shd w:val="clear" w:color="auto" w:fill="F7CAAC"/>
          </w:tcPr>
          <w:p w14:paraId="44046022" w14:textId="77777777" w:rsidR="00B457E9" w:rsidRDefault="00B457E9" w:rsidP="00B457E9">
            <w:r>
              <w:rPr>
                <w:b/>
              </w:rPr>
              <w:t>Návrh témat rigorózních prací a témata obhájených prací</w:t>
            </w:r>
          </w:p>
        </w:tc>
        <w:tc>
          <w:tcPr>
            <w:tcW w:w="6058" w:type="dxa"/>
            <w:gridSpan w:val="5"/>
            <w:tcBorders>
              <w:bottom w:val="nil"/>
            </w:tcBorders>
            <w:shd w:val="clear" w:color="auto" w:fill="FFFFFF"/>
          </w:tcPr>
          <w:p w14:paraId="76E8C4B3" w14:textId="77777777" w:rsidR="00B457E9" w:rsidRDefault="00B457E9" w:rsidP="00B457E9">
            <w:pPr>
              <w:jc w:val="center"/>
            </w:pPr>
          </w:p>
        </w:tc>
      </w:tr>
      <w:tr w:rsidR="00B457E9" w14:paraId="45AFF9CD" w14:textId="77777777" w:rsidTr="00406EBE">
        <w:trPr>
          <w:trHeight w:val="206"/>
        </w:trPr>
        <w:tc>
          <w:tcPr>
            <w:tcW w:w="9285" w:type="dxa"/>
            <w:gridSpan w:val="8"/>
            <w:tcBorders>
              <w:top w:val="nil"/>
            </w:tcBorders>
          </w:tcPr>
          <w:p w14:paraId="53DC4E2D" w14:textId="77777777" w:rsidR="00B457E9" w:rsidRDefault="00B457E9" w:rsidP="00B457E9">
            <w:pPr>
              <w:jc w:val="both"/>
            </w:pPr>
          </w:p>
        </w:tc>
      </w:tr>
      <w:tr w:rsidR="00B457E9" w14:paraId="3576F1F8" w14:textId="77777777" w:rsidTr="00406EBE">
        <w:tc>
          <w:tcPr>
            <w:tcW w:w="3227" w:type="dxa"/>
            <w:gridSpan w:val="3"/>
            <w:shd w:val="clear" w:color="auto" w:fill="F7CAAC"/>
          </w:tcPr>
          <w:p w14:paraId="0B0F0511" w14:textId="77777777" w:rsidR="00B457E9" w:rsidRDefault="00B457E9" w:rsidP="00B457E9">
            <w:r>
              <w:rPr>
                <w:b/>
              </w:rPr>
              <w:t xml:space="preserve"> Součásti SRZ a jejich obsah</w:t>
            </w:r>
          </w:p>
        </w:tc>
        <w:tc>
          <w:tcPr>
            <w:tcW w:w="6058" w:type="dxa"/>
            <w:gridSpan w:val="5"/>
            <w:tcBorders>
              <w:bottom w:val="nil"/>
            </w:tcBorders>
            <w:shd w:val="clear" w:color="auto" w:fill="FFFFFF"/>
          </w:tcPr>
          <w:p w14:paraId="5A421D9D" w14:textId="77777777" w:rsidR="00B457E9" w:rsidRDefault="00B457E9" w:rsidP="00B457E9">
            <w:pPr>
              <w:jc w:val="center"/>
            </w:pPr>
          </w:p>
        </w:tc>
      </w:tr>
      <w:tr w:rsidR="00B457E9" w14:paraId="7EB139F0" w14:textId="77777777" w:rsidTr="00406EBE">
        <w:trPr>
          <w:trHeight w:val="284"/>
        </w:trPr>
        <w:tc>
          <w:tcPr>
            <w:tcW w:w="9285" w:type="dxa"/>
            <w:gridSpan w:val="8"/>
            <w:tcBorders>
              <w:top w:val="nil"/>
            </w:tcBorders>
          </w:tcPr>
          <w:p w14:paraId="2F2D7A15" w14:textId="77777777" w:rsidR="00B457E9" w:rsidRDefault="00B457E9" w:rsidP="00B457E9">
            <w:pPr>
              <w:jc w:val="both"/>
            </w:pPr>
          </w:p>
        </w:tc>
      </w:tr>
    </w:tbl>
    <w:p w14:paraId="7008A2DF" w14:textId="77777777" w:rsidR="00C8670E" w:rsidRDefault="00C8670E">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D1088C" w14:paraId="1197335A" w14:textId="77777777" w:rsidTr="00376090">
        <w:trPr>
          <w:gridBefore w:val="1"/>
          <w:wBefore w:w="75" w:type="dxa"/>
        </w:trPr>
        <w:tc>
          <w:tcPr>
            <w:tcW w:w="9855" w:type="dxa"/>
            <w:gridSpan w:val="16"/>
            <w:tcBorders>
              <w:bottom w:val="double" w:sz="4" w:space="0" w:color="auto"/>
            </w:tcBorders>
            <w:shd w:val="clear" w:color="auto" w:fill="BDD6EE"/>
          </w:tcPr>
          <w:p w14:paraId="165D3A6D" w14:textId="77777777" w:rsidR="00D1088C" w:rsidRDefault="00D1088C" w:rsidP="00376090">
            <w:pPr>
              <w:jc w:val="both"/>
              <w:rPr>
                <w:b/>
                <w:sz w:val="28"/>
              </w:rPr>
            </w:pPr>
            <w:r>
              <w:br w:type="page"/>
            </w:r>
            <w:r>
              <w:rPr>
                <w:b/>
                <w:sz w:val="28"/>
              </w:rPr>
              <w:t>B-III – Charakteristika studijního předmětu</w:t>
            </w:r>
          </w:p>
        </w:tc>
      </w:tr>
      <w:tr w:rsidR="00D1088C" w:rsidRPr="00D30BB7" w14:paraId="1C861CBF" w14:textId="77777777" w:rsidTr="00376090">
        <w:trPr>
          <w:gridBefore w:val="1"/>
          <w:wBefore w:w="75" w:type="dxa"/>
        </w:trPr>
        <w:tc>
          <w:tcPr>
            <w:tcW w:w="3086" w:type="dxa"/>
            <w:gridSpan w:val="2"/>
            <w:tcBorders>
              <w:top w:val="double" w:sz="4" w:space="0" w:color="auto"/>
            </w:tcBorders>
            <w:shd w:val="clear" w:color="auto" w:fill="F7CAAC"/>
          </w:tcPr>
          <w:p w14:paraId="7099CFAC" w14:textId="77777777" w:rsidR="00D1088C" w:rsidRPr="00D30BB7" w:rsidRDefault="00D1088C" w:rsidP="00376090">
            <w:pPr>
              <w:jc w:val="both"/>
              <w:rPr>
                <w:b/>
              </w:rPr>
            </w:pPr>
            <w:r w:rsidRPr="00D30BB7">
              <w:rPr>
                <w:b/>
              </w:rPr>
              <w:t>Název studijního předmětu</w:t>
            </w:r>
          </w:p>
        </w:tc>
        <w:tc>
          <w:tcPr>
            <w:tcW w:w="6769" w:type="dxa"/>
            <w:gridSpan w:val="14"/>
            <w:tcBorders>
              <w:top w:val="double" w:sz="4" w:space="0" w:color="auto"/>
            </w:tcBorders>
          </w:tcPr>
          <w:p w14:paraId="57C0DA5E" w14:textId="77777777" w:rsidR="00D1088C" w:rsidRPr="00D30BB7" w:rsidRDefault="00D1088C" w:rsidP="00376090">
            <w:pPr>
              <w:jc w:val="both"/>
            </w:pPr>
            <w:r w:rsidRPr="00D30BB7">
              <w:t>Mikroekonomie II</w:t>
            </w:r>
          </w:p>
        </w:tc>
      </w:tr>
      <w:tr w:rsidR="00D1088C" w:rsidRPr="00D30BB7" w14:paraId="517EECC7" w14:textId="77777777" w:rsidTr="00376090">
        <w:trPr>
          <w:gridBefore w:val="1"/>
          <w:wBefore w:w="75" w:type="dxa"/>
        </w:trPr>
        <w:tc>
          <w:tcPr>
            <w:tcW w:w="3086" w:type="dxa"/>
            <w:gridSpan w:val="2"/>
            <w:shd w:val="clear" w:color="auto" w:fill="F7CAAC"/>
          </w:tcPr>
          <w:p w14:paraId="600981A2" w14:textId="77777777" w:rsidR="00D1088C" w:rsidRPr="00D30BB7" w:rsidRDefault="00D1088C" w:rsidP="00376090">
            <w:pPr>
              <w:jc w:val="both"/>
              <w:rPr>
                <w:b/>
              </w:rPr>
            </w:pPr>
            <w:r w:rsidRPr="00D30BB7">
              <w:rPr>
                <w:b/>
              </w:rPr>
              <w:t>Typ předmětu</w:t>
            </w:r>
          </w:p>
        </w:tc>
        <w:tc>
          <w:tcPr>
            <w:tcW w:w="3406" w:type="dxa"/>
            <w:gridSpan w:val="8"/>
          </w:tcPr>
          <w:p w14:paraId="67BF112B" w14:textId="77777777" w:rsidR="00D1088C" w:rsidRPr="00D30BB7" w:rsidRDefault="00D1088C" w:rsidP="00376090">
            <w:pPr>
              <w:jc w:val="both"/>
            </w:pPr>
            <w:r>
              <w:t>p</w:t>
            </w:r>
            <w:r w:rsidRPr="00D30BB7">
              <w:t>ovinný „ZT“</w:t>
            </w:r>
          </w:p>
        </w:tc>
        <w:tc>
          <w:tcPr>
            <w:tcW w:w="2695" w:type="dxa"/>
            <w:gridSpan w:val="4"/>
            <w:shd w:val="clear" w:color="auto" w:fill="F7CAAC"/>
          </w:tcPr>
          <w:p w14:paraId="28029F5A" w14:textId="77777777" w:rsidR="00D1088C" w:rsidRPr="00D30BB7" w:rsidRDefault="00D1088C" w:rsidP="00376090">
            <w:pPr>
              <w:jc w:val="both"/>
            </w:pPr>
            <w:r w:rsidRPr="00D30BB7">
              <w:rPr>
                <w:b/>
              </w:rPr>
              <w:t>doporučený ročník / semestr</w:t>
            </w:r>
          </w:p>
        </w:tc>
        <w:tc>
          <w:tcPr>
            <w:tcW w:w="668" w:type="dxa"/>
            <w:gridSpan w:val="2"/>
          </w:tcPr>
          <w:p w14:paraId="07A7F56C" w14:textId="77777777" w:rsidR="00D1088C" w:rsidRPr="00D30BB7" w:rsidRDefault="00D1088C" w:rsidP="00376090">
            <w:pPr>
              <w:jc w:val="both"/>
            </w:pPr>
            <w:r w:rsidRPr="00D30BB7">
              <w:t>1/Z</w:t>
            </w:r>
          </w:p>
        </w:tc>
      </w:tr>
      <w:tr w:rsidR="00D1088C" w:rsidRPr="00D30BB7" w14:paraId="2D06C108" w14:textId="77777777" w:rsidTr="00376090">
        <w:trPr>
          <w:gridBefore w:val="1"/>
          <w:wBefore w:w="75" w:type="dxa"/>
        </w:trPr>
        <w:tc>
          <w:tcPr>
            <w:tcW w:w="3086" w:type="dxa"/>
            <w:gridSpan w:val="2"/>
            <w:shd w:val="clear" w:color="auto" w:fill="F7CAAC"/>
          </w:tcPr>
          <w:p w14:paraId="0D4E5F25" w14:textId="77777777" w:rsidR="00D1088C" w:rsidRPr="00D30BB7" w:rsidRDefault="00D1088C" w:rsidP="00376090">
            <w:pPr>
              <w:jc w:val="both"/>
              <w:rPr>
                <w:b/>
              </w:rPr>
            </w:pPr>
            <w:r w:rsidRPr="00D30BB7">
              <w:rPr>
                <w:b/>
              </w:rPr>
              <w:t>Rozsah studijního předmětu</w:t>
            </w:r>
          </w:p>
        </w:tc>
        <w:tc>
          <w:tcPr>
            <w:tcW w:w="1701" w:type="dxa"/>
            <w:gridSpan w:val="4"/>
          </w:tcPr>
          <w:p w14:paraId="12A4C18C" w14:textId="77777777" w:rsidR="00D1088C" w:rsidRPr="00D30BB7" w:rsidRDefault="00D1088C" w:rsidP="00376090">
            <w:pPr>
              <w:jc w:val="both"/>
            </w:pPr>
            <w:r w:rsidRPr="00D30BB7">
              <w:t>26p + 26s</w:t>
            </w:r>
          </w:p>
        </w:tc>
        <w:tc>
          <w:tcPr>
            <w:tcW w:w="889" w:type="dxa"/>
            <w:gridSpan w:val="2"/>
            <w:shd w:val="clear" w:color="auto" w:fill="F7CAAC"/>
          </w:tcPr>
          <w:p w14:paraId="55A1C6B0" w14:textId="77777777" w:rsidR="00D1088C" w:rsidRPr="00D30BB7" w:rsidRDefault="00D1088C" w:rsidP="00376090">
            <w:pPr>
              <w:jc w:val="both"/>
              <w:rPr>
                <w:b/>
              </w:rPr>
            </w:pPr>
            <w:r w:rsidRPr="00D30BB7">
              <w:rPr>
                <w:b/>
              </w:rPr>
              <w:t xml:space="preserve">hod. </w:t>
            </w:r>
          </w:p>
        </w:tc>
        <w:tc>
          <w:tcPr>
            <w:tcW w:w="816" w:type="dxa"/>
            <w:gridSpan w:val="2"/>
          </w:tcPr>
          <w:p w14:paraId="3A503BEF" w14:textId="77777777" w:rsidR="00D1088C" w:rsidRPr="00D30BB7" w:rsidRDefault="00D1088C" w:rsidP="00376090">
            <w:pPr>
              <w:jc w:val="both"/>
            </w:pPr>
            <w:r w:rsidRPr="00D30BB7">
              <w:t>52</w:t>
            </w:r>
          </w:p>
        </w:tc>
        <w:tc>
          <w:tcPr>
            <w:tcW w:w="2156" w:type="dxa"/>
            <w:gridSpan w:val="2"/>
            <w:shd w:val="clear" w:color="auto" w:fill="F7CAAC"/>
          </w:tcPr>
          <w:p w14:paraId="33180C2D" w14:textId="77777777" w:rsidR="00D1088C" w:rsidRPr="00D30BB7" w:rsidRDefault="00D1088C" w:rsidP="00376090">
            <w:pPr>
              <w:jc w:val="both"/>
              <w:rPr>
                <w:b/>
              </w:rPr>
            </w:pPr>
            <w:r w:rsidRPr="00D30BB7">
              <w:rPr>
                <w:b/>
              </w:rPr>
              <w:t>kreditů</w:t>
            </w:r>
          </w:p>
        </w:tc>
        <w:tc>
          <w:tcPr>
            <w:tcW w:w="1207" w:type="dxa"/>
            <w:gridSpan w:val="4"/>
          </w:tcPr>
          <w:p w14:paraId="3C97F7B5" w14:textId="77777777" w:rsidR="00D1088C" w:rsidRPr="00D30BB7" w:rsidRDefault="00D1088C" w:rsidP="00376090">
            <w:pPr>
              <w:jc w:val="both"/>
            </w:pPr>
            <w:r w:rsidRPr="00D30BB7">
              <w:t>5</w:t>
            </w:r>
          </w:p>
        </w:tc>
      </w:tr>
      <w:tr w:rsidR="00D1088C" w:rsidRPr="00D30BB7" w14:paraId="1129844E" w14:textId="77777777" w:rsidTr="00376090">
        <w:trPr>
          <w:gridBefore w:val="1"/>
          <w:wBefore w:w="75" w:type="dxa"/>
        </w:trPr>
        <w:tc>
          <w:tcPr>
            <w:tcW w:w="3086" w:type="dxa"/>
            <w:gridSpan w:val="2"/>
            <w:shd w:val="clear" w:color="auto" w:fill="F7CAAC"/>
          </w:tcPr>
          <w:p w14:paraId="7728276B" w14:textId="77777777" w:rsidR="00D1088C" w:rsidRPr="00D30BB7" w:rsidRDefault="00D1088C" w:rsidP="00376090">
            <w:pPr>
              <w:jc w:val="both"/>
              <w:rPr>
                <w:b/>
              </w:rPr>
            </w:pPr>
            <w:r w:rsidRPr="00D30BB7">
              <w:rPr>
                <w:b/>
              </w:rPr>
              <w:t>Prerekvizity, korekvizity, ekvivalence</w:t>
            </w:r>
          </w:p>
        </w:tc>
        <w:tc>
          <w:tcPr>
            <w:tcW w:w="6769" w:type="dxa"/>
            <w:gridSpan w:val="14"/>
          </w:tcPr>
          <w:p w14:paraId="5A7D3A11" w14:textId="77777777" w:rsidR="00D1088C" w:rsidRPr="00D30BB7" w:rsidRDefault="00D1088C" w:rsidP="00376090">
            <w:pPr>
              <w:jc w:val="both"/>
            </w:pPr>
            <w:r w:rsidRPr="00D30BB7">
              <w:t>Ekvivalence (Microeconomics II)</w:t>
            </w:r>
          </w:p>
        </w:tc>
      </w:tr>
      <w:tr w:rsidR="00D1088C" w:rsidRPr="00D30BB7" w14:paraId="2ED7198D" w14:textId="77777777" w:rsidTr="00376090">
        <w:trPr>
          <w:gridBefore w:val="1"/>
          <w:wBefore w:w="75" w:type="dxa"/>
        </w:trPr>
        <w:tc>
          <w:tcPr>
            <w:tcW w:w="3086" w:type="dxa"/>
            <w:gridSpan w:val="2"/>
            <w:shd w:val="clear" w:color="auto" w:fill="F7CAAC"/>
          </w:tcPr>
          <w:p w14:paraId="00C56DEB" w14:textId="77777777" w:rsidR="00D1088C" w:rsidRPr="00D30BB7" w:rsidRDefault="00D1088C" w:rsidP="00376090">
            <w:pPr>
              <w:jc w:val="both"/>
              <w:rPr>
                <w:b/>
              </w:rPr>
            </w:pPr>
            <w:r w:rsidRPr="00D30BB7">
              <w:rPr>
                <w:b/>
              </w:rPr>
              <w:t>Způsob ověření studijních výsledků</w:t>
            </w:r>
          </w:p>
        </w:tc>
        <w:tc>
          <w:tcPr>
            <w:tcW w:w="3406" w:type="dxa"/>
            <w:gridSpan w:val="8"/>
          </w:tcPr>
          <w:p w14:paraId="31169216" w14:textId="77777777" w:rsidR="00D1088C" w:rsidRPr="00D30BB7" w:rsidRDefault="00D1088C" w:rsidP="00376090">
            <w:pPr>
              <w:jc w:val="both"/>
            </w:pPr>
            <w:r>
              <w:t>z</w:t>
            </w:r>
            <w:r w:rsidRPr="00D30BB7">
              <w:t>ápočet, zkouška</w:t>
            </w:r>
          </w:p>
        </w:tc>
        <w:tc>
          <w:tcPr>
            <w:tcW w:w="2156" w:type="dxa"/>
            <w:gridSpan w:val="2"/>
            <w:shd w:val="clear" w:color="auto" w:fill="F7CAAC"/>
          </w:tcPr>
          <w:p w14:paraId="49EF14EF" w14:textId="77777777" w:rsidR="00D1088C" w:rsidRPr="00D30BB7" w:rsidRDefault="00D1088C" w:rsidP="00376090">
            <w:pPr>
              <w:jc w:val="both"/>
              <w:rPr>
                <w:b/>
              </w:rPr>
            </w:pPr>
            <w:r w:rsidRPr="00D30BB7">
              <w:rPr>
                <w:b/>
              </w:rPr>
              <w:t>Forma výuky</w:t>
            </w:r>
          </w:p>
        </w:tc>
        <w:tc>
          <w:tcPr>
            <w:tcW w:w="1207" w:type="dxa"/>
            <w:gridSpan w:val="4"/>
          </w:tcPr>
          <w:p w14:paraId="7402E9FA" w14:textId="77777777" w:rsidR="00D1088C" w:rsidRPr="00D30BB7" w:rsidRDefault="00D1088C" w:rsidP="00376090">
            <w:pPr>
              <w:jc w:val="both"/>
            </w:pPr>
            <w:r>
              <w:t>p</w:t>
            </w:r>
            <w:r w:rsidRPr="00D30BB7">
              <w:t>řednáška, seminář</w:t>
            </w:r>
          </w:p>
        </w:tc>
      </w:tr>
      <w:tr w:rsidR="00D1088C" w:rsidRPr="00D30BB7" w14:paraId="7D3C5D62" w14:textId="77777777" w:rsidTr="00376090">
        <w:trPr>
          <w:gridBefore w:val="1"/>
          <w:wBefore w:w="75" w:type="dxa"/>
        </w:trPr>
        <w:tc>
          <w:tcPr>
            <w:tcW w:w="3086" w:type="dxa"/>
            <w:gridSpan w:val="2"/>
            <w:shd w:val="clear" w:color="auto" w:fill="F7CAAC"/>
          </w:tcPr>
          <w:p w14:paraId="0CFC0846" w14:textId="77777777" w:rsidR="00D1088C" w:rsidRPr="00D30BB7" w:rsidRDefault="00D1088C" w:rsidP="00376090">
            <w:pPr>
              <w:jc w:val="both"/>
              <w:rPr>
                <w:b/>
              </w:rPr>
            </w:pPr>
            <w:r w:rsidRPr="00D30BB7">
              <w:rPr>
                <w:b/>
              </w:rPr>
              <w:t>Forma způsobu ověření studijních výsledků a další požadavky na studenta</w:t>
            </w:r>
          </w:p>
        </w:tc>
        <w:tc>
          <w:tcPr>
            <w:tcW w:w="6769" w:type="dxa"/>
            <w:gridSpan w:val="14"/>
            <w:tcBorders>
              <w:bottom w:val="nil"/>
            </w:tcBorders>
          </w:tcPr>
          <w:p w14:paraId="3BD614EF" w14:textId="77777777" w:rsidR="00D1088C" w:rsidRPr="00D30BB7" w:rsidRDefault="00D1088C" w:rsidP="00376090">
            <w:pPr>
              <w:jc w:val="both"/>
            </w:pPr>
            <w:r w:rsidRPr="00D30BB7">
              <w:t>Způsob zakončení předmětu – zápočet, zkouška</w:t>
            </w:r>
          </w:p>
          <w:p w14:paraId="1EEDF4CF" w14:textId="77777777" w:rsidR="00D1088C" w:rsidRPr="00D30BB7" w:rsidRDefault="00D1088C" w:rsidP="00376090">
            <w:pPr>
              <w:jc w:val="both"/>
            </w:pPr>
            <w:r w:rsidRPr="00D30BB7">
              <w:t>Požadavky na zápočet - vypracování seminární práce dle požadavků vyučujícího, 80% aktivní účast na seminářích.</w:t>
            </w:r>
          </w:p>
          <w:p w14:paraId="29D576D4" w14:textId="77777777" w:rsidR="00D1088C" w:rsidRPr="00D30BB7" w:rsidRDefault="00D1088C" w:rsidP="00376090">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D1088C" w:rsidRPr="00D30BB7" w14:paraId="555F89E5" w14:textId="77777777" w:rsidTr="00376090">
        <w:trPr>
          <w:gridBefore w:val="1"/>
          <w:wBefore w:w="75" w:type="dxa"/>
          <w:trHeight w:val="274"/>
        </w:trPr>
        <w:tc>
          <w:tcPr>
            <w:tcW w:w="9855" w:type="dxa"/>
            <w:gridSpan w:val="16"/>
            <w:tcBorders>
              <w:top w:val="nil"/>
            </w:tcBorders>
          </w:tcPr>
          <w:p w14:paraId="0FD7658D" w14:textId="77777777" w:rsidR="00D1088C" w:rsidRPr="00D30BB7" w:rsidRDefault="00D1088C" w:rsidP="00376090">
            <w:pPr>
              <w:jc w:val="both"/>
            </w:pPr>
          </w:p>
        </w:tc>
      </w:tr>
      <w:tr w:rsidR="00D1088C" w:rsidRPr="00D30BB7" w14:paraId="70B93B73" w14:textId="77777777" w:rsidTr="00376090">
        <w:trPr>
          <w:gridBefore w:val="1"/>
          <w:wBefore w:w="75" w:type="dxa"/>
          <w:trHeight w:val="197"/>
        </w:trPr>
        <w:tc>
          <w:tcPr>
            <w:tcW w:w="3086" w:type="dxa"/>
            <w:gridSpan w:val="2"/>
            <w:tcBorders>
              <w:top w:val="nil"/>
            </w:tcBorders>
            <w:shd w:val="clear" w:color="auto" w:fill="F7CAAC"/>
          </w:tcPr>
          <w:p w14:paraId="4D39EE75" w14:textId="77777777" w:rsidR="00D1088C" w:rsidRPr="00D30BB7" w:rsidRDefault="00D1088C" w:rsidP="00376090">
            <w:pPr>
              <w:jc w:val="both"/>
              <w:rPr>
                <w:b/>
              </w:rPr>
            </w:pPr>
            <w:r w:rsidRPr="00D30BB7">
              <w:rPr>
                <w:b/>
              </w:rPr>
              <w:t>Garant předmětu</w:t>
            </w:r>
          </w:p>
        </w:tc>
        <w:tc>
          <w:tcPr>
            <w:tcW w:w="6769" w:type="dxa"/>
            <w:gridSpan w:val="14"/>
            <w:tcBorders>
              <w:top w:val="nil"/>
            </w:tcBorders>
          </w:tcPr>
          <w:p w14:paraId="427DD74B" w14:textId="77777777" w:rsidR="00D1088C" w:rsidRPr="00D30BB7" w:rsidRDefault="00D1088C" w:rsidP="00376090">
            <w:pPr>
              <w:jc w:val="both"/>
            </w:pPr>
            <w:r w:rsidRPr="00D30BB7">
              <w:t>doc. Ing. Zuzana Dohnalová, Ph.D.</w:t>
            </w:r>
          </w:p>
        </w:tc>
      </w:tr>
      <w:tr w:rsidR="00D1088C" w:rsidRPr="00D30BB7" w14:paraId="25546F40" w14:textId="77777777" w:rsidTr="00376090">
        <w:trPr>
          <w:gridBefore w:val="1"/>
          <w:wBefore w:w="75" w:type="dxa"/>
          <w:trHeight w:val="243"/>
        </w:trPr>
        <w:tc>
          <w:tcPr>
            <w:tcW w:w="3086" w:type="dxa"/>
            <w:gridSpan w:val="2"/>
            <w:tcBorders>
              <w:top w:val="nil"/>
            </w:tcBorders>
            <w:shd w:val="clear" w:color="auto" w:fill="F7CAAC"/>
          </w:tcPr>
          <w:p w14:paraId="0D2A9780" w14:textId="77777777" w:rsidR="00D1088C" w:rsidRPr="00D30BB7" w:rsidRDefault="00D1088C" w:rsidP="00376090">
            <w:pPr>
              <w:jc w:val="both"/>
              <w:rPr>
                <w:b/>
              </w:rPr>
            </w:pPr>
            <w:r w:rsidRPr="00D30BB7">
              <w:rPr>
                <w:b/>
              </w:rPr>
              <w:t>Zapojení garanta do výuky předmětu</w:t>
            </w:r>
          </w:p>
        </w:tc>
        <w:tc>
          <w:tcPr>
            <w:tcW w:w="6769" w:type="dxa"/>
            <w:gridSpan w:val="14"/>
            <w:tcBorders>
              <w:top w:val="nil"/>
            </w:tcBorders>
          </w:tcPr>
          <w:p w14:paraId="3602D28E" w14:textId="77777777" w:rsidR="00D1088C" w:rsidRPr="00D30BB7" w:rsidRDefault="00D1088C" w:rsidP="00376090">
            <w:pPr>
              <w:jc w:val="both"/>
            </w:pPr>
            <w:r w:rsidRPr="00D30BB7">
              <w:t xml:space="preserve">Garant se podílí na přednášení v rozsahu 100 %, dále stanovuje koncepci </w:t>
            </w:r>
            <w:r>
              <w:t>seminářů</w:t>
            </w:r>
            <w:r w:rsidRPr="00D30BB7">
              <w:t xml:space="preserve"> a dohlíží na jejich jednotné vedení.</w:t>
            </w:r>
          </w:p>
        </w:tc>
      </w:tr>
      <w:tr w:rsidR="00D1088C" w:rsidRPr="00D30BB7" w14:paraId="53CB7712" w14:textId="77777777" w:rsidTr="00376090">
        <w:trPr>
          <w:gridBefore w:val="1"/>
          <w:wBefore w:w="75" w:type="dxa"/>
        </w:trPr>
        <w:tc>
          <w:tcPr>
            <w:tcW w:w="3086" w:type="dxa"/>
            <w:gridSpan w:val="2"/>
            <w:shd w:val="clear" w:color="auto" w:fill="F7CAAC"/>
          </w:tcPr>
          <w:p w14:paraId="333C9FAD" w14:textId="77777777" w:rsidR="00D1088C" w:rsidRPr="00D30BB7" w:rsidRDefault="00D1088C" w:rsidP="00376090">
            <w:pPr>
              <w:jc w:val="both"/>
              <w:rPr>
                <w:b/>
              </w:rPr>
            </w:pPr>
            <w:r w:rsidRPr="00D30BB7">
              <w:rPr>
                <w:b/>
              </w:rPr>
              <w:t>Vyučující</w:t>
            </w:r>
          </w:p>
        </w:tc>
        <w:tc>
          <w:tcPr>
            <w:tcW w:w="6769" w:type="dxa"/>
            <w:gridSpan w:val="14"/>
            <w:tcBorders>
              <w:bottom w:val="nil"/>
            </w:tcBorders>
          </w:tcPr>
          <w:p w14:paraId="37C676E1" w14:textId="77777777" w:rsidR="00D1088C" w:rsidRPr="00D30BB7" w:rsidRDefault="00D1088C" w:rsidP="00376090">
            <w:pPr>
              <w:jc w:val="both"/>
            </w:pPr>
            <w:r w:rsidRPr="00D30BB7">
              <w:t xml:space="preserve">doc. Ing. Zuzana Dohnalová, Ph.D. - přednášející </w:t>
            </w:r>
            <w:r>
              <w:t>(</w:t>
            </w:r>
            <w:r w:rsidRPr="00D30BB7">
              <w:t>100%</w:t>
            </w:r>
            <w:r>
              <w:t>)</w:t>
            </w:r>
          </w:p>
        </w:tc>
      </w:tr>
      <w:tr w:rsidR="00D1088C" w:rsidRPr="00D30BB7" w14:paraId="08DCC926" w14:textId="77777777" w:rsidTr="00376090">
        <w:trPr>
          <w:gridBefore w:val="1"/>
          <w:wBefore w:w="75" w:type="dxa"/>
          <w:trHeight w:val="70"/>
        </w:trPr>
        <w:tc>
          <w:tcPr>
            <w:tcW w:w="9855" w:type="dxa"/>
            <w:gridSpan w:val="16"/>
            <w:tcBorders>
              <w:top w:val="nil"/>
            </w:tcBorders>
          </w:tcPr>
          <w:p w14:paraId="3FA3C581" w14:textId="77777777" w:rsidR="00D1088C" w:rsidRPr="00D30BB7" w:rsidRDefault="00D1088C" w:rsidP="00376090">
            <w:pPr>
              <w:jc w:val="both"/>
            </w:pPr>
          </w:p>
        </w:tc>
      </w:tr>
      <w:tr w:rsidR="00D1088C" w:rsidRPr="00D30BB7" w14:paraId="092D13AB" w14:textId="77777777" w:rsidTr="00376090">
        <w:trPr>
          <w:gridBefore w:val="1"/>
          <w:wBefore w:w="75" w:type="dxa"/>
        </w:trPr>
        <w:tc>
          <w:tcPr>
            <w:tcW w:w="3086" w:type="dxa"/>
            <w:gridSpan w:val="2"/>
            <w:shd w:val="clear" w:color="auto" w:fill="F7CAAC"/>
          </w:tcPr>
          <w:p w14:paraId="191D5DC5" w14:textId="77777777" w:rsidR="00D1088C" w:rsidRPr="00D30BB7" w:rsidRDefault="00D1088C" w:rsidP="00376090">
            <w:pPr>
              <w:jc w:val="both"/>
              <w:rPr>
                <w:b/>
              </w:rPr>
            </w:pPr>
            <w:r w:rsidRPr="00D30BB7">
              <w:rPr>
                <w:b/>
              </w:rPr>
              <w:t>Stručná anotace předmětu</w:t>
            </w:r>
          </w:p>
        </w:tc>
        <w:tc>
          <w:tcPr>
            <w:tcW w:w="6769" w:type="dxa"/>
            <w:gridSpan w:val="14"/>
            <w:tcBorders>
              <w:bottom w:val="nil"/>
            </w:tcBorders>
          </w:tcPr>
          <w:p w14:paraId="16A3136E" w14:textId="77777777" w:rsidR="00D1088C" w:rsidRPr="00D30BB7" w:rsidRDefault="00D1088C" w:rsidP="00376090">
            <w:pPr>
              <w:jc w:val="both"/>
            </w:pPr>
          </w:p>
        </w:tc>
      </w:tr>
      <w:tr w:rsidR="00D1088C" w:rsidRPr="00D30BB7" w14:paraId="36EBBF74" w14:textId="77777777" w:rsidTr="00376090">
        <w:trPr>
          <w:gridBefore w:val="1"/>
          <w:wBefore w:w="75" w:type="dxa"/>
          <w:trHeight w:val="4239"/>
        </w:trPr>
        <w:tc>
          <w:tcPr>
            <w:tcW w:w="9855" w:type="dxa"/>
            <w:gridSpan w:val="16"/>
            <w:tcBorders>
              <w:top w:val="nil"/>
              <w:bottom w:val="single" w:sz="12" w:space="0" w:color="auto"/>
            </w:tcBorders>
          </w:tcPr>
          <w:p w14:paraId="21583D26" w14:textId="77777777" w:rsidR="00D1088C" w:rsidRDefault="00D1088C" w:rsidP="00376090">
            <w:pPr>
              <w:jc w:val="both"/>
            </w:pPr>
            <w:r>
              <w:t>Předmět Mikroekonomie II</w:t>
            </w:r>
            <w:r w:rsidRPr="00D30BB7">
              <w:t xml:space="preserve">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01DE944A" w14:textId="77777777" w:rsidR="00D1088C" w:rsidRPr="00D30BB7" w:rsidRDefault="00D1088C" w:rsidP="005961AC">
            <w:pPr>
              <w:pStyle w:val="Odstavecseseznamem"/>
              <w:numPr>
                <w:ilvl w:val="0"/>
                <w:numId w:val="39"/>
              </w:numPr>
              <w:spacing w:after="160" w:line="259" w:lineRule="auto"/>
              <w:ind w:left="247" w:hanging="247"/>
              <w:jc w:val="both"/>
            </w:pPr>
            <w:r w:rsidRPr="00D30BB7">
              <w:t>Teorie chování spotřebitele.</w:t>
            </w:r>
          </w:p>
          <w:p w14:paraId="52EB8F7B" w14:textId="77777777" w:rsidR="00D1088C" w:rsidRPr="00D30BB7" w:rsidRDefault="00D1088C" w:rsidP="005961AC">
            <w:pPr>
              <w:pStyle w:val="Odstavecseseznamem"/>
              <w:numPr>
                <w:ilvl w:val="0"/>
                <w:numId w:val="39"/>
              </w:numPr>
              <w:spacing w:after="160" w:line="259" w:lineRule="auto"/>
              <w:ind w:left="247" w:hanging="247"/>
              <w:jc w:val="both"/>
            </w:pPr>
            <w:r w:rsidRPr="00D30BB7">
              <w:t>Dynamizace modelů chování spotřebitele.</w:t>
            </w:r>
          </w:p>
          <w:p w14:paraId="31EC4F28" w14:textId="77777777" w:rsidR="00D1088C" w:rsidRPr="00D30BB7" w:rsidRDefault="00D1088C" w:rsidP="005961AC">
            <w:pPr>
              <w:pStyle w:val="Odstavecseseznamem"/>
              <w:numPr>
                <w:ilvl w:val="0"/>
                <w:numId w:val="39"/>
              </w:numPr>
              <w:spacing w:after="160" w:line="259" w:lineRule="auto"/>
              <w:ind w:left="247" w:hanging="247"/>
              <w:jc w:val="both"/>
            </w:pPr>
            <w:r w:rsidRPr="00D30BB7">
              <w:t>Rozhodování v podmínkách rizika a nejistoty.</w:t>
            </w:r>
          </w:p>
          <w:p w14:paraId="51A58A78" w14:textId="77777777" w:rsidR="00D1088C" w:rsidRPr="00D30BB7" w:rsidRDefault="00D1088C" w:rsidP="005961AC">
            <w:pPr>
              <w:pStyle w:val="Odstavecseseznamem"/>
              <w:numPr>
                <w:ilvl w:val="0"/>
                <w:numId w:val="39"/>
              </w:numPr>
              <w:spacing w:after="160" w:line="259" w:lineRule="auto"/>
              <w:ind w:left="247" w:hanging="247"/>
              <w:jc w:val="both"/>
            </w:pPr>
            <w:r w:rsidRPr="00D30BB7">
              <w:t>Teorie výroby.</w:t>
            </w:r>
          </w:p>
          <w:p w14:paraId="56BE0EBC"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trzích dokonalé konkurence.</w:t>
            </w:r>
          </w:p>
          <w:p w14:paraId="544826C6" w14:textId="77777777" w:rsidR="00D1088C" w:rsidRPr="00D30BB7" w:rsidRDefault="00D1088C" w:rsidP="005961AC">
            <w:pPr>
              <w:pStyle w:val="Odstavecseseznamem"/>
              <w:numPr>
                <w:ilvl w:val="0"/>
                <w:numId w:val="39"/>
              </w:numPr>
              <w:spacing w:after="160" w:line="259" w:lineRule="auto"/>
              <w:ind w:left="247" w:hanging="247"/>
              <w:jc w:val="both"/>
            </w:pPr>
            <w:r w:rsidRPr="00D30BB7">
              <w:t>Teorie monopolu.</w:t>
            </w:r>
          </w:p>
          <w:p w14:paraId="6F046A05"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nedokonale konkurenčních trzích.</w:t>
            </w:r>
          </w:p>
          <w:p w14:paraId="176437D5" w14:textId="77777777" w:rsidR="00D1088C" w:rsidRPr="00D30BB7" w:rsidRDefault="00D1088C" w:rsidP="005961AC">
            <w:pPr>
              <w:pStyle w:val="Odstavecseseznamem"/>
              <w:numPr>
                <w:ilvl w:val="0"/>
                <w:numId w:val="39"/>
              </w:numPr>
              <w:spacing w:after="160" w:line="259" w:lineRule="auto"/>
              <w:ind w:left="247" w:hanging="247"/>
              <w:jc w:val="both"/>
            </w:pPr>
            <w:r w:rsidRPr="00D30BB7">
              <w:t>Teorie trhu práce, produktivita práce a mzdy.</w:t>
            </w:r>
          </w:p>
          <w:p w14:paraId="7ABE9D26" w14:textId="77777777" w:rsidR="00D1088C" w:rsidRPr="00D30BB7" w:rsidRDefault="00D1088C" w:rsidP="005961AC">
            <w:pPr>
              <w:pStyle w:val="Odstavecseseznamem"/>
              <w:numPr>
                <w:ilvl w:val="0"/>
                <w:numId w:val="39"/>
              </w:numPr>
              <w:spacing w:after="160" w:line="259" w:lineRule="auto"/>
              <w:ind w:left="247" w:hanging="247"/>
              <w:jc w:val="both"/>
            </w:pPr>
            <w:r w:rsidRPr="00D30BB7">
              <w:t>Teorie kapitálu, úroku a zisku.</w:t>
            </w:r>
          </w:p>
          <w:p w14:paraId="7D9FB289" w14:textId="77777777" w:rsidR="00D1088C" w:rsidRPr="00D30BB7" w:rsidRDefault="00D1088C" w:rsidP="005961AC">
            <w:pPr>
              <w:pStyle w:val="Odstavecseseznamem"/>
              <w:numPr>
                <w:ilvl w:val="0"/>
                <w:numId w:val="39"/>
              </w:numPr>
              <w:spacing w:after="160" w:line="259" w:lineRule="auto"/>
              <w:ind w:left="247" w:hanging="247"/>
              <w:jc w:val="both"/>
            </w:pPr>
            <w:r w:rsidRPr="00D30BB7">
              <w:t>Tržní selhání a úloha státu.</w:t>
            </w:r>
          </w:p>
          <w:p w14:paraId="72913C29" w14:textId="77777777" w:rsidR="00D1088C" w:rsidRPr="00D30BB7" w:rsidRDefault="00D1088C" w:rsidP="005961AC">
            <w:pPr>
              <w:pStyle w:val="Odstavecseseznamem"/>
              <w:numPr>
                <w:ilvl w:val="0"/>
                <w:numId w:val="39"/>
              </w:numPr>
              <w:spacing w:after="160" w:line="259" w:lineRule="auto"/>
              <w:ind w:left="247" w:hanging="247"/>
              <w:jc w:val="both"/>
            </w:pPr>
            <w:r w:rsidRPr="00D30BB7">
              <w:t>Celková rovnováha a teorie ekonomie blahobytu.</w:t>
            </w:r>
          </w:p>
          <w:p w14:paraId="48BDDD9E" w14:textId="77777777" w:rsidR="00D1088C" w:rsidRPr="00D30BB7" w:rsidRDefault="00D1088C" w:rsidP="005961AC">
            <w:pPr>
              <w:pStyle w:val="Odstavecseseznamem"/>
              <w:numPr>
                <w:ilvl w:val="0"/>
                <w:numId w:val="39"/>
              </w:numPr>
              <w:spacing w:line="259" w:lineRule="auto"/>
              <w:ind w:left="249" w:hanging="249"/>
              <w:contextualSpacing w:val="0"/>
              <w:jc w:val="both"/>
            </w:pPr>
            <w:r w:rsidRPr="00D30BB7">
              <w:t>Teorie mikroekonomické politiky státu.</w:t>
            </w:r>
          </w:p>
        </w:tc>
      </w:tr>
      <w:tr w:rsidR="00D1088C" w:rsidRPr="00D30BB7" w14:paraId="3EF8C75F" w14:textId="77777777" w:rsidTr="00376090">
        <w:trPr>
          <w:gridBefore w:val="1"/>
          <w:wBefore w:w="75" w:type="dxa"/>
          <w:trHeight w:val="265"/>
        </w:trPr>
        <w:tc>
          <w:tcPr>
            <w:tcW w:w="3653" w:type="dxa"/>
            <w:gridSpan w:val="4"/>
            <w:tcBorders>
              <w:top w:val="nil"/>
            </w:tcBorders>
            <w:shd w:val="clear" w:color="auto" w:fill="F7CAAC"/>
          </w:tcPr>
          <w:p w14:paraId="0D1CA2CE" w14:textId="77777777" w:rsidR="00D1088C" w:rsidRPr="00D30BB7" w:rsidRDefault="00D1088C" w:rsidP="00376090">
            <w:pPr>
              <w:jc w:val="both"/>
            </w:pPr>
            <w:r w:rsidRPr="00D30BB7">
              <w:rPr>
                <w:b/>
              </w:rPr>
              <w:t>Studijní literatura a studijní pomůcky</w:t>
            </w:r>
          </w:p>
        </w:tc>
        <w:tc>
          <w:tcPr>
            <w:tcW w:w="6202" w:type="dxa"/>
            <w:gridSpan w:val="12"/>
            <w:tcBorders>
              <w:top w:val="nil"/>
              <w:bottom w:val="nil"/>
            </w:tcBorders>
          </w:tcPr>
          <w:p w14:paraId="1E9E6E43" w14:textId="77777777" w:rsidR="00D1088C" w:rsidRPr="00D30BB7" w:rsidRDefault="00D1088C" w:rsidP="00376090">
            <w:pPr>
              <w:jc w:val="both"/>
            </w:pPr>
          </w:p>
        </w:tc>
      </w:tr>
      <w:tr w:rsidR="00D1088C" w:rsidRPr="00D30BB7" w14:paraId="4724B1CF" w14:textId="77777777" w:rsidTr="00376090">
        <w:trPr>
          <w:gridBefore w:val="1"/>
          <w:wBefore w:w="75" w:type="dxa"/>
          <w:trHeight w:val="1497"/>
        </w:trPr>
        <w:tc>
          <w:tcPr>
            <w:tcW w:w="9855" w:type="dxa"/>
            <w:gridSpan w:val="16"/>
            <w:tcBorders>
              <w:top w:val="nil"/>
            </w:tcBorders>
          </w:tcPr>
          <w:p w14:paraId="690568D7" w14:textId="77777777" w:rsidR="00D1088C" w:rsidRPr="00D30BB7" w:rsidRDefault="00D1088C" w:rsidP="00376090">
            <w:pPr>
              <w:jc w:val="both"/>
              <w:rPr>
                <w:b/>
              </w:rPr>
            </w:pPr>
            <w:r w:rsidRPr="00D30BB7">
              <w:rPr>
                <w:b/>
              </w:rPr>
              <w:t>Povinná literatura</w:t>
            </w:r>
          </w:p>
          <w:p w14:paraId="0F93FE70" w14:textId="77777777" w:rsidR="00D1088C" w:rsidRPr="00D30BB7" w:rsidRDefault="00D1088C" w:rsidP="00376090">
            <w:pPr>
              <w:jc w:val="both"/>
            </w:pPr>
            <w:r w:rsidRPr="00D30BB7">
              <w:t>HOLMAN, R</w:t>
            </w:r>
            <w:r w:rsidRPr="00D30BB7">
              <w:rPr>
                <w:i/>
              </w:rPr>
              <w:t xml:space="preserve">. Mikroekonomie. Středně pokročilý kurz. </w:t>
            </w:r>
            <w:r w:rsidRPr="00D30BB7">
              <w:t>Praha: C.H. Back, 2007, 592 s. ISBN 978-80-7179-862-0.</w:t>
            </w:r>
          </w:p>
          <w:p w14:paraId="3B94CB9B" w14:textId="77777777" w:rsidR="00D1088C" w:rsidRPr="00D30BB7" w:rsidRDefault="00D1088C" w:rsidP="00376090">
            <w:pPr>
              <w:jc w:val="both"/>
            </w:pPr>
            <w:r w:rsidRPr="00D30BB7">
              <w:t xml:space="preserve">PINDYCK, S.R., RUBINFELD L.D. </w:t>
            </w:r>
            <w:r w:rsidRPr="00D30BB7">
              <w:rPr>
                <w:i/>
              </w:rPr>
              <w:t>Microeconomics</w:t>
            </w:r>
            <w:r w:rsidRPr="00D30BB7">
              <w:t>. Eight edition, Pearson, 2013, 743 s. ISBN 978-0-13-304170.</w:t>
            </w:r>
          </w:p>
          <w:p w14:paraId="5653C6A2" w14:textId="77777777" w:rsidR="00D1088C" w:rsidRPr="00D30BB7" w:rsidRDefault="00D1088C" w:rsidP="00376090">
            <w:pPr>
              <w:jc w:val="both"/>
            </w:pPr>
            <w:r w:rsidRPr="00D30BB7">
              <w:t xml:space="preserve">SOUKUPOVÁ, J., HOŘEJŠÍ, B., MACÁKOVÁ, I., SOUKUP, J. </w:t>
            </w:r>
            <w:r w:rsidRPr="00D30BB7">
              <w:rPr>
                <w:i/>
              </w:rPr>
              <w:t>Mikroekonomie</w:t>
            </w:r>
            <w:r w:rsidRPr="00D30BB7">
              <w:t>. Praha: Management Press, 2012, 573 s. ISBN 978-80-7261-218-5.</w:t>
            </w:r>
          </w:p>
          <w:p w14:paraId="66F82012" w14:textId="77777777" w:rsidR="00D1088C" w:rsidRPr="00D30BB7" w:rsidRDefault="00D1088C" w:rsidP="00376090">
            <w:pPr>
              <w:jc w:val="both"/>
            </w:pPr>
            <w:r w:rsidRPr="00D30BB7">
              <w:t xml:space="preserve">VARIAN, R.H. </w:t>
            </w:r>
            <w:r w:rsidRPr="00D30BB7">
              <w:rPr>
                <w:i/>
              </w:rPr>
              <w:t>Intermediate Microeconomics a Modern Approach</w:t>
            </w:r>
            <w:r w:rsidRPr="00D30BB7">
              <w:t>. W.W. Norton &amp; Company; 9th Revised edition edition, 2014, 739 s. ISBN 0393920771.</w:t>
            </w:r>
          </w:p>
          <w:p w14:paraId="57F34FF8" w14:textId="77777777" w:rsidR="00D1088C" w:rsidRPr="00D30BB7" w:rsidRDefault="00D1088C" w:rsidP="00376090">
            <w:pPr>
              <w:jc w:val="both"/>
              <w:rPr>
                <w:b/>
              </w:rPr>
            </w:pPr>
            <w:r w:rsidRPr="00D30BB7">
              <w:rPr>
                <w:b/>
              </w:rPr>
              <w:t>Doporučená literatura</w:t>
            </w:r>
          </w:p>
          <w:p w14:paraId="2C4FB97B" w14:textId="77777777" w:rsidR="00D1088C" w:rsidRDefault="00D1088C" w:rsidP="00376090">
            <w:pPr>
              <w:jc w:val="both"/>
            </w:pPr>
            <w:r w:rsidRPr="00D30BB7">
              <w:rPr>
                <w:caps/>
              </w:rPr>
              <w:t>Frank, R.H</w:t>
            </w:r>
            <w:r w:rsidRPr="00D30BB7">
              <w:t xml:space="preserve">. </w:t>
            </w:r>
            <w:r w:rsidRPr="00D30BB7">
              <w:rPr>
                <w:i/>
              </w:rPr>
              <w:t>Mikroekonomie a chování.</w:t>
            </w:r>
            <w:r w:rsidRPr="00D30BB7">
              <w:t xml:space="preserve"> Praha: Svoboda, 1995, 765 s. ISBN 8020504389.</w:t>
            </w:r>
          </w:p>
          <w:p w14:paraId="098B7C1A" w14:textId="77777777" w:rsidR="00D1088C" w:rsidRPr="00D30BB7" w:rsidRDefault="00D1088C" w:rsidP="00376090">
            <w:pPr>
              <w:jc w:val="both"/>
            </w:pPr>
            <w:r w:rsidRPr="00D30BB7">
              <w:t xml:space="preserve">VARIAN, R.H. </w:t>
            </w:r>
            <w:r w:rsidRPr="00D30BB7">
              <w:rPr>
                <w:i/>
              </w:rPr>
              <w:t>Mikroekonomie. Moderní přístup</w:t>
            </w:r>
            <w:r w:rsidRPr="00D30BB7">
              <w:t>. 1.</w:t>
            </w:r>
            <w:r>
              <w:t xml:space="preserve"> vydání.</w:t>
            </w:r>
            <w:r w:rsidRPr="00D30BB7">
              <w:t xml:space="preserve"> Praha: Victoria Publishing, 1993, 643 s. ISBN 80-85865-25-4.</w:t>
            </w:r>
          </w:p>
        </w:tc>
      </w:tr>
      <w:tr w:rsidR="00D1088C" w:rsidRPr="00D30BB7" w14:paraId="7EBF6B5C" w14:textId="77777777" w:rsidTr="00376090">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5C62D29" w14:textId="77777777" w:rsidR="00D1088C" w:rsidRPr="00D30BB7" w:rsidRDefault="00D1088C" w:rsidP="00376090">
            <w:pPr>
              <w:jc w:val="center"/>
              <w:rPr>
                <w:b/>
              </w:rPr>
            </w:pPr>
            <w:r w:rsidRPr="00D30BB7">
              <w:rPr>
                <w:b/>
              </w:rPr>
              <w:t>Informace ke kombinované nebo distanční formě</w:t>
            </w:r>
          </w:p>
        </w:tc>
      </w:tr>
      <w:tr w:rsidR="00D1088C" w:rsidRPr="00D30BB7" w14:paraId="54F3FDDC" w14:textId="77777777" w:rsidTr="00376090">
        <w:trPr>
          <w:gridBefore w:val="1"/>
          <w:wBefore w:w="75" w:type="dxa"/>
        </w:trPr>
        <w:tc>
          <w:tcPr>
            <w:tcW w:w="4787" w:type="dxa"/>
            <w:gridSpan w:val="6"/>
            <w:tcBorders>
              <w:top w:val="single" w:sz="2" w:space="0" w:color="auto"/>
            </w:tcBorders>
            <w:shd w:val="clear" w:color="auto" w:fill="F7CAAC"/>
          </w:tcPr>
          <w:p w14:paraId="1086B717" w14:textId="77777777" w:rsidR="00D1088C" w:rsidRPr="00D30BB7" w:rsidRDefault="00D1088C" w:rsidP="00376090">
            <w:pPr>
              <w:jc w:val="both"/>
            </w:pPr>
            <w:r w:rsidRPr="00D30BB7">
              <w:rPr>
                <w:b/>
              </w:rPr>
              <w:t>Rozsah konzultací (soustředění)</w:t>
            </w:r>
          </w:p>
        </w:tc>
        <w:tc>
          <w:tcPr>
            <w:tcW w:w="889" w:type="dxa"/>
            <w:gridSpan w:val="2"/>
            <w:tcBorders>
              <w:top w:val="single" w:sz="2" w:space="0" w:color="auto"/>
            </w:tcBorders>
          </w:tcPr>
          <w:p w14:paraId="1B2A9AD7" w14:textId="77777777" w:rsidR="00D1088C" w:rsidRPr="00D30BB7" w:rsidRDefault="00D1088C" w:rsidP="00376090">
            <w:pPr>
              <w:jc w:val="both"/>
            </w:pPr>
            <w:r w:rsidRPr="00D30BB7">
              <w:t>20</w:t>
            </w:r>
          </w:p>
        </w:tc>
        <w:tc>
          <w:tcPr>
            <w:tcW w:w="4179" w:type="dxa"/>
            <w:gridSpan w:val="8"/>
            <w:tcBorders>
              <w:top w:val="single" w:sz="2" w:space="0" w:color="auto"/>
            </w:tcBorders>
            <w:shd w:val="clear" w:color="auto" w:fill="F7CAAC"/>
          </w:tcPr>
          <w:p w14:paraId="4C82E765" w14:textId="77777777" w:rsidR="00D1088C" w:rsidRPr="00D30BB7" w:rsidRDefault="00D1088C" w:rsidP="00376090">
            <w:pPr>
              <w:jc w:val="both"/>
              <w:rPr>
                <w:b/>
              </w:rPr>
            </w:pPr>
            <w:r w:rsidRPr="00D30BB7">
              <w:rPr>
                <w:b/>
              </w:rPr>
              <w:t xml:space="preserve">hodin </w:t>
            </w:r>
          </w:p>
        </w:tc>
      </w:tr>
      <w:tr w:rsidR="00D1088C" w:rsidRPr="00D30BB7" w14:paraId="5FB40212" w14:textId="77777777" w:rsidTr="00376090">
        <w:trPr>
          <w:gridBefore w:val="1"/>
          <w:wBefore w:w="75" w:type="dxa"/>
        </w:trPr>
        <w:tc>
          <w:tcPr>
            <w:tcW w:w="9855" w:type="dxa"/>
            <w:gridSpan w:val="16"/>
            <w:shd w:val="clear" w:color="auto" w:fill="F7CAAC"/>
          </w:tcPr>
          <w:p w14:paraId="2F5EB78A" w14:textId="77777777" w:rsidR="00D1088C" w:rsidRPr="00D30BB7" w:rsidRDefault="00D1088C" w:rsidP="00376090">
            <w:pPr>
              <w:jc w:val="both"/>
              <w:rPr>
                <w:b/>
              </w:rPr>
            </w:pPr>
            <w:r w:rsidRPr="00D30BB7">
              <w:rPr>
                <w:b/>
              </w:rPr>
              <w:t>Informace o způsobu kontaktu s vyučujícím</w:t>
            </w:r>
          </w:p>
        </w:tc>
      </w:tr>
      <w:tr w:rsidR="00D1088C" w:rsidRPr="00D30BB7" w14:paraId="49D6C0B1" w14:textId="77777777" w:rsidTr="00376090">
        <w:trPr>
          <w:gridBefore w:val="1"/>
          <w:wBefore w:w="75" w:type="dxa"/>
          <w:trHeight w:val="70"/>
        </w:trPr>
        <w:tc>
          <w:tcPr>
            <w:tcW w:w="9855" w:type="dxa"/>
            <w:gridSpan w:val="16"/>
          </w:tcPr>
          <w:p w14:paraId="17C05DAF" w14:textId="77777777" w:rsidR="00D1088C" w:rsidRPr="00D30BB7" w:rsidRDefault="00D1088C" w:rsidP="00376090">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1088C" w:rsidRPr="00FA2CFE" w14:paraId="1392D28F" w14:textId="77777777" w:rsidTr="00376090">
        <w:trPr>
          <w:gridAfter w:val="1"/>
          <w:wAfter w:w="75" w:type="dxa"/>
          <w:trHeight w:val="70"/>
        </w:trPr>
        <w:tc>
          <w:tcPr>
            <w:tcW w:w="9855" w:type="dxa"/>
            <w:gridSpan w:val="16"/>
            <w:tcBorders>
              <w:top w:val="single" w:sz="4" w:space="0" w:color="auto"/>
              <w:left w:val="single" w:sz="4" w:space="0" w:color="auto"/>
              <w:bottom w:val="single" w:sz="4" w:space="0" w:color="auto"/>
              <w:right w:val="single" w:sz="4" w:space="0" w:color="auto"/>
            </w:tcBorders>
            <w:shd w:val="clear" w:color="auto" w:fill="BDD6EE"/>
          </w:tcPr>
          <w:p w14:paraId="4EAB1008" w14:textId="77777777" w:rsidR="00D1088C" w:rsidRPr="00FA2CFE" w:rsidRDefault="00D1088C" w:rsidP="00376090">
            <w:pPr>
              <w:jc w:val="both"/>
              <w:rPr>
                <w:b/>
              </w:rPr>
            </w:pPr>
            <w:r>
              <w:br w:type="page"/>
            </w:r>
            <w:r w:rsidRPr="00FA2CFE">
              <w:rPr>
                <w:b/>
                <w:sz w:val="28"/>
              </w:rPr>
              <w:t>B-III – Charakteristika studijního předmětu</w:t>
            </w:r>
          </w:p>
        </w:tc>
      </w:tr>
      <w:tr w:rsidR="00D1088C" w:rsidRPr="00D30BB7" w14:paraId="196327C2" w14:textId="77777777" w:rsidTr="00376090">
        <w:trPr>
          <w:gridAfter w:val="1"/>
          <w:wAfter w:w="75" w:type="dxa"/>
        </w:trPr>
        <w:tc>
          <w:tcPr>
            <w:tcW w:w="3086" w:type="dxa"/>
            <w:gridSpan w:val="2"/>
            <w:tcBorders>
              <w:top w:val="double" w:sz="4" w:space="0" w:color="auto"/>
            </w:tcBorders>
            <w:shd w:val="clear" w:color="auto" w:fill="F7CAAC"/>
          </w:tcPr>
          <w:p w14:paraId="02A46EA7" w14:textId="77777777" w:rsidR="00D1088C" w:rsidRPr="00D30BB7" w:rsidRDefault="00D1088C" w:rsidP="00376090">
            <w:pPr>
              <w:jc w:val="both"/>
              <w:rPr>
                <w:b/>
              </w:rPr>
            </w:pPr>
            <w:r w:rsidRPr="00D30BB7">
              <w:rPr>
                <w:b/>
              </w:rPr>
              <w:t>Název studijního předmětu</w:t>
            </w:r>
          </w:p>
        </w:tc>
        <w:tc>
          <w:tcPr>
            <w:tcW w:w="6769" w:type="dxa"/>
            <w:gridSpan w:val="14"/>
            <w:tcBorders>
              <w:top w:val="double" w:sz="4" w:space="0" w:color="auto"/>
            </w:tcBorders>
          </w:tcPr>
          <w:p w14:paraId="7935A0B5" w14:textId="77777777" w:rsidR="00D1088C" w:rsidRPr="00D30BB7" w:rsidRDefault="00D1088C" w:rsidP="00376090">
            <w:pPr>
              <w:jc w:val="both"/>
            </w:pPr>
            <w:r>
              <w:t>Microeconomics II</w:t>
            </w:r>
          </w:p>
        </w:tc>
      </w:tr>
      <w:tr w:rsidR="00D1088C" w:rsidRPr="00D30BB7" w14:paraId="0F3BA991" w14:textId="77777777" w:rsidTr="00376090">
        <w:trPr>
          <w:gridAfter w:val="1"/>
          <w:wAfter w:w="75" w:type="dxa"/>
        </w:trPr>
        <w:tc>
          <w:tcPr>
            <w:tcW w:w="3086" w:type="dxa"/>
            <w:gridSpan w:val="2"/>
            <w:shd w:val="clear" w:color="auto" w:fill="F7CAAC"/>
          </w:tcPr>
          <w:p w14:paraId="0BF90C88" w14:textId="77777777" w:rsidR="00D1088C" w:rsidRPr="00D30BB7" w:rsidRDefault="00D1088C" w:rsidP="00376090">
            <w:pPr>
              <w:jc w:val="both"/>
              <w:rPr>
                <w:b/>
              </w:rPr>
            </w:pPr>
            <w:r w:rsidRPr="00D30BB7">
              <w:rPr>
                <w:b/>
              </w:rPr>
              <w:t>Typ předmětu</w:t>
            </w:r>
          </w:p>
        </w:tc>
        <w:tc>
          <w:tcPr>
            <w:tcW w:w="3406" w:type="dxa"/>
            <w:gridSpan w:val="8"/>
          </w:tcPr>
          <w:p w14:paraId="6C6262B8" w14:textId="77777777" w:rsidR="00D1088C" w:rsidRPr="00D30BB7" w:rsidRDefault="00D1088C" w:rsidP="00376090">
            <w:pPr>
              <w:jc w:val="both"/>
            </w:pPr>
            <w:r>
              <w:t>p</w:t>
            </w:r>
            <w:r w:rsidRPr="00D30BB7">
              <w:t>ovinný „ZT“</w:t>
            </w:r>
          </w:p>
        </w:tc>
        <w:tc>
          <w:tcPr>
            <w:tcW w:w="2695" w:type="dxa"/>
            <w:gridSpan w:val="4"/>
            <w:shd w:val="clear" w:color="auto" w:fill="F7CAAC"/>
          </w:tcPr>
          <w:p w14:paraId="15721838" w14:textId="77777777" w:rsidR="00D1088C" w:rsidRPr="00D30BB7" w:rsidRDefault="00D1088C" w:rsidP="00376090">
            <w:pPr>
              <w:jc w:val="both"/>
            </w:pPr>
            <w:r w:rsidRPr="00D30BB7">
              <w:rPr>
                <w:b/>
              </w:rPr>
              <w:t>doporučený ročník / semestr</w:t>
            </w:r>
          </w:p>
        </w:tc>
        <w:tc>
          <w:tcPr>
            <w:tcW w:w="668" w:type="dxa"/>
            <w:gridSpan w:val="2"/>
          </w:tcPr>
          <w:p w14:paraId="5517DB0F" w14:textId="77777777" w:rsidR="00D1088C" w:rsidRPr="00D30BB7" w:rsidRDefault="00D1088C" w:rsidP="00376090">
            <w:pPr>
              <w:jc w:val="both"/>
            </w:pPr>
            <w:r w:rsidRPr="00D30BB7">
              <w:t>1/Z</w:t>
            </w:r>
          </w:p>
        </w:tc>
      </w:tr>
      <w:tr w:rsidR="00D1088C" w:rsidRPr="00D30BB7" w14:paraId="0B0FFBE9" w14:textId="77777777" w:rsidTr="00376090">
        <w:trPr>
          <w:gridAfter w:val="1"/>
          <w:wAfter w:w="75" w:type="dxa"/>
        </w:trPr>
        <w:tc>
          <w:tcPr>
            <w:tcW w:w="3086" w:type="dxa"/>
            <w:gridSpan w:val="2"/>
            <w:shd w:val="clear" w:color="auto" w:fill="F7CAAC"/>
          </w:tcPr>
          <w:p w14:paraId="7EE4CE5A" w14:textId="77777777" w:rsidR="00D1088C" w:rsidRPr="00D30BB7" w:rsidRDefault="00D1088C" w:rsidP="00376090">
            <w:pPr>
              <w:jc w:val="both"/>
              <w:rPr>
                <w:b/>
              </w:rPr>
            </w:pPr>
            <w:r w:rsidRPr="00D30BB7">
              <w:rPr>
                <w:b/>
              </w:rPr>
              <w:t>Rozsah studijního předmětu</w:t>
            </w:r>
          </w:p>
        </w:tc>
        <w:tc>
          <w:tcPr>
            <w:tcW w:w="1701" w:type="dxa"/>
            <w:gridSpan w:val="4"/>
          </w:tcPr>
          <w:p w14:paraId="2ACD591E" w14:textId="77777777" w:rsidR="00D1088C" w:rsidRPr="00D30BB7" w:rsidRDefault="00D1088C" w:rsidP="00376090">
            <w:pPr>
              <w:jc w:val="both"/>
            </w:pPr>
            <w:r w:rsidRPr="00D30BB7">
              <w:t>26p + 26s</w:t>
            </w:r>
          </w:p>
        </w:tc>
        <w:tc>
          <w:tcPr>
            <w:tcW w:w="889" w:type="dxa"/>
            <w:gridSpan w:val="2"/>
            <w:shd w:val="clear" w:color="auto" w:fill="F7CAAC"/>
          </w:tcPr>
          <w:p w14:paraId="22E0A8A5" w14:textId="77777777" w:rsidR="00D1088C" w:rsidRPr="00D30BB7" w:rsidRDefault="00D1088C" w:rsidP="00376090">
            <w:pPr>
              <w:jc w:val="both"/>
              <w:rPr>
                <w:b/>
              </w:rPr>
            </w:pPr>
            <w:r w:rsidRPr="00D30BB7">
              <w:rPr>
                <w:b/>
              </w:rPr>
              <w:t xml:space="preserve">hod. </w:t>
            </w:r>
          </w:p>
        </w:tc>
        <w:tc>
          <w:tcPr>
            <w:tcW w:w="816" w:type="dxa"/>
            <w:gridSpan w:val="2"/>
          </w:tcPr>
          <w:p w14:paraId="1FB28621" w14:textId="77777777" w:rsidR="00D1088C" w:rsidRPr="00D30BB7" w:rsidRDefault="00D1088C" w:rsidP="00376090">
            <w:pPr>
              <w:jc w:val="both"/>
            </w:pPr>
            <w:r w:rsidRPr="00D30BB7">
              <w:t>52</w:t>
            </w:r>
          </w:p>
        </w:tc>
        <w:tc>
          <w:tcPr>
            <w:tcW w:w="2156" w:type="dxa"/>
            <w:gridSpan w:val="2"/>
            <w:shd w:val="clear" w:color="auto" w:fill="F7CAAC"/>
          </w:tcPr>
          <w:p w14:paraId="1ED05EB5" w14:textId="77777777" w:rsidR="00D1088C" w:rsidRPr="00D30BB7" w:rsidRDefault="00D1088C" w:rsidP="00376090">
            <w:pPr>
              <w:jc w:val="both"/>
              <w:rPr>
                <w:b/>
              </w:rPr>
            </w:pPr>
            <w:r w:rsidRPr="00D30BB7">
              <w:rPr>
                <w:b/>
              </w:rPr>
              <w:t>kreditů</w:t>
            </w:r>
          </w:p>
        </w:tc>
        <w:tc>
          <w:tcPr>
            <w:tcW w:w="1207" w:type="dxa"/>
            <w:gridSpan w:val="4"/>
          </w:tcPr>
          <w:p w14:paraId="3ACDFA81" w14:textId="77777777" w:rsidR="00D1088C" w:rsidRPr="00D30BB7" w:rsidRDefault="00D1088C" w:rsidP="00376090">
            <w:pPr>
              <w:jc w:val="both"/>
            </w:pPr>
            <w:r w:rsidRPr="00D30BB7">
              <w:t>5</w:t>
            </w:r>
          </w:p>
        </w:tc>
      </w:tr>
      <w:tr w:rsidR="00D1088C" w:rsidRPr="00D30BB7" w14:paraId="3F51D237" w14:textId="77777777" w:rsidTr="00376090">
        <w:trPr>
          <w:gridAfter w:val="1"/>
          <w:wAfter w:w="75" w:type="dxa"/>
        </w:trPr>
        <w:tc>
          <w:tcPr>
            <w:tcW w:w="3086" w:type="dxa"/>
            <w:gridSpan w:val="2"/>
            <w:shd w:val="clear" w:color="auto" w:fill="F7CAAC"/>
          </w:tcPr>
          <w:p w14:paraId="7F3FD356" w14:textId="77777777" w:rsidR="00D1088C" w:rsidRPr="00D30BB7" w:rsidRDefault="00D1088C" w:rsidP="00376090">
            <w:pPr>
              <w:jc w:val="both"/>
              <w:rPr>
                <w:b/>
              </w:rPr>
            </w:pPr>
            <w:r w:rsidRPr="00D30BB7">
              <w:rPr>
                <w:b/>
              </w:rPr>
              <w:t>Prerekvizity, korekvizity, ekvivalence</w:t>
            </w:r>
          </w:p>
        </w:tc>
        <w:tc>
          <w:tcPr>
            <w:tcW w:w="6769" w:type="dxa"/>
            <w:gridSpan w:val="14"/>
          </w:tcPr>
          <w:p w14:paraId="4E9B8533" w14:textId="77777777" w:rsidR="00D1088C" w:rsidRPr="00D30BB7" w:rsidRDefault="00D1088C" w:rsidP="00376090">
            <w:pPr>
              <w:jc w:val="both"/>
            </w:pPr>
            <w:r w:rsidRPr="00D30BB7">
              <w:t>Ekvivalence (Mikroekonomie II)</w:t>
            </w:r>
          </w:p>
        </w:tc>
      </w:tr>
      <w:tr w:rsidR="00D1088C" w:rsidRPr="00D30BB7" w14:paraId="1F73E57A" w14:textId="77777777" w:rsidTr="00376090">
        <w:trPr>
          <w:gridAfter w:val="1"/>
          <w:wAfter w:w="75" w:type="dxa"/>
        </w:trPr>
        <w:tc>
          <w:tcPr>
            <w:tcW w:w="3086" w:type="dxa"/>
            <w:gridSpan w:val="2"/>
            <w:shd w:val="clear" w:color="auto" w:fill="F7CAAC"/>
          </w:tcPr>
          <w:p w14:paraId="40FA55E8" w14:textId="77777777" w:rsidR="00D1088C" w:rsidRPr="00D30BB7" w:rsidRDefault="00D1088C" w:rsidP="00376090">
            <w:pPr>
              <w:jc w:val="both"/>
              <w:rPr>
                <w:b/>
              </w:rPr>
            </w:pPr>
            <w:r w:rsidRPr="00D30BB7">
              <w:rPr>
                <w:b/>
              </w:rPr>
              <w:t>Způsob ověření studijních výsledků</w:t>
            </w:r>
          </w:p>
        </w:tc>
        <w:tc>
          <w:tcPr>
            <w:tcW w:w="3406" w:type="dxa"/>
            <w:gridSpan w:val="8"/>
          </w:tcPr>
          <w:p w14:paraId="5EBE7B86" w14:textId="77777777" w:rsidR="00D1088C" w:rsidRPr="00D30BB7" w:rsidRDefault="00D1088C" w:rsidP="00376090">
            <w:pPr>
              <w:jc w:val="both"/>
            </w:pPr>
            <w:r>
              <w:t>z</w:t>
            </w:r>
            <w:r w:rsidRPr="00D30BB7">
              <w:t>ápočet, zkouška</w:t>
            </w:r>
          </w:p>
        </w:tc>
        <w:tc>
          <w:tcPr>
            <w:tcW w:w="2156" w:type="dxa"/>
            <w:gridSpan w:val="2"/>
            <w:shd w:val="clear" w:color="auto" w:fill="F7CAAC"/>
          </w:tcPr>
          <w:p w14:paraId="4C95A024" w14:textId="77777777" w:rsidR="00D1088C" w:rsidRPr="00D30BB7" w:rsidRDefault="00D1088C" w:rsidP="00376090">
            <w:pPr>
              <w:jc w:val="both"/>
              <w:rPr>
                <w:b/>
              </w:rPr>
            </w:pPr>
            <w:r w:rsidRPr="00D30BB7">
              <w:rPr>
                <w:b/>
              </w:rPr>
              <w:t>Forma výuky</w:t>
            </w:r>
          </w:p>
        </w:tc>
        <w:tc>
          <w:tcPr>
            <w:tcW w:w="1207" w:type="dxa"/>
            <w:gridSpan w:val="4"/>
          </w:tcPr>
          <w:p w14:paraId="232D6477" w14:textId="77777777" w:rsidR="00D1088C" w:rsidRPr="00D30BB7" w:rsidRDefault="00D1088C" w:rsidP="00376090">
            <w:pPr>
              <w:jc w:val="both"/>
            </w:pPr>
            <w:r>
              <w:t>p</w:t>
            </w:r>
            <w:r w:rsidRPr="00D30BB7">
              <w:t>řednáška, seminář</w:t>
            </w:r>
          </w:p>
        </w:tc>
      </w:tr>
      <w:tr w:rsidR="00D1088C" w:rsidRPr="00D30BB7" w14:paraId="2076C8A0" w14:textId="77777777" w:rsidTr="00376090">
        <w:trPr>
          <w:gridAfter w:val="1"/>
          <w:wAfter w:w="75" w:type="dxa"/>
        </w:trPr>
        <w:tc>
          <w:tcPr>
            <w:tcW w:w="3086" w:type="dxa"/>
            <w:gridSpan w:val="2"/>
            <w:shd w:val="clear" w:color="auto" w:fill="F7CAAC"/>
          </w:tcPr>
          <w:p w14:paraId="3C372E4C" w14:textId="77777777" w:rsidR="00D1088C" w:rsidRPr="00D30BB7" w:rsidRDefault="00D1088C" w:rsidP="00376090">
            <w:pPr>
              <w:jc w:val="both"/>
              <w:rPr>
                <w:b/>
              </w:rPr>
            </w:pPr>
            <w:r w:rsidRPr="00D30BB7">
              <w:rPr>
                <w:b/>
              </w:rPr>
              <w:t>Forma způsobu ověření studijních výsledků a další požadavky na studenta</w:t>
            </w:r>
          </w:p>
        </w:tc>
        <w:tc>
          <w:tcPr>
            <w:tcW w:w="6769" w:type="dxa"/>
            <w:gridSpan w:val="14"/>
            <w:tcBorders>
              <w:bottom w:val="nil"/>
            </w:tcBorders>
          </w:tcPr>
          <w:p w14:paraId="2BF7DD32" w14:textId="77777777" w:rsidR="00D1088C" w:rsidRPr="00D30BB7" w:rsidRDefault="00D1088C" w:rsidP="00376090">
            <w:pPr>
              <w:jc w:val="both"/>
            </w:pPr>
            <w:r w:rsidRPr="00D30BB7">
              <w:t>Způsob zakončení předmětu – zápočet, zkouška</w:t>
            </w:r>
          </w:p>
          <w:p w14:paraId="5EED9ADB" w14:textId="77777777" w:rsidR="00D1088C" w:rsidRPr="00D30BB7" w:rsidRDefault="00D1088C" w:rsidP="00376090">
            <w:pPr>
              <w:jc w:val="both"/>
            </w:pPr>
            <w:r w:rsidRPr="00D30BB7">
              <w:t>Požadavky na zápočet - vypracování seminární práce dle požadavků vyučujícího, 80% aktivní účast na seminářích.</w:t>
            </w:r>
          </w:p>
          <w:p w14:paraId="5C5ABFA3" w14:textId="77777777" w:rsidR="00D1088C" w:rsidRPr="00D30BB7" w:rsidRDefault="00D1088C" w:rsidP="00376090">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D1088C" w:rsidRPr="00D30BB7" w14:paraId="55372B41" w14:textId="77777777" w:rsidTr="00376090">
        <w:trPr>
          <w:gridAfter w:val="1"/>
          <w:wAfter w:w="75" w:type="dxa"/>
          <w:trHeight w:val="274"/>
        </w:trPr>
        <w:tc>
          <w:tcPr>
            <w:tcW w:w="9855" w:type="dxa"/>
            <w:gridSpan w:val="16"/>
            <w:tcBorders>
              <w:top w:val="nil"/>
            </w:tcBorders>
          </w:tcPr>
          <w:p w14:paraId="07FB77FF" w14:textId="77777777" w:rsidR="00D1088C" w:rsidRPr="00D30BB7" w:rsidRDefault="00D1088C" w:rsidP="00376090">
            <w:pPr>
              <w:jc w:val="both"/>
            </w:pPr>
          </w:p>
        </w:tc>
      </w:tr>
      <w:tr w:rsidR="00D1088C" w:rsidRPr="00D30BB7" w14:paraId="16984DCC" w14:textId="77777777" w:rsidTr="00376090">
        <w:trPr>
          <w:gridAfter w:val="1"/>
          <w:wAfter w:w="75" w:type="dxa"/>
          <w:trHeight w:val="197"/>
        </w:trPr>
        <w:tc>
          <w:tcPr>
            <w:tcW w:w="3086" w:type="dxa"/>
            <w:gridSpan w:val="2"/>
            <w:tcBorders>
              <w:top w:val="nil"/>
            </w:tcBorders>
            <w:shd w:val="clear" w:color="auto" w:fill="F7CAAC"/>
          </w:tcPr>
          <w:p w14:paraId="4083509A" w14:textId="77777777" w:rsidR="00D1088C" w:rsidRPr="00D30BB7" w:rsidRDefault="00D1088C" w:rsidP="00376090">
            <w:pPr>
              <w:jc w:val="both"/>
              <w:rPr>
                <w:b/>
              </w:rPr>
            </w:pPr>
            <w:r w:rsidRPr="00D30BB7">
              <w:rPr>
                <w:b/>
              </w:rPr>
              <w:t>Garant předmětu</w:t>
            </w:r>
          </w:p>
        </w:tc>
        <w:tc>
          <w:tcPr>
            <w:tcW w:w="6769" w:type="dxa"/>
            <w:gridSpan w:val="14"/>
            <w:tcBorders>
              <w:top w:val="nil"/>
            </w:tcBorders>
          </w:tcPr>
          <w:p w14:paraId="08B804AE" w14:textId="77777777" w:rsidR="00D1088C" w:rsidRPr="00D30BB7" w:rsidRDefault="00D1088C" w:rsidP="00376090">
            <w:pPr>
              <w:jc w:val="both"/>
            </w:pPr>
            <w:r w:rsidRPr="00D30BB7">
              <w:t>doc. Ing. Zuzana Dohnalová, Ph.D.</w:t>
            </w:r>
          </w:p>
        </w:tc>
      </w:tr>
      <w:tr w:rsidR="00D1088C" w:rsidRPr="00D30BB7" w14:paraId="1D13C4BF" w14:textId="77777777" w:rsidTr="00376090">
        <w:trPr>
          <w:gridAfter w:val="1"/>
          <w:wAfter w:w="75" w:type="dxa"/>
          <w:trHeight w:val="243"/>
        </w:trPr>
        <w:tc>
          <w:tcPr>
            <w:tcW w:w="3086" w:type="dxa"/>
            <w:gridSpan w:val="2"/>
            <w:tcBorders>
              <w:top w:val="nil"/>
            </w:tcBorders>
            <w:shd w:val="clear" w:color="auto" w:fill="F7CAAC"/>
          </w:tcPr>
          <w:p w14:paraId="6BED42A1" w14:textId="77777777" w:rsidR="00D1088C" w:rsidRPr="00D30BB7" w:rsidRDefault="00D1088C" w:rsidP="00376090">
            <w:pPr>
              <w:jc w:val="both"/>
              <w:rPr>
                <w:b/>
              </w:rPr>
            </w:pPr>
            <w:r w:rsidRPr="00D30BB7">
              <w:rPr>
                <w:b/>
              </w:rPr>
              <w:t>Zapojení garanta do výuky předmětu</w:t>
            </w:r>
          </w:p>
        </w:tc>
        <w:tc>
          <w:tcPr>
            <w:tcW w:w="6769" w:type="dxa"/>
            <w:gridSpan w:val="14"/>
            <w:tcBorders>
              <w:top w:val="nil"/>
            </w:tcBorders>
          </w:tcPr>
          <w:p w14:paraId="08220B2F" w14:textId="77777777" w:rsidR="00D1088C" w:rsidRPr="00D30BB7" w:rsidRDefault="00D1088C" w:rsidP="00376090">
            <w:pPr>
              <w:jc w:val="both"/>
            </w:pPr>
            <w:r w:rsidRPr="00D30BB7">
              <w:t xml:space="preserve">Garant se podílí na přednášení v rozsahu </w:t>
            </w:r>
            <w:r>
              <w:t>100 %, dále stanovuje koncepci seminářů</w:t>
            </w:r>
            <w:r w:rsidRPr="00D30BB7">
              <w:t xml:space="preserve"> a dohlíží na jejich jednotné vedení.</w:t>
            </w:r>
          </w:p>
        </w:tc>
      </w:tr>
      <w:tr w:rsidR="00D1088C" w:rsidRPr="00D30BB7" w14:paraId="677B2AD1" w14:textId="77777777" w:rsidTr="00376090">
        <w:trPr>
          <w:gridAfter w:val="1"/>
          <w:wAfter w:w="75" w:type="dxa"/>
        </w:trPr>
        <w:tc>
          <w:tcPr>
            <w:tcW w:w="3086" w:type="dxa"/>
            <w:gridSpan w:val="2"/>
            <w:shd w:val="clear" w:color="auto" w:fill="F7CAAC"/>
          </w:tcPr>
          <w:p w14:paraId="1A6F8F7B" w14:textId="77777777" w:rsidR="00D1088C" w:rsidRPr="00D30BB7" w:rsidRDefault="00D1088C" w:rsidP="00376090">
            <w:pPr>
              <w:jc w:val="both"/>
              <w:rPr>
                <w:b/>
              </w:rPr>
            </w:pPr>
            <w:r w:rsidRPr="00D30BB7">
              <w:rPr>
                <w:b/>
              </w:rPr>
              <w:t>Vyučující</w:t>
            </w:r>
          </w:p>
        </w:tc>
        <w:tc>
          <w:tcPr>
            <w:tcW w:w="6769" w:type="dxa"/>
            <w:gridSpan w:val="14"/>
            <w:tcBorders>
              <w:bottom w:val="nil"/>
            </w:tcBorders>
          </w:tcPr>
          <w:p w14:paraId="44E02F16" w14:textId="77777777" w:rsidR="00D1088C" w:rsidRPr="00D30BB7" w:rsidRDefault="00D1088C" w:rsidP="00376090">
            <w:pPr>
              <w:jc w:val="both"/>
            </w:pPr>
            <w:r w:rsidRPr="00D30BB7">
              <w:t xml:space="preserve">doc. Ing. Zuzana Dohnalová, Ph.D. - přednášející </w:t>
            </w:r>
            <w:r>
              <w:t>(</w:t>
            </w:r>
            <w:r w:rsidRPr="00D30BB7">
              <w:t>100%</w:t>
            </w:r>
            <w:r>
              <w:t>)</w:t>
            </w:r>
          </w:p>
        </w:tc>
      </w:tr>
      <w:tr w:rsidR="00D1088C" w:rsidRPr="00D30BB7" w14:paraId="11051390" w14:textId="77777777" w:rsidTr="00376090">
        <w:trPr>
          <w:gridAfter w:val="1"/>
          <w:wAfter w:w="75" w:type="dxa"/>
          <w:trHeight w:val="70"/>
        </w:trPr>
        <w:tc>
          <w:tcPr>
            <w:tcW w:w="9855" w:type="dxa"/>
            <w:gridSpan w:val="16"/>
            <w:tcBorders>
              <w:top w:val="nil"/>
            </w:tcBorders>
          </w:tcPr>
          <w:p w14:paraId="7B268D3B" w14:textId="77777777" w:rsidR="00D1088C" w:rsidRPr="00D30BB7" w:rsidRDefault="00D1088C" w:rsidP="00376090">
            <w:pPr>
              <w:jc w:val="both"/>
            </w:pPr>
          </w:p>
        </w:tc>
      </w:tr>
      <w:tr w:rsidR="00D1088C" w:rsidRPr="00D30BB7" w14:paraId="57CBF279" w14:textId="77777777" w:rsidTr="00376090">
        <w:trPr>
          <w:gridAfter w:val="1"/>
          <w:wAfter w:w="75" w:type="dxa"/>
        </w:trPr>
        <w:tc>
          <w:tcPr>
            <w:tcW w:w="3086" w:type="dxa"/>
            <w:gridSpan w:val="2"/>
            <w:shd w:val="clear" w:color="auto" w:fill="F7CAAC"/>
          </w:tcPr>
          <w:p w14:paraId="0ACC29FF" w14:textId="77777777" w:rsidR="00D1088C" w:rsidRPr="00D30BB7" w:rsidRDefault="00D1088C" w:rsidP="00376090">
            <w:pPr>
              <w:jc w:val="both"/>
              <w:rPr>
                <w:b/>
              </w:rPr>
            </w:pPr>
            <w:r w:rsidRPr="00D30BB7">
              <w:rPr>
                <w:b/>
              </w:rPr>
              <w:t>Stručná anotace předmětu</w:t>
            </w:r>
          </w:p>
        </w:tc>
        <w:tc>
          <w:tcPr>
            <w:tcW w:w="6769" w:type="dxa"/>
            <w:gridSpan w:val="14"/>
            <w:tcBorders>
              <w:bottom w:val="nil"/>
            </w:tcBorders>
          </w:tcPr>
          <w:p w14:paraId="5573D555" w14:textId="77777777" w:rsidR="00D1088C" w:rsidRPr="00D30BB7" w:rsidRDefault="00D1088C" w:rsidP="00376090">
            <w:pPr>
              <w:jc w:val="both"/>
            </w:pPr>
          </w:p>
        </w:tc>
      </w:tr>
      <w:tr w:rsidR="00D1088C" w:rsidRPr="00D30BB7" w14:paraId="60DF7FF1" w14:textId="77777777" w:rsidTr="00376090">
        <w:trPr>
          <w:gridAfter w:val="1"/>
          <w:wAfter w:w="75" w:type="dxa"/>
          <w:trHeight w:val="4239"/>
        </w:trPr>
        <w:tc>
          <w:tcPr>
            <w:tcW w:w="9855" w:type="dxa"/>
            <w:gridSpan w:val="16"/>
            <w:tcBorders>
              <w:top w:val="nil"/>
              <w:bottom w:val="single" w:sz="12" w:space="0" w:color="auto"/>
            </w:tcBorders>
          </w:tcPr>
          <w:p w14:paraId="4621E891" w14:textId="77777777" w:rsidR="00D1088C" w:rsidRDefault="00D1088C" w:rsidP="00376090">
            <w:pPr>
              <w:jc w:val="both"/>
            </w:pPr>
            <w:r>
              <w:t>Předmět Microeconomics II</w:t>
            </w:r>
            <w:r w:rsidRPr="00D30BB7">
              <w:t xml:space="preserve"> navazuje na základní ekonomické disciplíny </w:t>
            </w:r>
            <w:r>
              <w:t xml:space="preserve">Microeconomics I a Macroeconomics </w:t>
            </w:r>
            <w:r w:rsidRPr="00D30BB7">
              <w:t>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4C7AE400" w14:textId="77777777" w:rsidR="00D1088C" w:rsidRPr="00D30BB7" w:rsidRDefault="00D1088C" w:rsidP="005961AC">
            <w:pPr>
              <w:pStyle w:val="Odstavecseseznamem"/>
              <w:numPr>
                <w:ilvl w:val="0"/>
                <w:numId w:val="39"/>
              </w:numPr>
              <w:spacing w:after="160" w:line="259" w:lineRule="auto"/>
              <w:ind w:left="247" w:hanging="247"/>
              <w:jc w:val="both"/>
            </w:pPr>
            <w:r w:rsidRPr="00D30BB7">
              <w:t>Teorie chování spotřebitele.</w:t>
            </w:r>
          </w:p>
          <w:p w14:paraId="2189B017" w14:textId="77777777" w:rsidR="00D1088C" w:rsidRPr="00D30BB7" w:rsidRDefault="00D1088C" w:rsidP="005961AC">
            <w:pPr>
              <w:pStyle w:val="Odstavecseseznamem"/>
              <w:numPr>
                <w:ilvl w:val="0"/>
                <w:numId w:val="39"/>
              </w:numPr>
              <w:spacing w:after="160" w:line="259" w:lineRule="auto"/>
              <w:ind w:left="247" w:hanging="247"/>
              <w:jc w:val="both"/>
            </w:pPr>
            <w:r w:rsidRPr="00D30BB7">
              <w:t>Dynamizace modelů chování spotřebitele.</w:t>
            </w:r>
          </w:p>
          <w:p w14:paraId="3A351EE6" w14:textId="77777777" w:rsidR="00D1088C" w:rsidRPr="00D30BB7" w:rsidRDefault="00D1088C" w:rsidP="005961AC">
            <w:pPr>
              <w:pStyle w:val="Odstavecseseznamem"/>
              <w:numPr>
                <w:ilvl w:val="0"/>
                <w:numId w:val="39"/>
              </w:numPr>
              <w:spacing w:after="160" w:line="259" w:lineRule="auto"/>
              <w:ind w:left="247" w:hanging="247"/>
              <w:jc w:val="both"/>
            </w:pPr>
            <w:r w:rsidRPr="00D30BB7">
              <w:t>Rozhodování v podmínkách rizika a nejistoty.</w:t>
            </w:r>
          </w:p>
          <w:p w14:paraId="22EF2E68" w14:textId="77777777" w:rsidR="00D1088C" w:rsidRPr="00D30BB7" w:rsidRDefault="00D1088C" w:rsidP="005961AC">
            <w:pPr>
              <w:pStyle w:val="Odstavecseseznamem"/>
              <w:numPr>
                <w:ilvl w:val="0"/>
                <w:numId w:val="39"/>
              </w:numPr>
              <w:spacing w:after="160" w:line="259" w:lineRule="auto"/>
              <w:ind w:left="247" w:hanging="247"/>
              <w:jc w:val="both"/>
            </w:pPr>
            <w:r w:rsidRPr="00D30BB7">
              <w:t>Teorie výroby.</w:t>
            </w:r>
          </w:p>
          <w:p w14:paraId="4CD3FEE2"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trzích dokonalé konkurence.</w:t>
            </w:r>
          </w:p>
          <w:p w14:paraId="7BE5F94B" w14:textId="77777777" w:rsidR="00D1088C" w:rsidRPr="00D30BB7" w:rsidRDefault="00D1088C" w:rsidP="005961AC">
            <w:pPr>
              <w:pStyle w:val="Odstavecseseznamem"/>
              <w:numPr>
                <w:ilvl w:val="0"/>
                <w:numId w:val="39"/>
              </w:numPr>
              <w:spacing w:after="160" w:line="259" w:lineRule="auto"/>
              <w:ind w:left="247" w:hanging="247"/>
              <w:jc w:val="both"/>
            </w:pPr>
            <w:r w:rsidRPr="00D30BB7">
              <w:t>Teorie monopolu.</w:t>
            </w:r>
          </w:p>
          <w:p w14:paraId="4099A03E" w14:textId="77777777" w:rsidR="00D1088C" w:rsidRPr="00D30BB7" w:rsidRDefault="00D1088C" w:rsidP="005961AC">
            <w:pPr>
              <w:pStyle w:val="Odstavecseseznamem"/>
              <w:numPr>
                <w:ilvl w:val="0"/>
                <w:numId w:val="39"/>
              </w:numPr>
              <w:spacing w:after="160" w:line="259" w:lineRule="auto"/>
              <w:ind w:left="247" w:hanging="247"/>
              <w:jc w:val="both"/>
            </w:pPr>
            <w:r w:rsidRPr="00D30BB7">
              <w:t>Oceňování na nedokonale konkurenčních trzích.</w:t>
            </w:r>
          </w:p>
          <w:p w14:paraId="60A536E0" w14:textId="77777777" w:rsidR="00D1088C" w:rsidRPr="00D30BB7" w:rsidRDefault="00D1088C" w:rsidP="005961AC">
            <w:pPr>
              <w:pStyle w:val="Odstavecseseznamem"/>
              <w:numPr>
                <w:ilvl w:val="0"/>
                <w:numId w:val="39"/>
              </w:numPr>
              <w:spacing w:after="160" w:line="259" w:lineRule="auto"/>
              <w:ind w:left="247" w:hanging="247"/>
              <w:jc w:val="both"/>
            </w:pPr>
            <w:r w:rsidRPr="00D30BB7">
              <w:t>Teorie trhu práce, produktivita práce a mzdy.</w:t>
            </w:r>
          </w:p>
          <w:p w14:paraId="3D370CBC" w14:textId="77777777" w:rsidR="00D1088C" w:rsidRPr="00D30BB7" w:rsidRDefault="00D1088C" w:rsidP="005961AC">
            <w:pPr>
              <w:pStyle w:val="Odstavecseseznamem"/>
              <w:numPr>
                <w:ilvl w:val="0"/>
                <w:numId w:val="39"/>
              </w:numPr>
              <w:spacing w:after="160" w:line="259" w:lineRule="auto"/>
              <w:ind w:left="247" w:hanging="247"/>
              <w:jc w:val="both"/>
            </w:pPr>
            <w:r w:rsidRPr="00D30BB7">
              <w:t>Teorie kapitálu, úroku a zisku.</w:t>
            </w:r>
          </w:p>
          <w:p w14:paraId="03F06E94" w14:textId="77777777" w:rsidR="00D1088C" w:rsidRPr="00D30BB7" w:rsidRDefault="00D1088C" w:rsidP="005961AC">
            <w:pPr>
              <w:pStyle w:val="Odstavecseseznamem"/>
              <w:numPr>
                <w:ilvl w:val="0"/>
                <w:numId w:val="39"/>
              </w:numPr>
              <w:spacing w:after="160" w:line="259" w:lineRule="auto"/>
              <w:ind w:left="247" w:hanging="247"/>
              <w:jc w:val="both"/>
            </w:pPr>
            <w:r w:rsidRPr="00D30BB7">
              <w:t>Tržní selhání a úloha státu.</w:t>
            </w:r>
          </w:p>
          <w:p w14:paraId="39CED4EB" w14:textId="77777777" w:rsidR="00D1088C" w:rsidRPr="00D30BB7" w:rsidRDefault="00D1088C" w:rsidP="005961AC">
            <w:pPr>
              <w:pStyle w:val="Odstavecseseznamem"/>
              <w:numPr>
                <w:ilvl w:val="0"/>
                <w:numId w:val="39"/>
              </w:numPr>
              <w:spacing w:after="160" w:line="259" w:lineRule="auto"/>
              <w:ind w:left="247" w:hanging="247"/>
              <w:jc w:val="both"/>
            </w:pPr>
            <w:r w:rsidRPr="00D30BB7">
              <w:t>Celková rovnováha a teorie ekonomie blahobytu.</w:t>
            </w:r>
          </w:p>
          <w:p w14:paraId="4ECB1B34" w14:textId="77777777" w:rsidR="00D1088C" w:rsidRPr="00D30BB7" w:rsidRDefault="00D1088C" w:rsidP="005961AC">
            <w:pPr>
              <w:pStyle w:val="Odstavecseseznamem"/>
              <w:numPr>
                <w:ilvl w:val="0"/>
                <w:numId w:val="39"/>
              </w:numPr>
              <w:spacing w:line="259" w:lineRule="auto"/>
              <w:ind w:left="249" w:hanging="249"/>
              <w:contextualSpacing w:val="0"/>
              <w:jc w:val="both"/>
            </w:pPr>
            <w:r w:rsidRPr="00D30BB7">
              <w:t>Teorie mikroekonomické politiky státu.</w:t>
            </w:r>
          </w:p>
        </w:tc>
      </w:tr>
      <w:tr w:rsidR="00D1088C" w:rsidRPr="00D30BB7" w14:paraId="0DACA74F" w14:textId="77777777" w:rsidTr="00376090">
        <w:trPr>
          <w:gridAfter w:val="1"/>
          <w:wAfter w:w="75" w:type="dxa"/>
          <w:trHeight w:val="265"/>
        </w:trPr>
        <w:tc>
          <w:tcPr>
            <w:tcW w:w="3653" w:type="dxa"/>
            <w:gridSpan w:val="4"/>
            <w:tcBorders>
              <w:top w:val="nil"/>
            </w:tcBorders>
            <w:shd w:val="clear" w:color="auto" w:fill="F7CAAC"/>
          </w:tcPr>
          <w:p w14:paraId="793C2986" w14:textId="77777777" w:rsidR="00D1088C" w:rsidRPr="00D30BB7" w:rsidRDefault="00D1088C" w:rsidP="00376090">
            <w:pPr>
              <w:jc w:val="both"/>
            </w:pPr>
            <w:r w:rsidRPr="00D30BB7">
              <w:rPr>
                <w:b/>
              </w:rPr>
              <w:t>Studijní literatura a studijní pomůcky</w:t>
            </w:r>
          </w:p>
        </w:tc>
        <w:tc>
          <w:tcPr>
            <w:tcW w:w="6202" w:type="dxa"/>
            <w:gridSpan w:val="12"/>
            <w:tcBorders>
              <w:top w:val="nil"/>
              <w:bottom w:val="nil"/>
            </w:tcBorders>
          </w:tcPr>
          <w:p w14:paraId="1411E5E1" w14:textId="77777777" w:rsidR="00D1088C" w:rsidRPr="00D30BB7" w:rsidRDefault="00D1088C" w:rsidP="00376090">
            <w:pPr>
              <w:jc w:val="both"/>
            </w:pPr>
          </w:p>
        </w:tc>
      </w:tr>
      <w:tr w:rsidR="00D1088C" w:rsidRPr="00D30BB7" w14:paraId="4861A613" w14:textId="77777777" w:rsidTr="00376090">
        <w:trPr>
          <w:gridAfter w:val="1"/>
          <w:wAfter w:w="75" w:type="dxa"/>
          <w:trHeight w:val="1258"/>
        </w:trPr>
        <w:tc>
          <w:tcPr>
            <w:tcW w:w="9855" w:type="dxa"/>
            <w:gridSpan w:val="16"/>
            <w:tcBorders>
              <w:top w:val="nil"/>
            </w:tcBorders>
          </w:tcPr>
          <w:p w14:paraId="339B2883" w14:textId="77777777" w:rsidR="00D1088C" w:rsidRPr="00D30BB7" w:rsidRDefault="00D1088C" w:rsidP="00376090">
            <w:pPr>
              <w:jc w:val="both"/>
              <w:rPr>
                <w:b/>
              </w:rPr>
            </w:pPr>
            <w:r w:rsidRPr="00D30BB7">
              <w:rPr>
                <w:b/>
              </w:rPr>
              <w:t>Povinná literatura</w:t>
            </w:r>
          </w:p>
          <w:p w14:paraId="626E06E0" w14:textId="77777777" w:rsidR="00D1088C" w:rsidRPr="00D30BB7" w:rsidRDefault="00D1088C" w:rsidP="00376090">
            <w:pPr>
              <w:jc w:val="both"/>
            </w:pPr>
            <w:r w:rsidRPr="00D30BB7">
              <w:t xml:space="preserve">PINDYCK, S.R., RUBINFELD L.D. </w:t>
            </w:r>
            <w:r w:rsidRPr="00D30BB7">
              <w:rPr>
                <w:i/>
              </w:rPr>
              <w:t>Microeconomics</w:t>
            </w:r>
            <w:r w:rsidRPr="00D30BB7">
              <w:t>. Eight edition, Pearson, 2013, 743 s. ISBN 13: 978-0-13-304170.</w:t>
            </w:r>
          </w:p>
          <w:p w14:paraId="320A9EAF" w14:textId="77777777" w:rsidR="00D1088C" w:rsidRPr="00D30BB7" w:rsidRDefault="00D1088C" w:rsidP="00376090">
            <w:pPr>
              <w:jc w:val="both"/>
              <w:rPr>
                <w:b/>
              </w:rPr>
            </w:pPr>
            <w:r w:rsidRPr="00D30BB7">
              <w:rPr>
                <w:b/>
              </w:rPr>
              <w:t>Doporučená literatura</w:t>
            </w:r>
          </w:p>
          <w:p w14:paraId="5C767B36" w14:textId="77777777" w:rsidR="00D1088C" w:rsidRPr="00D30BB7" w:rsidRDefault="00D1088C" w:rsidP="00376090">
            <w:pPr>
              <w:jc w:val="both"/>
            </w:pPr>
            <w:r w:rsidRPr="00D30BB7">
              <w:t xml:space="preserve">VARIAN, R.H. </w:t>
            </w:r>
            <w:r w:rsidRPr="00D30BB7">
              <w:rPr>
                <w:i/>
              </w:rPr>
              <w:t>Intermediate Microeconomics a Modern Approach</w:t>
            </w:r>
            <w:r w:rsidRPr="00D30BB7">
              <w:t>. W.W. Norton &amp; Company; 9th Revised edition edition, 20</w:t>
            </w:r>
            <w:r>
              <w:t>14, 739 s. ISBN-10: 0393920771.</w:t>
            </w:r>
          </w:p>
        </w:tc>
      </w:tr>
      <w:tr w:rsidR="00D1088C" w:rsidRPr="00D30BB7" w14:paraId="0CDDEF8A" w14:textId="77777777" w:rsidTr="00376090">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52D1079" w14:textId="77777777" w:rsidR="00D1088C" w:rsidRPr="00D30BB7" w:rsidRDefault="00D1088C" w:rsidP="00376090">
            <w:pPr>
              <w:jc w:val="center"/>
              <w:rPr>
                <w:b/>
              </w:rPr>
            </w:pPr>
            <w:r w:rsidRPr="00D30BB7">
              <w:rPr>
                <w:b/>
              </w:rPr>
              <w:t>Informace ke kombinované nebo distanční formě</w:t>
            </w:r>
          </w:p>
        </w:tc>
      </w:tr>
      <w:tr w:rsidR="00D1088C" w:rsidRPr="00D30BB7" w14:paraId="37980F42" w14:textId="77777777" w:rsidTr="00376090">
        <w:trPr>
          <w:gridAfter w:val="1"/>
          <w:wAfter w:w="75" w:type="dxa"/>
        </w:trPr>
        <w:tc>
          <w:tcPr>
            <w:tcW w:w="4787" w:type="dxa"/>
            <w:gridSpan w:val="6"/>
            <w:tcBorders>
              <w:top w:val="single" w:sz="2" w:space="0" w:color="auto"/>
            </w:tcBorders>
            <w:shd w:val="clear" w:color="auto" w:fill="F7CAAC"/>
          </w:tcPr>
          <w:p w14:paraId="393B4518" w14:textId="77777777" w:rsidR="00D1088C" w:rsidRPr="00D30BB7" w:rsidRDefault="00D1088C" w:rsidP="00376090">
            <w:pPr>
              <w:jc w:val="both"/>
            </w:pPr>
            <w:r w:rsidRPr="00D30BB7">
              <w:rPr>
                <w:b/>
              </w:rPr>
              <w:t>Rozsah konzultací (soustředění)</w:t>
            </w:r>
          </w:p>
        </w:tc>
        <w:tc>
          <w:tcPr>
            <w:tcW w:w="889" w:type="dxa"/>
            <w:gridSpan w:val="2"/>
            <w:tcBorders>
              <w:top w:val="single" w:sz="2" w:space="0" w:color="auto"/>
            </w:tcBorders>
          </w:tcPr>
          <w:p w14:paraId="31D679E5" w14:textId="77777777" w:rsidR="00D1088C" w:rsidRPr="00D30BB7" w:rsidRDefault="00D1088C" w:rsidP="00376090">
            <w:pPr>
              <w:jc w:val="both"/>
            </w:pPr>
            <w:r w:rsidRPr="00D30BB7">
              <w:t>20</w:t>
            </w:r>
          </w:p>
        </w:tc>
        <w:tc>
          <w:tcPr>
            <w:tcW w:w="4179" w:type="dxa"/>
            <w:gridSpan w:val="8"/>
            <w:tcBorders>
              <w:top w:val="single" w:sz="2" w:space="0" w:color="auto"/>
            </w:tcBorders>
            <w:shd w:val="clear" w:color="auto" w:fill="F7CAAC"/>
          </w:tcPr>
          <w:p w14:paraId="0C0F074F" w14:textId="77777777" w:rsidR="00D1088C" w:rsidRPr="00D30BB7" w:rsidRDefault="00D1088C" w:rsidP="00376090">
            <w:pPr>
              <w:jc w:val="both"/>
              <w:rPr>
                <w:b/>
              </w:rPr>
            </w:pPr>
            <w:r w:rsidRPr="00D30BB7">
              <w:rPr>
                <w:b/>
              </w:rPr>
              <w:t xml:space="preserve">hodin </w:t>
            </w:r>
          </w:p>
        </w:tc>
      </w:tr>
      <w:tr w:rsidR="00D1088C" w:rsidRPr="00D30BB7" w14:paraId="69B7B8D7" w14:textId="77777777" w:rsidTr="00376090">
        <w:trPr>
          <w:gridAfter w:val="1"/>
          <w:wAfter w:w="75" w:type="dxa"/>
        </w:trPr>
        <w:tc>
          <w:tcPr>
            <w:tcW w:w="9855" w:type="dxa"/>
            <w:gridSpan w:val="16"/>
            <w:shd w:val="clear" w:color="auto" w:fill="F7CAAC"/>
          </w:tcPr>
          <w:p w14:paraId="5F8E1B3C" w14:textId="77777777" w:rsidR="00D1088C" w:rsidRPr="00D30BB7" w:rsidRDefault="00D1088C" w:rsidP="00376090">
            <w:pPr>
              <w:jc w:val="both"/>
              <w:rPr>
                <w:b/>
              </w:rPr>
            </w:pPr>
            <w:r w:rsidRPr="00D30BB7">
              <w:rPr>
                <w:b/>
              </w:rPr>
              <w:t>Informace o způsobu kontaktu s vyučujícím</w:t>
            </w:r>
          </w:p>
        </w:tc>
      </w:tr>
      <w:tr w:rsidR="00D1088C" w:rsidRPr="00D30BB7" w14:paraId="1C803D4A" w14:textId="77777777" w:rsidTr="00376090">
        <w:trPr>
          <w:gridAfter w:val="1"/>
          <w:wAfter w:w="75" w:type="dxa"/>
          <w:trHeight w:val="70"/>
        </w:trPr>
        <w:tc>
          <w:tcPr>
            <w:tcW w:w="9855" w:type="dxa"/>
            <w:gridSpan w:val="16"/>
          </w:tcPr>
          <w:p w14:paraId="483B0D76" w14:textId="77777777" w:rsidR="00D1088C" w:rsidRPr="00D30BB7" w:rsidRDefault="00D1088C" w:rsidP="00376090">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EBBF60D" w14:textId="77777777" w:rsidR="00D1088C" w:rsidRDefault="00D1088C"/>
    <w:p w14:paraId="0BDB5D71"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65E1B" w14:paraId="018DE371" w14:textId="77777777" w:rsidTr="00376090">
        <w:tc>
          <w:tcPr>
            <w:tcW w:w="9855" w:type="dxa"/>
            <w:gridSpan w:val="8"/>
            <w:tcBorders>
              <w:bottom w:val="double" w:sz="4" w:space="0" w:color="auto"/>
            </w:tcBorders>
            <w:shd w:val="clear" w:color="auto" w:fill="BDD6EE"/>
          </w:tcPr>
          <w:p w14:paraId="799C7052" w14:textId="77777777" w:rsidR="00765E1B" w:rsidRDefault="00765E1B" w:rsidP="00376090">
            <w:pPr>
              <w:jc w:val="both"/>
              <w:rPr>
                <w:b/>
                <w:sz w:val="28"/>
              </w:rPr>
            </w:pPr>
            <w:r>
              <w:br w:type="page"/>
            </w:r>
            <w:r>
              <w:rPr>
                <w:b/>
                <w:sz w:val="28"/>
              </w:rPr>
              <w:t>B-III – Charakteristika studijního předmětu</w:t>
            </w:r>
          </w:p>
        </w:tc>
      </w:tr>
      <w:tr w:rsidR="00765E1B" w14:paraId="396E1FC6" w14:textId="77777777" w:rsidTr="00376090">
        <w:tc>
          <w:tcPr>
            <w:tcW w:w="3086" w:type="dxa"/>
            <w:tcBorders>
              <w:top w:val="double" w:sz="4" w:space="0" w:color="auto"/>
            </w:tcBorders>
            <w:shd w:val="clear" w:color="auto" w:fill="F7CAAC"/>
          </w:tcPr>
          <w:p w14:paraId="3B5B1E06" w14:textId="77777777" w:rsidR="00765E1B" w:rsidRDefault="00765E1B" w:rsidP="00376090">
            <w:pPr>
              <w:jc w:val="both"/>
              <w:rPr>
                <w:b/>
              </w:rPr>
            </w:pPr>
            <w:r>
              <w:rPr>
                <w:b/>
              </w:rPr>
              <w:t>Název studijního předmětu</w:t>
            </w:r>
          </w:p>
        </w:tc>
        <w:tc>
          <w:tcPr>
            <w:tcW w:w="6769" w:type="dxa"/>
            <w:gridSpan w:val="7"/>
            <w:tcBorders>
              <w:top w:val="double" w:sz="4" w:space="0" w:color="auto"/>
            </w:tcBorders>
          </w:tcPr>
          <w:p w14:paraId="319B99F5" w14:textId="77777777" w:rsidR="00765E1B" w:rsidRDefault="00765E1B" w:rsidP="00376090">
            <w:pPr>
              <w:jc w:val="both"/>
            </w:pPr>
            <w:r>
              <w:t>Studie metod měření práce</w:t>
            </w:r>
          </w:p>
        </w:tc>
      </w:tr>
      <w:tr w:rsidR="00765E1B" w14:paraId="1494728E" w14:textId="77777777" w:rsidTr="00376090">
        <w:tc>
          <w:tcPr>
            <w:tcW w:w="3086" w:type="dxa"/>
            <w:shd w:val="clear" w:color="auto" w:fill="F7CAAC"/>
          </w:tcPr>
          <w:p w14:paraId="50C5CB9E" w14:textId="77777777" w:rsidR="00765E1B" w:rsidRDefault="00765E1B" w:rsidP="00376090">
            <w:pPr>
              <w:jc w:val="both"/>
              <w:rPr>
                <w:b/>
              </w:rPr>
            </w:pPr>
            <w:r>
              <w:rPr>
                <w:b/>
              </w:rPr>
              <w:t>Typ předmětu</w:t>
            </w:r>
          </w:p>
        </w:tc>
        <w:tc>
          <w:tcPr>
            <w:tcW w:w="3406" w:type="dxa"/>
            <w:gridSpan w:val="4"/>
          </w:tcPr>
          <w:p w14:paraId="4F213A53" w14:textId="77777777" w:rsidR="00765E1B" w:rsidRDefault="00765E1B" w:rsidP="00376090">
            <w:pPr>
              <w:jc w:val="both"/>
            </w:pPr>
            <w:r>
              <w:t>p</w:t>
            </w:r>
            <w:r w:rsidRPr="00D30BB7">
              <w:t>ovinný „</w:t>
            </w:r>
            <w:r>
              <w:t>P</w:t>
            </w:r>
            <w:r w:rsidRPr="00D30BB7">
              <w:t>Z“</w:t>
            </w:r>
          </w:p>
        </w:tc>
        <w:tc>
          <w:tcPr>
            <w:tcW w:w="2695" w:type="dxa"/>
            <w:gridSpan w:val="2"/>
            <w:shd w:val="clear" w:color="auto" w:fill="F7CAAC"/>
          </w:tcPr>
          <w:p w14:paraId="48C75865" w14:textId="77777777" w:rsidR="00765E1B" w:rsidRDefault="00765E1B" w:rsidP="00376090">
            <w:pPr>
              <w:jc w:val="both"/>
            </w:pPr>
            <w:r>
              <w:rPr>
                <w:b/>
              </w:rPr>
              <w:t>doporučený ročník / semestr</w:t>
            </w:r>
          </w:p>
        </w:tc>
        <w:tc>
          <w:tcPr>
            <w:tcW w:w="668" w:type="dxa"/>
          </w:tcPr>
          <w:p w14:paraId="2296F728" w14:textId="77777777" w:rsidR="00765E1B" w:rsidRDefault="00765E1B" w:rsidP="00376090">
            <w:pPr>
              <w:jc w:val="both"/>
            </w:pPr>
            <w:r>
              <w:t>1/Z</w:t>
            </w:r>
          </w:p>
        </w:tc>
      </w:tr>
      <w:tr w:rsidR="00765E1B" w14:paraId="5D48B8F4" w14:textId="77777777" w:rsidTr="00376090">
        <w:tc>
          <w:tcPr>
            <w:tcW w:w="3086" w:type="dxa"/>
            <w:shd w:val="clear" w:color="auto" w:fill="F7CAAC"/>
          </w:tcPr>
          <w:p w14:paraId="1DFB6DD5" w14:textId="77777777" w:rsidR="00765E1B" w:rsidRDefault="00765E1B" w:rsidP="00376090">
            <w:pPr>
              <w:jc w:val="both"/>
              <w:rPr>
                <w:b/>
              </w:rPr>
            </w:pPr>
            <w:r>
              <w:rPr>
                <w:b/>
              </w:rPr>
              <w:t>Rozsah studijního předmětu</w:t>
            </w:r>
          </w:p>
        </w:tc>
        <w:tc>
          <w:tcPr>
            <w:tcW w:w="1701" w:type="dxa"/>
            <w:gridSpan w:val="2"/>
          </w:tcPr>
          <w:p w14:paraId="51B1395A" w14:textId="77777777" w:rsidR="00765E1B" w:rsidRDefault="00765E1B" w:rsidP="00376090">
            <w:pPr>
              <w:jc w:val="both"/>
            </w:pPr>
            <w:r>
              <w:t>0-0-39</w:t>
            </w:r>
          </w:p>
        </w:tc>
        <w:tc>
          <w:tcPr>
            <w:tcW w:w="889" w:type="dxa"/>
            <w:shd w:val="clear" w:color="auto" w:fill="F7CAAC"/>
          </w:tcPr>
          <w:p w14:paraId="16F21BA6" w14:textId="77777777" w:rsidR="00765E1B" w:rsidRDefault="00765E1B" w:rsidP="00376090">
            <w:pPr>
              <w:jc w:val="both"/>
              <w:rPr>
                <w:b/>
              </w:rPr>
            </w:pPr>
            <w:r>
              <w:rPr>
                <w:b/>
              </w:rPr>
              <w:t xml:space="preserve">hod. </w:t>
            </w:r>
          </w:p>
        </w:tc>
        <w:tc>
          <w:tcPr>
            <w:tcW w:w="816" w:type="dxa"/>
          </w:tcPr>
          <w:p w14:paraId="611B5CA2" w14:textId="77777777" w:rsidR="00765E1B" w:rsidRDefault="00765E1B" w:rsidP="00376090">
            <w:pPr>
              <w:jc w:val="both"/>
            </w:pPr>
            <w:r>
              <w:t>39</w:t>
            </w:r>
          </w:p>
        </w:tc>
        <w:tc>
          <w:tcPr>
            <w:tcW w:w="2156" w:type="dxa"/>
            <w:shd w:val="clear" w:color="auto" w:fill="F7CAAC"/>
          </w:tcPr>
          <w:p w14:paraId="71BDAEEE" w14:textId="77777777" w:rsidR="00765E1B" w:rsidRDefault="00765E1B" w:rsidP="00376090">
            <w:pPr>
              <w:jc w:val="both"/>
              <w:rPr>
                <w:b/>
              </w:rPr>
            </w:pPr>
            <w:r>
              <w:rPr>
                <w:b/>
              </w:rPr>
              <w:t>kreditů</w:t>
            </w:r>
          </w:p>
        </w:tc>
        <w:tc>
          <w:tcPr>
            <w:tcW w:w="1207" w:type="dxa"/>
            <w:gridSpan w:val="2"/>
          </w:tcPr>
          <w:p w14:paraId="14ECD8E0" w14:textId="77777777" w:rsidR="00765E1B" w:rsidRDefault="00765E1B" w:rsidP="00376090">
            <w:pPr>
              <w:jc w:val="both"/>
            </w:pPr>
            <w:r>
              <w:t>3</w:t>
            </w:r>
          </w:p>
        </w:tc>
      </w:tr>
      <w:tr w:rsidR="00765E1B" w14:paraId="3050F151" w14:textId="77777777" w:rsidTr="00376090">
        <w:tc>
          <w:tcPr>
            <w:tcW w:w="3086" w:type="dxa"/>
            <w:shd w:val="clear" w:color="auto" w:fill="F7CAAC"/>
          </w:tcPr>
          <w:p w14:paraId="49EC4F98" w14:textId="77777777" w:rsidR="00765E1B" w:rsidRDefault="00765E1B" w:rsidP="00376090">
            <w:pPr>
              <w:jc w:val="both"/>
              <w:rPr>
                <w:b/>
                <w:sz w:val="22"/>
              </w:rPr>
            </w:pPr>
            <w:r>
              <w:rPr>
                <w:b/>
              </w:rPr>
              <w:t>Prerekvizity, korekvizity, ekvivalence</w:t>
            </w:r>
          </w:p>
        </w:tc>
        <w:tc>
          <w:tcPr>
            <w:tcW w:w="6769" w:type="dxa"/>
            <w:gridSpan w:val="7"/>
          </w:tcPr>
          <w:p w14:paraId="09B643BA" w14:textId="77777777" w:rsidR="00765E1B" w:rsidRDefault="00765E1B" w:rsidP="00376090">
            <w:pPr>
              <w:jc w:val="both"/>
            </w:pPr>
          </w:p>
        </w:tc>
      </w:tr>
      <w:tr w:rsidR="00765E1B" w14:paraId="130CCC0B" w14:textId="77777777" w:rsidTr="00376090">
        <w:tc>
          <w:tcPr>
            <w:tcW w:w="3086" w:type="dxa"/>
            <w:shd w:val="clear" w:color="auto" w:fill="F7CAAC"/>
          </w:tcPr>
          <w:p w14:paraId="2C46737D" w14:textId="77777777" w:rsidR="00765E1B" w:rsidRDefault="00765E1B" w:rsidP="00376090">
            <w:pPr>
              <w:jc w:val="both"/>
              <w:rPr>
                <w:b/>
              </w:rPr>
            </w:pPr>
            <w:r>
              <w:rPr>
                <w:b/>
              </w:rPr>
              <w:t>Způsob ověření studijních výsledků</w:t>
            </w:r>
          </w:p>
        </w:tc>
        <w:tc>
          <w:tcPr>
            <w:tcW w:w="3406" w:type="dxa"/>
            <w:gridSpan w:val="4"/>
          </w:tcPr>
          <w:p w14:paraId="25C94BB1" w14:textId="77777777" w:rsidR="00765E1B" w:rsidRDefault="00765E1B" w:rsidP="00376090">
            <w:pPr>
              <w:jc w:val="both"/>
            </w:pPr>
            <w:r>
              <w:t xml:space="preserve">klasifikovaný zápočet </w:t>
            </w:r>
          </w:p>
        </w:tc>
        <w:tc>
          <w:tcPr>
            <w:tcW w:w="2156" w:type="dxa"/>
            <w:shd w:val="clear" w:color="auto" w:fill="F7CAAC"/>
          </w:tcPr>
          <w:p w14:paraId="36699181" w14:textId="77777777" w:rsidR="00765E1B" w:rsidRDefault="00765E1B" w:rsidP="00376090">
            <w:pPr>
              <w:jc w:val="both"/>
              <w:rPr>
                <w:b/>
              </w:rPr>
            </w:pPr>
            <w:r>
              <w:rPr>
                <w:b/>
              </w:rPr>
              <w:t>Forma výuky</w:t>
            </w:r>
          </w:p>
        </w:tc>
        <w:tc>
          <w:tcPr>
            <w:tcW w:w="1207" w:type="dxa"/>
            <w:gridSpan w:val="2"/>
          </w:tcPr>
          <w:p w14:paraId="0AFFD14A" w14:textId="77777777" w:rsidR="00765E1B" w:rsidRDefault="00765E1B" w:rsidP="00376090">
            <w:pPr>
              <w:jc w:val="both"/>
            </w:pPr>
            <w:r>
              <w:t>seminář</w:t>
            </w:r>
          </w:p>
        </w:tc>
      </w:tr>
      <w:tr w:rsidR="00765E1B" w14:paraId="2A671686" w14:textId="77777777" w:rsidTr="00376090">
        <w:tc>
          <w:tcPr>
            <w:tcW w:w="3086" w:type="dxa"/>
            <w:shd w:val="clear" w:color="auto" w:fill="F7CAAC"/>
          </w:tcPr>
          <w:p w14:paraId="6CFC7266" w14:textId="77777777" w:rsidR="00765E1B" w:rsidRDefault="00765E1B" w:rsidP="00376090">
            <w:pPr>
              <w:jc w:val="both"/>
              <w:rPr>
                <w:b/>
              </w:rPr>
            </w:pPr>
            <w:r>
              <w:rPr>
                <w:b/>
              </w:rPr>
              <w:t>Forma způsobu ověření studijních výsledků a další požadavky na studenta</w:t>
            </w:r>
          </w:p>
        </w:tc>
        <w:tc>
          <w:tcPr>
            <w:tcW w:w="6769" w:type="dxa"/>
            <w:gridSpan w:val="7"/>
            <w:tcBorders>
              <w:bottom w:val="nil"/>
            </w:tcBorders>
          </w:tcPr>
          <w:p w14:paraId="2BBD99EF" w14:textId="77777777" w:rsidR="00765E1B" w:rsidRDefault="00765E1B" w:rsidP="00376090">
            <w:pPr>
              <w:jc w:val="both"/>
            </w:pPr>
            <w:r>
              <w:t>Způsob ukončení předmětu: klasifikovaný zápočet</w:t>
            </w:r>
          </w:p>
          <w:p w14:paraId="23C72870" w14:textId="77777777" w:rsidR="00765E1B" w:rsidRDefault="00765E1B" w:rsidP="00376090">
            <w:pPr>
              <w:jc w:val="both"/>
            </w:pPr>
            <w:r>
              <w:t>Požadavky k udělení zápočtu: p</w:t>
            </w:r>
            <w:r w:rsidRPr="00674CC7">
              <w:t>ro a</w:t>
            </w:r>
            <w:r>
              <w:t>bsolvování předmětu je potřebná 80 % účast na seminářích, zpracování</w:t>
            </w:r>
            <w:r w:rsidRPr="00674CC7">
              <w:t xml:space="preserve"> </w:t>
            </w:r>
            <w:r>
              <w:t xml:space="preserve">a prezentování seminární práce a zvládnutí zápočtové práce písemnou formou v minimální úspěšnosti 60% z celkových bodů. Znalosti v oblasti vyučované na seminářích, event. doporučené literatury. </w:t>
            </w:r>
          </w:p>
        </w:tc>
      </w:tr>
      <w:tr w:rsidR="00765E1B" w14:paraId="25832B11" w14:textId="77777777" w:rsidTr="00376090">
        <w:trPr>
          <w:trHeight w:val="56"/>
        </w:trPr>
        <w:tc>
          <w:tcPr>
            <w:tcW w:w="9855" w:type="dxa"/>
            <w:gridSpan w:val="8"/>
            <w:tcBorders>
              <w:top w:val="nil"/>
            </w:tcBorders>
          </w:tcPr>
          <w:p w14:paraId="4FD7D13F" w14:textId="77777777" w:rsidR="00765E1B" w:rsidRDefault="00765E1B" w:rsidP="00376090">
            <w:pPr>
              <w:jc w:val="both"/>
            </w:pPr>
          </w:p>
        </w:tc>
      </w:tr>
      <w:tr w:rsidR="00765E1B" w14:paraId="0E33AFF8" w14:textId="77777777" w:rsidTr="00376090">
        <w:trPr>
          <w:trHeight w:val="197"/>
        </w:trPr>
        <w:tc>
          <w:tcPr>
            <w:tcW w:w="3086" w:type="dxa"/>
            <w:tcBorders>
              <w:top w:val="nil"/>
            </w:tcBorders>
            <w:shd w:val="clear" w:color="auto" w:fill="F7CAAC"/>
          </w:tcPr>
          <w:p w14:paraId="3417E219" w14:textId="77777777" w:rsidR="00765E1B" w:rsidRDefault="00765E1B" w:rsidP="00376090">
            <w:pPr>
              <w:jc w:val="both"/>
              <w:rPr>
                <w:b/>
              </w:rPr>
            </w:pPr>
            <w:r>
              <w:rPr>
                <w:b/>
              </w:rPr>
              <w:t>Garant předmětu</w:t>
            </w:r>
          </w:p>
        </w:tc>
        <w:tc>
          <w:tcPr>
            <w:tcW w:w="6769" w:type="dxa"/>
            <w:gridSpan w:val="7"/>
            <w:tcBorders>
              <w:top w:val="nil"/>
            </w:tcBorders>
          </w:tcPr>
          <w:p w14:paraId="1349B865" w14:textId="77777777" w:rsidR="00765E1B" w:rsidRDefault="00765E1B" w:rsidP="00376090">
            <w:pPr>
              <w:jc w:val="both"/>
            </w:pPr>
            <w:r>
              <w:t xml:space="preserve">doc. Ing. Roman Bobák, Ph.D. </w:t>
            </w:r>
          </w:p>
        </w:tc>
      </w:tr>
      <w:tr w:rsidR="00765E1B" w14:paraId="5DD9BF61" w14:textId="77777777" w:rsidTr="00376090">
        <w:trPr>
          <w:trHeight w:val="243"/>
        </w:trPr>
        <w:tc>
          <w:tcPr>
            <w:tcW w:w="3086" w:type="dxa"/>
            <w:tcBorders>
              <w:top w:val="nil"/>
            </w:tcBorders>
            <w:shd w:val="clear" w:color="auto" w:fill="F7CAAC"/>
          </w:tcPr>
          <w:p w14:paraId="6FF27630" w14:textId="77777777" w:rsidR="00765E1B" w:rsidRDefault="00765E1B" w:rsidP="00376090">
            <w:pPr>
              <w:jc w:val="both"/>
              <w:rPr>
                <w:b/>
              </w:rPr>
            </w:pPr>
            <w:r>
              <w:rPr>
                <w:b/>
              </w:rPr>
              <w:t>Zapojení garanta do výuky předmětu</w:t>
            </w:r>
          </w:p>
        </w:tc>
        <w:tc>
          <w:tcPr>
            <w:tcW w:w="6769" w:type="dxa"/>
            <w:gridSpan w:val="7"/>
            <w:tcBorders>
              <w:top w:val="nil"/>
            </w:tcBorders>
          </w:tcPr>
          <w:p w14:paraId="43ACF903" w14:textId="77777777" w:rsidR="00765E1B" w:rsidRDefault="00765E1B" w:rsidP="00376090">
            <w:pPr>
              <w:jc w:val="both"/>
            </w:pPr>
            <w:r>
              <w:t xml:space="preserve">Garant </w:t>
            </w:r>
            <w:r w:rsidRPr="003544CF">
              <w:t xml:space="preserve">stanovuje koncepci </w:t>
            </w:r>
            <w:r>
              <w:t>seminářů</w:t>
            </w:r>
            <w:r w:rsidRPr="003544CF">
              <w:t xml:space="preserve"> a dohlíží na jejich jednotné vedení.</w:t>
            </w:r>
          </w:p>
        </w:tc>
      </w:tr>
      <w:tr w:rsidR="00765E1B" w14:paraId="59F74E5A" w14:textId="77777777" w:rsidTr="00376090">
        <w:tc>
          <w:tcPr>
            <w:tcW w:w="3086" w:type="dxa"/>
            <w:shd w:val="clear" w:color="auto" w:fill="F7CAAC"/>
          </w:tcPr>
          <w:p w14:paraId="058FDD89" w14:textId="77777777" w:rsidR="00765E1B" w:rsidRDefault="00765E1B" w:rsidP="00376090">
            <w:pPr>
              <w:jc w:val="both"/>
              <w:rPr>
                <w:b/>
              </w:rPr>
            </w:pPr>
            <w:r>
              <w:rPr>
                <w:b/>
              </w:rPr>
              <w:t>Vyučující</w:t>
            </w:r>
          </w:p>
        </w:tc>
        <w:tc>
          <w:tcPr>
            <w:tcW w:w="6769" w:type="dxa"/>
            <w:gridSpan w:val="7"/>
            <w:tcBorders>
              <w:bottom w:val="nil"/>
            </w:tcBorders>
          </w:tcPr>
          <w:p w14:paraId="7B327675" w14:textId="5458B28B" w:rsidR="00765E1B" w:rsidRDefault="00765E1B" w:rsidP="00376090">
            <w:pPr>
              <w:jc w:val="both"/>
            </w:pPr>
            <w:r>
              <w:t>doc. Ing. Roman Bobák, Ph.D. – zaměření předmětu</w:t>
            </w:r>
            <w:r w:rsidR="002D2E56">
              <w:t>,</w:t>
            </w:r>
            <w:r>
              <w:t xml:space="preserve"> Ing. Lucie Hrbáčková - vedení semináře</w:t>
            </w:r>
            <w:r w:rsidR="002D2E56">
              <w:t xml:space="preserve"> (60%),</w:t>
            </w:r>
            <w:r>
              <w:t xml:space="preserve"> Ing. Pavlína Pivodová</w:t>
            </w:r>
            <w:r w:rsidR="002D2E56">
              <w:t>,</w:t>
            </w:r>
            <w:r>
              <w:t xml:space="preserve"> Ph.D</w:t>
            </w:r>
            <w:r w:rsidR="002D2E56">
              <w:t xml:space="preserve">. </w:t>
            </w:r>
            <w:r>
              <w:t>– vedení semináře</w:t>
            </w:r>
            <w:r w:rsidR="002D2E56">
              <w:t xml:space="preserve"> (40 %)</w:t>
            </w:r>
            <w:r w:rsidR="00B954C9">
              <w:t xml:space="preserve"> – ext.</w:t>
            </w:r>
          </w:p>
        </w:tc>
      </w:tr>
      <w:tr w:rsidR="00765E1B" w14:paraId="4A942343" w14:textId="77777777" w:rsidTr="00376090">
        <w:trPr>
          <w:trHeight w:val="56"/>
        </w:trPr>
        <w:tc>
          <w:tcPr>
            <w:tcW w:w="9855" w:type="dxa"/>
            <w:gridSpan w:val="8"/>
            <w:tcBorders>
              <w:top w:val="nil"/>
            </w:tcBorders>
          </w:tcPr>
          <w:p w14:paraId="7F85C99A" w14:textId="77777777" w:rsidR="00765E1B" w:rsidRDefault="00765E1B" w:rsidP="00376090">
            <w:pPr>
              <w:jc w:val="both"/>
            </w:pPr>
          </w:p>
        </w:tc>
      </w:tr>
      <w:tr w:rsidR="00765E1B" w14:paraId="1AD48880" w14:textId="77777777" w:rsidTr="00376090">
        <w:tc>
          <w:tcPr>
            <w:tcW w:w="3086" w:type="dxa"/>
            <w:shd w:val="clear" w:color="auto" w:fill="F7CAAC"/>
          </w:tcPr>
          <w:p w14:paraId="3019A72B" w14:textId="77777777" w:rsidR="00765E1B" w:rsidRDefault="00765E1B" w:rsidP="00376090">
            <w:pPr>
              <w:jc w:val="both"/>
              <w:rPr>
                <w:b/>
              </w:rPr>
            </w:pPr>
            <w:r>
              <w:rPr>
                <w:b/>
              </w:rPr>
              <w:t>Stručná anotace předmětu</w:t>
            </w:r>
          </w:p>
        </w:tc>
        <w:tc>
          <w:tcPr>
            <w:tcW w:w="6769" w:type="dxa"/>
            <w:gridSpan w:val="7"/>
            <w:tcBorders>
              <w:bottom w:val="nil"/>
            </w:tcBorders>
          </w:tcPr>
          <w:p w14:paraId="632EF0B0" w14:textId="77777777" w:rsidR="00765E1B" w:rsidRDefault="00765E1B" w:rsidP="00376090">
            <w:pPr>
              <w:jc w:val="both"/>
            </w:pPr>
          </w:p>
        </w:tc>
      </w:tr>
      <w:tr w:rsidR="00765E1B" w14:paraId="2B8CF1AF" w14:textId="77777777" w:rsidTr="00671C5E">
        <w:trPr>
          <w:trHeight w:val="3430"/>
        </w:trPr>
        <w:tc>
          <w:tcPr>
            <w:tcW w:w="9855" w:type="dxa"/>
            <w:gridSpan w:val="8"/>
            <w:tcBorders>
              <w:top w:val="nil"/>
              <w:bottom w:val="single" w:sz="4" w:space="0" w:color="auto"/>
            </w:tcBorders>
          </w:tcPr>
          <w:p w14:paraId="668553F0" w14:textId="77777777" w:rsidR="00765E1B" w:rsidRDefault="00765E1B" w:rsidP="00376090">
            <w:pPr>
              <w:jc w:val="both"/>
            </w:pPr>
            <w:r>
              <w:t xml:space="preserve">Předmět se zaměřuje na oblast </w:t>
            </w:r>
            <w:r w:rsidRPr="00241F89">
              <w:t xml:space="preserve">klasického průmyslového inženýrství. </w:t>
            </w:r>
            <w:r>
              <w:t>Studenti získají základní</w:t>
            </w:r>
            <w:r w:rsidRPr="00241F89">
              <w:t xml:space="preserve"> znalosti o časových a pohybových studiích (snímek </w:t>
            </w:r>
            <w:r>
              <w:t>operace, snímek pracovního dne</w:t>
            </w:r>
            <w:r w:rsidRPr="00241F89">
              <w:t xml:space="preserve">, </w:t>
            </w:r>
            <w:r>
              <w:t xml:space="preserve">spaghetti diagram, </w:t>
            </w:r>
            <w:r w:rsidRPr="00241F89">
              <w:t xml:space="preserve">fotoanalýzy, videozáznamy) a používanými analyticko - syntetickými metodami (analýza všeobecných činností v procesech, analýza člověka, výrobních prostředků a pracovních předmětů v procesech, matematické, simulační a grafické). Získané dovednosti si procvičí na </w:t>
            </w:r>
            <w:r>
              <w:t>případových studiích a seminářích</w:t>
            </w:r>
            <w:r w:rsidRPr="00241F89">
              <w:t xml:space="preserve"> s</w:t>
            </w:r>
            <w:r>
              <w:t> </w:t>
            </w:r>
            <w:r w:rsidRPr="00241F89">
              <w:t>využitím</w:t>
            </w:r>
            <w:r>
              <w:t xml:space="preserve"> metod</w:t>
            </w:r>
            <w:r w:rsidRPr="00241F89">
              <w:t xml:space="preserve"> systémů předem určených časů MOST, </w:t>
            </w:r>
            <w:r>
              <w:t>MTM, Gant</w:t>
            </w:r>
            <w:r w:rsidRPr="00241F89">
              <w:t xml:space="preserve">tových diagramů, kapacitních propočtů. </w:t>
            </w:r>
          </w:p>
          <w:p w14:paraId="1A3437A0" w14:textId="77777777" w:rsidR="00765E1B" w:rsidRPr="00E21A4E"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Úvod do studií práce a metod (definice, význam, dělení a metody)</w:t>
            </w:r>
          </w:p>
          <w:p w14:paraId="6046A873"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Analýza pracoviště (analýza pracovníka, stroje a pracoviště)</w:t>
            </w:r>
          </w:p>
          <w:p w14:paraId="11B92DE1"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Mapování hodnotového toku metodou VSM</w:t>
            </w:r>
          </w:p>
          <w:p w14:paraId="0821CC03"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Základy měření práce</w:t>
            </w:r>
          </w:p>
          <w:p w14:paraId="139C3635" w14:textId="77777777" w:rsidR="00765E1B" w:rsidRPr="00E21A4E" w:rsidRDefault="00765E1B" w:rsidP="005961AC">
            <w:pPr>
              <w:pStyle w:val="Odstavecseseznamem"/>
              <w:numPr>
                <w:ilvl w:val="0"/>
                <w:numId w:val="40"/>
              </w:numPr>
              <w:ind w:left="245" w:hanging="245"/>
              <w:rPr>
                <w:color w:val="000000"/>
                <w:shd w:val="clear" w:color="auto" w:fill="FFFFFF"/>
                <w:lang w:eastAsia="en-US"/>
              </w:rPr>
            </w:pPr>
            <w:r w:rsidRPr="00E21A4E">
              <w:rPr>
                <w:color w:val="000000"/>
                <w:shd w:val="clear" w:color="auto" w:fill="FFFFFF"/>
                <w:lang w:eastAsia="en-US"/>
              </w:rPr>
              <w:t>Normování práce – základní pojmy význam, druhy norem, dělení časů, časová norma a přirážky</w:t>
            </w:r>
          </w:p>
          <w:p w14:paraId="6AD83BAF"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Ergonomie na pracovišti</w:t>
            </w:r>
          </w:p>
          <w:p w14:paraId="04769DC4" w14:textId="77777777" w:rsidR="00765E1B"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Antropometrie na pracovišti</w:t>
            </w:r>
          </w:p>
          <w:p w14:paraId="558F1EFA" w14:textId="77777777" w:rsidR="00765E1B" w:rsidRDefault="00765E1B" w:rsidP="005961AC">
            <w:pPr>
              <w:pStyle w:val="Odstavecseseznamem"/>
              <w:numPr>
                <w:ilvl w:val="0"/>
                <w:numId w:val="40"/>
              </w:numPr>
              <w:ind w:left="245" w:hanging="245"/>
              <w:rPr>
                <w:color w:val="000000"/>
                <w:shd w:val="clear" w:color="auto" w:fill="FFFFFF"/>
                <w:lang w:eastAsia="en-US"/>
              </w:rPr>
            </w:pPr>
            <w:r w:rsidRPr="00756B64">
              <w:rPr>
                <w:color w:val="000000"/>
                <w:shd w:val="clear" w:color="auto" w:fill="FFFFFF"/>
                <w:lang w:eastAsia="en-US"/>
              </w:rPr>
              <w:t xml:space="preserve">Systémy organizace, normování a odměňování práce </w:t>
            </w:r>
            <w:r>
              <w:rPr>
                <w:color w:val="000000"/>
                <w:shd w:val="clear" w:color="auto" w:fill="FFFFFF"/>
                <w:lang w:eastAsia="en-US"/>
              </w:rPr>
              <w:t>–</w:t>
            </w:r>
            <w:r w:rsidRPr="00756B64">
              <w:rPr>
                <w:color w:val="000000"/>
                <w:shd w:val="clear" w:color="auto" w:fill="FFFFFF"/>
                <w:lang w:eastAsia="en-US"/>
              </w:rPr>
              <w:t xml:space="preserve"> REFA</w:t>
            </w:r>
          </w:p>
          <w:p w14:paraId="6EA42E31" w14:textId="77777777" w:rsidR="00765E1B" w:rsidRPr="00756B64" w:rsidRDefault="00765E1B" w:rsidP="005961AC">
            <w:pPr>
              <w:pStyle w:val="Odstavecseseznamem"/>
              <w:numPr>
                <w:ilvl w:val="0"/>
                <w:numId w:val="40"/>
              </w:numPr>
              <w:ind w:left="245" w:hanging="245"/>
              <w:rPr>
                <w:color w:val="000000"/>
                <w:shd w:val="clear" w:color="auto" w:fill="FFFFFF"/>
                <w:lang w:eastAsia="en-US"/>
              </w:rPr>
            </w:pPr>
            <w:r>
              <w:rPr>
                <w:color w:val="000000"/>
                <w:shd w:val="clear" w:color="auto" w:fill="FFFFFF"/>
                <w:lang w:eastAsia="en-US"/>
              </w:rPr>
              <w:t>Systémy předem určených časů – MOST, MTM</w:t>
            </w:r>
          </w:p>
        </w:tc>
      </w:tr>
      <w:tr w:rsidR="00765E1B" w14:paraId="094A46DE" w14:textId="77777777" w:rsidTr="00376090">
        <w:trPr>
          <w:trHeight w:val="265"/>
        </w:trPr>
        <w:tc>
          <w:tcPr>
            <w:tcW w:w="3653" w:type="dxa"/>
            <w:gridSpan w:val="2"/>
            <w:tcBorders>
              <w:top w:val="single" w:sz="4" w:space="0" w:color="auto"/>
            </w:tcBorders>
            <w:shd w:val="clear" w:color="auto" w:fill="F7CAAC"/>
          </w:tcPr>
          <w:p w14:paraId="59207EFE" w14:textId="77777777" w:rsidR="00765E1B" w:rsidRDefault="00765E1B" w:rsidP="00376090">
            <w:pPr>
              <w:jc w:val="both"/>
            </w:pPr>
            <w:r>
              <w:rPr>
                <w:b/>
              </w:rPr>
              <w:t>Studijní literatura a studijní pomůcky</w:t>
            </w:r>
          </w:p>
        </w:tc>
        <w:tc>
          <w:tcPr>
            <w:tcW w:w="6202" w:type="dxa"/>
            <w:gridSpan w:val="6"/>
            <w:tcBorders>
              <w:top w:val="single" w:sz="4" w:space="0" w:color="auto"/>
              <w:bottom w:val="nil"/>
            </w:tcBorders>
          </w:tcPr>
          <w:p w14:paraId="4EB4CDDC" w14:textId="77777777" w:rsidR="00765E1B" w:rsidRDefault="00765E1B" w:rsidP="00376090">
            <w:pPr>
              <w:jc w:val="both"/>
            </w:pPr>
          </w:p>
        </w:tc>
      </w:tr>
      <w:tr w:rsidR="00765E1B" w14:paraId="077E9BCE" w14:textId="77777777" w:rsidTr="00376090">
        <w:trPr>
          <w:trHeight w:val="1497"/>
        </w:trPr>
        <w:tc>
          <w:tcPr>
            <w:tcW w:w="9855" w:type="dxa"/>
            <w:gridSpan w:val="8"/>
            <w:tcBorders>
              <w:top w:val="nil"/>
            </w:tcBorders>
          </w:tcPr>
          <w:p w14:paraId="018D733E" w14:textId="77777777" w:rsidR="00765E1B" w:rsidRPr="00B131E7" w:rsidRDefault="00765E1B" w:rsidP="00376090">
            <w:pPr>
              <w:rPr>
                <w:color w:val="000000"/>
                <w:lang w:val="en-US" w:eastAsia="en-US"/>
              </w:rPr>
            </w:pPr>
            <w:r>
              <w:rPr>
                <w:b/>
                <w:bCs/>
                <w:color w:val="000000"/>
                <w:lang w:val="en-US" w:eastAsia="en-US"/>
              </w:rPr>
              <w:t>Povinná literatura</w:t>
            </w:r>
          </w:p>
          <w:p w14:paraId="2A8AB4AB" w14:textId="77777777" w:rsidR="00765E1B" w:rsidRDefault="00765E1B" w:rsidP="00376090">
            <w:pPr>
              <w:jc w:val="both"/>
              <w:rPr>
                <w:color w:val="000000"/>
                <w:lang w:val="en-US" w:eastAsia="en-US"/>
              </w:rPr>
            </w:pPr>
            <w:r w:rsidRPr="005E1F2C">
              <w:rPr>
                <w:color w:val="000000"/>
                <w:lang w:val="en-US" w:eastAsia="en-US"/>
              </w:rPr>
              <w:t>AFT, L</w:t>
            </w:r>
            <w:r>
              <w:rPr>
                <w:color w:val="000000"/>
                <w:lang w:val="en-US" w:eastAsia="en-US"/>
              </w:rPr>
              <w:t>.</w:t>
            </w:r>
            <w:r w:rsidRPr="005E1F2C">
              <w:rPr>
                <w:color w:val="000000"/>
                <w:lang w:val="en-US" w:eastAsia="en-US"/>
              </w:rPr>
              <w:t xml:space="preserve"> S. </w:t>
            </w:r>
            <w:r w:rsidRPr="00765E1B">
              <w:rPr>
                <w:i/>
                <w:color w:val="000000"/>
                <w:lang w:val="en-US" w:eastAsia="en-US"/>
              </w:rPr>
              <w:t>Work measurement and methods improvement.</w:t>
            </w:r>
            <w:r w:rsidRPr="005E1F2C">
              <w:rPr>
                <w:color w:val="000000"/>
                <w:lang w:val="en-US" w:eastAsia="en-US"/>
              </w:rPr>
              <w:t xml:space="preserve"> New York: John Wiley, 2000, 452 s. ISBN 0-471-37089-4.</w:t>
            </w:r>
          </w:p>
          <w:p w14:paraId="2641BEDE" w14:textId="77777777" w:rsidR="00765E1B" w:rsidRDefault="00765E1B" w:rsidP="00376090">
            <w:pPr>
              <w:jc w:val="both"/>
              <w:rPr>
                <w:color w:val="000000"/>
                <w:lang w:val="en-US" w:eastAsia="en-US"/>
              </w:rPr>
            </w:pPr>
            <w:r>
              <w:rPr>
                <w:color w:val="000000"/>
                <w:lang w:val="en-US" w:eastAsia="en-US"/>
              </w:rPr>
              <w:t>BOOHER, H. R</w:t>
            </w:r>
            <w:r w:rsidRPr="005939E3">
              <w:rPr>
                <w:color w:val="000000"/>
                <w:lang w:val="en-US" w:eastAsia="en-US"/>
              </w:rPr>
              <w:t xml:space="preserve">. </w:t>
            </w:r>
            <w:r w:rsidRPr="00765E1B">
              <w:rPr>
                <w:i/>
                <w:color w:val="000000"/>
                <w:lang w:val="en-US" w:eastAsia="en-US"/>
              </w:rPr>
              <w:t>Handbook of human systems integration</w:t>
            </w:r>
            <w:r w:rsidRPr="005939E3">
              <w:rPr>
                <w:color w:val="000000"/>
                <w:lang w:val="en-US" w:eastAsia="en-US"/>
              </w:rPr>
              <w:t>. Hooken,</w:t>
            </w:r>
            <w:r>
              <w:rPr>
                <w:color w:val="000000"/>
                <w:lang w:val="en-US" w:eastAsia="en-US"/>
              </w:rPr>
              <w:t xml:space="preserve"> </w:t>
            </w:r>
            <w:r w:rsidRPr="005939E3">
              <w:rPr>
                <w:color w:val="000000"/>
                <w:lang w:val="en-US" w:eastAsia="en-US"/>
              </w:rPr>
              <w:t>N.J:Wiley-Interscience, 2003. ISBN 0971727774.</w:t>
            </w:r>
          </w:p>
          <w:p w14:paraId="43441936" w14:textId="77777777" w:rsidR="00765E1B" w:rsidRDefault="00765E1B" w:rsidP="00376090">
            <w:pPr>
              <w:jc w:val="both"/>
              <w:rPr>
                <w:color w:val="000000"/>
                <w:lang w:val="en-US" w:eastAsia="en-US"/>
              </w:rPr>
            </w:pPr>
            <w:r w:rsidRPr="0007278D">
              <w:rPr>
                <w:color w:val="000000"/>
                <w:lang w:val="en-US" w:eastAsia="en-US"/>
              </w:rPr>
              <w:t xml:space="preserve">CHUNDELA, L. </w:t>
            </w:r>
            <w:r w:rsidRPr="00765E1B">
              <w:rPr>
                <w:i/>
                <w:color w:val="000000"/>
                <w:lang w:val="en-US" w:eastAsia="en-US"/>
              </w:rPr>
              <w:t>Ergonomie</w:t>
            </w:r>
            <w:r w:rsidRPr="0007278D">
              <w:rPr>
                <w:color w:val="000000"/>
                <w:lang w:val="en-US" w:eastAsia="en-US"/>
              </w:rPr>
              <w:t>. 3. vyd. V Praze: České vysoké učení technické, 2013, 173 s. ISBN 978-80-01-05173-3.</w:t>
            </w:r>
          </w:p>
          <w:p w14:paraId="4B233B70" w14:textId="77777777" w:rsidR="00765E1B" w:rsidRDefault="00765E1B" w:rsidP="00376090">
            <w:pPr>
              <w:jc w:val="both"/>
              <w:rPr>
                <w:color w:val="000000"/>
                <w:lang w:val="en-US" w:eastAsia="en-US"/>
              </w:rPr>
            </w:pPr>
            <w:r w:rsidRPr="0007278D">
              <w:rPr>
                <w:color w:val="000000"/>
                <w:lang w:val="en-US" w:eastAsia="en-US"/>
              </w:rPr>
              <w:t xml:space="preserve">LHOTSKÝ, O. </w:t>
            </w:r>
            <w:r w:rsidRPr="00765E1B">
              <w:rPr>
                <w:i/>
                <w:color w:val="000000"/>
                <w:lang w:val="en-US" w:eastAsia="en-US"/>
              </w:rPr>
              <w:t>Organizace a normování práce v podniku</w:t>
            </w:r>
            <w:r w:rsidRPr="0007278D">
              <w:rPr>
                <w:color w:val="000000"/>
                <w:lang w:val="en-US" w:eastAsia="en-US"/>
              </w:rPr>
              <w:t>. Praha: ASPI, 2005, 104 s. ISBN 80-7357-095-5.</w:t>
            </w:r>
          </w:p>
          <w:p w14:paraId="21AC0398" w14:textId="77777777" w:rsidR="00765E1B" w:rsidRDefault="00765E1B" w:rsidP="00376090">
            <w:pPr>
              <w:jc w:val="both"/>
              <w:rPr>
                <w:color w:val="000000"/>
                <w:lang w:val="en-US" w:eastAsia="en-US"/>
              </w:rPr>
            </w:pPr>
            <w:r w:rsidRPr="005E1F2C">
              <w:rPr>
                <w:color w:val="000000"/>
                <w:lang w:val="en-US" w:eastAsia="en-US"/>
              </w:rPr>
              <w:t>MASKELL, B</w:t>
            </w:r>
            <w:r>
              <w:rPr>
                <w:color w:val="000000"/>
                <w:lang w:val="en-US" w:eastAsia="en-US"/>
              </w:rPr>
              <w:t>.</w:t>
            </w:r>
            <w:r w:rsidRPr="005E1F2C">
              <w:rPr>
                <w:color w:val="000000"/>
                <w:lang w:val="en-US" w:eastAsia="en-US"/>
              </w:rPr>
              <w:t xml:space="preserve"> H. </w:t>
            </w:r>
            <w:r w:rsidRPr="00765E1B">
              <w:rPr>
                <w:i/>
                <w:color w:val="000000"/>
                <w:lang w:val="en-US" w:eastAsia="en-US"/>
              </w:rPr>
              <w:t>Performance measurement for world class manufacturing: a model for American companies</w:t>
            </w:r>
            <w:r w:rsidRPr="005E1F2C">
              <w:rPr>
                <w:color w:val="000000"/>
                <w:lang w:val="en-US" w:eastAsia="en-US"/>
              </w:rPr>
              <w:t>. New York: Productivity Press, 1991, 408 s. ISBN 0-915299-99-2.</w:t>
            </w:r>
          </w:p>
          <w:p w14:paraId="5F1291C5" w14:textId="77777777" w:rsidR="00765E1B" w:rsidRDefault="00765E1B" w:rsidP="00376090">
            <w:pPr>
              <w:jc w:val="both"/>
              <w:rPr>
                <w:color w:val="000000"/>
                <w:lang w:val="en-US" w:eastAsia="en-US"/>
              </w:rPr>
            </w:pPr>
            <w:r w:rsidRPr="005939E3">
              <w:rPr>
                <w:color w:val="000000"/>
                <w:lang w:val="en-US" w:eastAsia="en-US"/>
              </w:rPr>
              <w:t>MAŠÍN, I</w:t>
            </w:r>
            <w:r>
              <w:rPr>
                <w:color w:val="000000"/>
                <w:lang w:val="en-US" w:eastAsia="en-US"/>
              </w:rPr>
              <w:t>.,</w:t>
            </w:r>
            <w:r w:rsidRPr="005939E3">
              <w:rPr>
                <w:color w:val="000000"/>
                <w:lang w:val="en-US" w:eastAsia="en-US"/>
              </w:rPr>
              <w:t xml:space="preserve"> VYTLAČIL</w:t>
            </w:r>
            <w:r>
              <w:rPr>
                <w:color w:val="000000"/>
                <w:lang w:val="en-US" w:eastAsia="en-US"/>
              </w:rPr>
              <w:t>, M</w:t>
            </w:r>
            <w:r w:rsidRPr="005939E3">
              <w:rPr>
                <w:color w:val="000000"/>
                <w:lang w:val="en-US" w:eastAsia="en-US"/>
              </w:rPr>
              <w:t xml:space="preserve">. </w:t>
            </w:r>
            <w:r w:rsidRPr="00AF02C5">
              <w:rPr>
                <w:i/>
                <w:color w:val="000000"/>
                <w:lang w:val="en-US" w:eastAsia="en-US"/>
              </w:rPr>
              <w:t>Cesty k vyšší produktivitě: strategie založená na průmyslovém inaženýrství.</w:t>
            </w:r>
            <w:r w:rsidRPr="005939E3">
              <w:rPr>
                <w:color w:val="000000"/>
                <w:lang w:val="en-US" w:eastAsia="en-US"/>
              </w:rPr>
              <w:t xml:space="preserve"> Liberec: Institut průmyslového inženýrství, 1996, 254 s. ISBN 8090223508.</w:t>
            </w:r>
          </w:p>
          <w:p w14:paraId="666F0B34" w14:textId="34E2C324" w:rsidR="00765E1B" w:rsidRDefault="00765E1B" w:rsidP="00376090">
            <w:pPr>
              <w:jc w:val="both"/>
              <w:rPr>
                <w:color w:val="000000"/>
                <w:lang w:val="en-US" w:eastAsia="en-US"/>
              </w:rPr>
            </w:pPr>
            <w:r w:rsidRPr="004052D2">
              <w:rPr>
                <w:color w:val="000000"/>
                <w:lang w:val="en-US" w:eastAsia="en-US"/>
              </w:rPr>
              <w:t>SALVENDY, G</w:t>
            </w:r>
            <w:r w:rsidR="00AF02C5">
              <w:rPr>
                <w:color w:val="000000"/>
                <w:lang w:val="en-US" w:eastAsia="en-US"/>
              </w:rPr>
              <w:t>.</w:t>
            </w:r>
            <w:r w:rsidRPr="004052D2">
              <w:rPr>
                <w:color w:val="000000"/>
                <w:lang w:val="en-US" w:eastAsia="en-US"/>
              </w:rPr>
              <w:t xml:space="preserve"> </w:t>
            </w:r>
            <w:r w:rsidRPr="00AF02C5">
              <w:rPr>
                <w:i/>
                <w:color w:val="000000"/>
                <w:lang w:val="en-US" w:eastAsia="en-US"/>
              </w:rPr>
              <w:t>Handbook of human factors and ergonomics.</w:t>
            </w:r>
            <w:r w:rsidRPr="004052D2">
              <w:rPr>
                <w:color w:val="000000"/>
                <w:lang w:val="en-US" w:eastAsia="en-US"/>
              </w:rPr>
              <w:t xml:space="preserve"> 4th ed. Hoboken: Wiley, 2012, 1732 s. ISBN 978-0-470-52838-9.</w:t>
            </w:r>
          </w:p>
          <w:p w14:paraId="7A650C8A" w14:textId="02A73C70" w:rsidR="0044797B" w:rsidRDefault="0044797B" w:rsidP="00376090">
            <w:pPr>
              <w:jc w:val="both"/>
              <w:rPr>
                <w:color w:val="000000"/>
                <w:lang w:val="en-US" w:eastAsia="en-US"/>
              </w:rPr>
            </w:pPr>
            <w:r w:rsidRPr="008306E4">
              <w:rPr>
                <w:b/>
                <w:color w:val="000000"/>
                <w:lang w:val="en-US" w:eastAsia="en-US"/>
              </w:rPr>
              <w:t>Doporučená literatura</w:t>
            </w:r>
          </w:p>
          <w:p w14:paraId="4D0DC586" w14:textId="77777777" w:rsidR="00765E1B" w:rsidRDefault="00765E1B" w:rsidP="00376090">
            <w:pPr>
              <w:jc w:val="both"/>
              <w:rPr>
                <w:color w:val="000000"/>
                <w:lang w:val="en-US" w:eastAsia="en-US"/>
              </w:rPr>
            </w:pPr>
            <w:r w:rsidRPr="005E1F2C">
              <w:rPr>
                <w:color w:val="000000"/>
                <w:lang w:val="en-US" w:eastAsia="en-US"/>
              </w:rPr>
              <w:t xml:space="preserve">SONNENTAG, S. </w:t>
            </w:r>
            <w:r w:rsidRPr="00AF02C5">
              <w:rPr>
                <w:i/>
                <w:color w:val="000000"/>
                <w:lang w:val="en-US" w:eastAsia="en-US"/>
              </w:rPr>
              <w:t>Psychological management of individual performance</w:t>
            </w:r>
            <w:r w:rsidRPr="005E1F2C">
              <w:rPr>
                <w:color w:val="000000"/>
                <w:lang w:val="en-US" w:eastAsia="en-US"/>
              </w:rPr>
              <w:t xml:space="preserve">. Chichester: Wiley, 2002, 516 s. Wiley handbooks in the psychology of management in organizations. ISBN 0-471-87726-3. Dostupné také z: </w:t>
            </w:r>
            <w:hyperlink r:id="rId14" w:history="1">
              <w:r w:rsidRPr="007A7646">
                <w:rPr>
                  <w:rStyle w:val="Hypertextovodkaz"/>
                  <w:lang w:val="en-US" w:eastAsia="en-US"/>
                </w:rPr>
                <w:t>http://onlinelibrary.wiley.com/book/10.1002/0470013419</w:t>
              </w:r>
            </w:hyperlink>
          </w:p>
          <w:p w14:paraId="245F7448" w14:textId="77777777" w:rsidR="00765E1B" w:rsidRDefault="00765E1B" w:rsidP="00376090">
            <w:pPr>
              <w:jc w:val="both"/>
              <w:rPr>
                <w:color w:val="000000"/>
                <w:lang w:val="en-US" w:eastAsia="en-US"/>
              </w:rPr>
            </w:pPr>
            <w:r w:rsidRPr="004052D2">
              <w:rPr>
                <w:color w:val="000000"/>
                <w:lang w:val="en-US" w:eastAsia="en-US"/>
              </w:rPr>
              <w:t>WILSON, M</w:t>
            </w:r>
            <w:r w:rsidR="00AF02C5">
              <w:rPr>
                <w:color w:val="000000"/>
                <w:lang w:val="en-US" w:eastAsia="en-US"/>
              </w:rPr>
              <w:t>.</w:t>
            </w:r>
            <w:r w:rsidRPr="004052D2">
              <w:rPr>
                <w:color w:val="000000"/>
                <w:lang w:val="en-US" w:eastAsia="en-US"/>
              </w:rPr>
              <w:t xml:space="preserve"> A. </w:t>
            </w:r>
            <w:r w:rsidRPr="00AF02C5">
              <w:rPr>
                <w:i/>
                <w:color w:val="000000"/>
                <w:lang w:val="en-US" w:eastAsia="en-US"/>
              </w:rPr>
              <w:t>The handbook of work analysis: methods, systems, applications and science of work measurement in organizations</w:t>
            </w:r>
            <w:r w:rsidRPr="004052D2">
              <w:rPr>
                <w:color w:val="000000"/>
                <w:lang w:val="en-US" w:eastAsia="en-US"/>
              </w:rPr>
              <w:t>. New York: Routledge, 2012, 778 s. Series in applied psychology. ISBN 978-1-84872-870-7.</w:t>
            </w:r>
          </w:p>
          <w:p w14:paraId="0F92A2DC" w14:textId="5B67FE09" w:rsidR="00765E1B" w:rsidRPr="008306E4" w:rsidRDefault="00765E1B" w:rsidP="00376090">
            <w:pPr>
              <w:jc w:val="both"/>
              <w:rPr>
                <w:color w:val="000000"/>
                <w:lang w:val="en-US" w:eastAsia="en-US"/>
              </w:rPr>
            </w:pPr>
            <w:r w:rsidRPr="005939E3">
              <w:rPr>
                <w:color w:val="000000"/>
                <w:lang w:val="en-US" w:eastAsia="en-US"/>
              </w:rPr>
              <w:t>ZANDIN, K</w:t>
            </w:r>
            <w:r w:rsidR="00AF02C5">
              <w:rPr>
                <w:color w:val="000000"/>
                <w:lang w:val="en-US" w:eastAsia="en-US"/>
              </w:rPr>
              <w:t>.</w:t>
            </w:r>
            <w:r w:rsidRPr="005939E3">
              <w:rPr>
                <w:color w:val="000000"/>
                <w:lang w:val="en-US" w:eastAsia="en-US"/>
              </w:rPr>
              <w:t xml:space="preserve"> B. </w:t>
            </w:r>
            <w:r w:rsidRPr="00AF02C5">
              <w:rPr>
                <w:i/>
                <w:color w:val="000000"/>
                <w:lang w:val="en-US" w:eastAsia="en-US"/>
              </w:rPr>
              <w:t xml:space="preserve">MOST work measurement systems. </w:t>
            </w:r>
            <w:r w:rsidRPr="005939E3">
              <w:rPr>
                <w:color w:val="000000"/>
                <w:lang w:val="en-US" w:eastAsia="en-US"/>
              </w:rPr>
              <w:t xml:space="preserve">3rd ed., rev. and expanded. Boca Raton: CRC Press/Taylor &amp; Francis, 2003, </w:t>
            </w:r>
            <w:r w:rsidR="00AF02C5">
              <w:rPr>
                <w:color w:val="000000"/>
                <w:lang w:val="en-US" w:eastAsia="en-US"/>
              </w:rPr>
              <w:t>5</w:t>
            </w:r>
            <w:r w:rsidRPr="005939E3">
              <w:rPr>
                <w:color w:val="000000"/>
                <w:lang w:val="en-US" w:eastAsia="en-US"/>
              </w:rPr>
              <w:t xml:space="preserve">19 s. ISBN 0-8247-0953-5. Dostupné také z: </w:t>
            </w:r>
            <w:hyperlink r:id="rId15" w:history="1">
              <w:r w:rsidRPr="007A7646">
                <w:rPr>
                  <w:rStyle w:val="Hypertextovodkaz"/>
                  <w:lang w:val="en-US" w:eastAsia="en-US"/>
                </w:rPr>
                <w:t>http://www.loc.gov/catdir/enhancements/fy0647/2002041599-d.html</w:t>
              </w:r>
            </w:hyperlink>
          </w:p>
        </w:tc>
      </w:tr>
      <w:tr w:rsidR="00765E1B" w14:paraId="71FF4544"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2BE50F" w14:textId="77777777" w:rsidR="00765E1B" w:rsidRDefault="00765E1B" w:rsidP="00376090">
            <w:pPr>
              <w:jc w:val="center"/>
              <w:rPr>
                <w:b/>
              </w:rPr>
            </w:pPr>
            <w:r>
              <w:rPr>
                <w:b/>
              </w:rPr>
              <w:t>Informace ke kombinované nebo distanční formě</w:t>
            </w:r>
          </w:p>
        </w:tc>
      </w:tr>
      <w:tr w:rsidR="00765E1B" w14:paraId="7911C747" w14:textId="77777777" w:rsidTr="00376090">
        <w:tc>
          <w:tcPr>
            <w:tcW w:w="4787" w:type="dxa"/>
            <w:gridSpan w:val="3"/>
            <w:tcBorders>
              <w:top w:val="single" w:sz="2" w:space="0" w:color="auto"/>
            </w:tcBorders>
            <w:shd w:val="clear" w:color="auto" w:fill="F7CAAC"/>
          </w:tcPr>
          <w:p w14:paraId="69113338" w14:textId="77777777" w:rsidR="00765E1B" w:rsidRDefault="00765E1B" w:rsidP="00376090">
            <w:pPr>
              <w:jc w:val="both"/>
            </w:pPr>
            <w:r>
              <w:rPr>
                <w:b/>
              </w:rPr>
              <w:t>Rozsah konzultací (soustředění)</w:t>
            </w:r>
          </w:p>
        </w:tc>
        <w:tc>
          <w:tcPr>
            <w:tcW w:w="889" w:type="dxa"/>
            <w:tcBorders>
              <w:top w:val="single" w:sz="2" w:space="0" w:color="auto"/>
            </w:tcBorders>
          </w:tcPr>
          <w:p w14:paraId="53E6CC60" w14:textId="77777777" w:rsidR="00765E1B" w:rsidRDefault="00765E1B" w:rsidP="00376090">
            <w:pPr>
              <w:jc w:val="both"/>
            </w:pPr>
            <w:r>
              <w:t>15</w:t>
            </w:r>
          </w:p>
        </w:tc>
        <w:tc>
          <w:tcPr>
            <w:tcW w:w="4179" w:type="dxa"/>
            <w:gridSpan w:val="4"/>
            <w:tcBorders>
              <w:top w:val="single" w:sz="2" w:space="0" w:color="auto"/>
            </w:tcBorders>
            <w:shd w:val="clear" w:color="auto" w:fill="F7CAAC"/>
          </w:tcPr>
          <w:p w14:paraId="583B6154" w14:textId="77777777" w:rsidR="00765E1B" w:rsidRDefault="00765E1B" w:rsidP="00376090">
            <w:pPr>
              <w:jc w:val="both"/>
              <w:rPr>
                <w:b/>
              </w:rPr>
            </w:pPr>
            <w:r>
              <w:rPr>
                <w:b/>
              </w:rPr>
              <w:t xml:space="preserve">hodin </w:t>
            </w:r>
          </w:p>
        </w:tc>
      </w:tr>
      <w:tr w:rsidR="00765E1B" w14:paraId="1AC1F67F" w14:textId="77777777" w:rsidTr="00376090">
        <w:tc>
          <w:tcPr>
            <w:tcW w:w="9855" w:type="dxa"/>
            <w:gridSpan w:val="8"/>
            <w:shd w:val="clear" w:color="auto" w:fill="F7CAAC"/>
          </w:tcPr>
          <w:p w14:paraId="3A16E0FC" w14:textId="77777777" w:rsidR="00765E1B" w:rsidRDefault="00765E1B" w:rsidP="00376090">
            <w:pPr>
              <w:jc w:val="both"/>
              <w:rPr>
                <w:b/>
              </w:rPr>
            </w:pPr>
            <w:r>
              <w:rPr>
                <w:b/>
              </w:rPr>
              <w:t>Informace o způsobu kontaktu s vyučujícím</w:t>
            </w:r>
          </w:p>
        </w:tc>
      </w:tr>
      <w:tr w:rsidR="00765E1B" w14:paraId="6AC588A9" w14:textId="77777777" w:rsidTr="00376090">
        <w:trPr>
          <w:trHeight w:val="621"/>
        </w:trPr>
        <w:tc>
          <w:tcPr>
            <w:tcW w:w="9855" w:type="dxa"/>
            <w:gridSpan w:val="8"/>
          </w:tcPr>
          <w:p w14:paraId="1E1A1C89" w14:textId="77777777" w:rsidR="00765E1B" w:rsidRDefault="00765E1B" w:rsidP="00376090">
            <w:pPr>
              <w:jc w:val="both"/>
            </w:pPr>
            <w:r>
              <w:t>Podle Vnitřního předpisu FaME má každý akademický pracovník stanoveny konzultační hodiny v rozsahu 2h týdně. Dále je možno komunikovat s vyučujícím prostřednictvím e-mailu nebo v rámci LMS Moodle.</w:t>
            </w:r>
          </w:p>
        </w:tc>
      </w:tr>
    </w:tbl>
    <w:p w14:paraId="3718B3E1"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5368" w14:paraId="70923243" w14:textId="77777777" w:rsidTr="00376090">
        <w:tc>
          <w:tcPr>
            <w:tcW w:w="9855" w:type="dxa"/>
            <w:gridSpan w:val="8"/>
            <w:tcBorders>
              <w:bottom w:val="double" w:sz="4" w:space="0" w:color="auto"/>
            </w:tcBorders>
            <w:shd w:val="clear" w:color="auto" w:fill="BDD6EE"/>
          </w:tcPr>
          <w:p w14:paraId="49B99B93" w14:textId="77777777" w:rsidR="00C85368" w:rsidRDefault="00C85368" w:rsidP="00376090">
            <w:pPr>
              <w:jc w:val="both"/>
              <w:rPr>
                <w:b/>
                <w:sz w:val="28"/>
              </w:rPr>
            </w:pPr>
            <w:r>
              <w:br w:type="page"/>
            </w:r>
            <w:r>
              <w:rPr>
                <w:b/>
                <w:sz w:val="28"/>
              </w:rPr>
              <w:t>B-III – Charakteristika studijního předmětu</w:t>
            </w:r>
          </w:p>
        </w:tc>
      </w:tr>
      <w:tr w:rsidR="00C85368" w14:paraId="42E1F228" w14:textId="77777777" w:rsidTr="00376090">
        <w:tc>
          <w:tcPr>
            <w:tcW w:w="3086" w:type="dxa"/>
            <w:tcBorders>
              <w:top w:val="double" w:sz="4" w:space="0" w:color="auto"/>
            </w:tcBorders>
            <w:shd w:val="clear" w:color="auto" w:fill="F7CAAC"/>
          </w:tcPr>
          <w:p w14:paraId="339F28B4" w14:textId="77777777" w:rsidR="00C85368" w:rsidRDefault="00C85368" w:rsidP="00376090">
            <w:pPr>
              <w:jc w:val="both"/>
              <w:rPr>
                <w:b/>
              </w:rPr>
            </w:pPr>
            <w:r>
              <w:rPr>
                <w:b/>
              </w:rPr>
              <w:t>Název studijního předmětu</w:t>
            </w:r>
          </w:p>
        </w:tc>
        <w:tc>
          <w:tcPr>
            <w:tcW w:w="6769" w:type="dxa"/>
            <w:gridSpan w:val="7"/>
            <w:tcBorders>
              <w:top w:val="double" w:sz="4" w:space="0" w:color="auto"/>
            </w:tcBorders>
          </w:tcPr>
          <w:p w14:paraId="7BE95EAC" w14:textId="77777777" w:rsidR="00C85368" w:rsidRDefault="00C85368" w:rsidP="00376090">
            <w:pPr>
              <w:jc w:val="both"/>
            </w:pPr>
            <w:r>
              <w:t xml:space="preserve">Řízení podnikových procesů </w:t>
            </w:r>
          </w:p>
        </w:tc>
      </w:tr>
      <w:tr w:rsidR="00C85368" w14:paraId="43AB3C0B" w14:textId="77777777" w:rsidTr="00376090">
        <w:tc>
          <w:tcPr>
            <w:tcW w:w="3086" w:type="dxa"/>
            <w:shd w:val="clear" w:color="auto" w:fill="F7CAAC"/>
          </w:tcPr>
          <w:p w14:paraId="7113C42A" w14:textId="77777777" w:rsidR="00C85368" w:rsidRDefault="00C85368" w:rsidP="00376090">
            <w:pPr>
              <w:jc w:val="both"/>
              <w:rPr>
                <w:b/>
              </w:rPr>
            </w:pPr>
            <w:r>
              <w:rPr>
                <w:b/>
              </w:rPr>
              <w:t>Typ předmětu</w:t>
            </w:r>
          </w:p>
        </w:tc>
        <w:tc>
          <w:tcPr>
            <w:tcW w:w="3406" w:type="dxa"/>
            <w:gridSpan w:val="4"/>
          </w:tcPr>
          <w:p w14:paraId="1E598515" w14:textId="77777777" w:rsidR="00C85368" w:rsidRDefault="00C85368" w:rsidP="00376090">
            <w:pPr>
              <w:jc w:val="both"/>
            </w:pPr>
            <w:r>
              <w:t>povinný „PZ“</w:t>
            </w:r>
          </w:p>
        </w:tc>
        <w:tc>
          <w:tcPr>
            <w:tcW w:w="2695" w:type="dxa"/>
            <w:gridSpan w:val="2"/>
            <w:shd w:val="clear" w:color="auto" w:fill="F7CAAC"/>
          </w:tcPr>
          <w:p w14:paraId="6B5339FD" w14:textId="77777777" w:rsidR="00C85368" w:rsidRDefault="00C85368" w:rsidP="00376090">
            <w:pPr>
              <w:jc w:val="both"/>
            </w:pPr>
            <w:r>
              <w:rPr>
                <w:b/>
              </w:rPr>
              <w:t>doporučený ročník / semestr</w:t>
            </w:r>
          </w:p>
        </w:tc>
        <w:tc>
          <w:tcPr>
            <w:tcW w:w="668" w:type="dxa"/>
          </w:tcPr>
          <w:p w14:paraId="72E48410" w14:textId="77777777" w:rsidR="00C85368" w:rsidRDefault="00C85368" w:rsidP="00376090">
            <w:pPr>
              <w:jc w:val="both"/>
            </w:pPr>
            <w:r>
              <w:t>1/Z</w:t>
            </w:r>
          </w:p>
        </w:tc>
      </w:tr>
      <w:tr w:rsidR="00C85368" w14:paraId="205C5ACD" w14:textId="77777777" w:rsidTr="00376090">
        <w:tc>
          <w:tcPr>
            <w:tcW w:w="3086" w:type="dxa"/>
            <w:shd w:val="clear" w:color="auto" w:fill="F7CAAC"/>
          </w:tcPr>
          <w:p w14:paraId="1B2B50EF" w14:textId="77777777" w:rsidR="00C85368" w:rsidRDefault="00C85368" w:rsidP="00376090">
            <w:pPr>
              <w:jc w:val="both"/>
              <w:rPr>
                <w:b/>
              </w:rPr>
            </w:pPr>
            <w:r>
              <w:rPr>
                <w:b/>
              </w:rPr>
              <w:t>Rozsah studijního předmětu</w:t>
            </w:r>
          </w:p>
        </w:tc>
        <w:tc>
          <w:tcPr>
            <w:tcW w:w="1701" w:type="dxa"/>
            <w:gridSpan w:val="2"/>
          </w:tcPr>
          <w:p w14:paraId="67CC999E" w14:textId="77777777" w:rsidR="00C85368" w:rsidRDefault="00263A5A" w:rsidP="00376090">
            <w:pPr>
              <w:jc w:val="both"/>
            </w:pPr>
            <w:r>
              <w:t>26</w:t>
            </w:r>
            <w:r w:rsidR="00C85368">
              <w:t>p + 26s</w:t>
            </w:r>
          </w:p>
        </w:tc>
        <w:tc>
          <w:tcPr>
            <w:tcW w:w="889" w:type="dxa"/>
            <w:shd w:val="clear" w:color="auto" w:fill="F7CAAC"/>
          </w:tcPr>
          <w:p w14:paraId="2F2E3677" w14:textId="77777777" w:rsidR="00C85368" w:rsidRDefault="00C85368" w:rsidP="00376090">
            <w:pPr>
              <w:jc w:val="both"/>
              <w:rPr>
                <w:b/>
              </w:rPr>
            </w:pPr>
            <w:r>
              <w:rPr>
                <w:b/>
              </w:rPr>
              <w:t xml:space="preserve">hod. </w:t>
            </w:r>
          </w:p>
        </w:tc>
        <w:tc>
          <w:tcPr>
            <w:tcW w:w="816" w:type="dxa"/>
          </w:tcPr>
          <w:p w14:paraId="1AEC3492" w14:textId="77777777" w:rsidR="00C85368" w:rsidRDefault="00263A5A" w:rsidP="00376090">
            <w:pPr>
              <w:jc w:val="both"/>
            </w:pPr>
            <w:r>
              <w:t>52</w:t>
            </w:r>
          </w:p>
        </w:tc>
        <w:tc>
          <w:tcPr>
            <w:tcW w:w="2156" w:type="dxa"/>
            <w:shd w:val="clear" w:color="auto" w:fill="F7CAAC"/>
          </w:tcPr>
          <w:p w14:paraId="72A9877F" w14:textId="77777777" w:rsidR="00C85368" w:rsidRDefault="00C85368" w:rsidP="00376090">
            <w:pPr>
              <w:jc w:val="both"/>
              <w:rPr>
                <w:b/>
              </w:rPr>
            </w:pPr>
            <w:r>
              <w:rPr>
                <w:b/>
              </w:rPr>
              <w:t>kreditů</w:t>
            </w:r>
          </w:p>
        </w:tc>
        <w:tc>
          <w:tcPr>
            <w:tcW w:w="1207" w:type="dxa"/>
            <w:gridSpan w:val="2"/>
          </w:tcPr>
          <w:p w14:paraId="6CC017C2" w14:textId="77777777" w:rsidR="00C85368" w:rsidRDefault="00C85368" w:rsidP="00376090">
            <w:pPr>
              <w:jc w:val="both"/>
            </w:pPr>
            <w:r>
              <w:t>5</w:t>
            </w:r>
          </w:p>
        </w:tc>
      </w:tr>
      <w:tr w:rsidR="00C85368" w14:paraId="6B3CC6CA" w14:textId="77777777" w:rsidTr="00376090">
        <w:tc>
          <w:tcPr>
            <w:tcW w:w="3086" w:type="dxa"/>
            <w:shd w:val="clear" w:color="auto" w:fill="F7CAAC"/>
          </w:tcPr>
          <w:p w14:paraId="12141E8D" w14:textId="77777777" w:rsidR="00C85368" w:rsidRDefault="00C85368" w:rsidP="00376090">
            <w:pPr>
              <w:jc w:val="both"/>
              <w:rPr>
                <w:b/>
                <w:sz w:val="22"/>
              </w:rPr>
            </w:pPr>
            <w:r>
              <w:rPr>
                <w:b/>
              </w:rPr>
              <w:t>Prerekvizity, korekvizity, ekvivalence</w:t>
            </w:r>
          </w:p>
        </w:tc>
        <w:tc>
          <w:tcPr>
            <w:tcW w:w="6769" w:type="dxa"/>
            <w:gridSpan w:val="7"/>
          </w:tcPr>
          <w:p w14:paraId="28E4C3EB" w14:textId="77777777" w:rsidR="00C85368" w:rsidRDefault="00C85368" w:rsidP="00263A5A">
            <w:pPr>
              <w:jc w:val="both"/>
            </w:pPr>
            <w:r w:rsidRPr="00DD7D36">
              <w:t>Ekvivalence (</w:t>
            </w:r>
            <w:r w:rsidR="00263A5A" w:rsidRPr="00BA5C4C">
              <w:t>Business Process Management)</w:t>
            </w:r>
          </w:p>
        </w:tc>
      </w:tr>
      <w:tr w:rsidR="00C85368" w14:paraId="47D206B9" w14:textId="77777777" w:rsidTr="00376090">
        <w:tc>
          <w:tcPr>
            <w:tcW w:w="3086" w:type="dxa"/>
            <w:shd w:val="clear" w:color="auto" w:fill="F7CAAC"/>
          </w:tcPr>
          <w:p w14:paraId="15A32AF9" w14:textId="77777777" w:rsidR="00C85368" w:rsidRDefault="00C85368" w:rsidP="00376090">
            <w:pPr>
              <w:jc w:val="both"/>
              <w:rPr>
                <w:b/>
              </w:rPr>
            </w:pPr>
            <w:r>
              <w:rPr>
                <w:b/>
              </w:rPr>
              <w:t>Způsob ověření studijních výsledků</w:t>
            </w:r>
          </w:p>
        </w:tc>
        <w:tc>
          <w:tcPr>
            <w:tcW w:w="3406" w:type="dxa"/>
            <w:gridSpan w:val="4"/>
          </w:tcPr>
          <w:p w14:paraId="2FB4420A" w14:textId="77777777" w:rsidR="00C85368" w:rsidRDefault="00C85368" w:rsidP="00376090">
            <w:pPr>
              <w:jc w:val="both"/>
            </w:pPr>
            <w:r>
              <w:t>zápočet, zkouška</w:t>
            </w:r>
          </w:p>
        </w:tc>
        <w:tc>
          <w:tcPr>
            <w:tcW w:w="2156" w:type="dxa"/>
            <w:shd w:val="clear" w:color="auto" w:fill="F7CAAC"/>
          </w:tcPr>
          <w:p w14:paraId="31563A39" w14:textId="77777777" w:rsidR="00C85368" w:rsidRDefault="00C85368" w:rsidP="00376090">
            <w:pPr>
              <w:jc w:val="both"/>
              <w:rPr>
                <w:b/>
              </w:rPr>
            </w:pPr>
            <w:r>
              <w:rPr>
                <w:b/>
              </w:rPr>
              <w:t>Forma výuky</w:t>
            </w:r>
          </w:p>
        </w:tc>
        <w:tc>
          <w:tcPr>
            <w:tcW w:w="1207" w:type="dxa"/>
            <w:gridSpan w:val="2"/>
          </w:tcPr>
          <w:p w14:paraId="54046636" w14:textId="77777777" w:rsidR="00C85368" w:rsidRDefault="00C85368" w:rsidP="00376090">
            <w:pPr>
              <w:jc w:val="both"/>
            </w:pPr>
            <w:r>
              <w:t>přednáška, seminář</w:t>
            </w:r>
          </w:p>
        </w:tc>
      </w:tr>
      <w:tr w:rsidR="00C85368" w14:paraId="57A79A1E" w14:textId="77777777" w:rsidTr="00376090">
        <w:tc>
          <w:tcPr>
            <w:tcW w:w="3086" w:type="dxa"/>
            <w:shd w:val="clear" w:color="auto" w:fill="F7CAAC"/>
          </w:tcPr>
          <w:p w14:paraId="5F58D0A1" w14:textId="77777777" w:rsidR="00C85368" w:rsidRDefault="00C85368" w:rsidP="00376090">
            <w:pPr>
              <w:jc w:val="both"/>
              <w:rPr>
                <w:b/>
              </w:rPr>
            </w:pPr>
            <w:r>
              <w:rPr>
                <w:b/>
              </w:rPr>
              <w:t>Forma způsobu ověření studijních výsledků a další požadavky na studenta</w:t>
            </w:r>
          </w:p>
        </w:tc>
        <w:tc>
          <w:tcPr>
            <w:tcW w:w="6769" w:type="dxa"/>
            <w:gridSpan w:val="7"/>
            <w:tcBorders>
              <w:bottom w:val="nil"/>
            </w:tcBorders>
          </w:tcPr>
          <w:p w14:paraId="6D48A021" w14:textId="77777777" w:rsidR="00263A5A" w:rsidRPr="00897246" w:rsidRDefault="00263A5A" w:rsidP="00263A5A">
            <w:pPr>
              <w:jc w:val="both"/>
            </w:pPr>
            <w:r>
              <w:t>Z</w:t>
            </w:r>
            <w:r w:rsidRPr="00897246">
              <w:t xml:space="preserve">působ zakončení předmětu – </w:t>
            </w:r>
            <w:r>
              <w:t xml:space="preserve">zápočet, </w:t>
            </w:r>
            <w:r w:rsidRPr="00897246">
              <w:t>zkouška</w:t>
            </w:r>
            <w:r>
              <w:t>.</w:t>
            </w:r>
          </w:p>
          <w:p w14:paraId="1634048E" w14:textId="77777777" w:rsidR="00263A5A" w:rsidRPr="005D712C" w:rsidRDefault="00263A5A" w:rsidP="00263A5A">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649F8B15" w14:textId="77777777" w:rsidR="00C85368" w:rsidRDefault="00263A5A" w:rsidP="00263A5A">
            <w:pPr>
              <w:jc w:val="both"/>
            </w:pPr>
            <w:r>
              <w:t>Požadavek na zkoušku -</w:t>
            </w:r>
            <w:r w:rsidRPr="00897246">
              <w:t xml:space="preserve"> zkouška </w:t>
            </w:r>
            <w:r>
              <w:t xml:space="preserve">ústní </w:t>
            </w:r>
            <w:r w:rsidRPr="00897246">
              <w:t>v rozsahu znalost</w:t>
            </w:r>
            <w:r>
              <w:t>í přednášek.</w:t>
            </w:r>
          </w:p>
        </w:tc>
      </w:tr>
      <w:tr w:rsidR="00C85368" w14:paraId="77BC12BF" w14:textId="77777777" w:rsidTr="00376090">
        <w:trPr>
          <w:trHeight w:val="40"/>
        </w:trPr>
        <w:tc>
          <w:tcPr>
            <w:tcW w:w="9855" w:type="dxa"/>
            <w:gridSpan w:val="8"/>
            <w:tcBorders>
              <w:top w:val="nil"/>
            </w:tcBorders>
          </w:tcPr>
          <w:p w14:paraId="53D0438B" w14:textId="77777777" w:rsidR="00C85368" w:rsidRDefault="00C85368" w:rsidP="00376090">
            <w:pPr>
              <w:jc w:val="both"/>
            </w:pPr>
          </w:p>
        </w:tc>
      </w:tr>
      <w:tr w:rsidR="00C85368" w14:paraId="4D457A72" w14:textId="77777777" w:rsidTr="00376090">
        <w:trPr>
          <w:trHeight w:val="197"/>
        </w:trPr>
        <w:tc>
          <w:tcPr>
            <w:tcW w:w="3086" w:type="dxa"/>
            <w:tcBorders>
              <w:top w:val="nil"/>
            </w:tcBorders>
            <w:shd w:val="clear" w:color="auto" w:fill="F7CAAC"/>
          </w:tcPr>
          <w:p w14:paraId="05280EC5" w14:textId="77777777" w:rsidR="00C85368" w:rsidRDefault="00C85368" w:rsidP="00376090">
            <w:pPr>
              <w:jc w:val="both"/>
              <w:rPr>
                <w:b/>
              </w:rPr>
            </w:pPr>
            <w:r>
              <w:rPr>
                <w:b/>
              </w:rPr>
              <w:t>Garant předmětu</w:t>
            </w:r>
          </w:p>
        </w:tc>
        <w:tc>
          <w:tcPr>
            <w:tcW w:w="6769" w:type="dxa"/>
            <w:gridSpan w:val="7"/>
            <w:tcBorders>
              <w:top w:val="nil"/>
            </w:tcBorders>
          </w:tcPr>
          <w:p w14:paraId="6CCB45E6" w14:textId="77777777" w:rsidR="00C85368" w:rsidRDefault="00C85368" w:rsidP="00376090">
            <w:pPr>
              <w:jc w:val="both"/>
            </w:pPr>
            <w:r>
              <w:t>doc. Ing. David Tuček, Ph.D.</w:t>
            </w:r>
          </w:p>
        </w:tc>
      </w:tr>
      <w:tr w:rsidR="00C85368" w14:paraId="0556A0D1" w14:textId="77777777" w:rsidTr="00376090">
        <w:trPr>
          <w:trHeight w:val="243"/>
        </w:trPr>
        <w:tc>
          <w:tcPr>
            <w:tcW w:w="3086" w:type="dxa"/>
            <w:tcBorders>
              <w:top w:val="nil"/>
            </w:tcBorders>
            <w:shd w:val="clear" w:color="auto" w:fill="F7CAAC"/>
          </w:tcPr>
          <w:p w14:paraId="7D7744D9" w14:textId="77777777" w:rsidR="00C85368" w:rsidRDefault="00C85368" w:rsidP="00376090">
            <w:pPr>
              <w:jc w:val="both"/>
              <w:rPr>
                <w:b/>
              </w:rPr>
            </w:pPr>
            <w:r>
              <w:rPr>
                <w:b/>
              </w:rPr>
              <w:t>Zapojení garanta do výuky předmětu</w:t>
            </w:r>
          </w:p>
        </w:tc>
        <w:tc>
          <w:tcPr>
            <w:tcW w:w="6769" w:type="dxa"/>
            <w:gridSpan w:val="7"/>
            <w:tcBorders>
              <w:top w:val="nil"/>
            </w:tcBorders>
          </w:tcPr>
          <w:p w14:paraId="63992613" w14:textId="77777777" w:rsidR="00C85368" w:rsidRDefault="00C85368" w:rsidP="00376090">
            <w:pPr>
              <w:jc w:val="both"/>
            </w:pPr>
            <w:r w:rsidRPr="00DB3747">
              <w:t xml:space="preserve">Garant se podílí na přednášení v rozsahu </w:t>
            </w:r>
            <w:r>
              <w:t>70</w:t>
            </w:r>
            <w:r w:rsidRPr="00DB3747">
              <w:t xml:space="preserve"> %, dále stanovuje koncepci </w:t>
            </w:r>
            <w:r>
              <w:t>seminářů</w:t>
            </w:r>
            <w:r w:rsidRPr="00DB3747">
              <w:t xml:space="preserve"> a dohlíží na jejich jednotné vedení.</w:t>
            </w:r>
          </w:p>
        </w:tc>
      </w:tr>
      <w:tr w:rsidR="00C85368" w14:paraId="0DA24619" w14:textId="77777777" w:rsidTr="00376090">
        <w:tc>
          <w:tcPr>
            <w:tcW w:w="3086" w:type="dxa"/>
            <w:shd w:val="clear" w:color="auto" w:fill="F7CAAC"/>
          </w:tcPr>
          <w:p w14:paraId="67641357" w14:textId="77777777" w:rsidR="00C85368" w:rsidRDefault="00C85368" w:rsidP="00376090">
            <w:pPr>
              <w:jc w:val="both"/>
              <w:rPr>
                <w:b/>
              </w:rPr>
            </w:pPr>
            <w:r>
              <w:rPr>
                <w:b/>
              </w:rPr>
              <w:t>Vyučující</w:t>
            </w:r>
          </w:p>
        </w:tc>
        <w:tc>
          <w:tcPr>
            <w:tcW w:w="6769" w:type="dxa"/>
            <w:gridSpan w:val="7"/>
            <w:tcBorders>
              <w:bottom w:val="nil"/>
            </w:tcBorders>
          </w:tcPr>
          <w:p w14:paraId="0546F143" w14:textId="2109CBFC" w:rsidR="00C85368" w:rsidRDefault="00C85368" w:rsidP="00376090">
            <w:pPr>
              <w:jc w:val="both"/>
            </w:pPr>
            <w:r>
              <w:t>doc. Ing. David Tuček, Ph.D. – přednášky (70%)</w:t>
            </w:r>
            <w:r w:rsidR="002D2E56">
              <w:t>,</w:t>
            </w:r>
            <w:r>
              <w:t xml:space="preserve"> doc. Ing. Petr Briš, CSc. – přednášky </w:t>
            </w:r>
            <w:r>
              <w:rPr>
                <w:sz w:val="22"/>
              </w:rPr>
              <w:t>(</w:t>
            </w:r>
            <w:r>
              <w:t xml:space="preserve">15%), Ing. Karel Slinták, Ph.D. – přednášky </w:t>
            </w:r>
            <w:r>
              <w:rPr>
                <w:sz w:val="22"/>
              </w:rPr>
              <w:t>(</w:t>
            </w:r>
            <w:r>
              <w:t>15%)</w:t>
            </w:r>
          </w:p>
        </w:tc>
      </w:tr>
      <w:tr w:rsidR="00C85368" w14:paraId="1F1888DD" w14:textId="77777777" w:rsidTr="00376090">
        <w:trPr>
          <w:trHeight w:val="40"/>
        </w:trPr>
        <w:tc>
          <w:tcPr>
            <w:tcW w:w="9855" w:type="dxa"/>
            <w:gridSpan w:val="8"/>
            <w:tcBorders>
              <w:top w:val="nil"/>
            </w:tcBorders>
          </w:tcPr>
          <w:p w14:paraId="2567EDBF" w14:textId="77777777" w:rsidR="00C85368" w:rsidRDefault="00C85368" w:rsidP="00376090">
            <w:pPr>
              <w:jc w:val="both"/>
            </w:pPr>
          </w:p>
        </w:tc>
      </w:tr>
      <w:tr w:rsidR="00C85368" w14:paraId="45703D63" w14:textId="77777777" w:rsidTr="00376090">
        <w:tc>
          <w:tcPr>
            <w:tcW w:w="3086" w:type="dxa"/>
            <w:shd w:val="clear" w:color="auto" w:fill="F7CAAC"/>
          </w:tcPr>
          <w:p w14:paraId="0B473CE9" w14:textId="77777777" w:rsidR="00C85368" w:rsidRDefault="00C85368" w:rsidP="00376090">
            <w:pPr>
              <w:jc w:val="both"/>
              <w:rPr>
                <w:b/>
              </w:rPr>
            </w:pPr>
            <w:r>
              <w:rPr>
                <w:b/>
              </w:rPr>
              <w:t>Stručná anotace předmětu</w:t>
            </w:r>
          </w:p>
        </w:tc>
        <w:tc>
          <w:tcPr>
            <w:tcW w:w="6769" w:type="dxa"/>
            <w:gridSpan w:val="7"/>
            <w:tcBorders>
              <w:bottom w:val="nil"/>
            </w:tcBorders>
          </w:tcPr>
          <w:p w14:paraId="46F87A14" w14:textId="77777777" w:rsidR="00C85368" w:rsidRDefault="00C85368" w:rsidP="00376090">
            <w:pPr>
              <w:jc w:val="both"/>
            </w:pPr>
          </w:p>
        </w:tc>
      </w:tr>
      <w:tr w:rsidR="00C85368" w14:paraId="30BA6432" w14:textId="77777777" w:rsidTr="00376090">
        <w:trPr>
          <w:trHeight w:val="3938"/>
        </w:trPr>
        <w:tc>
          <w:tcPr>
            <w:tcW w:w="9855" w:type="dxa"/>
            <w:gridSpan w:val="8"/>
            <w:tcBorders>
              <w:top w:val="nil"/>
              <w:bottom w:val="single" w:sz="12" w:space="0" w:color="auto"/>
            </w:tcBorders>
          </w:tcPr>
          <w:p w14:paraId="7DEFDCEC" w14:textId="77777777" w:rsidR="00263A5A" w:rsidRDefault="00263A5A" w:rsidP="00263A5A">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 xml:space="preserve">i s praktickými možnostmi uplatnění základních komponent procesního řízení, kterými jsou např. určení </w:t>
            </w:r>
            <w:r>
              <w:rPr>
                <w:sz w:val="20"/>
                <w:szCs w:val="20"/>
              </w:rPr>
              <w:t xml:space="preserve">řídících, </w:t>
            </w:r>
            <w:r w:rsidRPr="00B75A00">
              <w:rPr>
                <w:sz w:val="20"/>
                <w:szCs w:val="20"/>
              </w:rPr>
              <w:t>klíčových (hlavních)</w:t>
            </w:r>
            <w:r>
              <w:rPr>
                <w:sz w:val="20"/>
                <w:szCs w:val="20"/>
              </w:rPr>
              <w:t xml:space="preserve"> i podpůrných</w:t>
            </w:r>
            <w:r w:rsidRPr="00B75A00">
              <w:rPr>
                <w:sz w:val="20"/>
                <w:szCs w:val="20"/>
              </w:rPr>
              <w:t xml:space="preserve">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w:t>
            </w:r>
            <w:r>
              <w:rPr>
                <w:sz w:val="20"/>
                <w:szCs w:val="20"/>
                <w:lang w:val="cs-CZ"/>
              </w:rPr>
              <w:t>, analýzám a částečně i simulacím</w:t>
            </w:r>
            <w:r w:rsidRPr="00B75A00">
              <w:rPr>
                <w:sz w:val="20"/>
                <w:szCs w:val="20"/>
                <w:lang w:val="cs-CZ"/>
              </w:rPr>
              <w:t>.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43089CAD" w14:textId="77777777" w:rsidR="00263A5A" w:rsidRPr="00B75A00" w:rsidRDefault="00263A5A" w:rsidP="005961AC">
            <w:pPr>
              <w:numPr>
                <w:ilvl w:val="0"/>
                <w:numId w:val="41"/>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3C6F82B9" w14:textId="77777777" w:rsidR="00263A5A" w:rsidRPr="00B75A00" w:rsidRDefault="00263A5A" w:rsidP="005961AC">
            <w:pPr>
              <w:numPr>
                <w:ilvl w:val="0"/>
                <w:numId w:val="41"/>
              </w:numPr>
              <w:tabs>
                <w:tab w:val="clear" w:pos="360"/>
                <w:tab w:val="num" w:pos="247"/>
              </w:tabs>
              <w:jc w:val="both"/>
            </w:pPr>
            <w:r w:rsidRPr="00B75A00">
              <w:t>Systémy řízení - funkční a procesní pojetí, Moderní formy organizace</w:t>
            </w:r>
            <w:r>
              <w:t>.</w:t>
            </w:r>
          </w:p>
          <w:p w14:paraId="1CF6BFF0" w14:textId="77777777" w:rsidR="00263A5A" w:rsidRPr="00B75A00" w:rsidRDefault="00263A5A" w:rsidP="005961AC">
            <w:pPr>
              <w:numPr>
                <w:ilvl w:val="0"/>
                <w:numId w:val="41"/>
              </w:numPr>
              <w:tabs>
                <w:tab w:val="clear" w:pos="360"/>
                <w:tab w:val="num" w:pos="247"/>
              </w:tabs>
              <w:jc w:val="both"/>
            </w:pPr>
            <w:r w:rsidRPr="00B75A00">
              <w:t>Procesně orientovaný systém řízení firmy</w:t>
            </w:r>
            <w:r>
              <w:t>.</w:t>
            </w:r>
            <w:r w:rsidRPr="00B75A00">
              <w:t xml:space="preserve"> </w:t>
            </w:r>
          </w:p>
          <w:p w14:paraId="412E0DAA" w14:textId="77777777" w:rsidR="00263A5A" w:rsidRPr="00B75A00" w:rsidRDefault="00263A5A" w:rsidP="005961AC">
            <w:pPr>
              <w:numPr>
                <w:ilvl w:val="0"/>
                <w:numId w:val="41"/>
              </w:numPr>
              <w:tabs>
                <w:tab w:val="clear" w:pos="360"/>
                <w:tab w:val="num" w:pos="247"/>
              </w:tabs>
              <w:jc w:val="both"/>
            </w:pPr>
            <w:r w:rsidRPr="00B75A00">
              <w:t>Analýza podnikových procesů</w:t>
            </w:r>
            <w:r>
              <w:t>.</w:t>
            </w:r>
          </w:p>
          <w:p w14:paraId="1ECF046F" w14:textId="77777777" w:rsidR="00263A5A" w:rsidRPr="00B75A00" w:rsidRDefault="00263A5A" w:rsidP="005961AC">
            <w:pPr>
              <w:numPr>
                <w:ilvl w:val="0"/>
                <w:numId w:val="41"/>
              </w:numPr>
              <w:tabs>
                <w:tab w:val="clear" w:pos="360"/>
                <w:tab w:val="num" w:pos="247"/>
              </w:tabs>
              <w:jc w:val="both"/>
            </w:pPr>
            <w:r w:rsidRPr="00B75A00">
              <w:t>Měření výkonnosti podnikových procesů</w:t>
            </w:r>
            <w:r>
              <w:t>.</w:t>
            </w:r>
            <w:r w:rsidRPr="00B75A00">
              <w:t xml:space="preserve"> </w:t>
            </w:r>
          </w:p>
          <w:p w14:paraId="06E9C95B" w14:textId="77777777" w:rsidR="00263A5A" w:rsidRPr="00B75A00" w:rsidRDefault="00263A5A" w:rsidP="005961AC">
            <w:pPr>
              <w:numPr>
                <w:ilvl w:val="0"/>
                <w:numId w:val="41"/>
              </w:numPr>
              <w:tabs>
                <w:tab w:val="clear" w:pos="360"/>
                <w:tab w:val="num" w:pos="247"/>
              </w:tabs>
              <w:jc w:val="both"/>
            </w:pPr>
            <w:r w:rsidRPr="00B75A00">
              <w:t>Stručná charakteristika vývojových vln BPM</w:t>
            </w:r>
            <w:r>
              <w:t>.</w:t>
            </w:r>
          </w:p>
          <w:p w14:paraId="51DE4FEB" w14:textId="77777777" w:rsidR="00263A5A" w:rsidRPr="00B75A00" w:rsidRDefault="00263A5A" w:rsidP="005961AC">
            <w:pPr>
              <w:numPr>
                <w:ilvl w:val="0"/>
                <w:numId w:val="41"/>
              </w:numPr>
              <w:tabs>
                <w:tab w:val="clear" w:pos="360"/>
                <w:tab w:val="num" w:pos="247"/>
              </w:tabs>
              <w:jc w:val="both"/>
            </w:pPr>
            <w:r w:rsidRPr="00B75A00">
              <w:t>Vznik nových standardů v</w:t>
            </w:r>
            <w:r>
              <w:t> </w:t>
            </w:r>
            <w:r w:rsidRPr="00B75A00">
              <w:t>BPM</w:t>
            </w:r>
            <w:r>
              <w:t>.</w:t>
            </w:r>
          </w:p>
          <w:p w14:paraId="58ACDC7C" w14:textId="77777777" w:rsidR="00263A5A" w:rsidRPr="00B75A00" w:rsidRDefault="00263A5A" w:rsidP="005961AC">
            <w:pPr>
              <w:numPr>
                <w:ilvl w:val="0"/>
                <w:numId w:val="41"/>
              </w:numPr>
              <w:tabs>
                <w:tab w:val="clear" w:pos="360"/>
                <w:tab w:val="num" w:pos="247"/>
              </w:tabs>
            </w:pPr>
            <w:r w:rsidRPr="00B75A00">
              <w:t>Komponenty procesního řízení a způsob jejich uplatnění v</w:t>
            </w:r>
            <w:r>
              <w:t> </w:t>
            </w:r>
            <w:r w:rsidRPr="00B75A00">
              <w:t>podniku</w:t>
            </w:r>
            <w:r>
              <w:t>.</w:t>
            </w:r>
          </w:p>
          <w:p w14:paraId="7A937362" w14:textId="77777777" w:rsidR="00263A5A" w:rsidRPr="00B75A00" w:rsidRDefault="00263A5A" w:rsidP="005961AC">
            <w:pPr>
              <w:numPr>
                <w:ilvl w:val="0"/>
                <w:numId w:val="41"/>
              </w:numPr>
              <w:tabs>
                <w:tab w:val="clear" w:pos="360"/>
                <w:tab w:val="num" w:pos="247"/>
              </w:tabs>
            </w:pPr>
            <w:r w:rsidRPr="00B75A00">
              <w:t>Případové studie (využití komponent BPM)</w:t>
            </w:r>
            <w:r>
              <w:t>.</w:t>
            </w:r>
          </w:p>
          <w:p w14:paraId="05BE7DDA" w14:textId="77777777" w:rsidR="00263A5A" w:rsidRPr="00FD3280" w:rsidRDefault="00263A5A" w:rsidP="005961AC">
            <w:pPr>
              <w:numPr>
                <w:ilvl w:val="0"/>
                <w:numId w:val="41"/>
              </w:numPr>
              <w:tabs>
                <w:tab w:val="clear" w:pos="360"/>
                <w:tab w:val="num" w:pos="247"/>
              </w:tabs>
              <w:jc w:val="both"/>
            </w:pPr>
            <w:r w:rsidRPr="00B75A00">
              <w:t>SW nástroje na podporu řízení procesů</w:t>
            </w:r>
            <w:r>
              <w:t>.</w:t>
            </w:r>
          </w:p>
          <w:p w14:paraId="77EEC26C" w14:textId="36277A73" w:rsidR="00263A5A" w:rsidRPr="00FD3280" w:rsidRDefault="00263A5A" w:rsidP="005961AC">
            <w:pPr>
              <w:numPr>
                <w:ilvl w:val="0"/>
                <w:numId w:val="41"/>
              </w:numPr>
              <w:tabs>
                <w:tab w:val="clear" w:pos="360"/>
                <w:tab w:val="num" w:pos="247"/>
              </w:tabs>
              <w:jc w:val="both"/>
            </w:pPr>
            <w:r w:rsidRPr="00FD3280">
              <w:t>Úvod do řízení kvality</w:t>
            </w:r>
            <w:r w:rsidR="008306E4">
              <w:t>.</w:t>
            </w:r>
          </w:p>
          <w:p w14:paraId="1DA5AC36" w14:textId="77777777" w:rsidR="00263A5A" w:rsidRPr="00FD3280" w:rsidRDefault="00263A5A" w:rsidP="005961AC">
            <w:pPr>
              <w:numPr>
                <w:ilvl w:val="0"/>
                <w:numId w:val="41"/>
              </w:numPr>
              <w:tabs>
                <w:tab w:val="clear" w:pos="360"/>
                <w:tab w:val="num" w:pos="247"/>
              </w:tabs>
              <w:jc w:val="both"/>
            </w:pPr>
            <w:r w:rsidRPr="00FD3280">
              <w:t>Standardy ISO 900X, QS 9000 a VDA 6.X.</w:t>
            </w:r>
          </w:p>
          <w:p w14:paraId="77CC5A92" w14:textId="7BAF69A2" w:rsidR="00263A5A" w:rsidRPr="00FD3280" w:rsidRDefault="00263A5A" w:rsidP="005961AC">
            <w:pPr>
              <w:numPr>
                <w:ilvl w:val="0"/>
                <w:numId w:val="41"/>
              </w:numPr>
              <w:tabs>
                <w:tab w:val="clear" w:pos="360"/>
                <w:tab w:val="num" w:pos="247"/>
              </w:tabs>
              <w:jc w:val="both"/>
            </w:pPr>
            <w:r w:rsidRPr="00FD3280">
              <w:t>Řízení kvality na základě Lean Six Sigma (LSS)</w:t>
            </w:r>
            <w:r w:rsidR="008306E4">
              <w:t>.</w:t>
            </w:r>
          </w:p>
          <w:p w14:paraId="75BB93C3" w14:textId="032FA1EE" w:rsidR="00263A5A" w:rsidRPr="00FD3280" w:rsidRDefault="00263A5A" w:rsidP="005961AC">
            <w:pPr>
              <w:numPr>
                <w:ilvl w:val="0"/>
                <w:numId w:val="41"/>
              </w:numPr>
              <w:tabs>
                <w:tab w:val="clear" w:pos="360"/>
                <w:tab w:val="num" w:pos="247"/>
              </w:tabs>
              <w:jc w:val="both"/>
            </w:pPr>
            <w:r w:rsidRPr="00FD3280">
              <w:t>Definování problému, Měření a Analýza v kontextu LSS</w:t>
            </w:r>
            <w:r w:rsidR="008306E4">
              <w:t>.</w:t>
            </w:r>
          </w:p>
          <w:p w14:paraId="3820A271" w14:textId="24A4F8A8" w:rsidR="00263A5A" w:rsidRPr="00FD3280" w:rsidRDefault="00263A5A" w:rsidP="005961AC">
            <w:pPr>
              <w:numPr>
                <w:ilvl w:val="0"/>
                <w:numId w:val="41"/>
              </w:numPr>
              <w:tabs>
                <w:tab w:val="clear" w:pos="360"/>
                <w:tab w:val="num" w:pos="247"/>
              </w:tabs>
              <w:jc w:val="both"/>
            </w:pPr>
            <w:r w:rsidRPr="00FD3280">
              <w:t>Zlepšování a Řízení v kontextu LSS</w:t>
            </w:r>
            <w:r w:rsidR="008306E4">
              <w:t>.</w:t>
            </w:r>
          </w:p>
          <w:p w14:paraId="5704939A" w14:textId="1D153521" w:rsidR="00263A5A" w:rsidRPr="00FD3280" w:rsidRDefault="00263A5A" w:rsidP="005961AC">
            <w:pPr>
              <w:numPr>
                <w:ilvl w:val="0"/>
                <w:numId w:val="41"/>
              </w:numPr>
              <w:tabs>
                <w:tab w:val="clear" w:pos="360"/>
                <w:tab w:val="num" w:pos="247"/>
              </w:tabs>
              <w:jc w:val="both"/>
            </w:pPr>
            <w:r w:rsidRPr="00FD3280">
              <w:t>Ekonomika kvality</w:t>
            </w:r>
            <w:r w:rsidR="008306E4">
              <w:t>.</w:t>
            </w:r>
          </w:p>
          <w:p w14:paraId="659F70E1" w14:textId="317AE302" w:rsidR="00C85368" w:rsidRPr="00263A5A" w:rsidRDefault="00263A5A" w:rsidP="005961AC">
            <w:pPr>
              <w:numPr>
                <w:ilvl w:val="0"/>
                <w:numId w:val="41"/>
              </w:numPr>
              <w:tabs>
                <w:tab w:val="clear" w:pos="360"/>
                <w:tab w:val="num" w:pos="247"/>
              </w:tabs>
              <w:jc w:val="both"/>
            </w:pPr>
            <w:r w:rsidRPr="00FD3280">
              <w:t>Integrované systémy řízení</w:t>
            </w:r>
            <w:r w:rsidR="008306E4">
              <w:t>.</w:t>
            </w:r>
          </w:p>
        </w:tc>
      </w:tr>
      <w:tr w:rsidR="00C85368" w14:paraId="3DC0E13F" w14:textId="77777777" w:rsidTr="00376090">
        <w:trPr>
          <w:trHeight w:val="265"/>
        </w:trPr>
        <w:tc>
          <w:tcPr>
            <w:tcW w:w="3653" w:type="dxa"/>
            <w:gridSpan w:val="2"/>
            <w:tcBorders>
              <w:top w:val="nil"/>
            </w:tcBorders>
            <w:shd w:val="clear" w:color="auto" w:fill="F7CAAC"/>
          </w:tcPr>
          <w:p w14:paraId="79A2A0B0" w14:textId="77777777" w:rsidR="00C85368" w:rsidRDefault="00C85368" w:rsidP="00376090">
            <w:pPr>
              <w:jc w:val="both"/>
            </w:pPr>
            <w:r>
              <w:rPr>
                <w:b/>
              </w:rPr>
              <w:t>Studijní literatura a studijní pomůcky</w:t>
            </w:r>
          </w:p>
        </w:tc>
        <w:tc>
          <w:tcPr>
            <w:tcW w:w="6202" w:type="dxa"/>
            <w:gridSpan w:val="6"/>
            <w:tcBorders>
              <w:top w:val="nil"/>
              <w:bottom w:val="nil"/>
            </w:tcBorders>
          </w:tcPr>
          <w:p w14:paraId="6EFB6790" w14:textId="77777777" w:rsidR="00C85368" w:rsidRDefault="00C85368" w:rsidP="00376090">
            <w:pPr>
              <w:jc w:val="both"/>
            </w:pPr>
          </w:p>
        </w:tc>
      </w:tr>
      <w:tr w:rsidR="00C85368" w14:paraId="71D438B3" w14:textId="77777777" w:rsidTr="00376090">
        <w:trPr>
          <w:trHeight w:val="411"/>
        </w:trPr>
        <w:tc>
          <w:tcPr>
            <w:tcW w:w="9855" w:type="dxa"/>
            <w:gridSpan w:val="8"/>
            <w:tcBorders>
              <w:top w:val="nil"/>
            </w:tcBorders>
          </w:tcPr>
          <w:p w14:paraId="2B8DF0F3" w14:textId="77777777" w:rsidR="00C85368" w:rsidRDefault="00C85368" w:rsidP="00376090">
            <w:pPr>
              <w:rPr>
                <w:sz w:val="24"/>
                <w:szCs w:val="24"/>
              </w:rPr>
            </w:pPr>
            <w:r>
              <w:rPr>
                <w:b/>
              </w:rPr>
              <w:t>Povinná literatura</w:t>
            </w:r>
            <w:r w:rsidRPr="00BA0552">
              <w:rPr>
                <w:sz w:val="24"/>
                <w:szCs w:val="24"/>
              </w:rPr>
              <w:t xml:space="preserve"> </w:t>
            </w:r>
          </w:p>
          <w:p w14:paraId="7F61638E" w14:textId="77777777" w:rsidR="00C85368" w:rsidRPr="00FD3280" w:rsidRDefault="00C85368" w:rsidP="00E97D64">
            <w:pPr>
              <w:jc w:val="both"/>
            </w:pPr>
            <w:r w:rsidRPr="004808C0">
              <w:t xml:space="preserve">TUČEK, D., HRABAL, M., TRČKA, L. </w:t>
            </w:r>
            <w:r w:rsidRPr="004808C0">
              <w:rPr>
                <w:i/>
              </w:rPr>
              <w:t xml:space="preserve">Procesní řízení v praxi podniků a vysokých škol. </w:t>
            </w:r>
            <w:r w:rsidRPr="004808C0">
              <w:t xml:space="preserve">Praha: Technická Wolters Kluwer, 2014, 272 s. </w:t>
            </w:r>
            <w:r w:rsidRPr="00FD3280">
              <w:t>ISBN 978-80-7478-674-7</w:t>
            </w:r>
          </w:p>
          <w:p w14:paraId="56353126" w14:textId="77777777" w:rsidR="00C85368" w:rsidRPr="00FD3280" w:rsidRDefault="00C85368" w:rsidP="00E97D64">
            <w:pPr>
              <w:jc w:val="both"/>
              <w:rPr>
                <w:sz w:val="24"/>
                <w:szCs w:val="24"/>
              </w:rPr>
            </w:pPr>
            <w:r w:rsidRPr="00FD3280">
              <w:t xml:space="preserve">BRIŠ, P. </w:t>
            </w:r>
            <w:r w:rsidRPr="00C85368">
              <w:rPr>
                <w:i/>
              </w:rPr>
              <w:t>Management kvality.</w:t>
            </w:r>
            <w:r w:rsidRPr="00FD3280">
              <w:t xml:space="preserve"> 2. vyd. Zlín: Univerzita Tomáše Bati ve Zlíně, </w:t>
            </w:r>
            <w:r>
              <w:t xml:space="preserve">2010, </w:t>
            </w:r>
            <w:r w:rsidRPr="00FD3280">
              <w:t>208 s. ISBN 978-80-7318-912-9.</w:t>
            </w:r>
          </w:p>
          <w:p w14:paraId="51AB74AB" w14:textId="77777777" w:rsidR="00C85368" w:rsidRPr="00FD3280" w:rsidRDefault="00C85368" w:rsidP="00E97D64">
            <w:pPr>
              <w:spacing w:line="240" w:lineRule="atLeast"/>
              <w:jc w:val="both"/>
            </w:pPr>
            <w:r w:rsidRPr="00FD3280">
              <w:t xml:space="preserve">VOM BROCKE, J., ROSEMANN, M. </w:t>
            </w:r>
            <w:r w:rsidRPr="00FD3280">
              <w:rPr>
                <w:i/>
                <w:iCs/>
              </w:rPr>
              <w:t>Handbook on business process management</w:t>
            </w:r>
            <w:r w:rsidRPr="00FD3280">
              <w:t>. 2nd ed. Berlin: Springer, 2015, 2 sv. ISBN 978-3-642-45099-0.</w:t>
            </w:r>
          </w:p>
          <w:p w14:paraId="39A7933F" w14:textId="77777777" w:rsidR="00C85368" w:rsidRDefault="00C85368" w:rsidP="00E97D64">
            <w:pPr>
              <w:jc w:val="both"/>
            </w:pPr>
            <w:r w:rsidRPr="00FD3280">
              <w:t xml:space="preserve">JESTON, J., NELIS, J. </w:t>
            </w:r>
            <w:r w:rsidRPr="00FD3280">
              <w:rPr>
                <w:i/>
                <w:iCs/>
              </w:rPr>
              <w:t>Business process management: practical guidelines to successful implementations</w:t>
            </w:r>
            <w:r w:rsidRPr="00FD3280">
              <w:t>. 3rd ed. London: Routledge, 2014, 652 s. ISBN 978-0-415-64176-0.</w:t>
            </w:r>
          </w:p>
          <w:p w14:paraId="6CC8AA88" w14:textId="77777777" w:rsidR="00C85368" w:rsidRPr="00FD3280" w:rsidRDefault="00C85368" w:rsidP="00E97D64">
            <w:pPr>
              <w:jc w:val="both"/>
              <w:rPr>
                <w:b/>
              </w:rPr>
            </w:pPr>
            <w:r w:rsidRPr="00FD3280">
              <w:rPr>
                <w:b/>
              </w:rPr>
              <w:t>Doporučená literatura</w:t>
            </w:r>
          </w:p>
          <w:p w14:paraId="69430AA8" w14:textId="77777777" w:rsidR="00C85368" w:rsidRPr="00FD3280" w:rsidRDefault="00C85368" w:rsidP="00E97D64">
            <w:pPr>
              <w:jc w:val="both"/>
            </w:pPr>
            <w:r w:rsidRPr="00FD3280">
              <w:t>GARDNER,</w:t>
            </w:r>
            <w:r>
              <w:t xml:space="preserve"> </w:t>
            </w:r>
            <w:r w:rsidRPr="00FD3280">
              <w:t>K.</w:t>
            </w:r>
            <w:r>
              <w:t xml:space="preserve"> M.</w:t>
            </w:r>
            <w:r w:rsidRPr="00FD3280">
              <w:t xml:space="preserve"> </w:t>
            </w:r>
            <w:r w:rsidRPr="00C85368">
              <w:rPr>
                <w:i/>
              </w:rPr>
              <w:t>How to Successfully Implement Lean Six Sigma</w:t>
            </w:r>
            <w:r w:rsidRPr="00FD3280">
              <w:t xml:space="preserve">: </w:t>
            </w:r>
            <w:r w:rsidRPr="00C85368">
              <w:rPr>
                <w:i/>
              </w:rPr>
              <w:t>The Lean Six Sigma Deployment Roadmap</w:t>
            </w:r>
            <w:r>
              <w:t>.</w:t>
            </w:r>
            <w:r w:rsidRPr="00FD3280">
              <w:t> Saline, MI: Pinnacle Press, 2013</w:t>
            </w:r>
            <w:r>
              <w:t xml:space="preserve">, 232 p. ISBN </w:t>
            </w:r>
            <w:r w:rsidRPr="00C85368">
              <w:t>978-0985943509</w:t>
            </w:r>
            <w:r w:rsidRPr="00FD3280">
              <w:t>.</w:t>
            </w:r>
          </w:p>
          <w:p w14:paraId="4BFCB48F" w14:textId="77777777" w:rsidR="00C07E19" w:rsidRPr="00C109A7" w:rsidRDefault="00C07E19" w:rsidP="00C07E19">
            <w:pPr>
              <w:jc w:val="both"/>
              <w:rPr>
                <w:szCs w:val="24"/>
              </w:rPr>
            </w:pPr>
            <w:r>
              <w:rPr>
                <w:szCs w:val="24"/>
              </w:rPr>
              <w:t>KAMAL, O.</w:t>
            </w:r>
            <w:r w:rsidRPr="00C109A7">
              <w:rPr>
                <w:szCs w:val="24"/>
              </w:rPr>
              <w:t xml:space="preserve"> </w:t>
            </w:r>
            <w:r w:rsidRPr="00785258">
              <w:rPr>
                <w:i/>
                <w:szCs w:val="24"/>
              </w:rPr>
              <w:t>The Holistic Egyptian Quality Management Approach "HEQMA.".</w:t>
            </w:r>
            <w:r w:rsidRPr="00C109A7">
              <w:rPr>
                <w:szCs w:val="24"/>
              </w:rPr>
              <w:t xml:space="preserve"> Newcastle upon Tyne: Cambridge Scholars Publishing</w:t>
            </w:r>
            <w:r>
              <w:rPr>
                <w:szCs w:val="24"/>
              </w:rPr>
              <w:t>, 2013, 117 s</w:t>
            </w:r>
            <w:r w:rsidRPr="00C109A7">
              <w:rPr>
                <w:szCs w:val="24"/>
              </w:rPr>
              <w:t>.</w:t>
            </w:r>
            <w:r>
              <w:rPr>
                <w:szCs w:val="24"/>
              </w:rPr>
              <w:t xml:space="preserve"> ISBN 978-1-4438-4668-4.</w:t>
            </w:r>
          </w:p>
          <w:p w14:paraId="38A7B082" w14:textId="77777777" w:rsidR="00C07E19" w:rsidRPr="00A90FFC" w:rsidRDefault="00C07E19" w:rsidP="00C07E19">
            <w:pPr>
              <w:pStyle w:val="Default"/>
              <w:jc w:val="both"/>
              <w:rPr>
                <w:sz w:val="20"/>
                <w:szCs w:val="20"/>
              </w:rPr>
            </w:pPr>
            <w:r w:rsidRPr="00A90FFC">
              <w:rPr>
                <w:sz w:val="20"/>
                <w:szCs w:val="20"/>
              </w:rPr>
              <w:t xml:space="preserve">KENDALL, K., BODINSON G. </w:t>
            </w:r>
            <w:r w:rsidRPr="00A90FFC">
              <w:rPr>
                <w:i/>
                <w:iCs/>
                <w:sz w:val="20"/>
                <w:szCs w:val="20"/>
              </w:rPr>
              <w:t>Leading the Malcolm Baldrige way</w:t>
            </w:r>
            <w:r w:rsidRPr="00A90FFC">
              <w:rPr>
                <w:sz w:val="20"/>
                <w:szCs w:val="20"/>
              </w:rPr>
              <w:t>. New York: McGraw-Hill Education, 2017, 228</w:t>
            </w:r>
            <w:r>
              <w:rPr>
                <w:sz w:val="20"/>
                <w:szCs w:val="20"/>
              </w:rPr>
              <w:t xml:space="preserve"> s</w:t>
            </w:r>
            <w:r w:rsidRPr="00A90FFC">
              <w:rPr>
                <w:sz w:val="20"/>
                <w:szCs w:val="20"/>
              </w:rPr>
              <w:t>. ISBN 978-1-259-58866-2.</w:t>
            </w:r>
          </w:p>
          <w:p w14:paraId="142B4DE9" w14:textId="77777777" w:rsidR="00C07E19" w:rsidRPr="00C109A7" w:rsidRDefault="00C07E19" w:rsidP="00C07E19">
            <w:pPr>
              <w:jc w:val="both"/>
              <w:rPr>
                <w:szCs w:val="24"/>
              </w:rPr>
            </w:pPr>
            <w:r w:rsidRPr="00C109A7">
              <w:rPr>
                <w:szCs w:val="24"/>
              </w:rPr>
              <w:t xml:space="preserve">KENNEY, CH. </w:t>
            </w:r>
            <w:r w:rsidRPr="00785258">
              <w:rPr>
                <w:i/>
                <w:szCs w:val="24"/>
              </w:rPr>
              <w:t>The Best Practice: how the New Quality Movement is Transforming</w:t>
            </w:r>
            <w:r w:rsidRPr="00C109A7">
              <w:rPr>
                <w:szCs w:val="24"/>
              </w:rPr>
              <w:t>.</w:t>
            </w:r>
            <w:r>
              <w:rPr>
                <w:szCs w:val="24"/>
              </w:rPr>
              <w:t xml:space="preserve"> New York:</w:t>
            </w:r>
            <w:r w:rsidRPr="00C109A7">
              <w:rPr>
                <w:szCs w:val="24"/>
              </w:rPr>
              <w:t xml:space="preserve"> Public</w:t>
            </w:r>
            <w:r>
              <w:rPr>
                <w:szCs w:val="24"/>
              </w:rPr>
              <w:t xml:space="preserve"> </w:t>
            </w:r>
            <w:r w:rsidRPr="00C109A7">
              <w:rPr>
                <w:szCs w:val="24"/>
              </w:rPr>
              <w:t>Affairs,</w:t>
            </w:r>
            <w:r>
              <w:rPr>
                <w:szCs w:val="24"/>
              </w:rPr>
              <w:t xml:space="preserve"> 2008, 315 s.</w:t>
            </w:r>
            <w:r w:rsidRPr="00C109A7">
              <w:rPr>
                <w:szCs w:val="24"/>
              </w:rPr>
              <w:t xml:space="preserve"> ISBN </w:t>
            </w:r>
            <w:r>
              <w:rPr>
                <w:szCs w:val="24"/>
              </w:rPr>
              <w:t>978-</w:t>
            </w:r>
            <w:r w:rsidRPr="00C109A7">
              <w:rPr>
                <w:szCs w:val="24"/>
              </w:rPr>
              <w:t>1</w:t>
            </w:r>
            <w:r>
              <w:rPr>
                <w:szCs w:val="24"/>
              </w:rPr>
              <w:t>-</w:t>
            </w:r>
            <w:r w:rsidRPr="00C109A7">
              <w:rPr>
                <w:szCs w:val="24"/>
              </w:rPr>
              <w:t>58648</w:t>
            </w:r>
            <w:r>
              <w:rPr>
                <w:szCs w:val="24"/>
              </w:rPr>
              <w:t>-797-3.</w:t>
            </w:r>
          </w:p>
          <w:p w14:paraId="5C589F96" w14:textId="77777777" w:rsidR="00C85368" w:rsidRPr="00FD3280" w:rsidRDefault="00C07E19" w:rsidP="00E97D64">
            <w:pPr>
              <w:jc w:val="both"/>
            </w:pPr>
            <w:r w:rsidRPr="00C109A7">
              <w:t xml:space="preserve">KOŠTURIAK, J. Vlastní </w:t>
            </w:r>
            <w:r w:rsidRPr="00AD44D5">
              <w:rPr>
                <w:i/>
              </w:rPr>
              <w:t>cestou: jak v podnikání rozvíjet výkonnost, výjimečnost a vášeň.</w:t>
            </w:r>
            <w:r>
              <w:t xml:space="preserve"> Praha: PeopleComm, 2016, 275 s. ISBN 978-80-87917-21-3.</w:t>
            </w:r>
            <w:r w:rsidR="00C85368" w:rsidRPr="00FD3280">
              <w:rPr>
                <w:caps/>
              </w:rPr>
              <w:t>Oakland</w:t>
            </w:r>
            <w:r w:rsidR="00C85368" w:rsidRPr="00FD3280">
              <w:t xml:space="preserve">, J. S. </w:t>
            </w:r>
            <w:r w:rsidR="00C85368" w:rsidRPr="00C85368">
              <w:rPr>
                <w:i/>
              </w:rPr>
              <w:t xml:space="preserve">Total </w:t>
            </w:r>
            <w:r w:rsidR="00C85368">
              <w:rPr>
                <w:i/>
              </w:rPr>
              <w:t>Q</w:t>
            </w:r>
            <w:r w:rsidR="00C85368" w:rsidRPr="00C85368">
              <w:rPr>
                <w:i/>
              </w:rPr>
              <w:t xml:space="preserve">uality </w:t>
            </w:r>
            <w:r w:rsidR="00C85368">
              <w:rPr>
                <w:i/>
              </w:rPr>
              <w:t>M</w:t>
            </w:r>
            <w:r w:rsidR="00C85368" w:rsidRPr="00C85368">
              <w:rPr>
                <w:i/>
              </w:rPr>
              <w:t xml:space="preserve">anagement and </w:t>
            </w:r>
            <w:r w:rsidR="00C85368">
              <w:rPr>
                <w:i/>
              </w:rPr>
              <w:t>O</w:t>
            </w:r>
            <w:r w:rsidR="00C85368" w:rsidRPr="00C85368">
              <w:rPr>
                <w:i/>
              </w:rPr>
              <w:t xml:space="preserve">perational </w:t>
            </w:r>
            <w:r w:rsidR="00C85368">
              <w:rPr>
                <w:i/>
              </w:rPr>
              <w:t>E</w:t>
            </w:r>
            <w:r w:rsidR="00C85368" w:rsidRPr="00C85368">
              <w:rPr>
                <w:i/>
              </w:rPr>
              <w:t>xcellence: Text with cases.</w:t>
            </w:r>
            <w:r w:rsidR="00C85368" w:rsidRPr="00FD3280">
              <w:t xml:space="preserve"> London: Routledge, Taylor &amp; Francis Group</w:t>
            </w:r>
            <w:r w:rsidR="00C85368">
              <w:t>, 2014</w:t>
            </w:r>
            <w:r w:rsidR="00E97D64">
              <w:t xml:space="preserve">, 500 p. ISBN </w:t>
            </w:r>
            <w:r w:rsidR="00E97D64" w:rsidRPr="00E97D64">
              <w:t>9780415635509</w:t>
            </w:r>
            <w:r w:rsidR="00E97D64">
              <w:t>.</w:t>
            </w:r>
          </w:p>
          <w:p w14:paraId="4EEF2352" w14:textId="77777777" w:rsidR="00C07E19" w:rsidRDefault="00C07E19" w:rsidP="00C07E19">
            <w:pPr>
              <w:jc w:val="both"/>
              <w:rPr>
                <w:rStyle w:val="Hypertextovodkaz"/>
              </w:rPr>
            </w:pPr>
            <w:r w:rsidRPr="004808C0">
              <w:t xml:space="preserve">PANAGACOS, T. </w:t>
            </w:r>
            <w:r w:rsidRPr="004808C0">
              <w:rPr>
                <w:i/>
                <w:iCs/>
              </w:rPr>
              <w:t>The ultimate guide to business process management: everything you need to know and how to apply it to your organization</w:t>
            </w:r>
            <w:r>
              <w:t>. USA</w:t>
            </w:r>
            <w:r w:rsidRPr="004808C0">
              <w:t>: CreateSpace I</w:t>
            </w:r>
            <w:r>
              <w:t>ndependent Publishing Platform,</w:t>
            </w:r>
            <w:r w:rsidRPr="004808C0">
              <w:t xml:space="preserve"> 2012, 177 s. ISBN 978-1-4774-8613-9. Dostupné také z: </w:t>
            </w:r>
            <w:hyperlink r:id="rId16" w:history="1">
              <w:r w:rsidRPr="004808C0">
                <w:rPr>
                  <w:rStyle w:val="Hypertextovodkaz"/>
                </w:rPr>
                <w:t>http://ultimateguidetobpm.com/</w:t>
              </w:r>
            </w:hyperlink>
          </w:p>
          <w:p w14:paraId="472AD4DC" w14:textId="77777777" w:rsidR="00C07E19" w:rsidRPr="004808C0" w:rsidRDefault="00C07E19" w:rsidP="00C07E19">
            <w:pPr>
              <w:jc w:val="both"/>
            </w:pPr>
            <w:r w:rsidRPr="004808C0">
              <w:t>SINUR, J</w:t>
            </w:r>
            <w:r>
              <w:t>.</w:t>
            </w:r>
            <w:r w:rsidRPr="004808C0">
              <w:t>, ODELL</w:t>
            </w:r>
            <w:r>
              <w:t>, J. J.,</w:t>
            </w:r>
            <w:r w:rsidRPr="004808C0">
              <w:t xml:space="preserve"> FINGAR</w:t>
            </w:r>
            <w:r>
              <w:t>, P</w:t>
            </w:r>
            <w:r w:rsidRPr="004808C0">
              <w:t xml:space="preserve">. </w:t>
            </w:r>
            <w:r w:rsidRPr="004808C0">
              <w:rPr>
                <w:i/>
                <w:iCs/>
              </w:rPr>
              <w:t>Business process management: the next wave : harnessing complexity with intelligent agents</w:t>
            </w:r>
            <w:r w:rsidRPr="004808C0">
              <w:t>. Tampa: Meghan-Kiffer Press, 2013, 276 s. ISBN 978-0-929652-22-1.</w:t>
            </w:r>
          </w:p>
          <w:p w14:paraId="5134CE1E" w14:textId="77777777" w:rsidR="00C07E19" w:rsidRPr="00B75A00" w:rsidRDefault="00C85368" w:rsidP="00C07E19">
            <w:pPr>
              <w:jc w:val="both"/>
            </w:pPr>
            <w:r w:rsidRPr="00FD3280">
              <w:t xml:space="preserve">SUBRAMANIAN, S. P. </w:t>
            </w:r>
            <w:r w:rsidRPr="00FD3280">
              <w:rPr>
                <w:i/>
                <w:iCs/>
              </w:rPr>
              <w:t>Transforming business with program management: integrating strategy, people, process, technology, structure, and measurement</w:t>
            </w:r>
            <w:r w:rsidRPr="004808C0">
              <w:t>. Boca Raton: CRC Press, Taylor &amp; Francis Group, 2015, 229</w:t>
            </w:r>
            <w:r>
              <w:t xml:space="preserve"> p</w:t>
            </w:r>
            <w:r w:rsidRPr="004808C0">
              <w:t>. ISBN 978-1-4665-9099-1.</w:t>
            </w:r>
          </w:p>
        </w:tc>
      </w:tr>
      <w:tr w:rsidR="00C85368" w14:paraId="3686CBCD"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902921" w14:textId="77777777" w:rsidR="00C85368" w:rsidRPr="00B75A00" w:rsidRDefault="00C85368" w:rsidP="00376090">
            <w:pPr>
              <w:rPr>
                <w:b/>
              </w:rPr>
            </w:pPr>
            <w:r w:rsidRPr="00B75A00">
              <w:rPr>
                <w:b/>
              </w:rPr>
              <w:t>Informace ke kombinované nebo distanční formě</w:t>
            </w:r>
          </w:p>
        </w:tc>
      </w:tr>
      <w:tr w:rsidR="00C85368" w14:paraId="0F70E490" w14:textId="77777777" w:rsidTr="00376090">
        <w:tc>
          <w:tcPr>
            <w:tcW w:w="4787" w:type="dxa"/>
            <w:gridSpan w:val="3"/>
            <w:tcBorders>
              <w:top w:val="single" w:sz="2" w:space="0" w:color="auto"/>
            </w:tcBorders>
            <w:shd w:val="clear" w:color="auto" w:fill="F7CAAC"/>
          </w:tcPr>
          <w:p w14:paraId="6C455834" w14:textId="77777777" w:rsidR="00C85368" w:rsidRDefault="00C85368" w:rsidP="00376090">
            <w:pPr>
              <w:jc w:val="both"/>
            </w:pPr>
            <w:r>
              <w:rPr>
                <w:b/>
              </w:rPr>
              <w:t>Rozsah konzultací (soustředění)</w:t>
            </w:r>
          </w:p>
        </w:tc>
        <w:tc>
          <w:tcPr>
            <w:tcW w:w="889" w:type="dxa"/>
            <w:tcBorders>
              <w:top w:val="single" w:sz="2" w:space="0" w:color="auto"/>
            </w:tcBorders>
          </w:tcPr>
          <w:p w14:paraId="3B55AFD6" w14:textId="77777777" w:rsidR="00C85368" w:rsidRDefault="00C85368" w:rsidP="00376090">
            <w:pPr>
              <w:jc w:val="both"/>
            </w:pPr>
            <w:r>
              <w:t>20</w:t>
            </w:r>
          </w:p>
        </w:tc>
        <w:tc>
          <w:tcPr>
            <w:tcW w:w="4179" w:type="dxa"/>
            <w:gridSpan w:val="4"/>
            <w:tcBorders>
              <w:top w:val="single" w:sz="2" w:space="0" w:color="auto"/>
            </w:tcBorders>
            <w:shd w:val="clear" w:color="auto" w:fill="F7CAAC"/>
          </w:tcPr>
          <w:p w14:paraId="614782C7" w14:textId="77777777" w:rsidR="00C85368" w:rsidRDefault="00C85368" w:rsidP="00376090">
            <w:pPr>
              <w:jc w:val="both"/>
              <w:rPr>
                <w:b/>
              </w:rPr>
            </w:pPr>
            <w:r>
              <w:rPr>
                <w:b/>
              </w:rPr>
              <w:t xml:space="preserve">hodin </w:t>
            </w:r>
          </w:p>
        </w:tc>
      </w:tr>
      <w:tr w:rsidR="00C85368" w14:paraId="20F7A7DE" w14:textId="77777777" w:rsidTr="00376090">
        <w:tc>
          <w:tcPr>
            <w:tcW w:w="9855" w:type="dxa"/>
            <w:gridSpan w:val="8"/>
            <w:shd w:val="clear" w:color="auto" w:fill="F7CAAC"/>
          </w:tcPr>
          <w:p w14:paraId="78FD1ABC" w14:textId="77777777" w:rsidR="00C85368" w:rsidRDefault="00C85368" w:rsidP="00376090">
            <w:pPr>
              <w:jc w:val="both"/>
              <w:rPr>
                <w:b/>
              </w:rPr>
            </w:pPr>
            <w:r>
              <w:rPr>
                <w:b/>
              </w:rPr>
              <w:t>Informace o způsobu kontaktu s vyučujícím</w:t>
            </w:r>
          </w:p>
        </w:tc>
      </w:tr>
      <w:tr w:rsidR="00C85368" w14:paraId="222633B5" w14:textId="77777777" w:rsidTr="00376090">
        <w:trPr>
          <w:trHeight w:val="666"/>
        </w:trPr>
        <w:tc>
          <w:tcPr>
            <w:tcW w:w="9855" w:type="dxa"/>
            <w:gridSpan w:val="8"/>
          </w:tcPr>
          <w:p w14:paraId="57EFB601" w14:textId="77777777" w:rsidR="00C85368" w:rsidRDefault="00C85368" w:rsidP="003760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9A7D73"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4FEE5CCF" w14:textId="77777777" w:rsidTr="00376090">
        <w:tc>
          <w:tcPr>
            <w:tcW w:w="9855" w:type="dxa"/>
            <w:gridSpan w:val="8"/>
            <w:tcBorders>
              <w:bottom w:val="double" w:sz="4" w:space="0" w:color="auto"/>
            </w:tcBorders>
            <w:shd w:val="clear" w:color="auto" w:fill="BDD6EE"/>
          </w:tcPr>
          <w:p w14:paraId="77CB5E52" w14:textId="77777777" w:rsidR="00E97D64" w:rsidRDefault="00E97D64" w:rsidP="00376090">
            <w:pPr>
              <w:jc w:val="both"/>
              <w:rPr>
                <w:b/>
                <w:sz w:val="28"/>
              </w:rPr>
            </w:pPr>
            <w:r>
              <w:br w:type="page"/>
            </w:r>
            <w:r>
              <w:rPr>
                <w:b/>
                <w:sz w:val="28"/>
              </w:rPr>
              <w:t>B-III – Charakteristika studijního předmětu</w:t>
            </w:r>
          </w:p>
        </w:tc>
      </w:tr>
      <w:tr w:rsidR="00E97D64" w14:paraId="05A4118C" w14:textId="77777777" w:rsidTr="00376090">
        <w:tc>
          <w:tcPr>
            <w:tcW w:w="3086" w:type="dxa"/>
            <w:tcBorders>
              <w:top w:val="double" w:sz="4" w:space="0" w:color="auto"/>
            </w:tcBorders>
            <w:shd w:val="clear" w:color="auto" w:fill="F7CAAC"/>
          </w:tcPr>
          <w:p w14:paraId="066B5622" w14:textId="77777777" w:rsidR="00E97D64" w:rsidRDefault="00E97D64" w:rsidP="00376090">
            <w:pPr>
              <w:jc w:val="both"/>
              <w:rPr>
                <w:b/>
              </w:rPr>
            </w:pPr>
            <w:r>
              <w:rPr>
                <w:b/>
              </w:rPr>
              <w:t>Název studijního předmětu</w:t>
            </w:r>
          </w:p>
        </w:tc>
        <w:tc>
          <w:tcPr>
            <w:tcW w:w="6769" w:type="dxa"/>
            <w:gridSpan w:val="7"/>
            <w:tcBorders>
              <w:top w:val="double" w:sz="4" w:space="0" w:color="auto"/>
            </w:tcBorders>
          </w:tcPr>
          <w:p w14:paraId="5ED3FD2A" w14:textId="77777777" w:rsidR="00E97D64" w:rsidRDefault="00C07E19" w:rsidP="00376090">
            <w:pPr>
              <w:jc w:val="both"/>
            </w:pPr>
            <w:r w:rsidRPr="00C07E19">
              <w:t>Business Process Management</w:t>
            </w:r>
          </w:p>
        </w:tc>
      </w:tr>
      <w:tr w:rsidR="00E97D64" w14:paraId="0467DC25" w14:textId="77777777" w:rsidTr="00376090">
        <w:tc>
          <w:tcPr>
            <w:tcW w:w="3086" w:type="dxa"/>
            <w:shd w:val="clear" w:color="auto" w:fill="F7CAAC"/>
          </w:tcPr>
          <w:p w14:paraId="0241E0CF" w14:textId="77777777" w:rsidR="00E97D64" w:rsidRDefault="00E97D64" w:rsidP="00376090">
            <w:pPr>
              <w:jc w:val="both"/>
              <w:rPr>
                <w:b/>
              </w:rPr>
            </w:pPr>
            <w:r>
              <w:rPr>
                <w:b/>
              </w:rPr>
              <w:t>Typ předmětu</w:t>
            </w:r>
          </w:p>
        </w:tc>
        <w:tc>
          <w:tcPr>
            <w:tcW w:w="3406" w:type="dxa"/>
            <w:gridSpan w:val="4"/>
          </w:tcPr>
          <w:p w14:paraId="345A1A79" w14:textId="77777777" w:rsidR="00E97D64" w:rsidRDefault="00E97D64" w:rsidP="00376090">
            <w:pPr>
              <w:jc w:val="both"/>
            </w:pPr>
            <w:r>
              <w:t>povinný „PZ“</w:t>
            </w:r>
          </w:p>
        </w:tc>
        <w:tc>
          <w:tcPr>
            <w:tcW w:w="2695" w:type="dxa"/>
            <w:gridSpan w:val="2"/>
            <w:shd w:val="clear" w:color="auto" w:fill="F7CAAC"/>
          </w:tcPr>
          <w:p w14:paraId="7FB6736A" w14:textId="77777777" w:rsidR="00E97D64" w:rsidRDefault="00E97D64" w:rsidP="00376090">
            <w:pPr>
              <w:jc w:val="both"/>
            </w:pPr>
            <w:r>
              <w:rPr>
                <w:b/>
              </w:rPr>
              <w:t>doporučený ročník / semestr</w:t>
            </w:r>
          </w:p>
        </w:tc>
        <w:tc>
          <w:tcPr>
            <w:tcW w:w="668" w:type="dxa"/>
          </w:tcPr>
          <w:p w14:paraId="1576AA16" w14:textId="77777777" w:rsidR="00E97D64" w:rsidRDefault="00E97D64" w:rsidP="00376090">
            <w:pPr>
              <w:jc w:val="both"/>
            </w:pPr>
            <w:r>
              <w:t>1/Z</w:t>
            </w:r>
          </w:p>
        </w:tc>
      </w:tr>
      <w:tr w:rsidR="00E97D64" w14:paraId="10F38CE1" w14:textId="77777777" w:rsidTr="00376090">
        <w:tc>
          <w:tcPr>
            <w:tcW w:w="3086" w:type="dxa"/>
            <w:shd w:val="clear" w:color="auto" w:fill="F7CAAC"/>
          </w:tcPr>
          <w:p w14:paraId="1F753C3A" w14:textId="77777777" w:rsidR="00E97D64" w:rsidRDefault="00E97D64" w:rsidP="00376090">
            <w:pPr>
              <w:jc w:val="both"/>
              <w:rPr>
                <w:b/>
              </w:rPr>
            </w:pPr>
            <w:r>
              <w:rPr>
                <w:b/>
              </w:rPr>
              <w:t>Rozsah studijního předmětu</w:t>
            </w:r>
          </w:p>
        </w:tc>
        <w:tc>
          <w:tcPr>
            <w:tcW w:w="1701" w:type="dxa"/>
            <w:gridSpan w:val="2"/>
          </w:tcPr>
          <w:p w14:paraId="6F944D2B" w14:textId="77777777" w:rsidR="00E97D64" w:rsidRDefault="00C07E19" w:rsidP="00C07E19">
            <w:pPr>
              <w:jc w:val="both"/>
            </w:pPr>
            <w:r>
              <w:t>26</w:t>
            </w:r>
            <w:r w:rsidR="00E97D64">
              <w:t>p + 26s</w:t>
            </w:r>
          </w:p>
        </w:tc>
        <w:tc>
          <w:tcPr>
            <w:tcW w:w="889" w:type="dxa"/>
            <w:shd w:val="clear" w:color="auto" w:fill="F7CAAC"/>
          </w:tcPr>
          <w:p w14:paraId="27614B21" w14:textId="77777777" w:rsidR="00E97D64" w:rsidRDefault="00E97D64" w:rsidP="00376090">
            <w:pPr>
              <w:jc w:val="both"/>
              <w:rPr>
                <w:b/>
              </w:rPr>
            </w:pPr>
            <w:r>
              <w:rPr>
                <w:b/>
              </w:rPr>
              <w:t xml:space="preserve">hod. </w:t>
            </w:r>
          </w:p>
        </w:tc>
        <w:tc>
          <w:tcPr>
            <w:tcW w:w="816" w:type="dxa"/>
          </w:tcPr>
          <w:p w14:paraId="5A8C0907" w14:textId="77777777" w:rsidR="00E97D64" w:rsidRDefault="00C07E19" w:rsidP="00C07E19">
            <w:pPr>
              <w:jc w:val="both"/>
            </w:pPr>
            <w:r>
              <w:t>52</w:t>
            </w:r>
          </w:p>
        </w:tc>
        <w:tc>
          <w:tcPr>
            <w:tcW w:w="2156" w:type="dxa"/>
            <w:shd w:val="clear" w:color="auto" w:fill="F7CAAC"/>
          </w:tcPr>
          <w:p w14:paraId="49433BCB" w14:textId="77777777" w:rsidR="00E97D64" w:rsidRDefault="00E97D64" w:rsidP="00376090">
            <w:pPr>
              <w:jc w:val="both"/>
              <w:rPr>
                <w:b/>
              </w:rPr>
            </w:pPr>
            <w:r>
              <w:rPr>
                <w:b/>
              </w:rPr>
              <w:t>kreditů</w:t>
            </w:r>
          </w:p>
        </w:tc>
        <w:tc>
          <w:tcPr>
            <w:tcW w:w="1207" w:type="dxa"/>
            <w:gridSpan w:val="2"/>
          </w:tcPr>
          <w:p w14:paraId="3359A3F4" w14:textId="77777777" w:rsidR="00E97D64" w:rsidRDefault="00E97D64" w:rsidP="00376090">
            <w:pPr>
              <w:jc w:val="both"/>
            </w:pPr>
            <w:r>
              <w:t>5</w:t>
            </w:r>
          </w:p>
        </w:tc>
      </w:tr>
      <w:tr w:rsidR="00E97D64" w14:paraId="527E533E" w14:textId="77777777" w:rsidTr="00376090">
        <w:tc>
          <w:tcPr>
            <w:tcW w:w="3086" w:type="dxa"/>
            <w:shd w:val="clear" w:color="auto" w:fill="F7CAAC"/>
          </w:tcPr>
          <w:p w14:paraId="6A7040EB" w14:textId="77777777" w:rsidR="00E97D64" w:rsidRDefault="00E97D64" w:rsidP="00376090">
            <w:pPr>
              <w:jc w:val="both"/>
              <w:rPr>
                <w:b/>
                <w:sz w:val="22"/>
              </w:rPr>
            </w:pPr>
            <w:r>
              <w:rPr>
                <w:b/>
              </w:rPr>
              <w:t>Prerekvizity, korekvizity, ekvivalence</w:t>
            </w:r>
          </w:p>
        </w:tc>
        <w:tc>
          <w:tcPr>
            <w:tcW w:w="6769" w:type="dxa"/>
            <w:gridSpan w:val="7"/>
          </w:tcPr>
          <w:p w14:paraId="6F776583" w14:textId="77777777" w:rsidR="00E97D64" w:rsidRDefault="00E97D64" w:rsidP="00376090">
            <w:pPr>
              <w:jc w:val="both"/>
            </w:pPr>
            <w:r>
              <w:t>Ekvivalence (Řízení podnikových procesů)</w:t>
            </w:r>
          </w:p>
        </w:tc>
      </w:tr>
      <w:tr w:rsidR="00E97D64" w14:paraId="0B1C17C0" w14:textId="77777777" w:rsidTr="00376090">
        <w:tc>
          <w:tcPr>
            <w:tcW w:w="3086" w:type="dxa"/>
            <w:shd w:val="clear" w:color="auto" w:fill="F7CAAC"/>
          </w:tcPr>
          <w:p w14:paraId="534C46B7" w14:textId="77777777" w:rsidR="00E97D64" w:rsidRDefault="00E97D64" w:rsidP="00376090">
            <w:pPr>
              <w:jc w:val="both"/>
              <w:rPr>
                <w:b/>
              </w:rPr>
            </w:pPr>
            <w:r>
              <w:rPr>
                <w:b/>
              </w:rPr>
              <w:t>Způsob ověření studijních výsledků</w:t>
            </w:r>
          </w:p>
        </w:tc>
        <w:tc>
          <w:tcPr>
            <w:tcW w:w="3406" w:type="dxa"/>
            <w:gridSpan w:val="4"/>
          </w:tcPr>
          <w:p w14:paraId="3041C87A" w14:textId="77777777" w:rsidR="00E97D64" w:rsidRDefault="00E97D64" w:rsidP="00376090">
            <w:pPr>
              <w:jc w:val="both"/>
            </w:pPr>
            <w:r>
              <w:t>zápočet, zkouška</w:t>
            </w:r>
          </w:p>
        </w:tc>
        <w:tc>
          <w:tcPr>
            <w:tcW w:w="2156" w:type="dxa"/>
            <w:shd w:val="clear" w:color="auto" w:fill="F7CAAC"/>
          </w:tcPr>
          <w:p w14:paraId="66B4BCAC" w14:textId="77777777" w:rsidR="00E97D64" w:rsidRDefault="00E97D64" w:rsidP="00376090">
            <w:pPr>
              <w:jc w:val="both"/>
              <w:rPr>
                <w:b/>
              </w:rPr>
            </w:pPr>
            <w:r>
              <w:rPr>
                <w:b/>
              </w:rPr>
              <w:t>Forma výuky</w:t>
            </w:r>
          </w:p>
        </w:tc>
        <w:tc>
          <w:tcPr>
            <w:tcW w:w="1207" w:type="dxa"/>
            <w:gridSpan w:val="2"/>
          </w:tcPr>
          <w:p w14:paraId="3EB6EFD8" w14:textId="77777777" w:rsidR="00E97D64" w:rsidRDefault="00E97D64" w:rsidP="00376090">
            <w:pPr>
              <w:jc w:val="both"/>
            </w:pPr>
            <w:r>
              <w:t>přednáška, seminář</w:t>
            </w:r>
          </w:p>
        </w:tc>
      </w:tr>
      <w:tr w:rsidR="00E97D64" w14:paraId="6FA1D39C" w14:textId="77777777" w:rsidTr="00376090">
        <w:tc>
          <w:tcPr>
            <w:tcW w:w="3086" w:type="dxa"/>
            <w:shd w:val="clear" w:color="auto" w:fill="F7CAAC"/>
          </w:tcPr>
          <w:p w14:paraId="4FC7D1E7" w14:textId="77777777" w:rsidR="00E97D64" w:rsidRDefault="00E97D64" w:rsidP="00376090">
            <w:pPr>
              <w:jc w:val="both"/>
              <w:rPr>
                <w:b/>
              </w:rPr>
            </w:pPr>
            <w:r>
              <w:rPr>
                <w:b/>
              </w:rPr>
              <w:t>Forma způsobu ověření studijních výsledků a další požadavky na studenta</w:t>
            </w:r>
          </w:p>
        </w:tc>
        <w:tc>
          <w:tcPr>
            <w:tcW w:w="6769" w:type="dxa"/>
            <w:gridSpan w:val="7"/>
            <w:tcBorders>
              <w:bottom w:val="nil"/>
            </w:tcBorders>
          </w:tcPr>
          <w:p w14:paraId="3FCC6AC0" w14:textId="77777777" w:rsidR="00C07E19" w:rsidRPr="00897246" w:rsidRDefault="00C07E19" w:rsidP="00C07E19">
            <w:pPr>
              <w:jc w:val="both"/>
            </w:pPr>
            <w:r>
              <w:t>Z</w:t>
            </w:r>
            <w:r w:rsidRPr="00897246">
              <w:t xml:space="preserve">působ zakončení předmětu – </w:t>
            </w:r>
            <w:r>
              <w:t xml:space="preserve">zápočet, </w:t>
            </w:r>
            <w:r w:rsidRPr="00897246">
              <w:t>zkouška</w:t>
            </w:r>
            <w:r>
              <w:t>.</w:t>
            </w:r>
          </w:p>
          <w:p w14:paraId="20282DCE" w14:textId="77777777" w:rsidR="00C07E19" w:rsidRPr="005D712C" w:rsidRDefault="00C07E19" w:rsidP="00C07E19">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4071FA73" w14:textId="77777777" w:rsidR="00E97D64" w:rsidRDefault="00C07E19" w:rsidP="00C07E19">
            <w:pPr>
              <w:jc w:val="both"/>
            </w:pPr>
            <w:r>
              <w:t>Požadavek na zkoušku -</w:t>
            </w:r>
            <w:r w:rsidRPr="00897246">
              <w:t xml:space="preserve"> zkouška </w:t>
            </w:r>
            <w:r>
              <w:t xml:space="preserve">ústní </w:t>
            </w:r>
            <w:r w:rsidRPr="00897246">
              <w:t>v rozsahu znalost</w:t>
            </w:r>
            <w:r>
              <w:t>í přednášek.</w:t>
            </w:r>
          </w:p>
        </w:tc>
      </w:tr>
      <w:tr w:rsidR="00E97D64" w14:paraId="65649D32" w14:textId="77777777" w:rsidTr="00376090">
        <w:trPr>
          <w:trHeight w:val="40"/>
        </w:trPr>
        <w:tc>
          <w:tcPr>
            <w:tcW w:w="9855" w:type="dxa"/>
            <w:gridSpan w:val="8"/>
            <w:tcBorders>
              <w:top w:val="nil"/>
            </w:tcBorders>
          </w:tcPr>
          <w:p w14:paraId="2E3FEC9A" w14:textId="77777777" w:rsidR="00E97D64" w:rsidRDefault="00E97D64" w:rsidP="00376090">
            <w:pPr>
              <w:jc w:val="both"/>
            </w:pPr>
          </w:p>
        </w:tc>
      </w:tr>
      <w:tr w:rsidR="00E97D64" w14:paraId="285FF277" w14:textId="77777777" w:rsidTr="00376090">
        <w:trPr>
          <w:trHeight w:val="197"/>
        </w:trPr>
        <w:tc>
          <w:tcPr>
            <w:tcW w:w="3086" w:type="dxa"/>
            <w:tcBorders>
              <w:top w:val="nil"/>
            </w:tcBorders>
            <w:shd w:val="clear" w:color="auto" w:fill="F7CAAC"/>
          </w:tcPr>
          <w:p w14:paraId="5FEF6B6B" w14:textId="77777777" w:rsidR="00E97D64" w:rsidRDefault="00E97D64" w:rsidP="00376090">
            <w:pPr>
              <w:jc w:val="both"/>
              <w:rPr>
                <w:b/>
              </w:rPr>
            </w:pPr>
            <w:r>
              <w:rPr>
                <w:b/>
              </w:rPr>
              <w:t>Garant předmětu</w:t>
            </w:r>
          </w:p>
        </w:tc>
        <w:tc>
          <w:tcPr>
            <w:tcW w:w="6769" w:type="dxa"/>
            <w:gridSpan w:val="7"/>
            <w:tcBorders>
              <w:top w:val="nil"/>
            </w:tcBorders>
          </w:tcPr>
          <w:p w14:paraId="7EF8C30E" w14:textId="77777777" w:rsidR="00E97D64" w:rsidRDefault="00E97D64" w:rsidP="00376090">
            <w:pPr>
              <w:jc w:val="both"/>
            </w:pPr>
            <w:r>
              <w:t>doc. Ing. David Tuček, Ph.D.</w:t>
            </w:r>
          </w:p>
        </w:tc>
      </w:tr>
      <w:tr w:rsidR="00E97D64" w14:paraId="7869D2EC" w14:textId="77777777" w:rsidTr="00376090">
        <w:trPr>
          <w:trHeight w:val="243"/>
        </w:trPr>
        <w:tc>
          <w:tcPr>
            <w:tcW w:w="3086" w:type="dxa"/>
            <w:tcBorders>
              <w:top w:val="nil"/>
            </w:tcBorders>
            <w:shd w:val="clear" w:color="auto" w:fill="F7CAAC"/>
          </w:tcPr>
          <w:p w14:paraId="03E574CF" w14:textId="77777777" w:rsidR="00E97D64" w:rsidRDefault="00E97D64" w:rsidP="00376090">
            <w:pPr>
              <w:jc w:val="both"/>
              <w:rPr>
                <w:b/>
              </w:rPr>
            </w:pPr>
            <w:r>
              <w:rPr>
                <w:b/>
              </w:rPr>
              <w:t>Zapojení garanta do výuky předmětu</w:t>
            </w:r>
          </w:p>
        </w:tc>
        <w:tc>
          <w:tcPr>
            <w:tcW w:w="6769" w:type="dxa"/>
            <w:gridSpan w:val="7"/>
            <w:tcBorders>
              <w:top w:val="nil"/>
            </w:tcBorders>
          </w:tcPr>
          <w:p w14:paraId="14BED7CF" w14:textId="77777777" w:rsidR="00E97D64" w:rsidRDefault="00E97D64" w:rsidP="00376090">
            <w:pPr>
              <w:jc w:val="both"/>
            </w:pPr>
            <w:r w:rsidRPr="00DB3747">
              <w:t xml:space="preserve">Garant se podílí na přednášení v rozsahu </w:t>
            </w:r>
            <w:r>
              <w:t>70</w:t>
            </w:r>
            <w:r w:rsidRPr="00DB3747">
              <w:t xml:space="preserve"> %, dále stanovuje koncepci </w:t>
            </w:r>
            <w:r>
              <w:t>seminářů</w:t>
            </w:r>
            <w:r w:rsidRPr="00DB3747">
              <w:t xml:space="preserve"> a dohlíží na jejich jednotné vedení.</w:t>
            </w:r>
          </w:p>
        </w:tc>
      </w:tr>
      <w:tr w:rsidR="00E97D64" w14:paraId="503963F3" w14:textId="77777777" w:rsidTr="00376090">
        <w:tc>
          <w:tcPr>
            <w:tcW w:w="3086" w:type="dxa"/>
            <w:shd w:val="clear" w:color="auto" w:fill="F7CAAC"/>
          </w:tcPr>
          <w:p w14:paraId="0ECDA6D1" w14:textId="77777777" w:rsidR="00E97D64" w:rsidRDefault="00E97D64" w:rsidP="00376090">
            <w:pPr>
              <w:jc w:val="both"/>
              <w:rPr>
                <w:b/>
              </w:rPr>
            </w:pPr>
            <w:r>
              <w:rPr>
                <w:b/>
              </w:rPr>
              <w:t>Vyučující</w:t>
            </w:r>
          </w:p>
        </w:tc>
        <w:tc>
          <w:tcPr>
            <w:tcW w:w="6769" w:type="dxa"/>
            <w:gridSpan w:val="7"/>
            <w:tcBorders>
              <w:bottom w:val="nil"/>
            </w:tcBorders>
          </w:tcPr>
          <w:p w14:paraId="028555CE" w14:textId="1CFADA91" w:rsidR="00E97D64" w:rsidRDefault="00E97D64" w:rsidP="00376090">
            <w:pPr>
              <w:jc w:val="both"/>
            </w:pPr>
            <w:r>
              <w:t>doc. Ing. David Tuček, Ph.D. – přednášky (70%)</w:t>
            </w:r>
            <w:r w:rsidR="002D2E56">
              <w:t>,</w:t>
            </w:r>
            <w:r>
              <w:t xml:space="preserve"> doc. Ing. Petr Briš, CSc. – přednášky </w:t>
            </w:r>
            <w:r>
              <w:rPr>
                <w:sz w:val="22"/>
              </w:rPr>
              <w:t>(</w:t>
            </w:r>
            <w:r>
              <w:t xml:space="preserve">15%), Ing. Karel Slinták, Ph.D. – přednášky </w:t>
            </w:r>
            <w:r>
              <w:rPr>
                <w:sz w:val="22"/>
              </w:rPr>
              <w:t>(</w:t>
            </w:r>
            <w:r>
              <w:t>15%)</w:t>
            </w:r>
          </w:p>
        </w:tc>
      </w:tr>
      <w:tr w:rsidR="00E97D64" w14:paraId="075F721B" w14:textId="77777777" w:rsidTr="00376090">
        <w:trPr>
          <w:trHeight w:val="40"/>
        </w:trPr>
        <w:tc>
          <w:tcPr>
            <w:tcW w:w="9855" w:type="dxa"/>
            <w:gridSpan w:val="8"/>
            <w:tcBorders>
              <w:top w:val="nil"/>
            </w:tcBorders>
          </w:tcPr>
          <w:p w14:paraId="44BC5040" w14:textId="77777777" w:rsidR="00E97D64" w:rsidRDefault="00E97D64" w:rsidP="00376090">
            <w:pPr>
              <w:jc w:val="both"/>
            </w:pPr>
          </w:p>
        </w:tc>
      </w:tr>
      <w:tr w:rsidR="00E97D64" w14:paraId="7E3B1091" w14:textId="77777777" w:rsidTr="00376090">
        <w:tc>
          <w:tcPr>
            <w:tcW w:w="3086" w:type="dxa"/>
            <w:shd w:val="clear" w:color="auto" w:fill="F7CAAC"/>
          </w:tcPr>
          <w:p w14:paraId="73A93AE4" w14:textId="77777777" w:rsidR="00E97D64" w:rsidRDefault="00E97D64" w:rsidP="00376090">
            <w:pPr>
              <w:jc w:val="both"/>
              <w:rPr>
                <w:b/>
              </w:rPr>
            </w:pPr>
            <w:r>
              <w:rPr>
                <w:b/>
              </w:rPr>
              <w:t>Stručná anotace předmětu</w:t>
            </w:r>
          </w:p>
        </w:tc>
        <w:tc>
          <w:tcPr>
            <w:tcW w:w="6769" w:type="dxa"/>
            <w:gridSpan w:val="7"/>
            <w:tcBorders>
              <w:bottom w:val="nil"/>
            </w:tcBorders>
          </w:tcPr>
          <w:p w14:paraId="3E4528CD" w14:textId="77777777" w:rsidR="00E97D64" w:rsidRDefault="00E97D64" w:rsidP="00376090">
            <w:pPr>
              <w:jc w:val="both"/>
            </w:pPr>
          </w:p>
        </w:tc>
      </w:tr>
      <w:tr w:rsidR="00C07E19" w14:paraId="3F32C551" w14:textId="77777777" w:rsidTr="00376090">
        <w:trPr>
          <w:trHeight w:val="3938"/>
        </w:trPr>
        <w:tc>
          <w:tcPr>
            <w:tcW w:w="9855" w:type="dxa"/>
            <w:gridSpan w:val="8"/>
            <w:tcBorders>
              <w:top w:val="nil"/>
              <w:bottom w:val="single" w:sz="12" w:space="0" w:color="auto"/>
            </w:tcBorders>
          </w:tcPr>
          <w:p w14:paraId="3AF7918C" w14:textId="77777777" w:rsidR="00C07E19" w:rsidRDefault="00C07E19" w:rsidP="00C07E19">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 xml:space="preserve">i s praktickými možnostmi uplatnění základních komponent procesního řízení, kterými jsou např. určení </w:t>
            </w:r>
            <w:r>
              <w:rPr>
                <w:sz w:val="20"/>
                <w:szCs w:val="20"/>
              </w:rPr>
              <w:t xml:space="preserve">řídících, </w:t>
            </w:r>
            <w:r w:rsidRPr="00B75A00">
              <w:rPr>
                <w:sz w:val="20"/>
                <w:szCs w:val="20"/>
              </w:rPr>
              <w:t>klíčových (hlavních)</w:t>
            </w:r>
            <w:r>
              <w:rPr>
                <w:sz w:val="20"/>
                <w:szCs w:val="20"/>
              </w:rPr>
              <w:t xml:space="preserve"> i podpůrných</w:t>
            </w:r>
            <w:r w:rsidRPr="00B75A00">
              <w:rPr>
                <w:sz w:val="20"/>
                <w:szCs w:val="20"/>
              </w:rPr>
              <w:t xml:space="preserve">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w:t>
            </w:r>
            <w:r>
              <w:rPr>
                <w:sz w:val="20"/>
                <w:szCs w:val="20"/>
                <w:lang w:val="cs-CZ"/>
              </w:rPr>
              <w:t>, analýzám a částečně i simulacím</w:t>
            </w:r>
            <w:r w:rsidRPr="00B75A00">
              <w:rPr>
                <w:sz w:val="20"/>
                <w:szCs w:val="20"/>
                <w:lang w:val="cs-CZ"/>
              </w:rPr>
              <w:t>.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3D1284CE" w14:textId="77777777" w:rsidR="00C07E19" w:rsidRPr="00B75A00" w:rsidRDefault="00C07E19" w:rsidP="005961AC">
            <w:pPr>
              <w:numPr>
                <w:ilvl w:val="0"/>
                <w:numId w:val="41"/>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0A7D9C0B" w14:textId="77777777" w:rsidR="00C07E19" w:rsidRPr="00B75A00" w:rsidRDefault="00C07E19" w:rsidP="005961AC">
            <w:pPr>
              <w:numPr>
                <w:ilvl w:val="0"/>
                <w:numId w:val="41"/>
              </w:numPr>
              <w:tabs>
                <w:tab w:val="clear" w:pos="360"/>
                <w:tab w:val="num" w:pos="247"/>
              </w:tabs>
              <w:jc w:val="both"/>
            </w:pPr>
            <w:r w:rsidRPr="00B75A00">
              <w:t>Systémy řízení - funkční a procesní pojetí, Moderní formy organizace</w:t>
            </w:r>
            <w:r>
              <w:t>.</w:t>
            </w:r>
          </w:p>
          <w:p w14:paraId="0FD8173C" w14:textId="77777777" w:rsidR="00C07E19" w:rsidRPr="00B75A00" w:rsidRDefault="00C07E19" w:rsidP="005961AC">
            <w:pPr>
              <w:numPr>
                <w:ilvl w:val="0"/>
                <w:numId w:val="41"/>
              </w:numPr>
              <w:tabs>
                <w:tab w:val="clear" w:pos="360"/>
                <w:tab w:val="num" w:pos="247"/>
              </w:tabs>
              <w:jc w:val="both"/>
            </w:pPr>
            <w:r w:rsidRPr="00B75A00">
              <w:t>Procesně orientovaný systém řízení firmy</w:t>
            </w:r>
            <w:r>
              <w:t>.</w:t>
            </w:r>
            <w:r w:rsidRPr="00B75A00">
              <w:t xml:space="preserve"> </w:t>
            </w:r>
          </w:p>
          <w:p w14:paraId="700005FA" w14:textId="77777777" w:rsidR="00C07E19" w:rsidRPr="00B75A00" w:rsidRDefault="00C07E19" w:rsidP="005961AC">
            <w:pPr>
              <w:numPr>
                <w:ilvl w:val="0"/>
                <w:numId w:val="41"/>
              </w:numPr>
              <w:tabs>
                <w:tab w:val="clear" w:pos="360"/>
                <w:tab w:val="num" w:pos="247"/>
              </w:tabs>
              <w:jc w:val="both"/>
            </w:pPr>
            <w:r w:rsidRPr="00B75A00">
              <w:t>Analýza podnikových procesů</w:t>
            </w:r>
            <w:r>
              <w:t>.</w:t>
            </w:r>
          </w:p>
          <w:p w14:paraId="4BF235F7" w14:textId="77777777" w:rsidR="00C07E19" w:rsidRPr="00B75A00" w:rsidRDefault="00C07E19" w:rsidP="005961AC">
            <w:pPr>
              <w:numPr>
                <w:ilvl w:val="0"/>
                <w:numId w:val="41"/>
              </w:numPr>
              <w:tabs>
                <w:tab w:val="clear" w:pos="360"/>
                <w:tab w:val="num" w:pos="247"/>
              </w:tabs>
              <w:jc w:val="both"/>
            </w:pPr>
            <w:r w:rsidRPr="00B75A00">
              <w:t>Měření výkonnosti podnikových procesů</w:t>
            </w:r>
            <w:r>
              <w:t>.</w:t>
            </w:r>
            <w:r w:rsidRPr="00B75A00">
              <w:t xml:space="preserve"> </w:t>
            </w:r>
          </w:p>
          <w:p w14:paraId="260D1F2C" w14:textId="77777777" w:rsidR="00C07E19" w:rsidRPr="00B75A00" w:rsidRDefault="00C07E19" w:rsidP="005961AC">
            <w:pPr>
              <w:numPr>
                <w:ilvl w:val="0"/>
                <w:numId w:val="41"/>
              </w:numPr>
              <w:tabs>
                <w:tab w:val="clear" w:pos="360"/>
                <w:tab w:val="num" w:pos="247"/>
              </w:tabs>
              <w:jc w:val="both"/>
            </w:pPr>
            <w:r w:rsidRPr="00B75A00">
              <w:t>Stručná charakteristika vývojových vln BPM</w:t>
            </w:r>
            <w:r>
              <w:t>.</w:t>
            </w:r>
          </w:p>
          <w:p w14:paraId="607197AD" w14:textId="77777777" w:rsidR="00C07E19" w:rsidRPr="00B75A00" w:rsidRDefault="00C07E19" w:rsidP="005961AC">
            <w:pPr>
              <w:numPr>
                <w:ilvl w:val="0"/>
                <w:numId w:val="41"/>
              </w:numPr>
              <w:tabs>
                <w:tab w:val="clear" w:pos="360"/>
                <w:tab w:val="num" w:pos="247"/>
              </w:tabs>
              <w:jc w:val="both"/>
            </w:pPr>
            <w:r w:rsidRPr="00B75A00">
              <w:t>Vznik nových standardů v</w:t>
            </w:r>
            <w:r>
              <w:t> </w:t>
            </w:r>
            <w:r w:rsidRPr="00B75A00">
              <w:t>BPM</w:t>
            </w:r>
            <w:r>
              <w:t>.</w:t>
            </w:r>
          </w:p>
          <w:p w14:paraId="00D4A6A3" w14:textId="77777777" w:rsidR="00C07E19" w:rsidRPr="00B75A00" w:rsidRDefault="00C07E19" w:rsidP="005961AC">
            <w:pPr>
              <w:numPr>
                <w:ilvl w:val="0"/>
                <w:numId w:val="41"/>
              </w:numPr>
              <w:tabs>
                <w:tab w:val="clear" w:pos="360"/>
                <w:tab w:val="num" w:pos="247"/>
              </w:tabs>
            </w:pPr>
            <w:r w:rsidRPr="00B75A00">
              <w:t>Komponenty procesního řízení a způsob jejich uplatnění v</w:t>
            </w:r>
            <w:r>
              <w:t> </w:t>
            </w:r>
            <w:r w:rsidRPr="00B75A00">
              <w:t>podniku</w:t>
            </w:r>
            <w:r>
              <w:t>.</w:t>
            </w:r>
          </w:p>
          <w:p w14:paraId="79096612" w14:textId="77777777" w:rsidR="00C07E19" w:rsidRPr="00B75A00" w:rsidRDefault="00C07E19" w:rsidP="005961AC">
            <w:pPr>
              <w:numPr>
                <w:ilvl w:val="0"/>
                <w:numId w:val="41"/>
              </w:numPr>
              <w:tabs>
                <w:tab w:val="clear" w:pos="360"/>
                <w:tab w:val="num" w:pos="247"/>
              </w:tabs>
            </w:pPr>
            <w:r w:rsidRPr="00B75A00">
              <w:t>Případové studie (využití komponent BPM)</w:t>
            </w:r>
            <w:r>
              <w:t>.</w:t>
            </w:r>
          </w:p>
          <w:p w14:paraId="789DBCD8" w14:textId="77777777" w:rsidR="00C07E19" w:rsidRPr="00FD3280" w:rsidRDefault="00C07E19" w:rsidP="005961AC">
            <w:pPr>
              <w:numPr>
                <w:ilvl w:val="0"/>
                <w:numId w:val="41"/>
              </w:numPr>
              <w:tabs>
                <w:tab w:val="clear" w:pos="360"/>
                <w:tab w:val="num" w:pos="247"/>
              </w:tabs>
              <w:jc w:val="both"/>
            </w:pPr>
            <w:r w:rsidRPr="00B75A00">
              <w:t>SW nástroje na podporu řízení procesů</w:t>
            </w:r>
            <w:r>
              <w:t>.</w:t>
            </w:r>
          </w:p>
          <w:p w14:paraId="56629D08" w14:textId="2BE686DB" w:rsidR="00C07E19" w:rsidRPr="00FD3280" w:rsidRDefault="00C07E19" w:rsidP="005961AC">
            <w:pPr>
              <w:numPr>
                <w:ilvl w:val="0"/>
                <w:numId w:val="41"/>
              </w:numPr>
              <w:tabs>
                <w:tab w:val="clear" w:pos="360"/>
                <w:tab w:val="num" w:pos="247"/>
              </w:tabs>
              <w:jc w:val="both"/>
            </w:pPr>
            <w:r w:rsidRPr="00FD3280">
              <w:t>Úvod do řízení kvality</w:t>
            </w:r>
            <w:r w:rsidR="008306E4">
              <w:t>.</w:t>
            </w:r>
          </w:p>
          <w:p w14:paraId="202F31C5" w14:textId="77777777" w:rsidR="00C07E19" w:rsidRPr="00FD3280" w:rsidRDefault="00C07E19" w:rsidP="005961AC">
            <w:pPr>
              <w:numPr>
                <w:ilvl w:val="0"/>
                <w:numId w:val="41"/>
              </w:numPr>
              <w:tabs>
                <w:tab w:val="clear" w:pos="360"/>
                <w:tab w:val="num" w:pos="247"/>
              </w:tabs>
              <w:jc w:val="both"/>
            </w:pPr>
            <w:r w:rsidRPr="00FD3280">
              <w:t>Standardy ISO 900X, QS 9000 a VDA 6.X.</w:t>
            </w:r>
          </w:p>
          <w:p w14:paraId="4D9521B1" w14:textId="084340BE" w:rsidR="00C07E19" w:rsidRPr="00FD3280" w:rsidRDefault="00C07E19" w:rsidP="005961AC">
            <w:pPr>
              <w:numPr>
                <w:ilvl w:val="0"/>
                <w:numId w:val="41"/>
              </w:numPr>
              <w:tabs>
                <w:tab w:val="clear" w:pos="360"/>
                <w:tab w:val="num" w:pos="247"/>
              </w:tabs>
              <w:jc w:val="both"/>
            </w:pPr>
            <w:r>
              <w:t>Řízení kvality na základě</w:t>
            </w:r>
            <w:r w:rsidRPr="00FD3280">
              <w:t xml:space="preserve"> Lean Six Sigma (LSS)</w:t>
            </w:r>
            <w:r w:rsidR="008306E4">
              <w:t>.</w:t>
            </w:r>
          </w:p>
          <w:p w14:paraId="6D3A55F2" w14:textId="6DC93C02" w:rsidR="00C07E19" w:rsidRPr="00FD3280" w:rsidRDefault="00C07E19" w:rsidP="005961AC">
            <w:pPr>
              <w:numPr>
                <w:ilvl w:val="0"/>
                <w:numId w:val="41"/>
              </w:numPr>
              <w:tabs>
                <w:tab w:val="clear" w:pos="360"/>
                <w:tab w:val="num" w:pos="247"/>
              </w:tabs>
              <w:jc w:val="both"/>
            </w:pPr>
            <w:r w:rsidRPr="00FD3280">
              <w:t>Definování problému, Měření a Analýza v kontextu LSS</w:t>
            </w:r>
            <w:r w:rsidR="008306E4">
              <w:t>.</w:t>
            </w:r>
          </w:p>
          <w:p w14:paraId="72000C2A" w14:textId="69B526B8" w:rsidR="00C07E19" w:rsidRPr="00FD3280" w:rsidRDefault="00C07E19" w:rsidP="005961AC">
            <w:pPr>
              <w:numPr>
                <w:ilvl w:val="0"/>
                <w:numId w:val="41"/>
              </w:numPr>
              <w:tabs>
                <w:tab w:val="clear" w:pos="360"/>
                <w:tab w:val="num" w:pos="247"/>
              </w:tabs>
              <w:jc w:val="both"/>
            </w:pPr>
            <w:r w:rsidRPr="00FD3280">
              <w:t>Zlepšování a Řízení v kontextu LSS</w:t>
            </w:r>
            <w:r w:rsidR="008306E4">
              <w:t>.</w:t>
            </w:r>
          </w:p>
          <w:p w14:paraId="06DF8CCA" w14:textId="4654B0D0" w:rsidR="00C07E19" w:rsidRPr="00FD3280" w:rsidRDefault="00C07E19" w:rsidP="005961AC">
            <w:pPr>
              <w:numPr>
                <w:ilvl w:val="0"/>
                <w:numId w:val="41"/>
              </w:numPr>
              <w:tabs>
                <w:tab w:val="clear" w:pos="360"/>
                <w:tab w:val="num" w:pos="247"/>
              </w:tabs>
              <w:jc w:val="both"/>
            </w:pPr>
            <w:r w:rsidRPr="00FD3280">
              <w:t>Ekonomika kvality</w:t>
            </w:r>
            <w:r w:rsidR="008306E4">
              <w:t>.</w:t>
            </w:r>
          </w:p>
          <w:p w14:paraId="4928D9A7" w14:textId="456C8EA6" w:rsidR="00C07E19" w:rsidRPr="00C07E19" w:rsidRDefault="00C07E19" w:rsidP="005961AC">
            <w:pPr>
              <w:numPr>
                <w:ilvl w:val="0"/>
                <w:numId w:val="41"/>
              </w:numPr>
              <w:tabs>
                <w:tab w:val="clear" w:pos="360"/>
                <w:tab w:val="num" w:pos="247"/>
              </w:tabs>
              <w:jc w:val="both"/>
            </w:pPr>
            <w:r w:rsidRPr="00FD3280">
              <w:t>Integrované systémy řízení</w:t>
            </w:r>
            <w:r w:rsidR="008306E4">
              <w:t>.</w:t>
            </w:r>
          </w:p>
        </w:tc>
      </w:tr>
      <w:tr w:rsidR="00E97D64" w14:paraId="1A0471ED" w14:textId="77777777" w:rsidTr="00376090">
        <w:trPr>
          <w:trHeight w:val="265"/>
        </w:trPr>
        <w:tc>
          <w:tcPr>
            <w:tcW w:w="3653" w:type="dxa"/>
            <w:gridSpan w:val="2"/>
            <w:tcBorders>
              <w:top w:val="nil"/>
            </w:tcBorders>
            <w:shd w:val="clear" w:color="auto" w:fill="F7CAAC"/>
          </w:tcPr>
          <w:p w14:paraId="19C8929D" w14:textId="77777777" w:rsidR="00E97D64" w:rsidRDefault="00E97D64" w:rsidP="00376090">
            <w:pPr>
              <w:jc w:val="both"/>
            </w:pPr>
            <w:r>
              <w:rPr>
                <w:b/>
              </w:rPr>
              <w:t>Studijní literatura a studijní pomůcky</w:t>
            </w:r>
          </w:p>
        </w:tc>
        <w:tc>
          <w:tcPr>
            <w:tcW w:w="6202" w:type="dxa"/>
            <w:gridSpan w:val="6"/>
            <w:tcBorders>
              <w:top w:val="nil"/>
              <w:bottom w:val="nil"/>
            </w:tcBorders>
          </w:tcPr>
          <w:p w14:paraId="3EAD50E0" w14:textId="77777777" w:rsidR="00E97D64" w:rsidRDefault="00E97D64" w:rsidP="00376090">
            <w:pPr>
              <w:jc w:val="both"/>
            </w:pPr>
          </w:p>
        </w:tc>
      </w:tr>
      <w:tr w:rsidR="00E97D64" w14:paraId="4AF3779C" w14:textId="77777777" w:rsidTr="00376090">
        <w:trPr>
          <w:trHeight w:val="411"/>
        </w:trPr>
        <w:tc>
          <w:tcPr>
            <w:tcW w:w="9855" w:type="dxa"/>
            <w:gridSpan w:val="8"/>
            <w:tcBorders>
              <w:top w:val="nil"/>
            </w:tcBorders>
          </w:tcPr>
          <w:p w14:paraId="37934EB1" w14:textId="77777777" w:rsidR="00E97D64" w:rsidRDefault="00E97D64" w:rsidP="00376090">
            <w:pPr>
              <w:rPr>
                <w:sz w:val="24"/>
                <w:szCs w:val="24"/>
              </w:rPr>
            </w:pPr>
            <w:r>
              <w:rPr>
                <w:b/>
              </w:rPr>
              <w:t>Povinná literatura</w:t>
            </w:r>
            <w:r w:rsidRPr="00BA0552">
              <w:rPr>
                <w:sz w:val="24"/>
                <w:szCs w:val="24"/>
              </w:rPr>
              <w:t xml:space="preserve"> </w:t>
            </w:r>
          </w:p>
          <w:p w14:paraId="293E9B9E" w14:textId="77777777" w:rsidR="00E97D64" w:rsidRDefault="00E97D64" w:rsidP="00C07E19">
            <w:pPr>
              <w:jc w:val="both"/>
            </w:pPr>
            <w:r w:rsidRPr="00FD3280">
              <w:t xml:space="preserve">JESTON, J., NELIS, J. </w:t>
            </w:r>
            <w:r w:rsidRPr="00FD3280">
              <w:rPr>
                <w:i/>
                <w:iCs/>
              </w:rPr>
              <w:t>Business process management: practical guidelines to successful implementations</w:t>
            </w:r>
            <w:r w:rsidRPr="00FD3280">
              <w:t>. 3rd ed. London: Routledge, 2014, 652 s. ISBN 978-0-415-64176-0.</w:t>
            </w:r>
          </w:p>
          <w:p w14:paraId="61E4C288" w14:textId="77777777" w:rsidR="00C07E19" w:rsidRPr="00FD3280" w:rsidRDefault="00C07E19" w:rsidP="00C07E19">
            <w:pPr>
              <w:spacing w:line="240" w:lineRule="atLeast"/>
              <w:jc w:val="both"/>
            </w:pPr>
            <w:r w:rsidRPr="00FD3280">
              <w:t xml:space="preserve">VOM BROCKE, J., ROSEMANN, M. </w:t>
            </w:r>
            <w:r w:rsidRPr="00FD3280">
              <w:rPr>
                <w:i/>
                <w:iCs/>
              </w:rPr>
              <w:t>Handbook on business process management</w:t>
            </w:r>
            <w:r w:rsidRPr="00FD3280">
              <w:t>. 2nd ed. Berlin: Springer, 2015, 2 sv. ISBN 978-3-642-45099-0.</w:t>
            </w:r>
          </w:p>
          <w:p w14:paraId="2007B5D9" w14:textId="77777777" w:rsidR="00E97D64" w:rsidRPr="00FD3280" w:rsidRDefault="00E97D64" w:rsidP="00C07E19">
            <w:pPr>
              <w:jc w:val="both"/>
              <w:rPr>
                <w:b/>
              </w:rPr>
            </w:pPr>
            <w:r w:rsidRPr="00FD3280">
              <w:rPr>
                <w:b/>
              </w:rPr>
              <w:t>Doporučená literatura</w:t>
            </w:r>
          </w:p>
          <w:p w14:paraId="62D80286" w14:textId="069CF547" w:rsidR="00C07E19" w:rsidRPr="00FD3280" w:rsidRDefault="00C07E19" w:rsidP="00C07E19">
            <w:pPr>
              <w:jc w:val="both"/>
            </w:pPr>
            <w:r w:rsidRPr="00FD3280">
              <w:t>GARDNER,</w:t>
            </w:r>
            <w:r>
              <w:t xml:space="preserve"> </w:t>
            </w:r>
            <w:r w:rsidRPr="00FD3280">
              <w:t xml:space="preserve">K. </w:t>
            </w:r>
            <w:r w:rsidRPr="00C07E19">
              <w:rPr>
                <w:i/>
              </w:rPr>
              <w:t>How to Successfully Implement Lean Six Sigma: The Lean Six Sigma Deployment Roadmap</w:t>
            </w:r>
            <w:r>
              <w:t>.</w:t>
            </w:r>
            <w:r w:rsidRPr="00FD3280">
              <w:t> Saline, MI: Pinnacle Press, 2013</w:t>
            </w:r>
            <w:r w:rsidR="005C411B">
              <w:t>, 232 p</w:t>
            </w:r>
            <w:r w:rsidRPr="00FD3280">
              <w:t>.</w:t>
            </w:r>
            <w:r w:rsidR="005C411B">
              <w:t xml:space="preserve"> ISBN </w:t>
            </w:r>
            <w:r w:rsidR="005C411B" w:rsidRPr="005C411B">
              <w:t>978-0985943509</w:t>
            </w:r>
            <w:r w:rsidR="005C411B">
              <w:t>.</w:t>
            </w:r>
          </w:p>
          <w:p w14:paraId="13E5AD78" w14:textId="3AAC2C0A" w:rsidR="00C07E19" w:rsidRPr="00FD3280" w:rsidRDefault="00C07E19" w:rsidP="00C07E19">
            <w:pPr>
              <w:jc w:val="both"/>
            </w:pPr>
            <w:r w:rsidRPr="00FD3280">
              <w:rPr>
                <w:caps/>
              </w:rPr>
              <w:t>Oakland</w:t>
            </w:r>
            <w:r>
              <w:t>, J. S</w:t>
            </w:r>
            <w:r w:rsidRPr="00FD3280">
              <w:t xml:space="preserve">. </w:t>
            </w:r>
            <w:r w:rsidRPr="00C07E19">
              <w:rPr>
                <w:i/>
              </w:rPr>
              <w:t>Total quality management and operational excellence: Text with cases.</w:t>
            </w:r>
            <w:r w:rsidRPr="00FD3280">
              <w:t xml:space="preserve"> London: Routledge, Taylor &amp; Francis Group</w:t>
            </w:r>
            <w:r>
              <w:t>, 2014</w:t>
            </w:r>
            <w:r w:rsidR="005C411B">
              <w:t>, 500 p</w:t>
            </w:r>
            <w:r>
              <w:t>.</w:t>
            </w:r>
            <w:r w:rsidR="005C411B">
              <w:t xml:space="preserve"> ISBN </w:t>
            </w:r>
            <w:r w:rsidR="005C411B" w:rsidRPr="005C411B">
              <w:t>978-0415635509</w:t>
            </w:r>
            <w:r w:rsidR="005C411B">
              <w:t>.</w:t>
            </w:r>
          </w:p>
          <w:p w14:paraId="6D3C7F73" w14:textId="77777777" w:rsidR="00C07E19" w:rsidRPr="004808C0" w:rsidRDefault="00C07E19" w:rsidP="00C07E19">
            <w:pPr>
              <w:jc w:val="both"/>
            </w:pPr>
            <w:r w:rsidRPr="00FD3280">
              <w:t xml:space="preserve">SUBRAMANIAN, S. P. </w:t>
            </w:r>
            <w:r w:rsidRPr="00FD3280">
              <w:rPr>
                <w:i/>
                <w:iCs/>
              </w:rPr>
              <w:t>Transforming business with program management: integrating strategy, people, process, technology, structure, and measurement</w:t>
            </w:r>
            <w:r w:rsidRPr="004808C0">
              <w:t>. Boca Raton: CRC Press, Taylor &amp; Francis Group, 2015, 229</w:t>
            </w:r>
            <w:r>
              <w:t xml:space="preserve"> p</w:t>
            </w:r>
            <w:r w:rsidRPr="004808C0">
              <w:t>. ISBN 978-1-4665-9099-1.</w:t>
            </w:r>
          </w:p>
          <w:p w14:paraId="44F25B15" w14:textId="77777777" w:rsidR="00C07E19" w:rsidRPr="004808C0" w:rsidRDefault="00C07E19" w:rsidP="00C07E19">
            <w:pPr>
              <w:jc w:val="both"/>
            </w:pPr>
            <w:r w:rsidRPr="004808C0">
              <w:t>SINUR, J</w:t>
            </w:r>
            <w:r>
              <w:t>.</w:t>
            </w:r>
            <w:r w:rsidRPr="004808C0">
              <w:t>, ODELL</w:t>
            </w:r>
            <w:r>
              <w:t>, J. J.,</w:t>
            </w:r>
            <w:r w:rsidRPr="004808C0">
              <w:t xml:space="preserve"> FINGAR</w:t>
            </w:r>
            <w:r>
              <w:t>, P</w:t>
            </w:r>
            <w:r w:rsidRPr="004808C0">
              <w:t xml:space="preserve">. </w:t>
            </w:r>
            <w:r w:rsidRPr="004808C0">
              <w:rPr>
                <w:i/>
                <w:iCs/>
              </w:rPr>
              <w:t>Business process management: the next wave : harnessing complexity with intelligent agents</w:t>
            </w:r>
            <w:r w:rsidRPr="004808C0">
              <w:t>. Tampa: Meghan-Kiffer Press, 2013, 276 s. ISBN 978-0-929652-22-1.</w:t>
            </w:r>
          </w:p>
          <w:p w14:paraId="209D1BA8" w14:textId="77777777" w:rsidR="00C07E19" w:rsidRDefault="00C07E19" w:rsidP="00C07E19">
            <w:pPr>
              <w:jc w:val="both"/>
              <w:rPr>
                <w:rStyle w:val="Hypertextovodkaz"/>
              </w:rPr>
            </w:pPr>
            <w:r w:rsidRPr="004808C0">
              <w:t xml:space="preserve">PANAGACOS, T. </w:t>
            </w:r>
            <w:r w:rsidRPr="004808C0">
              <w:rPr>
                <w:i/>
                <w:iCs/>
              </w:rPr>
              <w:t>The ultimate guide to business process management: everything you need to know and how to apply it to your organization</w:t>
            </w:r>
            <w:r>
              <w:t>. USA</w:t>
            </w:r>
            <w:r w:rsidRPr="004808C0">
              <w:t>: CreateSpace I</w:t>
            </w:r>
            <w:r>
              <w:t>ndependent Publishing Platform,</w:t>
            </w:r>
            <w:r w:rsidRPr="004808C0">
              <w:t xml:space="preserve"> 2012, 177 s. ISBN 978-1-4774-8613-9. Dostupné také z: </w:t>
            </w:r>
            <w:hyperlink r:id="rId17" w:history="1">
              <w:r w:rsidRPr="004808C0">
                <w:rPr>
                  <w:rStyle w:val="Hypertextovodkaz"/>
                </w:rPr>
                <w:t>http://ultimateguidetobpm.com/</w:t>
              </w:r>
            </w:hyperlink>
          </w:p>
          <w:p w14:paraId="463ACC81" w14:textId="77777777" w:rsidR="00C07E19" w:rsidRPr="00A90FFC" w:rsidRDefault="00C07E19" w:rsidP="00C07E19">
            <w:pPr>
              <w:pStyle w:val="Default"/>
              <w:jc w:val="both"/>
              <w:rPr>
                <w:sz w:val="20"/>
                <w:szCs w:val="20"/>
              </w:rPr>
            </w:pPr>
            <w:r w:rsidRPr="00A90FFC">
              <w:rPr>
                <w:sz w:val="20"/>
                <w:szCs w:val="20"/>
              </w:rPr>
              <w:t xml:space="preserve">KENDALL, K., BODINSON G. </w:t>
            </w:r>
            <w:r w:rsidRPr="00A90FFC">
              <w:rPr>
                <w:i/>
                <w:iCs/>
                <w:sz w:val="20"/>
                <w:szCs w:val="20"/>
              </w:rPr>
              <w:t>Leading the Malcolm Baldrige way</w:t>
            </w:r>
            <w:r w:rsidRPr="00A90FFC">
              <w:rPr>
                <w:sz w:val="20"/>
                <w:szCs w:val="20"/>
              </w:rPr>
              <w:t>. New York: McGraw-Hill Education, 2017, 228</w:t>
            </w:r>
            <w:r>
              <w:rPr>
                <w:sz w:val="20"/>
                <w:szCs w:val="20"/>
              </w:rPr>
              <w:t xml:space="preserve"> s</w:t>
            </w:r>
            <w:r w:rsidRPr="00A90FFC">
              <w:rPr>
                <w:sz w:val="20"/>
                <w:szCs w:val="20"/>
              </w:rPr>
              <w:t>. ISBN 978-1-259-58866-2.</w:t>
            </w:r>
          </w:p>
          <w:p w14:paraId="58C44DD9" w14:textId="77777777" w:rsidR="00C07E19" w:rsidRPr="00C109A7" w:rsidRDefault="00C07E19" w:rsidP="00C07E19">
            <w:pPr>
              <w:jc w:val="both"/>
              <w:rPr>
                <w:szCs w:val="24"/>
              </w:rPr>
            </w:pPr>
            <w:r>
              <w:rPr>
                <w:szCs w:val="24"/>
              </w:rPr>
              <w:t>KAMAL, O.</w:t>
            </w:r>
            <w:r w:rsidRPr="00C109A7">
              <w:rPr>
                <w:szCs w:val="24"/>
              </w:rPr>
              <w:t xml:space="preserve"> </w:t>
            </w:r>
            <w:r w:rsidRPr="00785258">
              <w:rPr>
                <w:i/>
                <w:szCs w:val="24"/>
              </w:rPr>
              <w:t>The Holistic Egyptian Quality Management Approach "HEQMA.".</w:t>
            </w:r>
            <w:r w:rsidRPr="00C109A7">
              <w:rPr>
                <w:szCs w:val="24"/>
              </w:rPr>
              <w:t xml:space="preserve"> Newcastle upon Tyne: Cambridge Scholars Publishing</w:t>
            </w:r>
            <w:r>
              <w:rPr>
                <w:szCs w:val="24"/>
              </w:rPr>
              <w:t>, 2013, 117 s</w:t>
            </w:r>
            <w:r w:rsidRPr="00C109A7">
              <w:rPr>
                <w:szCs w:val="24"/>
              </w:rPr>
              <w:t>.</w:t>
            </w:r>
            <w:r>
              <w:rPr>
                <w:szCs w:val="24"/>
              </w:rPr>
              <w:t xml:space="preserve"> ISBN 978-1-4438-4668-4.</w:t>
            </w:r>
          </w:p>
          <w:p w14:paraId="7DEB67A1" w14:textId="77777777" w:rsidR="00E97D64" w:rsidRPr="00C07E19" w:rsidRDefault="00C07E19" w:rsidP="00C07E19">
            <w:pPr>
              <w:jc w:val="both"/>
              <w:rPr>
                <w:szCs w:val="24"/>
              </w:rPr>
            </w:pPr>
            <w:r w:rsidRPr="00C109A7">
              <w:rPr>
                <w:szCs w:val="24"/>
              </w:rPr>
              <w:t xml:space="preserve">KENNEY, CH. </w:t>
            </w:r>
            <w:r w:rsidRPr="00785258">
              <w:rPr>
                <w:i/>
                <w:szCs w:val="24"/>
              </w:rPr>
              <w:t>The Best Practice: how the New Quality Movement is Transforming</w:t>
            </w:r>
            <w:r w:rsidRPr="00C109A7">
              <w:rPr>
                <w:szCs w:val="24"/>
              </w:rPr>
              <w:t>.</w:t>
            </w:r>
            <w:r>
              <w:rPr>
                <w:szCs w:val="24"/>
              </w:rPr>
              <w:t xml:space="preserve"> New York:</w:t>
            </w:r>
            <w:r w:rsidRPr="00C109A7">
              <w:rPr>
                <w:szCs w:val="24"/>
              </w:rPr>
              <w:t xml:space="preserve"> Public</w:t>
            </w:r>
            <w:r>
              <w:rPr>
                <w:szCs w:val="24"/>
              </w:rPr>
              <w:t xml:space="preserve"> </w:t>
            </w:r>
            <w:r w:rsidRPr="00C109A7">
              <w:rPr>
                <w:szCs w:val="24"/>
              </w:rPr>
              <w:t>Affairs,</w:t>
            </w:r>
            <w:r>
              <w:rPr>
                <w:szCs w:val="24"/>
              </w:rPr>
              <w:t xml:space="preserve"> 2008, 315 s.</w:t>
            </w:r>
            <w:r w:rsidRPr="00C109A7">
              <w:rPr>
                <w:szCs w:val="24"/>
              </w:rPr>
              <w:t xml:space="preserve"> ISBN </w:t>
            </w:r>
            <w:r>
              <w:rPr>
                <w:szCs w:val="24"/>
              </w:rPr>
              <w:t>978-</w:t>
            </w:r>
            <w:r w:rsidRPr="00C109A7">
              <w:rPr>
                <w:szCs w:val="24"/>
              </w:rPr>
              <w:t>1</w:t>
            </w:r>
            <w:r>
              <w:rPr>
                <w:szCs w:val="24"/>
              </w:rPr>
              <w:t>-</w:t>
            </w:r>
            <w:r w:rsidRPr="00C109A7">
              <w:rPr>
                <w:szCs w:val="24"/>
              </w:rPr>
              <w:t>58648</w:t>
            </w:r>
            <w:r>
              <w:rPr>
                <w:szCs w:val="24"/>
              </w:rPr>
              <w:t>-797-3.</w:t>
            </w:r>
          </w:p>
        </w:tc>
      </w:tr>
      <w:tr w:rsidR="00E97D64" w14:paraId="3989ED05"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4079B4" w14:textId="77777777" w:rsidR="00E97D64" w:rsidRPr="00B75A00" w:rsidRDefault="00E97D64" w:rsidP="00376090">
            <w:pPr>
              <w:rPr>
                <w:b/>
              </w:rPr>
            </w:pPr>
            <w:r w:rsidRPr="00B75A00">
              <w:rPr>
                <w:b/>
              </w:rPr>
              <w:t>Informace ke kombinované nebo distanční formě</w:t>
            </w:r>
          </w:p>
        </w:tc>
      </w:tr>
      <w:tr w:rsidR="00E97D64" w14:paraId="735BF630" w14:textId="77777777" w:rsidTr="00376090">
        <w:tc>
          <w:tcPr>
            <w:tcW w:w="4787" w:type="dxa"/>
            <w:gridSpan w:val="3"/>
            <w:tcBorders>
              <w:top w:val="single" w:sz="2" w:space="0" w:color="auto"/>
            </w:tcBorders>
            <w:shd w:val="clear" w:color="auto" w:fill="F7CAAC"/>
          </w:tcPr>
          <w:p w14:paraId="7B56B1C1" w14:textId="77777777" w:rsidR="00E97D64" w:rsidRDefault="00E97D64" w:rsidP="00376090">
            <w:pPr>
              <w:jc w:val="both"/>
            </w:pPr>
            <w:r>
              <w:rPr>
                <w:b/>
              </w:rPr>
              <w:t>Rozsah konzultací (soustředění)</w:t>
            </w:r>
          </w:p>
        </w:tc>
        <w:tc>
          <w:tcPr>
            <w:tcW w:w="889" w:type="dxa"/>
            <w:tcBorders>
              <w:top w:val="single" w:sz="2" w:space="0" w:color="auto"/>
            </w:tcBorders>
          </w:tcPr>
          <w:p w14:paraId="47EE2A41" w14:textId="77777777" w:rsidR="00E97D64" w:rsidRDefault="00E97D64" w:rsidP="00376090">
            <w:pPr>
              <w:jc w:val="both"/>
            </w:pPr>
            <w:r>
              <w:t>20</w:t>
            </w:r>
          </w:p>
        </w:tc>
        <w:tc>
          <w:tcPr>
            <w:tcW w:w="4179" w:type="dxa"/>
            <w:gridSpan w:val="4"/>
            <w:tcBorders>
              <w:top w:val="single" w:sz="2" w:space="0" w:color="auto"/>
            </w:tcBorders>
            <w:shd w:val="clear" w:color="auto" w:fill="F7CAAC"/>
          </w:tcPr>
          <w:p w14:paraId="16D7E43F" w14:textId="77777777" w:rsidR="00E97D64" w:rsidRDefault="00E97D64" w:rsidP="00376090">
            <w:pPr>
              <w:jc w:val="both"/>
              <w:rPr>
                <w:b/>
              </w:rPr>
            </w:pPr>
            <w:r>
              <w:rPr>
                <w:b/>
              </w:rPr>
              <w:t xml:space="preserve">hodin </w:t>
            </w:r>
          </w:p>
        </w:tc>
      </w:tr>
      <w:tr w:rsidR="00E97D64" w14:paraId="6FD03823" w14:textId="77777777" w:rsidTr="00376090">
        <w:tc>
          <w:tcPr>
            <w:tcW w:w="9855" w:type="dxa"/>
            <w:gridSpan w:val="8"/>
            <w:shd w:val="clear" w:color="auto" w:fill="F7CAAC"/>
          </w:tcPr>
          <w:p w14:paraId="2A007D36" w14:textId="77777777" w:rsidR="00E97D64" w:rsidRDefault="00E97D64" w:rsidP="00376090">
            <w:pPr>
              <w:jc w:val="both"/>
              <w:rPr>
                <w:b/>
              </w:rPr>
            </w:pPr>
            <w:r>
              <w:rPr>
                <w:b/>
              </w:rPr>
              <w:t>Informace o způsobu kontaktu s vyučujícím</w:t>
            </w:r>
          </w:p>
        </w:tc>
      </w:tr>
      <w:tr w:rsidR="00E97D64" w14:paraId="6F8581D0" w14:textId="77777777" w:rsidTr="00376090">
        <w:trPr>
          <w:trHeight w:val="666"/>
        </w:trPr>
        <w:tc>
          <w:tcPr>
            <w:tcW w:w="9855" w:type="dxa"/>
            <w:gridSpan w:val="8"/>
          </w:tcPr>
          <w:p w14:paraId="22068769" w14:textId="77777777" w:rsidR="00E97D64" w:rsidRDefault="00E97D64" w:rsidP="003760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FD1EB04"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0D45ABFE" w14:textId="77777777" w:rsidTr="00376090">
        <w:tc>
          <w:tcPr>
            <w:tcW w:w="9855" w:type="dxa"/>
            <w:gridSpan w:val="8"/>
            <w:tcBorders>
              <w:bottom w:val="double" w:sz="4" w:space="0" w:color="auto"/>
            </w:tcBorders>
            <w:shd w:val="clear" w:color="auto" w:fill="BDD6EE"/>
          </w:tcPr>
          <w:p w14:paraId="6331EC5E" w14:textId="77777777" w:rsidR="00E97D64" w:rsidRDefault="00E97D64" w:rsidP="00376090">
            <w:pPr>
              <w:jc w:val="both"/>
              <w:rPr>
                <w:b/>
                <w:sz w:val="28"/>
              </w:rPr>
            </w:pPr>
            <w:r>
              <w:br w:type="page"/>
            </w:r>
            <w:r>
              <w:rPr>
                <w:b/>
                <w:sz w:val="28"/>
              </w:rPr>
              <w:t>B-III – Charakteristika studijního předmětu</w:t>
            </w:r>
          </w:p>
        </w:tc>
      </w:tr>
      <w:tr w:rsidR="00E97D64" w14:paraId="246E3F8B" w14:textId="77777777" w:rsidTr="00376090">
        <w:tc>
          <w:tcPr>
            <w:tcW w:w="3086" w:type="dxa"/>
            <w:tcBorders>
              <w:top w:val="double" w:sz="4" w:space="0" w:color="auto"/>
            </w:tcBorders>
            <w:shd w:val="clear" w:color="auto" w:fill="F7CAAC"/>
          </w:tcPr>
          <w:p w14:paraId="44E3DA95" w14:textId="77777777" w:rsidR="00E97D64" w:rsidRPr="00A151AA" w:rsidRDefault="00E97D64" w:rsidP="00376090">
            <w:pPr>
              <w:jc w:val="both"/>
              <w:rPr>
                <w:b/>
              </w:rPr>
            </w:pPr>
            <w:r w:rsidRPr="00A151AA">
              <w:rPr>
                <w:b/>
              </w:rPr>
              <w:t>Název studijního předmětu</w:t>
            </w:r>
          </w:p>
        </w:tc>
        <w:tc>
          <w:tcPr>
            <w:tcW w:w="6769" w:type="dxa"/>
            <w:gridSpan w:val="7"/>
            <w:tcBorders>
              <w:top w:val="double" w:sz="4" w:space="0" w:color="auto"/>
            </w:tcBorders>
          </w:tcPr>
          <w:p w14:paraId="74455F84" w14:textId="77777777" w:rsidR="00E97D64" w:rsidRPr="00A151AA" w:rsidRDefault="00E97D64" w:rsidP="00376090">
            <w:pPr>
              <w:jc w:val="both"/>
            </w:pPr>
            <w:r w:rsidRPr="00A151AA">
              <w:t>Kvantitativní metody v rozhodování</w:t>
            </w:r>
          </w:p>
        </w:tc>
      </w:tr>
      <w:tr w:rsidR="00E97D64" w14:paraId="7DF14668" w14:textId="77777777" w:rsidTr="00376090">
        <w:tc>
          <w:tcPr>
            <w:tcW w:w="3086" w:type="dxa"/>
            <w:shd w:val="clear" w:color="auto" w:fill="F7CAAC"/>
          </w:tcPr>
          <w:p w14:paraId="34888340" w14:textId="77777777" w:rsidR="00E97D64" w:rsidRPr="00A151AA" w:rsidRDefault="00E97D64" w:rsidP="00376090">
            <w:pPr>
              <w:jc w:val="both"/>
              <w:rPr>
                <w:b/>
              </w:rPr>
            </w:pPr>
            <w:r w:rsidRPr="00A151AA">
              <w:rPr>
                <w:b/>
              </w:rPr>
              <w:t>Typ předmětu</w:t>
            </w:r>
          </w:p>
        </w:tc>
        <w:tc>
          <w:tcPr>
            <w:tcW w:w="3406" w:type="dxa"/>
            <w:gridSpan w:val="4"/>
          </w:tcPr>
          <w:p w14:paraId="741FFA39" w14:textId="77777777" w:rsidR="00E97D64" w:rsidRPr="00A151AA" w:rsidRDefault="00E97D64" w:rsidP="00376090">
            <w:pPr>
              <w:jc w:val="both"/>
            </w:pPr>
            <w:r>
              <w:t>p</w:t>
            </w:r>
            <w:r w:rsidRPr="00A151AA">
              <w:t>ovinný „P“</w:t>
            </w:r>
          </w:p>
        </w:tc>
        <w:tc>
          <w:tcPr>
            <w:tcW w:w="2695" w:type="dxa"/>
            <w:gridSpan w:val="2"/>
            <w:shd w:val="clear" w:color="auto" w:fill="F7CAAC"/>
          </w:tcPr>
          <w:p w14:paraId="09CF63F5" w14:textId="77777777" w:rsidR="00E97D64" w:rsidRPr="00A151AA" w:rsidRDefault="00E97D64" w:rsidP="00376090">
            <w:pPr>
              <w:jc w:val="both"/>
            </w:pPr>
            <w:r w:rsidRPr="00A151AA">
              <w:rPr>
                <w:b/>
              </w:rPr>
              <w:t>doporučený ročník / semestr</w:t>
            </w:r>
          </w:p>
        </w:tc>
        <w:tc>
          <w:tcPr>
            <w:tcW w:w="668" w:type="dxa"/>
          </w:tcPr>
          <w:p w14:paraId="743A5C3B" w14:textId="77777777" w:rsidR="00E97D64" w:rsidRPr="00A151AA" w:rsidRDefault="00E97D64" w:rsidP="00376090">
            <w:pPr>
              <w:jc w:val="both"/>
            </w:pPr>
            <w:r w:rsidRPr="00A151AA">
              <w:t>1/Z</w:t>
            </w:r>
          </w:p>
        </w:tc>
      </w:tr>
      <w:tr w:rsidR="00E97D64" w14:paraId="3762A810" w14:textId="77777777" w:rsidTr="00376090">
        <w:tc>
          <w:tcPr>
            <w:tcW w:w="3086" w:type="dxa"/>
            <w:shd w:val="clear" w:color="auto" w:fill="F7CAAC"/>
          </w:tcPr>
          <w:p w14:paraId="2C26F11A" w14:textId="77777777" w:rsidR="00E97D64" w:rsidRPr="00A151AA" w:rsidRDefault="00E97D64" w:rsidP="00376090">
            <w:pPr>
              <w:jc w:val="both"/>
              <w:rPr>
                <w:b/>
              </w:rPr>
            </w:pPr>
            <w:r w:rsidRPr="00A151AA">
              <w:rPr>
                <w:b/>
              </w:rPr>
              <w:t>Rozsah studijního předmětu</w:t>
            </w:r>
          </w:p>
        </w:tc>
        <w:tc>
          <w:tcPr>
            <w:tcW w:w="1701" w:type="dxa"/>
            <w:gridSpan w:val="2"/>
          </w:tcPr>
          <w:p w14:paraId="6CFC4CE2" w14:textId="77777777" w:rsidR="00E97D64" w:rsidRPr="00A151AA" w:rsidRDefault="00E97D64" w:rsidP="00376090">
            <w:pPr>
              <w:jc w:val="both"/>
            </w:pPr>
            <w:r w:rsidRPr="00A151AA">
              <w:t>26p + 26c</w:t>
            </w:r>
          </w:p>
        </w:tc>
        <w:tc>
          <w:tcPr>
            <w:tcW w:w="889" w:type="dxa"/>
            <w:shd w:val="clear" w:color="auto" w:fill="F7CAAC"/>
          </w:tcPr>
          <w:p w14:paraId="261E5D29" w14:textId="77777777" w:rsidR="00E97D64" w:rsidRPr="00A151AA" w:rsidRDefault="00E97D64" w:rsidP="00376090">
            <w:pPr>
              <w:jc w:val="both"/>
              <w:rPr>
                <w:b/>
              </w:rPr>
            </w:pPr>
            <w:r w:rsidRPr="00A151AA">
              <w:rPr>
                <w:b/>
              </w:rPr>
              <w:t xml:space="preserve">hod. </w:t>
            </w:r>
          </w:p>
        </w:tc>
        <w:tc>
          <w:tcPr>
            <w:tcW w:w="816" w:type="dxa"/>
          </w:tcPr>
          <w:p w14:paraId="75E8A676" w14:textId="77777777" w:rsidR="00E97D64" w:rsidRPr="00A151AA" w:rsidRDefault="00E97D64" w:rsidP="00376090">
            <w:pPr>
              <w:jc w:val="both"/>
            </w:pPr>
            <w:r w:rsidRPr="00A151AA">
              <w:t>52</w:t>
            </w:r>
          </w:p>
        </w:tc>
        <w:tc>
          <w:tcPr>
            <w:tcW w:w="2156" w:type="dxa"/>
            <w:shd w:val="clear" w:color="auto" w:fill="F7CAAC"/>
          </w:tcPr>
          <w:p w14:paraId="79470263" w14:textId="77777777" w:rsidR="00E97D64" w:rsidRPr="00A151AA" w:rsidRDefault="00E97D64" w:rsidP="00376090">
            <w:pPr>
              <w:jc w:val="both"/>
              <w:rPr>
                <w:b/>
              </w:rPr>
            </w:pPr>
            <w:r w:rsidRPr="00A151AA">
              <w:rPr>
                <w:b/>
              </w:rPr>
              <w:t>kreditů</w:t>
            </w:r>
          </w:p>
        </w:tc>
        <w:tc>
          <w:tcPr>
            <w:tcW w:w="1207" w:type="dxa"/>
            <w:gridSpan w:val="2"/>
          </w:tcPr>
          <w:p w14:paraId="3433842E" w14:textId="77777777" w:rsidR="00E97D64" w:rsidRPr="00A151AA" w:rsidRDefault="00E97D64" w:rsidP="00376090">
            <w:pPr>
              <w:jc w:val="both"/>
            </w:pPr>
            <w:r w:rsidRPr="00A151AA">
              <w:t>5</w:t>
            </w:r>
          </w:p>
        </w:tc>
      </w:tr>
      <w:tr w:rsidR="00E97D64" w14:paraId="7F1403F7" w14:textId="77777777" w:rsidTr="00376090">
        <w:tc>
          <w:tcPr>
            <w:tcW w:w="3086" w:type="dxa"/>
            <w:shd w:val="clear" w:color="auto" w:fill="F7CAAC"/>
          </w:tcPr>
          <w:p w14:paraId="5ED62F00" w14:textId="77777777" w:rsidR="00E97D64" w:rsidRPr="00A151AA" w:rsidRDefault="00E97D64" w:rsidP="00376090">
            <w:pPr>
              <w:jc w:val="both"/>
              <w:rPr>
                <w:b/>
              </w:rPr>
            </w:pPr>
            <w:r w:rsidRPr="00A151AA">
              <w:rPr>
                <w:b/>
              </w:rPr>
              <w:t>Prerekvizity, korekvizity, ekvivalence</w:t>
            </w:r>
          </w:p>
        </w:tc>
        <w:tc>
          <w:tcPr>
            <w:tcW w:w="6769" w:type="dxa"/>
            <w:gridSpan w:val="7"/>
          </w:tcPr>
          <w:p w14:paraId="59D5EDE3" w14:textId="77777777" w:rsidR="00E97D64" w:rsidRPr="00A151AA" w:rsidRDefault="00E97D64" w:rsidP="00376090">
            <w:pPr>
              <w:jc w:val="both"/>
            </w:pPr>
            <w:r>
              <w:t>Ekvivalence (</w:t>
            </w:r>
            <w:r w:rsidRPr="00C17093">
              <w:rPr>
                <w:color w:val="000000"/>
                <w:szCs w:val="17"/>
                <w:shd w:val="clear" w:color="auto" w:fill="FFFFFF"/>
              </w:rPr>
              <w:t>Quantitative Decision-making Methods</w:t>
            </w:r>
            <w:r>
              <w:rPr>
                <w:color w:val="000000"/>
                <w:szCs w:val="17"/>
                <w:shd w:val="clear" w:color="auto" w:fill="FFFFFF"/>
              </w:rPr>
              <w:t>)</w:t>
            </w:r>
          </w:p>
        </w:tc>
      </w:tr>
      <w:tr w:rsidR="00E97D64" w14:paraId="6047AB9B" w14:textId="77777777" w:rsidTr="00376090">
        <w:tc>
          <w:tcPr>
            <w:tcW w:w="3086" w:type="dxa"/>
            <w:shd w:val="clear" w:color="auto" w:fill="F7CAAC"/>
          </w:tcPr>
          <w:p w14:paraId="3DE90727" w14:textId="77777777" w:rsidR="00E97D64" w:rsidRPr="00A151AA" w:rsidRDefault="00E97D64" w:rsidP="00376090">
            <w:pPr>
              <w:jc w:val="both"/>
              <w:rPr>
                <w:b/>
              </w:rPr>
            </w:pPr>
            <w:r w:rsidRPr="00A151AA">
              <w:rPr>
                <w:b/>
              </w:rPr>
              <w:t>Způsob ověření studijních výsledků</w:t>
            </w:r>
          </w:p>
        </w:tc>
        <w:tc>
          <w:tcPr>
            <w:tcW w:w="3406" w:type="dxa"/>
            <w:gridSpan w:val="4"/>
          </w:tcPr>
          <w:p w14:paraId="2FC436B7" w14:textId="77777777" w:rsidR="00E97D64" w:rsidRPr="00A151AA" w:rsidRDefault="00E97D64" w:rsidP="00376090">
            <w:pPr>
              <w:jc w:val="both"/>
            </w:pPr>
            <w:r>
              <w:t>z</w:t>
            </w:r>
            <w:r w:rsidRPr="00A151AA">
              <w:t>ápočet, zkouška</w:t>
            </w:r>
          </w:p>
        </w:tc>
        <w:tc>
          <w:tcPr>
            <w:tcW w:w="2156" w:type="dxa"/>
            <w:shd w:val="clear" w:color="auto" w:fill="F7CAAC"/>
          </w:tcPr>
          <w:p w14:paraId="1573D244" w14:textId="77777777" w:rsidR="00E97D64" w:rsidRPr="00A151AA" w:rsidRDefault="00E97D64" w:rsidP="00376090">
            <w:pPr>
              <w:jc w:val="both"/>
              <w:rPr>
                <w:b/>
              </w:rPr>
            </w:pPr>
            <w:r w:rsidRPr="00A151AA">
              <w:rPr>
                <w:b/>
              </w:rPr>
              <w:t>Forma výuky</w:t>
            </w:r>
          </w:p>
        </w:tc>
        <w:tc>
          <w:tcPr>
            <w:tcW w:w="1207" w:type="dxa"/>
            <w:gridSpan w:val="2"/>
          </w:tcPr>
          <w:p w14:paraId="17562EA2" w14:textId="77777777" w:rsidR="00E97D64" w:rsidRPr="00A151AA" w:rsidRDefault="00E97D64" w:rsidP="00376090">
            <w:pPr>
              <w:jc w:val="both"/>
            </w:pPr>
            <w:r>
              <w:t>p</w:t>
            </w:r>
            <w:r w:rsidRPr="00A151AA">
              <w:t>řednáška, cvičení</w:t>
            </w:r>
          </w:p>
        </w:tc>
      </w:tr>
      <w:tr w:rsidR="00E97D64" w14:paraId="01256BAB" w14:textId="77777777" w:rsidTr="00376090">
        <w:tc>
          <w:tcPr>
            <w:tcW w:w="3086" w:type="dxa"/>
            <w:shd w:val="clear" w:color="auto" w:fill="F7CAAC"/>
          </w:tcPr>
          <w:p w14:paraId="388F4056" w14:textId="77777777" w:rsidR="00E97D64" w:rsidRPr="00A151AA" w:rsidRDefault="00E97D64" w:rsidP="00376090">
            <w:pPr>
              <w:jc w:val="both"/>
              <w:rPr>
                <w:b/>
              </w:rPr>
            </w:pPr>
            <w:r w:rsidRPr="00A151AA">
              <w:rPr>
                <w:b/>
              </w:rPr>
              <w:t>Forma způsobu ověření studijních výsledků a další požadavky na studenta</w:t>
            </w:r>
          </w:p>
        </w:tc>
        <w:tc>
          <w:tcPr>
            <w:tcW w:w="6769" w:type="dxa"/>
            <w:gridSpan w:val="7"/>
            <w:tcBorders>
              <w:bottom w:val="nil"/>
            </w:tcBorders>
          </w:tcPr>
          <w:p w14:paraId="6AA3F3B7" w14:textId="77777777" w:rsidR="00E97D64" w:rsidRPr="00A151AA" w:rsidRDefault="00E97D64" w:rsidP="00376090">
            <w:pPr>
              <w:jc w:val="both"/>
            </w:pPr>
            <w:r w:rsidRPr="00A151AA">
              <w:t>Způsob zakončení předmětu – zápočet, zkouška.</w:t>
            </w:r>
          </w:p>
          <w:p w14:paraId="2EC99078" w14:textId="77777777" w:rsidR="00E97D64" w:rsidRPr="00A151AA" w:rsidRDefault="00E97D64" w:rsidP="00376090">
            <w:pPr>
              <w:jc w:val="both"/>
            </w:pPr>
            <w:r w:rsidRPr="00A151AA">
              <w:t>Požadavky na zápočet – odevzdání sem</w:t>
            </w:r>
            <w:r>
              <w:t>inární práce, aktivní účast na cvičeníc</w:t>
            </w:r>
            <w:r w:rsidRPr="00A151AA">
              <w:t>h.</w:t>
            </w:r>
          </w:p>
          <w:p w14:paraId="05B80F08" w14:textId="77777777" w:rsidR="00E97D64" w:rsidRPr="00A151AA" w:rsidRDefault="00E97D64" w:rsidP="00376090">
            <w:pPr>
              <w:jc w:val="both"/>
            </w:pPr>
            <w:r w:rsidRPr="00A151AA">
              <w:t>Požadavky na zkoušku – písemný test (alespoň 60 % úspěšnost), ústní zkouška.</w:t>
            </w:r>
          </w:p>
        </w:tc>
      </w:tr>
      <w:tr w:rsidR="00E97D64" w14:paraId="04600225" w14:textId="77777777" w:rsidTr="00376090">
        <w:trPr>
          <w:trHeight w:val="123"/>
        </w:trPr>
        <w:tc>
          <w:tcPr>
            <w:tcW w:w="9855" w:type="dxa"/>
            <w:gridSpan w:val="8"/>
            <w:tcBorders>
              <w:top w:val="nil"/>
            </w:tcBorders>
          </w:tcPr>
          <w:p w14:paraId="13A036B9" w14:textId="77777777" w:rsidR="00E97D64" w:rsidRPr="00A151AA" w:rsidRDefault="00E97D64" w:rsidP="00376090">
            <w:pPr>
              <w:jc w:val="both"/>
            </w:pPr>
          </w:p>
        </w:tc>
      </w:tr>
      <w:tr w:rsidR="00E97D64" w14:paraId="1DDFF03C" w14:textId="77777777" w:rsidTr="00376090">
        <w:trPr>
          <w:trHeight w:val="197"/>
        </w:trPr>
        <w:tc>
          <w:tcPr>
            <w:tcW w:w="3086" w:type="dxa"/>
            <w:tcBorders>
              <w:top w:val="nil"/>
            </w:tcBorders>
            <w:shd w:val="clear" w:color="auto" w:fill="F7CAAC"/>
          </w:tcPr>
          <w:p w14:paraId="723F077D" w14:textId="77777777" w:rsidR="00E97D64" w:rsidRPr="00A151AA" w:rsidRDefault="00E97D64" w:rsidP="00376090">
            <w:pPr>
              <w:jc w:val="both"/>
              <w:rPr>
                <w:b/>
              </w:rPr>
            </w:pPr>
            <w:r w:rsidRPr="00A151AA">
              <w:rPr>
                <w:b/>
              </w:rPr>
              <w:t>Garant předmětu</w:t>
            </w:r>
          </w:p>
        </w:tc>
        <w:tc>
          <w:tcPr>
            <w:tcW w:w="6769" w:type="dxa"/>
            <w:gridSpan w:val="7"/>
            <w:tcBorders>
              <w:top w:val="nil"/>
            </w:tcBorders>
          </w:tcPr>
          <w:p w14:paraId="770F37E3" w14:textId="77777777" w:rsidR="00E97D64" w:rsidRPr="00A151AA" w:rsidRDefault="00E97D64" w:rsidP="00376090">
            <w:pPr>
              <w:jc w:val="both"/>
            </w:pPr>
            <w:r w:rsidRPr="00A151AA">
              <w:t>Mgr. Alena Kolčavová, Ph.D.</w:t>
            </w:r>
          </w:p>
        </w:tc>
      </w:tr>
      <w:tr w:rsidR="00E97D64" w14:paraId="7019B20F" w14:textId="77777777" w:rsidTr="00376090">
        <w:trPr>
          <w:trHeight w:val="243"/>
        </w:trPr>
        <w:tc>
          <w:tcPr>
            <w:tcW w:w="3086" w:type="dxa"/>
            <w:tcBorders>
              <w:top w:val="nil"/>
            </w:tcBorders>
            <w:shd w:val="clear" w:color="auto" w:fill="F7CAAC"/>
          </w:tcPr>
          <w:p w14:paraId="330FEF83" w14:textId="77777777" w:rsidR="00E97D64" w:rsidRPr="00A151AA" w:rsidRDefault="00E97D64" w:rsidP="00376090">
            <w:pPr>
              <w:jc w:val="both"/>
              <w:rPr>
                <w:b/>
              </w:rPr>
            </w:pPr>
            <w:r w:rsidRPr="00A151AA">
              <w:rPr>
                <w:b/>
              </w:rPr>
              <w:t>Zapojení garanta do výuky předmětu</w:t>
            </w:r>
          </w:p>
        </w:tc>
        <w:tc>
          <w:tcPr>
            <w:tcW w:w="6769" w:type="dxa"/>
            <w:gridSpan w:val="7"/>
            <w:tcBorders>
              <w:top w:val="nil"/>
            </w:tcBorders>
          </w:tcPr>
          <w:p w14:paraId="05643389" w14:textId="77777777" w:rsidR="00E97D64" w:rsidRPr="00A151AA" w:rsidRDefault="00E97D64" w:rsidP="00376090">
            <w:pPr>
              <w:jc w:val="both"/>
            </w:pPr>
            <w:r w:rsidRPr="00A151AA">
              <w:t xml:space="preserve">Garant se </w:t>
            </w:r>
            <w:r>
              <w:t>podílí na přednášení v rozsahu 6</w:t>
            </w:r>
            <w:r w:rsidRPr="00A151AA">
              <w:t>0 %, dále stanovuje koncepci cvičení a dohlíží na jejich jednotné vedení.</w:t>
            </w:r>
          </w:p>
        </w:tc>
      </w:tr>
      <w:tr w:rsidR="00E97D64" w14:paraId="6BFE52C6" w14:textId="77777777" w:rsidTr="00376090">
        <w:tc>
          <w:tcPr>
            <w:tcW w:w="3086" w:type="dxa"/>
            <w:shd w:val="clear" w:color="auto" w:fill="F7CAAC"/>
          </w:tcPr>
          <w:p w14:paraId="24D0D87F" w14:textId="77777777" w:rsidR="00E97D64" w:rsidRPr="00A151AA" w:rsidRDefault="00E97D64" w:rsidP="00376090">
            <w:pPr>
              <w:jc w:val="both"/>
              <w:rPr>
                <w:b/>
              </w:rPr>
            </w:pPr>
            <w:r w:rsidRPr="00A151AA">
              <w:rPr>
                <w:b/>
              </w:rPr>
              <w:t>Vyučující</w:t>
            </w:r>
          </w:p>
        </w:tc>
        <w:tc>
          <w:tcPr>
            <w:tcW w:w="6769" w:type="dxa"/>
            <w:gridSpan w:val="7"/>
            <w:tcBorders>
              <w:bottom w:val="nil"/>
            </w:tcBorders>
          </w:tcPr>
          <w:p w14:paraId="7B0E3B1A" w14:textId="65BAAB7B" w:rsidR="00E97D64" w:rsidRPr="00A151AA" w:rsidRDefault="00E97D64" w:rsidP="00376090">
            <w:pPr>
              <w:jc w:val="both"/>
            </w:pPr>
            <w:r w:rsidRPr="00A151AA">
              <w:t>Mgr. Alena Kolčavová</w:t>
            </w:r>
            <w:r>
              <w:t>, Ph.D. – přednášky (6</w:t>
            </w:r>
            <w:r w:rsidRPr="00A151AA">
              <w:t>0%</w:t>
            </w:r>
            <w:r>
              <w:t>)</w:t>
            </w:r>
            <w:r w:rsidR="00FA6837">
              <w:t>,</w:t>
            </w:r>
            <w:r>
              <w:t xml:space="preserve"> </w:t>
            </w:r>
            <w:r w:rsidRPr="00A151AA">
              <w:t>RNDr. Bedřich Zimola, Ph.D. – přednáš</w:t>
            </w:r>
            <w:r>
              <w:t>ky</w:t>
            </w:r>
            <w:r w:rsidRPr="00A151AA">
              <w:t xml:space="preserve"> </w:t>
            </w:r>
            <w:r>
              <w:t>(4</w:t>
            </w:r>
            <w:r w:rsidRPr="00A151AA">
              <w:t>0%</w:t>
            </w:r>
            <w:r>
              <w:t>)</w:t>
            </w:r>
          </w:p>
        </w:tc>
      </w:tr>
      <w:tr w:rsidR="00E97D64" w14:paraId="0602F9C3" w14:textId="77777777" w:rsidTr="00376090">
        <w:trPr>
          <w:trHeight w:val="70"/>
        </w:trPr>
        <w:tc>
          <w:tcPr>
            <w:tcW w:w="9855" w:type="dxa"/>
            <w:gridSpan w:val="8"/>
            <w:tcBorders>
              <w:top w:val="nil"/>
            </w:tcBorders>
          </w:tcPr>
          <w:p w14:paraId="16BA595D" w14:textId="77777777" w:rsidR="00E97D64" w:rsidRPr="00A151AA" w:rsidRDefault="00E97D64" w:rsidP="00376090">
            <w:pPr>
              <w:jc w:val="both"/>
            </w:pPr>
          </w:p>
        </w:tc>
      </w:tr>
      <w:tr w:rsidR="00E97D64" w14:paraId="4B5FB0F7" w14:textId="77777777" w:rsidTr="00376090">
        <w:tc>
          <w:tcPr>
            <w:tcW w:w="3086" w:type="dxa"/>
            <w:shd w:val="clear" w:color="auto" w:fill="F7CAAC"/>
          </w:tcPr>
          <w:p w14:paraId="3B34716D" w14:textId="77777777" w:rsidR="00E97D64" w:rsidRPr="00A151AA" w:rsidRDefault="00E97D64" w:rsidP="00376090">
            <w:pPr>
              <w:jc w:val="both"/>
              <w:rPr>
                <w:b/>
              </w:rPr>
            </w:pPr>
            <w:r w:rsidRPr="00A151AA">
              <w:rPr>
                <w:b/>
              </w:rPr>
              <w:t>Stručná anotace předmětu</w:t>
            </w:r>
          </w:p>
        </w:tc>
        <w:tc>
          <w:tcPr>
            <w:tcW w:w="6769" w:type="dxa"/>
            <w:gridSpan w:val="7"/>
            <w:tcBorders>
              <w:bottom w:val="nil"/>
            </w:tcBorders>
          </w:tcPr>
          <w:p w14:paraId="65F0364A" w14:textId="77777777" w:rsidR="00E97D64" w:rsidRPr="00A151AA" w:rsidRDefault="00E97D64" w:rsidP="00376090">
            <w:pPr>
              <w:jc w:val="both"/>
            </w:pPr>
          </w:p>
        </w:tc>
      </w:tr>
      <w:tr w:rsidR="00E97D64" w14:paraId="372E3A01" w14:textId="77777777" w:rsidTr="00376090">
        <w:trPr>
          <w:trHeight w:val="7435"/>
        </w:trPr>
        <w:tc>
          <w:tcPr>
            <w:tcW w:w="9855" w:type="dxa"/>
            <w:gridSpan w:val="8"/>
            <w:tcBorders>
              <w:top w:val="nil"/>
              <w:bottom w:val="single" w:sz="4" w:space="0" w:color="auto"/>
            </w:tcBorders>
          </w:tcPr>
          <w:p w14:paraId="3114C5C7" w14:textId="77777777" w:rsidR="00E97D64" w:rsidRPr="00A151AA" w:rsidRDefault="00E97D64" w:rsidP="00376090">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04F4392A" w14:textId="77777777" w:rsidR="00E97D64" w:rsidRPr="00A151AA" w:rsidRDefault="00E97D64" w:rsidP="005961AC">
            <w:pPr>
              <w:pStyle w:val="Odstavecseseznamem"/>
              <w:numPr>
                <w:ilvl w:val="0"/>
                <w:numId w:val="42"/>
              </w:numPr>
              <w:ind w:left="247" w:hanging="247"/>
              <w:jc w:val="both"/>
            </w:pPr>
            <w:r w:rsidRPr="00A151AA">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2841B9E1" w14:textId="77777777" w:rsidR="00E97D64" w:rsidRPr="00A151AA" w:rsidRDefault="00E97D64" w:rsidP="005961AC">
            <w:pPr>
              <w:pStyle w:val="Odstavecseseznamem"/>
              <w:numPr>
                <w:ilvl w:val="0"/>
                <w:numId w:val="42"/>
              </w:numPr>
              <w:ind w:left="247" w:hanging="247"/>
              <w:jc w:val="both"/>
            </w:pPr>
            <w:r w:rsidRPr="00A151AA">
              <w:t>Matematické programování. Obecný matematický a ekonomický model lineárního programování, typické modely optimalizačních úloh, dualita.</w:t>
            </w:r>
          </w:p>
          <w:p w14:paraId="7C84BA5C" w14:textId="77777777" w:rsidR="00E97D64" w:rsidRPr="00A151AA" w:rsidRDefault="00E97D64" w:rsidP="005961AC">
            <w:pPr>
              <w:pStyle w:val="Odstavecseseznamem"/>
              <w:numPr>
                <w:ilvl w:val="0"/>
                <w:numId w:val="42"/>
              </w:numPr>
              <w:ind w:left="247" w:hanging="247"/>
              <w:jc w:val="both"/>
            </w:pPr>
            <w:r w:rsidRPr="00A151AA">
              <w:t>Simplexová metoda. Obecný tvar simplexové tabulky, interpretace optimálního řešení, analýza citlivosti optimálního řešení. Interpretace duálních proměnných.</w:t>
            </w:r>
          </w:p>
          <w:p w14:paraId="0AEE6285" w14:textId="77777777" w:rsidR="00E97D64" w:rsidRPr="00A151AA" w:rsidRDefault="00E97D64" w:rsidP="005961AC">
            <w:pPr>
              <w:pStyle w:val="Odstavecseseznamem"/>
              <w:numPr>
                <w:ilvl w:val="0"/>
                <w:numId w:val="42"/>
              </w:numPr>
              <w:ind w:left="247" w:hanging="247"/>
              <w:jc w:val="both"/>
            </w:pPr>
            <w:r w:rsidRPr="00A151AA">
              <w:t>Distribuční m</w:t>
            </w:r>
            <w:r>
              <w:t xml:space="preserve">odely lineárního programování. </w:t>
            </w:r>
            <w:r w:rsidRPr="00A151AA">
              <w:t xml:space="preserve">Obecná formulace distribučních úloh. Typy distribučních úloh: přiřazovací úlohy, dopravní problémy, obecný distribuční problém. Kritérium optimality, přechod na nové řešení, degenerace dopravních úloh, alternativní řešení. </w:t>
            </w:r>
          </w:p>
          <w:p w14:paraId="76464EF9" w14:textId="77777777" w:rsidR="00E97D64" w:rsidRPr="00A151AA" w:rsidRDefault="00E97D64" w:rsidP="005961AC">
            <w:pPr>
              <w:pStyle w:val="Odstavecseseznamem"/>
              <w:numPr>
                <w:ilvl w:val="0"/>
                <w:numId w:val="42"/>
              </w:numPr>
              <w:ind w:left="247" w:hanging="247"/>
              <w:jc w:val="both"/>
            </w:pPr>
            <w:r w:rsidRPr="00A151AA">
              <w:t>Metody řešení dopravních úloh. Metoda severozápadního rohu, Indexní metoda, Vogelova aproximační metoda. Nalezení základního řešení, test optimality, vyjádření k alternativnímu řešení.</w:t>
            </w:r>
          </w:p>
          <w:p w14:paraId="02508B51" w14:textId="77777777" w:rsidR="00E97D64" w:rsidRPr="00A151AA" w:rsidRDefault="00E97D64" w:rsidP="005961AC">
            <w:pPr>
              <w:pStyle w:val="Odstavecseseznamem"/>
              <w:numPr>
                <w:ilvl w:val="0"/>
                <w:numId w:val="42"/>
              </w:numPr>
              <w:ind w:left="247" w:hanging="247"/>
              <w:jc w:val="both"/>
            </w:pPr>
            <w:r w:rsidRPr="00A151AA">
              <w:t>Stochastick</w:t>
            </w:r>
            <w:r>
              <w:t xml:space="preserve">é modely ekonomických procesů. </w:t>
            </w:r>
            <w:r w:rsidRPr="00A151AA">
              <w:t xml:space="preserve">Stochastické modely markovského typu, stochastické procesy s hodnocením a jejich optimální řízení, procesy se spojitým časem. </w:t>
            </w:r>
          </w:p>
          <w:p w14:paraId="66FD426B" w14:textId="77777777" w:rsidR="00E97D64" w:rsidRPr="00A151AA" w:rsidRDefault="00E97D64" w:rsidP="005961AC">
            <w:pPr>
              <w:pStyle w:val="Odstavecseseznamem"/>
              <w:numPr>
                <w:ilvl w:val="0"/>
                <w:numId w:val="42"/>
              </w:numPr>
              <w:ind w:left="247" w:hanging="247"/>
              <w:jc w:val="both"/>
            </w:pPr>
            <w:r w:rsidRPr="00A151AA">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1CE9F238" w14:textId="77777777" w:rsidR="00E97D64" w:rsidRPr="00A151AA" w:rsidRDefault="00E97D64" w:rsidP="005961AC">
            <w:pPr>
              <w:pStyle w:val="Odstavecseseznamem"/>
              <w:numPr>
                <w:ilvl w:val="0"/>
                <w:numId w:val="42"/>
              </w:numPr>
              <w:ind w:left="247" w:hanging="247"/>
              <w:jc w:val="both"/>
            </w:pPr>
            <w:r w:rsidRPr="00A151AA">
              <w:t>Optimalizační úlohy v systémech hromadné obsluhy. Simulační analýza systémů hromadné obsluhy. Kendallova notace.</w:t>
            </w:r>
          </w:p>
          <w:p w14:paraId="55FE15AD" w14:textId="77777777" w:rsidR="00E97D64" w:rsidRPr="00A151AA" w:rsidRDefault="00E97D64" w:rsidP="005961AC">
            <w:pPr>
              <w:pStyle w:val="Odstavecseseznamem"/>
              <w:numPr>
                <w:ilvl w:val="0"/>
                <w:numId w:val="42"/>
              </w:numPr>
              <w:ind w:left="247" w:hanging="247"/>
              <w:jc w:val="both"/>
            </w:pPr>
            <w:r w:rsidRPr="00A151AA">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0F9264B1" w14:textId="77777777" w:rsidR="00E97D64" w:rsidRPr="00A151AA" w:rsidRDefault="00E97D64" w:rsidP="005961AC">
            <w:pPr>
              <w:pStyle w:val="Odstavecseseznamem"/>
              <w:numPr>
                <w:ilvl w:val="0"/>
                <w:numId w:val="42"/>
              </w:numPr>
              <w:ind w:left="247" w:hanging="247"/>
              <w:jc w:val="both"/>
            </w:pPr>
            <w:r w:rsidRPr="00A151AA">
              <w:t>Řízení projektů. Základní pojmy teorie grafů. Konstrukce síťo</w:t>
            </w:r>
            <w:r>
              <w:t xml:space="preserve">vého grafu pro řízení projektů. </w:t>
            </w:r>
            <w:r w:rsidRPr="00A151AA">
              <w:t>Optimální cesty v grafu. Základní úlohy síťové analýzy- nejkratší spojení v síti, nejkratší cesta v síti, metoda kritické cesty - časová analýzy sítě, časově-nákladové analýza, nákladově-zdrojová analýza.</w:t>
            </w:r>
          </w:p>
          <w:p w14:paraId="7E2DA1C7" w14:textId="77777777" w:rsidR="00E97D64" w:rsidRPr="00A151AA" w:rsidRDefault="00E97D64" w:rsidP="005961AC">
            <w:pPr>
              <w:pStyle w:val="Odstavecseseznamem"/>
              <w:numPr>
                <w:ilvl w:val="0"/>
                <w:numId w:val="42"/>
              </w:numPr>
              <w:ind w:left="247" w:hanging="247"/>
              <w:jc w:val="both"/>
            </w:pPr>
            <w:r w:rsidRPr="00A151AA">
              <w:t>Metoda CPM- metoda kritické cesty. Deterministické řešení časové analýzy projektu. Výpočet rezerv.</w:t>
            </w:r>
          </w:p>
          <w:p w14:paraId="37A45A70" w14:textId="77777777" w:rsidR="00E97D64" w:rsidRPr="00426F04" w:rsidRDefault="00E97D64" w:rsidP="005961AC">
            <w:pPr>
              <w:pStyle w:val="Odstavecseseznamem"/>
              <w:numPr>
                <w:ilvl w:val="0"/>
                <w:numId w:val="42"/>
              </w:numPr>
              <w:ind w:left="247" w:hanging="247"/>
              <w:jc w:val="both"/>
            </w:pPr>
            <w:r w:rsidRPr="00A151AA">
              <w:t>Metoda PERT-  stochastická metoda. Stochastické řešení časové analýzy projektu.</w:t>
            </w:r>
          </w:p>
        </w:tc>
      </w:tr>
      <w:tr w:rsidR="00E97D64" w14:paraId="0BDC7276" w14:textId="77777777" w:rsidTr="00376090">
        <w:trPr>
          <w:trHeight w:val="265"/>
        </w:trPr>
        <w:tc>
          <w:tcPr>
            <w:tcW w:w="3653" w:type="dxa"/>
            <w:gridSpan w:val="2"/>
            <w:tcBorders>
              <w:top w:val="single" w:sz="4" w:space="0" w:color="auto"/>
            </w:tcBorders>
            <w:shd w:val="clear" w:color="auto" w:fill="F7CAAC"/>
          </w:tcPr>
          <w:p w14:paraId="0373FE80" w14:textId="77777777" w:rsidR="00E97D64" w:rsidRPr="00A151AA" w:rsidRDefault="00E97D64" w:rsidP="00376090">
            <w:r w:rsidRPr="00A151AA">
              <w:rPr>
                <w:b/>
              </w:rPr>
              <w:t>Studijní literatura a studijní pomůcky</w:t>
            </w:r>
          </w:p>
        </w:tc>
        <w:tc>
          <w:tcPr>
            <w:tcW w:w="6202" w:type="dxa"/>
            <w:gridSpan w:val="6"/>
            <w:tcBorders>
              <w:top w:val="single" w:sz="4" w:space="0" w:color="auto"/>
              <w:bottom w:val="nil"/>
            </w:tcBorders>
          </w:tcPr>
          <w:p w14:paraId="13F72894" w14:textId="77777777" w:rsidR="00E97D64" w:rsidRPr="00A151AA" w:rsidRDefault="00E97D64" w:rsidP="00376090"/>
        </w:tc>
      </w:tr>
      <w:tr w:rsidR="00E97D64" w14:paraId="55BBC819" w14:textId="77777777" w:rsidTr="00376090">
        <w:trPr>
          <w:trHeight w:val="1497"/>
        </w:trPr>
        <w:tc>
          <w:tcPr>
            <w:tcW w:w="9855" w:type="dxa"/>
            <w:gridSpan w:val="8"/>
            <w:tcBorders>
              <w:top w:val="nil"/>
              <w:bottom w:val="single" w:sz="12" w:space="0" w:color="auto"/>
            </w:tcBorders>
          </w:tcPr>
          <w:p w14:paraId="231FD14A" w14:textId="77777777" w:rsidR="00E97D64" w:rsidRPr="00E97D64" w:rsidRDefault="00E97D64" w:rsidP="00376090">
            <w:pPr>
              <w:rPr>
                <w:b/>
              </w:rPr>
            </w:pPr>
            <w:r w:rsidRPr="00E97D64">
              <w:rPr>
                <w:b/>
              </w:rPr>
              <w:t>Povinná literatura</w:t>
            </w:r>
          </w:p>
          <w:p w14:paraId="16ACD51C" w14:textId="77777777" w:rsidR="00E97D64" w:rsidRPr="00E97D64" w:rsidRDefault="00E97D64" w:rsidP="00376090">
            <w:pPr>
              <w:jc w:val="both"/>
            </w:pPr>
            <w:r w:rsidRPr="00E97D64">
              <w:t>JABLONSKÝ, J. Operační výzkum. Vyd. 3. Praha: Vysoká škola ekonomická, Fakulta informatiky a statistiky, 2001, 305 s. ISBN 8024501627.</w:t>
            </w:r>
          </w:p>
          <w:p w14:paraId="7F7842BF" w14:textId="77777777" w:rsidR="00E97D64" w:rsidRPr="00E97D64" w:rsidRDefault="00E97D64" w:rsidP="00376090">
            <w:pPr>
              <w:jc w:val="both"/>
            </w:pPr>
            <w:r w:rsidRPr="00E97D64">
              <w:t xml:space="preserve">KOLČAVOVÁ, A. </w:t>
            </w:r>
            <w:r w:rsidRPr="00E97D64">
              <w:rPr>
                <w:i/>
              </w:rPr>
              <w:t>Kvantitativní metody v rozhodování: studijní pomůcka pro distanční studium</w:t>
            </w:r>
            <w:r w:rsidRPr="00E97D64">
              <w:t xml:space="preserve">. Vyd. 4. Zlín: Univerzita Tomáše Bati ve Zlíně, 2010. 194 s. ISBN 978-80-7318-950-1. </w:t>
            </w:r>
          </w:p>
          <w:p w14:paraId="43A5A6B4" w14:textId="77777777" w:rsidR="00E97D64" w:rsidRPr="00E97D64" w:rsidRDefault="00771C29" w:rsidP="00376090">
            <w:hyperlink r:id="rId18" w:tgtFrame="_blank" w:history="1">
              <w:r w:rsidR="00E97D64" w:rsidRPr="00E97D64">
                <w:rPr>
                  <w:rStyle w:val="Hypertextovodkaz"/>
                  <w:rFonts w:eastAsia="Calibri"/>
                  <w:color w:val="auto"/>
                  <w:u w:val="none"/>
                </w:rPr>
                <w:t xml:space="preserve">WISNIEWSKI, M. </w:t>
              </w:r>
              <w:r w:rsidR="00E97D64" w:rsidRPr="00E97D64">
                <w:rPr>
                  <w:rStyle w:val="Hypertextovodkaz"/>
                  <w:rFonts w:eastAsia="Calibri"/>
                  <w:i/>
                  <w:iCs/>
                  <w:color w:val="auto"/>
                  <w:u w:val="none"/>
                </w:rPr>
                <w:t>Metody manažerského rozhodování</w:t>
              </w:r>
              <w:r w:rsidR="00E97D64" w:rsidRPr="00E97D64">
                <w:rPr>
                  <w:rStyle w:val="Hypertextovodkaz"/>
                  <w:rFonts w:eastAsia="Calibri"/>
                  <w:color w:val="auto"/>
                  <w:u w:val="none"/>
                </w:rPr>
                <w:t xml:space="preserve">. Vyd. 1. Praha: Grada, 1996. ISBN 8071690899. </w:t>
              </w:r>
            </w:hyperlink>
          </w:p>
          <w:p w14:paraId="44F9110C" w14:textId="77777777" w:rsidR="00E97D64" w:rsidRPr="00E97D64" w:rsidRDefault="00771C29" w:rsidP="00376090">
            <w:hyperlink r:id="rId19" w:tgtFrame="_blank" w:history="1">
              <w:r w:rsidR="00E97D64" w:rsidRPr="00E97D64">
                <w:rPr>
                  <w:rStyle w:val="Hypertextovodkaz"/>
                  <w:rFonts w:eastAsia="Calibri"/>
                  <w:color w:val="auto"/>
                  <w:u w:val="none"/>
                </w:rPr>
                <w:t xml:space="preserve">ZIMOLA, B. </w:t>
              </w:r>
              <w:r w:rsidR="00E97D64" w:rsidRPr="00E97D64">
                <w:rPr>
                  <w:rStyle w:val="Hypertextovodkaz"/>
                  <w:rFonts w:eastAsia="Calibri"/>
                  <w:i/>
                  <w:iCs/>
                  <w:color w:val="auto"/>
                  <w:u w:val="none"/>
                </w:rPr>
                <w:t>Operační výzkum</w:t>
              </w:r>
              <w:r w:rsidR="00E97D64" w:rsidRPr="00E97D64">
                <w:rPr>
                  <w:rStyle w:val="Hypertextovodkaz"/>
                  <w:rFonts w:eastAsia="Calibri"/>
                  <w:color w:val="auto"/>
                  <w:u w:val="none"/>
                </w:rPr>
                <w:t xml:space="preserve">. Vyd. 4. Zlín: Univerzita Tomáše Bati ve Zlíně, 2004. ISBN 80-7318-208-4. </w:t>
              </w:r>
            </w:hyperlink>
          </w:p>
          <w:p w14:paraId="220FC20B" w14:textId="77777777" w:rsidR="00E97D64" w:rsidRPr="00E97D64" w:rsidRDefault="00E97D64" w:rsidP="00376090">
            <w:pPr>
              <w:jc w:val="both"/>
              <w:rPr>
                <w:b/>
              </w:rPr>
            </w:pPr>
            <w:r w:rsidRPr="00E97D64">
              <w:rPr>
                <w:b/>
              </w:rPr>
              <w:t>Doporučená literatura</w:t>
            </w:r>
          </w:p>
          <w:p w14:paraId="5193DAD0" w14:textId="77777777" w:rsidR="00E97D64" w:rsidRPr="00E97D64" w:rsidRDefault="00E97D64" w:rsidP="00376090">
            <w:pPr>
              <w:jc w:val="both"/>
            </w:pPr>
            <w:r w:rsidRPr="00E97D64">
              <w:t xml:space="preserve">ANDRERSON, D., SWEENEY, D., WILLIAMS, T. </w:t>
            </w:r>
            <w:r w:rsidRPr="00E97D64">
              <w:rPr>
                <w:i/>
                <w:iCs/>
              </w:rPr>
              <w:t xml:space="preserve">An Introduction to Management Science - Quantitative Approaches To Decision Making. </w:t>
            </w:r>
            <w:r w:rsidRPr="00E97D64">
              <w:rPr>
                <w:iCs/>
              </w:rPr>
              <w:t>10e</w:t>
            </w:r>
            <w:r w:rsidRPr="00E97D64">
              <w:t xml:space="preserve">. Thomson South-Western Publishing, 2003. ISBN 0-324-14563-2. </w:t>
            </w:r>
          </w:p>
          <w:p w14:paraId="303E4DF5" w14:textId="77777777" w:rsidR="00E97D64" w:rsidRPr="00E97D64" w:rsidRDefault="00E97D64" w:rsidP="00376090">
            <w:pPr>
              <w:jc w:val="both"/>
            </w:pPr>
            <w:r w:rsidRPr="00E97D64">
              <w:t>BAGGIO, R., KLOBAS, J. Q</w:t>
            </w:r>
            <w:r w:rsidRPr="00E97D64">
              <w:rPr>
                <w:i/>
                <w:iCs/>
              </w:rPr>
              <w:t>uantitative Methods in Tourism: A handbook</w:t>
            </w:r>
            <w:r w:rsidRPr="00E97D64">
              <w:t xml:space="preserve">. Bristol: Channel View Publications, 2011. ISBN 978-1-84541-173-2. </w:t>
            </w:r>
          </w:p>
          <w:p w14:paraId="61417529" w14:textId="77777777" w:rsidR="00E97D64" w:rsidRPr="00E97D64" w:rsidRDefault="00E97D64" w:rsidP="00376090">
            <w:pPr>
              <w:jc w:val="both"/>
            </w:pPr>
            <w:r w:rsidRPr="00E97D64">
              <w:t xml:space="preserve">CURWIN, J., SLATER, R., EADSON, D. </w:t>
            </w:r>
            <w:r w:rsidRPr="00E97D64">
              <w:rPr>
                <w:i/>
                <w:iCs/>
              </w:rPr>
              <w:t>Quantitative Methods for Business Decisions. 7th ed</w:t>
            </w:r>
            <w:r w:rsidRPr="00E97D64">
              <w:t xml:space="preserve">. Andover, UK: Cengage Learning, 2013. ISBN 978-1-480-6012-4. </w:t>
            </w:r>
          </w:p>
          <w:p w14:paraId="273898D6" w14:textId="77777777" w:rsidR="00E97D64" w:rsidRPr="00E97D64" w:rsidRDefault="00771C29" w:rsidP="00376090">
            <w:pPr>
              <w:jc w:val="both"/>
            </w:pPr>
            <w:hyperlink r:id="rId20" w:tgtFrame="_blank" w:history="1">
              <w:r w:rsidR="00E97D64" w:rsidRPr="00E97D64">
                <w:rPr>
                  <w:rStyle w:val="Hypertextovodkaz"/>
                  <w:rFonts w:eastAsia="Calibri"/>
                  <w:color w:val="auto"/>
                  <w:u w:val="none"/>
                </w:rPr>
                <w:t xml:space="preserve">FOTR, J. </w:t>
              </w:r>
              <w:r w:rsidR="00E97D64" w:rsidRPr="00E97D64">
                <w:rPr>
                  <w:rStyle w:val="Hypertextovodkaz"/>
                  <w:rFonts w:eastAsia="Calibri"/>
                  <w:i/>
                  <w:iCs/>
                  <w:color w:val="auto"/>
                  <w:u w:val="none"/>
                </w:rPr>
                <w:t>Manažerské rozhodování</w:t>
              </w:r>
              <w:r w:rsidR="00E97D64" w:rsidRPr="00E97D64">
                <w:rPr>
                  <w:rStyle w:val="Hypertextovodkaz"/>
                  <w:rFonts w:eastAsia="Calibri"/>
                  <w:color w:val="auto"/>
                  <w:u w:val="none"/>
                </w:rPr>
                <w:t xml:space="preserve">. 1. vyd. Praha: Ekopress, 1997. ISBN 80-901991-7-8. </w:t>
              </w:r>
            </w:hyperlink>
          </w:p>
          <w:p w14:paraId="414C15A5" w14:textId="77777777" w:rsidR="00E97D64" w:rsidRPr="00E97D64" w:rsidRDefault="00771C29" w:rsidP="00376090">
            <w:pPr>
              <w:jc w:val="both"/>
            </w:pPr>
            <w:hyperlink r:id="rId21" w:tgtFrame="_blank" w:history="1">
              <w:r w:rsidR="00E97D64" w:rsidRPr="00E97D64">
                <w:rPr>
                  <w:rStyle w:val="Hypertextovodkaz"/>
                  <w:rFonts w:eastAsia="Calibri"/>
                  <w:color w:val="auto"/>
                  <w:u w:val="none"/>
                </w:rPr>
                <w:t xml:space="preserve">GROS, I. </w:t>
              </w:r>
              <w:r w:rsidR="00E97D64" w:rsidRPr="00E97D64">
                <w:rPr>
                  <w:rStyle w:val="Hypertextovodkaz"/>
                  <w:rFonts w:eastAsia="Calibri"/>
                  <w:i/>
                  <w:iCs/>
                  <w:color w:val="auto"/>
                  <w:u w:val="none"/>
                </w:rPr>
                <w:t>Kvantitativní metody v manažerském rozhodování</w:t>
              </w:r>
              <w:r w:rsidR="00E97D64" w:rsidRPr="00E97D64">
                <w:rPr>
                  <w:rStyle w:val="Hypertextovodkaz"/>
                  <w:rFonts w:eastAsia="Calibri"/>
                  <w:color w:val="auto"/>
                  <w:u w:val="none"/>
                </w:rPr>
                <w:t xml:space="preserve">. 1. vyd. Praha: Grada, 2003. ISBN 8024704218. </w:t>
              </w:r>
            </w:hyperlink>
          </w:p>
          <w:p w14:paraId="1EE734DC" w14:textId="77777777" w:rsidR="00E97D64" w:rsidRPr="00E97D64" w:rsidRDefault="00E97D64" w:rsidP="00376090">
            <w:pPr>
              <w:jc w:val="both"/>
            </w:pPr>
            <w:r w:rsidRPr="00E97D64">
              <w:t xml:space="preserve">CHACKO, G. </w:t>
            </w:r>
            <w:r w:rsidRPr="00E97D64">
              <w:rPr>
                <w:i/>
                <w:iCs/>
              </w:rPr>
              <w:t>Operations Research/Management Science: Case Studies in Decision Making Under Structured Uncertainty</w:t>
            </w:r>
            <w:r w:rsidRPr="00E97D64">
              <w:t xml:space="preserve">. McGraw - Hill, 1993. </w:t>
            </w:r>
          </w:p>
          <w:p w14:paraId="26E38E33" w14:textId="77777777" w:rsidR="00E97D64" w:rsidRPr="00E97D64" w:rsidRDefault="00771C29" w:rsidP="00376090">
            <w:pPr>
              <w:jc w:val="both"/>
            </w:pPr>
            <w:hyperlink r:id="rId22" w:tgtFrame="_blank" w:history="1">
              <w:r w:rsidR="00E97D64" w:rsidRPr="00E97D64">
                <w:rPr>
                  <w:rStyle w:val="Hypertextovodkaz"/>
                  <w:rFonts w:eastAsia="Calibri"/>
                  <w:color w:val="auto"/>
                  <w:u w:val="none"/>
                </w:rPr>
                <w:t xml:space="preserve">JABLONSKÝ, J. </w:t>
              </w:r>
              <w:r w:rsidR="00E97D64" w:rsidRPr="00E97D64">
                <w:rPr>
                  <w:rStyle w:val="Hypertextovodkaz"/>
                  <w:rFonts w:eastAsia="Calibri"/>
                  <w:i/>
                  <w:iCs/>
                  <w:color w:val="auto"/>
                  <w:u w:val="none"/>
                </w:rPr>
                <w:t>Operační výzkum: kvantitativní modely pro ekonomické rozhodování</w:t>
              </w:r>
              <w:r w:rsidR="00E97D64" w:rsidRPr="00E97D64">
                <w:rPr>
                  <w:rStyle w:val="Hypertextovodkaz"/>
                  <w:rFonts w:eastAsia="Calibri"/>
                  <w:color w:val="auto"/>
                  <w:u w:val="none"/>
                </w:rPr>
                <w:t xml:space="preserve">. 1. vyd. Praha: Professional Publishing, 2002. ISBN 8086419231. </w:t>
              </w:r>
            </w:hyperlink>
          </w:p>
          <w:p w14:paraId="02D30FCD" w14:textId="77777777" w:rsidR="00E97D64" w:rsidRPr="00E97D64" w:rsidRDefault="00E97D64" w:rsidP="00376090">
            <w:pPr>
              <w:jc w:val="both"/>
            </w:pPr>
            <w:r w:rsidRPr="00E97D64">
              <w:t xml:space="preserve">KOLEKTIV AUTORŮ. </w:t>
            </w:r>
            <w:r w:rsidRPr="00E97D64">
              <w:rPr>
                <w:i/>
                <w:iCs/>
              </w:rPr>
              <w:t>Anglicko-český terminologický slovník (Projekt OPVK Inovace výuky regionálního rozvoje) http://www.utb.cz/file/400512</w:t>
            </w:r>
            <w:r w:rsidRPr="00E97D64">
              <w:t xml:space="preserve">. Zlín, 2015. </w:t>
            </w:r>
          </w:p>
          <w:p w14:paraId="7611D3B5" w14:textId="77777777" w:rsidR="00E97D64" w:rsidRPr="00E97D64" w:rsidRDefault="00E97D64" w:rsidP="00376090">
            <w:pPr>
              <w:jc w:val="both"/>
            </w:pPr>
            <w:r w:rsidRPr="00E97D64">
              <w:t xml:space="preserve">KOLEKTIV AUTORŮ. </w:t>
            </w:r>
            <w:r w:rsidRPr="00E97D64">
              <w:rPr>
                <w:i/>
                <w:iCs/>
              </w:rPr>
              <w:t>Práce v prostředí SPSS. Praktická příručka pro uživatele</w:t>
            </w:r>
            <w:r w:rsidRPr="00E97D64">
              <w:t xml:space="preserve">.  Zlín, 2015. </w:t>
            </w:r>
          </w:p>
          <w:p w14:paraId="24F3B55A" w14:textId="77777777" w:rsidR="00E97D64" w:rsidRPr="00E97D64" w:rsidRDefault="00E97D64" w:rsidP="00376090">
            <w:pPr>
              <w:jc w:val="both"/>
            </w:pPr>
            <w:r w:rsidRPr="00E97D64">
              <w:t xml:space="preserve">LAWRENCE, J., PASTERNACK, B. </w:t>
            </w:r>
            <w:r w:rsidRPr="00E97D64">
              <w:rPr>
                <w:i/>
                <w:iCs/>
              </w:rPr>
              <w:t>Applied Management Science: A Computer-Integrated Approach for Decision Making</w:t>
            </w:r>
            <w:r w:rsidRPr="00E97D64">
              <w:t xml:space="preserve">. Wiley, 1998. ISBN 0-471-13776-6. </w:t>
            </w:r>
          </w:p>
          <w:p w14:paraId="34810C25" w14:textId="77777777" w:rsidR="00E97D64" w:rsidRPr="00E97D64" w:rsidRDefault="00771C29" w:rsidP="00376090">
            <w:pPr>
              <w:jc w:val="both"/>
            </w:pPr>
            <w:hyperlink r:id="rId23" w:tgtFrame="_blank" w:history="1">
              <w:r w:rsidR="00E97D64" w:rsidRPr="00E97D64">
                <w:rPr>
                  <w:rStyle w:val="Hypertextovodkaz"/>
                  <w:rFonts w:eastAsia="Calibri"/>
                  <w:color w:val="auto"/>
                  <w:u w:val="none"/>
                </w:rPr>
                <w:t xml:space="preserve">WONNACOTT, R.J. </w:t>
              </w:r>
              <w:r w:rsidR="00E97D64" w:rsidRPr="00E97D64">
                <w:rPr>
                  <w:rStyle w:val="Hypertextovodkaz"/>
                  <w:rFonts w:eastAsia="Calibri"/>
                  <w:i/>
                  <w:iCs/>
                  <w:color w:val="auto"/>
                  <w:u w:val="none"/>
                </w:rPr>
                <w:t>Statistika pro obchod a hospodářství</w:t>
              </w:r>
              <w:r w:rsidR="00E97D64" w:rsidRPr="00E97D64">
                <w:rPr>
                  <w:rStyle w:val="Hypertextovodkaz"/>
                  <w:rFonts w:eastAsia="Calibri"/>
                  <w:color w:val="auto"/>
                  <w:u w:val="none"/>
                </w:rPr>
                <w:t xml:space="preserve">. Praha: Victoria Publishing, 1993. ISBN 8085605090. </w:t>
              </w:r>
            </w:hyperlink>
          </w:p>
        </w:tc>
      </w:tr>
      <w:tr w:rsidR="00E97D64" w14:paraId="13B11A75"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F84D10" w14:textId="77777777" w:rsidR="00E97D64" w:rsidRPr="00A151AA" w:rsidRDefault="00E97D64" w:rsidP="00376090">
            <w:pPr>
              <w:jc w:val="center"/>
              <w:rPr>
                <w:b/>
              </w:rPr>
            </w:pPr>
            <w:r w:rsidRPr="00A151AA">
              <w:rPr>
                <w:b/>
              </w:rPr>
              <w:t>Informace ke kombinované nebo distanční formě</w:t>
            </w:r>
          </w:p>
        </w:tc>
      </w:tr>
      <w:tr w:rsidR="00E97D64" w14:paraId="22FBB656" w14:textId="77777777" w:rsidTr="00376090">
        <w:tc>
          <w:tcPr>
            <w:tcW w:w="4787" w:type="dxa"/>
            <w:gridSpan w:val="3"/>
            <w:tcBorders>
              <w:top w:val="single" w:sz="2" w:space="0" w:color="auto"/>
            </w:tcBorders>
            <w:shd w:val="clear" w:color="auto" w:fill="F7CAAC"/>
          </w:tcPr>
          <w:p w14:paraId="0C50C476" w14:textId="77777777" w:rsidR="00E97D64" w:rsidRPr="00A151AA" w:rsidRDefault="00E97D64" w:rsidP="00376090">
            <w:pPr>
              <w:jc w:val="both"/>
            </w:pPr>
            <w:r w:rsidRPr="00A151AA">
              <w:rPr>
                <w:b/>
              </w:rPr>
              <w:t>Rozsah konzultací (soustředění)</w:t>
            </w:r>
          </w:p>
        </w:tc>
        <w:tc>
          <w:tcPr>
            <w:tcW w:w="889" w:type="dxa"/>
            <w:tcBorders>
              <w:top w:val="single" w:sz="2" w:space="0" w:color="auto"/>
            </w:tcBorders>
          </w:tcPr>
          <w:p w14:paraId="118DA110" w14:textId="77777777" w:rsidR="00E97D64" w:rsidRPr="00A151AA" w:rsidRDefault="00E97D64" w:rsidP="00376090">
            <w:pPr>
              <w:jc w:val="both"/>
            </w:pPr>
            <w:r w:rsidRPr="00A151AA">
              <w:t>20</w:t>
            </w:r>
          </w:p>
        </w:tc>
        <w:tc>
          <w:tcPr>
            <w:tcW w:w="4179" w:type="dxa"/>
            <w:gridSpan w:val="4"/>
            <w:tcBorders>
              <w:top w:val="single" w:sz="2" w:space="0" w:color="auto"/>
            </w:tcBorders>
            <w:shd w:val="clear" w:color="auto" w:fill="F7CAAC"/>
          </w:tcPr>
          <w:p w14:paraId="01688D27" w14:textId="77777777" w:rsidR="00E97D64" w:rsidRPr="00A151AA" w:rsidRDefault="00E97D64" w:rsidP="00376090">
            <w:pPr>
              <w:jc w:val="both"/>
              <w:rPr>
                <w:b/>
              </w:rPr>
            </w:pPr>
            <w:r w:rsidRPr="00A151AA">
              <w:rPr>
                <w:b/>
              </w:rPr>
              <w:t xml:space="preserve">hodin </w:t>
            </w:r>
          </w:p>
        </w:tc>
      </w:tr>
      <w:tr w:rsidR="00E97D64" w14:paraId="5741CDCF" w14:textId="77777777" w:rsidTr="00376090">
        <w:tc>
          <w:tcPr>
            <w:tcW w:w="9855" w:type="dxa"/>
            <w:gridSpan w:val="8"/>
            <w:shd w:val="clear" w:color="auto" w:fill="F7CAAC"/>
          </w:tcPr>
          <w:p w14:paraId="2D8EB851" w14:textId="77777777" w:rsidR="00E97D64" w:rsidRPr="00A151AA" w:rsidRDefault="00E97D64" w:rsidP="00376090">
            <w:pPr>
              <w:jc w:val="both"/>
              <w:rPr>
                <w:b/>
              </w:rPr>
            </w:pPr>
            <w:r w:rsidRPr="00A151AA">
              <w:rPr>
                <w:b/>
              </w:rPr>
              <w:t>Informace o způsobu kontaktu s vyučujícím</w:t>
            </w:r>
          </w:p>
        </w:tc>
      </w:tr>
      <w:tr w:rsidR="00E97D64" w14:paraId="08560B2F" w14:textId="77777777" w:rsidTr="00376090">
        <w:trPr>
          <w:trHeight w:val="601"/>
        </w:trPr>
        <w:tc>
          <w:tcPr>
            <w:tcW w:w="9855" w:type="dxa"/>
            <w:gridSpan w:val="8"/>
          </w:tcPr>
          <w:p w14:paraId="1281603F" w14:textId="77777777" w:rsidR="00E97D64" w:rsidRPr="00A151AA" w:rsidRDefault="00E97D64" w:rsidP="00376090">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67F7C9B0" w14:textId="77777777" w:rsidR="00E97D64" w:rsidRDefault="00E97D64" w:rsidP="00E97D6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540B7BDE" w14:textId="77777777" w:rsidTr="00376090">
        <w:tc>
          <w:tcPr>
            <w:tcW w:w="9855" w:type="dxa"/>
            <w:gridSpan w:val="8"/>
            <w:tcBorders>
              <w:bottom w:val="double" w:sz="4" w:space="0" w:color="auto"/>
            </w:tcBorders>
            <w:shd w:val="clear" w:color="auto" w:fill="BDD6EE"/>
          </w:tcPr>
          <w:p w14:paraId="280146F2" w14:textId="77777777" w:rsidR="00E97D64" w:rsidRDefault="00E97D64" w:rsidP="00376090">
            <w:pPr>
              <w:jc w:val="both"/>
              <w:rPr>
                <w:b/>
                <w:sz w:val="28"/>
              </w:rPr>
            </w:pPr>
            <w:r>
              <w:br w:type="page"/>
            </w:r>
            <w:r>
              <w:rPr>
                <w:b/>
                <w:sz w:val="28"/>
              </w:rPr>
              <w:t>B-III – Charakteristika studijního předmětu</w:t>
            </w:r>
          </w:p>
        </w:tc>
      </w:tr>
      <w:tr w:rsidR="00E97D64" w14:paraId="00765363" w14:textId="77777777" w:rsidTr="00376090">
        <w:tc>
          <w:tcPr>
            <w:tcW w:w="3086" w:type="dxa"/>
            <w:tcBorders>
              <w:top w:val="double" w:sz="4" w:space="0" w:color="auto"/>
            </w:tcBorders>
            <w:shd w:val="clear" w:color="auto" w:fill="F7CAAC"/>
          </w:tcPr>
          <w:p w14:paraId="579BD833" w14:textId="77777777" w:rsidR="00E97D64" w:rsidRPr="00A151AA" w:rsidRDefault="00E97D64" w:rsidP="00376090">
            <w:pPr>
              <w:jc w:val="both"/>
              <w:rPr>
                <w:b/>
              </w:rPr>
            </w:pPr>
            <w:r w:rsidRPr="00A151AA">
              <w:rPr>
                <w:b/>
              </w:rPr>
              <w:t>Název studijního předmětu</w:t>
            </w:r>
          </w:p>
        </w:tc>
        <w:tc>
          <w:tcPr>
            <w:tcW w:w="6769" w:type="dxa"/>
            <w:gridSpan w:val="7"/>
            <w:tcBorders>
              <w:top w:val="double" w:sz="4" w:space="0" w:color="auto"/>
            </w:tcBorders>
          </w:tcPr>
          <w:p w14:paraId="10C21397" w14:textId="77777777" w:rsidR="00E97D64" w:rsidRPr="00A151AA" w:rsidRDefault="00E97D64" w:rsidP="00376090">
            <w:pPr>
              <w:jc w:val="both"/>
            </w:pPr>
            <w:r w:rsidRPr="00C17093">
              <w:rPr>
                <w:color w:val="000000"/>
                <w:szCs w:val="17"/>
                <w:shd w:val="clear" w:color="auto" w:fill="FFFFFF"/>
              </w:rPr>
              <w:t>Quantitative Decision-making Methods</w:t>
            </w:r>
          </w:p>
        </w:tc>
      </w:tr>
      <w:tr w:rsidR="00E97D64" w14:paraId="37787CF0" w14:textId="77777777" w:rsidTr="00376090">
        <w:tc>
          <w:tcPr>
            <w:tcW w:w="3086" w:type="dxa"/>
            <w:shd w:val="clear" w:color="auto" w:fill="F7CAAC"/>
          </w:tcPr>
          <w:p w14:paraId="5669B409" w14:textId="77777777" w:rsidR="00E97D64" w:rsidRPr="00A151AA" w:rsidRDefault="00E97D64" w:rsidP="00376090">
            <w:pPr>
              <w:jc w:val="both"/>
              <w:rPr>
                <w:b/>
              </w:rPr>
            </w:pPr>
            <w:r w:rsidRPr="00A151AA">
              <w:rPr>
                <w:b/>
              </w:rPr>
              <w:t>Typ předmětu</w:t>
            </w:r>
          </w:p>
        </w:tc>
        <w:tc>
          <w:tcPr>
            <w:tcW w:w="3406" w:type="dxa"/>
            <w:gridSpan w:val="4"/>
          </w:tcPr>
          <w:p w14:paraId="302CAA84" w14:textId="77777777" w:rsidR="00E97D64" w:rsidRPr="00A151AA" w:rsidRDefault="00E97D64" w:rsidP="00376090">
            <w:pPr>
              <w:jc w:val="both"/>
            </w:pPr>
            <w:r>
              <w:t>p</w:t>
            </w:r>
            <w:r w:rsidRPr="00A151AA">
              <w:t>ovinný „P“</w:t>
            </w:r>
          </w:p>
        </w:tc>
        <w:tc>
          <w:tcPr>
            <w:tcW w:w="2695" w:type="dxa"/>
            <w:gridSpan w:val="2"/>
            <w:shd w:val="clear" w:color="auto" w:fill="F7CAAC"/>
          </w:tcPr>
          <w:p w14:paraId="3C9668D0" w14:textId="77777777" w:rsidR="00E97D64" w:rsidRPr="00A151AA" w:rsidRDefault="00E97D64" w:rsidP="00376090">
            <w:pPr>
              <w:jc w:val="both"/>
            </w:pPr>
            <w:r w:rsidRPr="00A151AA">
              <w:rPr>
                <w:b/>
              </w:rPr>
              <w:t>doporučený ročník / semestr</w:t>
            </w:r>
          </w:p>
        </w:tc>
        <w:tc>
          <w:tcPr>
            <w:tcW w:w="668" w:type="dxa"/>
          </w:tcPr>
          <w:p w14:paraId="713FCBC0" w14:textId="77777777" w:rsidR="00E97D64" w:rsidRPr="00A151AA" w:rsidRDefault="00E97D64" w:rsidP="00376090">
            <w:pPr>
              <w:jc w:val="both"/>
            </w:pPr>
            <w:r w:rsidRPr="00A151AA">
              <w:t>1/Z</w:t>
            </w:r>
          </w:p>
        </w:tc>
      </w:tr>
      <w:tr w:rsidR="00E97D64" w14:paraId="464D1AA6" w14:textId="77777777" w:rsidTr="00376090">
        <w:tc>
          <w:tcPr>
            <w:tcW w:w="3086" w:type="dxa"/>
            <w:shd w:val="clear" w:color="auto" w:fill="F7CAAC"/>
          </w:tcPr>
          <w:p w14:paraId="245DC427" w14:textId="77777777" w:rsidR="00E97D64" w:rsidRPr="00A151AA" w:rsidRDefault="00E97D64" w:rsidP="00376090">
            <w:pPr>
              <w:jc w:val="both"/>
              <w:rPr>
                <w:b/>
              </w:rPr>
            </w:pPr>
            <w:r w:rsidRPr="00A151AA">
              <w:rPr>
                <w:b/>
              </w:rPr>
              <w:t>Rozsah studijního předmětu</w:t>
            </w:r>
          </w:p>
        </w:tc>
        <w:tc>
          <w:tcPr>
            <w:tcW w:w="1701" w:type="dxa"/>
            <w:gridSpan w:val="2"/>
          </w:tcPr>
          <w:p w14:paraId="3C3AD227" w14:textId="77777777" w:rsidR="00E97D64" w:rsidRPr="00A151AA" w:rsidRDefault="00E97D64" w:rsidP="00376090">
            <w:pPr>
              <w:jc w:val="both"/>
            </w:pPr>
            <w:r w:rsidRPr="00A151AA">
              <w:t>26p + 26c</w:t>
            </w:r>
          </w:p>
        </w:tc>
        <w:tc>
          <w:tcPr>
            <w:tcW w:w="889" w:type="dxa"/>
            <w:shd w:val="clear" w:color="auto" w:fill="F7CAAC"/>
          </w:tcPr>
          <w:p w14:paraId="379CEEAC" w14:textId="77777777" w:rsidR="00E97D64" w:rsidRPr="00A151AA" w:rsidRDefault="00E97D64" w:rsidP="00376090">
            <w:pPr>
              <w:jc w:val="both"/>
              <w:rPr>
                <w:b/>
              </w:rPr>
            </w:pPr>
            <w:r w:rsidRPr="00A151AA">
              <w:rPr>
                <w:b/>
              </w:rPr>
              <w:t xml:space="preserve">hod. </w:t>
            </w:r>
          </w:p>
        </w:tc>
        <w:tc>
          <w:tcPr>
            <w:tcW w:w="816" w:type="dxa"/>
          </w:tcPr>
          <w:p w14:paraId="1A7D016C" w14:textId="77777777" w:rsidR="00E97D64" w:rsidRPr="00A151AA" w:rsidRDefault="00E97D64" w:rsidP="00376090">
            <w:pPr>
              <w:jc w:val="both"/>
            </w:pPr>
            <w:r w:rsidRPr="00A151AA">
              <w:t>52</w:t>
            </w:r>
          </w:p>
        </w:tc>
        <w:tc>
          <w:tcPr>
            <w:tcW w:w="2156" w:type="dxa"/>
            <w:shd w:val="clear" w:color="auto" w:fill="F7CAAC"/>
          </w:tcPr>
          <w:p w14:paraId="48AC43E8" w14:textId="77777777" w:rsidR="00E97D64" w:rsidRPr="00A151AA" w:rsidRDefault="00E97D64" w:rsidP="00376090">
            <w:pPr>
              <w:jc w:val="both"/>
              <w:rPr>
                <w:b/>
              </w:rPr>
            </w:pPr>
            <w:r w:rsidRPr="00A151AA">
              <w:rPr>
                <w:b/>
              </w:rPr>
              <w:t>kreditů</w:t>
            </w:r>
          </w:p>
        </w:tc>
        <w:tc>
          <w:tcPr>
            <w:tcW w:w="1207" w:type="dxa"/>
            <w:gridSpan w:val="2"/>
          </w:tcPr>
          <w:p w14:paraId="13B5F38D" w14:textId="77777777" w:rsidR="00E97D64" w:rsidRPr="00A151AA" w:rsidRDefault="00E97D64" w:rsidP="00376090">
            <w:pPr>
              <w:jc w:val="both"/>
            </w:pPr>
            <w:r w:rsidRPr="00A151AA">
              <w:t>5</w:t>
            </w:r>
          </w:p>
        </w:tc>
      </w:tr>
      <w:tr w:rsidR="00E97D64" w14:paraId="7DAF3B41" w14:textId="77777777" w:rsidTr="00376090">
        <w:tc>
          <w:tcPr>
            <w:tcW w:w="3086" w:type="dxa"/>
            <w:shd w:val="clear" w:color="auto" w:fill="F7CAAC"/>
          </w:tcPr>
          <w:p w14:paraId="17043583" w14:textId="77777777" w:rsidR="00E97D64" w:rsidRPr="00A151AA" w:rsidRDefault="00E97D64" w:rsidP="00376090">
            <w:pPr>
              <w:jc w:val="both"/>
              <w:rPr>
                <w:b/>
              </w:rPr>
            </w:pPr>
            <w:r w:rsidRPr="00A151AA">
              <w:rPr>
                <w:b/>
              </w:rPr>
              <w:t>Prerekvizity, korekvizity, ekvivalence</w:t>
            </w:r>
          </w:p>
        </w:tc>
        <w:tc>
          <w:tcPr>
            <w:tcW w:w="6769" w:type="dxa"/>
            <w:gridSpan w:val="7"/>
          </w:tcPr>
          <w:p w14:paraId="1785A8F3" w14:textId="77777777" w:rsidR="00E97D64" w:rsidRPr="00A151AA" w:rsidRDefault="00E97D64" w:rsidP="00376090">
            <w:pPr>
              <w:jc w:val="both"/>
            </w:pPr>
            <w:r>
              <w:t>Ekvivalence (Kvantitativní metody v rozhodování)</w:t>
            </w:r>
          </w:p>
        </w:tc>
      </w:tr>
      <w:tr w:rsidR="00E97D64" w14:paraId="305AF71C" w14:textId="77777777" w:rsidTr="00376090">
        <w:tc>
          <w:tcPr>
            <w:tcW w:w="3086" w:type="dxa"/>
            <w:shd w:val="clear" w:color="auto" w:fill="F7CAAC"/>
          </w:tcPr>
          <w:p w14:paraId="468129AB" w14:textId="77777777" w:rsidR="00E97D64" w:rsidRPr="00A151AA" w:rsidRDefault="00E97D64" w:rsidP="00376090">
            <w:pPr>
              <w:jc w:val="both"/>
              <w:rPr>
                <w:b/>
              </w:rPr>
            </w:pPr>
            <w:r w:rsidRPr="00A151AA">
              <w:rPr>
                <w:b/>
              </w:rPr>
              <w:t>Způsob ověření studijních výsledků</w:t>
            </w:r>
          </w:p>
        </w:tc>
        <w:tc>
          <w:tcPr>
            <w:tcW w:w="3406" w:type="dxa"/>
            <w:gridSpan w:val="4"/>
          </w:tcPr>
          <w:p w14:paraId="6428651A" w14:textId="77777777" w:rsidR="00E97D64" w:rsidRPr="00A151AA" w:rsidRDefault="00E97D64" w:rsidP="00376090">
            <w:pPr>
              <w:jc w:val="both"/>
            </w:pPr>
            <w:r>
              <w:t>z</w:t>
            </w:r>
            <w:r w:rsidRPr="00A151AA">
              <w:t>ápočet, zkouška</w:t>
            </w:r>
          </w:p>
        </w:tc>
        <w:tc>
          <w:tcPr>
            <w:tcW w:w="2156" w:type="dxa"/>
            <w:shd w:val="clear" w:color="auto" w:fill="F7CAAC"/>
          </w:tcPr>
          <w:p w14:paraId="7CBB8A6E" w14:textId="77777777" w:rsidR="00E97D64" w:rsidRPr="00A151AA" w:rsidRDefault="00E97D64" w:rsidP="00376090">
            <w:pPr>
              <w:jc w:val="both"/>
              <w:rPr>
                <w:b/>
              </w:rPr>
            </w:pPr>
            <w:r w:rsidRPr="00A151AA">
              <w:rPr>
                <w:b/>
              </w:rPr>
              <w:t>Forma výuky</w:t>
            </w:r>
          </w:p>
        </w:tc>
        <w:tc>
          <w:tcPr>
            <w:tcW w:w="1207" w:type="dxa"/>
            <w:gridSpan w:val="2"/>
          </w:tcPr>
          <w:p w14:paraId="41BAA50F" w14:textId="77777777" w:rsidR="00E97D64" w:rsidRPr="00A151AA" w:rsidRDefault="00E97D64" w:rsidP="00376090">
            <w:pPr>
              <w:jc w:val="both"/>
            </w:pPr>
            <w:r>
              <w:t>p</w:t>
            </w:r>
            <w:r w:rsidRPr="00A151AA">
              <w:t>řednáška, cvičení</w:t>
            </w:r>
          </w:p>
        </w:tc>
      </w:tr>
      <w:tr w:rsidR="00E97D64" w14:paraId="5F3BEB76" w14:textId="77777777" w:rsidTr="00376090">
        <w:tc>
          <w:tcPr>
            <w:tcW w:w="3086" w:type="dxa"/>
            <w:shd w:val="clear" w:color="auto" w:fill="F7CAAC"/>
          </w:tcPr>
          <w:p w14:paraId="2CC6ABAA" w14:textId="77777777" w:rsidR="00E97D64" w:rsidRPr="00A151AA" w:rsidRDefault="00E97D64" w:rsidP="00376090">
            <w:pPr>
              <w:jc w:val="both"/>
              <w:rPr>
                <w:b/>
              </w:rPr>
            </w:pPr>
            <w:r w:rsidRPr="00A151AA">
              <w:rPr>
                <w:b/>
              </w:rPr>
              <w:t>Forma způsobu ověření studijních výsledků a další požadavky na studenta</w:t>
            </w:r>
          </w:p>
        </w:tc>
        <w:tc>
          <w:tcPr>
            <w:tcW w:w="6769" w:type="dxa"/>
            <w:gridSpan w:val="7"/>
            <w:tcBorders>
              <w:bottom w:val="nil"/>
            </w:tcBorders>
          </w:tcPr>
          <w:p w14:paraId="5CB45EF7" w14:textId="77777777" w:rsidR="00E97D64" w:rsidRPr="00A151AA" w:rsidRDefault="00E97D64" w:rsidP="00376090">
            <w:pPr>
              <w:jc w:val="both"/>
            </w:pPr>
            <w:r w:rsidRPr="00A151AA">
              <w:t>Způsob zakončení předmětu – zápočet, zkouška.</w:t>
            </w:r>
          </w:p>
          <w:p w14:paraId="0EAC0B24" w14:textId="77777777" w:rsidR="00E97D64" w:rsidRPr="00A151AA" w:rsidRDefault="00E97D64" w:rsidP="00376090">
            <w:pPr>
              <w:jc w:val="both"/>
            </w:pPr>
            <w:r w:rsidRPr="00A151AA">
              <w:t>Požadavky na zápočet – odevzdání sem</w:t>
            </w:r>
            <w:r>
              <w:t>inární práce, aktivní účast na cvičeníc</w:t>
            </w:r>
            <w:r w:rsidRPr="00A151AA">
              <w:t>h.</w:t>
            </w:r>
          </w:p>
          <w:p w14:paraId="79341CA5" w14:textId="77777777" w:rsidR="00E97D64" w:rsidRPr="00A151AA" w:rsidRDefault="00E97D64" w:rsidP="00376090">
            <w:pPr>
              <w:jc w:val="both"/>
            </w:pPr>
            <w:r w:rsidRPr="00A151AA">
              <w:t>Požadavky na zkoušku – písemný test (alespoň 60 % úspěšnost), ústní zkouška.</w:t>
            </w:r>
          </w:p>
        </w:tc>
      </w:tr>
      <w:tr w:rsidR="00E97D64" w14:paraId="58EDAEE7" w14:textId="77777777" w:rsidTr="00376090">
        <w:trPr>
          <w:trHeight w:val="123"/>
        </w:trPr>
        <w:tc>
          <w:tcPr>
            <w:tcW w:w="9855" w:type="dxa"/>
            <w:gridSpan w:val="8"/>
            <w:tcBorders>
              <w:top w:val="nil"/>
            </w:tcBorders>
          </w:tcPr>
          <w:p w14:paraId="18C50215" w14:textId="77777777" w:rsidR="00E97D64" w:rsidRPr="00A151AA" w:rsidRDefault="00E97D64" w:rsidP="00376090">
            <w:pPr>
              <w:jc w:val="both"/>
            </w:pPr>
          </w:p>
        </w:tc>
      </w:tr>
      <w:tr w:rsidR="00E97D64" w14:paraId="78976E5A" w14:textId="77777777" w:rsidTr="00376090">
        <w:trPr>
          <w:trHeight w:val="197"/>
        </w:trPr>
        <w:tc>
          <w:tcPr>
            <w:tcW w:w="3086" w:type="dxa"/>
            <w:tcBorders>
              <w:top w:val="nil"/>
            </w:tcBorders>
            <w:shd w:val="clear" w:color="auto" w:fill="F7CAAC"/>
          </w:tcPr>
          <w:p w14:paraId="315BB480" w14:textId="77777777" w:rsidR="00E97D64" w:rsidRPr="00A151AA" w:rsidRDefault="00E97D64" w:rsidP="00376090">
            <w:pPr>
              <w:jc w:val="both"/>
              <w:rPr>
                <w:b/>
              </w:rPr>
            </w:pPr>
            <w:r w:rsidRPr="00A151AA">
              <w:rPr>
                <w:b/>
              </w:rPr>
              <w:t>Garant předmětu</w:t>
            </w:r>
          </w:p>
        </w:tc>
        <w:tc>
          <w:tcPr>
            <w:tcW w:w="6769" w:type="dxa"/>
            <w:gridSpan w:val="7"/>
            <w:tcBorders>
              <w:top w:val="nil"/>
            </w:tcBorders>
          </w:tcPr>
          <w:p w14:paraId="26287183" w14:textId="77777777" w:rsidR="00E97D64" w:rsidRPr="00A151AA" w:rsidRDefault="00E97D64" w:rsidP="00376090">
            <w:pPr>
              <w:jc w:val="both"/>
            </w:pPr>
            <w:r w:rsidRPr="00A151AA">
              <w:t>Mgr. Alena Kolčavová, Ph.D.</w:t>
            </w:r>
          </w:p>
        </w:tc>
      </w:tr>
      <w:tr w:rsidR="00E97D64" w14:paraId="32AB8EEE" w14:textId="77777777" w:rsidTr="00376090">
        <w:trPr>
          <w:trHeight w:val="243"/>
        </w:trPr>
        <w:tc>
          <w:tcPr>
            <w:tcW w:w="3086" w:type="dxa"/>
            <w:tcBorders>
              <w:top w:val="nil"/>
            </w:tcBorders>
            <w:shd w:val="clear" w:color="auto" w:fill="F7CAAC"/>
          </w:tcPr>
          <w:p w14:paraId="647162A3" w14:textId="77777777" w:rsidR="00E97D64" w:rsidRPr="00A151AA" w:rsidRDefault="00E97D64" w:rsidP="00376090">
            <w:pPr>
              <w:jc w:val="both"/>
              <w:rPr>
                <w:b/>
              </w:rPr>
            </w:pPr>
            <w:r w:rsidRPr="00A151AA">
              <w:rPr>
                <w:b/>
              </w:rPr>
              <w:t>Zapojení garanta do výuky předmětu</w:t>
            </w:r>
          </w:p>
        </w:tc>
        <w:tc>
          <w:tcPr>
            <w:tcW w:w="6769" w:type="dxa"/>
            <w:gridSpan w:val="7"/>
            <w:tcBorders>
              <w:top w:val="nil"/>
            </w:tcBorders>
          </w:tcPr>
          <w:p w14:paraId="6CE1EF70" w14:textId="77777777" w:rsidR="00E97D64" w:rsidRPr="00A151AA" w:rsidRDefault="00E97D64" w:rsidP="00376090">
            <w:pPr>
              <w:jc w:val="both"/>
            </w:pPr>
            <w:r w:rsidRPr="00A151AA">
              <w:t xml:space="preserve">Garant se </w:t>
            </w:r>
            <w:r>
              <w:t>podílí na přednášení v rozsahu 6</w:t>
            </w:r>
            <w:r w:rsidRPr="00A151AA">
              <w:t>0 %, dále stanovuje koncepci cvičení a dohlíží na jejich jednotné vedení.</w:t>
            </w:r>
          </w:p>
        </w:tc>
      </w:tr>
      <w:tr w:rsidR="00E97D64" w14:paraId="343807E8" w14:textId="77777777" w:rsidTr="00376090">
        <w:tc>
          <w:tcPr>
            <w:tcW w:w="3086" w:type="dxa"/>
            <w:shd w:val="clear" w:color="auto" w:fill="F7CAAC"/>
          </w:tcPr>
          <w:p w14:paraId="7A970205" w14:textId="77777777" w:rsidR="00E97D64" w:rsidRPr="00A151AA" w:rsidRDefault="00E97D64" w:rsidP="00376090">
            <w:pPr>
              <w:jc w:val="both"/>
              <w:rPr>
                <w:b/>
              </w:rPr>
            </w:pPr>
            <w:r w:rsidRPr="00A151AA">
              <w:rPr>
                <w:b/>
              </w:rPr>
              <w:t>Vyučující</w:t>
            </w:r>
          </w:p>
        </w:tc>
        <w:tc>
          <w:tcPr>
            <w:tcW w:w="6769" w:type="dxa"/>
            <w:gridSpan w:val="7"/>
            <w:tcBorders>
              <w:bottom w:val="nil"/>
            </w:tcBorders>
          </w:tcPr>
          <w:p w14:paraId="0E35778D" w14:textId="616475AD" w:rsidR="00E97D64" w:rsidRPr="00A151AA" w:rsidRDefault="00E97D64" w:rsidP="00376090">
            <w:pPr>
              <w:jc w:val="both"/>
            </w:pPr>
            <w:r w:rsidRPr="00A151AA">
              <w:t>Mgr. Alena Kolčavová</w:t>
            </w:r>
            <w:r>
              <w:t>, Ph.D. – přednášky (6</w:t>
            </w:r>
            <w:r w:rsidRPr="00A151AA">
              <w:t>0%</w:t>
            </w:r>
            <w:r>
              <w:t>)</w:t>
            </w:r>
            <w:r w:rsidR="00FA6837">
              <w:t>,</w:t>
            </w:r>
            <w:r>
              <w:t xml:space="preserve"> </w:t>
            </w:r>
            <w:r w:rsidRPr="00A151AA">
              <w:t>RNDr. Bedřich Zimola, Ph.D. – přednáš</w:t>
            </w:r>
            <w:r>
              <w:t>ky</w:t>
            </w:r>
            <w:r w:rsidRPr="00A151AA">
              <w:t xml:space="preserve"> </w:t>
            </w:r>
            <w:r>
              <w:t>(4</w:t>
            </w:r>
            <w:r w:rsidRPr="00A151AA">
              <w:t>0%</w:t>
            </w:r>
            <w:r>
              <w:t>)</w:t>
            </w:r>
          </w:p>
        </w:tc>
      </w:tr>
      <w:tr w:rsidR="00E97D64" w14:paraId="226202CA" w14:textId="77777777" w:rsidTr="00376090">
        <w:trPr>
          <w:trHeight w:val="70"/>
        </w:trPr>
        <w:tc>
          <w:tcPr>
            <w:tcW w:w="9855" w:type="dxa"/>
            <w:gridSpan w:val="8"/>
            <w:tcBorders>
              <w:top w:val="nil"/>
            </w:tcBorders>
          </w:tcPr>
          <w:p w14:paraId="64942526" w14:textId="77777777" w:rsidR="00E97D64" w:rsidRPr="00A151AA" w:rsidRDefault="00E97D64" w:rsidP="00376090">
            <w:pPr>
              <w:jc w:val="both"/>
            </w:pPr>
          </w:p>
        </w:tc>
      </w:tr>
      <w:tr w:rsidR="00E97D64" w14:paraId="15E8C374" w14:textId="77777777" w:rsidTr="00376090">
        <w:tc>
          <w:tcPr>
            <w:tcW w:w="3086" w:type="dxa"/>
            <w:shd w:val="clear" w:color="auto" w:fill="F7CAAC"/>
          </w:tcPr>
          <w:p w14:paraId="2511CD03" w14:textId="77777777" w:rsidR="00E97D64" w:rsidRPr="00A151AA" w:rsidRDefault="00E97D64" w:rsidP="00376090">
            <w:pPr>
              <w:jc w:val="both"/>
              <w:rPr>
                <w:b/>
              </w:rPr>
            </w:pPr>
            <w:r w:rsidRPr="00A151AA">
              <w:rPr>
                <w:b/>
              </w:rPr>
              <w:t>Stručná anotace předmětu</w:t>
            </w:r>
          </w:p>
        </w:tc>
        <w:tc>
          <w:tcPr>
            <w:tcW w:w="6769" w:type="dxa"/>
            <w:gridSpan w:val="7"/>
            <w:tcBorders>
              <w:bottom w:val="nil"/>
            </w:tcBorders>
          </w:tcPr>
          <w:p w14:paraId="36F2A676" w14:textId="77777777" w:rsidR="00E97D64" w:rsidRPr="00A151AA" w:rsidRDefault="00E97D64" w:rsidP="00376090">
            <w:pPr>
              <w:jc w:val="both"/>
            </w:pPr>
          </w:p>
        </w:tc>
      </w:tr>
      <w:tr w:rsidR="00E97D64" w14:paraId="3201ACA7" w14:textId="77777777" w:rsidTr="00376090">
        <w:trPr>
          <w:trHeight w:val="7293"/>
        </w:trPr>
        <w:tc>
          <w:tcPr>
            <w:tcW w:w="9855" w:type="dxa"/>
            <w:gridSpan w:val="8"/>
            <w:tcBorders>
              <w:top w:val="nil"/>
              <w:bottom w:val="single" w:sz="4" w:space="0" w:color="auto"/>
            </w:tcBorders>
          </w:tcPr>
          <w:p w14:paraId="1D9EF0AA" w14:textId="77777777" w:rsidR="00E97D64" w:rsidRPr="00A151AA" w:rsidRDefault="00E97D64" w:rsidP="00376090">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75837415" w14:textId="77777777" w:rsidR="00E97D64" w:rsidRPr="00A151AA" w:rsidRDefault="00E97D64" w:rsidP="005961AC">
            <w:pPr>
              <w:pStyle w:val="Odstavecseseznamem"/>
              <w:numPr>
                <w:ilvl w:val="0"/>
                <w:numId w:val="42"/>
              </w:numPr>
              <w:ind w:left="247" w:hanging="247"/>
              <w:jc w:val="both"/>
            </w:pPr>
            <w:r w:rsidRPr="00A151AA">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4F095106" w14:textId="77777777" w:rsidR="00E97D64" w:rsidRPr="00A151AA" w:rsidRDefault="00E97D64" w:rsidP="005961AC">
            <w:pPr>
              <w:pStyle w:val="Odstavecseseznamem"/>
              <w:numPr>
                <w:ilvl w:val="0"/>
                <w:numId w:val="42"/>
              </w:numPr>
              <w:ind w:left="247" w:hanging="247"/>
              <w:jc w:val="both"/>
            </w:pPr>
            <w:r w:rsidRPr="00A151AA">
              <w:t>Matematické programování. Obecný matematický a ekonomický model lineárního programování, typické modely optimalizačních úloh, dualita.</w:t>
            </w:r>
          </w:p>
          <w:p w14:paraId="337635B6" w14:textId="77777777" w:rsidR="00E97D64" w:rsidRPr="00A151AA" w:rsidRDefault="00E97D64" w:rsidP="005961AC">
            <w:pPr>
              <w:pStyle w:val="Odstavecseseznamem"/>
              <w:numPr>
                <w:ilvl w:val="0"/>
                <w:numId w:val="42"/>
              </w:numPr>
              <w:ind w:left="247" w:hanging="247"/>
              <w:jc w:val="both"/>
            </w:pPr>
            <w:r w:rsidRPr="00A151AA">
              <w:t>Simplexová metoda. Obecný tvar simplexové tabulky, interpretace optimálního řešení, analýza citlivosti optimálního řešení. Interpretace duálních proměnných.</w:t>
            </w:r>
          </w:p>
          <w:p w14:paraId="58F75B7C" w14:textId="77777777" w:rsidR="00E97D64" w:rsidRPr="00FA2CFE" w:rsidRDefault="00E97D64" w:rsidP="005961AC">
            <w:pPr>
              <w:pStyle w:val="Odstavecseseznamem"/>
              <w:numPr>
                <w:ilvl w:val="0"/>
                <w:numId w:val="42"/>
              </w:numPr>
              <w:ind w:left="247" w:hanging="247"/>
              <w:jc w:val="both"/>
            </w:pPr>
            <w:r w:rsidRPr="00FA2CFE">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14:paraId="247D921E" w14:textId="77777777" w:rsidR="00E97D64" w:rsidRPr="00A151AA" w:rsidRDefault="00E97D64" w:rsidP="005961AC">
            <w:pPr>
              <w:pStyle w:val="Odstavecseseznamem"/>
              <w:numPr>
                <w:ilvl w:val="0"/>
                <w:numId w:val="42"/>
              </w:numPr>
              <w:ind w:left="247" w:hanging="247"/>
              <w:jc w:val="both"/>
            </w:pPr>
            <w:r w:rsidRPr="00A151AA">
              <w:t>Metody řešení dopravních úloh. Metoda severozápadního rohu, Indexní metoda, Vogelova aproximační metoda. Nalezení základního řešení, test optimality, vyjádření k alternativnímu řešení.</w:t>
            </w:r>
          </w:p>
          <w:p w14:paraId="005B5C39" w14:textId="77777777" w:rsidR="00E97D64" w:rsidRPr="00A151AA" w:rsidRDefault="00E97D64" w:rsidP="005961AC">
            <w:pPr>
              <w:pStyle w:val="Odstavecseseznamem"/>
              <w:numPr>
                <w:ilvl w:val="0"/>
                <w:numId w:val="42"/>
              </w:numPr>
              <w:ind w:left="247" w:hanging="247"/>
              <w:jc w:val="both"/>
            </w:pPr>
            <w:r w:rsidRPr="00A151AA">
              <w:t>Stochastick</w:t>
            </w:r>
            <w:r>
              <w:t xml:space="preserve">é modely ekonomických procesů. </w:t>
            </w:r>
            <w:r w:rsidRPr="00A151AA">
              <w:t xml:space="preserve">Stochastické modely markovského typu, stochastické procesy s hodnocením a jejich optimální řízení, procesy se spojitým časem. </w:t>
            </w:r>
          </w:p>
          <w:p w14:paraId="4BEDA995" w14:textId="77777777" w:rsidR="00E97D64" w:rsidRPr="00A151AA" w:rsidRDefault="00E97D64" w:rsidP="005961AC">
            <w:pPr>
              <w:pStyle w:val="Odstavecseseznamem"/>
              <w:numPr>
                <w:ilvl w:val="0"/>
                <w:numId w:val="42"/>
              </w:numPr>
              <w:ind w:left="247" w:hanging="247"/>
              <w:jc w:val="both"/>
            </w:pPr>
            <w:r w:rsidRPr="00A151AA">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778F9FC7" w14:textId="77777777" w:rsidR="00E97D64" w:rsidRPr="00A151AA" w:rsidRDefault="00E97D64" w:rsidP="005961AC">
            <w:pPr>
              <w:pStyle w:val="Odstavecseseznamem"/>
              <w:numPr>
                <w:ilvl w:val="0"/>
                <w:numId w:val="42"/>
              </w:numPr>
              <w:ind w:left="247" w:hanging="247"/>
              <w:jc w:val="both"/>
            </w:pPr>
            <w:r w:rsidRPr="00A151AA">
              <w:t>Optimalizační úlohy v systémech hromadné obsluhy. Simulační analýza systémů hromadné obsluhy. Kendallova notace.</w:t>
            </w:r>
          </w:p>
          <w:p w14:paraId="5BF19E09" w14:textId="77777777" w:rsidR="00E97D64" w:rsidRPr="00A151AA" w:rsidRDefault="00E97D64" w:rsidP="005961AC">
            <w:pPr>
              <w:pStyle w:val="Odstavecseseznamem"/>
              <w:numPr>
                <w:ilvl w:val="0"/>
                <w:numId w:val="42"/>
              </w:numPr>
              <w:ind w:left="247" w:hanging="247"/>
              <w:jc w:val="both"/>
            </w:pPr>
            <w:r w:rsidRPr="00A151AA">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5F48AC24" w14:textId="77777777" w:rsidR="00E97D64" w:rsidRPr="00A151AA" w:rsidRDefault="00E97D64" w:rsidP="005961AC">
            <w:pPr>
              <w:pStyle w:val="Odstavecseseznamem"/>
              <w:numPr>
                <w:ilvl w:val="0"/>
                <w:numId w:val="42"/>
              </w:numPr>
              <w:ind w:left="247" w:hanging="247"/>
              <w:jc w:val="both"/>
            </w:pPr>
            <w:r w:rsidRPr="00A151AA">
              <w:t>Řízení projektů. Základní pojmy teorie grafů. Konstrukce síťo</w:t>
            </w:r>
            <w:r>
              <w:t xml:space="preserve">vého grafu pro řízení projektů. </w:t>
            </w:r>
            <w:r w:rsidRPr="00A151AA">
              <w:t>Optimální cesty v grafu. Základní úlohy síťové analýzy- nejkratší spojení v síti, nejkratší cesta v síti, metoda kritické cesty - časová analýzy sítě, časově-nákladové analýza, nákladově-zdrojová analýza.</w:t>
            </w:r>
          </w:p>
          <w:p w14:paraId="0200B800" w14:textId="77777777" w:rsidR="00E97D64" w:rsidRPr="00A151AA" w:rsidRDefault="00E97D64" w:rsidP="005961AC">
            <w:pPr>
              <w:pStyle w:val="Odstavecseseznamem"/>
              <w:numPr>
                <w:ilvl w:val="0"/>
                <w:numId w:val="42"/>
              </w:numPr>
              <w:ind w:left="247" w:hanging="247"/>
              <w:jc w:val="both"/>
            </w:pPr>
            <w:r w:rsidRPr="00A151AA">
              <w:t>Metoda CPM- metoda kritické cesty. Deterministické řešení časové analýzy projektu. Výpočet rezerv.</w:t>
            </w:r>
          </w:p>
          <w:p w14:paraId="709F8016" w14:textId="77777777" w:rsidR="00E97D64" w:rsidRPr="00426F04" w:rsidRDefault="00E97D64" w:rsidP="005961AC">
            <w:pPr>
              <w:pStyle w:val="Odstavecseseznamem"/>
              <w:numPr>
                <w:ilvl w:val="0"/>
                <w:numId w:val="42"/>
              </w:numPr>
              <w:ind w:left="247" w:hanging="247"/>
            </w:pPr>
            <w:r w:rsidRPr="00A151AA">
              <w:t>Metoda PERT-  stochastická metoda. Stochastické řešení časové analýzy projektu.</w:t>
            </w:r>
          </w:p>
        </w:tc>
      </w:tr>
      <w:tr w:rsidR="00E97D64" w14:paraId="1D2AC98A" w14:textId="77777777" w:rsidTr="00376090">
        <w:trPr>
          <w:trHeight w:val="265"/>
        </w:trPr>
        <w:tc>
          <w:tcPr>
            <w:tcW w:w="3653" w:type="dxa"/>
            <w:gridSpan w:val="2"/>
            <w:tcBorders>
              <w:top w:val="single" w:sz="4" w:space="0" w:color="auto"/>
            </w:tcBorders>
            <w:shd w:val="clear" w:color="auto" w:fill="F7CAAC"/>
          </w:tcPr>
          <w:p w14:paraId="0549595D" w14:textId="77777777" w:rsidR="00E97D64" w:rsidRPr="00A151AA" w:rsidRDefault="00E97D64" w:rsidP="00376090">
            <w:r w:rsidRPr="00A151AA">
              <w:rPr>
                <w:b/>
              </w:rPr>
              <w:t>Studijní literatura a studijní pomůcky</w:t>
            </w:r>
          </w:p>
        </w:tc>
        <w:tc>
          <w:tcPr>
            <w:tcW w:w="6202" w:type="dxa"/>
            <w:gridSpan w:val="6"/>
            <w:tcBorders>
              <w:top w:val="single" w:sz="4" w:space="0" w:color="auto"/>
              <w:bottom w:val="nil"/>
            </w:tcBorders>
          </w:tcPr>
          <w:p w14:paraId="69F5FE54" w14:textId="77777777" w:rsidR="00E97D64" w:rsidRPr="00A151AA" w:rsidRDefault="00E97D64" w:rsidP="00376090"/>
        </w:tc>
      </w:tr>
      <w:tr w:rsidR="00E97D64" w14:paraId="174D07E7" w14:textId="77777777" w:rsidTr="00376090">
        <w:trPr>
          <w:trHeight w:val="850"/>
        </w:trPr>
        <w:tc>
          <w:tcPr>
            <w:tcW w:w="9855" w:type="dxa"/>
            <w:gridSpan w:val="8"/>
            <w:tcBorders>
              <w:top w:val="nil"/>
              <w:bottom w:val="single" w:sz="12" w:space="0" w:color="auto"/>
            </w:tcBorders>
          </w:tcPr>
          <w:p w14:paraId="0D8271A0" w14:textId="77777777" w:rsidR="00E97D64" w:rsidRPr="00426F04" w:rsidRDefault="00E97D64" w:rsidP="00376090">
            <w:pPr>
              <w:jc w:val="both"/>
              <w:rPr>
                <w:b/>
              </w:rPr>
            </w:pPr>
            <w:r>
              <w:rPr>
                <w:b/>
              </w:rPr>
              <w:t>Povinná</w:t>
            </w:r>
            <w:r w:rsidRPr="00426F04">
              <w:rPr>
                <w:b/>
              </w:rPr>
              <w:t xml:space="preserve"> </w:t>
            </w:r>
            <w:r>
              <w:rPr>
                <w:b/>
              </w:rPr>
              <w:t>literatura</w:t>
            </w:r>
          </w:p>
          <w:p w14:paraId="604DCD55" w14:textId="77777777" w:rsidR="00E97D64" w:rsidRPr="00426F04" w:rsidRDefault="00E97D64" w:rsidP="00376090">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23CB174A" w14:textId="77777777" w:rsidR="00E97D64" w:rsidRPr="00426F04" w:rsidRDefault="00E97D64" w:rsidP="00376090">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14:paraId="41492A74" w14:textId="77777777" w:rsidR="00E97D64" w:rsidRPr="00426F04" w:rsidRDefault="00E97D64" w:rsidP="00376090">
            <w:pPr>
              <w:jc w:val="both"/>
              <w:rPr>
                <w:b/>
              </w:rPr>
            </w:pPr>
            <w:r w:rsidRPr="00426F04">
              <w:rPr>
                <w:b/>
              </w:rPr>
              <w:t>D</w:t>
            </w:r>
            <w:r>
              <w:rPr>
                <w:b/>
              </w:rPr>
              <w:t>oporučená literatura</w:t>
            </w:r>
          </w:p>
          <w:p w14:paraId="2EEE834D" w14:textId="77777777" w:rsidR="00E97D64" w:rsidRPr="00426F04" w:rsidRDefault="00E97D64" w:rsidP="00376090">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0F2FEEAD" w14:textId="77777777" w:rsidR="00E97D64" w:rsidRPr="00426F04" w:rsidRDefault="00E97D64" w:rsidP="00376090">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14:paraId="3CE42430" w14:textId="77777777" w:rsidR="00E97D64" w:rsidRPr="00A151AA" w:rsidRDefault="00E97D64" w:rsidP="00376090">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E97D64" w14:paraId="64A178BB"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34E0D2" w14:textId="77777777" w:rsidR="00E97D64" w:rsidRPr="00A151AA" w:rsidRDefault="00E97D64" w:rsidP="00376090">
            <w:pPr>
              <w:jc w:val="center"/>
              <w:rPr>
                <w:b/>
              </w:rPr>
            </w:pPr>
            <w:r w:rsidRPr="00A151AA">
              <w:rPr>
                <w:b/>
              </w:rPr>
              <w:t>Informace ke kombinované nebo distanční formě</w:t>
            </w:r>
          </w:p>
        </w:tc>
      </w:tr>
      <w:tr w:rsidR="00E97D64" w14:paraId="5672DF42" w14:textId="77777777" w:rsidTr="00376090">
        <w:tc>
          <w:tcPr>
            <w:tcW w:w="4787" w:type="dxa"/>
            <w:gridSpan w:val="3"/>
            <w:tcBorders>
              <w:top w:val="single" w:sz="2" w:space="0" w:color="auto"/>
            </w:tcBorders>
            <w:shd w:val="clear" w:color="auto" w:fill="F7CAAC"/>
          </w:tcPr>
          <w:p w14:paraId="21A190BA" w14:textId="77777777" w:rsidR="00E97D64" w:rsidRPr="00A151AA" w:rsidRDefault="00E97D64" w:rsidP="00376090">
            <w:pPr>
              <w:jc w:val="both"/>
            </w:pPr>
            <w:r w:rsidRPr="00A151AA">
              <w:rPr>
                <w:b/>
              </w:rPr>
              <w:t>Rozsah konzultací (soustředění)</w:t>
            </w:r>
          </w:p>
        </w:tc>
        <w:tc>
          <w:tcPr>
            <w:tcW w:w="889" w:type="dxa"/>
            <w:tcBorders>
              <w:top w:val="single" w:sz="2" w:space="0" w:color="auto"/>
            </w:tcBorders>
          </w:tcPr>
          <w:p w14:paraId="4E39F900" w14:textId="77777777" w:rsidR="00E97D64" w:rsidRPr="00A151AA" w:rsidRDefault="00E97D64" w:rsidP="00376090">
            <w:pPr>
              <w:jc w:val="both"/>
            </w:pPr>
            <w:r w:rsidRPr="00A151AA">
              <w:t>20</w:t>
            </w:r>
          </w:p>
        </w:tc>
        <w:tc>
          <w:tcPr>
            <w:tcW w:w="4179" w:type="dxa"/>
            <w:gridSpan w:val="4"/>
            <w:tcBorders>
              <w:top w:val="single" w:sz="2" w:space="0" w:color="auto"/>
            </w:tcBorders>
            <w:shd w:val="clear" w:color="auto" w:fill="F7CAAC"/>
          </w:tcPr>
          <w:p w14:paraId="21124F24" w14:textId="77777777" w:rsidR="00E97D64" w:rsidRPr="00A151AA" w:rsidRDefault="00E97D64" w:rsidP="00376090">
            <w:pPr>
              <w:jc w:val="both"/>
              <w:rPr>
                <w:b/>
              </w:rPr>
            </w:pPr>
            <w:r w:rsidRPr="00A151AA">
              <w:rPr>
                <w:b/>
              </w:rPr>
              <w:t xml:space="preserve">hodin </w:t>
            </w:r>
          </w:p>
        </w:tc>
      </w:tr>
      <w:tr w:rsidR="00E97D64" w14:paraId="6586FE9C" w14:textId="77777777" w:rsidTr="00376090">
        <w:tc>
          <w:tcPr>
            <w:tcW w:w="9855" w:type="dxa"/>
            <w:gridSpan w:val="8"/>
            <w:shd w:val="clear" w:color="auto" w:fill="F7CAAC"/>
          </w:tcPr>
          <w:p w14:paraId="0FEBD640" w14:textId="77777777" w:rsidR="00E97D64" w:rsidRPr="00A151AA" w:rsidRDefault="00E97D64" w:rsidP="00376090">
            <w:pPr>
              <w:jc w:val="both"/>
              <w:rPr>
                <w:b/>
              </w:rPr>
            </w:pPr>
            <w:r w:rsidRPr="00A151AA">
              <w:rPr>
                <w:b/>
              </w:rPr>
              <w:t>Informace o způsobu kontaktu s vyučujícím</w:t>
            </w:r>
          </w:p>
        </w:tc>
      </w:tr>
      <w:tr w:rsidR="00E97D64" w14:paraId="3BEFE1AD" w14:textId="77777777" w:rsidTr="00376090">
        <w:trPr>
          <w:trHeight w:val="601"/>
        </w:trPr>
        <w:tc>
          <w:tcPr>
            <w:tcW w:w="9855" w:type="dxa"/>
            <w:gridSpan w:val="8"/>
          </w:tcPr>
          <w:p w14:paraId="06E28AB4" w14:textId="77777777" w:rsidR="00E97D64" w:rsidRPr="00A151AA" w:rsidRDefault="00E97D64" w:rsidP="00376090">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7CB16BDB"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004658D6" w14:textId="77777777" w:rsidTr="00376090">
        <w:tc>
          <w:tcPr>
            <w:tcW w:w="9855" w:type="dxa"/>
            <w:gridSpan w:val="8"/>
            <w:tcBorders>
              <w:bottom w:val="double" w:sz="4" w:space="0" w:color="auto"/>
            </w:tcBorders>
            <w:shd w:val="clear" w:color="auto" w:fill="BDD6EE"/>
          </w:tcPr>
          <w:p w14:paraId="3D83B1BC" w14:textId="77777777" w:rsidR="00E97D64" w:rsidRDefault="00E97D64" w:rsidP="00376090">
            <w:pPr>
              <w:jc w:val="both"/>
              <w:rPr>
                <w:b/>
                <w:sz w:val="28"/>
              </w:rPr>
            </w:pPr>
            <w:r>
              <w:br w:type="page"/>
            </w:r>
            <w:r>
              <w:rPr>
                <w:b/>
                <w:sz w:val="28"/>
              </w:rPr>
              <w:t>B-III – Charakteristika studijního předmětu</w:t>
            </w:r>
          </w:p>
        </w:tc>
      </w:tr>
      <w:tr w:rsidR="00E97D64" w14:paraId="6D011114" w14:textId="77777777" w:rsidTr="00376090">
        <w:tc>
          <w:tcPr>
            <w:tcW w:w="3086" w:type="dxa"/>
            <w:tcBorders>
              <w:top w:val="double" w:sz="4" w:space="0" w:color="auto"/>
            </w:tcBorders>
            <w:shd w:val="clear" w:color="auto" w:fill="F7CAAC"/>
          </w:tcPr>
          <w:p w14:paraId="25CAAD8F" w14:textId="77777777" w:rsidR="00E97D64" w:rsidRDefault="00E97D64" w:rsidP="00376090">
            <w:pPr>
              <w:jc w:val="both"/>
              <w:rPr>
                <w:b/>
              </w:rPr>
            </w:pPr>
            <w:r>
              <w:rPr>
                <w:b/>
              </w:rPr>
              <w:t>Název studijního předmětu</w:t>
            </w:r>
          </w:p>
        </w:tc>
        <w:tc>
          <w:tcPr>
            <w:tcW w:w="6769" w:type="dxa"/>
            <w:gridSpan w:val="7"/>
            <w:tcBorders>
              <w:top w:val="double" w:sz="4" w:space="0" w:color="auto"/>
            </w:tcBorders>
          </w:tcPr>
          <w:p w14:paraId="6B711A0B" w14:textId="77777777" w:rsidR="00E97D64" w:rsidRDefault="00E97D64" w:rsidP="00376090">
            <w:pPr>
              <w:jc w:val="both"/>
            </w:pPr>
            <w:r>
              <w:t>Firemní inovační politika</w:t>
            </w:r>
          </w:p>
        </w:tc>
      </w:tr>
      <w:tr w:rsidR="00E97D64" w14:paraId="20284C63" w14:textId="77777777" w:rsidTr="00376090">
        <w:tc>
          <w:tcPr>
            <w:tcW w:w="3086" w:type="dxa"/>
            <w:shd w:val="clear" w:color="auto" w:fill="F7CAAC"/>
          </w:tcPr>
          <w:p w14:paraId="5CF91A7C" w14:textId="77777777" w:rsidR="00E97D64" w:rsidRDefault="00E97D64" w:rsidP="00376090">
            <w:pPr>
              <w:jc w:val="both"/>
              <w:rPr>
                <w:b/>
              </w:rPr>
            </w:pPr>
            <w:r>
              <w:rPr>
                <w:b/>
              </w:rPr>
              <w:t>Typ předmětu</w:t>
            </w:r>
          </w:p>
        </w:tc>
        <w:tc>
          <w:tcPr>
            <w:tcW w:w="3406" w:type="dxa"/>
            <w:gridSpan w:val="4"/>
          </w:tcPr>
          <w:p w14:paraId="5B79E861" w14:textId="77777777" w:rsidR="00E97D64" w:rsidRDefault="00E97D64" w:rsidP="00376090">
            <w:pPr>
              <w:jc w:val="both"/>
            </w:pPr>
            <w:r>
              <w:t>povinný „PZ“</w:t>
            </w:r>
          </w:p>
        </w:tc>
        <w:tc>
          <w:tcPr>
            <w:tcW w:w="2695" w:type="dxa"/>
            <w:gridSpan w:val="2"/>
            <w:shd w:val="clear" w:color="auto" w:fill="F7CAAC"/>
          </w:tcPr>
          <w:p w14:paraId="6ED4A934" w14:textId="77777777" w:rsidR="00E97D64" w:rsidRDefault="00E97D64" w:rsidP="00376090">
            <w:pPr>
              <w:jc w:val="both"/>
            </w:pPr>
            <w:r>
              <w:rPr>
                <w:b/>
              </w:rPr>
              <w:t>doporučený ročník / semestr</w:t>
            </w:r>
          </w:p>
        </w:tc>
        <w:tc>
          <w:tcPr>
            <w:tcW w:w="668" w:type="dxa"/>
          </w:tcPr>
          <w:p w14:paraId="6F6C132B" w14:textId="77777777" w:rsidR="00E97D64" w:rsidRDefault="00E97D64" w:rsidP="00376090">
            <w:pPr>
              <w:jc w:val="both"/>
            </w:pPr>
            <w:r>
              <w:t>1/Z</w:t>
            </w:r>
          </w:p>
        </w:tc>
      </w:tr>
      <w:tr w:rsidR="00E97D64" w14:paraId="741332A2" w14:textId="77777777" w:rsidTr="00376090">
        <w:tc>
          <w:tcPr>
            <w:tcW w:w="3086" w:type="dxa"/>
            <w:shd w:val="clear" w:color="auto" w:fill="F7CAAC"/>
          </w:tcPr>
          <w:p w14:paraId="45073DDE" w14:textId="77777777" w:rsidR="00E97D64" w:rsidRDefault="00E97D64" w:rsidP="00376090">
            <w:pPr>
              <w:jc w:val="both"/>
              <w:rPr>
                <w:b/>
              </w:rPr>
            </w:pPr>
            <w:r>
              <w:rPr>
                <w:b/>
              </w:rPr>
              <w:t>Rozsah studijního předmětu</w:t>
            </w:r>
          </w:p>
        </w:tc>
        <w:tc>
          <w:tcPr>
            <w:tcW w:w="1701" w:type="dxa"/>
            <w:gridSpan w:val="2"/>
          </w:tcPr>
          <w:p w14:paraId="41DD4790" w14:textId="77777777" w:rsidR="00E97D64" w:rsidRDefault="00E97D64" w:rsidP="00376090">
            <w:pPr>
              <w:jc w:val="both"/>
            </w:pPr>
            <w:r>
              <w:t>13p + 26s</w:t>
            </w:r>
          </w:p>
        </w:tc>
        <w:tc>
          <w:tcPr>
            <w:tcW w:w="889" w:type="dxa"/>
            <w:shd w:val="clear" w:color="auto" w:fill="F7CAAC"/>
          </w:tcPr>
          <w:p w14:paraId="610F37F3" w14:textId="77777777" w:rsidR="00E97D64" w:rsidRDefault="00E97D64" w:rsidP="00376090">
            <w:pPr>
              <w:jc w:val="both"/>
              <w:rPr>
                <w:b/>
              </w:rPr>
            </w:pPr>
            <w:r>
              <w:rPr>
                <w:b/>
              </w:rPr>
              <w:t xml:space="preserve">hod. </w:t>
            </w:r>
          </w:p>
        </w:tc>
        <w:tc>
          <w:tcPr>
            <w:tcW w:w="816" w:type="dxa"/>
          </w:tcPr>
          <w:p w14:paraId="1FE260E9" w14:textId="77777777" w:rsidR="00E97D64" w:rsidRDefault="00E97D64" w:rsidP="00376090">
            <w:pPr>
              <w:jc w:val="both"/>
            </w:pPr>
            <w:r>
              <w:t>39</w:t>
            </w:r>
          </w:p>
        </w:tc>
        <w:tc>
          <w:tcPr>
            <w:tcW w:w="2156" w:type="dxa"/>
            <w:shd w:val="clear" w:color="auto" w:fill="F7CAAC"/>
          </w:tcPr>
          <w:p w14:paraId="4AAC993E" w14:textId="77777777" w:rsidR="00E97D64" w:rsidRDefault="00E97D64" w:rsidP="00376090">
            <w:pPr>
              <w:jc w:val="both"/>
              <w:rPr>
                <w:b/>
              </w:rPr>
            </w:pPr>
            <w:r>
              <w:rPr>
                <w:b/>
              </w:rPr>
              <w:t>kreditů</w:t>
            </w:r>
          </w:p>
        </w:tc>
        <w:tc>
          <w:tcPr>
            <w:tcW w:w="1207" w:type="dxa"/>
            <w:gridSpan w:val="2"/>
          </w:tcPr>
          <w:p w14:paraId="5A7FCE1E" w14:textId="77777777" w:rsidR="00E97D64" w:rsidRDefault="00E97D64" w:rsidP="00376090">
            <w:pPr>
              <w:jc w:val="both"/>
            </w:pPr>
            <w:r>
              <w:t>4</w:t>
            </w:r>
          </w:p>
        </w:tc>
      </w:tr>
      <w:tr w:rsidR="00E97D64" w14:paraId="245DD794" w14:textId="77777777" w:rsidTr="00376090">
        <w:tc>
          <w:tcPr>
            <w:tcW w:w="3086" w:type="dxa"/>
            <w:shd w:val="clear" w:color="auto" w:fill="F7CAAC"/>
          </w:tcPr>
          <w:p w14:paraId="1F8A539C" w14:textId="77777777" w:rsidR="00E97D64" w:rsidRDefault="00E97D64" w:rsidP="00376090">
            <w:pPr>
              <w:jc w:val="both"/>
              <w:rPr>
                <w:b/>
                <w:sz w:val="22"/>
              </w:rPr>
            </w:pPr>
            <w:r>
              <w:rPr>
                <w:b/>
              </w:rPr>
              <w:t>Prerekvizity, korekvizity, ekvivalence</w:t>
            </w:r>
          </w:p>
        </w:tc>
        <w:tc>
          <w:tcPr>
            <w:tcW w:w="6769" w:type="dxa"/>
            <w:gridSpan w:val="7"/>
          </w:tcPr>
          <w:p w14:paraId="18B64ABC" w14:textId="77777777" w:rsidR="00E97D64" w:rsidRDefault="00E97D64" w:rsidP="00376090">
            <w:pPr>
              <w:jc w:val="both"/>
            </w:pPr>
            <w:r>
              <w:t>Ekvivalence (Firm Innovation Policy)</w:t>
            </w:r>
          </w:p>
        </w:tc>
      </w:tr>
      <w:tr w:rsidR="00E97D64" w14:paraId="2947CF16" w14:textId="77777777" w:rsidTr="00376090">
        <w:tc>
          <w:tcPr>
            <w:tcW w:w="3086" w:type="dxa"/>
            <w:shd w:val="clear" w:color="auto" w:fill="F7CAAC"/>
          </w:tcPr>
          <w:p w14:paraId="3F2414F8" w14:textId="77777777" w:rsidR="00E97D64" w:rsidRDefault="00E97D64" w:rsidP="00376090">
            <w:pPr>
              <w:jc w:val="both"/>
              <w:rPr>
                <w:b/>
              </w:rPr>
            </w:pPr>
            <w:r>
              <w:rPr>
                <w:b/>
              </w:rPr>
              <w:t>Způsob ověření studijních výsledků</w:t>
            </w:r>
          </w:p>
        </w:tc>
        <w:tc>
          <w:tcPr>
            <w:tcW w:w="3406" w:type="dxa"/>
            <w:gridSpan w:val="4"/>
          </w:tcPr>
          <w:p w14:paraId="66453D84" w14:textId="77777777" w:rsidR="00E97D64" w:rsidRDefault="00E97D64" w:rsidP="00376090">
            <w:pPr>
              <w:jc w:val="both"/>
            </w:pPr>
            <w:r>
              <w:t>zápočet, zkouška</w:t>
            </w:r>
          </w:p>
        </w:tc>
        <w:tc>
          <w:tcPr>
            <w:tcW w:w="2156" w:type="dxa"/>
            <w:shd w:val="clear" w:color="auto" w:fill="F7CAAC"/>
          </w:tcPr>
          <w:p w14:paraId="0955DF7A" w14:textId="77777777" w:rsidR="00E97D64" w:rsidRDefault="00E97D64" w:rsidP="00376090">
            <w:pPr>
              <w:jc w:val="both"/>
              <w:rPr>
                <w:b/>
              </w:rPr>
            </w:pPr>
            <w:r>
              <w:rPr>
                <w:b/>
              </w:rPr>
              <w:t>Forma výuky</w:t>
            </w:r>
          </w:p>
        </w:tc>
        <w:tc>
          <w:tcPr>
            <w:tcW w:w="1207" w:type="dxa"/>
            <w:gridSpan w:val="2"/>
          </w:tcPr>
          <w:p w14:paraId="3E6AFBB9" w14:textId="77777777" w:rsidR="00E97D64" w:rsidRDefault="00E97D64" w:rsidP="00376090">
            <w:pPr>
              <w:jc w:val="both"/>
            </w:pPr>
            <w:r>
              <w:t>přednáška, seminář</w:t>
            </w:r>
          </w:p>
        </w:tc>
      </w:tr>
      <w:tr w:rsidR="00E97D64" w14:paraId="6CF4E3E8" w14:textId="77777777" w:rsidTr="00376090">
        <w:tc>
          <w:tcPr>
            <w:tcW w:w="3086" w:type="dxa"/>
            <w:shd w:val="clear" w:color="auto" w:fill="F7CAAC"/>
          </w:tcPr>
          <w:p w14:paraId="42E04187" w14:textId="77777777" w:rsidR="00E97D64" w:rsidRDefault="00E97D64" w:rsidP="00376090">
            <w:pPr>
              <w:jc w:val="both"/>
              <w:rPr>
                <w:b/>
              </w:rPr>
            </w:pPr>
            <w:r>
              <w:rPr>
                <w:b/>
              </w:rPr>
              <w:t>Forma způsobu ověření studijních výsledků a další požadavky na studenta</w:t>
            </w:r>
          </w:p>
        </w:tc>
        <w:tc>
          <w:tcPr>
            <w:tcW w:w="6769" w:type="dxa"/>
            <w:gridSpan w:val="7"/>
            <w:tcBorders>
              <w:bottom w:val="nil"/>
            </w:tcBorders>
          </w:tcPr>
          <w:p w14:paraId="303EBD46" w14:textId="77777777" w:rsidR="00E97D64" w:rsidRPr="00897246" w:rsidRDefault="00E97D64" w:rsidP="00376090">
            <w:pPr>
              <w:jc w:val="both"/>
            </w:pPr>
            <w:r w:rsidRPr="00897246">
              <w:t xml:space="preserve">Způsob zakončení předmětu – </w:t>
            </w:r>
            <w:r>
              <w:t xml:space="preserve">zápočet, </w:t>
            </w:r>
            <w:r w:rsidRPr="00897246">
              <w:t>zkouška</w:t>
            </w:r>
          </w:p>
          <w:p w14:paraId="71EFE91D" w14:textId="77777777" w:rsidR="00E97D64" w:rsidRDefault="00E97D64" w:rsidP="00376090">
            <w:pPr>
              <w:jc w:val="both"/>
            </w:pPr>
            <w:r>
              <w:t xml:space="preserve">Požadavky k udělení zápočtu: Aktivní účast na seminářích spojená s minimální 80% účastí. Zpracování případových studií. Zpracování inovačního projektu na zadané téma dle požadovaných instrukcí. Prezentace projektu inovačního podnikání. </w:t>
            </w:r>
          </w:p>
          <w:p w14:paraId="1BCEF0B4" w14:textId="77777777" w:rsidR="00E97D64" w:rsidRDefault="00E97D64" w:rsidP="00376090">
            <w:pPr>
              <w:jc w:val="both"/>
            </w:pPr>
            <w:r>
              <w:t>Požadavky ke zkoušce: Získání zápočtu na základě splnění požadavků k zápočtu. Zvládnutí znalostí z tematického okruhu přednášek prověřených písemnou zkouškou.</w:t>
            </w:r>
          </w:p>
        </w:tc>
      </w:tr>
      <w:tr w:rsidR="00E97D64" w14:paraId="46A2BEE7" w14:textId="77777777" w:rsidTr="00376090">
        <w:trPr>
          <w:trHeight w:val="45"/>
        </w:trPr>
        <w:tc>
          <w:tcPr>
            <w:tcW w:w="9855" w:type="dxa"/>
            <w:gridSpan w:val="8"/>
            <w:tcBorders>
              <w:top w:val="nil"/>
            </w:tcBorders>
          </w:tcPr>
          <w:p w14:paraId="09D8362B" w14:textId="77777777" w:rsidR="00E97D64" w:rsidRDefault="00E97D64" w:rsidP="00376090">
            <w:pPr>
              <w:jc w:val="both"/>
            </w:pPr>
          </w:p>
        </w:tc>
      </w:tr>
      <w:tr w:rsidR="00E97D64" w14:paraId="20B007D0" w14:textId="77777777" w:rsidTr="00376090">
        <w:trPr>
          <w:trHeight w:val="197"/>
        </w:trPr>
        <w:tc>
          <w:tcPr>
            <w:tcW w:w="3086" w:type="dxa"/>
            <w:tcBorders>
              <w:top w:val="nil"/>
            </w:tcBorders>
            <w:shd w:val="clear" w:color="auto" w:fill="F7CAAC"/>
          </w:tcPr>
          <w:p w14:paraId="6C826EFE" w14:textId="77777777" w:rsidR="00E97D64" w:rsidRDefault="00E97D64" w:rsidP="00376090">
            <w:pPr>
              <w:jc w:val="both"/>
              <w:rPr>
                <w:b/>
              </w:rPr>
            </w:pPr>
            <w:r>
              <w:rPr>
                <w:b/>
              </w:rPr>
              <w:t>Garant předmětu</w:t>
            </w:r>
          </w:p>
        </w:tc>
        <w:tc>
          <w:tcPr>
            <w:tcW w:w="6769" w:type="dxa"/>
            <w:gridSpan w:val="7"/>
            <w:tcBorders>
              <w:top w:val="nil"/>
            </w:tcBorders>
          </w:tcPr>
          <w:p w14:paraId="62E906A0" w14:textId="77777777" w:rsidR="00E97D64" w:rsidRDefault="00E97D64" w:rsidP="00376090">
            <w:pPr>
              <w:jc w:val="both"/>
            </w:pPr>
            <w:r>
              <w:t>Ing. Eva Juřičková, Ph.D.</w:t>
            </w:r>
          </w:p>
        </w:tc>
      </w:tr>
      <w:tr w:rsidR="00E97D64" w14:paraId="2EFBAD3E" w14:textId="77777777" w:rsidTr="00376090">
        <w:trPr>
          <w:trHeight w:val="243"/>
        </w:trPr>
        <w:tc>
          <w:tcPr>
            <w:tcW w:w="3086" w:type="dxa"/>
            <w:tcBorders>
              <w:top w:val="nil"/>
            </w:tcBorders>
            <w:shd w:val="clear" w:color="auto" w:fill="F7CAAC"/>
          </w:tcPr>
          <w:p w14:paraId="1C286851" w14:textId="77777777" w:rsidR="00E97D64" w:rsidRDefault="00E97D64" w:rsidP="00376090">
            <w:pPr>
              <w:jc w:val="both"/>
              <w:rPr>
                <w:b/>
              </w:rPr>
            </w:pPr>
            <w:r>
              <w:rPr>
                <w:b/>
              </w:rPr>
              <w:t>Zapojení garanta do výuky předmětu</w:t>
            </w:r>
          </w:p>
        </w:tc>
        <w:tc>
          <w:tcPr>
            <w:tcW w:w="6769" w:type="dxa"/>
            <w:gridSpan w:val="7"/>
            <w:tcBorders>
              <w:top w:val="nil"/>
            </w:tcBorders>
          </w:tcPr>
          <w:p w14:paraId="5536B647" w14:textId="77777777" w:rsidR="00E97D64" w:rsidRDefault="00E97D64" w:rsidP="00376090">
            <w:pPr>
              <w:jc w:val="both"/>
            </w:pPr>
            <w:r w:rsidRPr="003544CF">
              <w:t xml:space="preserve">Garant se podílí na přednášení v rozsahu </w:t>
            </w:r>
            <w:r>
              <w:t>10</w:t>
            </w:r>
            <w:r w:rsidRPr="003544CF">
              <w:t xml:space="preserve">0 %, dále stanovuje koncepci </w:t>
            </w:r>
            <w:r>
              <w:t>seminářů</w:t>
            </w:r>
            <w:r w:rsidRPr="003544CF">
              <w:t xml:space="preserve"> a dohlíží na jejich jednotné vedení.</w:t>
            </w:r>
          </w:p>
        </w:tc>
      </w:tr>
      <w:tr w:rsidR="00E97D64" w14:paraId="3841756A" w14:textId="77777777" w:rsidTr="00376090">
        <w:tc>
          <w:tcPr>
            <w:tcW w:w="3086" w:type="dxa"/>
            <w:shd w:val="clear" w:color="auto" w:fill="F7CAAC"/>
          </w:tcPr>
          <w:p w14:paraId="0831E923" w14:textId="77777777" w:rsidR="00E97D64" w:rsidRDefault="00E97D64" w:rsidP="00376090">
            <w:pPr>
              <w:jc w:val="both"/>
              <w:rPr>
                <w:b/>
              </w:rPr>
            </w:pPr>
            <w:r>
              <w:rPr>
                <w:b/>
              </w:rPr>
              <w:t>Vyučující</w:t>
            </w:r>
          </w:p>
        </w:tc>
        <w:tc>
          <w:tcPr>
            <w:tcW w:w="6769" w:type="dxa"/>
            <w:gridSpan w:val="7"/>
            <w:tcBorders>
              <w:bottom w:val="nil"/>
            </w:tcBorders>
          </w:tcPr>
          <w:p w14:paraId="7DC98D5F" w14:textId="77777777" w:rsidR="00E97D64" w:rsidRDefault="00E97D64" w:rsidP="00376090">
            <w:pPr>
              <w:jc w:val="both"/>
            </w:pPr>
            <w:r>
              <w:t>Ing. Eva Juřičková, Ph.D. – přednášky (10</w:t>
            </w:r>
            <w:r w:rsidRPr="00A151AA">
              <w:t>0%</w:t>
            </w:r>
            <w:r>
              <w:t>)</w:t>
            </w:r>
          </w:p>
        </w:tc>
      </w:tr>
      <w:tr w:rsidR="00E97D64" w14:paraId="02944CDF" w14:textId="77777777" w:rsidTr="00E97D64">
        <w:trPr>
          <w:trHeight w:val="56"/>
        </w:trPr>
        <w:tc>
          <w:tcPr>
            <w:tcW w:w="9855" w:type="dxa"/>
            <w:gridSpan w:val="8"/>
            <w:tcBorders>
              <w:top w:val="nil"/>
            </w:tcBorders>
          </w:tcPr>
          <w:p w14:paraId="42423FBF" w14:textId="77777777" w:rsidR="00E97D64" w:rsidRDefault="00E97D64" w:rsidP="00376090">
            <w:pPr>
              <w:jc w:val="both"/>
            </w:pPr>
          </w:p>
        </w:tc>
      </w:tr>
      <w:tr w:rsidR="00E97D64" w14:paraId="62D2362B" w14:textId="77777777" w:rsidTr="00376090">
        <w:tc>
          <w:tcPr>
            <w:tcW w:w="3086" w:type="dxa"/>
            <w:shd w:val="clear" w:color="auto" w:fill="F7CAAC"/>
          </w:tcPr>
          <w:p w14:paraId="0E55A942" w14:textId="77777777" w:rsidR="00E97D64" w:rsidRDefault="00E97D64" w:rsidP="00376090">
            <w:pPr>
              <w:jc w:val="both"/>
              <w:rPr>
                <w:b/>
              </w:rPr>
            </w:pPr>
            <w:r>
              <w:rPr>
                <w:b/>
              </w:rPr>
              <w:t>Stručná anotace předmětu</w:t>
            </w:r>
          </w:p>
        </w:tc>
        <w:tc>
          <w:tcPr>
            <w:tcW w:w="6769" w:type="dxa"/>
            <w:gridSpan w:val="7"/>
            <w:tcBorders>
              <w:bottom w:val="nil"/>
            </w:tcBorders>
          </w:tcPr>
          <w:p w14:paraId="074AFCD5" w14:textId="77777777" w:rsidR="00E97D64" w:rsidRDefault="00E97D64" w:rsidP="00376090">
            <w:pPr>
              <w:jc w:val="both"/>
            </w:pPr>
          </w:p>
        </w:tc>
      </w:tr>
      <w:tr w:rsidR="00E97D64" w14:paraId="67B2AA7C" w14:textId="77777777" w:rsidTr="00376090">
        <w:trPr>
          <w:trHeight w:val="3938"/>
        </w:trPr>
        <w:tc>
          <w:tcPr>
            <w:tcW w:w="9855" w:type="dxa"/>
            <w:gridSpan w:val="8"/>
            <w:tcBorders>
              <w:top w:val="nil"/>
              <w:bottom w:val="single" w:sz="12" w:space="0" w:color="auto"/>
            </w:tcBorders>
          </w:tcPr>
          <w:p w14:paraId="3574F1B4" w14:textId="77777777" w:rsidR="00E97D64" w:rsidRDefault="00E97D64" w:rsidP="00376090">
            <w:pPr>
              <w:jc w:val="both"/>
            </w:pPr>
            <w:r w:rsidRPr="00632348">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w:t>
            </w:r>
            <w:r>
              <w:t xml:space="preserve">Mezi přednášená témata se řadí problematika   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w:t>
            </w:r>
            <w:r w:rsidRPr="00632348">
              <w:t>Posluchači se</w:t>
            </w:r>
            <w:r>
              <w:t xml:space="preserve"> dále</w:t>
            </w:r>
            <w:r w:rsidRPr="00632348">
              <w:t xml:space="preserve"> seznámí s problematikou projektového managementu inovací a tvorby a hodnocení inovačních projektů ve vazbě na inovační proces firem v jeho invenční a inovační části. V rámci výuky metod a technik řízení projektů je součástí přednášené disciplíny metodika PRINCE2</w:t>
            </w:r>
            <w:r w:rsidRPr="005C39C9">
              <w:rPr>
                <w:vertAlign w:val="superscript"/>
              </w:rPr>
              <w:t>TM</w:t>
            </w:r>
            <w:r w:rsidRPr="00632348">
              <w:t xml:space="preserve">, a to zejména ve vazbě na plánovací fázi inovačního projektu, jehož příprava je celosemestrálním úkolem studentů. Jako podpora přednášené disciplíny je využíván Microsoft Project Professional </w:t>
            </w:r>
            <w:r>
              <w:t>2016</w:t>
            </w:r>
            <w:r w:rsidRPr="00632348">
              <w:t>.</w:t>
            </w:r>
          </w:p>
          <w:p w14:paraId="7E47787E" w14:textId="77777777" w:rsidR="00E97D64" w:rsidRDefault="00E97D64" w:rsidP="005961AC">
            <w:pPr>
              <w:pStyle w:val="Odstavecseseznamem"/>
              <w:numPr>
                <w:ilvl w:val="0"/>
                <w:numId w:val="43"/>
              </w:numPr>
              <w:ind w:left="248" w:hanging="248"/>
              <w:jc w:val="both"/>
            </w:pPr>
            <w:r>
              <w:t xml:space="preserve">Inovace a konkurenceschopnost. </w:t>
            </w:r>
          </w:p>
          <w:p w14:paraId="16E67136" w14:textId="77777777" w:rsidR="00E97D64" w:rsidRDefault="00E97D64" w:rsidP="005961AC">
            <w:pPr>
              <w:pStyle w:val="Odstavecseseznamem"/>
              <w:numPr>
                <w:ilvl w:val="0"/>
                <w:numId w:val="43"/>
              </w:numPr>
              <w:ind w:left="248" w:hanging="248"/>
              <w:jc w:val="both"/>
            </w:pPr>
            <w:r>
              <w:t xml:space="preserve">Změny, znalosti a inovace. Úvod do řízení inovací. Pojetí inovací dle Schumpetera, Valenty, Druckera. Kondratěvův cyklus a související teorie. Případové studie – úspěšné a neúspěšné inovace. </w:t>
            </w:r>
          </w:p>
          <w:p w14:paraId="2191ECC6" w14:textId="77777777" w:rsidR="00E97D64" w:rsidRDefault="00E97D64" w:rsidP="005961AC">
            <w:pPr>
              <w:pStyle w:val="Odstavecseseznamem"/>
              <w:numPr>
                <w:ilvl w:val="0"/>
                <w:numId w:val="43"/>
              </w:numPr>
              <w:ind w:left="248" w:hanging="248"/>
              <w:jc w:val="both"/>
            </w:pPr>
            <w: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76353EB2" w14:textId="77777777" w:rsidR="00E97D64" w:rsidRDefault="00E97D64" w:rsidP="005961AC">
            <w:pPr>
              <w:pStyle w:val="Odstavecseseznamem"/>
              <w:numPr>
                <w:ilvl w:val="0"/>
                <w:numId w:val="43"/>
              </w:numPr>
              <w:ind w:left="248" w:hanging="248"/>
              <w:jc w:val="both"/>
            </w:pPr>
            <w:r>
              <w:t xml:space="preserve">Inovace jako systémová činnost. Zdroje inovačních příležitostí. Principy realizace inovací. </w:t>
            </w:r>
          </w:p>
          <w:p w14:paraId="73B3198A" w14:textId="77777777" w:rsidR="00E97D64" w:rsidRDefault="00E97D64" w:rsidP="005961AC">
            <w:pPr>
              <w:pStyle w:val="Odstavecseseznamem"/>
              <w:numPr>
                <w:ilvl w:val="0"/>
                <w:numId w:val="43"/>
              </w:numPr>
              <w:ind w:left="248" w:hanging="248"/>
              <w:jc w:val="both"/>
            </w:pPr>
            <w:r>
              <w:t>Inovační proces. Stage-Gate</w:t>
            </w:r>
            <w:r w:rsidRPr="004444F3">
              <w:rPr>
                <w:vertAlign w:val="superscript"/>
              </w:rPr>
              <w:t>TM</w:t>
            </w:r>
            <w:r>
              <w:t xml:space="preserve"> proces tvorby nového produktu.  </w:t>
            </w:r>
          </w:p>
          <w:p w14:paraId="38E7AC1C" w14:textId="77777777" w:rsidR="00E97D64" w:rsidRDefault="00E97D64" w:rsidP="005961AC">
            <w:pPr>
              <w:pStyle w:val="Odstavecseseznamem"/>
              <w:numPr>
                <w:ilvl w:val="0"/>
                <w:numId w:val="43"/>
              </w:numPr>
              <w:ind w:left="248" w:hanging="248"/>
              <w:jc w:val="both"/>
            </w:pPr>
            <w:r>
              <w:t>Systém vyhledávání inovačních příležitostí. Týmová práce.</w:t>
            </w:r>
          </w:p>
          <w:p w14:paraId="2AC27415" w14:textId="77777777" w:rsidR="00E97D64" w:rsidRDefault="00E97D64" w:rsidP="005961AC">
            <w:pPr>
              <w:pStyle w:val="Odstavecseseznamem"/>
              <w:numPr>
                <w:ilvl w:val="0"/>
                <w:numId w:val="43"/>
              </w:numPr>
              <w:ind w:left="248" w:hanging="248"/>
              <w:jc w:val="both"/>
            </w:pPr>
            <w:r>
              <w:t>Inovační projekt. Metodika projektového řízení. PRINCE2</w:t>
            </w:r>
            <w:r w:rsidRPr="004444F3">
              <w:rPr>
                <w:vertAlign w:val="superscript"/>
              </w:rPr>
              <w:t>TM</w:t>
            </w:r>
            <w:r>
              <w:t xml:space="preserve">. Projekt v životním cyklu. Definování a zadávání projektu. Proces plánování projektu.  </w:t>
            </w:r>
          </w:p>
          <w:p w14:paraId="00EC0F2B" w14:textId="77777777" w:rsidR="00E97D64" w:rsidRDefault="00E97D64" w:rsidP="005961AC">
            <w:pPr>
              <w:pStyle w:val="Odstavecseseznamem"/>
              <w:numPr>
                <w:ilvl w:val="0"/>
                <w:numId w:val="43"/>
              </w:numPr>
              <w:ind w:left="248" w:hanging="248"/>
              <w:jc w:val="both"/>
            </w:pPr>
            <w:r>
              <w:t xml:space="preserve">Časové a zdrojové ohodnocení projektu. Nositelé oprávněných zájmů. Odůvodnění projektu. Rizika v projektu. </w:t>
            </w:r>
          </w:p>
          <w:p w14:paraId="7B0E874F" w14:textId="77777777" w:rsidR="00E97D64" w:rsidRDefault="00E97D64" w:rsidP="005961AC">
            <w:pPr>
              <w:pStyle w:val="Odstavecseseznamem"/>
              <w:numPr>
                <w:ilvl w:val="0"/>
                <w:numId w:val="43"/>
              </w:numPr>
              <w:ind w:left="248" w:hanging="248"/>
              <w:jc w:val="both"/>
            </w:pPr>
            <w:r>
              <w:t>Tvorba inovačních projektů na základě metodiky PRINCE2</w:t>
            </w:r>
            <w:r w:rsidRPr="004444F3">
              <w:rPr>
                <w:vertAlign w:val="superscript"/>
              </w:rPr>
              <w:t>TM</w:t>
            </w:r>
            <w:r>
              <w:t>. Studie proveditelnosti. Metoda hodnocení projektu.</w:t>
            </w:r>
          </w:p>
          <w:p w14:paraId="7769E5B9" w14:textId="77777777" w:rsidR="00E97D64" w:rsidRDefault="00E97D64" w:rsidP="005961AC">
            <w:pPr>
              <w:pStyle w:val="Odstavecseseznamem"/>
              <w:numPr>
                <w:ilvl w:val="0"/>
                <w:numId w:val="43"/>
              </w:numPr>
              <w:ind w:left="248" w:hanging="248"/>
              <w:jc w:val="both"/>
            </w:pPr>
            <w:r>
              <w:t xml:space="preserve">Financování inovačních aktivit. Financování výzkumu, vývoje a inovací. Základní legislativní rámec výzkumu, vývoje a inovačního podnikání. Regionální politika a strukturální fondy EU. </w:t>
            </w:r>
          </w:p>
          <w:p w14:paraId="349ED189" w14:textId="77777777" w:rsidR="00E97D64" w:rsidRDefault="00E97D64" w:rsidP="005961AC">
            <w:pPr>
              <w:pStyle w:val="Odstavecseseznamem"/>
              <w:numPr>
                <w:ilvl w:val="0"/>
                <w:numId w:val="43"/>
              </w:numPr>
              <w:ind w:left="248" w:hanging="248"/>
              <w:jc w:val="both"/>
            </w:pPr>
            <w:r>
              <w:t xml:space="preserve">Podpora inovací a rozvoje vědeckotechnických parků. Klastry. </w:t>
            </w:r>
          </w:p>
          <w:p w14:paraId="4BD93AD4" w14:textId="77777777" w:rsidR="00E97D64" w:rsidRDefault="00E97D64" w:rsidP="005961AC">
            <w:pPr>
              <w:pStyle w:val="Odstavecseseznamem"/>
              <w:numPr>
                <w:ilvl w:val="0"/>
                <w:numId w:val="43"/>
              </w:numPr>
              <w:ind w:left="248" w:hanging="248"/>
              <w:jc w:val="both"/>
            </w:pPr>
            <w:r>
              <w:t>Ochrana duševního a průmyslového vlastnictví.</w:t>
            </w:r>
          </w:p>
        </w:tc>
      </w:tr>
      <w:tr w:rsidR="00E97D64" w14:paraId="670026A4" w14:textId="77777777" w:rsidTr="00376090">
        <w:trPr>
          <w:trHeight w:val="265"/>
        </w:trPr>
        <w:tc>
          <w:tcPr>
            <w:tcW w:w="3653" w:type="dxa"/>
            <w:gridSpan w:val="2"/>
            <w:tcBorders>
              <w:top w:val="nil"/>
            </w:tcBorders>
            <w:shd w:val="clear" w:color="auto" w:fill="F7CAAC"/>
          </w:tcPr>
          <w:p w14:paraId="4C433E39" w14:textId="77777777" w:rsidR="00E97D64" w:rsidRDefault="00E97D64" w:rsidP="00376090">
            <w:pPr>
              <w:jc w:val="both"/>
            </w:pPr>
            <w:r>
              <w:rPr>
                <w:b/>
              </w:rPr>
              <w:t>Studijní literatura a studijní pomůcky</w:t>
            </w:r>
          </w:p>
        </w:tc>
        <w:tc>
          <w:tcPr>
            <w:tcW w:w="6202" w:type="dxa"/>
            <w:gridSpan w:val="6"/>
            <w:tcBorders>
              <w:top w:val="nil"/>
              <w:bottom w:val="nil"/>
            </w:tcBorders>
          </w:tcPr>
          <w:p w14:paraId="4AB6EF1E" w14:textId="77777777" w:rsidR="00E97D64" w:rsidRDefault="00E97D64" w:rsidP="00376090">
            <w:pPr>
              <w:jc w:val="both"/>
            </w:pPr>
          </w:p>
        </w:tc>
      </w:tr>
      <w:tr w:rsidR="00E97D64" w14:paraId="2E079F66" w14:textId="77777777" w:rsidTr="00376090">
        <w:trPr>
          <w:trHeight w:val="1497"/>
        </w:trPr>
        <w:tc>
          <w:tcPr>
            <w:tcW w:w="9855" w:type="dxa"/>
            <w:gridSpan w:val="8"/>
            <w:tcBorders>
              <w:top w:val="nil"/>
            </w:tcBorders>
          </w:tcPr>
          <w:p w14:paraId="0BD74C21" w14:textId="77777777" w:rsidR="00E97D64" w:rsidRPr="004444F3" w:rsidRDefault="00E97D64" w:rsidP="00376090">
            <w:pPr>
              <w:jc w:val="both"/>
              <w:rPr>
                <w:b/>
              </w:rPr>
            </w:pPr>
            <w:r w:rsidRPr="004444F3">
              <w:rPr>
                <w:b/>
              </w:rPr>
              <w:t>Povinná literatura:</w:t>
            </w:r>
          </w:p>
          <w:p w14:paraId="5D904CB4" w14:textId="77777777" w:rsidR="00E97D64" w:rsidRDefault="00E97D64" w:rsidP="00376090">
            <w:pPr>
              <w:jc w:val="both"/>
            </w:pPr>
            <w:r>
              <w:t xml:space="preserve">AFUAH, A. </w:t>
            </w:r>
            <w:r w:rsidRPr="00EA31A3">
              <w:rPr>
                <w:i/>
              </w:rPr>
              <w:t>Innovation Management - Strategies, Implementation, and Profits</w:t>
            </w:r>
            <w:r>
              <w:t xml:space="preserve">. </w:t>
            </w:r>
            <w:r w:rsidRPr="004444F3">
              <w:t>2nd Edition.</w:t>
            </w:r>
            <w:r>
              <w:t xml:space="preserve"> Oxford University Press, 2003, 400 p. ISBN 978-0-195142-303.</w:t>
            </w:r>
          </w:p>
          <w:p w14:paraId="03DB7082" w14:textId="77777777" w:rsidR="00E97D64" w:rsidRDefault="00E97D64" w:rsidP="00376090">
            <w:pPr>
              <w:jc w:val="both"/>
            </w:pPr>
            <w:r>
              <w:t xml:space="preserve">BESSANT, J., TIDD, J. </w:t>
            </w:r>
            <w:r w:rsidRPr="00E97D64">
              <w:rPr>
                <w:i/>
              </w:rPr>
              <w:t>Innovation and Entrepreneurship</w:t>
            </w:r>
            <w:r>
              <w:t xml:space="preserve">. UK: John Wiley and Sons, 2011, 604 p. ISBN 978-0-470-71144-6. </w:t>
            </w:r>
          </w:p>
          <w:p w14:paraId="1477D9E9" w14:textId="77777777" w:rsidR="00E97D64" w:rsidRDefault="00E97D64" w:rsidP="00376090">
            <w:pPr>
              <w:jc w:val="both"/>
            </w:pPr>
            <w:r>
              <w:t xml:space="preserve">CARAYANNIS, G. E., SAMARA, E. T., BAKOUROS, Y. L. </w:t>
            </w:r>
            <w:r w:rsidRPr="00EA31A3">
              <w:rPr>
                <w:i/>
              </w:rPr>
              <w:t>Innovation and Entrepreneurship: Theory, Policy nad Practice</w:t>
            </w:r>
            <w:r>
              <w:t>. Switzerland: Springer International Publishing, 2015. 218 p. ISBN: 978-3-319-11241-1.</w:t>
            </w:r>
          </w:p>
          <w:p w14:paraId="54EF7957" w14:textId="77777777" w:rsidR="00E97D64" w:rsidRDefault="00E97D64" w:rsidP="00376090">
            <w:pPr>
              <w:jc w:val="both"/>
            </w:pPr>
            <w:r>
              <w:t xml:space="preserve">FAGERBERG, J., MOWERY, D. C., NELSON, R. R. </w:t>
            </w:r>
            <w:r w:rsidRPr="00EA31A3">
              <w:rPr>
                <w:i/>
              </w:rPr>
              <w:t>The Oxford Handbook of Innovation.</w:t>
            </w:r>
            <w:r>
              <w:t xml:space="preserve"> UK: Oxford University Press, 2013, 680 p. ISBN 978-0-19-928680-5. </w:t>
            </w:r>
          </w:p>
          <w:p w14:paraId="020ED334" w14:textId="77777777" w:rsidR="00E97D64" w:rsidRDefault="00E97D64" w:rsidP="00376090">
            <w:pPr>
              <w:jc w:val="both"/>
            </w:pPr>
            <w:r>
              <w:t xml:space="preserve">VEBER, J. a kol. </w:t>
            </w:r>
            <w:r w:rsidRPr="007E3995">
              <w:rPr>
                <w:i/>
              </w:rPr>
              <w:t>Management inovací</w:t>
            </w:r>
            <w:r>
              <w:t>. 1. vyd. Praha: Management Press, 2016, 288 s. ISBN: 978-80-7261-423-3.</w:t>
            </w:r>
          </w:p>
          <w:p w14:paraId="0DC92824" w14:textId="77777777" w:rsidR="00E97D64" w:rsidRPr="004444F3" w:rsidRDefault="00E97D64" w:rsidP="00376090">
            <w:pPr>
              <w:jc w:val="both"/>
              <w:rPr>
                <w:b/>
              </w:rPr>
            </w:pPr>
            <w:r w:rsidRPr="004444F3">
              <w:rPr>
                <w:b/>
              </w:rPr>
              <w:t>Doporučená literatura:</w:t>
            </w:r>
          </w:p>
          <w:p w14:paraId="7915B409" w14:textId="77777777" w:rsidR="00E97D64" w:rsidRPr="000E4545" w:rsidRDefault="00E97D64" w:rsidP="00376090">
            <w:pPr>
              <w:jc w:val="both"/>
            </w:pPr>
            <w:r w:rsidRPr="000E4545">
              <w:t>GOFFIN, K.</w:t>
            </w:r>
            <w:r>
              <w:t>,</w:t>
            </w:r>
            <w:r w:rsidRPr="000E4545">
              <w:t xml:space="preserve"> MITCHALL</w:t>
            </w:r>
            <w:r>
              <w:t>, R</w:t>
            </w:r>
            <w:r w:rsidRPr="000E4545">
              <w:t xml:space="preserve">. </w:t>
            </w:r>
            <w:r w:rsidRPr="000E4545">
              <w:rPr>
                <w:i/>
              </w:rPr>
              <w:t>Innovation Management: Effective strategy and implementation. (3rd. Edition).</w:t>
            </w:r>
            <w:r w:rsidRPr="000E4545">
              <w:t xml:space="preserve"> UK: Palgrave, 2017. 440 pp. ISBN 978-1137373434.</w:t>
            </w:r>
          </w:p>
          <w:p w14:paraId="50A8AEA3" w14:textId="77777777" w:rsidR="00E97D64" w:rsidRPr="000E4545" w:rsidRDefault="00E97D64" w:rsidP="00376090">
            <w:pPr>
              <w:jc w:val="both"/>
            </w:pPr>
            <w:r w:rsidRPr="000E4545">
              <w:t>SKALICKÝ, J., ŠLECHTOVÁ</w:t>
            </w:r>
            <w:r>
              <w:t>, Y.</w:t>
            </w:r>
            <w:r w:rsidRPr="000E4545">
              <w:t>, VACÍK</w:t>
            </w:r>
            <w:r>
              <w:t xml:space="preserve">, E., </w:t>
            </w:r>
            <w:r w:rsidRPr="000E4545">
              <w:t>VACEK</w:t>
            </w:r>
            <w:r>
              <w:t>, J</w:t>
            </w:r>
            <w:r w:rsidRPr="000E4545">
              <w:t xml:space="preserve">. </w:t>
            </w:r>
            <w:r w:rsidRPr="000E4545">
              <w:rPr>
                <w:i/>
              </w:rPr>
              <w:t>Hledání inovačních příležitostí a práce s inovacemi</w:t>
            </w:r>
            <w:r w:rsidRPr="000E4545">
              <w:t>. Plzeň: ZČU, 2001. Bez ISBN.</w:t>
            </w:r>
          </w:p>
          <w:p w14:paraId="7240764F" w14:textId="77777777" w:rsidR="00E97D64" w:rsidRDefault="00E97D64" w:rsidP="00376090">
            <w:pPr>
              <w:jc w:val="both"/>
            </w:pPr>
            <w:r w:rsidRPr="000E4545">
              <w:t xml:space="preserve">VALENTA, F. </w:t>
            </w:r>
            <w:r w:rsidRPr="000E4545">
              <w:rPr>
                <w:i/>
              </w:rPr>
              <w:t>Inovace v manažerské praxi</w:t>
            </w:r>
            <w:r w:rsidRPr="000E4545">
              <w:t xml:space="preserve">. Praha: Velryba, 2001. ISBN 80-85860-11-2. </w:t>
            </w:r>
          </w:p>
        </w:tc>
      </w:tr>
      <w:tr w:rsidR="00E97D64" w14:paraId="04D86AA1"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7AD8B4" w14:textId="77777777" w:rsidR="00E97D64" w:rsidRDefault="00E97D64" w:rsidP="00376090">
            <w:pPr>
              <w:jc w:val="center"/>
              <w:rPr>
                <w:b/>
              </w:rPr>
            </w:pPr>
            <w:r>
              <w:rPr>
                <w:b/>
              </w:rPr>
              <w:t>Informace ke kombinované nebo distanční formě</w:t>
            </w:r>
          </w:p>
        </w:tc>
      </w:tr>
      <w:tr w:rsidR="00E97D64" w14:paraId="07ED56A0" w14:textId="77777777" w:rsidTr="00376090">
        <w:tc>
          <w:tcPr>
            <w:tcW w:w="4787" w:type="dxa"/>
            <w:gridSpan w:val="3"/>
            <w:tcBorders>
              <w:top w:val="single" w:sz="2" w:space="0" w:color="auto"/>
            </w:tcBorders>
            <w:shd w:val="clear" w:color="auto" w:fill="F7CAAC"/>
          </w:tcPr>
          <w:p w14:paraId="7D7F5210" w14:textId="77777777" w:rsidR="00E97D64" w:rsidRDefault="00E97D64" w:rsidP="00376090">
            <w:pPr>
              <w:jc w:val="both"/>
            </w:pPr>
            <w:r>
              <w:rPr>
                <w:b/>
              </w:rPr>
              <w:t>Rozsah konzultací (soustředění)</w:t>
            </w:r>
          </w:p>
        </w:tc>
        <w:tc>
          <w:tcPr>
            <w:tcW w:w="889" w:type="dxa"/>
            <w:tcBorders>
              <w:top w:val="single" w:sz="2" w:space="0" w:color="auto"/>
            </w:tcBorders>
          </w:tcPr>
          <w:p w14:paraId="187C3D21" w14:textId="636413B6" w:rsidR="00E97D64" w:rsidRDefault="00BC357D" w:rsidP="00376090">
            <w:pPr>
              <w:jc w:val="both"/>
            </w:pPr>
            <w:r>
              <w:t>15</w:t>
            </w:r>
          </w:p>
        </w:tc>
        <w:tc>
          <w:tcPr>
            <w:tcW w:w="4179" w:type="dxa"/>
            <w:gridSpan w:val="4"/>
            <w:tcBorders>
              <w:top w:val="single" w:sz="2" w:space="0" w:color="auto"/>
            </w:tcBorders>
            <w:shd w:val="clear" w:color="auto" w:fill="F7CAAC"/>
          </w:tcPr>
          <w:p w14:paraId="7141E4A4" w14:textId="77777777" w:rsidR="00E97D64" w:rsidRDefault="00E97D64" w:rsidP="00376090">
            <w:pPr>
              <w:jc w:val="both"/>
              <w:rPr>
                <w:b/>
              </w:rPr>
            </w:pPr>
            <w:r>
              <w:rPr>
                <w:b/>
              </w:rPr>
              <w:t xml:space="preserve">hodin </w:t>
            </w:r>
          </w:p>
        </w:tc>
      </w:tr>
      <w:tr w:rsidR="00E97D64" w14:paraId="061AB7B0" w14:textId="77777777" w:rsidTr="00376090">
        <w:tc>
          <w:tcPr>
            <w:tcW w:w="9855" w:type="dxa"/>
            <w:gridSpan w:val="8"/>
            <w:shd w:val="clear" w:color="auto" w:fill="F7CAAC"/>
          </w:tcPr>
          <w:p w14:paraId="3720F318" w14:textId="77777777" w:rsidR="00E97D64" w:rsidRDefault="00E97D64" w:rsidP="00376090">
            <w:pPr>
              <w:jc w:val="both"/>
              <w:rPr>
                <w:b/>
              </w:rPr>
            </w:pPr>
            <w:r>
              <w:rPr>
                <w:b/>
              </w:rPr>
              <w:t>Informace o způsobu kontaktu s vyučujícím</w:t>
            </w:r>
          </w:p>
        </w:tc>
      </w:tr>
      <w:tr w:rsidR="00E97D64" w14:paraId="539F79E2" w14:textId="77777777" w:rsidTr="00376090">
        <w:trPr>
          <w:trHeight w:val="733"/>
        </w:trPr>
        <w:tc>
          <w:tcPr>
            <w:tcW w:w="9855" w:type="dxa"/>
            <w:gridSpan w:val="8"/>
          </w:tcPr>
          <w:p w14:paraId="4A0597DB" w14:textId="77777777" w:rsidR="00E97D64" w:rsidRDefault="00E97D64" w:rsidP="00376090">
            <w:pPr>
              <w:jc w:val="both"/>
            </w:pPr>
            <w:r w:rsidRPr="00EA31A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r>
              <w:t xml:space="preserve"> UTB ve Zlíně</w:t>
            </w:r>
            <w:r w:rsidRPr="00EA31A3">
              <w:t>.</w:t>
            </w:r>
          </w:p>
        </w:tc>
      </w:tr>
    </w:tbl>
    <w:p w14:paraId="2813BE53"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97D64" w14:paraId="009439BC" w14:textId="77777777" w:rsidTr="00376090">
        <w:tc>
          <w:tcPr>
            <w:tcW w:w="9855" w:type="dxa"/>
            <w:gridSpan w:val="8"/>
            <w:tcBorders>
              <w:bottom w:val="double" w:sz="4" w:space="0" w:color="auto"/>
            </w:tcBorders>
            <w:shd w:val="clear" w:color="auto" w:fill="BDD6EE"/>
          </w:tcPr>
          <w:p w14:paraId="18794D39" w14:textId="77777777" w:rsidR="00E97D64" w:rsidRDefault="00E97D64" w:rsidP="00376090">
            <w:pPr>
              <w:jc w:val="both"/>
              <w:rPr>
                <w:b/>
                <w:sz w:val="28"/>
              </w:rPr>
            </w:pPr>
            <w:r>
              <w:br w:type="page"/>
            </w:r>
            <w:r>
              <w:rPr>
                <w:b/>
                <w:sz w:val="28"/>
              </w:rPr>
              <w:t>B-III – Charakteristika studijního předmětu</w:t>
            </w:r>
          </w:p>
        </w:tc>
      </w:tr>
      <w:tr w:rsidR="00E97D64" w14:paraId="440EB9E0" w14:textId="77777777" w:rsidTr="00376090">
        <w:tc>
          <w:tcPr>
            <w:tcW w:w="3086" w:type="dxa"/>
            <w:tcBorders>
              <w:top w:val="double" w:sz="4" w:space="0" w:color="auto"/>
            </w:tcBorders>
            <w:shd w:val="clear" w:color="auto" w:fill="F7CAAC"/>
          </w:tcPr>
          <w:p w14:paraId="51779359" w14:textId="77777777" w:rsidR="00E97D64" w:rsidRDefault="00E97D64" w:rsidP="00376090">
            <w:pPr>
              <w:jc w:val="both"/>
              <w:rPr>
                <w:b/>
              </w:rPr>
            </w:pPr>
            <w:r>
              <w:rPr>
                <w:b/>
              </w:rPr>
              <w:t>Název studijního předmětu</w:t>
            </w:r>
          </w:p>
        </w:tc>
        <w:tc>
          <w:tcPr>
            <w:tcW w:w="6769" w:type="dxa"/>
            <w:gridSpan w:val="7"/>
            <w:tcBorders>
              <w:top w:val="double" w:sz="4" w:space="0" w:color="auto"/>
            </w:tcBorders>
          </w:tcPr>
          <w:p w14:paraId="735CA40F" w14:textId="77777777" w:rsidR="00E97D64" w:rsidRPr="00C37444" w:rsidRDefault="00E97D64" w:rsidP="00376090">
            <w:pPr>
              <w:jc w:val="both"/>
              <w:rPr>
                <w:lang w:val="en-GB"/>
              </w:rPr>
            </w:pPr>
            <w:r w:rsidRPr="00C37444">
              <w:rPr>
                <w:lang w:val="en-GB"/>
              </w:rPr>
              <w:t>Firm Innovation Policy</w:t>
            </w:r>
          </w:p>
        </w:tc>
      </w:tr>
      <w:tr w:rsidR="00E97D64" w14:paraId="423D7A2A" w14:textId="77777777" w:rsidTr="00376090">
        <w:tc>
          <w:tcPr>
            <w:tcW w:w="3086" w:type="dxa"/>
            <w:shd w:val="clear" w:color="auto" w:fill="F7CAAC"/>
          </w:tcPr>
          <w:p w14:paraId="03FDABE8" w14:textId="77777777" w:rsidR="00E97D64" w:rsidRPr="00E513AF" w:rsidRDefault="00E97D64" w:rsidP="00376090">
            <w:pPr>
              <w:jc w:val="both"/>
              <w:rPr>
                <w:b/>
              </w:rPr>
            </w:pPr>
            <w:r w:rsidRPr="00E513AF">
              <w:rPr>
                <w:b/>
              </w:rPr>
              <w:t>Typ předmětu</w:t>
            </w:r>
          </w:p>
        </w:tc>
        <w:tc>
          <w:tcPr>
            <w:tcW w:w="3406" w:type="dxa"/>
            <w:gridSpan w:val="4"/>
          </w:tcPr>
          <w:p w14:paraId="35B89B7A" w14:textId="77777777" w:rsidR="00E97D64" w:rsidRPr="00E513AF" w:rsidRDefault="00E97D64" w:rsidP="00376090">
            <w:pPr>
              <w:jc w:val="both"/>
            </w:pPr>
            <w:r>
              <w:t>p</w:t>
            </w:r>
            <w:r w:rsidRPr="00E513AF">
              <w:t>ovinný „PZ“</w:t>
            </w:r>
          </w:p>
        </w:tc>
        <w:tc>
          <w:tcPr>
            <w:tcW w:w="2695" w:type="dxa"/>
            <w:gridSpan w:val="2"/>
            <w:shd w:val="clear" w:color="auto" w:fill="F7CAAC"/>
          </w:tcPr>
          <w:p w14:paraId="06317A01" w14:textId="77777777" w:rsidR="00E97D64" w:rsidRDefault="00E97D64" w:rsidP="00376090">
            <w:pPr>
              <w:jc w:val="both"/>
            </w:pPr>
            <w:r>
              <w:rPr>
                <w:b/>
              </w:rPr>
              <w:t>doporučený ročník / semestr</w:t>
            </w:r>
          </w:p>
        </w:tc>
        <w:tc>
          <w:tcPr>
            <w:tcW w:w="668" w:type="dxa"/>
          </w:tcPr>
          <w:p w14:paraId="3322344F" w14:textId="77777777" w:rsidR="00E97D64" w:rsidRDefault="00E97D64" w:rsidP="00376090">
            <w:pPr>
              <w:jc w:val="both"/>
            </w:pPr>
            <w:r>
              <w:t>1/Z</w:t>
            </w:r>
          </w:p>
        </w:tc>
      </w:tr>
      <w:tr w:rsidR="00E97D64" w14:paraId="73462DCA" w14:textId="77777777" w:rsidTr="00376090">
        <w:tc>
          <w:tcPr>
            <w:tcW w:w="3086" w:type="dxa"/>
            <w:shd w:val="clear" w:color="auto" w:fill="F7CAAC"/>
          </w:tcPr>
          <w:p w14:paraId="4B847154" w14:textId="77777777" w:rsidR="00E97D64" w:rsidRPr="00E513AF" w:rsidRDefault="00E97D64" w:rsidP="00376090">
            <w:pPr>
              <w:jc w:val="both"/>
              <w:rPr>
                <w:b/>
              </w:rPr>
            </w:pPr>
            <w:r w:rsidRPr="00E513AF">
              <w:rPr>
                <w:b/>
              </w:rPr>
              <w:t>Rozsah studijního předmětu</w:t>
            </w:r>
          </w:p>
        </w:tc>
        <w:tc>
          <w:tcPr>
            <w:tcW w:w="1701" w:type="dxa"/>
            <w:gridSpan w:val="2"/>
          </w:tcPr>
          <w:p w14:paraId="32FC75B7" w14:textId="77777777" w:rsidR="00E97D64" w:rsidRPr="00E513AF" w:rsidRDefault="00E97D64" w:rsidP="00376090">
            <w:pPr>
              <w:jc w:val="both"/>
            </w:pPr>
            <w:r w:rsidRPr="00E513AF">
              <w:t>13p + 26s</w:t>
            </w:r>
          </w:p>
        </w:tc>
        <w:tc>
          <w:tcPr>
            <w:tcW w:w="889" w:type="dxa"/>
            <w:shd w:val="clear" w:color="auto" w:fill="F7CAAC"/>
          </w:tcPr>
          <w:p w14:paraId="1A3CAAED" w14:textId="77777777" w:rsidR="00E97D64" w:rsidRPr="00E513AF" w:rsidRDefault="00E97D64" w:rsidP="00376090">
            <w:pPr>
              <w:jc w:val="both"/>
              <w:rPr>
                <w:b/>
              </w:rPr>
            </w:pPr>
            <w:r w:rsidRPr="00E513AF">
              <w:rPr>
                <w:b/>
              </w:rPr>
              <w:t xml:space="preserve">hod. </w:t>
            </w:r>
          </w:p>
        </w:tc>
        <w:tc>
          <w:tcPr>
            <w:tcW w:w="816" w:type="dxa"/>
          </w:tcPr>
          <w:p w14:paraId="2475F77A" w14:textId="77777777" w:rsidR="00E97D64" w:rsidRPr="00E513AF" w:rsidRDefault="00E97D64" w:rsidP="00376090">
            <w:pPr>
              <w:jc w:val="both"/>
            </w:pPr>
            <w:r w:rsidRPr="00E513AF">
              <w:t>39</w:t>
            </w:r>
          </w:p>
        </w:tc>
        <w:tc>
          <w:tcPr>
            <w:tcW w:w="2156" w:type="dxa"/>
            <w:shd w:val="clear" w:color="auto" w:fill="F7CAAC"/>
          </w:tcPr>
          <w:p w14:paraId="5CA3D1B2" w14:textId="77777777" w:rsidR="00E97D64" w:rsidRDefault="00E97D64" w:rsidP="00376090">
            <w:pPr>
              <w:jc w:val="both"/>
              <w:rPr>
                <w:b/>
              </w:rPr>
            </w:pPr>
            <w:r>
              <w:rPr>
                <w:b/>
              </w:rPr>
              <w:t>kreditů</w:t>
            </w:r>
          </w:p>
        </w:tc>
        <w:tc>
          <w:tcPr>
            <w:tcW w:w="1207" w:type="dxa"/>
            <w:gridSpan w:val="2"/>
          </w:tcPr>
          <w:p w14:paraId="13B0735B" w14:textId="77777777" w:rsidR="00E97D64" w:rsidRDefault="00E97D64" w:rsidP="00376090">
            <w:pPr>
              <w:jc w:val="both"/>
            </w:pPr>
            <w:r>
              <w:t>4</w:t>
            </w:r>
          </w:p>
        </w:tc>
      </w:tr>
      <w:tr w:rsidR="00E97D64" w14:paraId="6D3CB325" w14:textId="77777777" w:rsidTr="00376090">
        <w:tc>
          <w:tcPr>
            <w:tcW w:w="3086" w:type="dxa"/>
            <w:shd w:val="clear" w:color="auto" w:fill="F7CAAC"/>
          </w:tcPr>
          <w:p w14:paraId="6657A660" w14:textId="77777777" w:rsidR="00E97D64" w:rsidRPr="00E513AF" w:rsidRDefault="00E97D64" w:rsidP="00376090">
            <w:pPr>
              <w:jc w:val="both"/>
              <w:rPr>
                <w:b/>
              </w:rPr>
            </w:pPr>
            <w:r w:rsidRPr="00E513AF">
              <w:rPr>
                <w:b/>
              </w:rPr>
              <w:t>Prerekvizity, korekvizity, ekvivalence</w:t>
            </w:r>
          </w:p>
        </w:tc>
        <w:tc>
          <w:tcPr>
            <w:tcW w:w="6769" w:type="dxa"/>
            <w:gridSpan w:val="7"/>
          </w:tcPr>
          <w:p w14:paraId="4B96A4CA" w14:textId="77777777" w:rsidR="00E97D64" w:rsidRPr="00E513AF" w:rsidRDefault="00E97D64" w:rsidP="00376090">
            <w:pPr>
              <w:jc w:val="both"/>
            </w:pPr>
            <w:r>
              <w:t>Ekvivalence (</w:t>
            </w:r>
            <w:r w:rsidRPr="000E4545">
              <w:t>Firemní inovační politika</w:t>
            </w:r>
            <w:r>
              <w:t>)</w:t>
            </w:r>
          </w:p>
        </w:tc>
      </w:tr>
      <w:tr w:rsidR="00E97D64" w14:paraId="16CFCA13" w14:textId="77777777" w:rsidTr="00376090">
        <w:tc>
          <w:tcPr>
            <w:tcW w:w="3086" w:type="dxa"/>
            <w:shd w:val="clear" w:color="auto" w:fill="F7CAAC"/>
          </w:tcPr>
          <w:p w14:paraId="4CB18382" w14:textId="77777777" w:rsidR="00E97D64" w:rsidRPr="00E513AF" w:rsidRDefault="00E97D64" w:rsidP="00376090">
            <w:pPr>
              <w:jc w:val="both"/>
              <w:rPr>
                <w:b/>
              </w:rPr>
            </w:pPr>
            <w:r w:rsidRPr="00E513AF">
              <w:rPr>
                <w:b/>
              </w:rPr>
              <w:t>Způsob ověření studijních výsledků</w:t>
            </w:r>
          </w:p>
        </w:tc>
        <w:tc>
          <w:tcPr>
            <w:tcW w:w="3406" w:type="dxa"/>
            <w:gridSpan w:val="4"/>
          </w:tcPr>
          <w:p w14:paraId="510EEFD0" w14:textId="77777777" w:rsidR="00E97D64" w:rsidRPr="00E513AF" w:rsidRDefault="00E97D64" w:rsidP="00376090">
            <w:pPr>
              <w:jc w:val="both"/>
            </w:pPr>
            <w:r>
              <w:t>z</w:t>
            </w:r>
            <w:r w:rsidRPr="00E513AF">
              <w:t>ápočet, zkouška</w:t>
            </w:r>
          </w:p>
        </w:tc>
        <w:tc>
          <w:tcPr>
            <w:tcW w:w="2156" w:type="dxa"/>
            <w:shd w:val="clear" w:color="auto" w:fill="F7CAAC"/>
          </w:tcPr>
          <w:p w14:paraId="4512D362" w14:textId="77777777" w:rsidR="00E97D64" w:rsidRDefault="00E97D64" w:rsidP="00376090">
            <w:pPr>
              <w:jc w:val="both"/>
              <w:rPr>
                <w:b/>
              </w:rPr>
            </w:pPr>
            <w:r>
              <w:rPr>
                <w:b/>
              </w:rPr>
              <w:t>Forma výuky</w:t>
            </w:r>
          </w:p>
        </w:tc>
        <w:tc>
          <w:tcPr>
            <w:tcW w:w="1207" w:type="dxa"/>
            <w:gridSpan w:val="2"/>
          </w:tcPr>
          <w:p w14:paraId="7E4421C0" w14:textId="77777777" w:rsidR="00E97D64" w:rsidRDefault="00E97D64" w:rsidP="00376090">
            <w:pPr>
              <w:jc w:val="both"/>
            </w:pPr>
            <w:r>
              <w:t>přednáška, seminář</w:t>
            </w:r>
          </w:p>
        </w:tc>
      </w:tr>
      <w:tr w:rsidR="00E97D64" w14:paraId="6FEB23BE" w14:textId="77777777" w:rsidTr="00376090">
        <w:tc>
          <w:tcPr>
            <w:tcW w:w="3086" w:type="dxa"/>
            <w:shd w:val="clear" w:color="auto" w:fill="F7CAAC"/>
          </w:tcPr>
          <w:p w14:paraId="3C87F02D" w14:textId="77777777" w:rsidR="00E97D64" w:rsidRPr="00E513AF" w:rsidRDefault="00E97D64" w:rsidP="00376090">
            <w:pPr>
              <w:jc w:val="both"/>
              <w:rPr>
                <w:b/>
              </w:rPr>
            </w:pPr>
            <w:r w:rsidRPr="00E513AF">
              <w:rPr>
                <w:b/>
              </w:rPr>
              <w:t>Forma způsobu ověření studijních výsledků a další požadavky na studenta</w:t>
            </w:r>
          </w:p>
        </w:tc>
        <w:tc>
          <w:tcPr>
            <w:tcW w:w="6769" w:type="dxa"/>
            <w:gridSpan w:val="7"/>
            <w:tcBorders>
              <w:bottom w:val="nil"/>
            </w:tcBorders>
          </w:tcPr>
          <w:p w14:paraId="4615CDCE" w14:textId="77777777" w:rsidR="00E97D64" w:rsidRPr="00E513AF" w:rsidRDefault="00E97D64" w:rsidP="00376090">
            <w:pPr>
              <w:jc w:val="both"/>
            </w:pPr>
            <w:r w:rsidRPr="00E513AF">
              <w:t>Způsob zakončení předmětu – zápočet, zkouška</w:t>
            </w:r>
          </w:p>
          <w:p w14:paraId="4D854169" w14:textId="77777777" w:rsidR="00E97D64" w:rsidRPr="00E513AF" w:rsidRDefault="00E97D64" w:rsidP="00376090">
            <w:pPr>
              <w:jc w:val="both"/>
            </w:pPr>
            <w:r>
              <w:t>Požadavky k</w:t>
            </w:r>
            <w:r w:rsidRPr="00E513AF">
              <w:t xml:space="preserve"> zápočtu - aktivní účast na seminářích spojená s minimální 80% účastí, zpracování případových studií, zpracování inovačního projektu na zadané téma dle požadovaných instrukcí, prezentace projektu inovačního podnikání. </w:t>
            </w:r>
          </w:p>
          <w:p w14:paraId="0C2B305D" w14:textId="77777777" w:rsidR="00E97D64" w:rsidRPr="00E513AF" w:rsidRDefault="00E97D64" w:rsidP="00376090">
            <w:pPr>
              <w:jc w:val="both"/>
            </w:pPr>
            <w:r w:rsidRPr="00E513AF">
              <w:t>Požadavky ke zkoušce - získání zápočtu na základě splnění požadavků k zápočtu, zvládnutí znalostí z tematického okruhu přednášek prověřených písemnou zkouškou.</w:t>
            </w:r>
          </w:p>
        </w:tc>
      </w:tr>
      <w:tr w:rsidR="00E97D64" w14:paraId="351F2393" w14:textId="77777777" w:rsidTr="00376090">
        <w:trPr>
          <w:trHeight w:val="60"/>
        </w:trPr>
        <w:tc>
          <w:tcPr>
            <w:tcW w:w="9855" w:type="dxa"/>
            <w:gridSpan w:val="8"/>
            <w:tcBorders>
              <w:top w:val="nil"/>
            </w:tcBorders>
          </w:tcPr>
          <w:p w14:paraId="2AC72690" w14:textId="77777777" w:rsidR="00E97D64" w:rsidRPr="00E513AF" w:rsidRDefault="00E97D64" w:rsidP="00376090">
            <w:pPr>
              <w:jc w:val="both"/>
            </w:pPr>
          </w:p>
        </w:tc>
      </w:tr>
      <w:tr w:rsidR="00E97D64" w14:paraId="75261DDA" w14:textId="77777777" w:rsidTr="00376090">
        <w:trPr>
          <w:trHeight w:val="197"/>
        </w:trPr>
        <w:tc>
          <w:tcPr>
            <w:tcW w:w="3086" w:type="dxa"/>
            <w:tcBorders>
              <w:top w:val="nil"/>
            </w:tcBorders>
            <w:shd w:val="clear" w:color="auto" w:fill="F7CAAC"/>
          </w:tcPr>
          <w:p w14:paraId="06A4A043" w14:textId="77777777" w:rsidR="00E97D64" w:rsidRPr="00E513AF" w:rsidRDefault="00E97D64" w:rsidP="00376090">
            <w:pPr>
              <w:jc w:val="both"/>
              <w:rPr>
                <w:b/>
              </w:rPr>
            </w:pPr>
            <w:r w:rsidRPr="00E513AF">
              <w:rPr>
                <w:b/>
              </w:rPr>
              <w:t>Garant předmětu</w:t>
            </w:r>
          </w:p>
        </w:tc>
        <w:tc>
          <w:tcPr>
            <w:tcW w:w="6769" w:type="dxa"/>
            <w:gridSpan w:val="7"/>
            <w:tcBorders>
              <w:top w:val="nil"/>
            </w:tcBorders>
          </w:tcPr>
          <w:p w14:paraId="74A4E65B" w14:textId="77777777" w:rsidR="00E97D64" w:rsidRPr="00E513AF" w:rsidRDefault="00E97D64" w:rsidP="00376090">
            <w:pPr>
              <w:jc w:val="both"/>
            </w:pPr>
            <w:r w:rsidRPr="00E513AF">
              <w:t>Ing. Eva Juřičková, Ph.D.</w:t>
            </w:r>
          </w:p>
        </w:tc>
      </w:tr>
      <w:tr w:rsidR="00E97D64" w14:paraId="5E6F4543" w14:textId="77777777" w:rsidTr="00376090">
        <w:trPr>
          <w:trHeight w:val="243"/>
        </w:trPr>
        <w:tc>
          <w:tcPr>
            <w:tcW w:w="3086" w:type="dxa"/>
            <w:tcBorders>
              <w:top w:val="nil"/>
            </w:tcBorders>
            <w:shd w:val="clear" w:color="auto" w:fill="F7CAAC"/>
          </w:tcPr>
          <w:p w14:paraId="52542A82" w14:textId="77777777" w:rsidR="00E97D64" w:rsidRPr="00E513AF" w:rsidRDefault="00E97D64" w:rsidP="00376090">
            <w:pPr>
              <w:jc w:val="both"/>
              <w:rPr>
                <w:b/>
              </w:rPr>
            </w:pPr>
            <w:r w:rsidRPr="00E513AF">
              <w:rPr>
                <w:b/>
              </w:rPr>
              <w:t>Zapojení garanta do výuky předmětu</w:t>
            </w:r>
          </w:p>
        </w:tc>
        <w:tc>
          <w:tcPr>
            <w:tcW w:w="6769" w:type="dxa"/>
            <w:gridSpan w:val="7"/>
            <w:tcBorders>
              <w:top w:val="nil"/>
            </w:tcBorders>
          </w:tcPr>
          <w:p w14:paraId="01EF8FE0" w14:textId="77777777" w:rsidR="00E97D64" w:rsidRPr="00E513AF" w:rsidRDefault="00E97D64" w:rsidP="00376090">
            <w:pPr>
              <w:jc w:val="both"/>
            </w:pPr>
            <w:r w:rsidRPr="00D30BB7">
              <w:t xml:space="preserve">Garant se podílí na přednášení v rozsahu 100 %, dále stanovuje koncepci </w:t>
            </w:r>
            <w:r>
              <w:t>seminářů</w:t>
            </w:r>
            <w:r w:rsidRPr="00D30BB7">
              <w:t xml:space="preserve"> a dohlíží na jejich jednotné vedení.</w:t>
            </w:r>
          </w:p>
        </w:tc>
      </w:tr>
      <w:tr w:rsidR="00E97D64" w14:paraId="24782F87" w14:textId="77777777" w:rsidTr="00376090">
        <w:tc>
          <w:tcPr>
            <w:tcW w:w="3086" w:type="dxa"/>
            <w:shd w:val="clear" w:color="auto" w:fill="F7CAAC"/>
          </w:tcPr>
          <w:p w14:paraId="6DC100B8" w14:textId="77777777" w:rsidR="00E97D64" w:rsidRPr="00E513AF" w:rsidRDefault="00E97D64" w:rsidP="00376090">
            <w:pPr>
              <w:jc w:val="both"/>
              <w:rPr>
                <w:b/>
              </w:rPr>
            </w:pPr>
            <w:r w:rsidRPr="00E513AF">
              <w:rPr>
                <w:b/>
              </w:rPr>
              <w:t>Vyučující</w:t>
            </w:r>
          </w:p>
        </w:tc>
        <w:tc>
          <w:tcPr>
            <w:tcW w:w="6769" w:type="dxa"/>
            <w:gridSpan w:val="7"/>
            <w:tcBorders>
              <w:bottom w:val="nil"/>
            </w:tcBorders>
          </w:tcPr>
          <w:p w14:paraId="20457A79" w14:textId="77777777" w:rsidR="00E97D64" w:rsidRPr="00E513AF" w:rsidRDefault="00E97D64" w:rsidP="00376090">
            <w:pPr>
              <w:jc w:val="both"/>
            </w:pPr>
            <w:r w:rsidRPr="00E513AF">
              <w:t xml:space="preserve">Ing. Eva Juřičková, Ph.D. – přednášky </w:t>
            </w:r>
            <w:r>
              <w:t>(</w:t>
            </w:r>
            <w:r w:rsidRPr="00E513AF">
              <w:t>100%</w:t>
            </w:r>
            <w:r>
              <w:t>)</w:t>
            </w:r>
          </w:p>
        </w:tc>
      </w:tr>
      <w:tr w:rsidR="00E97D64" w14:paraId="49CE2238" w14:textId="77777777" w:rsidTr="00376090">
        <w:trPr>
          <w:trHeight w:val="139"/>
        </w:trPr>
        <w:tc>
          <w:tcPr>
            <w:tcW w:w="9855" w:type="dxa"/>
            <w:gridSpan w:val="8"/>
            <w:tcBorders>
              <w:top w:val="nil"/>
            </w:tcBorders>
          </w:tcPr>
          <w:p w14:paraId="31C41108" w14:textId="77777777" w:rsidR="00E97D64" w:rsidRPr="00E513AF" w:rsidRDefault="00E97D64" w:rsidP="00376090">
            <w:pPr>
              <w:jc w:val="both"/>
            </w:pPr>
          </w:p>
        </w:tc>
      </w:tr>
      <w:tr w:rsidR="00E97D64" w14:paraId="652434A9" w14:textId="77777777" w:rsidTr="00376090">
        <w:tc>
          <w:tcPr>
            <w:tcW w:w="3086" w:type="dxa"/>
            <w:shd w:val="clear" w:color="auto" w:fill="F7CAAC"/>
          </w:tcPr>
          <w:p w14:paraId="04038EAC" w14:textId="77777777" w:rsidR="00E97D64" w:rsidRPr="00E513AF" w:rsidRDefault="00E97D64" w:rsidP="00376090">
            <w:pPr>
              <w:jc w:val="both"/>
              <w:rPr>
                <w:b/>
              </w:rPr>
            </w:pPr>
            <w:r w:rsidRPr="00E513AF">
              <w:rPr>
                <w:b/>
              </w:rPr>
              <w:t>Stručná anotace předmětu</w:t>
            </w:r>
          </w:p>
        </w:tc>
        <w:tc>
          <w:tcPr>
            <w:tcW w:w="6769" w:type="dxa"/>
            <w:gridSpan w:val="7"/>
            <w:tcBorders>
              <w:bottom w:val="nil"/>
            </w:tcBorders>
          </w:tcPr>
          <w:p w14:paraId="1785052C" w14:textId="77777777" w:rsidR="00E97D64" w:rsidRPr="00E513AF" w:rsidRDefault="00E97D64" w:rsidP="00376090">
            <w:pPr>
              <w:jc w:val="both"/>
            </w:pPr>
          </w:p>
        </w:tc>
      </w:tr>
      <w:tr w:rsidR="00E97D64" w14:paraId="1A223912" w14:textId="77777777" w:rsidTr="00376090">
        <w:trPr>
          <w:trHeight w:val="6595"/>
        </w:trPr>
        <w:tc>
          <w:tcPr>
            <w:tcW w:w="9855" w:type="dxa"/>
            <w:gridSpan w:val="8"/>
            <w:tcBorders>
              <w:top w:val="nil"/>
              <w:bottom w:val="single" w:sz="12" w:space="0" w:color="auto"/>
            </w:tcBorders>
          </w:tcPr>
          <w:p w14:paraId="390522C4" w14:textId="77777777" w:rsidR="00E97D64" w:rsidRDefault="00E97D64" w:rsidP="00376090">
            <w:pPr>
              <w:jc w:val="both"/>
            </w:pPr>
            <w:r w:rsidRPr="00632348">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w:t>
            </w:r>
            <w:r>
              <w:t xml:space="preserve">Mezi přednášená témata se řadí problematika   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w:t>
            </w:r>
            <w:r w:rsidRPr="00632348">
              <w:t>Posluchači se</w:t>
            </w:r>
            <w:r>
              <w:t xml:space="preserve"> dále</w:t>
            </w:r>
            <w:r w:rsidRPr="00632348">
              <w:t xml:space="preserve"> seznámí s problematikou projektového managementu inovací a tvorby a hodnocení inovačních projektů ve vazbě na inovační proces firem v jeho invenční a inovační části. V rámci výuky metod a technik řízení projektů je součástí přednášené disciplíny metodika PRINCE2</w:t>
            </w:r>
            <w:r w:rsidRPr="005C39C9">
              <w:rPr>
                <w:vertAlign w:val="superscript"/>
              </w:rPr>
              <w:t>TM</w:t>
            </w:r>
            <w:r w:rsidRPr="00632348">
              <w:t xml:space="preserve">, a to zejména ve vazbě na plánovací fázi inovačního projektu, jehož příprava je celosemestrálním úkolem studentů. Jako podpora přednášené disciplíny je využíván Microsoft Project Professional </w:t>
            </w:r>
            <w:r>
              <w:t>2016</w:t>
            </w:r>
            <w:r w:rsidRPr="00632348">
              <w:t>.</w:t>
            </w:r>
          </w:p>
          <w:p w14:paraId="2CA92B66"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Inovace a konkurenceschopnost. </w:t>
            </w:r>
          </w:p>
          <w:p w14:paraId="70F2C137"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Změny, znalosti a inovace. Úvod do řízení inovací. Pojetí inovací dle Schumpetera, Valenty, Druckera. Kondratěvův cyklus a související teorie. Případové studie – úspěšné a neúspěšné inovace. </w:t>
            </w:r>
          </w:p>
          <w:p w14:paraId="2BEB6107" w14:textId="77777777" w:rsidR="00E97D64" w:rsidRPr="00D0125E" w:rsidRDefault="00E97D64" w:rsidP="005961AC">
            <w:pPr>
              <w:pStyle w:val="Odstavecseseznamem"/>
              <w:numPr>
                <w:ilvl w:val="0"/>
                <w:numId w:val="44"/>
              </w:numPr>
              <w:spacing w:after="160" w:line="259" w:lineRule="auto"/>
              <w:ind w:left="321" w:hanging="284"/>
              <w:jc w:val="both"/>
            </w:pPr>
            <w:r w:rsidRPr="00D0125E">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7FF621BB"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Inovace jako systémová činnost. Zdroje inovačních příležitostí. Principy realizace inovací. </w:t>
            </w:r>
          </w:p>
          <w:p w14:paraId="2078FB1F" w14:textId="77777777" w:rsidR="00E97D64" w:rsidRPr="00D0125E" w:rsidRDefault="00E97D64" w:rsidP="005961AC">
            <w:pPr>
              <w:pStyle w:val="Odstavecseseznamem"/>
              <w:numPr>
                <w:ilvl w:val="0"/>
                <w:numId w:val="44"/>
              </w:numPr>
              <w:spacing w:after="160" w:line="259" w:lineRule="auto"/>
              <w:ind w:left="321" w:hanging="284"/>
              <w:jc w:val="both"/>
            </w:pPr>
            <w:r w:rsidRPr="00D0125E">
              <w:t>Inovační proces. Stage-Gate</w:t>
            </w:r>
            <w:r w:rsidRPr="00D0125E">
              <w:rPr>
                <w:vertAlign w:val="superscript"/>
              </w:rPr>
              <w:t>TM</w:t>
            </w:r>
            <w:r w:rsidRPr="00D0125E">
              <w:t xml:space="preserve"> proces tvorby nového produktu.  </w:t>
            </w:r>
          </w:p>
          <w:p w14:paraId="5C469539" w14:textId="77777777" w:rsidR="00E97D64" w:rsidRPr="00D0125E" w:rsidRDefault="00E97D64" w:rsidP="005961AC">
            <w:pPr>
              <w:pStyle w:val="Odstavecseseznamem"/>
              <w:numPr>
                <w:ilvl w:val="0"/>
                <w:numId w:val="44"/>
              </w:numPr>
              <w:spacing w:after="160" w:line="259" w:lineRule="auto"/>
              <w:ind w:left="321" w:hanging="284"/>
              <w:jc w:val="both"/>
            </w:pPr>
            <w:r w:rsidRPr="00D0125E">
              <w:t>Systém vyhledávání inovačních příležitostí. Týmová práce.</w:t>
            </w:r>
          </w:p>
          <w:p w14:paraId="1AD7980E" w14:textId="77777777" w:rsidR="00E97D64" w:rsidRPr="00D0125E" w:rsidRDefault="00E97D64" w:rsidP="005961AC">
            <w:pPr>
              <w:pStyle w:val="Odstavecseseznamem"/>
              <w:numPr>
                <w:ilvl w:val="0"/>
                <w:numId w:val="44"/>
              </w:numPr>
              <w:spacing w:after="160" w:line="259" w:lineRule="auto"/>
              <w:ind w:left="321" w:hanging="284"/>
              <w:jc w:val="both"/>
            </w:pPr>
            <w:r w:rsidRPr="00D0125E">
              <w:t>Inovační projekt. Metodika projektového řízení. PRINCE2</w:t>
            </w:r>
            <w:r w:rsidRPr="00D0125E">
              <w:rPr>
                <w:vertAlign w:val="superscript"/>
              </w:rPr>
              <w:t>TM</w:t>
            </w:r>
            <w:r w:rsidRPr="00D0125E">
              <w:t xml:space="preserve">. Projekt v životním cyklu. Definování a zadávání projektu. Proces plánování projektu.  </w:t>
            </w:r>
          </w:p>
          <w:p w14:paraId="5BF11D96"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Časové a zdrojové ohodnocení projektu. Nositelé oprávněných zájmů. Odůvodnění projektu. Rizika v projektu. </w:t>
            </w:r>
          </w:p>
          <w:p w14:paraId="4C08EECA" w14:textId="77777777" w:rsidR="00E97D64" w:rsidRPr="00D0125E" w:rsidRDefault="00E97D64" w:rsidP="005961AC">
            <w:pPr>
              <w:pStyle w:val="Odstavecseseznamem"/>
              <w:numPr>
                <w:ilvl w:val="0"/>
                <w:numId w:val="44"/>
              </w:numPr>
              <w:spacing w:after="160" w:line="259" w:lineRule="auto"/>
              <w:ind w:left="321" w:hanging="284"/>
              <w:jc w:val="both"/>
            </w:pPr>
            <w:r w:rsidRPr="00D0125E">
              <w:t>Tvorba inovačních projektů na základě metodiky PRINCE2</w:t>
            </w:r>
            <w:r w:rsidRPr="00D0125E">
              <w:rPr>
                <w:vertAlign w:val="superscript"/>
              </w:rPr>
              <w:t>TM</w:t>
            </w:r>
            <w:r w:rsidRPr="00D0125E">
              <w:t>. Studie proveditelnosti. Metoda hodnocení projektu.</w:t>
            </w:r>
          </w:p>
          <w:p w14:paraId="0DBD996C"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Financování inovačních aktivit. Financování výzkumu, vývoje a inovací. Základní legislativní rámec výzkumu, vývoje a inovačního podnikání. Regionální politika a strukturální fondy EU. </w:t>
            </w:r>
          </w:p>
          <w:p w14:paraId="3DB37623" w14:textId="77777777" w:rsidR="00E97D64" w:rsidRPr="00D0125E" w:rsidRDefault="00E97D64" w:rsidP="005961AC">
            <w:pPr>
              <w:pStyle w:val="Odstavecseseznamem"/>
              <w:numPr>
                <w:ilvl w:val="0"/>
                <w:numId w:val="44"/>
              </w:numPr>
              <w:spacing w:after="160" w:line="259" w:lineRule="auto"/>
              <w:ind w:left="321" w:hanging="284"/>
              <w:jc w:val="both"/>
            </w:pPr>
            <w:r w:rsidRPr="00D0125E">
              <w:t xml:space="preserve">Podpora inovací a rozvoje vědeckotechnických parků. Klastry. </w:t>
            </w:r>
          </w:p>
          <w:p w14:paraId="28C7F582" w14:textId="77777777" w:rsidR="00E97D64" w:rsidRPr="00D0125E" w:rsidRDefault="00E97D64" w:rsidP="005961AC">
            <w:pPr>
              <w:pStyle w:val="Odstavecseseznamem"/>
              <w:numPr>
                <w:ilvl w:val="0"/>
                <w:numId w:val="44"/>
              </w:numPr>
              <w:spacing w:line="259" w:lineRule="auto"/>
              <w:ind w:left="321" w:hanging="284"/>
              <w:jc w:val="both"/>
            </w:pPr>
            <w:r w:rsidRPr="00D0125E">
              <w:t>Ochrana duševního a průmyslového vlastnictví.</w:t>
            </w:r>
          </w:p>
        </w:tc>
      </w:tr>
      <w:tr w:rsidR="00E97D64" w14:paraId="6BBBF376" w14:textId="77777777" w:rsidTr="00376090">
        <w:trPr>
          <w:trHeight w:val="265"/>
        </w:trPr>
        <w:tc>
          <w:tcPr>
            <w:tcW w:w="3653" w:type="dxa"/>
            <w:gridSpan w:val="2"/>
            <w:tcBorders>
              <w:top w:val="nil"/>
            </w:tcBorders>
            <w:shd w:val="clear" w:color="auto" w:fill="F7CAAC"/>
          </w:tcPr>
          <w:p w14:paraId="2DF42DE6" w14:textId="77777777" w:rsidR="00E97D64" w:rsidRPr="00E513AF" w:rsidRDefault="00E97D64" w:rsidP="00376090">
            <w:pPr>
              <w:jc w:val="both"/>
            </w:pPr>
            <w:r w:rsidRPr="00E513AF">
              <w:rPr>
                <w:b/>
              </w:rPr>
              <w:t>Studijní literatura a studijní pomůcky</w:t>
            </w:r>
          </w:p>
        </w:tc>
        <w:tc>
          <w:tcPr>
            <w:tcW w:w="6202" w:type="dxa"/>
            <w:gridSpan w:val="6"/>
            <w:tcBorders>
              <w:top w:val="nil"/>
              <w:bottom w:val="nil"/>
            </w:tcBorders>
          </w:tcPr>
          <w:p w14:paraId="0B91998A" w14:textId="77777777" w:rsidR="00E97D64" w:rsidRPr="00E513AF" w:rsidRDefault="00E97D64" w:rsidP="00376090">
            <w:pPr>
              <w:jc w:val="both"/>
            </w:pPr>
          </w:p>
        </w:tc>
      </w:tr>
      <w:tr w:rsidR="00E97D64" w14:paraId="7D513AC3" w14:textId="77777777" w:rsidTr="00376090">
        <w:trPr>
          <w:trHeight w:val="978"/>
        </w:trPr>
        <w:tc>
          <w:tcPr>
            <w:tcW w:w="9855" w:type="dxa"/>
            <w:gridSpan w:val="8"/>
            <w:tcBorders>
              <w:top w:val="nil"/>
            </w:tcBorders>
          </w:tcPr>
          <w:p w14:paraId="2477D5C7" w14:textId="77777777" w:rsidR="00E97D64" w:rsidRPr="00E513AF" w:rsidRDefault="00E97D64" w:rsidP="00376090">
            <w:pPr>
              <w:jc w:val="both"/>
              <w:rPr>
                <w:b/>
              </w:rPr>
            </w:pPr>
            <w:r w:rsidRPr="00E513AF">
              <w:rPr>
                <w:b/>
              </w:rPr>
              <w:t>Povinná literatura</w:t>
            </w:r>
          </w:p>
          <w:p w14:paraId="2450F9F4" w14:textId="77777777" w:rsidR="00E97D64" w:rsidRDefault="00E97D64" w:rsidP="00376090">
            <w:pPr>
              <w:jc w:val="both"/>
            </w:pPr>
            <w:r>
              <w:t xml:space="preserve">AFUAH, A. </w:t>
            </w:r>
            <w:r w:rsidRPr="00D0125E">
              <w:rPr>
                <w:i/>
              </w:rPr>
              <w:t>Innovation Management - Strategies, Implementation, and Profits</w:t>
            </w:r>
            <w:r>
              <w:t>. 2nd Edition. Oxford University Press, 2003. 400 p. ISBN 978-0-195142-303.</w:t>
            </w:r>
          </w:p>
          <w:p w14:paraId="5191C421" w14:textId="77777777" w:rsidR="00E97D64" w:rsidRDefault="00E97D64" w:rsidP="00376090">
            <w:pPr>
              <w:jc w:val="both"/>
            </w:pPr>
            <w:r>
              <w:t xml:space="preserve">BESSANT, J., TIDD, J. </w:t>
            </w:r>
            <w:r w:rsidRPr="00D0125E">
              <w:rPr>
                <w:i/>
              </w:rPr>
              <w:t>Innovation and Entrepreneurship.</w:t>
            </w:r>
            <w:r>
              <w:t xml:space="preserve"> UK: John Wiley and Sons, 2011, 604 p. ISBN 978-0-470-71144-6. </w:t>
            </w:r>
          </w:p>
          <w:p w14:paraId="601E128F" w14:textId="77777777" w:rsidR="00E97D64" w:rsidRDefault="00E97D64" w:rsidP="00376090">
            <w:pPr>
              <w:jc w:val="both"/>
            </w:pPr>
            <w:r>
              <w:t xml:space="preserve">CARAYANNIS, G. E., SAMARA, E. T., BAKOUROS, Y. L. </w:t>
            </w:r>
            <w:r w:rsidRPr="00D0125E">
              <w:rPr>
                <w:i/>
              </w:rPr>
              <w:t>Innovation and Entrepreneurship: Theory, Policy nad Practice</w:t>
            </w:r>
            <w:r>
              <w:t>. Switzerland: Springer International Publishing, 2015. 218 p. ISBN: 978-3-319-11241-1.</w:t>
            </w:r>
          </w:p>
          <w:p w14:paraId="7CBAD95A" w14:textId="77777777" w:rsidR="00E97D64" w:rsidRDefault="00E97D64" w:rsidP="00376090">
            <w:pPr>
              <w:jc w:val="both"/>
            </w:pPr>
            <w:r>
              <w:t xml:space="preserve">FAGERBERG, J., MOWERY, D. C., NELSON, R. R. </w:t>
            </w:r>
            <w:r w:rsidRPr="00D0125E">
              <w:rPr>
                <w:i/>
              </w:rPr>
              <w:t>The Oxford Handbook of Innovation.</w:t>
            </w:r>
            <w:r>
              <w:t xml:space="preserve"> UK: Oxford University Press, 2013, 680 p. ISBN 978-0-19-928680-5. </w:t>
            </w:r>
          </w:p>
          <w:p w14:paraId="273156FF" w14:textId="77777777" w:rsidR="00E97D64" w:rsidRPr="00E513AF" w:rsidRDefault="00E97D64" w:rsidP="00376090">
            <w:pPr>
              <w:jc w:val="both"/>
              <w:rPr>
                <w:b/>
              </w:rPr>
            </w:pPr>
            <w:r w:rsidRPr="00E513AF">
              <w:rPr>
                <w:b/>
              </w:rPr>
              <w:t>Doporučená literatura</w:t>
            </w:r>
          </w:p>
          <w:p w14:paraId="2AE32D82" w14:textId="77777777" w:rsidR="00E97D64" w:rsidRPr="00E513AF" w:rsidRDefault="00E97D64" w:rsidP="00376090">
            <w:pPr>
              <w:jc w:val="both"/>
            </w:pPr>
            <w:r w:rsidRPr="00E513AF">
              <w:t xml:space="preserve">AFUAH, A. </w:t>
            </w:r>
            <w:r w:rsidRPr="00E513AF">
              <w:rPr>
                <w:i/>
              </w:rPr>
              <w:t>Innovation Management - Strategies, Implementation, and Profits</w:t>
            </w:r>
            <w:r w:rsidRPr="00E513AF">
              <w:t xml:space="preserve">. </w:t>
            </w:r>
            <w:r w:rsidRPr="00B74705">
              <w:t>2nd Edition.</w:t>
            </w:r>
            <w:r w:rsidRPr="00E513AF">
              <w:t xml:space="preserve"> Oxford University Press, 2003</w:t>
            </w:r>
            <w:r>
              <w:t>,</w:t>
            </w:r>
            <w:r w:rsidRPr="00E513AF">
              <w:t xml:space="preserve"> 400</w:t>
            </w:r>
            <w:r>
              <w:t xml:space="preserve"> </w:t>
            </w:r>
            <w:r w:rsidRPr="00E513AF">
              <w:t>p. ISBN 978-0-195142-303.</w:t>
            </w:r>
          </w:p>
          <w:p w14:paraId="6855A8E5" w14:textId="77777777" w:rsidR="00E97D64" w:rsidRPr="00E513AF" w:rsidRDefault="00E97D64" w:rsidP="00376090">
            <w:pPr>
              <w:jc w:val="both"/>
            </w:pPr>
            <w:r w:rsidRPr="00E513AF">
              <w:t>GOFFIN, K.</w:t>
            </w:r>
            <w:r>
              <w:t>,</w:t>
            </w:r>
            <w:r w:rsidRPr="00E513AF">
              <w:t xml:space="preserve"> MITCHALL</w:t>
            </w:r>
            <w:r>
              <w:t>, R</w:t>
            </w:r>
            <w:r w:rsidRPr="00E513AF">
              <w:t xml:space="preserve">. </w:t>
            </w:r>
            <w:r w:rsidRPr="00E513AF">
              <w:rPr>
                <w:i/>
              </w:rPr>
              <w:t>Innovation Management: Effectiv</w:t>
            </w:r>
            <w:r>
              <w:rPr>
                <w:i/>
              </w:rPr>
              <w:t xml:space="preserve">e strategy and implementation. </w:t>
            </w:r>
            <w:r w:rsidRPr="00B74705">
              <w:t>3rd. Edition.</w:t>
            </w:r>
            <w:r>
              <w:t xml:space="preserve"> UK: Palgrave, 2017,</w:t>
            </w:r>
            <w:r w:rsidRPr="00E513AF">
              <w:t xml:space="preserve"> 440 p. ISBN 978-1137373434.</w:t>
            </w:r>
          </w:p>
          <w:p w14:paraId="393D3CC6" w14:textId="77777777" w:rsidR="00E97D64" w:rsidRPr="00E513AF" w:rsidRDefault="00E97D64" w:rsidP="00376090">
            <w:pPr>
              <w:jc w:val="both"/>
            </w:pPr>
            <w:r w:rsidRPr="00E513AF">
              <w:t xml:space="preserve">PROJECT MANAGEMENT INSTITUTE. </w:t>
            </w:r>
            <w:r w:rsidRPr="00E513AF">
              <w:rPr>
                <w:i/>
              </w:rPr>
              <w:t>Guide to the Project Management Body of Knowledge. (PMBOK® Guide)</w:t>
            </w:r>
            <w:r>
              <w:t xml:space="preserve">. </w:t>
            </w:r>
            <w:r w:rsidRPr="00E513AF">
              <w:t>6th Edition. Pennsylvania: Project Management Institute, 2017. ISBN 978-1-935589-67-9.</w:t>
            </w:r>
          </w:p>
        </w:tc>
      </w:tr>
      <w:tr w:rsidR="00E97D64" w14:paraId="60963530"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0484BF1" w14:textId="77777777" w:rsidR="00E97D64" w:rsidRPr="00E513AF" w:rsidRDefault="00E97D64" w:rsidP="00376090">
            <w:pPr>
              <w:jc w:val="center"/>
              <w:rPr>
                <w:b/>
              </w:rPr>
            </w:pPr>
            <w:r w:rsidRPr="00E513AF">
              <w:rPr>
                <w:b/>
              </w:rPr>
              <w:t>Informace ke kombinované nebo distanční formě</w:t>
            </w:r>
          </w:p>
        </w:tc>
      </w:tr>
      <w:tr w:rsidR="00E97D64" w14:paraId="5F4E5C4E" w14:textId="77777777" w:rsidTr="00376090">
        <w:tc>
          <w:tcPr>
            <w:tcW w:w="4787" w:type="dxa"/>
            <w:gridSpan w:val="3"/>
            <w:tcBorders>
              <w:top w:val="single" w:sz="2" w:space="0" w:color="auto"/>
            </w:tcBorders>
            <w:shd w:val="clear" w:color="auto" w:fill="F7CAAC"/>
          </w:tcPr>
          <w:p w14:paraId="7D836E11" w14:textId="77777777" w:rsidR="00E97D64" w:rsidRPr="00E513AF" w:rsidRDefault="00E97D64" w:rsidP="00376090">
            <w:pPr>
              <w:jc w:val="both"/>
            </w:pPr>
            <w:r w:rsidRPr="00E513AF">
              <w:rPr>
                <w:b/>
              </w:rPr>
              <w:t>Rozsah konzultací (soustředění)</w:t>
            </w:r>
          </w:p>
        </w:tc>
        <w:tc>
          <w:tcPr>
            <w:tcW w:w="889" w:type="dxa"/>
            <w:tcBorders>
              <w:top w:val="single" w:sz="2" w:space="0" w:color="auto"/>
            </w:tcBorders>
          </w:tcPr>
          <w:p w14:paraId="36227724" w14:textId="65AA6773" w:rsidR="00E97D64" w:rsidRPr="00E513AF" w:rsidRDefault="00BC357D" w:rsidP="00376090">
            <w:pPr>
              <w:jc w:val="both"/>
            </w:pPr>
            <w:r>
              <w:t>15</w:t>
            </w:r>
          </w:p>
        </w:tc>
        <w:tc>
          <w:tcPr>
            <w:tcW w:w="4179" w:type="dxa"/>
            <w:gridSpan w:val="4"/>
            <w:tcBorders>
              <w:top w:val="single" w:sz="2" w:space="0" w:color="auto"/>
            </w:tcBorders>
            <w:shd w:val="clear" w:color="auto" w:fill="F7CAAC"/>
          </w:tcPr>
          <w:p w14:paraId="63416862" w14:textId="77777777" w:rsidR="00E97D64" w:rsidRPr="00E513AF" w:rsidRDefault="00E97D64" w:rsidP="00376090">
            <w:pPr>
              <w:jc w:val="both"/>
              <w:rPr>
                <w:b/>
              </w:rPr>
            </w:pPr>
            <w:r w:rsidRPr="00E513AF">
              <w:rPr>
                <w:b/>
              </w:rPr>
              <w:t xml:space="preserve">hodin </w:t>
            </w:r>
          </w:p>
        </w:tc>
      </w:tr>
      <w:tr w:rsidR="00E97D64" w14:paraId="6AA3E5BE" w14:textId="77777777" w:rsidTr="00376090">
        <w:tc>
          <w:tcPr>
            <w:tcW w:w="9855" w:type="dxa"/>
            <w:gridSpan w:val="8"/>
            <w:shd w:val="clear" w:color="auto" w:fill="F7CAAC"/>
          </w:tcPr>
          <w:p w14:paraId="5C37FAF8" w14:textId="77777777" w:rsidR="00E97D64" w:rsidRPr="00E513AF" w:rsidRDefault="00E97D64" w:rsidP="00376090">
            <w:pPr>
              <w:jc w:val="both"/>
              <w:rPr>
                <w:b/>
              </w:rPr>
            </w:pPr>
            <w:r w:rsidRPr="00E513AF">
              <w:rPr>
                <w:b/>
              </w:rPr>
              <w:t>Informace o způsobu kontaktu s vyučujícím</w:t>
            </w:r>
          </w:p>
        </w:tc>
      </w:tr>
      <w:tr w:rsidR="00E97D64" w14:paraId="31C33F75" w14:textId="77777777" w:rsidTr="00376090">
        <w:trPr>
          <w:trHeight w:val="689"/>
        </w:trPr>
        <w:tc>
          <w:tcPr>
            <w:tcW w:w="9855" w:type="dxa"/>
            <w:gridSpan w:val="8"/>
          </w:tcPr>
          <w:p w14:paraId="2CB18836" w14:textId="77777777" w:rsidR="00E97D64" w:rsidRPr="00E513AF" w:rsidRDefault="00E97D64" w:rsidP="00376090">
            <w:pPr>
              <w:jc w:val="both"/>
            </w:pPr>
            <w:r w:rsidRPr="00E513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663C0E"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2BDFAC87" w14:textId="77777777" w:rsidTr="00376090">
        <w:tc>
          <w:tcPr>
            <w:tcW w:w="9855" w:type="dxa"/>
            <w:gridSpan w:val="8"/>
            <w:tcBorders>
              <w:bottom w:val="double" w:sz="4" w:space="0" w:color="auto"/>
            </w:tcBorders>
            <w:shd w:val="clear" w:color="auto" w:fill="BDD6EE"/>
          </w:tcPr>
          <w:p w14:paraId="2F1AA2AE" w14:textId="77777777" w:rsidR="00376090" w:rsidRDefault="00376090" w:rsidP="00376090">
            <w:pPr>
              <w:jc w:val="both"/>
              <w:rPr>
                <w:b/>
                <w:sz w:val="28"/>
              </w:rPr>
            </w:pPr>
            <w:r>
              <w:br w:type="page"/>
            </w:r>
            <w:r>
              <w:rPr>
                <w:b/>
                <w:sz w:val="28"/>
              </w:rPr>
              <w:t>B-III – Charakteristika studijního předmětu</w:t>
            </w:r>
          </w:p>
        </w:tc>
      </w:tr>
      <w:tr w:rsidR="00376090" w14:paraId="213E5F14" w14:textId="77777777" w:rsidTr="00376090">
        <w:tc>
          <w:tcPr>
            <w:tcW w:w="3086" w:type="dxa"/>
            <w:tcBorders>
              <w:top w:val="double" w:sz="4" w:space="0" w:color="auto"/>
            </w:tcBorders>
            <w:shd w:val="clear" w:color="auto" w:fill="F7CAAC"/>
          </w:tcPr>
          <w:p w14:paraId="3EEA7D2D" w14:textId="77777777" w:rsidR="00376090" w:rsidRPr="00B0285A" w:rsidRDefault="00376090" w:rsidP="00376090">
            <w:pPr>
              <w:jc w:val="both"/>
              <w:rPr>
                <w:b/>
              </w:rPr>
            </w:pPr>
            <w:r w:rsidRPr="00B0285A">
              <w:rPr>
                <w:b/>
              </w:rPr>
              <w:t>Název studijního předmětu</w:t>
            </w:r>
          </w:p>
        </w:tc>
        <w:tc>
          <w:tcPr>
            <w:tcW w:w="6769" w:type="dxa"/>
            <w:gridSpan w:val="7"/>
            <w:tcBorders>
              <w:top w:val="double" w:sz="4" w:space="0" w:color="auto"/>
            </w:tcBorders>
          </w:tcPr>
          <w:p w14:paraId="44D101C9" w14:textId="77777777" w:rsidR="00376090" w:rsidRPr="00B0285A" w:rsidRDefault="00376090" w:rsidP="00376090">
            <w:pPr>
              <w:jc w:val="both"/>
            </w:pPr>
            <w:r w:rsidRPr="000C25A3">
              <w:t>Materiálové inženýrství</w:t>
            </w:r>
          </w:p>
        </w:tc>
      </w:tr>
      <w:tr w:rsidR="00376090" w14:paraId="6BC9272B" w14:textId="77777777" w:rsidTr="00376090">
        <w:trPr>
          <w:trHeight w:val="249"/>
        </w:trPr>
        <w:tc>
          <w:tcPr>
            <w:tcW w:w="3086" w:type="dxa"/>
            <w:shd w:val="clear" w:color="auto" w:fill="F7CAAC"/>
          </w:tcPr>
          <w:p w14:paraId="70D23AAF" w14:textId="77777777" w:rsidR="00376090" w:rsidRPr="00B0285A" w:rsidRDefault="00376090" w:rsidP="00376090">
            <w:pPr>
              <w:jc w:val="both"/>
              <w:rPr>
                <w:b/>
              </w:rPr>
            </w:pPr>
            <w:r w:rsidRPr="00B0285A">
              <w:rPr>
                <w:b/>
              </w:rPr>
              <w:t>Typ předmětu</w:t>
            </w:r>
          </w:p>
        </w:tc>
        <w:tc>
          <w:tcPr>
            <w:tcW w:w="3406" w:type="dxa"/>
            <w:gridSpan w:val="4"/>
          </w:tcPr>
          <w:p w14:paraId="4C224329" w14:textId="77777777" w:rsidR="00376090" w:rsidRPr="00B0285A" w:rsidRDefault="00376090" w:rsidP="00376090">
            <w:pPr>
              <w:jc w:val="both"/>
            </w:pPr>
            <w:r w:rsidRPr="00B0285A">
              <w:t>povinn</w:t>
            </w:r>
            <w:r>
              <w:t>ý</w:t>
            </w:r>
            <w:r w:rsidRPr="00B0285A">
              <w:t xml:space="preserve"> „</w:t>
            </w:r>
            <w:r>
              <w:t>ZT</w:t>
            </w:r>
            <w:r w:rsidRPr="00B0285A">
              <w:t>“</w:t>
            </w:r>
          </w:p>
        </w:tc>
        <w:tc>
          <w:tcPr>
            <w:tcW w:w="2695" w:type="dxa"/>
            <w:gridSpan w:val="2"/>
            <w:shd w:val="clear" w:color="auto" w:fill="F7CAAC"/>
          </w:tcPr>
          <w:p w14:paraId="597751D6" w14:textId="77777777" w:rsidR="00376090" w:rsidRPr="00B0285A" w:rsidRDefault="00376090" w:rsidP="00376090">
            <w:pPr>
              <w:jc w:val="both"/>
            </w:pPr>
            <w:r w:rsidRPr="00B0285A">
              <w:rPr>
                <w:b/>
              </w:rPr>
              <w:t>doporučený ročník / semestr</w:t>
            </w:r>
          </w:p>
        </w:tc>
        <w:tc>
          <w:tcPr>
            <w:tcW w:w="668" w:type="dxa"/>
          </w:tcPr>
          <w:p w14:paraId="518B65B1" w14:textId="77777777" w:rsidR="00376090" w:rsidRPr="00B0285A" w:rsidRDefault="00376090" w:rsidP="00376090">
            <w:pPr>
              <w:jc w:val="both"/>
            </w:pPr>
            <w:r w:rsidRPr="00B0285A">
              <w:t>1/</w:t>
            </w:r>
            <w:r>
              <w:t>Z</w:t>
            </w:r>
          </w:p>
        </w:tc>
      </w:tr>
      <w:tr w:rsidR="00376090" w14:paraId="47B948C0" w14:textId="77777777" w:rsidTr="00376090">
        <w:tc>
          <w:tcPr>
            <w:tcW w:w="3086" w:type="dxa"/>
            <w:shd w:val="clear" w:color="auto" w:fill="F7CAAC"/>
          </w:tcPr>
          <w:p w14:paraId="1EF07DBB" w14:textId="77777777" w:rsidR="00376090" w:rsidRPr="00B0285A" w:rsidRDefault="00376090" w:rsidP="00376090">
            <w:pPr>
              <w:jc w:val="both"/>
              <w:rPr>
                <w:b/>
              </w:rPr>
            </w:pPr>
            <w:r w:rsidRPr="00B0285A">
              <w:rPr>
                <w:b/>
              </w:rPr>
              <w:t>Rozsah studijního předmětu</w:t>
            </w:r>
          </w:p>
        </w:tc>
        <w:tc>
          <w:tcPr>
            <w:tcW w:w="1701" w:type="dxa"/>
            <w:gridSpan w:val="2"/>
          </w:tcPr>
          <w:p w14:paraId="0B1431FF" w14:textId="2B90C6C5" w:rsidR="00376090" w:rsidRPr="00B0285A" w:rsidRDefault="007E6B10" w:rsidP="00376090">
            <w:pPr>
              <w:jc w:val="both"/>
            </w:pPr>
            <w:r>
              <w:t>26p + 13s</w:t>
            </w:r>
          </w:p>
        </w:tc>
        <w:tc>
          <w:tcPr>
            <w:tcW w:w="889" w:type="dxa"/>
            <w:shd w:val="clear" w:color="auto" w:fill="F7CAAC"/>
          </w:tcPr>
          <w:p w14:paraId="20CECCEB" w14:textId="77777777" w:rsidR="00376090" w:rsidRPr="00B0285A" w:rsidRDefault="00376090" w:rsidP="00376090">
            <w:pPr>
              <w:jc w:val="both"/>
              <w:rPr>
                <w:b/>
              </w:rPr>
            </w:pPr>
            <w:r w:rsidRPr="00B0285A">
              <w:rPr>
                <w:b/>
              </w:rPr>
              <w:t xml:space="preserve">hod. </w:t>
            </w:r>
          </w:p>
        </w:tc>
        <w:tc>
          <w:tcPr>
            <w:tcW w:w="816" w:type="dxa"/>
          </w:tcPr>
          <w:p w14:paraId="38981F93" w14:textId="43F55748" w:rsidR="00376090" w:rsidRPr="00B0285A" w:rsidRDefault="0044797B" w:rsidP="00376090">
            <w:pPr>
              <w:jc w:val="both"/>
            </w:pPr>
            <w:r>
              <w:t>39</w:t>
            </w:r>
          </w:p>
        </w:tc>
        <w:tc>
          <w:tcPr>
            <w:tcW w:w="2156" w:type="dxa"/>
            <w:shd w:val="clear" w:color="auto" w:fill="F7CAAC"/>
          </w:tcPr>
          <w:p w14:paraId="3F0019D4" w14:textId="77777777" w:rsidR="00376090" w:rsidRPr="00B0285A" w:rsidRDefault="00376090" w:rsidP="00376090">
            <w:pPr>
              <w:jc w:val="both"/>
              <w:rPr>
                <w:b/>
              </w:rPr>
            </w:pPr>
            <w:r w:rsidRPr="00B0285A">
              <w:rPr>
                <w:b/>
              </w:rPr>
              <w:t>kreditů</w:t>
            </w:r>
          </w:p>
        </w:tc>
        <w:tc>
          <w:tcPr>
            <w:tcW w:w="1207" w:type="dxa"/>
            <w:gridSpan w:val="2"/>
          </w:tcPr>
          <w:p w14:paraId="01EBA22D" w14:textId="77777777" w:rsidR="00376090" w:rsidRPr="00B0285A" w:rsidRDefault="00376090" w:rsidP="00376090">
            <w:pPr>
              <w:jc w:val="both"/>
            </w:pPr>
            <w:r>
              <w:t>5</w:t>
            </w:r>
          </w:p>
        </w:tc>
      </w:tr>
      <w:tr w:rsidR="00376090" w14:paraId="5F2B2EB4" w14:textId="77777777" w:rsidTr="00376090">
        <w:tc>
          <w:tcPr>
            <w:tcW w:w="3086" w:type="dxa"/>
            <w:shd w:val="clear" w:color="auto" w:fill="F7CAAC"/>
          </w:tcPr>
          <w:p w14:paraId="2A28D4A1" w14:textId="77777777" w:rsidR="00376090" w:rsidRPr="00B0285A" w:rsidRDefault="00376090" w:rsidP="00376090">
            <w:pPr>
              <w:jc w:val="both"/>
              <w:rPr>
                <w:b/>
              </w:rPr>
            </w:pPr>
            <w:r w:rsidRPr="00B0285A">
              <w:rPr>
                <w:b/>
              </w:rPr>
              <w:t>Prerekvizity, korekvizity, ekvivalence</w:t>
            </w:r>
          </w:p>
        </w:tc>
        <w:tc>
          <w:tcPr>
            <w:tcW w:w="6769" w:type="dxa"/>
            <w:gridSpan w:val="7"/>
          </w:tcPr>
          <w:p w14:paraId="7B71FE06" w14:textId="77777777" w:rsidR="00376090" w:rsidRPr="00B0285A" w:rsidRDefault="00376090" w:rsidP="00376090">
            <w:pPr>
              <w:jc w:val="both"/>
            </w:pPr>
          </w:p>
        </w:tc>
      </w:tr>
      <w:tr w:rsidR="00376090" w14:paraId="0B2BCC93" w14:textId="77777777" w:rsidTr="00376090">
        <w:tc>
          <w:tcPr>
            <w:tcW w:w="3086" w:type="dxa"/>
            <w:shd w:val="clear" w:color="auto" w:fill="F7CAAC"/>
          </w:tcPr>
          <w:p w14:paraId="16AB996B" w14:textId="77777777" w:rsidR="00376090" w:rsidRPr="00B0285A" w:rsidRDefault="00376090" w:rsidP="00376090">
            <w:pPr>
              <w:jc w:val="both"/>
              <w:rPr>
                <w:b/>
              </w:rPr>
            </w:pPr>
            <w:r w:rsidRPr="00B0285A">
              <w:rPr>
                <w:b/>
              </w:rPr>
              <w:t>Způsob ověření studijních výsledků</w:t>
            </w:r>
          </w:p>
        </w:tc>
        <w:tc>
          <w:tcPr>
            <w:tcW w:w="3406" w:type="dxa"/>
            <w:gridSpan w:val="4"/>
          </w:tcPr>
          <w:p w14:paraId="5029522C" w14:textId="77777777" w:rsidR="00376090" w:rsidRPr="00B0285A" w:rsidRDefault="00376090" w:rsidP="00376090">
            <w:pPr>
              <w:jc w:val="both"/>
            </w:pPr>
            <w:r>
              <w:t>zápočet, zkouška</w:t>
            </w:r>
          </w:p>
        </w:tc>
        <w:tc>
          <w:tcPr>
            <w:tcW w:w="2156" w:type="dxa"/>
            <w:shd w:val="clear" w:color="auto" w:fill="F7CAAC"/>
          </w:tcPr>
          <w:p w14:paraId="5C423394" w14:textId="77777777" w:rsidR="00376090" w:rsidRPr="00B0285A" w:rsidRDefault="00376090" w:rsidP="00376090">
            <w:pPr>
              <w:jc w:val="both"/>
              <w:rPr>
                <w:b/>
              </w:rPr>
            </w:pPr>
            <w:r w:rsidRPr="00B0285A">
              <w:rPr>
                <w:b/>
              </w:rPr>
              <w:t>Forma výuky</w:t>
            </w:r>
          </w:p>
        </w:tc>
        <w:tc>
          <w:tcPr>
            <w:tcW w:w="1207" w:type="dxa"/>
            <w:gridSpan w:val="2"/>
          </w:tcPr>
          <w:p w14:paraId="72C1AD8C" w14:textId="77777777" w:rsidR="00376090" w:rsidRPr="00B0285A" w:rsidRDefault="00376090" w:rsidP="00376090">
            <w:pPr>
              <w:jc w:val="both"/>
            </w:pPr>
            <w:r w:rsidRPr="00B0285A">
              <w:t>přednáška, seminář</w:t>
            </w:r>
          </w:p>
        </w:tc>
      </w:tr>
      <w:tr w:rsidR="00376090" w14:paraId="563C9C7D" w14:textId="77777777" w:rsidTr="00376090">
        <w:tc>
          <w:tcPr>
            <w:tcW w:w="3086" w:type="dxa"/>
            <w:shd w:val="clear" w:color="auto" w:fill="F7CAAC"/>
          </w:tcPr>
          <w:p w14:paraId="2A53C87E" w14:textId="77777777" w:rsidR="00376090" w:rsidRPr="00B0285A" w:rsidRDefault="00376090" w:rsidP="00376090">
            <w:pPr>
              <w:jc w:val="both"/>
              <w:rPr>
                <w:b/>
              </w:rPr>
            </w:pPr>
            <w:r w:rsidRPr="00B0285A">
              <w:rPr>
                <w:b/>
              </w:rPr>
              <w:t>Forma způsobu ověření studijních výsledků a další požadavky na studenta</w:t>
            </w:r>
          </w:p>
        </w:tc>
        <w:tc>
          <w:tcPr>
            <w:tcW w:w="6769" w:type="dxa"/>
            <w:gridSpan w:val="7"/>
            <w:tcBorders>
              <w:bottom w:val="nil"/>
            </w:tcBorders>
          </w:tcPr>
          <w:p w14:paraId="6B3F603D" w14:textId="77777777" w:rsidR="00376090" w:rsidRPr="00B0285A" w:rsidRDefault="00376090" w:rsidP="00376090">
            <w:pPr>
              <w:jc w:val="both"/>
            </w:pPr>
            <w:r w:rsidRPr="00B0285A">
              <w:t xml:space="preserve">Způsob zakončení předmětu – </w:t>
            </w:r>
            <w:r>
              <w:t>zápočet, zkouška</w:t>
            </w:r>
          </w:p>
          <w:p w14:paraId="795BF586" w14:textId="77777777" w:rsidR="00376090" w:rsidRDefault="00376090" w:rsidP="00376090">
            <w:pPr>
              <w:jc w:val="both"/>
            </w:pPr>
            <w:r w:rsidRPr="00B0285A">
              <w:t>Požadavky na zápočet:</w:t>
            </w:r>
            <w:r>
              <w:t xml:space="preserve"> </w:t>
            </w:r>
            <w:r w:rsidRPr="00B0285A">
              <w:t>vypracování seminární p</w:t>
            </w:r>
            <w:r>
              <w:t xml:space="preserve">ráce dle požadavků vyučujícího; 80% aktivní účast na seminářích; </w:t>
            </w:r>
          </w:p>
          <w:p w14:paraId="57E70F23" w14:textId="77777777" w:rsidR="00376090" w:rsidRPr="00B0285A" w:rsidRDefault="00376090" w:rsidP="00376090">
            <w:pPr>
              <w:jc w:val="both"/>
            </w:pPr>
            <w:r>
              <w:t xml:space="preserve">Požadavky na zkoušku: </w:t>
            </w:r>
            <w:r w:rsidRPr="00B0285A">
              <w:t>závěrečný písemný test s maximálním možným počtem dosažitelných bodů 100 musí být napsán alespoň na 60 %.</w:t>
            </w:r>
          </w:p>
        </w:tc>
      </w:tr>
      <w:tr w:rsidR="00376090" w14:paraId="7D8170A7" w14:textId="77777777" w:rsidTr="00376090">
        <w:trPr>
          <w:trHeight w:val="60"/>
        </w:trPr>
        <w:tc>
          <w:tcPr>
            <w:tcW w:w="9855" w:type="dxa"/>
            <w:gridSpan w:val="8"/>
            <w:tcBorders>
              <w:top w:val="nil"/>
            </w:tcBorders>
          </w:tcPr>
          <w:p w14:paraId="6E4C3B07" w14:textId="77777777" w:rsidR="00376090" w:rsidRPr="00B0285A" w:rsidRDefault="00376090" w:rsidP="00376090">
            <w:pPr>
              <w:jc w:val="both"/>
            </w:pPr>
          </w:p>
        </w:tc>
      </w:tr>
      <w:tr w:rsidR="00376090" w14:paraId="6AF9CA15" w14:textId="77777777" w:rsidTr="00376090">
        <w:trPr>
          <w:trHeight w:val="197"/>
        </w:trPr>
        <w:tc>
          <w:tcPr>
            <w:tcW w:w="3086" w:type="dxa"/>
            <w:tcBorders>
              <w:top w:val="nil"/>
            </w:tcBorders>
            <w:shd w:val="clear" w:color="auto" w:fill="F7CAAC"/>
          </w:tcPr>
          <w:p w14:paraId="69CBB346" w14:textId="77777777" w:rsidR="00376090" w:rsidRPr="00B0285A" w:rsidRDefault="00376090" w:rsidP="00376090">
            <w:pPr>
              <w:jc w:val="both"/>
              <w:rPr>
                <w:b/>
              </w:rPr>
            </w:pPr>
            <w:r w:rsidRPr="00B0285A">
              <w:rPr>
                <w:b/>
              </w:rPr>
              <w:t>Garant předmětu</w:t>
            </w:r>
          </w:p>
        </w:tc>
        <w:tc>
          <w:tcPr>
            <w:tcW w:w="6769" w:type="dxa"/>
            <w:gridSpan w:val="7"/>
            <w:tcBorders>
              <w:top w:val="nil"/>
            </w:tcBorders>
          </w:tcPr>
          <w:p w14:paraId="46A960F7" w14:textId="692E5471" w:rsidR="00376090" w:rsidRPr="00B0285A" w:rsidRDefault="00671C5E">
            <w:pPr>
              <w:jc w:val="both"/>
            </w:pPr>
            <w:r w:rsidRPr="00671C5E">
              <w:t xml:space="preserve">doc. </w:t>
            </w:r>
            <w:del w:id="522" w:author="Pavla Trefilová" w:date="2019-09-10T12:54:00Z">
              <w:r w:rsidRPr="00671C5E" w:rsidDel="00026A88">
                <w:delText>Ing.</w:delText>
              </w:r>
            </w:del>
            <w:ins w:id="523" w:author="Pavla Trefilová" w:date="2019-09-10T12:54:00Z">
              <w:r w:rsidR="00026A88">
                <w:t>Mgr. Aleš</w:t>
              </w:r>
            </w:ins>
            <w:r w:rsidRPr="00671C5E">
              <w:t xml:space="preserve"> Mráček, Ph.D</w:t>
            </w:r>
            <w:r w:rsidR="00376090" w:rsidRPr="00B0285A">
              <w:t>.</w:t>
            </w:r>
          </w:p>
        </w:tc>
      </w:tr>
      <w:tr w:rsidR="00376090" w14:paraId="4749312F" w14:textId="77777777" w:rsidTr="00376090">
        <w:trPr>
          <w:trHeight w:val="243"/>
        </w:trPr>
        <w:tc>
          <w:tcPr>
            <w:tcW w:w="3086" w:type="dxa"/>
            <w:tcBorders>
              <w:top w:val="nil"/>
            </w:tcBorders>
            <w:shd w:val="clear" w:color="auto" w:fill="F7CAAC"/>
          </w:tcPr>
          <w:p w14:paraId="0BCA661E" w14:textId="77777777" w:rsidR="00376090" w:rsidRPr="00B0285A" w:rsidRDefault="00376090" w:rsidP="00376090">
            <w:pPr>
              <w:jc w:val="both"/>
              <w:rPr>
                <w:b/>
              </w:rPr>
            </w:pPr>
            <w:r w:rsidRPr="00B0285A">
              <w:rPr>
                <w:b/>
              </w:rPr>
              <w:t>Zapojení garanta do výuky předmětu</w:t>
            </w:r>
          </w:p>
        </w:tc>
        <w:tc>
          <w:tcPr>
            <w:tcW w:w="6769" w:type="dxa"/>
            <w:gridSpan w:val="7"/>
            <w:tcBorders>
              <w:top w:val="nil"/>
            </w:tcBorders>
          </w:tcPr>
          <w:p w14:paraId="6EBC4252" w14:textId="77777777" w:rsidR="00376090" w:rsidRPr="00B0285A" w:rsidRDefault="00376090" w:rsidP="00376090">
            <w:pPr>
              <w:jc w:val="both"/>
            </w:pPr>
            <w:r w:rsidRPr="00B0285A">
              <w:t xml:space="preserve">Garant se </w:t>
            </w:r>
            <w:r>
              <w:t>podílí na přednášení v rozsahu 8</w:t>
            </w:r>
            <w:r w:rsidRPr="00B0285A">
              <w:t>0 %, dále stanovuje koncepci seminářů a dohlíží na jejich jednotné vedení.</w:t>
            </w:r>
          </w:p>
        </w:tc>
      </w:tr>
      <w:tr w:rsidR="00376090" w14:paraId="2E415CAB" w14:textId="77777777" w:rsidTr="00376090">
        <w:tc>
          <w:tcPr>
            <w:tcW w:w="3086" w:type="dxa"/>
            <w:shd w:val="clear" w:color="auto" w:fill="F7CAAC"/>
          </w:tcPr>
          <w:p w14:paraId="5DF0B968" w14:textId="77777777" w:rsidR="00376090" w:rsidRPr="00B0285A" w:rsidRDefault="00376090" w:rsidP="00376090">
            <w:pPr>
              <w:jc w:val="both"/>
              <w:rPr>
                <w:b/>
              </w:rPr>
            </w:pPr>
            <w:r w:rsidRPr="00B0285A">
              <w:rPr>
                <w:b/>
              </w:rPr>
              <w:t>Vyučující</w:t>
            </w:r>
          </w:p>
        </w:tc>
        <w:tc>
          <w:tcPr>
            <w:tcW w:w="6769" w:type="dxa"/>
            <w:gridSpan w:val="7"/>
            <w:tcBorders>
              <w:bottom w:val="nil"/>
            </w:tcBorders>
          </w:tcPr>
          <w:p w14:paraId="7705A2BE" w14:textId="2095CB6C" w:rsidR="00376090" w:rsidRPr="00B0285A" w:rsidRDefault="00671C5E">
            <w:pPr>
              <w:jc w:val="both"/>
            </w:pPr>
            <w:r w:rsidRPr="00671C5E">
              <w:t xml:space="preserve">doc. </w:t>
            </w:r>
            <w:del w:id="524" w:author="Pavla Trefilová" w:date="2019-09-10T12:54:00Z">
              <w:r w:rsidRPr="00671C5E" w:rsidDel="00026A88">
                <w:delText>Ing.</w:delText>
              </w:r>
            </w:del>
            <w:ins w:id="525" w:author="Pavla Trefilová" w:date="2019-09-10T12:54:00Z">
              <w:r w:rsidR="00026A88">
                <w:t>Mgr. Aleš</w:t>
              </w:r>
            </w:ins>
            <w:r w:rsidRPr="00671C5E">
              <w:t xml:space="preserve"> Mráček, Ph.D</w:t>
            </w:r>
            <w:r w:rsidRPr="00B0285A">
              <w:t>.</w:t>
            </w:r>
            <w:r>
              <w:t xml:space="preserve"> – přednášející (80%), </w:t>
            </w:r>
            <w:r w:rsidR="00376090">
              <w:t>prof</w:t>
            </w:r>
            <w:r w:rsidR="00376090" w:rsidRPr="00B0285A">
              <w:t>. Ing.</w:t>
            </w:r>
            <w:r w:rsidR="00376090">
              <w:t xml:space="preserve"> Vieroslav</w:t>
            </w:r>
            <w:r w:rsidR="00376090" w:rsidRPr="00B0285A">
              <w:t xml:space="preserve"> M</w:t>
            </w:r>
            <w:r w:rsidR="00376090">
              <w:t>olnár</w:t>
            </w:r>
            <w:r w:rsidR="00376090" w:rsidRPr="00B0285A">
              <w:t>, PhD.</w:t>
            </w:r>
            <w:r w:rsidR="00376090">
              <w:t xml:space="preserve"> </w:t>
            </w:r>
            <w:r w:rsidR="00376090" w:rsidRPr="0095136E">
              <w:t xml:space="preserve">– přednášející </w:t>
            </w:r>
            <w:r w:rsidR="00376090">
              <w:t>(</w:t>
            </w:r>
            <w:r>
              <w:t>2</w:t>
            </w:r>
            <w:r w:rsidR="00376090" w:rsidRPr="0095136E">
              <w:t>0%</w:t>
            </w:r>
            <w:r>
              <w:t>)</w:t>
            </w:r>
          </w:p>
        </w:tc>
      </w:tr>
      <w:tr w:rsidR="00376090" w14:paraId="6281B581" w14:textId="77777777" w:rsidTr="00376090">
        <w:trPr>
          <w:trHeight w:val="60"/>
        </w:trPr>
        <w:tc>
          <w:tcPr>
            <w:tcW w:w="9855" w:type="dxa"/>
            <w:gridSpan w:val="8"/>
            <w:tcBorders>
              <w:top w:val="nil"/>
            </w:tcBorders>
          </w:tcPr>
          <w:p w14:paraId="1C8CD986" w14:textId="77777777" w:rsidR="00376090" w:rsidRPr="00B0285A" w:rsidRDefault="00376090" w:rsidP="00376090">
            <w:pPr>
              <w:jc w:val="both"/>
            </w:pPr>
          </w:p>
        </w:tc>
      </w:tr>
      <w:tr w:rsidR="00376090" w14:paraId="1D565F48" w14:textId="77777777" w:rsidTr="00376090">
        <w:tc>
          <w:tcPr>
            <w:tcW w:w="3086" w:type="dxa"/>
            <w:shd w:val="clear" w:color="auto" w:fill="F7CAAC"/>
          </w:tcPr>
          <w:p w14:paraId="251D0F2D" w14:textId="77777777" w:rsidR="00376090" w:rsidRPr="00B0285A" w:rsidRDefault="00376090" w:rsidP="00376090">
            <w:pPr>
              <w:jc w:val="both"/>
              <w:rPr>
                <w:b/>
              </w:rPr>
            </w:pPr>
            <w:r w:rsidRPr="00B0285A">
              <w:rPr>
                <w:b/>
              </w:rPr>
              <w:t>Stručná anotace předmětu</w:t>
            </w:r>
          </w:p>
        </w:tc>
        <w:tc>
          <w:tcPr>
            <w:tcW w:w="6769" w:type="dxa"/>
            <w:gridSpan w:val="7"/>
            <w:tcBorders>
              <w:bottom w:val="nil"/>
            </w:tcBorders>
          </w:tcPr>
          <w:p w14:paraId="66DBE7BE" w14:textId="77777777" w:rsidR="00376090" w:rsidRPr="00B0285A" w:rsidRDefault="00376090" w:rsidP="00376090">
            <w:pPr>
              <w:jc w:val="both"/>
            </w:pPr>
          </w:p>
        </w:tc>
      </w:tr>
      <w:tr w:rsidR="00376090" w14:paraId="366C6032" w14:textId="77777777" w:rsidTr="00671C5E">
        <w:trPr>
          <w:trHeight w:val="4820"/>
        </w:trPr>
        <w:tc>
          <w:tcPr>
            <w:tcW w:w="9855" w:type="dxa"/>
            <w:gridSpan w:val="8"/>
            <w:tcBorders>
              <w:top w:val="nil"/>
              <w:bottom w:val="single" w:sz="12" w:space="0" w:color="auto"/>
            </w:tcBorders>
          </w:tcPr>
          <w:p w14:paraId="15921F48" w14:textId="77777777" w:rsidR="00376090" w:rsidRDefault="00376090" w:rsidP="00376090">
            <w:pPr>
              <w:jc w:val="both"/>
            </w:pPr>
            <w:r>
              <w:t xml:space="preserve">Prostřednictvím předmětu „Materiálové inženýrství“ si studenti prohloubí a doplní teoretické znalosti a praktické dovednosti z oboru technických materiálů. Důraz je kladený na otázky složení a struktury materiálů, na pochopení funkce složek v materiálových systémech, procesů probíhajících při jejich přípravě a jejich vliv na výsledné parametry materiálů. Pro materiály představující nejnovější trendy v materiálovém inženýrství je záměrem ozřejmit proces jejich přípravy a souvislosti mezi složením, technologií výroby a vlastnostmi. Studenti si ujasní zásady návrhu složení technických materiálů, včetně výpočetních schopností a testování. Osvojí si principy ověřování a analýzy vlivu proměnných parametrů složení materiálů na jejich vlastnosti. </w:t>
            </w:r>
          </w:p>
          <w:p w14:paraId="614BD359" w14:textId="215A04F8" w:rsidR="00376090" w:rsidRPr="00727F06" w:rsidRDefault="00376090" w:rsidP="005961AC">
            <w:pPr>
              <w:pStyle w:val="Odstavecseseznamem"/>
              <w:numPr>
                <w:ilvl w:val="0"/>
                <w:numId w:val="45"/>
              </w:numPr>
              <w:spacing w:after="160" w:line="259" w:lineRule="auto"/>
              <w:ind w:left="250" w:hanging="250"/>
              <w:jc w:val="both"/>
            </w:pPr>
            <w:r w:rsidRPr="00727F06">
              <w:t>Atomová struktura a vazby mezi atomy</w:t>
            </w:r>
            <w:r w:rsidR="008306E4">
              <w:t>.</w:t>
            </w:r>
          </w:p>
          <w:p w14:paraId="34F7F1B2" w14:textId="231F34A8" w:rsidR="00376090" w:rsidRPr="00727F06" w:rsidRDefault="00376090" w:rsidP="005961AC">
            <w:pPr>
              <w:pStyle w:val="Odstavecseseznamem"/>
              <w:numPr>
                <w:ilvl w:val="0"/>
                <w:numId w:val="45"/>
              </w:numPr>
              <w:spacing w:after="160" w:line="259" w:lineRule="auto"/>
              <w:ind w:left="250" w:hanging="250"/>
              <w:jc w:val="both"/>
            </w:pPr>
            <w:r w:rsidRPr="00727F06">
              <w:t>Struktura krystalických tuhých látek</w:t>
            </w:r>
            <w:r w:rsidR="008306E4">
              <w:t>.</w:t>
            </w:r>
          </w:p>
          <w:p w14:paraId="270016E0" w14:textId="64D69E0A" w:rsidR="00376090" w:rsidRPr="00727F06" w:rsidRDefault="00376090" w:rsidP="005961AC">
            <w:pPr>
              <w:pStyle w:val="Odstavecseseznamem"/>
              <w:numPr>
                <w:ilvl w:val="0"/>
                <w:numId w:val="45"/>
              </w:numPr>
              <w:spacing w:after="160" w:line="259" w:lineRule="auto"/>
              <w:ind w:left="250" w:hanging="250"/>
              <w:jc w:val="both"/>
            </w:pPr>
            <w:r w:rsidRPr="00727F06">
              <w:t>Nedostatky v pevných látkách, difuze</w:t>
            </w:r>
            <w:r w:rsidR="008306E4">
              <w:t>.</w:t>
            </w:r>
          </w:p>
          <w:p w14:paraId="497A67B7" w14:textId="259E2FA2" w:rsidR="00376090" w:rsidRPr="00727F06" w:rsidRDefault="00376090" w:rsidP="005961AC">
            <w:pPr>
              <w:pStyle w:val="Odstavecseseznamem"/>
              <w:numPr>
                <w:ilvl w:val="0"/>
                <w:numId w:val="45"/>
              </w:numPr>
              <w:spacing w:after="160" w:line="259" w:lineRule="auto"/>
              <w:ind w:left="250" w:hanging="250"/>
              <w:jc w:val="both"/>
            </w:pPr>
            <w:r w:rsidRPr="00727F06">
              <w:t>Mechanické vlastnosti kovů</w:t>
            </w:r>
            <w:r w:rsidR="008306E4">
              <w:t>.</w:t>
            </w:r>
          </w:p>
          <w:p w14:paraId="77E9B73C" w14:textId="7973C337" w:rsidR="00376090" w:rsidRPr="00727F06" w:rsidRDefault="00376090" w:rsidP="005961AC">
            <w:pPr>
              <w:pStyle w:val="Odstavecseseznamem"/>
              <w:numPr>
                <w:ilvl w:val="0"/>
                <w:numId w:val="45"/>
              </w:numPr>
              <w:spacing w:after="160" w:line="259" w:lineRule="auto"/>
              <w:ind w:left="250" w:hanging="250"/>
              <w:jc w:val="both"/>
            </w:pPr>
            <w:r w:rsidRPr="00727F06">
              <w:t>Dislokace a posilovací mechanismy</w:t>
            </w:r>
            <w:r w:rsidR="008306E4">
              <w:t>.</w:t>
            </w:r>
          </w:p>
          <w:p w14:paraId="5C277E3E" w14:textId="6D83D66A" w:rsidR="00376090" w:rsidRPr="00727F06" w:rsidRDefault="00376090" w:rsidP="005961AC">
            <w:pPr>
              <w:pStyle w:val="Odstavecseseznamem"/>
              <w:numPr>
                <w:ilvl w:val="0"/>
                <w:numId w:val="45"/>
              </w:numPr>
              <w:spacing w:after="160" w:line="259" w:lineRule="auto"/>
              <w:ind w:left="250" w:hanging="250"/>
              <w:jc w:val="both"/>
            </w:pPr>
            <w:r w:rsidRPr="00727F06">
              <w:t>Fázové diagramy, fázové transformace v kovech, vývoj mikrostruktury a změna mechanických vlastností</w:t>
            </w:r>
            <w:r w:rsidR="008306E4">
              <w:t>.</w:t>
            </w:r>
          </w:p>
          <w:p w14:paraId="7222FDB1" w14:textId="74869785" w:rsidR="00376090" w:rsidRPr="00727F06" w:rsidRDefault="00376090" w:rsidP="005961AC">
            <w:pPr>
              <w:pStyle w:val="Odstavecseseznamem"/>
              <w:numPr>
                <w:ilvl w:val="0"/>
                <w:numId w:val="45"/>
              </w:numPr>
              <w:spacing w:after="160" w:line="259" w:lineRule="auto"/>
              <w:ind w:left="250" w:hanging="250"/>
              <w:jc w:val="both"/>
            </w:pPr>
            <w:r w:rsidRPr="00727F06">
              <w:t>Aplikace a zpracování kovových slitin</w:t>
            </w:r>
            <w:r w:rsidR="008306E4">
              <w:t>.</w:t>
            </w:r>
          </w:p>
          <w:p w14:paraId="436B6217" w14:textId="664D0668" w:rsidR="00376090" w:rsidRPr="00727F06" w:rsidRDefault="00376090" w:rsidP="005961AC">
            <w:pPr>
              <w:pStyle w:val="Odstavecseseznamem"/>
              <w:numPr>
                <w:ilvl w:val="0"/>
                <w:numId w:val="45"/>
              </w:numPr>
              <w:spacing w:after="160" w:line="259" w:lineRule="auto"/>
              <w:ind w:left="250" w:hanging="250"/>
              <w:jc w:val="both"/>
            </w:pPr>
            <w:r w:rsidRPr="00727F06">
              <w:t>Struktury a vlastnosti keramiky, aplikace a zpracování keramiky</w:t>
            </w:r>
            <w:r w:rsidR="008306E4">
              <w:t>.</w:t>
            </w:r>
          </w:p>
          <w:p w14:paraId="099EF0B0" w14:textId="1FACAB11" w:rsidR="00376090" w:rsidRPr="00727F06" w:rsidRDefault="00376090" w:rsidP="005961AC">
            <w:pPr>
              <w:pStyle w:val="Odstavecseseznamem"/>
              <w:numPr>
                <w:ilvl w:val="0"/>
                <w:numId w:val="45"/>
              </w:numPr>
              <w:spacing w:after="160" w:line="259" w:lineRule="auto"/>
              <w:ind w:left="250" w:hanging="250"/>
              <w:jc w:val="both"/>
            </w:pPr>
            <w:r w:rsidRPr="00727F06">
              <w:t>Struktury a charakteristiky polymerů, zpracování polymerů</w:t>
            </w:r>
            <w:r w:rsidR="008306E4">
              <w:t>.</w:t>
            </w:r>
          </w:p>
          <w:p w14:paraId="31844BBB" w14:textId="178EDF7A" w:rsidR="00376090" w:rsidRPr="00727F06" w:rsidRDefault="00376090" w:rsidP="005961AC">
            <w:pPr>
              <w:pStyle w:val="Odstavecseseznamem"/>
              <w:numPr>
                <w:ilvl w:val="0"/>
                <w:numId w:val="45"/>
              </w:numPr>
              <w:spacing w:after="160" w:line="259" w:lineRule="auto"/>
              <w:ind w:left="250" w:hanging="250"/>
              <w:jc w:val="both"/>
            </w:pPr>
            <w:r w:rsidRPr="00727F06">
              <w:t>Kompozity</w:t>
            </w:r>
            <w:r w:rsidR="008306E4">
              <w:t>.</w:t>
            </w:r>
          </w:p>
          <w:p w14:paraId="3B5A1CD3" w14:textId="6402E0A9" w:rsidR="00376090" w:rsidRPr="00727F06" w:rsidRDefault="00376090" w:rsidP="005961AC">
            <w:pPr>
              <w:pStyle w:val="Odstavecseseznamem"/>
              <w:numPr>
                <w:ilvl w:val="0"/>
                <w:numId w:val="45"/>
              </w:numPr>
              <w:spacing w:after="160" w:line="259" w:lineRule="auto"/>
              <w:ind w:left="250" w:hanging="250"/>
              <w:jc w:val="both"/>
            </w:pPr>
            <w:r w:rsidRPr="00727F06">
              <w:t>Koroze a degradace materiálů</w:t>
            </w:r>
            <w:r w:rsidR="008306E4">
              <w:t>.</w:t>
            </w:r>
          </w:p>
          <w:p w14:paraId="0B10A6F8" w14:textId="47EC2E67" w:rsidR="00376090" w:rsidRPr="00727F06" w:rsidRDefault="00376090" w:rsidP="005961AC">
            <w:pPr>
              <w:pStyle w:val="Odstavecseseznamem"/>
              <w:numPr>
                <w:ilvl w:val="0"/>
                <w:numId w:val="45"/>
              </w:numPr>
              <w:spacing w:after="160" w:line="259" w:lineRule="auto"/>
              <w:ind w:left="250" w:hanging="250"/>
              <w:jc w:val="both"/>
            </w:pPr>
            <w:r w:rsidRPr="00727F06">
              <w:t xml:space="preserve">Elektrické, tepelné, </w:t>
            </w:r>
            <w:r>
              <w:t>nechanické</w:t>
            </w:r>
            <w:r w:rsidRPr="00727F06">
              <w:t xml:space="preserve"> a optické vlastnosti materiálů</w:t>
            </w:r>
            <w:r w:rsidR="008306E4">
              <w:t>.</w:t>
            </w:r>
          </w:p>
          <w:p w14:paraId="18E2232E" w14:textId="22ECA2FF" w:rsidR="00376090" w:rsidRPr="00B54955" w:rsidRDefault="00376090" w:rsidP="005961AC">
            <w:pPr>
              <w:pStyle w:val="Odstavecseseznamem"/>
              <w:numPr>
                <w:ilvl w:val="0"/>
                <w:numId w:val="45"/>
              </w:numPr>
              <w:spacing w:line="259" w:lineRule="auto"/>
              <w:ind w:left="250" w:hanging="250"/>
              <w:jc w:val="both"/>
            </w:pPr>
            <w:r w:rsidRPr="00727F06">
              <w:t>Environmentální a společenské otázky v oblasti materiálového inženýrství</w:t>
            </w:r>
            <w:r w:rsidR="008306E4">
              <w:t>.</w:t>
            </w:r>
          </w:p>
        </w:tc>
      </w:tr>
      <w:tr w:rsidR="00376090" w14:paraId="75636590" w14:textId="77777777" w:rsidTr="00376090">
        <w:trPr>
          <w:trHeight w:val="265"/>
        </w:trPr>
        <w:tc>
          <w:tcPr>
            <w:tcW w:w="3653" w:type="dxa"/>
            <w:gridSpan w:val="2"/>
            <w:tcBorders>
              <w:top w:val="nil"/>
            </w:tcBorders>
            <w:shd w:val="clear" w:color="auto" w:fill="F7CAAC"/>
          </w:tcPr>
          <w:p w14:paraId="76B338C0" w14:textId="77777777" w:rsidR="00376090" w:rsidRPr="00B0285A" w:rsidRDefault="00376090" w:rsidP="00376090">
            <w:pPr>
              <w:jc w:val="both"/>
            </w:pPr>
            <w:r w:rsidRPr="00B0285A">
              <w:rPr>
                <w:b/>
              </w:rPr>
              <w:t>Studijní literatura a studijní pomůcky</w:t>
            </w:r>
          </w:p>
        </w:tc>
        <w:tc>
          <w:tcPr>
            <w:tcW w:w="6202" w:type="dxa"/>
            <w:gridSpan w:val="6"/>
            <w:tcBorders>
              <w:top w:val="nil"/>
              <w:bottom w:val="nil"/>
            </w:tcBorders>
          </w:tcPr>
          <w:p w14:paraId="54950EBE" w14:textId="77777777" w:rsidR="00376090" w:rsidRPr="00B0285A" w:rsidRDefault="00376090" w:rsidP="00376090">
            <w:pPr>
              <w:jc w:val="both"/>
            </w:pPr>
          </w:p>
        </w:tc>
      </w:tr>
      <w:tr w:rsidR="00376090" w14:paraId="255B404E" w14:textId="77777777" w:rsidTr="00376090">
        <w:trPr>
          <w:trHeight w:val="1497"/>
        </w:trPr>
        <w:tc>
          <w:tcPr>
            <w:tcW w:w="9855" w:type="dxa"/>
            <w:gridSpan w:val="8"/>
            <w:tcBorders>
              <w:top w:val="nil"/>
            </w:tcBorders>
          </w:tcPr>
          <w:p w14:paraId="013C3DA7" w14:textId="77777777" w:rsidR="00376090" w:rsidRPr="00B0285A" w:rsidRDefault="00376090" w:rsidP="00376090">
            <w:pPr>
              <w:jc w:val="both"/>
              <w:rPr>
                <w:b/>
              </w:rPr>
            </w:pPr>
            <w:r w:rsidRPr="00B0285A">
              <w:rPr>
                <w:b/>
              </w:rPr>
              <w:t>Povinná literatura</w:t>
            </w:r>
          </w:p>
          <w:p w14:paraId="7F15D85A" w14:textId="77777777" w:rsidR="00376090" w:rsidRDefault="00376090" w:rsidP="00376090">
            <w:pPr>
              <w:jc w:val="both"/>
            </w:pPr>
            <w:bookmarkStart w:id="526" w:name="OLE_LINK1"/>
            <w:bookmarkStart w:id="527" w:name="OLE_LINK2"/>
            <w:r w:rsidRPr="00273082">
              <w:t xml:space="preserve">PTÁČEK, L. </w:t>
            </w:r>
            <w:r w:rsidRPr="00273082">
              <w:rPr>
                <w:i/>
              </w:rPr>
              <w:t>Nauka o materiálu I</w:t>
            </w:r>
            <w:bookmarkEnd w:id="526"/>
            <w:bookmarkEnd w:id="527"/>
            <w:r w:rsidRPr="00273082">
              <w:rPr>
                <w:i/>
              </w:rPr>
              <w:t>.</w:t>
            </w:r>
            <w:r w:rsidRPr="00273082">
              <w:t xml:space="preserve"> </w:t>
            </w:r>
            <w:r>
              <w:t xml:space="preserve">2., opra. a rozš. vyd. </w:t>
            </w:r>
            <w:r w:rsidRPr="00273082">
              <w:t xml:space="preserve">Brno: CERM, </w:t>
            </w:r>
            <w:r>
              <w:t>2003, 526 s.</w:t>
            </w:r>
            <w:r w:rsidRPr="00273082">
              <w:t xml:space="preserve"> </w:t>
            </w:r>
            <w:r>
              <w:t xml:space="preserve">ISBN </w:t>
            </w:r>
            <w:r w:rsidRPr="00727F06">
              <w:t>80-7204-283-1</w:t>
            </w:r>
            <w:r>
              <w:t>.</w:t>
            </w:r>
          </w:p>
          <w:p w14:paraId="0419E6BE" w14:textId="77777777" w:rsidR="00376090" w:rsidRDefault="00376090" w:rsidP="00376090">
            <w:pPr>
              <w:jc w:val="both"/>
            </w:pPr>
            <w:r w:rsidRPr="004E7AF0">
              <w:t xml:space="preserve">PTÁČEK, L. </w:t>
            </w:r>
            <w:r w:rsidRPr="004E7AF0">
              <w:rPr>
                <w:i/>
              </w:rPr>
              <w:t>Nauka o materiálu II.</w:t>
            </w:r>
            <w:r w:rsidRPr="004E7AF0">
              <w:t xml:space="preserve"> </w:t>
            </w:r>
            <w:r>
              <w:t>2., opra. a rozš. vyd.</w:t>
            </w:r>
            <w:r w:rsidRPr="004E7AF0">
              <w:t xml:space="preserve"> Brno: CERM, 200</w:t>
            </w:r>
            <w:r>
              <w:t>2</w:t>
            </w:r>
            <w:r w:rsidRPr="004E7AF0">
              <w:t xml:space="preserve">, </w:t>
            </w:r>
            <w:r>
              <w:t>392</w:t>
            </w:r>
            <w:r w:rsidRPr="004E7AF0">
              <w:t xml:space="preserve"> s. </w:t>
            </w:r>
            <w:r>
              <w:t>ISBN 80-7204-248-3.</w:t>
            </w:r>
          </w:p>
          <w:p w14:paraId="70B5B135" w14:textId="77777777" w:rsidR="00376090" w:rsidRDefault="00376090" w:rsidP="00376090">
            <w:pPr>
              <w:jc w:val="both"/>
            </w:pPr>
            <w:r>
              <w:t xml:space="preserve">SKOČOVSKÝ, P., BOKUVKA, O., KONEČNÁ, R., TILLOVÁ, E. </w:t>
            </w:r>
            <w:r w:rsidRPr="005C56CD">
              <w:rPr>
                <w:i/>
              </w:rPr>
              <w:t>Náuka o materiáli pre odbory strojnícke</w:t>
            </w:r>
            <w:r>
              <w:rPr>
                <w:i/>
              </w:rPr>
              <w:t>.</w:t>
            </w:r>
            <w:r w:rsidRPr="00727F06">
              <w:t xml:space="preserve"> Žilina: Žilinská univerzita, 2006</w:t>
            </w:r>
            <w:r>
              <w:t>, 349 s</w:t>
            </w:r>
            <w:r w:rsidRPr="00727F06">
              <w:t>. ISBN</w:t>
            </w:r>
            <w:r>
              <w:rPr>
                <w:i/>
              </w:rPr>
              <w:t xml:space="preserve"> </w:t>
            </w:r>
            <w:r w:rsidRPr="00727F06">
              <w:t>8080705933</w:t>
            </w:r>
            <w:r>
              <w:t>.</w:t>
            </w:r>
            <w:r w:rsidRPr="00727F06">
              <w:t xml:space="preserve"> </w:t>
            </w:r>
          </w:p>
          <w:p w14:paraId="055C2236" w14:textId="77777777" w:rsidR="00376090" w:rsidRPr="00B0285A" w:rsidRDefault="00376090" w:rsidP="00376090">
            <w:pPr>
              <w:jc w:val="both"/>
              <w:rPr>
                <w:b/>
              </w:rPr>
            </w:pPr>
            <w:r w:rsidRPr="00B0285A">
              <w:rPr>
                <w:b/>
              </w:rPr>
              <w:t>Doporučená literatura</w:t>
            </w:r>
          </w:p>
          <w:p w14:paraId="3A993115" w14:textId="77777777" w:rsidR="00376090" w:rsidRPr="00B0285A" w:rsidRDefault="00376090" w:rsidP="00376090">
            <w:pPr>
              <w:jc w:val="both"/>
            </w:pPr>
            <w:r w:rsidRPr="005C56CD">
              <w:t xml:space="preserve">PULC, V., HRNČIAR, V., GONDÁR, E. </w:t>
            </w:r>
            <w:r w:rsidRPr="005C56CD">
              <w:rPr>
                <w:i/>
              </w:rPr>
              <w:t>Náuka o materiáli</w:t>
            </w:r>
            <w:r>
              <w:t>.</w:t>
            </w:r>
            <w:r w:rsidRPr="005C56CD">
              <w:t xml:space="preserve"> </w:t>
            </w:r>
            <w:r>
              <w:t xml:space="preserve">Bratislava: </w:t>
            </w:r>
            <w:r w:rsidRPr="005C56CD">
              <w:t>STU</w:t>
            </w:r>
            <w:r>
              <w:t xml:space="preserve"> v Bratislavě</w:t>
            </w:r>
            <w:r w:rsidRPr="005C56CD">
              <w:t xml:space="preserve">, </w:t>
            </w:r>
            <w:r>
              <w:t xml:space="preserve">333 s. </w:t>
            </w:r>
            <w:r w:rsidRPr="005C56CD">
              <w:t>2008.</w:t>
            </w:r>
            <w:r>
              <w:t xml:space="preserve"> ISBN </w:t>
            </w:r>
            <w:r w:rsidRPr="00DB0D5C">
              <w:t>8022728478</w:t>
            </w:r>
            <w:r>
              <w:t>.</w:t>
            </w:r>
          </w:p>
          <w:p w14:paraId="21FCC6B3" w14:textId="77777777" w:rsidR="00376090" w:rsidRDefault="00376090" w:rsidP="00376090">
            <w:pPr>
              <w:jc w:val="both"/>
            </w:pPr>
            <w:r>
              <w:t xml:space="preserve">FUJDA, M. </w:t>
            </w:r>
            <w:r w:rsidRPr="005C56CD">
              <w:rPr>
                <w:i/>
              </w:rPr>
              <w:t>Základné rovnovážne diagramy</w:t>
            </w:r>
            <w:r>
              <w:rPr>
                <w:i/>
              </w:rPr>
              <w:t>.</w:t>
            </w:r>
            <w:r>
              <w:t xml:space="preserve"> Učebné texty. Košice: HF TU Košice, 2010.</w:t>
            </w:r>
          </w:p>
          <w:p w14:paraId="795F9338" w14:textId="77777777" w:rsidR="00376090" w:rsidRDefault="00376090" w:rsidP="00376090">
            <w:pPr>
              <w:jc w:val="both"/>
              <w:rPr>
                <w:i/>
              </w:rPr>
            </w:pPr>
            <w:r w:rsidRPr="002F37F1">
              <w:t>BOLTON, W., HIGGINS, R. A.</w:t>
            </w:r>
            <w:r>
              <w:t xml:space="preserve"> </w:t>
            </w:r>
            <w:r w:rsidRPr="002F37F1">
              <w:rPr>
                <w:i/>
              </w:rPr>
              <w:t>Materials for engineers and technicians</w:t>
            </w:r>
            <w:r>
              <w:rPr>
                <w:i/>
              </w:rPr>
              <w:t xml:space="preserve">. </w:t>
            </w:r>
            <w:r w:rsidRPr="002F37F1">
              <w:t>Routledge</w:t>
            </w:r>
            <w:r>
              <w:t>:</w:t>
            </w:r>
            <w:r w:rsidRPr="002F37F1">
              <w:t xml:space="preserve"> Taylor &amp; Francis Group, 2015, 459 s.</w:t>
            </w:r>
            <w:r>
              <w:rPr>
                <w:i/>
              </w:rPr>
              <w:t xml:space="preserve"> </w:t>
            </w:r>
            <w:r>
              <w:t>ISBN</w:t>
            </w:r>
            <w:r w:rsidRPr="002F37F1">
              <w:t> 9781138778757</w:t>
            </w:r>
            <w:r>
              <w:t>.</w:t>
            </w:r>
          </w:p>
          <w:p w14:paraId="629FD582" w14:textId="487D5AC2" w:rsidR="00376090" w:rsidRPr="00273082" w:rsidRDefault="00376090" w:rsidP="00376090">
            <w:pPr>
              <w:jc w:val="both"/>
            </w:pPr>
            <w:r w:rsidRPr="00273082">
              <w:t>CALLISTER, W. D.</w:t>
            </w:r>
            <w:r>
              <w:t xml:space="preserve">, </w:t>
            </w:r>
            <w:r w:rsidRPr="00883A80">
              <w:t>RETHWISCH,</w:t>
            </w:r>
            <w:r w:rsidRPr="00273082">
              <w:t xml:space="preserve"> </w:t>
            </w:r>
            <w:r w:rsidRPr="00883A80">
              <w:t xml:space="preserve">D. G. </w:t>
            </w:r>
            <w:r w:rsidRPr="00883A80">
              <w:rPr>
                <w:i/>
              </w:rPr>
              <w:t>Materials</w:t>
            </w:r>
            <w:r w:rsidR="0044797B">
              <w:rPr>
                <w:i/>
              </w:rPr>
              <w:t xml:space="preserve"> science and engineering</w:t>
            </w:r>
            <w:r w:rsidRPr="00273082">
              <w:rPr>
                <w:i/>
              </w:rPr>
              <w:t>: an introduction</w:t>
            </w:r>
            <w:r>
              <w:rPr>
                <w:i/>
              </w:rPr>
              <w:t xml:space="preserve">. </w:t>
            </w:r>
            <w:r w:rsidRPr="00273082">
              <w:t>Hoboken, NJ: Wiley, 201</w:t>
            </w:r>
            <w:r>
              <w:t>4, 1000 s. ISBN</w:t>
            </w:r>
            <w:r w:rsidRPr="00273082">
              <w:t xml:space="preserve"> 9781118324578.</w:t>
            </w:r>
          </w:p>
          <w:p w14:paraId="28CEDA55" w14:textId="77777777" w:rsidR="00376090" w:rsidRPr="00883A80" w:rsidRDefault="00376090" w:rsidP="00376090">
            <w:pPr>
              <w:jc w:val="both"/>
            </w:pPr>
            <w:r w:rsidRPr="002F6F4E">
              <w:rPr>
                <w:i/>
              </w:rPr>
              <w:t xml:space="preserve">Fyzikální základy vědy o </w:t>
            </w:r>
            <w:r w:rsidRPr="00883A80">
              <w:rPr>
                <w:i/>
              </w:rPr>
              <w:t>materiálu</w:t>
            </w:r>
            <w:r w:rsidRPr="00883A80">
              <w:t>. http://www.ped.muni.cz/wphy/fyzvla/</w:t>
            </w:r>
          </w:p>
          <w:p w14:paraId="229ABD42" w14:textId="77777777" w:rsidR="00376090" w:rsidRPr="00273082" w:rsidRDefault="00376090" w:rsidP="00376090">
            <w:pPr>
              <w:jc w:val="both"/>
              <w:rPr>
                <w:highlight w:val="yellow"/>
              </w:rPr>
            </w:pPr>
            <w:r w:rsidRPr="00883A80">
              <w:rPr>
                <w:i/>
              </w:rPr>
              <w:t>Composite materials handbook</w:t>
            </w:r>
            <w:r w:rsidRPr="00883A80">
              <w:t>. http://snebulos.mit.edu/projects/reference/MIL-STD/MIL-HDBK-17-3F.pdf</w:t>
            </w:r>
          </w:p>
        </w:tc>
      </w:tr>
      <w:tr w:rsidR="00376090" w14:paraId="070EF82D"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BEB412" w14:textId="77777777" w:rsidR="00376090" w:rsidRPr="00B0285A" w:rsidRDefault="00376090" w:rsidP="00376090">
            <w:pPr>
              <w:jc w:val="center"/>
              <w:rPr>
                <w:b/>
              </w:rPr>
            </w:pPr>
            <w:r w:rsidRPr="00B0285A">
              <w:rPr>
                <w:b/>
              </w:rPr>
              <w:t>Informace ke kombinované nebo distanční formě</w:t>
            </w:r>
          </w:p>
        </w:tc>
      </w:tr>
      <w:tr w:rsidR="00376090" w14:paraId="6C351343" w14:textId="77777777" w:rsidTr="00376090">
        <w:tc>
          <w:tcPr>
            <w:tcW w:w="4787" w:type="dxa"/>
            <w:gridSpan w:val="3"/>
            <w:tcBorders>
              <w:top w:val="single" w:sz="2" w:space="0" w:color="auto"/>
            </w:tcBorders>
            <w:shd w:val="clear" w:color="auto" w:fill="F7CAAC"/>
          </w:tcPr>
          <w:p w14:paraId="64537D75" w14:textId="77777777" w:rsidR="00376090" w:rsidRPr="00B0285A" w:rsidRDefault="00376090" w:rsidP="00376090">
            <w:pPr>
              <w:jc w:val="both"/>
            </w:pPr>
            <w:r w:rsidRPr="00B0285A">
              <w:rPr>
                <w:b/>
              </w:rPr>
              <w:t>Rozsah konzultací (soustředění)</w:t>
            </w:r>
          </w:p>
        </w:tc>
        <w:tc>
          <w:tcPr>
            <w:tcW w:w="889" w:type="dxa"/>
            <w:tcBorders>
              <w:top w:val="single" w:sz="2" w:space="0" w:color="auto"/>
            </w:tcBorders>
          </w:tcPr>
          <w:p w14:paraId="7200EAA9" w14:textId="791C28AE" w:rsidR="00376090" w:rsidRPr="00B0285A" w:rsidRDefault="0044797B" w:rsidP="00376090">
            <w:pPr>
              <w:jc w:val="both"/>
            </w:pPr>
            <w:r>
              <w:t>15</w:t>
            </w:r>
          </w:p>
        </w:tc>
        <w:tc>
          <w:tcPr>
            <w:tcW w:w="4179" w:type="dxa"/>
            <w:gridSpan w:val="4"/>
            <w:tcBorders>
              <w:top w:val="single" w:sz="2" w:space="0" w:color="auto"/>
            </w:tcBorders>
            <w:shd w:val="clear" w:color="auto" w:fill="F7CAAC"/>
          </w:tcPr>
          <w:p w14:paraId="28374A96" w14:textId="77777777" w:rsidR="00376090" w:rsidRPr="00B0285A" w:rsidRDefault="00376090" w:rsidP="00376090">
            <w:pPr>
              <w:jc w:val="both"/>
              <w:rPr>
                <w:b/>
              </w:rPr>
            </w:pPr>
            <w:r w:rsidRPr="00B0285A">
              <w:rPr>
                <w:b/>
              </w:rPr>
              <w:t xml:space="preserve">hodin </w:t>
            </w:r>
          </w:p>
        </w:tc>
      </w:tr>
      <w:tr w:rsidR="00376090" w14:paraId="2E6A61EF" w14:textId="77777777" w:rsidTr="00376090">
        <w:tc>
          <w:tcPr>
            <w:tcW w:w="9855" w:type="dxa"/>
            <w:gridSpan w:val="8"/>
            <w:shd w:val="clear" w:color="auto" w:fill="F7CAAC"/>
          </w:tcPr>
          <w:p w14:paraId="4B30E913" w14:textId="77777777" w:rsidR="00376090" w:rsidRPr="00B0285A" w:rsidRDefault="00376090" w:rsidP="00376090">
            <w:pPr>
              <w:jc w:val="both"/>
              <w:rPr>
                <w:b/>
              </w:rPr>
            </w:pPr>
            <w:r w:rsidRPr="00B0285A">
              <w:rPr>
                <w:b/>
              </w:rPr>
              <w:t>Informace o způsobu kontaktu s vyučujícím</w:t>
            </w:r>
          </w:p>
        </w:tc>
      </w:tr>
      <w:tr w:rsidR="00376090" w14:paraId="0C44F830" w14:textId="77777777" w:rsidTr="00376090">
        <w:trPr>
          <w:trHeight w:val="708"/>
        </w:trPr>
        <w:tc>
          <w:tcPr>
            <w:tcW w:w="9855" w:type="dxa"/>
            <w:gridSpan w:val="8"/>
          </w:tcPr>
          <w:p w14:paraId="423BD41B" w14:textId="77777777" w:rsidR="00376090" w:rsidRPr="00B0285A" w:rsidRDefault="00376090" w:rsidP="00376090">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CF1FDE3"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45B6432E" w14:textId="77777777" w:rsidTr="00376090">
        <w:tc>
          <w:tcPr>
            <w:tcW w:w="9855" w:type="dxa"/>
            <w:gridSpan w:val="8"/>
            <w:tcBorders>
              <w:bottom w:val="double" w:sz="4" w:space="0" w:color="auto"/>
            </w:tcBorders>
            <w:shd w:val="clear" w:color="auto" w:fill="BDD6EE"/>
          </w:tcPr>
          <w:p w14:paraId="7AA5CCFF" w14:textId="77777777" w:rsidR="00376090" w:rsidRDefault="00376090" w:rsidP="00376090">
            <w:pPr>
              <w:jc w:val="both"/>
              <w:rPr>
                <w:b/>
                <w:sz w:val="28"/>
              </w:rPr>
            </w:pPr>
            <w:r>
              <w:br w:type="page"/>
            </w:r>
            <w:r>
              <w:rPr>
                <w:b/>
                <w:sz w:val="28"/>
              </w:rPr>
              <w:t>B-III – Charakteristika studijního předmětu</w:t>
            </w:r>
          </w:p>
        </w:tc>
      </w:tr>
      <w:tr w:rsidR="00376090" w:rsidRPr="00942978" w14:paraId="29E92B5B" w14:textId="77777777" w:rsidTr="00376090">
        <w:tc>
          <w:tcPr>
            <w:tcW w:w="3086" w:type="dxa"/>
            <w:tcBorders>
              <w:top w:val="double" w:sz="4" w:space="0" w:color="auto"/>
            </w:tcBorders>
            <w:shd w:val="clear" w:color="auto" w:fill="F7CAAC"/>
          </w:tcPr>
          <w:p w14:paraId="7C3C0EF4" w14:textId="77777777" w:rsidR="00376090" w:rsidRPr="00942978" w:rsidRDefault="00376090" w:rsidP="00376090">
            <w:pPr>
              <w:jc w:val="both"/>
              <w:rPr>
                <w:b/>
              </w:rPr>
            </w:pPr>
            <w:r w:rsidRPr="00942978">
              <w:rPr>
                <w:b/>
              </w:rPr>
              <w:t>Název studijního předmětu</w:t>
            </w:r>
          </w:p>
        </w:tc>
        <w:tc>
          <w:tcPr>
            <w:tcW w:w="6769" w:type="dxa"/>
            <w:gridSpan w:val="7"/>
            <w:tcBorders>
              <w:top w:val="double" w:sz="4" w:space="0" w:color="auto"/>
            </w:tcBorders>
          </w:tcPr>
          <w:p w14:paraId="27169F47" w14:textId="77777777" w:rsidR="00376090" w:rsidRPr="00942978" w:rsidRDefault="00376090" w:rsidP="00376090">
            <w:pPr>
              <w:jc w:val="both"/>
            </w:pPr>
            <w:r w:rsidRPr="00942978">
              <w:t>Makroekonomie II</w:t>
            </w:r>
          </w:p>
        </w:tc>
      </w:tr>
      <w:tr w:rsidR="00376090" w:rsidRPr="00942978" w14:paraId="22B6D351" w14:textId="77777777" w:rsidTr="00376090">
        <w:tc>
          <w:tcPr>
            <w:tcW w:w="3086" w:type="dxa"/>
            <w:shd w:val="clear" w:color="auto" w:fill="F7CAAC"/>
          </w:tcPr>
          <w:p w14:paraId="7130FD40" w14:textId="77777777" w:rsidR="00376090" w:rsidRPr="00942978" w:rsidRDefault="00376090" w:rsidP="00376090">
            <w:pPr>
              <w:jc w:val="both"/>
              <w:rPr>
                <w:b/>
              </w:rPr>
            </w:pPr>
            <w:r w:rsidRPr="00942978">
              <w:rPr>
                <w:b/>
              </w:rPr>
              <w:t>Typ předmětu</w:t>
            </w:r>
          </w:p>
        </w:tc>
        <w:tc>
          <w:tcPr>
            <w:tcW w:w="3406" w:type="dxa"/>
            <w:gridSpan w:val="4"/>
          </w:tcPr>
          <w:p w14:paraId="7F706D1E" w14:textId="77777777" w:rsidR="00376090" w:rsidRPr="00942978" w:rsidRDefault="00376090" w:rsidP="00376090">
            <w:pPr>
              <w:jc w:val="both"/>
            </w:pPr>
            <w:r>
              <w:t>p</w:t>
            </w:r>
            <w:r w:rsidRPr="00942978">
              <w:t>ovinný „ZT“</w:t>
            </w:r>
          </w:p>
        </w:tc>
        <w:tc>
          <w:tcPr>
            <w:tcW w:w="2695" w:type="dxa"/>
            <w:gridSpan w:val="2"/>
            <w:shd w:val="clear" w:color="auto" w:fill="F7CAAC"/>
          </w:tcPr>
          <w:p w14:paraId="17171542" w14:textId="77777777" w:rsidR="00376090" w:rsidRPr="00942978" w:rsidRDefault="00376090" w:rsidP="00376090">
            <w:pPr>
              <w:jc w:val="both"/>
            </w:pPr>
            <w:r w:rsidRPr="00942978">
              <w:rPr>
                <w:b/>
              </w:rPr>
              <w:t>doporučený ročník / semestr</w:t>
            </w:r>
          </w:p>
        </w:tc>
        <w:tc>
          <w:tcPr>
            <w:tcW w:w="668" w:type="dxa"/>
          </w:tcPr>
          <w:p w14:paraId="6B97341B" w14:textId="77777777" w:rsidR="00376090" w:rsidRPr="00942978" w:rsidRDefault="00376090" w:rsidP="00376090">
            <w:pPr>
              <w:jc w:val="both"/>
            </w:pPr>
            <w:r w:rsidRPr="00942978">
              <w:t>1/L</w:t>
            </w:r>
          </w:p>
        </w:tc>
      </w:tr>
      <w:tr w:rsidR="00376090" w:rsidRPr="00942978" w14:paraId="5711F50C" w14:textId="77777777" w:rsidTr="00376090">
        <w:tc>
          <w:tcPr>
            <w:tcW w:w="3086" w:type="dxa"/>
            <w:shd w:val="clear" w:color="auto" w:fill="F7CAAC"/>
          </w:tcPr>
          <w:p w14:paraId="5AD5864B" w14:textId="77777777" w:rsidR="00376090" w:rsidRPr="00942978" w:rsidRDefault="00376090" w:rsidP="00376090">
            <w:pPr>
              <w:jc w:val="both"/>
              <w:rPr>
                <w:b/>
              </w:rPr>
            </w:pPr>
            <w:r w:rsidRPr="00942978">
              <w:rPr>
                <w:b/>
              </w:rPr>
              <w:t>Rozsah studijního předmětu</w:t>
            </w:r>
          </w:p>
        </w:tc>
        <w:tc>
          <w:tcPr>
            <w:tcW w:w="1701" w:type="dxa"/>
            <w:gridSpan w:val="2"/>
          </w:tcPr>
          <w:p w14:paraId="4C8DCA1B" w14:textId="77777777" w:rsidR="00376090" w:rsidRPr="00942978" w:rsidRDefault="00376090" w:rsidP="00376090">
            <w:pPr>
              <w:jc w:val="both"/>
            </w:pPr>
            <w:r w:rsidRPr="00942978">
              <w:t>26p + 26s</w:t>
            </w:r>
          </w:p>
        </w:tc>
        <w:tc>
          <w:tcPr>
            <w:tcW w:w="889" w:type="dxa"/>
            <w:shd w:val="clear" w:color="auto" w:fill="F7CAAC"/>
          </w:tcPr>
          <w:p w14:paraId="768F45FF" w14:textId="77777777" w:rsidR="00376090" w:rsidRPr="00942978" w:rsidRDefault="00376090" w:rsidP="00376090">
            <w:pPr>
              <w:jc w:val="both"/>
              <w:rPr>
                <w:b/>
              </w:rPr>
            </w:pPr>
            <w:r w:rsidRPr="00942978">
              <w:rPr>
                <w:b/>
              </w:rPr>
              <w:t xml:space="preserve">hod. </w:t>
            </w:r>
          </w:p>
        </w:tc>
        <w:tc>
          <w:tcPr>
            <w:tcW w:w="816" w:type="dxa"/>
          </w:tcPr>
          <w:p w14:paraId="717D3FD2" w14:textId="77777777" w:rsidR="00376090" w:rsidRPr="00942978" w:rsidRDefault="00376090" w:rsidP="00376090">
            <w:pPr>
              <w:jc w:val="both"/>
            </w:pPr>
            <w:r w:rsidRPr="00942978">
              <w:t>52</w:t>
            </w:r>
          </w:p>
        </w:tc>
        <w:tc>
          <w:tcPr>
            <w:tcW w:w="2156" w:type="dxa"/>
            <w:shd w:val="clear" w:color="auto" w:fill="F7CAAC"/>
          </w:tcPr>
          <w:p w14:paraId="6D06429D" w14:textId="77777777" w:rsidR="00376090" w:rsidRPr="00942978" w:rsidRDefault="00376090" w:rsidP="00376090">
            <w:pPr>
              <w:jc w:val="both"/>
              <w:rPr>
                <w:b/>
              </w:rPr>
            </w:pPr>
            <w:r w:rsidRPr="00942978">
              <w:rPr>
                <w:b/>
              </w:rPr>
              <w:t>kreditů</w:t>
            </w:r>
          </w:p>
        </w:tc>
        <w:tc>
          <w:tcPr>
            <w:tcW w:w="1207" w:type="dxa"/>
            <w:gridSpan w:val="2"/>
          </w:tcPr>
          <w:p w14:paraId="24366D75" w14:textId="77777777" w:rsidR="00376090" w:rsidRPr="00942978" w:rsidRDefault="00376090" w:rsidP="00376090">
            <w:pPr>
              <w:jc w:val="both"/>
            </w:pPr>
            <w:r w:rsidRPr="00942978">
              <w:t>5</w:t>
            </w:r>
          </w:p>
        </w:tc>
      </w:tr>
      <w:tr w:rsidR="00376090" w:rsidRPr="00942978" w14:paraId="4A619349" w14:textId="77777777" w:rsidTr="00376090">
        <w:tc>
          <w:tcPr>
            <w:tcW w:w="3086" w:type="dxa"/>
            <w:shd w:val="clear" w:color="auto" w:fill="F7CAAC"/>
          </w:tcPr>
          <w:p w14:paraId="66F2BB80" w14:textId="77777777" w:rsidR="00376090" w:rsidRPr="00942978" w:rsidRDefault="00376090" w:rsidP="00376090">
            <w:pPr>
              <w:jc w:val="both"/>
              <w:rPr>
                <w:b/>
              </w:rPr>
            </w:pPr>
            <w:r w:rsidRPr="00942978">
              <w:rPr>
                <w:b/>
              </w:rPr>
              <w:t>Prerekvizity, korekvizity, ekvivalence</w:t>
            </w:r>
          </w:p>
        </w:tc>
        <w:tc>
          <w:tcPr>
            <w:tcW w:w="6769" w:type="dxa"/>
            <w:gridSpan w:val="7"/>
          </w:tcPr>
          <w:p w14:paraId="09101E28" w14:textId="77777777" w:rsidR="00376090" w:rsidRPr="00942978" w:rsidRDefault="00376090" w:rsidP="00376090">
            <w:pPr>
              <w:jc w:val="both"/>
            </w:pPr>
            <w:r w:rsidRPr="00942978">
              <w:t>Ekvivalence (Macroeconomics II.)</w:t>
            </w:r>
          </w:p>
        </w:tc>
      </w:tr>
      <w:tr w:rsidR="00376090" w:rsidRPr="00942978" w14:paraId="6788AFC0" w14:textId="77777777" w:rsidTr="00376090">
        <w:tc>
          <w:tcPr>
            <w:tcW w:w="3086" w:type="dxa"/>
            <w:shd w:val="clear" w:color="auto" w:fill="F7CAAC"/>
          </w:tcPr>
          <w:p w14:paraId="1C5C3E8C" w14:textId="77777777" w:rsidR="00376090" w:rsidRPr="00942978" w:rsidRDefault="00376090" w:rsidP="00376090">
            <w:pPr>
              <w:jc w:val="both"/>
              <w:rPr>
                <w:b/>
              </w:rPr>
            </w:pPr>
            <w:r w:rsidRPr="00942978">
              <w:rPr>
                <w:b/>
              </w:rPr>
              <w:t>Způsob ověření studijních výsledků</w:t>
            </w:r>
          </w:p>
        </w:tc>
        <w:tc>
          <w:tcPr>
            <w:tcW w:w="3406" w:type="dxa"/>
            <w:gridSpan w:val="4"/>
          </w:tcPr>
          <w:p w14:paraId="19D85156" w14:textId="77777777" w:rsidR="00376090" w:rsidRPr="00942978" w:rsidRDefault="00376090" w:rsidP="00376090">
            <w:pPr>
              <w:jc w:val="both"/>
            </w:pPr>
            <w:r w:rsidRPr="00942978">
              <w:t>zápočet, zkouška</w:t>
            </w:r>
          </w:p>
        </w:tc>
        <w:tc>
          <w:tcPr>
            <w:tcW w:w="2156" w:type="dxa"/>
            <w:shd w:val="clear" w:color="auto" w:fill="F7CAAC"/>
          </w:tcPr>
          <w:p w14:paraId="1AB506DE" w14:textId="77777777" w:rsidR="00376090" w:rsidRPr="00942978" w:rsidRDefault="00376090" w:rsidP="00376090">
            <w:pPr>
              <w:jc w:val="both"/>
              <w:rPr>
                <w:b/>
              </w:rPr>
            </w:pPr>
            <w:r w:rsidRPr="00942978">
              <w:rPr>
                <w:b/>
              </w:rPr>
              <w:t>Forma výuky</w:t>
            </w:r>
          </w:p>
        </w:tc>
        <w:tc>
          <w:tcPr>
            <w:tcW w:w="1207" w:type="dxa"/>
            <w:gridSpan w:val="2"/>
          </w:tcPr>
          <w:p w14:paraId="2DD53616" w14:textId="77777777" w:rsidR="00376090" w:rsidRPr="00942978" w:rsidRDefault="00376090" w:rsidP="00376090">
            <w:pPr>
              <w:jc w:val="both"/>
            </w:pPr>
            <w:r w:rsidRPr="00942978">
              <w:t>přednáška, seminář</w:t>
            </w:r>
          </w:p>
        </w:tc>
      </w:tr>
      <w:tr w:rsidR="00376090" w:rsidRPr="00942978" w14:paraId="0EF6FA71" w14:textId="77777777" w:rsidTr="00376090">
        <w:tc>
          <w:tcPr>
            <w:tcW w:w="3086" w:type="dxa"/>
            <w:shd w:val="clear" w:color="auto" w:fill="F7CAAC"/>
          </w:tcPr>
          <w:p w14:paraId="01CB36B7" w14:textId="77777777" w:rsidR="00376090" w:rsidRPr="00942978" w:rsidRDefault="00376090" w:rsidP="00376090">
            <w:pPr>
              <w:jc w:val="both"/>
              <w:rPr>
                <w:b/>
              </w:rPr>
            </w:pPr>
            <w:r w:rsidRPr="00942978">
              <w:rPr>
                <w:b/>
              </w:rPr>
              <w:t>Forma způsobu ověření studijních výsledků a další požadavky na studenta</w:t>
            </w:r>
          </w:p>
        </w:tc>
        <w:tc>
          <w:tcPr>
            <w:tcW w:w="6769" w:type="dxa"/>
            <w:gridSpan w:val="7"/>
            <w:tcBorders>
              <w:bottom w:val="nil"/>
            </w:tcBorders>
          </w:tcPr>
          <w:p w14:paraId="6BFEB569" w14:textId="77777777" w:rsidR="00376090" w:rsidRDefault="00376090" w:rsidP="00376090">
            <w:pPr>
              <w:jc w:val="both"/>
            </w:pPr>
            <w:r w:rsidRPr="00DA32EE">
              <w:t>Způsob zakončení předmětu – zápočet, zkouška</w:t>
            </w:r>
          </w:p>
          <w:p w14:paraId="2582806C" w14:textId="77777777" w:rsidR="00376090" w:rsidRPr="00942978" w:rsidRDefault="00376090" w:rsidP="00376090">
            <w:pPr>
              <w:jc w:val="both"/>
            </w:pPr>
            <w:r w:rsidRPr="00942978">
              <w:t>Požadavky na zápočet - vypracování seminární práce dle požadavků vyučujícího, 80% aktivní účast na seminářích.</w:t>
            </w:r>
          </w:p>
          <w:p w14:paraId="1A8582C8" w14:textId="77777777" w:rsidR="00376090" w:rsidRPr="00942978" w:rsidRDefault="00376090" w:rsidP="00376090">
            <w:pPr>
              <w:jc w:val="both"/>
            </w:pPr>
            <w:r w:rsidRPr="00942978">
              <w:t xml:space="preserve">Požadavky na zkoušku - písemný test s maximálním možným počtem dosažitelných bodů 40 musí být </w:t>
            </w:r>
            <w:r w:rsidRPr="00D24F3C">
              <w:t>napsán a</w:t>
            </w:r>
            <w:r w:rsidRPr="00942978">
              <w:t>lespoň na 60 %, následuje ústní zkouška v rozsahu znalostí přednášek a seminářů</w:t>
            </w:r>
          </w:p>
        </w:tc>
      </w:tr>
      <w:tr w:rsidR="00376090" w:rsidRPr="00942978" w14:paraId="777E6FF0" w14:textId="77777777" w:rsidTr="00376090">
        <w:trPr>
          <w:trHeight w:val="87"/>
        </w:trPr>
        <w:tc>
          <w:tcPr>
            <w:tcW w:w="9855" w:type="dxa"/>
            <w:gridSpan w:val="8"/>
            <w:tcBorders>
              <w:top w:val="nil"/>
            </w:tcBorders>
          </w:tcPr>
          <w:p w14:paraId="33F274FA" w14:textId="77777777" w:rsidR="00376090" w:rsidRPr="00942978" w:rsidRDefault="00376090" w:rsidP="00376090">
            <w:pPr>
              <w:jc w:val="both"/>
            </w:pPr>
          </w:p>
        </w:tc>
      </w:tr>
      <w:tr w:rsidR="00376090" w:rsidRPr="00942978" w14:paraId="3A4FADFF" w14:textId="77777777" w:rsidTr="00376090">
        <w:trPr>
          <w:trHeight w:val="197"/>
        </w:trPr>
        <w:tc>
          <w:tcPr>
            <w:tcW w:w="3086" w:type="dxa"/>
            <w:tcBorders>
              <w:top w:val="nil"/>
            </w:tcBorders>
            <w:shd w:val="clear" w:color="auto" w:fill="F7CAAC"/>
          </w:tcPr>
          <w:p w14:paraId="48993137" w14:textId="77777777" w:rsidR="00376090" w:rsidRPr="00942978" w:rsidRDefault="00376090" w:rsidP="00376090">
            <w:pPr>
              <w:jc w:val="both"/>
              <w:rPr>
                <w:b/>
              </w:rPr>
            </w:pPr>
            <w:r w:rsidRPr="00942978">
              <w:rPr>
                <w:b/>
              </w:rPr>
              <w:t>Garant předmětu</w:t>
            </w:r>
          </w:p>
        </w:tc>
        <w:tc>
          <w:tcPr>
            <w:tcW w:w="6769" w:type="dxa"/>
            <w:gridSpan w:val="7"/>
            <w:tcBorders>
              <w:top w:val="nil"/>
            </w:tcBorders>
          </w:tcPr>
          <w:p w14:paraId="3801DB87" w14:textId="77777777" w:rsidR="00376090" w:rsidRPr="00942978" w:rsidRDefault="00376090" w:rsidP="00376090">
            <w:pPr>
              <w:jc w:val="both"/>
            </w:pPr>
            <w:r w:rsidRPr="00942978">
              <w:t>doc. Ing. Jena Švarcová, Ph.D.</w:t>
            </w:r>
          </w:p>
        </w:tc>
      </w:tr>
      <w:tr w:rsidR="00376090" w:rsidRPr="00942978" w14:paraId="1A484A64" w14:textId="77777777" w:rsidTr="00376090">
        <w:trPr>
          <w:trHeight w:val="243"/>
        </w:trPr>
        <w:tc>
          <w:tcPr>
            <w:tcW w:w="3086" w:type="dxa"/>
            <w:tcBorders>
              <w:top w:val="nil"/>
            </w:tcBorders>
            <w:shd w:val="clear" w:color="auto" w:fill="F7CAAC"/>
          </w:tcPr>
          <w:p w14:paraId="1DD2F551" w14:textId="77777777" w:rsidR="00376090" w:rsidRPr="00942978" w:rsidRDefault="00376090" w:rsidP="00376090">
            <w:pPr>
              <w:jc w:val="both"/>
              <w:rPr>
                <w:b/>
              </w:rPr>
            </w:pPr>
            <w:r w:rsidRPr="00942978">
              <w:rPr>
                <w:b/>
              </w:rPr>
              <w:t>Zapojení garanta do výuky předmětu</w:t>
            </w:r>
          </w:p>
        </w:tc>
        <w:tc>
          <w:tcPr>
            <w:tcW w:w="6769" w:type="dxa"/>
            <w:gridSpan w:val="7"/>
            <w:tcBorders>
              <w:top w:val="nil"/>
            </w:tcBorders>
          </w:tcPr>
          <w:p w14:paraId="4119EA8F" w14:textId="77777777" w:rsidR="00376090" w:rsidRPr="00942978" w:rsidRDefault="00376090" w:rsidP="00376090">
            <w:pPr>
              <w:jc w:val="both"/>
            </w:pPr>
            <w:r w:rsidRPr="00942978">
              <w:t xml:space="preserve">Garant se podílí na přednáškách v rozsahu 100 %, dále stanovuje koncepci </w:t>
            </w:r>
            <w:r>
              <w:t>seminářů</w:t>
            </w:r>
            <w:r w:rsidRPr="00942978">
              <w:t xml:space="preserve"> a dohlíží na jejich jednotné vedení.</w:t>
            </w:r>
          </w:p>
        </w:tc>
      </w:tr>
      <w:tr w:rsidR="00376090" w:rsidRPr="00942978" w14:paraId="371CFE2B" w14:textId="77777777" w:rsidTr="00376090">
        <w:tc>
          <w:tcPr>
            <w:tcW w:w="3086" w:type="dxa"/>
            <w:shd w:val="clear" w:color="auto" w:fill="F7CAAC"/>
          </w:tcPr>
          <w:p w14:paraId="625A9B05" w14:textId="77777777" w:rsidR="00376090" w:rsidRPr="00942978" w:rsidRDefault="00376090" w:rsidP="00376090">
            <w:pPr>
              <w:jc w:val="both"/>
              <w:rPr>
                <w:b/>
              </w:rPr>
            </w:pPr>
            <w:r w:rsidRPr="00942978">
              <w:rPr>
                <w:b/>
              </w:rPr>
              <w:t>Vyučující</w:t>
            </w:r>
          </w:p>
        </w:tc>
        <w:tc>
          <w:tcPr>
            <w:tcW w:w="6769" w:type="dxa"/>
            <w:gridSpan w:val="7"/>
            <w:tcBorders>
              <w:bottom w:val="nil"/>
            </w:tcBorders>
          </w:tcPr>
          <w:p w14:paraId="48F9ED9A" w14:textId="7976E49C" w:rsidR="00376090" w:rsidRPr="00942978" w:rsidRDefault="00376090" w:rsidP="008306E4">
            <w:pPr>
              <w:jc w:val="both"/>
            </w:pPr>
            <w:r w:rsidRPr="00942978">
              <w:t>doc. Ing. Jena Švarcová, Ph.D. – přednášky (100%)</w:t>
            </w:r>
          </w:p>
        </w:tc>
      </w:tr>
      <w:tr w:rsidR="00376090" w:rsidRPr="00942978" w14:paraId="7CF6B443" w14:textId="77777777" w:rsidTr="00376090">
        <w:trPr>
          <w:trHeight w:val="70"/>
        </w:trPr>
        <w:tc>
          <w:tcPr>
            <w:tcW w:w="9855" w:type="dxa"/>
            <w:gridSpan w:val="8"/>
            <w:tcBorders>
              <w:top w:val="nil"/>
            </w:tcBorders>
          </w:tcPr>
          <w:p w14:paraId="6E4F8D90" w14:textId="77777777" w:rsidR="00376090" w:rsidRPr="00942978" w:rsidRDefault="00376090" w:rsidP="00376090">
            <w:pPr>
              <w:jc w:val="both"/>
            </w:pPr>
          </w:p>
        </w:tc>
      </w:tr>
      <w:tr w:rsidR="00376090" w:rsidRPr="00942978" w14:paraId="30747E80" w14:textId="77777777" w:rsidTr="00376090">
        <w:tc>
          <w:tcPr>
            <w:tcW w:w="3086" w:type="dxa"/>
            <w:shd w:val="clear" w:color="auto" w:fill="F7CAAC"/>
          </w:tcPr>
          <w:p w14:paraId="1F6E5E5C" w14:textId="77777777" w:rsidR="00376090" w:rsidRPr="00942978" w:rsidRDefault="00376090" w:rsidP="00376090">
            <w:pPr>
              <w:jc w:val="both"/>
              <w:rPr>
                <w:b/>
              </w:rPr>
            </w:pPr>
            <w:r w:rsidRPr="00942978">
              <w:rPr>
                <w:b/>
              </w:rPr>
              <w:t>Stručná anotace předmětu</w:t>
            </w:r>
          </w:p>
        </w:tc>
        <w:tc>
          <w:tcPr>
            <w:tcW w:w="6769" w:type="dxa"/>
            <w:gridSpan w:val="7"/>
            <w:tcBorders>
              <w:bottom w:val="nil"/>
            </w:tcBorders>
          </w:tcPr>
          <w:p w14:paraId="6826B82D" w14:textId="77777777" w:rsidR="00376090" w:rsidRPr="00942978" w:rsidRDefault="00376090" w:rsidP="00376090">
            <w:pPr>
              <w:jc w:val="both"/>
            </w:pPr>
          </w:p>
        </w:tc>
      </w:tr>
      <w:tr w:rsidR="00376090" w:rsidRPr="00942978" w14:paraId="7A3A1B8F" w14:textId="77777777" w:rsidTr="00376090">
        <w:trPr>
          <w:trHeight w:val="3938"/>
        </w:trPr>
        <w:tc>
          <w:tcPr>
            <w:tcW w:w="9855" w:type="dxa"/>
            <w:gridSpan w:val="8"/>
            <w:tcBorders>
              <w:top w:val="nil"/>
              <w:bottom w:val="single" w:sz="4" w:space="0" w:color="auto"/>
            </w:tcBorders>
          </w:tcPr>
          <w:p w14:paraId="0025BA6A" w14:textId="77777777" w:rsidR="00376090" w:rsidRPr="00942978" w:rsidRDefault="00376090" w:rsidP="00376090">
            <w:pPr>
              <w:jc w:val="both"/>
            </w:pPr>
            <w:r w:rsidRPr="00942978">
              <w:t>Cíle předmětu: Makroekonomie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426D13AE" w14:textId="77777777" w:rsidR="00376090" w:rsidRPr="00942978" w:rsidRDefault="00376090" w:rsidP="00376090">
            <w:pPr>
              <w:jc w:val="both"/>
            </w:pPr>
            <w:r w:rsidRPr="00942978">
              <w:t xml:space="preserve">Okruhy makroekonomické teorie </w:t>
            </w:r>
          </w:p>
          <w:p w14:paraId="6D98C344"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Podstata ekonomie, základní ekonomické teorie, ekonomické cíle a nástroje hospodářské politiky, měření hospodářských ukazatelů. </w:t>
            </w:r>
          </w:p>
          <w:p w14:paraId="1887F3C1"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Problémy měření vybraných makroekonomických veličin. Měření GNP, GDP, inflace a nezaměstnanosti. Statické versus dynamické veličiny. </w:t>
            </w:r>
          </w:p>
          <w:p w14:paraId="329EE3E5"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14998530"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6097305E"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Teorie inflace, deflace, teorie adaptivních a racionálních očekávání. Krátkodobá a dlouhodobá Philipsova křivka, Lucasova rovnice agregované nabídky, Fischerův efekt. </w:t>
            </w:r>
          </w:p>
          <w:p w14:paraId="23276D40"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Nezaměstnanost a trh práce. Agregátní nabídka a poptávka na trhu práce, klasická teorie, klasická teorie s pružnými mzdami, nerovnováhy na trhu práce. </w:t>
            </w:r>
          </w:p>
          <w:p w14:paraId="3A9707B1" w14:textId="77777777" w:rsidR="00376090" w:rsidRPr="00942978" w:rsidRDefault="00376090" w:rsidP="005961AC">
            <w:pPr>
              <w:pStyle w:val="Odstavecseseznamem"/>
              <w:numPr>
                <w:ilvl w:val="0"/>
                <w:numId w:val="46"/>
              </w:numPr>
              <w:tabs>
                <w:tab w:val="clear" w:pos="360"/>
                <w:tab w:val="num" w:pos="247"/>
              </w:tabs>
              <w:ind w:left="247" w:hanging="247"/>
              <w:jc w:val="both"/>
            </w:pPr>
            <w:r w:rsidRPr="00942978">
              <w:t xml:space="preserve">Model makroekonomické rovnováhy pro otevřenou ekonomiku, dvou a vícesektorové modely, řešení makroekonomické nerovnováhy, rovnováha modelu IS-LM-BP, hospodářský cyklus. </w:t>
            </w:r>
          </w:p>
          <w:p w14:paraId="4F0EEA2A" w14:textId="77777777" w:rsidR="00376090" w:rsidRPr="00942978" w:rsidRDefault="00376090" w:rsidP="00376090">
            <w:pPr>
              <w:jc w:val="both"/>
            </w:pPr>
            <w:r w:rsidRPr="00942978">
              <w:t xml:space="preserve">Okruhy hospodářských politik </w:t>
            </w:r>
          </w:p>
          <w:p w14:paraId="0A3A376F"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Fiskální politika a teorie fiskální politiky, model IS-LM ve vztahu k vládním výdajům, daním, transferům, stabilizační fiskální politika. </w:t>
            </w:r>
          </w:p>
          <w:p w14:paraId="766D5F8F"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Státní rozpočet, příjmy a výdaje státního rozpočtu, výdajová a daňová politika, státní a veřejný dluh a jejich konsolidace. </w:t>
            </w:r>
          </w:p>
          <w:p w14:paraId="5CF7E0AA"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Monetární politika, podstatné rozdíly mezi monetarismem a keynesiánstvím, časová zpoždění ve fiskální a monetární politice. </w:t>
            </w:r>
          </w:p>
          <w:p w14:paraId="2C72D35E"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Otevřená ekonomika a měnový kurz, fixní a pružný měnový kurz, komplexní Mundell-Flemingův model. </w:t>
            </w:r>
          </w:p>
          <w:p w14:paraId="4C238F6B"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 xml:space="preserve">Ekonomický růst a ekonomický rozvoj, náklady ekonomického růstu, dlouhodobý růst kapitálové zásoby, hospodářský cyklus. </w:t>
            </w:r>
          </w:p>
          <w:p w14:paraId="0B41E6A6" w14:textId="77777777" w:rsidR="00376090" w:rsidRPr="00942978" w:rsidRDefault="00376090" w:rsidP="005961AC">
            <w:pPr>
              <w:pStyle w:val="Odstavecseseznamem"/>
              <w:numPr>
                <w:ilvl w:val="0"/>
                <w:numId w:val="47"/>
              </w:numPr>
              <w:tabs>
                <w:tab w:val="clear" w:pos="360"/>
                <w:tab w:val="num" w:pos="247"/>
              </w:tabs>
              <w:ind w:left="247" w:hanging="247"/>
              <w:jc w:val="both"/>
            </w:pPr>
            <w:r w:rsidRPr="00942978">
              <w:t>Ekonomické nerovnosti, příčiny ekonomických nerovností a způsoby měření ekonomických nerovností. Paretův zákon, Lorenzova křivka a Giniho koeficient.</w:t>
            </w:r>
          </w:p>
        </w:tc>
      </w:tr>
      <w:tr w:rsidR="00376090" w:rsidRPr="00942978" w14:paraId="49D1038C" w14:textId="77777777" w:rsidTr="00376090">
        <w:trPr>
          <w:trHeight w:val="265"/>
        </w:trPr>
        <w:tc>
          <w:tcPr>
            <w:tcW w:w="3653" w:type="dxa"/>
            <w:gridSpan w:val="2"/>
            <w:tcBorders>
              <w:top w:val="single" w:sz="4" w:space="0" w:color="auto"/>
            </w:tcBorders>
            <w:shd w:val="clear" w:color="auto" w:fill="F7CAAC"/>
          </w:tcPr>
          <w:p w14:paraId="22403210" w14:textId="77777777" w:rsidR="00376090" w:rsidRPr="00942978" w:rsidRDefault="00376090" w:rsidP="00376090">
            <w:pPr>
              <w:jc w:val="both"/>
            </w:pPr>
            <w:r w:rsidRPr="00942978">
              <w:rPr>
                <w:b/>
              </w:rPr>
              <w:t>Studijní literatura a studijní pomůcky</w:t>
            </w:r>
          </w:p>
        </w:tc>
        <w:tc>
          <w:tcPr>
            <w:tcW w:w="6202" w:type="dxa"/>
            <w:gridSpan w:val="6"/>
            <w:tcBorders>
              <w:top w:val="single" w:sz="4" w:space="0" w:color="auto"/>
              <w:bottom w:val="nil"/>
            </w:tcBorders>
          </w:tcPr>
          <w:p w14:paraId="13CD660F" w14:textId="77777777" w:rsidR="00376090" w:rsidRPr="00942978" w:rsidRDefault="00376090" w:rsidP="00376090">
            <w:pPr>
              <w:jc w:val="both"/>
            </w:pPr>
          </w:p>
        </w:tc>
      </w:tr>
      <w:tr w:rsidR="00376090" w:rsidRPr="00942978" w14:paraId="36E3FB80" w14:textId="77777777" w:rsidTr="00376090">
        <w:trPr>
          <w:trHeight w:val="1497"/>
        </w:trPr>
        <w:tc>
          <w:tcPr>
            <w:tcW w:w="9855" w:type="dxa"/>
            <w:gridSpan w:val="8"/>
            <w:tcBorders>
              <w:top w:val="nil"/>
            </w:tcBorders>
          </w:tcPr>
          <w:p w14:paraId="7281F13E" w14:textId="77777777" w:rsidR="00376090" w:rsidRPr="00942978" w:rsidRDefault="00376090" w:rsidP="00376090">
            <w:pPr>
              <w:jc w:val="both"/>
              <w:rPr>
                <w:b/>
              </w:rPr>
            </w:pPr>
            <w:r w:rsidRPr="00942978">
              <w:rPr>
                <w:b/>
              </w:rPr>
              <w:t>Povinná literatura</w:t>
            </w:r>
          </w:p>
          <w:p w14:paraId="7E10BA20" w14:textId="77777777" w:rsidR="00376090" w:rsidRPr="00942978" w:rsidRDefault="00376090" w:rsidP="00376090">
            <w:pPr>
              <w:jc w:val="both"/>
            </w:pPr>
            <w:r w:rsidRPr="00942978">
              <w:t>BACHANOVÁ, V., MUSIL</w:t>
            </w:r>
            <w:r>
              <w:t xml:space="preserve">, P., </w:t>
            </w:r>
            <w:r w:rsidRPr="00942978">
              <w:t>VYSTAVĚLOVÁ</w:t>
            </w:r>
            <w:r>
              <w:t>, L</w:t>
            </w:r>
            <w:r w:rsidRPr="00942978">
              <w:t xml:space="preserve">. </w:t>
            </w:r>
            <w:r w:rsidRPr="00942978">
              <w:rPr>
                <w:i/>
                <w:iCs/>
              </w:rPr>
              <w:t>Makroekonomie II: cvičebnice</w:t>
            </w:r>
            <w:r w:rsidRPr="00942978">
              <w:t xml:space="preserve">. Brno: Masarykova univerzita </w:t>
            </w:r>
            <w:r w:rsidRPr="00942978">
              <w:br/>
              <w:t>v Brně, 2005, 191 s. ISBN 8021036699.</w:t>
            </w:r>
          </w:p>
          <w:p w14:paraId="62C15F53" w14:textId="77777777" w:rsidR="00376090" w:rsidRPr="00942978" w:rsidRDefault="00376090" w:rsidP="00376090">
            <w:pPr>
              <w:jc w:val="both"/>
            </w:pPr>
            <w:r w:rsidRPr="00942978">
              <w:t xml:space="preserve">SOUKUP, J. </w:t>
            </w:r>
            <w:r w:rsidRPr="00942978">
              <w:rPr>
                <w:i/>
                <w:iCs/>
              </w:rPr>
              <w:t xml:space="preserve">Makroekonomie. </w:t>
            </w:r>
            <w:r w:rsidRPr="00942978">
              <w:rPr>
                <w:iCs/>
              </w:rPr>
              <w:t>Dotisk 2., aktualiz. vyd</w:t>
            </w:r>
            <w:r w:rsidRPr="00942978">
              <w:t xml:space="preserve">. Praha: Management Press, 2012, </w:t>
            </w:r>
            <w:r>
              <w:t>518 s</w:t>
            </w:r>
            <w:r w:rsidRPr="00942978">
              <w:t>. ISBN 978-80-7261-219-2.</w:t>
            </w:r>
          </w:p>
          <w:p w14:paraId="2F72DD2D" w14:textId="77777777" w:rsidR="00376090" w:rsidRPr="00942978" w:rsidRDefault="00376090" w:rsidP="00376090">
            <w:pPr>
              <w:jc w:val="both"/>
              <w:rPr>
                <w:b/>
              </w:rPr>
            </w:pPr>
            <w:r w:rsidRPr="00942978">
              <w:rPr>
                <w:b/>
              </w:rPr>
              <w:t>Doporučená literatura</w:t>
            </w:r>
          </w:p>
          <w:p w14:paraId="649BE202" w14:textId="77777777" w:rsidR="00376090" w:rsidRPr="00942978" w:rsidRDefault="00376090" w:rsidP="00376090">
            <w:pPr>
              <w:jc w:val="both"/>
            </w:pPr>
            <w:r w:rsidRPr="00942978">
              <w:t xml:space="preserve">HOLMAN, R. </w:t>
            </w:r>
            <w:r w:rsidRPr="00942978">
              <w:rPr>
                <w:i/>
                <w:iCs/>
              </w:rPr>
              <w:t>Ekonomie</w:t>
            </w:r>
            <w:r w:rsidRPr="00942978">
              <w:t>. 6. vydání. V Praze: C.H. Beck, 2016, 696</w:t>
            </w:r>
            <w:r>
              <w:t xml:space="preserve"> s</w:t>
            </w:r>
            <w:r w:rsidRPr="00942978">
              <w:t>. ISBN 978-80-7400-278-6.</w:t>
            </w:r>
          </w:p>
          <w:p w14:paraId="4B3A5EB0" w14:textId="77777777" w:rsidR="00376090" w:rsidRPr="00942978" w:rsidRDefault="00376090" w:rsidP="00376090">
            <w:pPr>
              <w:jc w:val="both"/>
            </w:pPr>
            <w:r w:rsidRPr="00942978">
              <w:t xml:space="preserve">JUREČKA, V. </w:t>
            </w:r>
            <w:r w:rsidRPr="00942978">
              <w:rPr>
                <w:i/>
                <w:iCs/>
              </w:rPr>
              <w:t>Makroekonomie</w:t>
            </w:r>
            <w:r w:rsidRPr="00942978">
              <w:t>. 3., aktualizované a rozšířené vydání. Praha: Grada, 2017, 368 s. ISBN 978-80-271-0251-8.</w:t>
            </w:r>
          </w:p>
          <w:p w14:paraId="194F585C" w14:textId="77777777" w:rsidR="00376090" w:rsidRPr="00942978" w:rsidRDefault="00376090" w:rsidP="00376090">
            <w:pPr>
              <w:jc w:val="both"/>
            </w:pPr>
            <w:r w:rsidRPr="00942978">
              <w:t>KRUGMAN, P.</w:t>
            </w:r>
            <w:r>
              <w:t xml:space="preserve"> </w:t>
            </w:r>
            <w:r w:rsidRPr="00942978">
              <w:t>R.</w:t>
            </w:r>
            <w:r>
              <w:t xml:space="preserve">, </w:t>
            </w:r>
            <w:r w:rsidRPr="00942978">
              <w:t>WELLS</w:t>
            </w:r>
            <w:r>
              <w:t>, R</w:t>
            </w:r>
            <w:r w:rsidRPr="00942978">
              <w:t xml:space="preserve">. </w:t>
            </w:r>
            <w:r w:rsidRPr="00942978">
              <w:rPr>
                <w:i/>
                <w:iCs/>
              </w:rPr>
              <w:t>Macroeconomics</w:t>
            </w:r>
            <w:r w:rsidRPr="00942978">
              <w:t>. Fourth edition. New York: Worth Publishers, 2015, 595</w:t>
            </w:r>
            <w:r>
              <w:t xml:space="preserve"> s.</w:t>
            </w:r>
            <w:r w:rsidRPr="00942978">
              <w:t xml:space="preserve"> ISBN 978-1-4641-1037-5.</w:t>
            </w:r>
          </w:p>
          <w:p w14:paraId="13FD93C5" w14:textId="77777777" w:rsidR="00376090" w:rsidRDefault="00376090" w:rsidP="00376090">
            <w:pPr>
              <w:jc w:val="both"/>
            </w:pPr>
            <w:r w:rsidRPr="00942978">
              <w:t xml:space="preserve">MANKIW, N. G. </w:t>
            </w:r>
            <w:r w:rsidRPr="00942978">
              <w:rPr>
                <w:i/>
                <w:iCs/>
              </w:rPr>
              <w:t>Macroeconomics</w:t>
            </w:r>
            <w:r w:rsidRPr="00942978">
              <w:t xml:space="preserve">. 8th ed. international version. Houndmills, Basingstoke: Worth Publishers/Palgrawe Macmillan, 2013, 623 s. ISBN 978-1-4641-2167-8. </w:t>
            </w:r>
          </w:p>
          <w:p w14:paraId="021AB7F3" w14:textId="77777777" w:rsidR="00376090" w:rsidRPr="00942978" w:rsidRDefault="00376090" w:rsidP="00376090">
            <w:pPr>
              <w:jc w:val="both"/>
            </w:pPr>
            <w:r w:rsidRPr="00942978">
              <w:t>MANKIW, N.</w:t>
            </w:r>
            <w:r>
              <w:t xml:space="preserve"> </w:t>
            </w:r>
            <w:r w:rsidRPr="00942978">
              <w:t>G.</w:t>
            </w:r>
            <w:r>
              <w:t>,</w:t>
            </w:r>
            <w:r w:rsidRPr="00942978">
              <w:t xml:space="preserve"> TAYLOR</w:t>
            </w:r>
            <w:r>
              <w:t xml:space="preserve">, </w:t>
            </w:r>
            <w:r w:rsidRPr="00942978">
              <w:t>M.</w:t>
            </w:r>
            <w:r>
              <w:t xml:space="preserve"> </w:t>
            </w:r>
            <w:r w:rsidRPr="00942978">
              <w:t xml:space="preserve">P. </w:t>
            </w:r>
            <w:r w:rsidRPr="00942978">
              <w:rPr>
                <w:i/>
                <w:iCs/>
              </w:rPr>
              <w:t>Macroeconomics</w:t>
            </w:r>
            <w:r w:rsidRPr="00942978">
              <w:t>. 3rd ed. Andover: Cengage Learning, 2014, 451 s. ISBN 978-1-4080-8197-6.</w:t>
            </w:r>
          </w:p>
          <w:p w14:paraId="560F8E69" w14:textId="77777777" w:rsidR="00376090" w:rsidRDefault="00376090" w:rsidP="00376090">
            <w:pPr>
              <w:jc w:val="both"/>
            </w:pPr>
            <w:r w:rsidRPr="00942978">
              <w:t xml:space="preserve">ONDRČKA, P. </w:t>
            </w:r>
            <w:r w:rsidRPr="00942978">
              <w:rPr>
                <w:i/>
                <w:iCs/>
              </w:rPr>
              <w:t>Rozšíření základů makroekonomické teorie</w:t>
            </w:r>
            <w:r w:rsidRPr="00942978">
              <w:t>. Vyd. 2. upravené. Zlín: Univerzita Tomáše Bati, 2006, 337 s. ISBN 8073184494</w:t>
            </w:r>
            <w:r>
              <w:t>.</w:t>
            </w:r>
            <w:r w:rsidRPr="00942978">
              <w:t xml:space="preserve"> </w:t>
            </w:r>
          </w:p>
          <w:p w14:paraId="2DD747A3" w14:textId="77777777" w:rsidR="00376090" w:rsidRPr="00942978" w:rsidRDefault="00376090" w:rsidP="00376090">
            <w:pPr>
              <w:jc w:val="both"/>
            </w:pPr>
            <w:r w:rsidRPr="00942978">
              <w:t>SCHILLER, B.</w:t>
            </w:r>
            <w:r>
              <w:t xml:space="preserve"> </w:t>
            </w:r>
            <w:r w:rsidRPr="00942978">
              <w:t xml:space="preserve">R. </w:t>
            </w:r>
            <w:r w:rsidRPr="00942978">
              <w:rPr>
                <w:i/>
                <w:iCs/>
              </w:rPr>
              <w:t>Essentials of economics</w:t>
            </w:r>
            <w:r w:rsidRPr="00942978">
              <w:t>. 10th edition. Dubuque, IA: McGraw-Hill Education, 2016.</w:t>
            </w:r>
            <w:r>
              <w:t xml:space="preserve"> ISBN 978-1259235702.</w:t>
            </w:r>
          </w:p>
        </w:tc>
      </w:tr>
      <w:tr w:rsidR="00376090" w:rsidRPr="00942978" w14:paraId="65E28EC6"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343BAF" w14:textId="77777777" w:rsidR="00376090" w:rsidRPr="00942978" w:rsidRDefault="00376090" w:rsidP="00376090">
            <w:pPr>
              <w:jc w:val="center"/>
              <w:rPr>
                <w:b/>
              </w:rPr>
            </w:pPr>
            <w:r w:rsidRPr="00942978">
              <w:rPr>
                <w:b/>
              </w:rPr>
              <w:t>Informace ke kombinované nebo distanční formě</w:t>
            </w:r>
          </w:p>
        </w:tc>
      </w:tr>
      <w:tr w:rsidR="00376090" w:rsidRPr="00942978" w14:paraId="28A43D20" w14:textId="77777777" w:rsidTr="00376090">
        <w:tc>
          <w:tcPr>
            <w:tcW w:w="4787" w:type="dxa"/>
            <w:gridSpan w:val="3"/>
            <w:tcBorders>
              <w:top w:val="single" w:sz="2" w:space="0" w:color="auto"/>
            </w:tcBorders>
            <w:shd w:val="clear" w:color="auto" w:fill="F7CAAC"/>
          </w:tcPr>
          <w:p w14:paraId="3F8C38D7" w14:textId="77777777" w:rsidR="00376090" w:rsidRPr="00942978" w:rsidRDefault="00376090" w:rsidP="00376090">
            <w:pPr>
              <w:jc w:val="both"/>
            </w:pPr>
            <w:r w:rsidRPr="00942978">
              <w:rPr>
                <w:b/>
              </w:rPr>
              <w:t>Rozsah konzultací (soustředění)</w:t>
            </w:r>
          </w:p>
        </w:tc>
        <w:tc>
          <w:tcPr>
            <w:tcW w:w="889" w:type="dxa"/>
            <w:tcBorders>
              <w:top w:val="single" w:sz="2" w:space="0" w:color="auto"/>
            </w:tcBorders>
          </w:tcPr>
          <w:p w14:paraId="016D7410" w14:textId="77777777" w:rsidR="00376090" w:rsidRPr="00942978" w:rsidRDefault="00376090" w:rsidP="00376090">
            <w:pPr>
              <w:jc w:val="both"/>
            </w:pPr>
            <w:r w:rsidRPr="00942978">
              <w:t>20</w:t>
            </w:r>
          </w:p>
        </w:tc>
        <w:tc>
          <w:tcPr>
            <w:tcW w:w="4179" w:type="dxa"/>
            <w:gridSpan w:val="4"/>
            <w:tcBorders>
              <w:top w:val="single" w:sz="2" w:space="0" w:color="auto"/>
            </w:tcBorders>
            <w:shd w:val="clear" w:color="auto" w:fill="F7CAAC"/>
          </w:tcPr>
          <w:p w14:paraId="5F0A4920" w14:textId="77777777" w:rsidR="00376090" w:rsidRPr="00942978" w:rsidRDefault="00376090" w:rsidP="00376090">
            <w:pPr>
              <w:jc w:val="both"/>
              <w:rPr>
                <w:b/>
              </w:rPr>
            </w:pPr>
            <w:r w:rsidRPr="00942978">
              <w:rPr>
                <w:b/>
              </w:rPr>
              <w:t xml:space="preserve">hodin </w:t>
            </w:r>
          </w:p>
        </w:tc>
      </w:tr>
      <w:tr w:rsidR="00376090" w:rsidRPr="00942978" w14:paraId="38118A4C" w14:textId="77777777" w:rsidTr="00376090">
        <w:tc>
          <w:tcPr>
            <w:tcW w:w="9855" w:type="dxa"/>
            <w:gridSpan w:val="8"/>
            <w:shd w:val="clear" w:color="auto" w:fill="F7CAAC"/>
          </w:tcPr>
          <w:p w14:paraId="3FC9B42A" w14:textId="77777777" w:rsidR="00376090" w:rsidRPr="00942978" w:rsidRDefault="00376090" w:rsidP="00376090">
            <w:pPr>
              <w:jc w:val="both"/>
              <w:rPr>
                <w:b/>
              </w:rPr>
            </w:pPr>
            <w:r w:rsidRPr="00942978">
              <w:rPr>
                <w:b/>
              </w:rPr>
              <w:t>Informace o způsobu kontaktu s vyučujícím</w:t>
            </w:r>
          </w:p>
        </w:tc>
      </w:tr>
      <w:tr w:rsidR="00376090" w:rsidRPr="00942978" w14:paraId="78DE44C0" w14:textId="77777777" w:rsidTr="00376090">
        <w:trPr>
          <w:trHeight w:val="695"/>
        </w:trPr>
        <w:tc>
          <w:tcPr>
            <w:tcW w:w="9855" w:type="dxa"/>
            <w:gridSpan w:val="8"/>
          </w:tcPr>
          <w:p w14:paraId="13F353B0" w14:textId="77777777" w:rsidR="00376090" w:rsidRPr="00942978" w:rsidRDefault="00376090" w:rsidP="00376090">
            <w:pPr>
              <w:jc w:val="both"/>
            </w:pPr>
            <w:r w:rsidRPr="0094297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007456" w14:textId="77777777" w:rsidR="00376090" w:rsidRDefault="00376090" w:rsidP="0037609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34A86BA8" w14:textId="77777777" w:rsidTr="00376090">
        <w:tc>
          <w:tcPr>
            <w:tcW w:w="9855" w:type="dxa"/>
            <w:gridSpan w:val="8"/>
            <w:tcBorders>
              <w:bottom w:val="double" w:sz="4" w:space="0" w:color="auto"/>
            </w:tcBorders>
            <w:shd w:val="clear" w:color="auto" w:fill="BDD6EE"/>
          </w:tcPr>
          <w:p w14:paraId="667BC103" w14:textId="77777777" w:rsidR="00376090" w:rsidRDefault="00376090" w:rsidP="00376090">
            <w:pPr>
              <w:jc w:val="both"/>
              <w:rPr>
                <w:b/>
                <w:sz w:val="28"/>
              </w:rPr>
            </w:pPr>
            <w:r>
              <w:br w:type="page"/>
            </w:r>
            <w:r>
              <w:rPr>
                <w:b/>
                <w:sz w:val="28"/>
              </w:rPr>
              <w:t>B-III – Charakteristika studijního předmětu</w:t>
            </w:r>
          </w:p>
        </w:tc>
      </w:tr>
      <w:tr w:rsidR="00376090" w14:paraId="71AF6E58" w14:textId="77777777" w:rsidTr="00376090">
        <w:tc>
          <w:tcPr>
            <w:tcW w:w="3086" w:type="dxa"/>
            <w:tcBorders>
              <w:top w:val="double" w:sz="4" w:space="0" w:color="auto"/>
            </w:tcBorders>
            <w:shd w:val="clear" w:color="auto" w:fill="F7CAAC"/>
          </w:tcPr>
          <w:p w14:paraId="3C36D529" w14:textId="77777777" w:rsidR="00376090" w:rsidRPr="00D24F3C" w:rsidRDefault="00376090" w:rsidP="00376090">
            <w:pPr>
              <w:jc w:val="both"/>
              <w:rPr>
                <w:b/>
              </w:rPr>
            </w:pPr>
            <w:r w:rsidRPr="00D24F3C">
              <w:rPr>
                <w:b/>
              </w:rPr>
              <w:t>Název studijního předmětu</w:t>
            </w:r>
          </w:p>
        </w:tc>
        <w:tc>
          <w:tcPr>
            <w:tcW w:w="6769" w:type="dxa"/>
            <w:gridSpan w:val="7"/>
            <w:tcBorders>
              <w:top w:val="double" w:sz="4" w:space="0" w:color="auto"/>
            </w:tcBorders>
          </w:tcPr>
          <w:p w14:paraId="1E9C6A87" w14:textId="77777777" w:rsidR="00376090" w:rsidRPr="00D24F3C" w:rsidRDefault="00376090" w:rsidP="00376090">
            <w:pPr>
              <w:jc w:val="both"/>
            </w:pPr>
            <w:r w:rsidRPr="00D24F3C">
              <w:t>Macroeconomics II</w:t>
            </w:r>
          </w:p>
        </w:tc>
      </w:tr>
      <w:tr w:rsidR="00376090" w14:paraId="70CBF1F0" w14:textId="77777777" w:rsidTr="00376090">
        <w:tc>
          <w:tcPr>
            <w:tcW w:w="3086" w:type="dxa"/>
            <w:shd w:val="clear" w:color="auto" w:fill="F7CAAC"/>
          </w:tcPr>
          <w:p w14:paraId="722913BC" w14:textId="77777777" w:rsidR="00376090" w:rsidRPr="00D24F3C" w:rsidRDefault="00376090" w:rsidP="00376090">
            <w:pPr>
              <w:jc w:val="both"/>
              <w:rPr>
                <w:b/>
              </w:rPr>
            </w:pPr>
            <w:r w:rsidRPr="00D24F3C">
              <w:rPr>
                <w:b/>
              </w:rPr>
              <w:t>Typ předmětu</w:t>
            </w:r>
          </w:p>
        </w:tc>
        <w:tc>
          <w:tcPr>
            <w:tcW w:w="3406" w:type="dxa"/>
            <w:gridSpan w:val="4"/>
          </w:tcPr>
          <w:p w14:paraId="2CE7178C" w14:textId="77777777" w:rsidR="00376090" w:rsidRPr="00D24F3C" w:rsidRDefault="00376090" w:rsidP="00376090">
            <w:pPr>
              <w:jc w:val="both"/>
            </w:pPr>
            <w:r>
              <w:t>p</w:t>
            </w:r>
            <w:r w:rsidRPr="00D24F3C">
              <w:t>ovinný „ZT“</w:t>
            </w:r>
          </w:p>
        </w:tc>
        <w:tc>
          <w:tcPr>
            <w:tcW w:w="2695" w:type="dxa"/>
            <w:gridSpan w:val="2"/>
            <w:shd w:val="clear" w:color="auto" w:fill="F7CAAC"/>
          </w:tcPr>
          <w:p w14:paraId="387F2044" w14:textId="77777777" w:rsidR="00376090" w:rsidRPr="00D24F3C" w:rsidRDefault="00376090" w:rsidP="00376090">
            <w:pPr>
              <w:jc w:val="both"/>
            </w:pPr>
            <w:r w:rsidRPr="00D24F3C">
              <w:rPr>
                <w:b/>
              </w:rPr>
              <w:t>doporučený ročník / semestr</w:t>
            </w:r>
          </w:p>
        </w:tc>
        <w:tc>
          <w:tcPr>
            <w:tcW w:w="668" w:type="dxa"/>
          </w:tcPr>
          <w:p w14:paraId="00059258" w14:textId="77777777" w:rsidR="00376090" w:rsidRPr="00D24F3C" w:rsidRDefault="00376090" w:rsidP="00376090">
            <w:pPr>
              <w:jc w:val="both"/>
            </w:pPr>
            <w:r w:rsidRPr="00D24F3C">
              <w:t>1/L</w:t>
            </w:r>
          </w:p>
        </w:tc>
      </w:tr>
      <w:tr w:rsidR="00376090" w14:paraId="35E9F9BE" w14:textId="77777777" w:rsidTr="00376090">
        <w:tc>
          <w:tcPr>
            <w:tcW w:w="3086" w:type="dxa"/>
            <w:shd w:val="clear" w:color="auto" w:fill="F7CAAC"/>
          </w:tcPr>
          <w:p w14:paraId="5B0D7854" w14:textId="77777777" w:rsidR="00376090" w:rsidRPr="00D24F3C" w:rsidRDefault="00376090" w:rsidP="00376090">
            <w:pPr>
              <w:jc w:val="both"/>
              <w:rPr>
                <w:b/>
              </w:rPr>
            </w:pPr>
            <w:r w:rsidRPr="00D24F3C">
              <w:rPr>
                <w:b/>
              </w:rPr>
              <w:t>Rozsah studijního předmětu</w:t>
            </w:r>
          </w:p>
        </w:tc>
        <w:tc>
          <w:tcPr>
            <w:tcW w:w="1701" w:type="dxa"/>
            <w:gridSpan w:val="2"/>
          </w:tcPr>
          <w:p w14:paraId="2ECE04C2" w14:textId="77777777" w:rsidR="00376090" w:rsidRPr="00D24F3C" w:rsidRDefault="00376090" w:rsidP="00376090">
            <w:pPr>
              <w:jc w:val="both"/>
            </w:pPr>
            <w:r w:rsidRPr="00D24F3C">
              <w:t>26p + 26s</w:t>
            </w:r>
          </w:p>
        </w:tc>
        <w:tc>
          <w:tcPr>
            <w:tcW w:w="889" w:type="dxa"/>
            <w:shd w:val="clear" w:color="auto" w:fill="F7CAAC"/>
          </w:tcPr>
          <w:p w14:paraId="309962F0" w14:textId="77777777" w:rsidR="00376090" w:rsidRPr="00D24F3C" w:rsidRDefault="00376090" w:rsidP="00376090">
            <w:pPr>
              <w:jc w:val="both"/>
              <w:rPr>
                <w:b/>
              </w:rPr>
            </w:pPr>
            <w:r w:rsidRPr="00D24F3C">
              <w:rPr>
                <w:b/>
              </w:rPr>
              <w:t xml:space="preserve">hod. </w:t>
            </w:r>
          </w:p>
        </w:tc>
        <w:tc>
          <w:tcPr>
            <w:tcW w:w="816" w:type="dxa"/>
          </w:tcPr>
          <w:p w14:paraId="07757093" w14:textId="77777777" w:rsidR="00376090" w:rsidRPr="00D24F3C" w:rsidRDefault="00376090" w:rsidP="00376090">
            <w:pPr>
              <w:jc w:val="both"/>
            </w:pPr>
            <w:r w:rsidRPr="00D24F3C">
              <w:t>52</w:t>
            </w:r>
          </w:p>
        </w:tc>
        <w:tc>
          <w:tcPr>
            <w:tcW w:w="2156" w:type="dxa"/>
            <w:shd w:val="clear" w:color="auto" w:fill="F7CAAC"/>
          </w:tcPr>
          <w:p w14:paraId="3F6C73A5" w14:textId="77777777" w:rsidR="00376090" w:rsidRPr="00D24F3C" w:rsidRDefault="00376090" w:rsidP="00376090">
            <w:pPr>
              <w:jc w:val="both"/>
              <w:rPr>
                <w:b/>
              </w:rPr>
            </w:pPr>
            <w:r w:rsidRPr="00D24F3C">
              <w:rPr>
                <w:b/>
              </w:rPr>
              <w:t>kreditů</w:t>
            </w:r>
          </w:p>
        </w:tc>
        <w:tc>
          <w:tcPr>
            <w:tcW w:w="1207" w:type="dxa"/>
            <w:gridSpan w:val="2"/>
          </w:tcPr>
          <w:p w14:paraId="3E9D5C48" w14:textId="77777777" w:rsidR="00376090" w:rsidRPr="00D24F3C" w:rsidRDefault="00376090" w:rsidP="00376090">
            <w:pPr>
              <w:jc w:val="both"/>
            </w:pPr>
            <w:r w:rsidRPr="00D24F3C">
              <w:t>5</w:t>
            </w:r>
          </w:p>
        </w:tc>
      </w:tr>
      <w:tr w:rsidR="00376090" w14:paraId="0FE2B75D" w14:textId="77777777" w:rsidTr="00376090">
        <w:tc>
          <w:tcPr>
            <w:tcW w:w="3086" w:type="dxa"/>
            <w:shd w:val="clear" w:color="auto" w:fill="F7CAAC"/>
          </w:tcPr>
          <w:p w14:paraId="6C1EC1B7" w14:textId="77777777" w:rsidR="00376090" w:rsidRPr="00D24F3C" w:rsidRDefault="00376090" w:rsidP="00376090">
            <w:pPr>
              <w:jc w:val="both"/>
              <w:rPr>
                <w:b/>
              </w:rPr>
            </w:pPr>
            <w:r w:rsidRPr="00D24F3C">
              <w:rPr>
                <w:b/>
              </w:rPr>
              <w:t>Prerekvizity, korekvizity, ekvivalence</w:t>
            </w:r>
          </w:p>
        </w:tc>
        <w:tc>
          <w:tcPr>
            <w:tcW w:w="6769" w:type="dxa"/>
            <w:gridSpan w:val="7"/>
          </w:tcPr>
          <w:p w14:paraId="72FA858F" w14:textId="77777777" w:rsidR="00376090" w:rsidRPr="00D24F3C" w:rsidRDefault="00376090" w:rsidP="00376090">
            <w:pPr>
              <w:jc w:val="both"/>
            </w:pPr>
            <w:r w:rsidRPr="00D24F3C">
              <w:t>Ekvivalence (Makroekonomie II)</w:t>
            </w:r>
          </w:p>
        </w:tc>
      </w:tr>
      <w:tr w:rsidR="00376090" w14:paraId="073F3937" w14:textId="77777777" w:rsidTr="00376090">
        <w:tc>
          <w:tcPr>
            <w:tcW w:w="3086" w:type="dxa"/>
            <w:shd w:val="clear" w:color="auto" w:fill="F7CAAC"/>
          </w:tcPr>
          <w:p w14:paraId="07A11A5E" w14:textId="77777777" w:rsidR="00376090" w:rsidRPr="00D24F3C" w:rsidRDefault="00376090" w:rsidP="00376090">
            <w:pPr>
              <w:jc w:val="both"/>
              <w:rPr>
                <w:b/>
              </w:rPr>
            </w:pPr>
            <w:r w:rsidRPr="00D24F3C">
              <w:rPr>
                <w:b/>
              </w:rPr>
              <w:t>Způsob ověření studijních výsledků</w:t>
            </w:r>
          </w:p>
        </w:tc>
        <w:tc>
          <w:tcPr>
            <w:tcW w:w="3406" w:type="dxa"/>
            <w:gridSpan w:val="4"/>
          </w:tcPr>
          <w:p w14:paraId="4A7D48BC" w14:textId="77777777" w:rsidR="00376090" w:rsidRPr="00D24F3C" w:rsidRDefault="00376090" w:rsidP="00376090">
            <w:pPr>
              <w:jc w:val="both"/>
            </w:pPr>
            <w:r>
              <w:t>z</w:t>
            </w:r>
            <w:r w:rsidRPr="00D24F3C">
              <w:t>ápočet, zkouška</w:t>
            </w:r>
          </w:p>
        </w:tc>
        <w:tc>
          <w:tcPr>
            <w:tcW w:w="2156" w:type="dxa"/>
            <w:shd w:val="clear" w:color="auto" w:fill="F7CAAC"/>
          </w:tcPr>
          <w:p w14:paraId="435C442A" w14:textId="77777777" w:rsidR="00376090" w:rsidRPr="00D24F3C" w:rsidRDefault="00376090" w:rsidP="00376090">
            <w:pPr>
              <w:jc w:val="both"/>
              <w:rPr>
                <w:b/>
              </w:rPr>
            </w:pPr>
            <w:r w:rsidRPr="00D24F3C">
              <w:rPr>
                <w:b/>
              </w:rPr>
              <w:t>Forma výuky</w:t>
            </w:r>
          </w:p>
        </w:tc>
        <w:tc>
          <w:tcPr>
            <w:tcW w:w="1207" w:type="dxa"/>
            <w:gridSpan w:val="2"/>
          </w:tcPr>
          <w:p w14:paraId="45AFE05D" w14:textId="77777777" w:rsidR="00376090" w:rsidRPr="00D24F3C" w:rsidRDefault="00376090" w:rsidP="00376090">
            <w:pPr>
              <w:jc w:val="both"/>
            </w:pPr>
            <w:r>
              <w:t>p</w:t>
            </w:r>
            <w:r w:rsidRPr="00D24F3C">
              <w:t>řednáška, seminář</w:t>
            </w:r>
          </w:p>
        </w:tc>
      </w:tr>
      <w:tr w:rsidR="00376090" w14:paraId="333D5AAC" w14:textId="77777777" w:rsidTr="00376090">
        <w:tc>
          <w:tcPr>
            <w:tcW w:w="3086" w:type="dxa"/>
            <w:shd w:val="clear" w:color="auto" w:fill="F7CAAC"/>
          </w:tcPr>
          <w:p w14:paraId="1F8295E6" w14:textId="77777777" w:rsidR="00376090" w:rsidRPr="00D24F3C" w:rsidRDefault="00376090" w:rsidP="00376090">
            <w:pPr>
              <w:jc w:val="both"/>
              <w:rPr>
                <w:b/>
              </w:rPr>
            </w:pPr>
            <w:r w:rsidRPr="00D24F3C">
              <w:rPr>
                <w:b/>
              </w:rPr>
              <w:t>Forma způsobu ověření studijních výsledků a další požadavky na studenta</w:t>
            </w:r>
          </w:p>
        </w:tc>
        <w:tc>
          <w:tcPr>
            <w:tcW w:w="6769" w:type="dxa"/>
            <w:gridSpan w:val="7"/>
            <w:tcBorders>
              <w:bottom w:val="nil"/>
            </w:tcBorders>
          </w:tcPr>
          <w:p w14:paraId="6FBD64C1" w14:textId="77777777" w:rsidR="00376090" w:rsidRPr="00D24F3C" w:rsidRDefault="00376090" w:rsidP="00376090">
            <w:pPr>
              <w:jc w:val="both"/>
            </w:pPr>
            <w:r w:rsidRPr="00D24F3C">
              <w:t>Způsob zakončení předmětu – zápočet, zkouška</w:t>
            </w:r>
          </w:p>
          <w:p w14:paraId="4FCF35E6" w14:textId="77777777" w:rsidR="00376090" w:rsidRPr="00D24F3C" w:rsidRDefault="00376090" w:rsidP="00376090">
            <w:pPr>
              <w:jc w:val="both"/>
            </w:pPr>
            <w:r w:rsidRPr="00D24F3C">
              <w:t xml:space="preserve">Požadavky na zápočet - vypracování seminární práce dle požadavků vyučujícího, 80% aktivní účast na seminářích. </w:t>
            </w:r>
          </w:p>
          <w:p w14:paraId="5B53A713" w14:textId="77777777" w:rsidR="00376090" w:rsidRPr="00D24F3C" w:rsidRDefault="00376090" w:rsidP="00376090">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376090" w14:paraId="5CB37789" w14:textId="77777777" w:rsidTr="00376090">
        <w:trPr>
          <w:trHeight w:val="229"/>
        </w:trPr>
        <w:tc>
          <w:tcPr>
            <w:tcW w:w="9855" w:type="dxa"/>
            <w:gridSpan w:val="8"/>
            <w:tcBorders>
              <w:top w:val="nil"/>
            </w:tcBorders>
          </w:tcPr>
          <w:p w14:paraId="53CC38FF" w14:textId="77777777" w:rsidR="00376090" w:rsidRPr="00D24F3C" w:rsidRDefault="00376090" w:rsidP="00376090">
            <w:pPr>
              <w:jc w:val="both"/>
            </w:pPr>
          </w:p>
        </w:tc>
      </w:tr>
      <w:tr w:rsidR="00376090" w14:paraId="3AC68EE4" w14:textId="77777777" w:rsidTr="00376090">
        <w:trPr>
          <w:trHeight w:val="197"/>
        </w:trPr>
        <w:tc>
          <w:tcPr>
            <w:tcW w:w="3086" w:type="dxa"/>
            <w:tcBorders>
              <w:top w:val="nil"/>
            </w:tcBorders>
            <w:shd w:val="clear" w:color="auto" w:fill="F7CAAC"/>
          </w:tcPr>
          <w:p w14:paraId="6BFDA7FF" w14:textId="77777777" w:rsidR="00376090" w:rsidRPr="00D24F3C" w:rsidRDefault="00376090" w:rsidP="00376090">
            <w:pPr>
              <w:jc w:val="both"/>
              <w:rPr>
                <w:b/>
              </w:rPr>
            </w:pPr>
            <w:r w:rsidRPr="00D24F3C">
              <w:rPr>
                <w:b/>
              </w:rPr>
              <w:t>Garant předmětu</w:t>
            </w:r>
          </w:p>
        </w:tc>
        <w:tc>
          <w:tcPr>
            <w:tcW w:w="6769" w:type="dxa"/>
            <w:gridSpan w:val="7"/>
            <w:tcBorders>
              <w:top w:val="nil"/>
            </w:tcBorders>
          </w:tcPr>
          <w:p w14:paraId="7D22CAAF" w14:textId="77777777" w:rsidR="00376090" w:rsidRPr="00D24F3C" w:rsidRDefault="00376090" w:rsidP="00376090">
            <w:pPr>
              <w:jc w:val="both"/>
            </w:pPr>
            <w:r w:rsidRPr="00D24F3C">
              <w:t>doc. Ing. Jena Švarcová, Ph.D.</w:t>
            </w:r>
          </w:p>
        </w:tc>
      </w:tr>
      <w:tr w:rsidR="00376090" w14:paraId="15C745A8" w14:textId="77777777" w:rsidTr="00376090">
        <w:trPr>
          <w:trHeight w:val="243"/>
        </w:trPr>
        <w:tc>
          <w:tcPr>
            <w:tcW w:w="3086" w:type="dxa"/>
            <w:tcBorders>
              <w:top w:val="nil"/>
            </w:tcBorders>
            <w:shd w:val="clear" w:color="auto" w:fill="F7CAAC"/>
          </w:tcPr>
          <w:p w14:paraId="6E648948" w14:textId="77777777" w:rsidR="00376090" w:rsidRPr="00D24F3C" w:rsidRDefault="00376090" w:rsidP="00376090">
            <w:pPr>
              <w:jc w:val="both"/>
              <w:rPr>
                <w:b/>
              </w:rPr>
            </w:pPr>
            <w:r w:rsidRPr="00D24F3C">
              <w:rPr>
                <w:b/>
              </w:rPr>
              <w:t>Zapojení garanta do výuky předmětu</w:t>
            </w:r>
          </w:p>
        </w:tc>
        <w:tc>
          <w:tcPr>
            <w:tcW w:w="6769" w:type="dxa"/>
            <w:gridSpan w:val="7"/>
            <w:tcBorders>
              <w:top w:val="nil"/>
            </w:tcBorders>
          </w:tcPr>
          <w:p w14:paraId="21F381CC" w14:textId="77777777" w:rsidR="00376090" w:rsidRPr="00D24F3C" w:rsidRDefault="00376090" w:rsidP="00376090">
            <w:pPr>
              <w:jc w:val="both"/>
            </w:pPr>
            <w:r w:rsidRPr="00D24F3C">
              <w:t>Garant se podílí na přednáškách v rozsahu 100 %, dále stanovuje koncepci seminářů a dohlíží na jejich jednotné vedení.</w:t>
            </w:r>
          </w:p>
        </w:tc>
      </w:tr>
      <w:tr w:rsidR="00376090" w14:paraId="673AB76C" w14:textId="77777777" w:rsidTr="00376090">
        <w:tc>
          <w:tcPr>
            <w:tcW w:w="3086" w:type="dxa"/>
            <w:shd w:val="clear" w:color="auto" w:fill="F7CAAC"/>
          </w:tcPr>
          <w:p w14:paraId="18C7E9A4" w14:textId="77777777" w:rsidR="00376090" w:rsidRPr="00D24F3C" w:rsidRDefault="00376090" w:rsidP="00376090">
            <w:pPr>
              <w:jc w:val="both"/>
              <w:rPr>
                <w:b/>
              </w:rPr>
            </w:pPr>
            <w:r w:rsidRPr="00D24F3C">
              <w:rPr>
                <w:b/>
              </w:rPr>
              <w:t>Vyučující</w:t>
            </w:r>
          </w:p>
        </w:tc>
        <w:tc>
          <w:tcPr>
            <w:tcW w:w="6769" w:type="dxa"/>
            <w:gridSpan w:val="7"/>
            <w:tcBorders>
              <w:bottom w:val="nil"/>
            </w:tcBorders>
          </w:tcPr>
          <w:p w14:paraId="485B077A" w14:textId="77777777" w:rsidR="00376090" w:rsidRPr="00D24F3C" w:rsidRDefault="00376090" w:rsidP="00376090">
            <w:pPr>
              <w:jc w:val="both"/>
            </w:pPr>
            <w:r w:rsidRPr="00D24F3C">
              <w:t>doc. Ing. Jena Švarcová, Ph.D. – přednášky (100%)</w:t>
            </w:r>
          </w:p>
        </w:tc>
      </w:tr>
      <w:tr w:rsidR="00376090" w14:paraId="37037216" w14:textId="77777777" w:rsidTr="00376090">
        <w:trPr>
          <w:trHeight w:val="78"/>
        </w:trPr>
        <w:tc>
          <w:tcPr>
            <w:tcW w:w="9855" w:type="dxa"/>
            <w:gridSpan w:val="8"/>
            <w:tcBorders>
              <w:top w:val="nil"/>
            </w:tcBorders>
          </w:tcPr>
          <w:p w14:paraId="529B9DD9" w14:textId="77777777" w:rsidR="00376090" w:rsidRPr="00D24F3C" w:rsidRDefault="00376090" w:rsidP="00376090">
            <w:pPr>
              <w:jc w:val="both"/>
            </w:pPr>
          </w:p>
        </w:tc>
      </w:tr>
      <w:tr w:rsidR="00376090" w14:paraId="5F702E24" w14:textId="77777777" w:rsidTr="00376090">
        <w:tc>
          <w:tcPr>
            <w:tcW w:w="3086" w:type="dxa"/>
            <w:shd w:val="clear" w:color="auto" w:fill="F7CAAC"/>
          </w:tcPr>
          <w:p w14:paraId="1A3C912F" w14:textId="77777777" w:rsidR="00376090" w:rsidRPr="00D24F3C" w:rsidRDefault="00376090" w:rsidP="00376090">
            <w:pPr>
              <w:jc w:val="both"/>
              <w:rPr>
                <w:b/>
              </w:rPr>
            </w:pPr>
            <w:r w:rsidRPr="00D24F3C">
              <w:rPr>
                <w:b/>
              </w:rPr>
              <w:t>Stručná anotace předmětu</w:t>
            </w:r>
          </w:p>
        </w:tc>
        <w:tc>
          <w:tcPr>
            <w:tcW w:w="6769" w:type="dxa"/>
            <w:gridSpan w:val="7"/>
            <w:tcBorders>
              <w:bottom w:val="nil"/>
            </w:tcBorders>
          </w:tcPr>
          <w:p w14:paraId="209A6DBA" w14:textId="77777777" w:rsidR="00376090" w:rsidRPr="00D24F3C" w:rsidRDefault="00376090" w:rsidP="00376090">
            <w:pPr>
              <w:jc w:val="both"/>
            </w:pPr>
          </w:p>
        </w:tc>
      </w:tr>
      <w:tr w:rsidR="00376090" w14:paraId="6135A237" w14:textId="77777777" w:rsidTr="00376090">
        <w:trPr>
          <w:trHeight w:val="3938"/>
        </w:trPr>
        <w:tc>
          <w:tcPr>
            <w:tcW w:w="9855" w:type="dxa"/>
            <w:gridSpan w:val="8"/>
            <w:tcBorders>
              <w:top w:val="nil"/>
              <w:bottom w:val="single" w:sz="12" w:space="0" w:color="auto"/>
            </w:tcBorders>
          </w:tcPr>
          <w:p w14:paraId="6DA71668" w14:textId="77777777" w:rsidR="00376090" w:rsidRPr="00D24F3C" w:rsidRDefault="00376090" w:rsidP="00376090">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3E13933C" w14:textId="77777777" w:rsidR="00376090" w:rsidRPr="00D24F3C" w:rsidRDefault="00376090" w:rsidP="00376090">
            <w:pPr>
              <w:jc w:val="both"/>
            </w:pPr>
            <w:r w:rsidRPr="00D24F3C">
              <w:t xml:space="preserve">Okruhy makroekonomické teorie </w:t>
            </w:r>
          </w:p>
          <w:p w14:paraId="10043D97"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Podstata ekonomie, základní ekonomické teorie, ekonomické cíle a nástroje hospodářské politiky, měření hospodářských ukazatelů. </w:t>
            </w:r>
          </w:p>
          <w:p w14:paraId="0DBB86B3"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Problémy měření vybraných makroekonomických veličin. Měření GNP, GDP, inflace a nezaměstnanosti. Statické versus dynamické veličiny. </w:t>
            </w:r>
          </w:p>
          <w:p w14:paraId="6E2B4762"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0D5E69F3"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7A133FC1"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Teorie inflace, deflace, teorie adaptivních a racionálních očekávání. Krátkodobá a dlouhodobá Philipsova křivka, Lucasova rovnice agregované nabídky, Fischerův efekt. </w:t>
            </w:r>
          </w:p>
          <w:p w14:paraId="4F81BCF5"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Nezaměstnanost a trh práce. Agregátní nabídka a poptávka na trhu práce, klasická teorie, klasická teorie s pružnými mzdami, nerovnováhy na trhu práce. </w:t>
            </w:r>
          </w:p>
          <w:p w14:paraId="3F3AE7EF" w14:textId="77777777" w:rsidR="00376090" w:rsidRPr="00D24F3C" w:rsidRDefault="00376090" w:rsidP="005961AC">
            <w:pPr>
              <w:pStyle w:val="Odstavecseseznamem"/>
              <w:numPr>
                <w:ilvl w:val="0"/>
                <w:numId w:val="48"/>
              </w:numPr>
              <w:tabs>
                <w:tab w:val="clear" w:pos="360"/>
                <w:tab w:val="num" w:pos="247"/>
              </w:tabs>
              <w:ind w:left="247" w:hanging="247"/>
              <w:contextualSpacing w:val="0"/>
              <w:jc w:val="both"/>
            </w:pPr>
            <w:r w:rsidRPr="00D24F3C">
              <w:t xml:space="preserve">Model makroekonomické rovnováhy pro otevřenou ekonomiku, dvou a vícesektorové modely, řešení makroekonomické nerovnováhy, rovnováha modelu IS-LM-BP, hospodářský cyklus. </w:t>
            </w:r>
          </w:p>
          <w:p w14:paraId="51E08900" w14:textId="77777777" w:rsidR="00376090" w:rsidRPr="00D24F3C" w:rsidRDefault="00376090" w:rsidP="00376090">
            <w:pPr>
              <w:pStyle w:val="Odstavecseseznamem"/>
              <w:ind w:left="0"/>
              <w:contextualSpacing w:val="0"/>
            </w:pPr>
            <w:r w:rsidRPr="00D24F3C">
              <w:t xml:space="preserve">Okruhy hospodářských politik </w:t>
            </w:r>
          </w:p>
          <w:p w14:paraId="2DF4A24A"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Fiskální politika a teorie fiskální politiky, model IS-LM ve vztahu k vládním výdajům, daním, transferům, stabilizační fiskální politika. </w:t>
            </w:r>
          </w:p>
          <w:p w14:paraId="1D02A9D5"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Státní rozpočet, příjmy a výdaje státního rozpočtu, výdajová a daňová politika, státní a veřejný dluh a jejich konsolidace. </w:t>
            </w:r>
          </w:p>
          <w:p w14:paraId="0A3A05A8"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Monetární politika, podstatné rozdíly mezi monetarismem a keynesiánstvím, časová zpoždění ve fiskální a monetární politice. </w:t>
            </w:r>
          </w:p>
          <w:p w14:paraId="6EF7B720"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Otevřená ekonomika a měnový kurz, fixní a pružný měnový kurz, komplexní Mundell-Flemingův model. </w:t>
            </w:r>
          </w:p>
          <w:p w14:paraId="30393033"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 xml:space="preserve">Ekonomický růst a ekonomický rozvoj, náklady ekonomického růstu, dlouhodobý růst kapitálové zásoby, hospodářský cyklus. </w:t>
            </w:r>
          </w:p>
          <w:p w14:paraId="1CFAEBD2" w14:textId="77777777" w:rsidR="00376090" w:rsidRPr="00D24F3C" w:rsidRDefault="00376090" w:rsidP="005961AC">
            <w:pPr>
              <w:pStyle w:val="Odstavecseseznamem"/>
              <w:numPr>
                <w:ilvl w:val="0"/>
                <w:numId w:val="48"/>
              </w:numPr>
              <w:tabs>
                <w:tab w:val="clear" w:pos="360"/>
              </w:tabs>
              <w:ind w:left="247" w:hanging="211"/>
              <w:contextualSpacing w:val="0"/>
              <w:jc w:val="both"/>
            </w:pPr>
            <w:r w:rsidRPr="00D24F3C">
              <w:t>Ekonomické nerovnosti, příčiny ekonomických nerovností a způsoby měření ekonomických nerovností. Paretův zákon, Lorenzova křivka a Giniho koeficient.</w:t>
            </w:r>
          </w:p>
        </w:tc>
      </w:tr>
      <w:tr w:rsidR="00376090" w14:paraId="287C20E5" w14:textId="77777777" w:rsidTr="00376090">
        <w:trPr>
          <w:trHeight w:val="265"/>
        </w:trPr>
        <w:tc>
          <w:tcPr>
            <w:tcW w:w="3653" w:type="dxa"/>
            <w:gridSpan w:val="2"/>
            <w:tcBorders>
              <w:top w:val="nil"/>
            </w:tcBorders>
            <w:shd w:val="clear" w:color="auto" w:fill="F7CAAC"/>
          </w:tcPr>
          <w:p w14:paraId="619D0A65" w14:textId="77777777" w:rsidR="00376090" w:rsidRPr="00D24F3C" w:rsidRDefault="00376090" w:rsidP="00376090">
            <w:pPr>
              <w:jc w:val="both"/>
            </w:pPr>
            <w:r w:rsidRPr="00D24F3C">
              <w:rPr>
                <w:b/>
              </w:rPr>
              <w:t>Studijní literatura a studijní pomůcky</w:t>
            </w:r>
          </w:p>
        </w:tc>
        <w:tc>
          <w:tcPr>
            <w:tcW w:w="6202" w:type="dxa"/>
            <w:gridSpan w:val="6"/>
            <w:tcBorders>
              <w:top w:val="nil"/>
              <w:bottom w:val="nil"/>
            </w:tcBorders>
          </w:tcPr>
          <w:p w14:paraId="60A4AC8A" w14:textId="77777777" w:rsidR="00376090" w:rsidRPr="00D24F3C" w:rsidRDefault="00376090" w:rsidP="00376090">
            <w:pPr>
              <w:jc w:val="both"/>
            </w:pPr>
          </w:p>
        </w:tc>
      </w:tr>
      <w:tr w:rsidR="00376090" w14:paraId="6ABF7E0A" w14:textId="77777777" w:rsidTr="00376090">
        <w:trPr>
          <w:trHeight w:val="1497"/>
        </w:trPr>
        <w:tc>
          <w:tcPr>
            <w:tcW w:w="9855" w:type="dxa"/>
            <w:gridSpan w:val="8"/>
            <w:tcBorders>
              <w:top w:val="nil"/>
            </w:tcBorders>
          </w:tcPr>
          <w:p w14:paraId="3D06C736" w14:textId="77777777" w:rsidR="00376090" w:rsidRPr="00D24F3C" w:rsidRDefault="00376090" w:rsidP="00376090">
            <w:pPr>
              <w:jc w:val="both"/>
              <w:rPr>
                <w:b/>
              </w:rPr>
            </w:pPr>
            <w:r w:rsidRPr="00D24F3C">
              <w:rPr>
                <w:b/>
              </w:rPr>
              <w:t>Povinná literatura</w:t>
            </w:r>
          </w:p>
          <w:p w14:paraId="48152A2C" w14:textId="77777777" w:rsidR="00376090" w:rsidRPr="00D24F3C" w:rsidRDefault="00376090" w:rsidP="00376090">
            <w:pPr>
              <w:jc w:val="both"/>
            </w:pPr>
            <w:r w:rsidRPr="00D24F3C">
              <w:t xml:space="preserve">MANKIW, N.G., TAYLOR, M.P. </w:t>
            </w:r>
            <w:r w:rsidRPr="00D24F3C">
              <w:rPr>
                <w:i/>
                <w:iCs/>
              </w:rPr>
              <w:t>Macroeconomics</w:t>
            </w:r>
            <w:r w:rsidRPr="00D24F3C">
              <w:t>. 3rd ed. Andover: Cengage Learning, 2014, 451 s. ISBN 978-1-4080-8197-6.</w:t>
            </w:r>
          </w:p>
          <w:p w14:paraId="6EFFC5BB" w14:textId="77777777" w:rsidR="00376090" w:rsidRPr="00D24F3C" w:rsidRDefault="00376090" w:rsidP="00376090">
            <w:pPr>
              <w:jc w:val="both"/>
              <w:rPr>
                <w:b/>
              </w:rPr>
            </w:pPr>
            <w:r w:rsidRPr="00D24F3C">
              <w:rPr>
                <w:b/>
              </w:rPr>
              <w:t>Doporučená literatura</w:t>
            </w:r>
          </w:p>
          <w:p w14:paraId="6551786A" w14:textId="77777777" w:rsidR="00376090" w:rsidRDefault="00376090" w:rsidP="00376090">
            <w:pPr>
              <w:jc w:val="both"/>
            </w:pPr>
            <w:r w:rsidRPr="00D24F3C">
              <w:t xml:space="preserve">KRUGMAN, P.R., WELLS, R. </w:t>
            </w:r>
            <w:r w:rsidRPr="00D24F3C">
              <w:rPr>
                <w:i/>
                <w:iCs/>
              </w:rPr>
              <w:t>Macroeconomics</w:t>
            </w:r>
            <w:r w:rsidRPr="00D24F3C">
              <w:t>. Fourth edition. New York: Worth Publishers, 2015, 595, 14, 22, 10, 14. ISBN 978-1-4641-1037-5</w:t>
            </w:r>
            <w:r>
              <w:t>.</w:t>
            </w:r>
          </w:p>
          <w:p w14:paraId="0185607D" w14:textId="77777777" w:rsidR="00376090" w:rsidRPr="00D24F3C" w:rsidRDefault="00376090" w:rsidP="00376090">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14:paraId="74D3570D" w14:textId="77777777" w:rsidR="00376090" w:rsidRPr="00D24F3C" w:rsidRDefault="00376090" w:rsidP="00376090">
            <w:pPr>
              <w:jc w:val="both"/>
            </w:pPr>
            <w:r w:rsidRPr="00D24F3C">
              <w:t xml:space="preserve">SCHILLER, B.R. </w:t>
            </w:r>
            <w:r w:rsidRPr="00D24F3C">
              <w:rPr>
                <w:i/>
                <w:iCs/>
              </w:rPr>
              <w:t>Essentials of economics</w:t>
            </w:r>
            <w:r w:rsidRPr="00D24F3C">
              <w:t>. 10th edition. Dubuque, IA: McGraw-Hill Education, 2016.</w:t>
            </w:r>
            <w:r>
              <w:t xml:space="preserve"> ISBN 978-1259235702.</w:t>
            </w:r>
          </w:p>
        </w:tc>
      </w:tr>
      <w:tr w:rsidR="00376090" w14:paraId="4643D017"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5335CD" w14:textId="77777777" w:rsidR="00376090" w:rsidRPr="00D24F3C" w:rsidRDefault="00376090" w:rsidP="00376090">
            <w:pPr>
              <w:jc w:val="center"/>
              <w:rPr>
                <w:b/>
              </w:rPr>
            </w:pPr>
            <w:r w:rsidRPr="00D24F3C">
              <w:rPr>
                <w:b/>
              </w:rPr>
              <w:t>Informace ke kombinované nebo distanční formě</w:t>
            </w:r>
          </w:p>
        </w:tc>
      </w:tr>
      <w:tr w:rsidR="00376090" w14:paraId="3CB4D625" w14:textId="77777777" w:rsidTr="00376090">
        <w:tc>
          <w:tcPr>
            <w:tcW w:w="4787" w:type="dxa"/>
            <w:gridSpan w:val="3"/>
            <w:tcBorders>
              <w:top w:val="single" w:sz="2" w:space="0" w:color="auto"/>
            </w:tcBorders>
            <w:shd w:val="clear" w:color="auto" w:fill="F7CAAC"/>
          </w:tcPr>
          <w:p w14:paraId="3292DB4C" w14:textId="77777777" w:rsidR="00376090" w:rsidRPr="00D24F3C" w:rsidRDefault="00376090" w:rsidP="00376090">
            <w:pPr>
              <w:jc w:val="both"/>
            </w:pPr>
            <w:r w:rsidRPr="00D24F3C">
              <w:rPr>
                <w:b/>
              </w:rPr>
              <w:t>Rozsah konzultací (soustředění)</w:t>
            </w:r>
          </w:p>
        </w:tc>
        <w:tc>
          <w:tcPr>
            <w:tcW w:w="889" w:type="dxa"/>
            <w:tcBorders>
              <w:top w:val="single" w:sz="2" w:space="0" w:color="auto"/>
            </w:tcBorders>
          </w:tcPr>
          <w:p w14:paraId="46F3BD63" w14:textId="77777777" w:rsidR="00376090" w:rsidRPr="00D24F3C" w:rsidRDefault="00376090" w:rsidP="00376090">
            <w:pPr>
              <w:jc w:val="both"/>
            </w:pPr>
            <w:r w:rsidRPr="00D24F3C">
              <w:t>20</w:t>
            </w:r>
          </w:p>
        </w:tc>
        <w:tc>
          <w:tcPr>
            <w:tcW w:w="4179" w:type="dxa"/>
            <w:gridSpan w:val="4"/>
            <w:tcBorders>
              <w:top w:val="single" w:sz="2" w:space="0" w:color="auto"/>
            </w:tcBorders>
            <w:shd w:val="clear" w:color="auto" w:fill="F7CAAC"/>
          </w:tcPr>
          <w:p w14:paraId="0FB56372" w14:textId="77777777" w:rsidR="00376090" w:rsidRPr="00D24F3C" w:rsidRDefault="00376090" w:rsidP="00376090">
            <w:pPr>
              <w:jc w:val="both"/>
              <w:rPr>
                <w:b/>
              </w:rPr>
            </w:pPr>
            <w:r w:rsidRPr="00D24F3C">
              <w:rPr>
                <w:b/>
              </w:rPr>
              <w:t xml:space="preserve">hodin </w:t>
            </w:r>
          </w:p>
        </w:tc>
      </w:tr>
      <w:tr w:rsidR="00376090" w14:paraId="0037646C" w14:textId="77777777" w:rsidTr="00376090">
        <w:tc>
          <w:tcPr>
            <w:tcW w:w="9855" w:type="dxa"/>
            <w:gridSpan w:val="8"/>
            <w:shd w:val="clear" w:color="auto" w:fill="F7CAAC"/>
          </w:tcPr>
          <w:p w14:paraId="00881918" w14:textId="77777777" w:rsidR="00376090" w:rsidRPr="00D24F3C" w:rsidRDefault="00376090" w:rsidP="00376090">
            <w:pPr>
              <w:jc w:val="both"/>
              <w:rPr>
                <w:b/>
              </w:rPr>
            </w:pPr>
            <w:r w:rsidRPr="00D24F3C">
              <w:rPr>
                <w:b/>
              </w:rPr>
              <w:t>Informace o způsobu kontaktu s vyučujícím</w:t>
            </w:r>
          </w:p>
        </w:tc>
      </w:tr>
      <w:tr w:rsidR="00376090" w14:paraId="68339BED" w14:textId="77777777" w:rsidTr="00376090">
        <w:trPr>
          <w:trHeight w:val="637"/>
        </w:trPr>
        <w:tc>
          <w:tcPr>
            <w:tcW w:w="9855" w:type="dxa"/>
            <w:gridSpan w:val="8"/>
          </w:tcPr>
          <w:p w14:paraId="68142746" w14:textId="77777777" w:rsidR="00376090" w:rsidRPr="00D24F3C" w:rsidRDefault="00376090" w:rsidP="00376090">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EF1D254" w14:textId="77777777" w:rsidR="00376090" w:rsidRDefault="00376090" w:rsidP="00376090">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90" w14:paraId="3892ECC1" w14:textId="77777777" w:rsidTr="00376090">
        <w:tc>
          <w:tcPr>
            <w:tcW w:w="9855" w:type="dxa"/>
            <w:gridSpan w:val="8"/>
            <w:tcBorders>
              <w:bottom w:val="double" w:sz="4" w:space="0" w:color="auto"/>
            </w:tcBorders>
            <w:shd w:val="clear" w:color="auto" w:fill="BDD6EE"/>
          </w:tcPr>
          <w:p w14:paraId="3E1EA454" w14:textId="77777777" w:rsidR="00376090" w:rsidRDefault="00376090" w:rsidP="00376090">
            <w:pPr>
              <w:jc w:val="both"/>
              <w:rPr>
                <w:b/>
                <w:sz w:val="28"/>
              </w:rPr>
            </w:pPr>
            <w:r>
              <w:br w:type="page"/>
            </w:r>
            <w:r>
              <w:rPr>
                <w:b/>
                <w:sz w:val="28"/>
              </w:rPr>
              <w:t>B-III – Charakteristika studijního předmětu</w:t>
            </w:r>
          </w:p>
        </w:tc>
      </w:tr>
      <w:tr w:rsidR="00376090" w14:paraId="188DB9A9" w14:textId="77777777" w:rsidTr="00376090">
        <w:tc>
          <w:tcPr>
            <w:tcW w:w="3086" w:type="dxa"/>
            <w:tcBorders>
              <w:top w:val="double" w:sz="4" w:space="0" w:color="auto"/>
            </w:tcBorders>
            <w:shd w:val="clear" w:color="auto" w:fill="F7CAAC"/>
          </w:tcPr>
          <w:p w14:paraId="77917177" w14:textId="77777777" w:rsidR="00376090" w:rsidRDefault="00376090" w:rsidP="00376090">
            <w:pPr>
              <w:jc w:val="both"/>
              <w:rPr>
                <w:b/>
              </w:rPr>
            </w:pPr>
            <w:r>
              <w:rPr>
                <w:b/>
              </w:rPr>
              <w:t>Název studijního předmětu</w:t>
            </w:r>
          </w:p>
        </w:tc>
        <w:tc>
          <w:tcPr>
            <w:tcW w:w="6769" w:type="dxa"/>
            <w:gridSpan w:val="7"/>
            <w:tcBorders>
              <w:top w:val="double" w:sz="4" w:space="0" w:color="auto"/>
            </w:tcBorders>
          </w:tcPr>
          <w:p w14:paraId="21BADBC4" w14:textId="77777777" w:rsidR="00376090" w:rsidRDefault="00376090" w:rsidP="00376090">
            <w:pPr>
              <w:jc w:val="both"/>
            </w:pPr>
            <w:r>
              <w:t>Pokročilé metody plánování a řízení výroby</w:t>
            </w:r>
          </w:p>
        </w:tc>
      </w:tr>
      <w:tr w:rsidR="00376090" w14:paraId="2D4E0D27" w14:textId="77777777" w:rsidTr="00376090">
        <w:tc>
          <w:tcPr>
            <w:tcW w:w="3086" w:type="dxa"/>
            <w:shd w:val="clear" w:color="auto" w:fill="F7CAAC"/>
          </w:tcPr>
          <w:p w14:paraId="10183880" w14:textId="77777777" w:rsidR="00376090" w:rsidRDefault="00376090" w:rsidP="00376090">
            <w:pPr>
              <w:jc w:val="both"/>
              <w:rPr>
                <w:b/>
              </w:rPr>
            </w:pPr>
            <w:r>
              <w:rPr>
                <w:b/>
              </w:rPr>
              <w:t>Typ předmětu</w:t>
            </w:r>
          </w:p>
        </w:tc>
        <w:tc>
          <w:tcPr>
            <w:tcW w:w="3406" w:type="dxa"/>
            <w:gridSpan w:val="4"/>
          </w:tcPr>
          <w:p w14:paraId="0C3C5182" w14:textId="77777777" w:rsidR="00376090" w:rsidRDefault="00376090" w:rsidP="00376090">
            <w:pPr>
              <w:jc w:val="both"/>
            </w:pPr>
            <w:r>
              <w:t>povinný „</w:t>
            </w:r>
            <w:r w:rsidR="00D733F9">
              <w:t>ZT</w:t>
            </w:r>
            <w:r>
              <w:t>“</w:t>
            </w:r>
          </w:p>
        </w:tc>
        <w:tc>
          <w:tcPr>
            <w:tcW w:w="2695" w:type="dxa"/>
            <w:gridSpan w:val="2"/>
            <w:shd w:val="clear" w:color="auto" w:fill="F7CAAC"/>
          </w:tcPr>
          <w:p w14:paraId="010F94E3" w14:textId="77777777" w:rsidR="00376090" w:rsidRDefault="00376090" w:rsidP="00376090">
            <w:pPr>
              <w:jc w:val="both"/>
            </w:pPr>
            <w:r>
              <w:rPr>
                <w:b/>
              </w:rPr>
              <w:t>doporučený ročník / semestr</w:t>
            </w:r>
          </w:p>
        </w:tc>
        <w:tc>
          <w:tcPr>
            <w:tcW w:w="668" w:type="dxa"/>
          </w:tcPr>
          <w:p w14:paraId="4DCF85D5" w14:textId="77777777" w:rsidR="00376090" w:rsidRDefault="00376090" w:rsidP="00376090">
            <w:pPr>
              <w:jc w:val="both"/>
            </w:pPr>
            <w:r>
              <w:t>1/L</w:t>
            </w:r>
          </w:p>
        </w:tc>
      </w:tr>
      <w:tr w:rsidR="00376090" w14:paraId="56A3A2C3" w14:textId="77777777" w:rsidTr="00D733F9">
        <w:tc>
          <w:tcPr>
            <w:tcW w:w="3086" w:type="dxa"/>
            <w:shd w:val="clear" w:color="auto" w:fill="F7CAAC"/>
          </w:tcPr>
          <w:p w14:paraId="265B6F21" w14:textId="77777777" w:rsidR="00376090" w:rsidRDefault="00376090" w:rsidP="00376090">
            <w:pPr>
              <w:jc w:val="both"/>
              <w:rPr>
                <w:b/>
              </w:rPr>
            </w:pPr>
            <w:r>
              <w:rPr>
                <w:b/>
              </w:rPr>
              <w:t>Rozsah studijního předmětu</w:t>
            </w:r>
          </w:p>
        </w:tc>
        <w:tc>
          <w:tcPr>
            <w:tcW w:w="1701" w:type="dxa"/>
            <w:gridSpan w:val="2"/>
          </w:tcPr>
          <w:p w14:paraId="1CC3164A" w14:textId="4752A0A4" w:rsidR="00376090" w:rsidRDefault="00AA318E" w:rsidP="00376090">
            <w:pPr>
              <w:jc w:val="both"/>
            </w:pPr>
            <w:r>
              <w:t>13</w:t>
            </w:r>
            <w:r w:rsidR="00376090">
              <w:t>p+26s</w:t>
            </w:r>
          </w:p>
        </w:tc>
        <w:tc>
          <w:tcPr>
            <w:tcW w:w="889" w:type="dxa"/>
            <w:shd w:val="clear" w:color="auto" w:fill="F7CAAC"/>
          </w:tcPr>
          <w:p w14:paraId="033ACB6F" w14:textId="77777777" w:rsidR="00376090" w:rsidRDefault="00376090" w:rsidP="00376090">
            <w:pPr>
              <w:jc w:val="both"/>
              <w:rPr>
                <w:b/>
              </w:rPr>
            </w:pPr>
            <w:r>
              <w:rPr>
                <w:b/>
              </w:rPr>
              <w:t xml:space="preserve">hod. </w:t>
            </w:r>
          </w:p>
        </w:tc>
        <w:tc>
          <w:tcPr>
            <w:tcW w:w="816" w:type="dxa"/>
          </w:tcPr>
          <w:p w14:paraId="019B1DCC" w14:textId="77777777" w:rsidR="00376090" w:rsidRDefault="00376090" w:rsidP="00376090">
            <w:pPr>
              <w:jc w:val="both"/>
            </w:pPr>
            <w:r>
              <w:t>52</w:t>
            </w:r>
          </w:p>
        </w:tc>
        <w:tc>
          <w:tcPr>
            <w:tcW w:w="2156" w:type="dxa"/>
            <w:shd w:val="clear" w:color="auto" w:fill="F7CAAC"/>
          </w:tcPr>
          <w:p w14:paraId="36D2BEA1" w14:textId="77777777" w:rsidR="00376090" w:rsidRDefault="00376090" w:rsidP="00376090">
            <w:pPr>
              <w:jc w:val="both"/>
              <w:rPr>
                <w:b/>
              </w:rPr>
            </w:pPr>
            <w:r>
              <w:rPr>
                <w:b/>
              </w:rPr>
              <w:t>kreditů</w:t>
            </w:r>
          </w:p>
        </w:tc>
        <w:tc>
          <w:tcPr>
            <w:tcW w:w="1207" w:type="dxa"/>
            <w:gridSpan w:val="2"/>
            <w:vAlign w:val="center"/>
          </w:tcPr>
          <w:p w14:paraId="4DE7F4B5" w14:textId="77777777" w:rsidR="00376090" w:rsidRDefault="00376090" w:rsidP="00D733F9">
            <w:pPr>
              <w:jc w:val="center"/>
            </w:pPr>
            <w:r>
              <w:t>5</w:t>
            </w:r>
          </w:p>
        </w:tc>
      </w:tr>
      <w:tr w:rsidR="00376090" w14:paraId="4257AD8F" w14:textId="77777777" w:rsidTr="00376090">
        <w:tc>
          <w:tcPr>
            <w:tcW w:w="3086" w:type="dxa"/>
            <w:shd w:val="clear" w:color="auto" w:fill="F7CAAC"/>
          </w:tcPr>
          <w:p w14:paraId="5EA7F8F7" w14:textId="77777777" w:rsidR="00376090" w:rsidRDefault="00376090" w:rsidP="00376090">
            <w:pPr>
              <w:jc w:val="both"/>
              <w:rPr>
                <w:b/>
                <w:sz w:val="22"/>
              </w:rPr>
            </w:pPr>
            <w:r>
              <w:rPr>
                <w:b/>
              </w:rPr>
              <w:t>Prerekvizity, korekvizity, ekvivalence</w:t>
            </w:r>
          </w:p>
        </w:tc>
        <w:tc>
          <w:tcPr>
            <w:tcW w:w="6769" w:type="dxa"/>
            <w:gridSpan w:val="7"/>
          </w:tcPr>
          <w:p w14:paraId="6D070BAC" w14:textId="77777777" w:rsidR="00376090" w:rsidRDefault="00376090" w:rsidP="00376090">
            <w:pPr>
              <w:jc w:val="both"/>
            </w:pPr>
          </w:p>
        </w:tc>
      </w:tr>
      <w:tr w:rsidR="00376090" w14:paraId="416EC84F" w14:textId="77777777" w:rsidTr="00376090">
        <w:tc>
          <w:tcPr>
            <w:tcW w:w="3086" w:type="dxa"/>
            <w:shd w:val="clear" w:color="auto" w:fill="F7CAAC"/>
          </w:tcPr>
          <w:p w14:paraId="38AA2C54" w14:textId="77777777" w:rsidR="00376090" w:rsidRDefault="00376090" w:rsidP="00376090">
            <w:pPr>
              <w:jc w:val="both"/>
              <w:rPr>
                <w:b/>
              </w:rPr>
            </w:pPr>
            <w:r>
              <w:rPr>
                <w:b/>
              </w:rPr>
              <w:t>Způsob ověření studijních výsledků</w:t>
            </w:r>
          </w:p>
        </w:tc>
        <w:tc>
          <w:tcPr>
            <w:tcW w:w="3406" w:type="dxa"/>
            <w:gridSpan w:val="4"/>
          </w:tcPr>
          <w:p w14:paraId="73736323" w14:textId="77777777" w:rsidR="00376090" w:rsidRDefault="00D733F9" w:rsidP="00376090">
            <w:pPr>
              <w:jc w:val="both"/>
            </w:pPr>
            <w:r>
              <w:t xml:space="preserve">zápočet, </w:t>
            </w:r>
            <w:r w:rsidR="00376090">
              <w:t>zkouška</w:t>
            </w:r>
          </w:p>
        </w:tc>
        <w:tc>
          <w:tcPr>
            <w:tcW w:w="2156" w:type="dxa"/>
            <w:shd w:val="clear" w:color="auto" w:fill="F7CAAC"/>
          </w:tcPr>
          <w:p w14:paraId="2CAF20A4" w14:textId="77777777" w:rsidR="00376090" w:rsidRDefault="00376090" w:rsidP="00376090">
            <w:pPr>
              <w:jc w:val="both"/>
              <w:rPr>
                <w:b/>
              </w:rPr>
            </w:pPr>
            <w:r>
              <w:rPr>
                <w:b/>
              </w:rPr>
              <w:t>Forma výuky</w:t>
            </w:r>
          </w:p>
        </w:tc>
        <w:tc>
          <w:tcPr>
            <w:tcW w:w="1207" w:type="dxa"/>
            <w:gridSpan w:val="2"/>
          </w:tcPr>
          <w:p w14:paraId="5583EED8" w14:textId="77777777" w:rsidR="00376090" w:rsidRDefault="00376090" w:rsidP="00376090">
            <w:pPr>
              <w:jc w:val="both"/>
            </w:pPr>
            <w:r>
              <w:t>přednáška</w:t>
            </w:r>
          </w:p>
        </w:tc>
      </w:tr>
      <w:tr w:rsidR="00376090" w14:paraId="6936534F" w14:textId="77777777" w:rsidTr="00376090">
        <w:tc>
          <w:tcPr>
            <w:tcW w:w="3086" w:type="dxa"/>
            <w:shd w:val="clear" w:color="auto" w:fill="F7CAAC"/>
          </w:tcPr>
          <w:p w14:paraId="5207517F" w14:textId="77777777" w:rsidR="00376090" w:rsidRDefault="00376090" w:rsidP="00376090">
            <w:pPr>
              <w:jc w:val="both"/>
              <w:rPr>
                <w:b/>
              </w:rPr>
            </w:pPr>
            <w:r>
              <w:rPr>
                <w:b/>
              </w:rPr>
              <w:t>Forma způsobu ověření studijních výsledků a další požadavky na studenta</w:t>
            </w:r>
          </w:p>
        </w:tc>
        <w:tc>
          <w:tcPr>
            <w:tcW w:w="6769" w:type="dxa"/>
            <w:gridSpan w:val="7"/>
            <w:tcBorders>
              <w:bottom w:val="nil"/>
            </w:tcBorders>
          </w:tcPr>
          <w:p w14:paraId="7DCE43F5" w14:textId="3B2D8C38" w:rsidR="00376090" w:rsidRPr="00897246" w:rsidRDefault="00376090" w:rsidP="00376090">
            <w:pPr>
              <w:jc w:val="both"/>
            </w:pPr>
            <w:r>
              <w:t>Z</w:t>
            </w:r>
            <w:r w:rsidRPr="00897246">
              <w:t xml:space="preserve">působ zakončení předmětu – </w:t>
            </w:r>
            <w:r>
              <w:t xml:space="preserve">zápočet, </w:t>
            </w:r>
            <w:r w:rsidRPr="00897246">
              <w:t>zkouška</w:t>
            </w:r>
          </w:p>
          <w:p w14:paraId="6D121180" w14:textId="77777777" w:rsidR="00376090" w:rsidRDefault="00376090" w:rsidP="00376090">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Požadavek na zkoušku -</w:t>
            </w:r>
            <w:r w:rsidRPr="00897246">
              <w:t xml:space="preserve"> zkouška </w:t>
            </w:r>
            <w:r>
              <w:t xml:space="preserve">ústní </w:t>
            </w:r>
            <w:r w:rsidRPr="00897246">
              <w:t>v rozsahu znalost</w:t>
            </w:r>
            <w:r>
              <w:t>í přednášek.</w:t>
            </w:r>
          </w:p>
        </w:tc>
      </w:tr>
      <w:tr w:rsidR="00376090" w14:paraId="43B6FD52" w14:textId="77777777" w:rsidTr="00376090">
        <w:trPr>
          <w:trHeight w:val="70"/>
        </w:trPr>
        <w:tc>
          <w:tcPr>
            <w:tcW w:w="9855" w:type="dxa"/>
            <w:gridSpan w:val="8"/>
            <w:tcBorders>
              <w:top w:val="nil"/>
            </w:tcBorders>
          </w:tcPr>
          <w:p w14:paraId="6426E89F" w14:textId="77777777" w:rsidR="00376090" w:rsidRDefault="00376090" w:rsidP="00376090">
            <w:pPr>
              <w:jc w:val="both"/>
            </w:pPr>
          </w:p>
        </w:tc>
      </w:tr>
      <w:tr w:rsidR="00376090" w14:paraId="12429C7F" w14:textId="77777777" w:rsidTr="00376090">
        <w:trPr>
          <w:trHeight w:val="197"/>
        </w:trPr>
        <w:tc>
          <w:tcPr>
            <w:tcW w:w="3086" w:type="dxa"/>
            <w:tcBorders>
              <w:top w:val="nil"/>
            </w:tcBorders>
            <w:shd w:val="clear" w:color="auto" w:fill="F7CAAC"/>
          </w:tcPr>
          <w:p w14:paraId="5E20F94C" w14:textId="77777777" w:rsidR="00376090" w:rsidRDefault="00376090" w:rsidP="00376090">
            <w:pPr>
              <w:jc w:val="both"/>
              <w:rPr>
                <w:b/>
              </w:rPr>
            </w:pPr>
            <w:r>
              <w:rPr>
                <w:b/>
              </w:rPr>
              <w:t>Garant předmětu</w:t>
            </w:r>
          </w:p>
        </w:tc>
        <w:tc>
          <w:tcPr>
            <w:tcW w:w="6769" w:type="dxa"/>
            <w:gridSpan w:val="7"/>
            <w:tcBorders>
              <w:top w:val="nil"/>
            </w:tcBorders>
          </w:tcPr>
          <w:p w14:paraId="3208AF87" w14:textId="77777777" w:rsidR="00376090" w:rsidRDefault="00376090" w:rsidP="00376090">
            <w:pPr>
              <w:jc w:val="both"/>
            </w:pPr>
            <w:r>
              <w:t>doc. Ing. David Tuček, Ph.D.</w:t>
            </w:r>
          </w:p>
        </w:tc>
      </w:tr>
      <w:tr w:rsidR="00376090" w14:paraId="46997432" w14:textId="77777777" w:rsidTr="00376090">
        <w:trPr>
          <w:trHeight w:val="243"/>
        </w:trPr>
        <w:tc>
          <w:tcPr>
            <w:tcW w:w="3086" w:type="dxa"/>
            <w:tcBorders>
              <w:top w:val="nil"/>
            </w:tcBorders>
            <w:shd w:val="clear" w:color="auto" w:fill="F7CAAC"/>
          </w:tcPr>
          <w:p w14:paraId="207A6E6F" w14:textId="77777777" w:rsidR="00376090" w:rsidRDefault="00376090" w:rsidP="00376090">
            <w:pPr>
              <w:jc w:val="both"/>
              <w:rPr>
                <w:b/>
              </w:rPr>
            </w:pPr>
            <w:r>
              <w:rPr>
                <w:b/>
              </w:rPr>
              <w:t>Zapojení garanta do výuky předmětu</w:t>
            </w:r>
          </w:p>
        </w:tc>
        <w:tc>
          <w:tcPr>
            <w:tcW w:w="6769" w:type="dxa"/>
            <w:gridSpan w:val="7"/>
            <w:tcBorders>
              <w:top w:val="nil"/>
            </w:tcBorders>
          </w:tcPr>
          <w:p w14:paraId="13EB57F1" w14:textId="77777777" w:rsidR="00D733F9" w:rsidRDefault="00D733F9" w:rsidP="00376090">
            <w:pPr>
              <w:jc w:val="both"/>
            </w:pPr>
            <w:r w:rsidRPr="00D24F3C">
              <w:t xml:space="preserve">Garant se podílí na přednáškách v rozsahu </w:t>
            </w:r>
            <w:r>
              <w:t>50</w:t>
            </w:r>
            <w:r w:rsidRPr="00D24F3C">
              <w:t xml:space="preserve"> %, dále stanovuje koncepci seminářů a dohlíží na jejich jednotné vedení.</w:t>
            </w:r>
          </w:p>
        </w:tc>
      </w:tr>
      <w:tr w:rsidR="00376090" w14:paraId="58D4F5D6" w14:textId="77777777" w:rsidTr="00376090">
        <w:tc>
          <w:tcPr>
            <w:tcW w:w="3086" w:type="dxa"/>
            <w:shd w:val="clear" w:color="auto" w:fill="F7CAAC"/>
          </w:tcPr>
          <w:p w14:paraId="080B6C1F" w14:textId="77777777" w:rsidR="00376090" w:rsidRDefault="00376090" w:rsidP="00376090">
            <w:pPr>
              <w:jc w:val="both"/>
              <w:rPr>
                <w:b/>
              </w:rPr>
            </w:pPr>
            <w:r>
              <w:rPr>
                <w:b/>
              </w:rPr>
              <w:t>Vyučující</w:t>
            </w:r>
          </w:p>
        </w:tc>
        <w:tc>
          <w:tcPr>
            <w:tcW w:w="6769" w:type="dxa"/>
            <w:gridSpan w:val="7"/>
            <w:tcBorders>
              <w:bottom w:val="nil"/>
            </w:tcBorders>
          </w:tcPr>
          <w:p w14:paraId="393F9F74" w14:textId="23B667AE" w:rsidR="00376090" w:rsidRDefault="00376090" w:rsidP="00376090">
            <w:pPr>
              <w:jc w:val="both"/>
            </w:pPr>
            <w:r>
              <w:t xml:space="preserve">doc. Ing. David Tuček, Ph.D. – přednášky (50%), </w:t>
            </w:r>
            <w:r w:rsidR="00D733F9">
              <w:t xml:space="preserve">prof. </w:t>
            </w:r>
            <w:r w:rsidRPr="00066910">
              <w:t>Ing.</w:t>
            </w:r>
            <w:r>
              <w:t xml:space="preserve"> Felicita Chromjaková,</w:t>
            </w:r>
            <w:r w:rsidRPr="00066910">
              <w:t xml:space="preserve"> PhD.</w:t>
            </w:r>
            <w:r>
              <w:t xml:space="preserve"> – přednášky (</w:t>
            </w:r>
            <w:r w:rsidR="005C07FB">
              <w:t>3</w:t>
            </w:r>
            <w:r>
              <w:t>0%), Ing. Jaromír Dlabač, Ph.D.</w:t>
            </w:r>
            <w:r w:rsidR="00D733F9">
              <w:t xml:space="preserve"> – přednášky</w:t>
            </w:r>
            <w:r>
              <w:t xml:space="preserve"> (10%)</w:t>
            </w:r>
            <w:r w:rsidR="00B954C9">
              <w:t xml:space="preserve"> – ext.</w:t>
            </w:r>
            <w:r w:rsidR="005C07FB">
              <w:t>, Ing. Aleš Papadakis – přednášky (10%)</w:t>
            </w:r>
            <w:r w:rsidR="00B954C9">
              <w:t xml:space="preserve"> – ext.</w:t>
            </w:r>
          </w:p>
        </w:tc>
      </w:tr>
      <w:tr w:rsidR="00376090" w14:paraId="6C069849" w14:textId="77777777" w:rsidTr="00376090">
        <w:trPr>
          <w:trHeight w:val="204"/>
        </w:trPr>
        <w:tc>
          <w:tcPr>
            <w:tcW w:w="9855" w:type="dxa"/>
            <w:gridSpan w:val="8"/>
            <w:tcBorders>
              <w:top w:val="nil"/>
            </w:tcBorders>
          </w:tcPr>
          <w:p w14:paraId="7CE804A1" w14:textId="77777777" w:rsidR="00376090" w:rsidRDefault="00376090" w:rsidP="00376090">
            <w:pPr>
              <w:jc w:val="both"/>
            </w:pPr>
          </w:p>
        </w:tc>
      </w:tr>
      <w:tr w:rsidR="00376090" w14:paraId="7CF3BE8C" w14:textId="77777777" w:rsidTr="00376090">
        <w:tc>
          <w:tcPr>
            <w:tcW w:w="3086" w:type="dxa"/>
            <w:shd w:val="clear" w:color="auto" w:fill="F7CAAC"/>
          </w:tcPr>
          <w:p w14:paraId="540D15D7" w14:textId="77777777" w:rsidR="00376090" w:rsidRDefault="00376090" w:rsidP="00376090">
            <w:pPr>
              <w:jc w:val="both"/>
              <w:rPr>
                <w:b/>
              </w:rPr>
            </w:pPr>
            <w:r>
              <w:rPr>
                <w:b/>
              </w:rPr>
              <w:t>Stručná anotace předmětu</w:t>
            </w:r>
          </w:p>
        </w:tc>
        <w:tc>
          <w:tcPr>
            <w:tcW w:w="6769" w:type="dxa"/>
            <w:gridSpan w:val="7"/>
            <w:tcBorders>
              <w:bottom w:val="nil"/>
            </w:tcBorders>
          </w:tcPr>
          <w:p w14:paraId="150BB38C" w14:textId="77777777" w:rsidR="00376090" w:rsidRDefault="00376090" w:rsidP="00376090">
            <w:pPr>
              <w:jc w:val="both"/>
            </w:pPr>
          </w:p>
        </w:tc>
      </w:tr>
      <w:tr w:rsidR="00376090" w:rsidRPr="001C39F0" w14:paraId="29B6FF73" w14:textId="77777777" w:rsidTr="00376090">
        <w:trPr>
          <w:trHeight w:val="2979"/>
        </w:trPr>
        <w:tc>
          <w:tcPr>
            <w:tcW w:w="9855" w:type="dxa"/>
            <w:gridSpan w:val="8"/>
            <w:tcBorders>
              <w:top w:val="nil"/>
              <w:bottom w:val="single" w:sz="12" w:space="0" w:color="auto"/>
            </w:tcBorders>
          </w:tcPr>
          <w:p w14:paraId="2DE20602" w14:textId="77777777" w:rsidR="00376090" w:rsidRDefault="00376090" w:rsidP="00376090">
            <w:pPr>
              <w:jc w:val="both"/>
              <w:rPr>
                <w:szCs w:val="21"/>
              </w:rPr>
            </w:pPr>
            <w:r w:rsidRPr="001A7A57">
              <w:rPr>
                <w:szCs w:val="21"/>
              </w:rPr>
              <w:t>Cílem předmětu je předat studentům základní poznatky tvorby výrobních systémů a managementu a organizace výroby. Studenti navážou svými znalostmi na základní měřítka efektivnosti, vybrané nástroje průmyslového inženýrství (PI), jenž jsou s činností výrobních systémů neodmyslitelně spjaty. V rámci me</w:t>
            </w:r>
            <w:r>
              <w:rPr>
                <w:szCs w:val="21"/>
              </w:rPr>
              <w:t>tod PI bude věnována pozornost vybraným</w:t>
            </w:r>
            <w:r w:rsidRPr="001A7A57">
              <w:rPr>
                <w:szCs w:val="21"/>
              </w:rPr>
              <w:t xml:space="preserve"> metodám a nástrojům z oblasti klasických, a zvláště moderních metod. Předmět rozvíjí i koncept Průmyslu 4.0., jenž přináší do metod plánování a řízení výrob systémů důležité změny. Předmět se orientuje </w:t>
            </w:r>
            <w:r>
              <w:rPr>
                <w:szCs w:val="21"/>
              </w:rPr>
              <w:t xml:space="preserve">na vytváření </w:t>
            </w:r>
            <w:r w:rsidRPr="001A7A57">
              <w:rPr>
                <w:szCs w:val="21"/>
              </w:rPr>
              <w:t>virtuální kop</w:t>
            </w:r>
            <w:r>
              <w:rPr>
                <w:szCs w:val="21"/>
              </w:rPr>
              <w:t>ie výrobních systémů, použitelné</w:t>
            </w:r>
            <w:r w:rsidRPr="001A7A57">
              <w:rPr>
                <w:szCs w:val="21"/>
              </w:rPr>
              <w:t xml:space="preserve"> ve virtuálních 3D plánovacích a řídících simulačních modelech. Stejně tak studenti naváží na znalosti získané v oblastech Business Proces Managementu, konkrétně v oblastech decentralizace procesního řízení tzn. dalšího pilíře Industry 4.0. a to hlavně v rovině analýzy schopnosti kyber-fyzikálních systémů provádět ve formě digitálního managera rozhodování o výrobních procesech v reálném čase. </w:t>
            </w:r>
          </w:p>
          <w:p w14:paraId="530D4C06" w14:textId="77777777" w:rsidR="00376090" w:rsidRPr="00696EA4" w:rsidRDefault="00376090" w:rsidP="00376090">
            <w:pPr>
              <w:jc w:val="both"/>
              <w:rPr>
                <w:szCs w:val="21"/>
              </w:rPr>
            </w:pPr>
            <w:r>
              <w:t xml:space="preserve">Výuka bude podpořená MES systémem, jenž poskytuje možnosti simulované výroby i aplikaci metod průmyslového inženýrství, analýzy a měření práce, plánování a řízení výrobních procesů a materiálových toků, logistiky a prvků Industry 4.0. Systém řízení MES (Manufacturing Execution System) tímto pokrývá v profilu absolventa třetí úroveň mezinárodního standardu ANSI/ISA-95 pro automatizované rozhraní mezi podnikovými plánovacími systémy (ERP) a řídicími systémy (PLC). Studenti tak budou moci kromě teoretické výuky řešit také praktické ukázky a úlohy, což výrazně přispívá k získání praktických dovedností, které jsou pro profil absolventa nezbytné. Didaktická linka se skládá z několika částí tak, aby jako celek komplexně pokrývala výukové potřeby všech klíčových předmětů studijního programu a zároveň poskytla studentům možnost řešení ucelených problémů co nejbližších reálné praxi. </w:t>
            </w:r>
            <w:r>
              <w:rPr>
                <w:lang w:eastAsia="en-US"/>
              </w:rPr>
              <w:t>To znamená: a</w:t>
            </w:r>
            <w:r w:rsidRPr="00912509">
              <w:rPr>
                <w:lang w:eastAsia="en-US"/>
              </w:rPr>
              <w:t>utomatizovaný sklad vstupních materiálů a robotická montážní pracoviště</w:t>
            </w:r>
            <w:r>
              <w:rPr>
                <w:lang w:eastAsia="en-US"/>
              </w:rPr>
              <w:t>, k</w:t>
            </w:r>
            <w:r w:rsidRPr="00912509">
              <w:rPr>
                <w:lang w:eastAsia="en-US"/>
              </w:rPr>
              <w:t>amerové kontroly a vychystávání komponent</w:t>
            </w:r>
            <w:r>
              <w:rPr>
                <w:lang w:eastAsia="en-US"/>
              </w:rPr>
              <w:t>, p</w:t>
            </w:r>
            <w:r w:rsidRPr="00912509">
              <w:rPr>
                <w:lang w:eastAsia="en-US"/>
              </w:rPr>
              <w:t>lánování produkce linky</w:t>
            </w:r>
            <w:r>
              <w:rPr>
                <w:lang w:eastAsia="en-US"/>
              </w:rPr>
              <w:t>, či interní logistiku</w:t>
            </w:r>
            <w:r w:rsidRPr="00912509">
              <w:rPr>
                <w:lang w:eastAsia="en-US"/>
              </w:rPr>
              <w:t xml:space="preserve"> a AGV manipulátor</w:t>
            </w:r>
            <w:r>
              <w:rPr>
                <w:lang w:eastAsia="en-US"/>
              </w:rPr>
              <w:t>.</w:t>
            </w:r>
          </w:p>
          <w:p w14:paraId="348ED830" w14:textId="065A2E7D" w:rsidR="00376090" w:rsidRPr="00DC004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Úvod, výrobní systém – základní pojmy, případová studie</w:t>
            </w:r>
            <w:r w:rsidR="006E0A6F">
              <w:rPr>
                <w:color w:val="auto"/>
                <w:sz w:val="20"/>
                <w:lang w:eastAsia="en-US"/>
              </w:rPr>
              <w:t>.</w:t>
            </w:r>
          </w:p>
          <w:p w14:paraId="67087351" w14:textId="521D758D"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Nástroje pro identifikaci a analýzy využitelné při řízení systémů</w:t>
            </w:r>
            <w:r w:rsidR="006E0A6F">
              <w:rPr>
                <w:color w:val="auto"/>
                <w:sz w:val="20"/>
                <w:lang w:eastAsia="en-US"/>
              </w:rPr>
              <w:t>.</w:t>
            </w:r>
          </w:p>
          <w:p w14:paraId="4A3CC803" w14:textId="0F5EFBDA"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INDUSTRY 4.0. - úskalí digitalizace průmyslu a služeb</w:t>
            </w:r>
            <w:r w:rsidR="006E0A6F">
              <w:rPr>
                <w:color w:val="auto"/>
                <w:sz w:val="20"/>
                <w:lang w:eastAsia="en-US"/>
              </w:rPr>
              <w:t>.</w:t>
            </w:r>
          </w:p>
          <w:p w14:paraId="18D1EFE9" w14:textId="5DD55CEE" w:rsidR="00376090" w:rsidRPr="00DC004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INDUSTRY 4.0 vs. požadavky na výrobní systém</w:t>
            </w:r>
            <w:r w:rsidR="006E0A6F">
              <w:rPr>
                <w:color w:val="auto"/>
                <w:sz w:val="20"/>
                <w:lang w:eastAsia="en-US"/>
              </w:rPr>
              <w:t>.</w:t>
            </w:r>
          </w:p>
          <w:p w14:paraId="48ED88CC" w14:textId="05395214"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Nástroje pro řízení kvality  pro pokročilé výrobní systémy</w:t>
            </w:r>
            <w:r w:rsidR="006E0A6F">
              <w:rPr>
                <w:color w:val="auto"/>
                <w:sz w:val="20"/>
                <w:lang w:eastAsia="en-US"/>
              </w:rPr>
              <w:t>.</w:t>
            </w:r>
          </w:p>
          <w:p w14:paraId="5BA5DB11" w14:textId="3C3F20D5"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 xml:space="preserve">Zlepšování procesů </w:t>
            </w:r>
            <w:r>
              <w:rPr>
                <w:color w:val="auto"/>
                <w:sz w:val="20"/>
                <w:lang w:eastAsia="en-US"/>
              </w:rPr>
              <w:t xml:space="preserve">(případové </w:t>
            </w:r>
            <w:r w:rsidRPr="00DC0040">
              <w:rPr>
                <w:color w:val="auto"/>
                <w:sz w:val="20"/>
                <w:lang w:eastAsia="en-US"/>
              </w:rPr>
              <w:t xml:space="preserve">studie) FMEA, DOE - </w:t>
            </w:r>
            <w:r>
              <w:rPr>
                <w:color w:val="auto"/>
                <w:sz w:val="20"/>
                <w:lang w:eastAsia="en-US"/>
              </w:rPr>
              <w:t>plánování experimentů, DMAIC</w:t>
            </w:r>
            <w:r w:rsidR="006E0A6F">
              <w:rPr>
                <w:color w:val="auto"/>
                <w:sz w:val="20"/>
                <w:lang w:eastAsia="en-US"/>
              </w:rPr>
              <w:t>.</w:t>
            </w:r>
          </w:p>
          <w:p w14:paraId="04D1F6AB" w14:textId="013FFFF9" w:rsidR="00376090" w:rsidRDefault="00376090" w:rsidP="005961AC">
            <w:pPr>
              <w:pStyle w:val="Default"/>
              <w:numPr>
                <w:ilvl w:val="0"/>
                <w:numId w:val="49"/>
              </w:numPr>
              <w:ind w:left="250" w:hanging="250"/>
              <w:jc w:val="both"/>
              <w:rPr>
                <w:color w:val="auto"/>
                <w:sz w:val="20"/>
                <w:lang w:eastAsia="en-US"/>
              </w:rPr>
            </w:pPr>
            <w:r w:rsidRPr="00DC0040">
              <w:rPr>
                <w:color w:val="auto"/>
                <w:sz w:val="20"/>
                <w:lang w:eastAsia="en-US"/>
              </w:rPr>
              <w:t>Digitalizace výroby se systémy MES</w:t>
            </w:r>
            <w:r>
              <w:rPr>
                <w:color w:val="auto"/>
                <w:sz w:val="20"/>
                <w:lang w:eastAsia="en-US"/>
              </w:rPr>
              <w:t>, f</w:t>
            </w:r>
            <w:r w:rsidRPr="00B209AE">
              <w:rPr>
                <w:color w:val="auto"/>
                <w:sz w:val="20"/>
                <w:lang w:eastAsia="en-US"/>
              </w:rPr>
              <w:t>unkcionality MES systémů</w:t>
            </w:r>
            <w:r w:rsidR="006E0A6F">
              <w:rPr>
                <w:color w:val="auto"/>
                <w:sz w:val="20"/>
                <w:lang w:eastAsia="en-US"/>
              </w:rPr>
              <w:t>.</w:t>
            </w:r>
          </w:p>
          <w:p w14:paraId="05F0A949" w14:textId="42D433F5"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Pokročilé projektování výrobních procesů (analýza dat, model výrobního procesu)</w:t>
            </w:r>
            <w:r w:rsidR="006E0A6F">
              <w:rPr>
                <w:color w:val="auto"/>
                <w:sz w:val="20"/>
                <w:lang w:eastAsia="en-US"/>
              </w:rPr>
              <w:t>.</w:t>
            </w:r>
          </w:p>
          <w:p w14:paraId="7C9AFA9B" w14:textId="62CDFA47" w:rsidR="00376090" w:rsidRPr="000D0C97" w:rsidRDefault="00376090" w:rsidP="005961AC">
            <w:pPr>
              <w:pStyle w:val="Default"/>
              <w:numPr>
                <w:ilvl w:val="0"/>
                <w:numId w:val="49"/>
              </w:numPr>
              <w:ind w:left="250" w:hanging="250"/>
              <w:jc w:val="both"/>
              <w:rPr>
                <w:color w:val="auto"/>
                <w:sz w:val="20"/>
                <w:lang w:eastAsia="en-US"/>
              </w:rPr>
            </w:pPr>
            <w:r>
              <w:rPr>
                <w:color w:val="auto"/>
                <w:sz w:val="20"/>
                <w:lang w:eastAsia="en-US"/>
              </w:rPr>
              <w:t>Teorie omezení, cyklus plánování a řízení výroby s omezením, koncept DBR</w:t>
            </w:r>
            <w:r w:rsidR="006E0A6F">
              <w:rPr>
                <w:color w:val="auto"/>
                <w:sz w:val="20"/>
                <w:lang w:eastAsia="en-US"/>
              </w:rPr>
              <w:t>.</w:t>
            </w:r>
          </w:p>
          <w:p w14:paraId="608D0923" w14:textId="5BBFDFD7"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APS systémy, integrované plánování a rozvrhování výroby, koncepty ATP, AATP, CTP, PTP</w:t>
            </w:r>
            <w:r w:rsidR="006E0A6F">
              <w:rPr>
                <w:color w:val="auto"/>
                <w:sz w:val="20"/>
                <w:lang w:eastAsia="en-US"/>
              </w:rPr>
              <w:t>.</w:t>
            </w:r>
          </w:p>
          <w:p w14:paraId="1DA4753C" w14:textId="1849AC49" w:rsidR="00376090" w:rsidRDefault="00376090" w:rsidP="005961AC">
            <w:pPr>
              <w:pStyle w:val="Default"/>
              <w:numPr>
                <w:ilvl w:val="0"/>
                <w:numId w:val="49"/>
              </w:numPr>
              <w:ind w:left="250" w:hanging="250"/>
              <w:jc w:val="both"/>
              <w:rPr>
                <w:color w:val="auto"/>
                <w:sz w:val="20"/>
                <w:lang w:eastAsia="en-US"/>
              </w:rPr>
            </w:pPr>
            <w:r>
              <w:rPr>
                <w:color w:val="auto"/>
                <w:sz w:val="20"/>
                <w:lang w:eastAsia="en-US"/>
              </w:rPr>
              <w:t>Informační systémy pro plánování a řízení výroby.</w:t>
            </w:r>
          </w:p>
          <w:p w14:paraId="49323964" w14:textId="77777777" w:rsidR="00376090" w:rsidRPr="00696EA4" w:rsidRDefault="00376090" w:rsidP="005961AC">
            <w:pPr>
              <w:pStyle w:val="Default"/>
              <w:numPr>
                <w:ilvl w:val="0"/>
                <w:numId w:val="49"/>
              </w:numPr>
              <w:ind w:left="250" w:hanging="250"/>
              <w:jc w:val="both"/>
              <w:rPr>
                <w:color w:val="auto"/>
                <w:sz w:val="20"/>
                <w:lang w:eastAsia="en-US"/>
              </w:rPr>
            </w:pPr>
            <w:r>
              <w:rPr>
                <w:color w:val="auto"/>
                <w:sz w:val="20"/>
                <w:lang w:eastAsia="en-US"/>
              </w:rPr>
              <w:t>Štíhlé plánování a rozvrhování výroby (one-piece flow, shojinka, Toyota Kata, KPI pro pokročilé plánování a rozvrhování výroby).</w:t>
            </w:r>
          </w:p>
          <w:p w14:paraId="26D08CD1" w14:textId="73406966" w:rsidR="00376090" w:rsidRPr="001C39F0" w:rsidRDefault="00376090" w:rsidP="005961AC">
            <w:pPr>
              <w:pStyle w:val="Default"/>
              <w:numPr>
                <w:ilvl w:val="0"/>
                <w:numId w:val="49"/>
              </w:numPr>
              <w:ind w:left="250" w:hanging="250"/>
              <w:jc w:val="both"/>
            </w:pPr>
            <w:r>
              <w:rPr>
                <w:color w:val="auto"/>
                <w:sz w:val="20"/>
                <w:lang w:eastAsia="en-US"/>
              </w:rPr>
              <w:t>Případové studie aplikací metod PI v pokročilých výrobních systémech</w:t>
            </w:r>
            <w:r w:rsidR="006E0A6F">
              <w:rPr>
                <w:color w:val="auto"/>
                <w:sz w:val="20"/>
                <w:lang w:eastAsia="en-US"/>
              </w:rPr>
              <w:t>.</w:t>
            </w:r>
          </w:p>
        </w:tc>
      </w:tr>
      <w:tr w:rsidR="00376090" w14:paraId="4D46BC12" w14:textId="77777777" w:rsidTr="00376090">
        <w:trPr>
          <w:trHeight w:val="265"/>
        </w:trPr>
        <w:tc>
          <w:tcPr>
            <w:tcW w:w="3653" w:type="dxa"/>
            <w:gridSpan w:val="2"/>
            <w:tcBorders>
              <w:top w:val="nil"/>
            </w:tcBorders>
            <w:shd w:val="clear" w:color="auto" w:fill="F7CAAC"/>
          </w:tcPr>
          <w:p w14:paraId="6C72AA3A" w14:textId="77777777" w:rsidR="00376090" w:rsidRDefault="00376090" w:rsidP="00376090">
            <w:pPr>
              <w:jc w:val="both"/>
            </w:pPr>
            <w:r>
              <w:rPr>
                <w:b/>
              </w:rPr>
              <w:t>Studijní literatura a studijní pomůcky</w:t>
            </w:r>
          </w:p>
        </w:tc>
        <w:tc>
          <w:tcPr>
            <w:tcW w:w="6202" w:type="dxa"/>
            <w:gridSpan w:val="6"/>
            <w:tcBorders>
              <w:top w:val="nil"/>
              <w:bottom w:val="nil"/>
            </w:tcBorders>
          </w:tcPr>
          <w:p w14:paraId="05F96FE8" w14:textId="77777777" w:rsidR="00376090" w:rsidRDefault="00376090" w:rsidP="00376090">
            <w:pPr>
              <w:jc w:val="both"/>
            </w:pPr>
          </w:p>
        </w:tc>
      </w:tr>
      <w:tr w:rsidR="00376090" w14:paraId="58C34D27" w14:textId="77777777" w:rsidTr="00376090">
        <w:trPr>
          <w:trHeight w:val="1497"/>
        </w:trPr>
        <w:tc>
          <w:tcPr>
            <w:tcW w:w="9855" w:type="dxa"/>
            <w:gridSpan w:val="8"/>
            <w:tcBorders>
              <w:top w:val="nil"/>
            </w:tcBorders>
          </w:tcPr>
          <w:p w14:paraId="2DA9DF7F" w14:textId="77777777" w:rsidR="00376090" w:rsidRPr="001A7A57" w:rsidRDefault="00376090" w:rsidP="00376090">
            <w:pPr>
              <w:jc w:val="both"/>
              <w:rPr>
                <w:b/>
              </w:rPr>
            </w:pPr>
            <w:r>
              <w:rPr>
                <w:b/>
              </w:rPr>
              <w:t>Povinná literatura</w:t>
            </w:r>
          </w:p>
          <w:p w14:paraId="68EFE69F" w14:textId="77777777" w:rsidR="00376090" w:rsidRDefault="00376090" w:rsidP="00376090">
            <w:pPr>
              <w:jc w:val="both"/>
            </w:pPr>
            <w:r w:rsidRPr="00994418">
              <w:t xml:space="preserve">BADIRU, A. B. </w:t>
            </w:r>
            <w:r w:rsidRPr="001A7A57">
              <w:rPr>
                <w:i/>
              </w:rPr>
              <w:t>Handbook of industrial and systems engineering</w:t>
            </w:r>
            <w:r w:rsidRPr="00994418">
              <w:t>. 2nd ed. Boca Raton: CRC Press, 2014, 1452 s. Industrial innovation series. ISBN 978-1-4665-1504-8.</w:t>
            </w:r>
          </w:p>
          <w:p w14:paraId="566F59A5" w14:textId="77777777" w:rsidR="00376090" w:rsidRPr="00B60DA0" w:rsidRDefault="00376090" w:rsidP="00376090">
            <w:pPr>
              <w:jc w:val="both"/>
            </w:pPr>
            <w:r w:rsidRPr="00B60DA0">
              <w:t xml:space="preserve">CHROMJAKOVÁ, F., TUČEK, D., BOBÁK, R. </w:t>
            </w:r>
            <w:r w:rsidRPr="00B60DA0">
              <w:rPr>
                <w:i/>
                <w:iCs/>
              </w:rPr>
              <w:t>Projektování výrobních procesů pro Průmysl 4.0</w:t>
            </w:r>
            <w:r w:rsidRPr="00B60DA0">
              <w:t>. Zlín: Univerzita Tomáše Bati ve Zlíně, 2017, 105 s. ISBN 978-80-7454-680-8.</w:t>
            </w:r>
          </w:p>
          <w:p w14:paraId="08CF00C3" w14:textId="77777777" w:rsidR="00376090" w:rsidRPr="00B60DA0" w:rsidRDefault="00376090" w:rsidP="00376090">
            <w:pPr>
              <w:jc w:val="both"/>
            </w:pPr>
            <w:r w:rsidRPr="00B60DA0">
              <w:t>USTUNDAG, A.</w:t>
            </w:r>
            <w:r>
              <w:t>,</w:t>
            </w:r>
            <w:r w:rsidRPr="00B60DA0">
              <w:t xml:space="preserve"> CEVIKCAN, E. </w:t>
            </w:r>
            <w:r w:rsidRPr="00B60DA0">
              <w:rPr>
                <w:i/>
                <w:iCs/>
              </w:rPr>
              <w:t>Industry 4.0: managing the digital transformation</w:t>
            </w:r>
            <w:r w:rsidRPr="00B60DA0">
              <w:t>. Cham, Switzerland: Springer, 2018, 286 s. Springer series in advanced manufacturing. ISBN 978-3-319-57869-9.</w:t>
            </w:r>
          </w:p>
          <w:p w14:paraId="085CE8F3" w14:textId="77777777" w:rsidR="00376090" w:rsidRPr="00B60DA0" w:rsidRDefault="00376090" w:rsidP="00376090">
            <w:pPr>
              <w:jc w:val="both"/>
              <w:rPr>
                <w:b/>
              </w:rPr>
            </w:pPr>
            <w:r>
              <w:rPr>
                <w:b/>
              </w:rPr>
              <w:t>Doporučená literatura</w:t>
            </w:r>
          </w:p>
          <w:p w14:paraId="6F6156EA" w14:textId="77777777" w:rsidR="00376090" w:rsidRDefault="00376090" w:rsidP="00376090">
            <w:pPr>
              <w:jc w:val="both"/>
            </w:pPr>
            <w:r w:rsidRPr="00994418">
              <w:t xml:space="preserve">AREZES, P.M., CARVALHO. P.V.R. </w:t>
            </w:r>
            <w:r w:rsidRPr="001A7A57">
              <w:rPr>
                <w:i/>
              </w:rPr>
              <w:t>Ergonomics and human factors in safety management</w:t>
            </w:r>
            <w:r w:rsidRPr="00994418">
              <w:t>. Boca Raton: CRC Press, Taylor &amp; Francis Group, 2016, 403</w:t>
            </w:r>
            <w:r>
              <w:t xml:space="preserve"> s</w:t>
            </w:r>
            <w:r w:rsidRPr="00994418">
              <w:t>. Industrial and systems engineering series. ISBN 978-1-4987-2756-3.</w:t>
            </w:r>
          </w:p>
          <w:p w14:paraId="04504865" w14:textId="77777777" w:rsidR="00376090" w:rsidRPr="00B60DA0" w:rsidRDefault="00376090" w:rsidP="00376090">
            <w:pPr>
              <w:jc w:val="both"/>
            </w:pPr>
            <w:r w:rsidRPr="00B60DA0">
              <w:t xml:space="preserve">BARTODZIEJ, CH. J. </w:t>
            </w:r>
            <w:r w:rsidRPr="00B60DA0">
              <w:rPr>
                <w:i/>
                <w:iCs/>
              </w:rPr>
              <w:t>The concept industry 4.0: an empirical analysis of technologies and applications in production logistics</w:t>
            </w:r>
            <w:r w:rsidRPr="00B60DA0">
              <w:t>. Wiesbaden: Springer Gabler, 2017, 150 s. ISBN 978-3-658-16501-7.</w:t>
            </w:r>
          </w:p>
          <w:p w14:paraId="16F6080F" w14:textId="77777777" w:rsidR="00376090" w:rsidRPr="00B60DA0" w:rsidRDefault="00376090" w:rsidP="00376090">
            <w:pPr>
              <w:jc w:val="both"/>
            </w:pPr>
            <w:r w:rsidRPr="00B60DA0">
              <w:t xml:space="preserve">BOZARTH, C. C., HANDFIELD, R. B. </w:t>
            </w:r>
            <w:r w:rsidRPr="00B60DA0">
              <w:rPr>
                <w:i/>
                <w:iCs/>
              </w:rPr>
              <w:t>Introduction to operations and supply chain management</w:t>
            </w:r>
            <w:r w:rsidRPr="00B60DA0">
              <w:t>. Global edition. Boston: Pearson, 2016, 503 s. ISBN 978-1-292-09342-0.</w:t>
            </w:r>
          </w:p>
          <w:p w14:paraId="779FF838" w14:textId="77777777" w:rsidR="00376090" w:rsidRDefault="00376090" w:rsidP="00376090">
            <w:pPr>
              <w:jc w:val="both"/>
            </w:pPr>
            <w:r w:rsidRPr="00B60DA0">
              <w:t xml:space="preserve">BRAU, S. J. </w:t>
            </w:r>
            <w:r w:rsidRPr="00B60DA0">
              <w:rPr>
                <w:i/>
                <w:iCs/>
              </w:rPr>
              <w:t>Lean manufacturing 4.0: the technological evolution of lean : practical guide on the correct use of technology in lean projects Kanban, 5S, TPM, Kaizen, VSM, 6Sigma, SMED OEE, Hoshin Kanri, Gemba, JIT, TPS, PDCA.</w:t>
            </w:r>
            <w:r w:rsidRPr="00B60DA0">
              <w:t xml:space="preserve"> Boca Raton: American Lean SD, 2016, 132 s. ISBN 978-15-393-2294-8.</w:t>
            </w:r>
          </w:p>
          <w:p w14:paraId="4F027534" w14:textId="77777777" w:rsidR="00376090" w:rsidRDefault="00376090" w:rsidP="00376090">
            <w:pPr>
              <w:jc w:val="both"/>
            </w:pPr>
            <w:r w:rsidRPr="00994418">
              <w:t>KALPAKJIAN, S., SCHMID, S.R.</w:t>
            </w:r>
            <w:r>
              <w:t xml:space="preserve">, </w:t>
            </w:r>
            <w:r w:rsidRPr="00994418">
              <w:t>SEKAR</w:t>
            </w:r>
            <w:r>
              <w:t>,</w:t>
            </w:r>
            <w:r w:rsidRPr="00994418">
              <w:t xml:space="preserve"> K. S. V. </w:t>
            </w:r>
            <w:r w:rsidRPr="001A7A57">
              <w:rPr>
                <w:i/>
              </w:rPr>
              <w:t>Manufacturing engineering and technology.</w:t>
            </w:r>
            <w:r w:rsidRPr="00994418">
              <w:t xml:space="preserve"> 7th ed. in SI units. Jurong, Singapore: Pearson Education South Asia, 2014, 1180 s. ISBN 978-981-06-9406-7.</w:t>
            </w:r>
          </w:p>
          <w:p w14:paraId="2C572548" w14:textId="77777777" w:rsidR="00376090" w:rsidRPr="00B60DA0" w:rsidRDefault="00376090" w:rsidP="00376090">
            <w:pPr>
              <w:jc w:val="both"/>
            </w:pPr>
            <w:r w:rsidRPr="00B60DA0">
              <w:t xml:space="preserve">ROTHER, M. </w:t>
            </w:r>
            <w:r w:rsidRPr="00B60DA0">
              <w:rPr>
                <w:i/>
                <w:iCs/>
              </w:rPr>
              <w:t>Toyota kata: systematickým vedením lidí k výjimečným výsledkům</w:t>
            </w:r>
            <w:r w:rsidRPr="00B60DA0">
              <w:t>. Praha: Grada Publishing, 2017, 285 s. ISBN 978-80-271-0435-2.</w:t>
            </w:r>
          </w:p>
          <w:p w14:paraId="263E0962" w14:textId="77777777" w:rsidR="00376090" w:rsidRDefault="00376090" w:rsidP="00376090">
            <w:pPr>
              <w:jc w:val="both"/>
            </w:pPr>
            <w:r>
              <w:t xml:space="preserve">SPEEGLE, M. </w:t>
            </w:r>
            <w:r w:rsidRPr="00B537C4">
              <w:rPr>
                <w:i/>
              </w:rPr>
              <w:t>Process Technology Plant Operations</w:t>
            </w:r>
            <w:r>
              <w:t>. Boston: Cengage Learning, 2016. ISBN 978-1-133-95015-8.</w:t>
            </w:r>
          </w:p>
          <w:p w14:paraId="34FAC05B" w14:textId="77777777" w:rsidR="00376090" w:rsidRPr="00A3784B" w:rsidRDefault="00376090" w:rsidP="00376090">
            <w:pPr>
              <w:jc w:val="both"/>
            </w:pPr>
            <w:r>
              <w:t xml:space="preserve">USTUNDAG, A., CEVIKCAN, E. </w:t>
            </w:r>
            <w:r w:rsidRPr="00B537C4">
              <w:rPr>
                <w:i/>
              </w:rPr>
              <w:t>Industry 4.0: Managing The Digital Transformation</w:t>
            </w:r>
            <w:r>
              <w:t>. Springer Verlag, 2018, 286 p. ISBN 978-3-319-57870-5.</w:t>
            </w:r>
          </w:p>
          <w:p w14:paraId="12B22F0A" w14:textId="77777777" w:rsidR="00376090" w:rsidRPr="00BE3707" w:rsidRDefault="00376090" w:rsidP="00D733F9">
            <w:pPr>
              <w:jc w:val="both"/>
            </w:pPr>
            <w:r>
              <w:t xml:space="preserve">HEIZER, J., RENDER, B., MUNSON, CH. </w:t>
            </w:r>
            <w:r w:rsidRPr="00B537C4">
              <w:rPr>
                <w:i/>
              </w:rPr>
              <w:t>Operations Management</w:t>
            </w:r>
            <w:r>
              <w:t>. 12 th edition. PEARSON Publishing, 2017. ISBN 978-1-292-14863-2.</w:t>
            </w:r>
          </w:p>
        </w:tc>
      </w:tr>
      <w:tr w:rsidR="00376090" w14:paraId="0AA82696" w14:textId="77777777" w:rsidTr="003760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73A5B0" w14:textId="77777777" w:rsidR="00376090" w:rsidRDefault="00376090" w:rsidP="00376090">
            <w:pPr>
              <w:jc w:val="center"/>
              <w:rPr>
                <w:b/>
              </w:rPr>
            </w:pPr>
            <w:r>
              <w:rPr>
                <w:b/>
              </w:rPr>
              <w:t>Informace ke kombinované nebo distanční formě</w:t>
            </w:r>
          </w:p>
        </w:tc>
      </w:tr>
      <w:tr w:rsidR="00376090" w14:paraId="6E090F5E" w14:textId="77777777" w:rsidTr="00376090">
        <w:tc>
          <w:tcPr>
            <w:tcW w:w="4787" w:type="dxa"/>
            <w:gridSpan w:val="3"/>
            <w:tcBorders>
              <w:top w:val="single" w:sz="2" w:space="0" w:color="auto"/>
            </w:tcBorders>
            <w:shd w:val="clear" w:color="auto" w:fill="F7CAAC"/>
          </w:tcPr>
          <w:p w14:paraId="6FDCED34" w14:textId="77777777" w:rsidR="00376090" w:rsidRDefault="00376090" w:rsidP="00376090">
            <w:pPr>
              <w:jc w:val="both"/>
            </w:pPr>
            <w:r>
              <w:rPr>
                <w:b/>
              </w:rPr>
              <w:t>Rozsah konzultací (soustředění)</w:t>
            </w:r>
          </w:p>
        </w:tc>
        <w:tc>
          <w:tcPr>
            <w:tcW w:w="889" w:type="dxa"/>
            <w:tcBorders>
              <w:top w:val="single" w:sz="2" w:space="0" w:color="auto"/>
            </w:tcBorders>
          </w:tcPr>
          <w:p w14:paraId="0984E43F" w14:textId="0393126E" w:rsidR="00376090" w:rsidRDefault="00AA318E" w:rsidP="00376090">
            <w:pPr>
              <w:jc w:val="both"/>
            </w:pPr>
            <w:r>
              <w:t>15</w:t>
            </w:r>
          </w:p>
        </w:tc>
        <w:tc>
          <w:tcPr>
            <w:tcW w:w="4179" w:type="dxa"/>
            <w:gridSpan w:val="4"/>
            <w:tcBorders>
              <w:top w:val="single" w:sz="2" w:space="0" w:color="auto"/>
            </w:tcBorders>
            <w:shd w:val="clear" w:color="auto" w:fill="F7CAAC"/>
          </w:tcPr>
          <w:p w14:paraId="4A34FE35" w14:textId="77777777" w:rsidR="00376090" w:rsidRDefault="00376090" w:rsidP="00376090">
            <w:pPr>
              <w:jc w:val="both"/>
              <w:rPr>
                <w:b/>
              </w:rPr>
            </w:pPr>
            <w:r>
              <w:rPr>
                <w:b/>
              </w:rPr>
              <w:t xml:space="preserve">hodin </w:t>
            </w:r>
          </w:p>
        </w:tc>
      </w:tr>
      <w:tr w:rsidR="00376090" w14:paraId="3D262D4F" w14:textId="77777777" w:rsidTr="00376090">
        <w:tc>
          <w:tcPr>
            <w:tcW w:w="9855" w:type="dxa"/>
            <w:gridSpan w:val="8"/>
            <w:shd w:val="clear" w:color="auto" w:fill="F7CAAC"/>
          </w:tcPr>
          <w:p w14:paraId="6C9F7A5D" w14:textId="77777777" w:rsidR="00376090" w:rsidRDefault="00376090" w:rsidP="00376090">
            <w:pPr>
              <w:jc w:val="both"/>
              <w:rPr>
                <w:b/>
              </w:rPr>
            </w:pPr>
            <w:r>
              <w:rPr>
                <w:b/>
              </w:rPr>
              <w:t>Informace o způsobu kontaktu s vyučujícím</w:t>
            </w:r>
          </w:p>
        </w:tc>
      </w:tr>
      <w:tr w:rsidR="00376090" w14:paraId="6071DB90" w14:textId="77777777" w:rsidTr="00376090">
        <w:trPr>
          <w:trHeight w:val="801"/>
        </w:trPr>
        <w:tc>
          <w:tcPr>
            <w:tcW w:w="9855" w:type="dxa"/>
            <w:gridSpan w:val="8"/>
          </w:tcPr>
          <w:p w14:paraId="7CA4FC59" w14:textId="77777777" w:rsidR="00376090" w:rsidRDefault="00376090" w:rsidP="003760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011F9F"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2030" w14:paraId="7E206132" w14:textId="77777777" w:rsidTr="00C12030">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526D75A" w14:textId="77777777" w:rsidR="00C12030" w:rsidRDefault="00C12030" w:rsidP="00C12030">
            <w:pPr>
              <w:contextualSpacing/>
              <w:jc w:val="both"/>
              <w:rPr>
                <w:b/>
                <w:sz w:val="28"/>
                <w:lang w:eastAsia="en-US"/>
              </w:rPr>
            </w:pPr>
            <w:r>
              <w:br w:type="page"/>
            </w:r>
            <w:r>
              <w:rPr>
                <w:b/>
                <w:sz w:val="28"/>
                <w:lang w:eastAsia="en-US"/>
              </w:rPr>
              <w:t>B-III – Charakteristika studijního předmětu</w:t>
            </w:r>
          </w:p>
        </w:tc>
      </w:tr>
      <w:tr w:rsidR="00C12030" w14:paraId="56712F12" w14:textId="77777777" w:rsidTr="00C12030">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B3DC2A3" w14:textId="77777777" w:rsidR="00C12030" w:rsidRDefault="00C12030" w:rsidP="00C12030">
            <w:pPr>
              <w:contextualSpacing/>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B60AA46" w14:textId="77777777" w:rsidR="00C12030" w:rsidRDefault="00C12030" w:rsidP="00C12030">
            <w:pPr>
              <w:contextualSpacing/>
              <w:jc w:val="both"/>
              <w:rPr>
                <w:lang w:eastAsia="en-US"/>
              </w:rPr>
            </w:pPr>
            <w:r>
              <w:rPr>
                <w:lang w:eastAsia="en-US"/>
              </w:rPr>
              <w:t>Strojírenské technologie</w:t>
            </w:r>
          </w:p>
        </w:tc>
      </w:tr>
      <w:tr w:rsidR="00C12030" w14:paraId="70C313A8"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27B81B" w14:textId="77777777" w:rsidR="00C12030" w:rsidRDefault="00C12030" w:rsidP="00C12030">
            <w:pPr>
              <w:contextualSpacing/>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1CEB33C" w14:textId="77777777" w:rsidR="00C12030" w:rsidRDefault="00C12030" w:rsidP="00C12030">
            <w:pPr>
              <w:contextualSpacing/>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BECCF4" w14:textId="77777777" w:rsidR="00C12030" w:rsidRDefault="00C12030" w:rsidP="00C12030">
            <w:pPr>
              <w:contextualSpacing/>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FC98367" w14:textId="77777777" w:rsidR="00C12030" w:rsidRDefault="00C12030" w:rsidP="00C12030">
            <w:pPr>
              <w:contextualSpacing/>
              <w:jc w:val="both"/>
              <w:rPr>
                <w:lang w:eastAsia="en-US"/>
              </w:rPr>
            </w:pPr>
            <w:r>
              <w:rPr>
                <w:lang w:eastAsia="en-US"/>
              </w:rPr>
              <w:t>1/L</w:t>
            </w:r>
          </w:p>
        </w:tc>
      </w:tr>
      <w:tr w:rsidR="00C12030" w14:paraId="45E3BF05"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6D5FD02" w14:textId="77777777" w:rsidR="00C12030" w:rsidRDefault="00C12030" w:rsidP="00C12030">
            <w:pPr>
              <w:contextualSpacing/>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A57FBA2" w14:textId="77777777" w:rsidR="00C12030" w:rsidRDefault="00C12030" w:rsidP="00C12030">
            <w:pPr>
              <w:contextualSpacing/>
              <w:jc w:val="both"/>
              <w:rPr>
                <w:lang w:eastAsia="en-US"/>
              </w:rPr>
            </w:pPr>
            <w:r>
              <w:rPr>
                <w:lang w:eastAsia="en-US"/>
              </w:rPr>
              <w:t>26p + 26c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C5D61BF" w14:textId="77777777" w:rsidR="00C12030" w:rsidRDefault="00C12030" w:rsidP="00C12030">
            <w:pPr>
              <w:contextualSpacing/>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57BCBCF" w14:textId="77777777" w:rsidR="00C12030" w:rsidRDefault="00C12030" w:rsidP="00C12030">
            <w:pPr>
              <w:contextualSpacing/>
              <w:jc w:val="both"/>
              <w:rPr>
                <w:lang w:eastAsia="en-US"/>
              </w:rPr>
            </w:pPr>
            <w:r>
              <w:rPr>
                <w:lang w:eastAsia="en-US"/>
              </w:rPr>
              <w:t>52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9467B93" w14:textId="77777777" w:rsidR="00C12030" w:rsidRDefault="00C12030" w:rsidP="00C12030">
            <w:pPr>
              <w:contextualSpacing/>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FFF72CB" w14:textId="77777777" w:rsidR="00C12030" w:rsidRDefault="00C12030" w:rsidP="00C12030">
            <w:pPr>
              <w:contextualSpacing/>
              <w:jc w:val="both"/>
              <w:rPr>
                <w:lang w:eastAsia="en-US"/>
              </w:rPr>
            </w:pPr>
            <w:r>
              <w:rPr>
                <w:lang w:eastAsia="en-US"/>
              </w:rPr>
              <w:t>5</w:t>
            </w:r>
          </w:p>
        </w:tc>
      </w:tr>
      <w:tr w:rsidR="00C12030" w14:paraId="7CD7634C"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240486" w14:textId="77777777" w:rsidR="00C12030" w:rsidRDefault="00C12030" w:rsidP="00C12030">
            <w:pPr>
              <w:contextualSpacing/>
              <w:jc w:val="both"/>
              <w:rPr>
                <w:b/>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79CE5D1F" w14:textId="77777777" w:rsidR="00C12030" w:rsidRDefault="00C12030" w:rsidP="00C12030">
            <w:pPr>
              <w:contextualSpacing/>
              <w:jc w:val="both"/>
              <w:rPr>
                <w:lang w:eastAsia="en-US"/>
              </w:rPr>
            </w:pPr>
          </w:p>
        </w:tc>
      </w:tr>
      <w:tr w:rsidR="00C12030" w14:paraId="4D20F4D1"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E095052" w14:textId="77777777" w:rsidR="00C12030" w:rsidRDefault="00C12030" w:rsidP="00C12030">
            <w:pPr>
              <w:contextualSpacing/>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65B4169" w14:textId="77777777" w:rsidR="00C12030" w:rsidRDefault="00C12030" w:rsidP="00C12030">
            <w:pPr>
              <w:contextualSpacing/>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5E96171" w14:textId="77777777" w:rsidR="00C12030" w:rsidRDefault="00C12030" w:rsidP="00C12030">
            <w:pPr>
              <w:contextualSpacing/>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54BEF1E" w14:textId="77777777" w:rsidR="00C12030" w:rsidRDefault="00C12030" w:rsidP="00C12030">
            <w:pPr>
              <w:contextualSpacing/>
              <w:jc w:val="both"/>
              <w:rPr>
                <w:lang w:eastAsia="en-US"/>
              </w:rPr>
            </w:pPr>
            <w:r>
              <w:rPr>
                <w:lang w:eastAsia="en-US"/>
              </w:rPr>
              <w:t>přednáška, cvičení</w:t>
            </w:r>
          </w:p>
        </w:tc>
      </w:tr>
      <w:tr w:rsidR="00C12030" w14:paraId="0BDB8C6E"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45CC222" w14:textId="77777777" w:rsidR="00C12030" w:rsidRDefault="00C12030" w:rsidP="00C12030">
            <w:pPr>
              <w:contextualSpacing/>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5903B69" w14:textId="513A55F9" w:rsidR="00C12030" w:rsidRPr="00897246" w:rsidRDefault="00C12030" w:rsidP="00C12030">
            <w:pPr>
              <w:contextualSpacing/>
              <w:jc w:val="both"/>
            </w:pPr>
            <w:r>
              <w:t>Z</w:t>
            </w:r>
            <w:r w:rsidRPr="00897246">
              <w:t xml:space="preserve">působ zakončení předmětu – </w:t>
            </w:r>
            <w:r>
              <w:t xml:space="preserve">zápočet, </w:t>
            </w:r>
            <w:r w:rsidRPr="00897246">
              <w:t>zkouška</w:t>
            </w:r>
          </w:p>
          <w:p w14:paraId="394419AA" w14:textId="77777777" w:rsidR="00C12030" w:rsidRDefault="00C12030" w:rsidP="00C12030">
            <w:pPr>
              <w:contextualSpacing/>
              <w:jc w:val="both"/>
              <w:rPr>
                <w:lang w:eastAsia="en-US"/>
              </w:rPr>
            </w:pPr>
            <w:r>
              <w:t xml:space="preserve">Požadavky na zápočet: </w:t>
            </w:r>
            <w:r>
              <w:rPr>
                <w:lang w:eastAsia="en-US"/>
              </w:rPr>
              <w:t xml:space="preserve">Zápočet je udělován na základě účasti na cvičeních a individuálních zadání. </w:t>
            </w:r>
          </w:p>
          <w:p w14:paraId="0499659B" w14:textId="77777777" w:rsidR="00C12030" w:rsidRDefault="00C12030" w:rsidP="00C12030">
            <w:pPr>
              <w:contextualSpacing/>
              <w:jc w:val="both"/>
              <w:rPr>
                <w:lang w:eastAsia="en-US"/>
              </w:rPr>
            </w:pPr>
            <w:r>
              <w:t>Požadavky na zkoušku:</w:t>
            </w:r>
            <w:r>
              <w:rPr>
                <w:lang w:eastAsia="en-US"/>
              </w:rPr>
              <w:t xml:space="preserve"> Zkouška je písemná a ústní.</w:t>
            </w:r>
          </w:p>
        </w:tc>
      </w:tr>
      <w:tr w:rsidR="00C12030" w14:paraId="2512467B" w14:textId="77777777" w:rsidTr="00C12030">
        <w:trPr>
          <w:trHeight w:val="42"/>
        </w:trPr>
        <w:tc>
          <w:tcPr>
            <w:tcW w:w="9855" w:type="dxa"/>
            <w:gridSpan w:val="8"/>
            <w:tcBorders>
              <w:top w:val="nil"/>
              <w:left w:val="single" w:sz="4" w:space="0" w:color="auto"/>
              <w:bottom w:val="single" w:sz="4" w:space="0" w:color="auto"/>
              <w:right w:val="single" w:sz="4" w:space="0" w:color="auto"/>
            </w:tcBorders>
          </w:tcPr>
          <w:p w14:paraId="00A71661" w14:textId="77777777" w:rsidR="00C12030" w:rsidRDefault="00C12030" w:rsidP="00C12030">
            <w:pPr>
              <w:contextualSpacing/>
              <w:jc w:val="both"/>
              <w:rPr>
                <w:lang w:eastAsia="en-US"/>
              </w:rPr>
            </w:pPr>
          </w:p>
        </w:tc>
      </w:tr>
      <w:tr w:rsidR="00C12030" w14:paraId="4DC2C51F" w14:textId="77777777" w:rsidTr="00C12030">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9269BD9" w14:textId="77777777" w:rsidR="00C12030" w:rsidRDefault="00C12030" w:rsidP="00C12030">
            <w:pPr>
              <w:contextualSpacing/>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935BDE4" w14:textId="0B0C0504" w:rsidR="00C12030" w:rsidRPr="00671C5E" w:rsidRDefault="00C12030" w:rsidP="00C06696">
            <w:pPr>
              <w:contextualSpacing/>
              <w:jc w:val="both"/>
              <w:rPr>
                <w:lang w:eastAsia="en-US"/>
              </w:rPr>
            </w:pPr>
            <w:r w:rsidRPr="00671C5E">
              <w:rPr>
                <w:lang w:eastAsia="en-US"/>
              </w:rPr>
              <w:t xml:space="preserve">doc. Ing. </w:t>
            </w:r>
            <w:r w:rsidR="00C06696">
              <w:rPr>
                <w:lang w:eastAsia="en-US"/>
              </w:rPr>
              <w:t>Josef Sedlák</w:t>
            </w:r>
            <w:r w:rsidRPr="00671C5E">
              <w:rPr>
                <w:lang w:eastAsia="en-US"/>
              </w:rPr>
              <w:t>, Ph.D.</w:t>
            </w:r>
          </w:p>
        </w:tc>
      </w:tr>
      <w:tr w:rsidR="00C12030" w14:paraId="22E74768" w14:textId="77777777" w:rsidTr="00C12030">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4110250" w14:textId="77777777" w:rsidR="00C12030" w:rsidRDefault="00C12030" w:rsidP="00C12030">
            <w:pPr>
              <w:contextualSpacing/>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B929EE9" w14:textId="46F71188" w:rsidR="00C12030" w:rsidRDefault="00C12030" w:rsidP="00C12030">
            <w:pPr>
              <w:contextualSpacing/>
              <w:jc w:val="both"/>
              <w:rPr>
                <w:lang w:eastAsia="en-US"/>
              </w:rPr>
            </w:pPr>
            <w:r w:rsidRPr="00D24F3C">
              <w:t xml:space="preserve">Garant se podílí na přednáškách v rozsahu </w:t>
            </w:r>
            <w:r w:rsidR="004E7649">
              <w:t>8</w:t>
            </w:r>
            <w:r>
              <w:t>0</w:t>
            </w:r>
            <w:r w:rsidRPr="00D24F3C">
              <w:t xml:space="preserve"> %, dále stanovuje koncepci </w:t>
            </w:r>
            <w:r>
              <w:t>cvičení</w:t>
            </w:r>
            <w:r w:rsidRPr="00D24F3C">
              <w:t xml:space="preserve"> a dohlíží na jejich jednotné vedení.</w:t>
            </w:r>
          </w:p>
        </w:tc>
      </w:tr>
      <w:tr w:rsidR="00C12030" w14:paraId="6B26DE4A"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DAB36CD" w14:textId="77777777" w:rsidR="00C12030" w:rsidRDefault="00C12030" w:rsidP="00C12030">
            <w:pPr>
              <w:contextualSpacing/>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4C621E07" w14:textId="3AB22884" w:rsidR="00C12030" w:rsidRDefault="00671C5E" w:rsidP="00136289">
            <w:pPr>
              <w:contextualSpacing/>
              <w:jc w:val="both"/>
              <w:rPr>
                <w:lang w:eastAsia="en-US"/>
              </w:rPr>
            </w:pPr>
            <w:r>
              <w:rPr>
                <w:lang w:eastAsia="en-US"/>
              </w:rPr>
              <w:t xml:space="preserve">doc. Ing. </w:t>
            </w:r>
            <w:r w:rsidR="00C06696">
              <w:rPr>
                <w:lang w:eastAsia="en-US"/>
              </w:rPr>
              <w:t>Josef Sedlák, Ph. D. – přednášky (8</w:t>
            </w:r>
            <w:r>
              <w:rPr>
                <w:lang w:eastAsia="en-US"/>
              </w:rPr>
              <w:t xml:space="preserve">0%), </w:t>
            </w:r>
            <w:r w:rsidR="00C06696">
              <w:rPr>
                <w:lang w:eastAsia="en-US"/>
              </w:rPr>
              <w:t>prof. Ing. Katarína Mo</w:t>
            </w:r>
            <w:r w:rsidR="00136289">
              <w:rPr>
                <w:lang w:eastAsia="en-US"/>
              </w:rPr>
              <w:t>n</w:t>
            </w:r>
            <w:r w:rsidR="00C06696">
              <w:rPr>
                <w:lang w:eastAsia="en-US"/>
              </w:rPr>
              <w:t>ková</w:t>
            </w:r>
            <w:r w:rsidR="00C12030">
              <w:rPr>
                <w:lang w:eastAsia="en-US"/>
              </w:rPr>
              <w:t xml:space="preserve">, PhD. – </w:t>
            </w:r>
            <w:r>
              <w:rPr>
                <w:lang w:eastAsia="en-US"/>
              </w:rPr>
              <w:t xml:space="preserve">přednášky </w:t>
            </w:r>
            <w:r w:rsidR="00C06696">
              <w:rPr>
                <w:lang w:eastAsia="en-US"/>
              </w:rPr>
              <w:t>(2</w:t>
            </w:r>
            <w:r>
              <w:rPr>
                <w:lang w:eastAsia="en-US"/>
              </w:rPr>
              <w:t>0%)</w:t>
            </w:r>
          </w:p>
        </w:tc>
      </w:tr>
      <w:tr w:rsidR="00C12030" w14:paraId="770A3BC2" w14:textId="77777777" w:rsidTr="00C12030">
        <w:trPr>
          <w:trHeight w:val="42"/>
        </w:trPr>
        <w:tc>
          <w:tcPr>
            <w:tcW w:w="9855" w:type="dxa"/>
            <w:gridSpan w:val="8"/>
            <w:tcBorders>
              <w:top w:val="nil"/>
              <w:left w:val="single" w:sz="4" w:space="0" w:color="auto"/>
              <w:bottom w:val="single" w:sz="4" w:space="0" w:color="auto"/>
              <w:right w:val="single" w:sz="4" w:space="0" w:color="auto"/>
            </w:tcBorders>
          </w:tcPr>
          <w:p w14:paraId="4D2A9E5D" w14:textId="77777777" w:rsidR="00C12030" w:rsidRDefault="00C12030" w:rsidP="00C12030">
            <w:pPr>
              <w:contextualSpacing/>
              <w:jc w:val="both"/>
              <w:rPr>
                <w:lang w:eastAsia="en-US"/>
              </w:rPr>
            </w:pPr>
          </w:p>
        </w:tc>
      </w:tr>
      <w:tr w:rsidR="00C12030" w14:paraId="75BFEA92" w14:textId="77777777" w:rsidTr="00C1203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A389D8" w14:textId="77777777" w:rsidR="00C12030" w:rsidRDefault="00C12030" w:rsidP="00C12030">
            <w:pPr>
              <w:contextualSpacing/>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2EC13C9" w14:textId="77777777" w:rsidR="00C12030" w:rsidRDefault="00C12030" w:rsidP="00C12030">
            <w:pPr>
              <w:contextualSpacing/>
              <w:jc w:val="both"/>
              <w:rPr>
                <w:lang w:eastAsia="en-US"/>
              </w:rPr>
            </w:pPr>
          </w:p>
        </w:tc>
      </w:tr>
      <w:tr w:rsidR="00C12030" w14:paraId="6790BEE3" w14:textId="77777777" w:rsidTr="00C12030">
        <w:trPr>
          <w:trHeight w:val="3157"/>
        </w:trPr>
        <w:tc>
          <w:tcPr>
            <w:tcW w:w="9855" w:type="dxa"/>
            <w:gridSpan w:val="8"/>
            <w:tcBorders>
              <w:top w:val="nil"/>
              <w:left w:val="single" w:sz="4" w:space="0" w:color="auto"/>
              <w:bottom w:val="single" w:sz="12" w:space="0" w:color="auto"/>
              <w:right w:val="single" w:sz="4" w:space="0" w:color="auto"/>
            </w:tcBorders>
          </w:tcPr>
          <w:p w14:paraId="5E96DA19" w14:textId="77777777" w:rsidR="00C12030" w:rsidRDefault="00C12030" w:rsidP="00C12030">
            <w:pPr>
              <w:contextualSpacing/>
              <w:jc w:val="both"/>
              <w:rPr>
                <w:lang w:eastAsia="en-US"/>
              </w:rPr>
            </w:pPr>
            <w:r>
              <w:rPr>
                <w:lang w:eastAsia="en-US"/>
              </w:rPr>
              <w:t>Oblast strojírenské technologie zahrnuje veškeré směry komplexně pojaté výuky technologie, profilující inženýra - technologa s univerzálním uplatněním ve všech technologických provozech i v podnikatelské sféře.</w:t>
            </w:r>
          </w:p>
          <w:p w14:paraId="5C39E30C" w14:textId="77777777" w:rsidR="00C12030" w:rsidRDefault="00C12030" w:rsidP="00C12030">
            <w:pPr>
              <w:contextualSpacing/>
              <w:jc w:val="both"/>
              <w:rPr>
                <w:lang w:eastAsia="en-US"/>
              </w:rPr>
            </w:pPr>
            <w:r>
              <w:rPr>
                <w:lang w:eastAsia="en-US"/>
              </w:rPr>
              <w:t>Cílem předmětu je seznámení studentů se základními oblastmi klasických strojírenských technologií, moderních (aditivních) technologií, technologických výpočtů a jejich aplikacemi na zadaných příkladech. Příprava studentů na využití poznatků při zpracování závěrečných prací, výstupů do praxe, event. na vyšší stupeň studia.</w:t>
            </w:r>
          </w:p>
          <w:p w14:paraId="33C827C4" w14:textId="77777777" w:rsidR="00C12030" w:rsidRDefault="00C12030" w:rsidP="00C12030">
            <w:pPr>
              <w:contextualSpacing/>
              <w:jc w:val="both"/>
              <w:rPr>
                <w:lang w:eastAsia="en-US"/>
              </w:rPr>
            </w:pPr>
            <w:r>
              <w:rPr>
                <w:lang w:eastAsia="en-US"/>
              </w:rPr>
              <w:t>Předmět je koncipován na navýšení znalostí z oblasti strojírenských technologií o části technologií obrábění, tváření a slévárenství se zaměřením na výrobu a opracování strojních dílů ve strojírenské praxi. Součástí předmětu jsou i progresivní moderní (aditivní technologie, technologie reverzního inženýrství) a nekonvenční technologie v interakci stroj-nástroj-obrobek. Předmět je zaměřen i na aplikační využití základních i nekonvenčních metod v oblasti strojírenské technologie.</w:t>
            </w:r>
          </w:p>
          <w:p w14:paraId="40577380" w14:textId="77777777" w:rsidR="00C12030" w:rsidRDefault="00C12030" w:rsidP="005961AC">
            <w:pPr>
              <w:pStyle w:val="Odstavecseseznamem"/>
              <w:numPr>
                <w:ilvl w:val="0"/>
                <w:numId w:val="50"/>
              </w:numPr>
              <w:ind w:left="250" w:hanging="250"/>
              <w:jc w:val="both"/>
              <w:rPr>
                <w:lang w:eastAsia="en-US"/>
              </w:rPr>
            </w:pPr>
            <w:r>
              <w:rPr>
                <w:lang w:eastAsia="en-US"/>
              </w:rPr>
              <w:t>Technické kreslení – tolerování délkových a úhlových rozměrů. Teoretické základy obrábění.</w:t>
            </w:r>
          </w:p>
          <w:p w14:paraId="75F6D22F" w14:textId="77777777" w:rsidR="00C12030" w:rsidRDefault="00C12030" w:rsidP="005961AC">
            <w:pPr>
              <w:pStyle w:val="Odstavecseseznamem"/>
              <w:numPr>
                <w:ilvl w:val="0"/>
                <w:numId w:val="50"/>
              </w:numPr>
              <w:ind w:left="250" w:hanging="250"/>
              <w:jc w:val="both"/>
              <w:rPr>
                <w:lang w:eastAsia="en-US"/>
              </w:rPr>
            </w:pPr>
            <w:r>
              <w:rPr>
                <w:lang w:eastAsia="en-US"/>
              </w:rPr>
              <w:t>Konvenční technologie obrábění.</w:t>
            </w:r>
          </w:p>
          <w:p w14:paraId="18EA495E" w14:textId="77777777" w:rsidR="00C12030" w:rsidRDefault="00C12030" w:rsidP="005961AC">
            <w:pPr>
              <w:pStyle w:val="Odstavecseseznamem"/>
              <w:numPr>
                <w:ilvl w:val="0"/>
                <w:numId w:val="50"/>
              </w:numPr>
              <w:ind w:left="250" w:hanging="250"/>
              <w:jc w:val="both"/>
              <w:rPr>
                <w:lang w:eastAsia="en-US"/>
              </w:rPr>
            </w:pPr>
            <w:r>
              <w:rPr>
                <w:lang w:eastAsia="en-US"/>
              </w:rPr>
              <w:t>CNC technologie obrábění.</w:t>
            </w:r>
          </w:p>
          <w:p w14:paraId="6F0D4B06" w14:textId="77777777" w:rsidR="00C12030" w:rsidRDefault="00C12030" w:rsidP="005961AC">
            <w:pPr>
              <w:pStyle w:val="Odstavecseseznamem"/>
              <w:numPr>
                <w:ilvl w:val="0"/>
                <w:numId w:val="50"/>
              </w:numPr>
              <w:ind w:left="250" w:hanging="250"/>
              <w:jc w:val="both"/>
              <w:rPr>
                <w:lang w:eastAsia="en-US"/>
              </w:rPr>
            </w:pPr>
            <w:r>
              <w:rPr>
                <w:lang w:eastAsia="en-US"/>
              </w:rPr>
              <w:t>Nekonvenční metody obrábění.</w:t>
            </w:r>
          </w:p>
          <w:p w14:paraId="6C042801" w14:textId="77777777" w:rsidR="00C12030" w:rsidRDefault="00C12030" w:rsidP="005961AC">
            <w:pPr>
              <w:pStyle w:val="Odstavecseseznamem"/>
              <w:numPr>
                <w:ilvl w:val="0"/>
                <w:numId w:val="50"/>
              </w:numPr>
              <w:ind w:left="250" w:hanging="250"/>
              <w:jc w:val="both"/>
              <w:rPr>
                <w:lang w:eastAsia="en-US"/>
              </w:rPr>
            </w:pPr>
            <w:r>
              <w:rPr>
                <w:lang w:eastAsia="en-US"/>
              </w:rPr>
              <w:t>Aditivní technologie – metody rychlého prototypování.</w:t>
            </w:r>
          </w:p>
          <w:p w14:paraId="767F8DE5" w14:textId="77777777" w:rsidR="00C12030" w:rsidRDefault="00C12030" w:rsidP="005961AC">
            <w:pPr>
              <w:pStyle w:val="Odstavecseseznamem"/>
              <w:numPr>
                <w:ilvl w:val="0"/>
                <w:numId w:val="50"/>
              </w:numPr>
              <w:ind w:left="250" w:hanging="250"/>
              <w:jc w:val="both"/>
              <w:rPr>
                <w:lang w:eastAsia="en-US"/>
              </w:rPr>
            </w:pPr>
            <w:r>
              <w:rPr>
                <w:lang w:eastAsia="en-US"/>
              </w:rPr>
              <w:t>Technologie reverzního inženýrství.</w:t>
            </w:r>
          </w:p>
          <w:p w14:paraId="16737AD0" w14:textId="77777777" w:rsidR="00C12030" w:rsidRDefault="00C12030" w:rsidP="005961AC">
            <w:pPr>
              <w:pStyle w:val="Odstavecseseznamem"/>
              <w:numPr>
                <w:ilvl w:val="0"/>
                <w:numId w:val="50"/>
              </w:numPr>
              <w:ind w:left="250" w:hanging="250"/>
              <w:jc w:val="both"/>
              <w:rPr>
                <w:lang w:eastAsia="en-US"/>
              </w:rPr>
            </w:pPr>
            <w:r>
              <w:rPr>
                <w:lang w:eastAsia="en-US"/>
              </w:rPr>
              <w:t>Základní technologie odlévání.</w:t>
            </w:r>
          </w:p>
          <w:p w14:paraId="673B3156" w14:textId="77777777" w:rsidR="00C12030" w:rsidRDefault="00C12030" w:rsidP="005961AC">
            <w:pPr>
              <w:pStyle w:val="Odstavecseseznamem"/>
              <w:numPr>
                <w:ilvl w:val="0"/>
                <w:numId w:val="50"/>
              </w:numPr>
              <w:ind w:left="250" w:hanging="250"/>
              <w:jc w:val="both"/>
              <w:rPr>
                <w:lang w:eastAsia="en-US"/>
              </w:rPr>
            </w:pPr>
            <w:r>
              <w:rPr>
                <w:lang w:eastAsia="en-US"/>
              </w:rPr>
              <w:t>Teoretické základy odlévání.</w:t>
            </w:r>
          </w:p>
          <w:p w14:paraId="64E09DC9" w14:textId="77777777" w:rsidR="00C12030" w:rsidRDefault="00C12030" w:rsidP="005961AC">
            <w:pPr>
              <w:pStyle w:val="Odstavecseseznamem"/>
              <w:numPr>
                <w:ilvl w:val="0"/>
                <w:numId w:val="50"/>
              </w:numPr>
              <w:ind w:left="250" w:hanging="250"/>
              <w:jc w:val="both"/>
              <w:rPr>
                <w:lang w:eastAsia="en-US"/>
              </w:rPr>
            </w:pPr>
            <w:r>
              <w:rPr>
                <w:lang w:eastAsia="en-US"/>
              </w:rPr>
              <w:t>Rapid Tooling – přímé odlévání kovů.</w:t>
            </w:r>
          </w:p>
          <w:p w14:paraId="1812174A" w14:textId="77777777" w:rsidR="00C12030" w:rsidRDefault="00C12030" w:rsidP="005961AC">
            <w:pPr>
              <w:pStyle w:val="Odstavecseseznamem"/>
              <w:numPr>
                <w:ilvl w:val="0"/>
                <w:numId w:val="50"/>
              </w:numPr>
              <w:ind w:left="250" w:hanging="250"/>
              <w:jc w:val="both"/>
              <w:rPr>
                <w:lang w:eastAsia="en-US"/>
              </w:rPr>
            </w:pPr>
            <w:r>
              <w:rPr>
                <w:lang w:eastAsia="en-US"/>
              </w:rPr>
              <w:t>Technologie plošného tváření.</w:t>
            </w:r>
          </w:p>
          <w:p w14:paraId="0914419C" w14:textId="77777777" w:rsidR="00C12030" w:rsidRDefault="00C12030" w:rsidP="005961AC">
            <w:pPr>
              <w:pStyle w:val="Odstavecseseznamem"/>
              <w:numPr>
                <w:ilvl w:val="0"/>
                <w:numId w:val="50"/>
              </w:numPr>
              <w:ind w:left="250" w:hanging="250"/>
              <w:jc w:val="both"/>
              <w:rPr>
                <w:lang w:eastAsia="en-US"/>
              </w:rPr>
            </w:pPr>
            <w:r>
              <w:rPr>
                <w:lang w:eastAsia="en-US"/>
              </w:rPr>
              <w:t xml:space="preserve">Technologie objemového tváření.  </w:t>
            </w:r>
          </w:p>
          <w:p w14:paraId="6925BB56" w14:textId="77777777" w:rsidR="00C12030" w:rsidRDefault="00C12030" w:rsidP="005961AC">
            <w:pPr>
              <w:pStyle w:val="Odstavecseseznamem"/>
              <w:numPr>
                <w:ilvl w:val="0"/>
                <w:numId w:val="50"/>
              </w:numPr>
              <w:ind w:left="250" w:hanging="250"/>
              <w:jc w:val="both"/>
              <w:rPr>
                <w:lang w:eastAsia="en-US"/>
              </w:rPr>
            </w:pPr>
            <w:r>
              <w:rPr>
                <w:lang w:eastAsia="en-US"/>
              </w:rPr>
              <w:t>Aplikace vybraných technologií na příklady ze strojírenské praxe.</w:t>
            </w:r>
          </w:p>
        </w:tc>
      </w:tr>
      <w:tr w:rsidR="00C12030" w14:paraId="6F92A2E7" w14:textId="77777777" w:rsidTr="00C12030">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6F7F2D7" w14:textId="77777777" w:rsidR="00C12030" w:rsidRDefault="00C12030" w:rsidP="00C12030">
            <w:pPr>
              <w:contextualSpacing/>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12BFCEB" w14:textId="77777777" w:rsidR="00C12030" w:rsidRDefault="00C12030" w:rsidP="00C12030">
            <w:pPr>
              <w:contextualSpacing/>
              <w:jc w:val="both"/>
              <w:rPr>
                <w:lang w:eastAsia="en-US"/>
              </w:rPr>
            </w:pPr>
          </w:p>
        </w:tc>
      </w:tr>
      <w:tr w:rsidR="00C12030" w14:paraId="3B9EC073" w14:textId="77777777" w:rsidTr="00C12030">
        <w:trPr>
          <w:trHeight w:val="694"/>
        </w:trPr>
        <w:tc>
          <w:tcPr>
            <w:tcW w:w="9855" w:type="dxa"/>
            <w:gridSpan w:val="8"/>
            <w:tcBorders>
              <w:top w:val="nil"/>
              <w:left w:val="single" w:sz="4" w:space="0" w:color="auto"/>
              <w:bottom w:val="single" w:sz="4" w:space="0" w:color="auto"/>
              <w:right w:val="single" w:sz="4" w:space="0" w:color="auto"/>
            </w:tcBorders>
          </w:tcPr>
          <w:p w14:paraId="67806875" w14:textId="77777777" w:rsidR="00C12030" w:rsidRDefault="00C12030" w:rsidP="00C12030">
            <w:pPr>
              <w:contextualSpacing/>
              <w:rPr>
                <w:b/>
                <w:lang w:eastAsia="en-US"/>
              </w:rPr>
            </w:pPr>
            <w:r>
              <w:rPr>
                <w:b/>
                <w:lang w:eastAsia="en-US"/>
              </w:rPr>
              <w:t>Povinná literatura</w:t>
            </w:r>
          </w:p>
          <w:p w14:paraId="44344A1D" w14:textId="77777777" w:rsidR="00C12030" w:rsidRDefault="00C12030" w:rsidP="00C12030">
            <w:pPr>
              <w:contextualSpacing/>
              <w:jc w:val="both"/>
              <w:rPr>
                <w:lang w:eastAsia="en-US"/>
              </w:rPr>
            </w:pPr>
            <w:r>
              <w:rPr>
                <w:lang w:eastAsia="en-US"/>
              </w:rPr>
              <w:t xml:space="preserve">TLUSTY, J. </w:t>
            </w:r>
            <w:r w:rsidRPr="00C12030">
              <w:rPr>
                <w:i/>
                <w:lang w:eastAsia="en-US"/>
              </w:rPr>
              <w:t>Manufacturing Process and Equipment</w:t>
            </w:r>
            <w:r>
              <w:rPr>
                <w:lang w:eastAsia="en-US"/>
              </w:rPr>
              <w:t>. 1st edition. Prentice Hall, 1999. 928 s. ISBN 10-0201498650.</w:t>
            </w:r>
          </w:p>
          <w:p w14:paraId="250C0CCF" w14:textId="77777777" w:rsidR="00C12030" w:rsidRDefault="00C12030" w:rsidP="00C12030">
            <w:pPr>
              <w:contextualSpacing/>
              <w:jc w:val="both"/>
              <w:rPr>
                <w:lang w:eastAsia="en-US"/>
              </w:rPr>
            </w:pPr>
            <w:r>
              <w:rPr>
                <w:lang w:eastAsia="en-US"/>
              </w:rPr>
              <w:t xml:space="preserve">HUMÁR, A. </w:t>
            </w:r>
            <w:r w:rsidRPr="00C12030">
              <w:rPr>
                <w:i/>
                <w:lang w:eastAsia="en-US"/>
              </w:rPr>
              <w:t>TECHNOLOGIE I. TECHNOLOGIE OBRÁBĚNÍ – 1. část. Studijní opory pro magisterskou formu studia</w:t>
            </w:r>
            <w:r>
              <w:rPr>
                <w:lang w:eastAsia="en-US"/>
              </w:rPr>
              <w:t>. Brno: FSI VUT v Brně, 2003. [online]. Dostupné z: http://ust.fme.vutbr.cz/obrabeni/opory-save/TI_TO-1cast.pdf.</w:t>
            </w:r>
          </w:p>
          <w:p w14:paraId="5A54259C" w14:textId="77777777" w:rsidR="00C12030" w:rsidRDefault="00C12030" w:rsidP="00C12030">
            <w:pPr>
              <w:contextualSpacing/>
              <w:jc w:val="both"/>
              <w:rPr>
                <w:lang w:eastAsia="en-US"/>
              </w:rPr>
            </w:pPr>
            <w:r>
              <w:rPr>
                <w:lang w:eastAsia="en-US"/>
              </w:rPr>
              <w:t xml:space="preserve">HUMÁR, A. </w:t>
            </w:r>
            <w:r w:rsidRPr="00C12030">
              <w:rPr>
                <w:i/>
                <w:lang w:eastAsia="en-US"/>
              </w:rPr>
              <w:t>TECHNOLOGIE I. TECHNOLOGIE OBRÁBĚNÍ – 2. část. Studijní opory pro magisterskou formu studia</w:t>
            </w:r>
            <w:r>
              <w:rPr>
                <w:lang w:eastAsia="en-US"/>
              </w:rPr>
              <w:t>. Brno: FSI VUT v Brně, 2004. [online]. Dostupné z: http://ust.fme.vutbr.cz/obrabeni/opory-save/TI_TO-2cast.pdf.</w:t>
            </w:r>
          </w:p>
          <w:p w14:paraId="6933A54A" w14:textId="77777777" w:rsidR="00C12030" w:rsidRDefault="00C12030" w:rsidP="00C12030">
            <w:pPr>
              <w:contextualSpacing/>
              <w:jc w:val="both"/>
              <w:rPr>
                <w:lang w:eastAsia="en-US"/>
              </w:rPr>
            </w:pPr>
            <w:r>
              <w:rPr>
                <w:lang w:eastAsia="en-US"/>
              </w:rPr>
              <w:t xml:space="preserve">HUMÁR, A. </w:t>
            </w:r>
            <w:r w:rsidRPr="00C12030">
              <w:rPr>
                <w:i/>
                <w:lang w:eastAsia="en-US"/>
              </w:rPr>
              <w:t>TECHNOLOGIE I. TECHNOLOGIE OBRÁBĚNÍ – 3. část. Interaktivní multimediální text pro bakalářský a magisterský studijní program</w:t>
            </w:r>
            <w:r>
              <w:rPr>
                <w:lang w:eastAsia="en-US"/>
              </w:rPr>
              <w:t xml:space="preserve">. Brno: FSI VUT v Brně, 2005. [online]. Dostupné z: http://ust.fme.vutbr.cz/obrabeni/opory-save/Dokoncovaci_a_nekonvencni_metody_obrabeni/TI_TO-3.cast.pdf.  </w:t>
            </w:r>
          </w:p>
          <w:p w14:paraId="7D58FCFE" w14:textId="77777777" w:rsidR="00C12030" w:rsidRDefault="00C12030" w:rsidP="00C12030">
            <w:pPr>
              <w:contextualSpacing/>
              <w:jc w:val="both"/>
              <w:rPr>
                <w:lang w:eastAsia="en-US"/>
              </w:rPr>
            </w:pPr>
            <w:r>
              <w:rPr>
                <w:lang w:eastAsia="en-US"/>
              </w:rPr>
              <w:t xml:space="preserve">KOCMAN, K., PROKOP, J. </w:t>
            </w:r>
            <w:r w:rsidRPr="00C12030">
              <w:rPr>
                <w:i/>
                <w:lang w:eastAsia="en-US"/>
              </w:rPr>
              <w:t>Technologie obrábění.</w:t>
            </w:r>
            <w:r>
              <w:rPr>
                <w:lang w:eastAsia="en-US"/>
              </w:rPr>
              <w:t xml:space="preserve"> 2. vyd. Brno: Akademické nakladatelství CERM, s.r.o., 2005. 270 s. ISBN 80-214-3068-0.</w:t>
            </w:r>
          </w:p>
          <w:p w14:paraId="59EE98CE" w14:textId="77777777" w:rsidR="00C12030" w:rsidRDefault="00C12030" w:rsidP="00C12030">
            <w:pPr>
              <w:contextualSpacing/>
              <w:jc w:val="both"/>
              <w:rPr>
                <w:lang w:eastAsia="en-US"/>
              </w:rPr>
            </w:pPr>
            <w:r>
              <w:rPr>
                <w:lang w:eastAsia="en-US"/>
              </w:rPr>
              <w:t xml:space="preserve">CHUA, C. K., LEONG, K. F., LIM, C. S. </w:t>
            </w:r>
            <w:r w:rsidRPr="00C12030">
              <w:rPr>
                <w:i/>
                <w:lang w:eastAsia="en-US"/>
              </w:rPr>
              <w:t>Rapid Prototyping: Principles and Applications</w:t>
            </w:r>
            <w:r>
              <w:rPr>
                <w:lang w:eastAsia="en-US"/>
              </w:rPr>
              <w:t>. 3rd ed. New Jersey: World Scientific, c2010, 512 pp. ISBN 978-981-277-897-0.</w:t>
            </w:r>
          </w:p>
          <w:p w14:paraId="3168EC7B" w14:textId="77777777" w:rsidR="00C12030" w:rsidRDefault="00C12030" w:rsidP="00C12030">
            <w:pPr>
              <w:contextualSpacing/>
              <w:jc w:val="both"/>
              <w:rPr>
                <w:lang w:eastAsia="en-US"/>
              </w:rPr>
            </w:pPr>
            <w:r>
              <w:rPr>
                <w:lang w:eastAsia="en-US"/>
              </w:rPr>
              <w:t xml:space="preserve">RAJA, V., FERNANDES, K. J. </w:t>
            </w:r>
            <w:r w:rsidRPr="00C12030">
              <w:rPr>
                <w:i/>
                <w:lang w:eastAsia="en-US"/>
              </w:rPr>
              <w:t>Reverse Engineering: An Industrial Perspective</w:t>
            </w:r>
            <w:r>
              <w:rPr>
                <w:lang w:eastAsia="en-US"/>
              </w:rPr>
              <w:t>. Springer Series in Advanced Manufacturing. 2008, 242 pp. 135 illus. ISBN 978-1-84628-856-2.</w:t>
            </w:r>
          </w:p>
          <w:p w14:paraId="2144F5C4" w14:textId="77777777" w:rsidR="00C12030" w:rsidRDefault="00C12030" w:rsidP="00C12030">
            <w:pPr>
              <w:contextualSpacing/>
              <w:jc w:val="both"/>
              <w:rPr>
                <w:lang w:eastAsia="en-US"/>
              </w:rPr>
            </w:pPr>
            <w:r>
              <w:rPr>
                <w:lang w:eastAsia="en-US"/>
              </w:rPr>
              <w:t xml:space="preserve">DVOŘÁK, M., GAJDOŠ, F., NOVOTNÝ, K. </w:t>
            </w:r>
            <w:r w:rsidRPr="00C12030">
              <w:rPr>
                <w:i/>
                <w:lang w:eastAsia="en-US"/>
              </w:rPr>
              <w:t>Technologie tváření. Plošné a objemové tváření.</w:t>
            </w:r>
            <w:r>
              <w:rPr>
                <w:lang w:eastAsia="en-US"/>
              </w:rPr>
              <w:t xml:space="preserve"> 3. vyd. Brno: CERM, 2013. 169 s. </w:t>
            </w:r>
            <w:r w:rsidR="005932E9" w:rsidRPr="005932E9">
              <w:rPr>
                <w:lang w:eastAsia="en-US"/>
              </w:rPr>
              <w:t>ISBN 80-214-2340-4</w:t>
            </w:r>
            <w:r w:rsidR="005932E9">
              <w:rPr>
                <w:lang w:eastAsia="en-US"/>
              </w:rPr>
              <w:t>.</w:t>
            </w:r>
          </w:p>
          <w:p w14:paraId="6D9513D4" w14:textId="77777777" w:rsidR="00C12030" w:rsidRDefault="00C12030" w:rsidP="00C12030">
            <w:pPr>
              <w:contextualSpacing/>
              <w:jc w:val="both"/>
              <w:rPr>
                <w:lang w:eastAsia="en-US"/>
              </w:rPr>
            </w:pPr>
            <w:r>
              <w:rPr>
                <w:lang w:eastAsia="en-US"/>
              </w:rPr>
              <w:t xml:space="preserve">HOSFORD, W. F., CADDEL, M. R. </w:t>
            </w:r>
            <w:r w:rsidRPr="00C12030">
              <w:rPr>
                <w:i/>
                <w:lang w:eastAsia="en-US"/>
              </w:rPr>
              <w:t>Metal Forming: Mechanics and Metalurgy</w:t>
            </w:r>
            <w:r>
              <w:rPr>
                <w:lang w:eastAsia="en-US"/>
              </w:rPr>
              <w:t xml:space="preserve">. 3th ed. New York: Cambridge University Press, 2007. 328 p. </w:t>
            </w:r>
            <w:r w:rsidRPr="00C12030">
              <w:rPr>
                <w:lang w:eastAsia="en-US"/>
              </w:rPr>
              <w:t>ISBN 978-0521881210</w:t>
            </w:r>
          </w:p>
          <w:p w14:paraId="0B268BA1" w14:textId="77777777" w:rsidR="00C12030" w:rsidRDefault="00C12030" w:rsidP="00C12030">
            <w:pPr>
              <w:contextualSpacing/>
              <w:jc w:val="both"/>
              <w:rPr>
                <w:lang w:eastAsia="en-US"/>
              </w:rPr>
            </w:pPr>
            <w:r>
              <w:rPr>
                <w:lang w:eastAsia="en-US"/>
              </w:rPr>
              <w:t xml:space="preserve">ROUČKA, J. </w:t>
            </w:r>
            <w:r w:rsidRPr="00C12030">
              <w:rPr>
                <w:i/>
                <w:lang w:eastAsia="en-US"/>
              </w:rPr>
              <w:t>Metalurgie neželezných slitin</w:t>
            </w:r>
            <w:r>
              <w:rPr>
                <w:lang w:eastAsia="en-US"/>
              </w:rPr>
              <w:t>. Brno: Akademické nakladatelství CERM, s.r.o., 2004. 148 s.</w:t>
            </w:r>
            <w:r>
              <w:t xml:space="preserve"> </w:t>
            </w:r>
            <w:r w:rsidRPr="00C12030">
              <w:rPr>
                <w:lang w:eastAsia="en-US"/>
              </w:rPr>
              <w:t>ISBN 80-214-2790-6</w:t>
            </w:r>
            <w:r>
              <w:rPr>
                <w:lang w:eastAsia="en-US"/>
              </w:rPr>
              <w:t>.</w:t>
            </w:r>
          </w:p>
          <w:p w14:paraId="58792E67" w14:textId="77777777" w:rsidR="00C12030" w:rsidRDefault="00C12030" w:rsidP="00C12030">
            <w:pPr>
              <w:contextualSpacing/>
              <w:jc w:val="both"/>
              <w:rPr>
                <w:b/>
                <w:lang w:eastAsia="en-US"/>
              </w:rPr>
            </w:pPr>
            <w:r>
              <w:rPr>
                <w:b/>
                <w:lang w:eastAsia="en-US"/>
              </w:rPr>
              <w:t>Doporučená literatura</w:t>
            </w:r>
          </w:p>
          <w:p w14:paraId="3BF6107E" w14:textId="47EAB347" w:rsidR="00C12030" w:rsidRDefault="00C12030" w:rsidP="00C12030">
            <w:pPr>
              <w:contextualSpacing/>
              <w:jc w:val="both"/>
              <w:rPr>
                <w:lang w:eastAsia="en-US"/>
              </w:rPr>
            </w:pPr>
            <w:r>
              <w:rPr>
                <w:lang w:eastAsia="en-US"/>
              </w:rPr>
              <w:t>AB SANDVIK COROMANT - SANDVIK CZ s.r.o. Příručka obrábění - Kniha pro praktiky. (Přel. z: Modern Metal Sutting - A Practical Handbook. Překlad M. Kudela.), 1. vyd., Praha, Scientia, s.r.o.,</w:t>
            </w:r>
            <w:r w:rsidR="006E0A6F">
              <w:rPr>
                <w:lang w:eastAsia="en-US"/>
              </w:rPr>
              <w:t xml:space="preserve"> </w:t>
            </w:r>
            <w:r>
              <w:rPr>
                <w:lang w:eastAsia="en-US"/>
              </w:rPr>
              <w:t>1997. 857</w:t>
            </w:r>
            <w:r w:rsidR="005932E9">
              <w:rPr>
                <w:lang w:eastAsia="en-US"/>
              </w:rPr>
              <w:t xml:space="preserve"> </w:t>
            </w:r>
            <w:r>
              <w:rPr>
                <w:lang w:eastAsia="en-US"/>
              </w:rPr>
              <w:t>s., ed. J. Machač, J. Řasa, ISBN 91-97 22 99-4-6.</w:t>
            </w:r>
          </w:p>
          <w:p w14:paraId="69E37AE7" w14:textId="77777777" w:rsidR="00C12030" w:rsidRDefault="00C12030" w:rsidP="00C12030">
            <w:pPr>
              <w:contextualSpacing/>
              <w:jc w:val="both"/>
              <w:rPr>
                <w:lang w:eastAsia="en-US"/>
              </w:rPr>
            </w:pPr>
            <w:r>
              <w:rPr>
                <w:lang w:eastAsia="en-US"/>
              </w:rPr>
              <w:t xml:space="preserve">KOCMAN, K. </w:t>
            </w:r>
            <w:r w:rsidRPr="005932E9">
              <w:rPr>
                <w:i/>
                <w:lang w:eastAsia="en-US"/>
              </w:rPr>
              <w:t>Speciální technologie obrábění</w:t>
            </w:r>
            <w:r>
              <w:rPr>
                <w:lang w:eastAsia="en-US"/>
              </w:rPr>
              <w:t>. 1. vyd. Brno: Akademické nakladatelství CERM, s.r.o., 2004. 227 s. ISBN 80-214-2562-8.</w:t>
            </w:r>
          </w:p>
          <w:p w14:paraId="56EED48C" w14:textId="77777777" w:rsidR="00C12030" w:rsidRDefault="00C12030" w:rsidP="006E0A6F">
            <w:pPr>
              <w:contextualSpacing/>
              <w:rPr>
                <w:lang w:eastAsia="en-US"/>
              </w:rPr>
            </w:pPr>
            <w:r>
              <w:rPr>
                <w:lang w:eastAsia="en-US"/>
              </w:rPr>
              <w:t xml:space="preserve">SEDLÁK, J. </w:t>
            </w:r>
            <w:r w:rsidRPr="005932E9">
              <w:rPr>
                <w:i/>
                <w:lang w:eastAsia="en-US"/>
              </w:rPr>
              <w:t>Aditivní technologie – metody Rapid Prototyping. Učební opory – text pro bakalářskou formu studia</w:t>
            </w:r>
            <w:r>
              <w:rPr>
                <w:lang w:eastAsia="en-US"/>
              </w:rPr>
              <w:t>. Brno: FSI VUT v Brně, 2010. [online]. Dostupné z: http://ust.fme.vutbr.cz/obrabeni/podklady/sto_bak/cv_STV_04_Aditivni_technologie_metody_Rapid_Prototyping.pdf.</w:t>
            </w:r>
          </w:p>
          <w:p w14:paraId="235CD687" w14:textId="77777777" w:rsidR="00C12030" w:rsidRDefault="00C12030" w:rsidP="00C12030">
            <w:pPr>
              <w:contextualSpacing/>
              <w:jc w:val="both"/>
              <w:rPr>
                <w:lang w:eastAsia="en-US"/>
              </w:rPr>
            </w:pPr>
            <w:r>
              <w:rPr>
                <w:lang w:eastAsia="en-US"/>
              </w:rPr>
              <w:t>SHAW, M. C. Metal Cutting Principles. 2nd ed. Oxford University Press, 2005. 651 pp. ISBN 0-19-514206-3.</w:t>
            </w:r>
          </w:p>
        </w:tc>
      </w:tr>
      <w:tr w:rsidR="00C12030" w14:paraId="302D3938" w14:textId="77777777" w:rsidTr="00C12030">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449D996" w14:textId="77777777" w:rsidR="00C12030" w:rsidRDefault="00C12030" w:rsidP="00C12030">
            <w:pPr>
              <w:contextualSpacing/>
              <w:rPr>
                <w:b/>
                <w:lang w:eastAsia="en-US"/>
              </w:rPr>
            </w:pPr>
            <w:r>
              <w:rPr>
                <w:b/>
                <w:lang w:eastAsia="en-US"/>
              </w:rPr>
              <w:t>Informace ke kombinované nebo distanční formě</w:t>
            </w:r>
          </w:p>
        </w:tc>
      </w:tr>
      <w:tr w:rsidR="00C12030" w14:paraId="6B269A51" w14:textId="77777777" w:rsidTr="00C12030">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1F8D822" w14:textId="77777777" w:rsidR="00C12030" w:rsidRDefault="00C12030" w:rsidP="00C12030">
            <w:pPr>
              <w:contextualSpacing/>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5288726F" w14:textId="53DAA70D" w:rsidR="00C12030" w:rsidRDefault="00BC357D" w:rsidP="00C12030">
            <w:pPr>
              <w:contextualSpacing/>
              <w:rPr>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79ADD3F" w14:textId="77777777" w:rsidR="00C12030" w:rsidRDefault="00C12030" w:rsidP="00C12030">
            <w:pPr>
              <w:contextualSpacing/>
              <w:jc w:val="both"/>
              <w:rPr>
                <w:b/>
                <w:lang w:eastAsia="en-US"/>
              </w:rPr>
            </w:pPr>
            <w:r>
              <w:rPr>
                <w:b/>
                <w:lang w:eastAsia="en-US"/>
              </w:rPr>
              <w:t xml:space="preserve">hodin </w:t>
            </w:r>
          </w:p>
        </w:tc>
      </w:tr>
      <w:tr w:rsidR="00C12030" w14:paraId="34294271" w14:textId="77777777" w:rsidTr="00C12030">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2FB0CDD" w14:textId="77777777" w:rsidR="00C12030" w:rsidRDefault="00C12030" w:rsidP="00C12030">
            <w:pPr>
              <w:contextualSpacing/>
              <w:jc w:val="both"/>
              <w:rPr>
                <w:b/>
                <w:lang w:eastAsia="en-US"/>
              </w:rPr>
            </w:pPr>
            <w:r>
              <w:rPr>
                <w:b/>
                <w:lang w:eastAsia="en-US"/>
              </w:rPr>
              <w:t>Informace o způsobu kontaktu s vyučujícím</w:t>
            </w:r>
          </w:p>
        </w:tc>
      </w:tr>
      <w:tr w:rsidR="00C12030" w14:paraId="08599BCE" w14:textId="77777777" w:rsidTr="00C12030">
        <w:trPr>
          <w:trHeight w:val="544"/>
        </w:trPr>
        <w:tc>
          <w:tcPr>
            <w:tcW w:w="9855" w:type="dxa"/>
            <w:gridSpan w:val="8"/>
            <w:tcBorders>
              <w:top w:val="single" w:sz="4" w:space="0" w:color="auto"/>
              <w:left w:val="single" w:sz="4" w:space="0" w:color="auto"/>
              <w:bottom w:val="single" w:sz="4" w:space="0" w:color="auto"/>
              <w:right w:val="single" w:sz="4" w:space="0" w:color="auto"/>
            </w:tcBorders>
            <w:hideMark/>
          </w:tcPr>
          <w:p w14:paraId="2DE6BFD2" w14:textId="77777777" w:rsidR="00C12030" w:rsidRDefault="00C12030" w:rsidP="00C12030">
            <w:pPr>
              <w:contextualSpacing/>
              <w:jc w:val="both"/>
              <w:rPr>
                <w:lang w:eastAsia="en-US"/>
              </w:rPr>
            </w:pPr>
            <w:r>
              <w:rPr>
                <w:lang w:eastAsia="en-US"/>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0BAF05F" w14:textId="77777777" w:rsidR="00376090" w:rsidRDefault="00C12030">
      <w:r>
        <w:t xml:space="preserve"> </w:t>
      </w:r>
      <w:r w:rsidR="00376090">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932E9" w:rsidRPr="005932E9" w14:paraId="10E0A8CA" w14:textId="77777777" w:rsidTr="00907B65">
        <w:tc>
          <w:tcPr>
            <w:tcW w:w="9855" w:type="dxa"/>
            <w:gridSpan w:val="8"/>
            <w:tcBorders>
              <w:bottom w:val="double" w:sz="4" w:space="0" w:color="auto"/>
            </w:tcBorders>
            <w:shd w:val="clear" w:color="auto" w:fill="BDD6EE"/>
          </w:tcPr>
          <w:p w14:paraId="4EA451BD" w14:textId="77777777" w:rsidR="005932E9" w:rsidRPr="005932E9" w:rsidRDefault="005932E9" w:rsidP="005932E9">
            <w:pPr>
              <w:jc w:val="both"/>
              <w:rPr>
                <w:b/>
                <w:sz w:val="28"/>
              </w:rPr>
            </w:pPr>
            <w:r w:rsidRPr="005932E9">
              <w:br w:type="page"/>
            </w:r>
            <w:r w:rsidRPr="005932E9">
              <w:rPr>
                <w:b/>
                <w:sz w:val="28"/>
              </w:rPr>
              <w:t>B-III – Charakteristika studijního předmětu</w:t>
            </w:r>
          </w:p>
        </w:tc>
      </w:tr>
      <w:tr w:rsidR="005932E9" w:rsidRPr="005932E9" w14:paraId="47CC2477" w14:textId="77777777" w:rsidTr="00907B65">
        <w:tc>
          <w:tcPr>
            <w:tcW w:w="3086" w:type="dxa"/>
            <w:tcBorders>
              <w:top w:val="double" w:sz="4" w:space="0" w:color="auto"/>
            </w:tcBorders>
            <w:shd w:val="clear" w:color="auto" w:fill="F7CAAC"/>
          </w:tcPr>
          <w:p w14:paraId="15B7FACB" w14:textId="77777777" w:rsidR="005932E9" w:rsidRPr="005932E9" w:rsidRDefault="005932E9" w:rsidP="005932E9">
            <w:pPr>
              <w:jc w:val="both"/>
              <w:rPr>
                <w:b/>
              </w:rPr>
            </w:pPr>
            <w:r w:rsidRPr="005932E9">
              <w:rPr>
                <w:b/>
              </w:rPr>
              <w:t>Název studijního předmětu</w:t>
            </w:r>
          </w:p>
        </w:tc>
        <w:tc>
          <w:tcPr>
            <w:tcW w:w="6769" w:type="dxa"/>
            <w:gridSpan w:val="7"/>
            <w:tcBorders>
              <w:top w:val="double" w:sz="4" w:space="0" w:color="auto"/>
            </w:tcBorders>
          </w:tcPr>
          <w:p w14:paraId="4E1CF412" w14:textId="77777777" w:rsidR="005932E9" w:rsidRPr="005932E9" w:rsidRDefault="005932E9" w:rsidP="005932E9">
            <w:pPr>
              <w:jc w:val="both"/>
            </w:pPr>
            <w:r w:rsidRPr="005932E9">
              <w:t xml:space="preserve">Podnikové informační systémy </w:t>
            </w:r>
          </w:p>
        </w:tc>
      </w:tr>
      <w:tr w:rsidR="005932E9" w:rsidRPr="005932E9" w14:paraId="30E62056" w14:textId="77777777" w:rsidTr="00907B65">
        <w:tc>
          <w:tcPr>
            <w:tcW w:w="3086" w:type="dxa"/>
            <w:shd w:val="clear" w:color="auto" w:fill="F7CAAC"/>
          </w:tcPr>
          <w:p w14:paraId="7D9FBF78" w14:textId="77777777" w:rsidR="005932E9" w:rsidRPr="005932E9" w:rsidRDefault="005932E9" w:rsidP="005932E9">
            <w:pPr>
              <w:jc w:val="both"/>
              <w:rPr>
                <w:b/>
              </w:rPr>
            </w:pPr>
            <w:r w:rsidRPr="005932E9">
              <w:rPr>
                <w:b/>
              </w:rPr>
              <w:t>Typ předmětu</w:t>
            </w:r>
          </w:p>
        </w:tc>
        <w:tc>
          <w:tcPr>
            <w:tcW w:w="3406" w:type="dxa"/>
            <w:gridSpan w:val="4"/>
          </w:tcPr>
          <w:p w14:paraId="7481616A" w14:textId="77777777" w:rsidR="005932E9" w:rsidRPr="005932E9" w:rsidRDefault="005932E9" w:rsidP="005932E9">
            <w:pPr>
              <w:jc w:val="both"/>
            </w:pPr>
            <w:r>
              <w:t>p</w:t>
            </w:r>
            <w:r w:rsidRPr="005932E9">
              <w:t>ovinný „P“</w:t>
            </w:r>
          </w:p>
        </w:tc>
        <w:tc>
          <w:tcPr>
            <w:tcW w:w="2695" w:type="dxa"/>
            <w:gridSpan w:val="2"/>
            <w:shd w:val="clear" w:color="auto" w:fill="F7CAAC"/>
          </w:tcPr>
          <w:p w14:paraId="22832568" w14:textId="77777777" w:rsidR="005932E9" w:rsidRPr="005932E9" w:rsidRDefault="005932E9" w:rsidP="005932E9">
            <w:pPr>
              <w:jc w:val="both"/>
            </w:pPr>
            <w:r w:rsidRPr="005932E9">
              <w:rPr>
                <w:b/>
              </w:rPr>
              <w:t>doporučený ročník / semestr</w:t>
            </w:r>
          </w:p>
        </w:tc>
        <w:tc>
          <w:tcPr>
            <w:tcW w:w="668" w:type="dxa"/>
          </w:tcPr>
          <w:p w14:paraId="1C3ED10A" w14:textId="77777777" w:rsidR="005932E9" w:rsidRPr="005932E9" w:rsidRDefault="005932E9" w:rsidP="005932E9">
            <w:pPr>
              <w:jc w:val="both"/>
            </w:pPr>
            <w:r w:rsidRPr="005932E9">
              <w:t>1/L</w:t>
            </w:r>
          </w:p>
        </w:tc>
      </w:tr>
      <w:tr w:rsidR="005932E9" w:rsidRPr="005932E9" w14:paraId="4F34CAAD" w14:textId="77777777" w:rsidTr="00907B65">
        <w:tc>
          <w:tcPr>
            <w:tcW w:w="3086" w:type="dxa"/>
            <w:shd w:val="clear" w:color="auto" w:fill="F7CAAC"/>
          </w:tcPr>
          <w:p w14:paraId="07734376" w14:textId="77777777" w:rsidR="005932E9" w:rsidRPr="005932E9" w:rsidRDefault="005932E9" w:rsidP="005932E9">
            <w:pPr>
              <w:jc w:val="both"/>
              <w:rPr>
                <w:b/>
              </w:rPr>
            </w:pPr>
            <w:r w:rsidRPr="005932E9">
              <w:rPr>
                <w:b/>
              </w:rPr>
              <w:t>Rozsah studijního předmětu</w:t>
            </w:r>
          </w:p>
        </w:tc>
        <w:tc>
          <w:tcPr>
            <w:tcW w:w="1701" w:type="dxa"/>
            <w:gridSpan w:val="2"/>
          </w:tcPr>
          <w:p w14:paraId="6BEFAC87" w14:textId="77777777" w:rsidR="005932E9" w:rsidRPr="005932E9" w:rsidRDefault="005932E9" w:rsidP="005932E9">
            <w:pPr>
              <w:jc w:val="both"/>
            </w:pPr>
            <w:r w:rsidRPr="005932E9">
              <w:t>26p + 26c</w:t>
            </w:r>
          </w:p>
        </w:tc>
        <w:tc>
          <w:tcPr>
            <w:tcW w:w="889" w:type="dxa"/>
            <w:shd w:val="clear" w:color="auto" w:fill="F7CAAC"/>
          </w:tcPr>
          <w:p w14:paraId="64BAACC1" w14:textId="77777777" w:rsidR="005932E9" w:rsidRPr="005932E9" w:rsidRDefault="005932E9" w:rsidP="005932E9">
            <w:pPr>
              <w:jc w:val="both"/>
              <w:rPr>
                <w:b/>
              </w:rPr>
            </w:pPr>
            <w:r w:rsidRPr="005932E9">
              <w:rPr>
                <w:b/>
              </w:rPr>
              <w:t xml:space="preserve">hod. </w:t>
            </w:r>
          </w:p>
        </w:tc>
        <w:tc>
          <w:tcPr>
            <w:tcW w:w="816" w:type="dxa"/>
          </w:tcPr>
          <w:p w14:paraId="68824FBD" w14:textId="77777777" w:rsidR="005932E9" w:rsidRPr="005932E9" w:rsidRDefault="005932E9" w:rsidP="005932E9">
            <w:pPr>
              <w:jc w:val="both"/>
            </w:pPr>
            <w:r w:rsidRPr="005932E9">
              <w:t>52</w:t>
            </w:r>
          </w:p>
        </w:tc>
        <w:tc>
          <w:tcPr>
            <w:tcW w:w="2156" w:type="dxa"/>
            <w:shd w:val="clear" w:color="auto" w:fill="F7CAAC"/>
          </w:tcPr>
          <w:p w14:paraId="6A39E784" w14:textId="77777777" w:rsidR="005932E9" w:rsidRPr="005932E9" w:rsidRDefault="005932E9" w:rsidP="005932E9">
            <w:pPr>
              <w:jc w:val="both"/>
              <w:rPr>
                <w:b/>
              </w:rPr>
            </w:pPr>
            <w:r w:rsidRPr="005932E9">
              <w:rPr>
                <w:b/>
              </w:rPr>
              <w:t>kreditů</w:t>
            </w:r>
          </w:p>
        </w:tc>
        <w:tc>
          <w:tcPr>
            <w:tcW w:w="1207" w:type="dxa"/>
            <w:gridSpan w:val="2"/>
          </w:tcPr>
          <w:p w14:paraId="4A739555" w14:textId="77777777" w:rsidR="005932E9" w:rsidRPr="005932E9" w:rsidRDefault="005932E9" w:rsidP="005932E9">
            <w:pPr>
              <w:jc w:val="both"/>
            </w:pPr>
            <w:r w:rsidRPr="005932E9">
              <w:t>5</w:t>
            </w:r>
          </w:p>
        </w:tc>
      </w:tr>
      <w:tr w:rsidR="005932E9" w:rsidRPr="005932E9" w14:paraId="60CFD57E" w14:textId="77777777" w:rsidTr="00907B65">
        <w:tc>
          <w:tcPr>
            <w:tcW w:w="3086" w:type="dxa"/>
            <w:shd w:val="clear" w:color="auto" w:fill="F7CAAC"/>
          </w:tcPr>
          <w:p w14:paraId="37501ECC" w14:textId="77777777" w:rsidR="005932E9" w:rsidRPr="005932E9" w:rsidRDefault="005932E9" w:rsidP="005932E9">
            <w:pPr>
              <w:jc w:val="both"/>
              <w:rPr>
                <w:b/>
                <w:sz w:val="22"/>
              </w:rPr>
            </w:pPr>
            <w:r w:rsidRPr="005932E9">
              <w:rPr>
                <w:b/>
              </w:rPr>
              <w:t>Prerekvizity, korekvizity, ekvivalence</w:t>
            </w:r>
          </w:p>
        </w:tc>
        <w:tc>
          <w:tcPr>
            <w:tcW w:w="6769" w:type="dxa"/>
            <w:gridSpan w:val="7"/>
          </w:tcPr>
          <w:p w14:paraId="17BA4AAF" w14:textId="77777777" w:rsidR="005932E9" w:rsidRPr="005932E9" w:rsidRDefault="005932E9" w:rsidP="005932E9">
            <w:pPr>
              <w:jc w:val="both"/>
            </w:pPr>
            <w:r w:rsidRPr="005932E9">
              <w:t>Ekvivalence (Business Information Systems)</w:t>
            </w:r>
          </w:p>
        </w:tc>
      </w:tr>
      <w:tr w:rsidR="005932E9" w:rsidRPr="005932E9" w14:paraId="73FCAA11" w14:textId="77777777" w:rsidTr="00907B65">
        <w:tc>
          <w:tcPr>
            <w:tcW w:w="3086" w:type="dxa"/>
            <w:shd w:val="clear" w:color="auto" w:fill="F7CAAC"/>
          </w:tcPr>
          <w:p w14:paraId="203E2C46" w14:textId="77777777" w:rsidR="005932E9" w:rsidRPr="005932E9" w:rsidRDefault="005932E9" w:rsidP="005932E9">
            <w:pPr>
              <w:jc w:val="both"/>
              <w:rPr>
                <w:b/>
              </w:rPr>
            </w:pPr>
            <w:r w:rsidRPr="005932E9">
              <w:rPr>
                <w:b/>
              </w:rPr>
              <w:t>Způsob ověření studijních výsledků</w:t>
            </w:r>
          </w:p>
        </w:tc>
        <w:tc>
          <w:tcPr>
            <w:tcW w:w="3406" w:type="dxa"/>
            <w:gridSpan w:val="4"/>
          </w:tcPr>
          <w:p w14:paraId="0C3549AE" w14:textId="77777777" w:rsidR="005932E9" w:rsidRPr="005932E9" w:rsidRDefault="005932E9" w:rsidP="005932E9">
            <w:pPr>
              <w:jc w:val="both"/>
            </w:pPr>
            <w:r>
              <w:t>z</w:t>
            </w:r>
            <w:r w:rsidRPr="005932E9">
              <w:t>ápočet, zkouška</w:t>
            </w:r>
          </w:p>
        </w:tc>
        <w:tc>
          <w:tcPr>
            <w:tcW w:w="2156" w:type="dxa"/>
            <w:shd w:val="clear" w:color="auto" w:fill="F7CAAC"/>
          </w:tcPr>
          <w:p w14:paraId="7358604A" w14:textId="77777777" w:rsidR="005932E9" w:rsidRPr="005932E9" w:rsidRDefault="005932E9" w:rsidP="005932E9">
            <w:pPr>
              <w:jc w:val="both"/>
              <w:rPr>
                <w:b/>
              </w:rPr>
            </w:pPr>
            <w:r w:rsidRPr="005932E9">
              <w:rPr>
                <w:b/>
              </w:rPr>
              <w:t>Forma výuky</w:t>
            </w:r>
          </w:p>
        </w:tc>
        <w:tc>
          <w:tcPr>
            <w:tcW w:w="1207" w:type="dxa"/>
            <w:gridSpan w:val="2"/>
          </w:tcPr>
          <w:p w14:paraId="2072ED0C" w14:textId="77777777" w:rsidR="005932E9" w:rsidRPr="005932E9" w:rsidRDefault="005932E9" w:rsidP="005932E9">
            <w:pPr>
              <w:jc w:val="both"/>
            </w:pPr>
            <w:r>
              <w:t>p</w:t>
            </w:r>
            <w:r w:rsidRPr="005932E9">
              <w:t>řednáška, cvičení</w:t>
            </w:r>
          </w:p>
        </w:tc>
      </w:tr>
      <w:tr w:rsidR="005932E9" w:rsidRPr="005932E9" w14:paraId="3F7E78AB" w14:textId="77777777" w:rsidTr="00907B65">
        <w:tc>
          <w:tcPr>
            <w:tcW w:w="3086" w:type="dxa"/>
            <w:shd w:val="clear" w:color="auto" w:fill="F7CAAC"/>
          </w:tcPr>
          <w:p w14:paraId="3F153DAB" w14:textId="77777777" w:rsidR="005932E9" w:rsidRPr="005932E9" w:rsidRDefault="005932E9" w:rsidP="005932E9">
            <w:pPr>
              <w:jc w:val="both"/>
              <w:rPr>
                <w:b/>
              </w:rPr>
            </w:pPr>
            <w:r w:rsidRPr="005932E9">
              <w:rPr>
                <w:b/>
              </w:rPr>
              <w:t>Forma způsobu ověření studijních výsledků a další požadavky na studenta</w:t>
            </w:r>
          </w:p>
        </w:tc>
        <w:tc>
          <w:tcPr>
            <w:tcW w:w="6769" w:type="dxa"/>
            <w:gridSpan w:val="7"/>
            <w:tcBorders>
              <w:bottom w:val="nil"/>
            </w:tcBorders>
          </w:tcPr>
          <w:p w14:paraId="2CEBADC0" w14:textId="392E4B5F" w:rsidR="005932E9" w:rsidRPr="005932E9" w:rsidRDefault="005932E9" w:rsidP="005932E9">
            <w:pPr>
              <w:jc w:val="both"/>
            </w:pPr>
            <w:r w:rsidRPr="005932E9">
              <w:t>Způsob zakonč</w:t>
            </w:r>
            <w:r w:rsidR="006E0A6F">
              <w:t>ení předmětu – zápočet, zkouška</w:t>
            </w:r>
          </w:p>
          <w:p w14:paraId="6875766A" w14:textId="77777777" w:rsidR="005932E9" w:rsidRPr="005932E9" w:rsidRDefault="005932E9" w:rsidP="005932E9">
            <w:pPr>
              <w:jc w:val="both"/>
            </w:pPr>
            <w:r w:rsidRPr="005932E9">
              <w:t xml:space="preserve">Požadavky na zápočet - průběžné vypracování seminárních a studijních úkolů dle zadání vyučujícího, minimálně 80% aktivní účast na seminářích a absolvování závěrečného zápočtového testu. Student musí získat minimálně 20 bodů z celkového počtu 40 bodů.  </w:t>
            </w:r>
          </w:p>
          <w:p w14:paraId="7D4CAE46" w14:textId="77777777" w:rsidR="005932E9" w:rsidRPr="005932E9" w:rsidRDefault="005932E9" w:rsidP="005932E9">
            <w:pPr>
              <w:jc w:val="both"/>
            </w:pPr>
            <w:r w:rsidRPr="005932E9">
              <w:t xml:space="preserve">Požadavky na zkoušku - písemný test s maximálním možným počtem dosažitelných bodů 60. </w:t>
            </w:r>
          </w:p>
          <w:p w14:paraId="01C6B79B" w14:textId="77777777" w:rsidR="005932E9" w:rsidRPr="005932E9" w:rsidRDefault="005932E9" w:rsidP="005932E9">
            <w:pPr>
              <w:jc w:val="both"/>
            </w:pPr>
            <w:r w:rsidRPr="005932E9">
              <w:t xml:space="preserve">Celkový výsledek hodnocení předmětu je součtem bodů získaných ze zápočtu a písemného zkouškového testu.  </w:t>
            </w:r>
          </w:p>
        </w:tc>
      </w:tr>
      <w:tr w:rsidR="005932E9" w:rsidRPr="005932E9" w14:paraId="70B7FF83" w14:textId="77777777" w:rsidTr="00907B65">
        <w:trPr>
          <w:trHeight w:val="156"/>
        </w:trPr>
        <w:tc>
          <w:tcPr>
            <w:tcW w:w="9855" w:type="dxa"/>
            <w:gridSpan w:val="8"/>
            <w:tcBorders>
              <w:top w:val="nil"/>
            </w:tcBorders>
          </w:tcPr>
          <w:p w14:paraId="71E81D46" w14:textId="77777777" w:rsidR="005932E9" w:rsidRPr="005932E9" w:rsidRDefault="005932E9" w:rsidP="005932E9">
            <w:pPr>
              <w:jc w:val="both"/>
            </w:pPr>
          </w:p>
        </w:tc>
      </w:tr>
      <w:tr w:rsidR="005932E9" w:rsidRPr="005932E9" w14:paraId="252B0960" w14:textId="77777777" w:rsidTr="00907B65">
        <w:trPr>
          <w:trHeight w:val="197"/>
        </w:trPr>
        <w:tc>
          <w:tcPr>
            <w:tcW w:w="3086" w:type="dxa"/>
            <w:tcBorders>
              <w:top w:val="nil"/>
            </w:tcBorders>
            <w:shd w:val="clear" w:color="auto" w:fill="F7CAAC"/>
          </w:tcPr>
          <w:p w14:paraId="5DD232CF" w14:textId="77777777" w:rsidR="005932E9" w:rsidRPr="005932E9" w:rsidRDefault="005932E9" w:rsidP="005932E9">
            <w:pPr>
              <w:jc w:val="both"/>
              <w:rPr>
                <w:b/>
              </w:rPr>
            </w:pPr>
            <w:r w:rsidRPr="005932E9">
              <w:rPr>
                <w:b/>
              </w:rPr>
              <w:t>Garant předmětu</w:t>
            </w:r>
          </w:p>
        </w:tc>
        <w:tc>
          <w:tcPr>
            <w:tcW w:w="6769" w:type="dxa"/>
            <w:gridSpan w:val="7"/>
            <w:tcBorders>
              <w:top w:val="nil"/>
            </w:tcBorders>
          </w:tcPr>
          <w:p w14:paraId="63F41087" w14:textId="1B887836" w:rsidR="005932E9" w:rsidRPr="005932E9" w:rsidRDefault="005932E9" w:rsidP="006E0A6F">
            <w:pPr>
              <w:jc w:val="both"/>
            </w:pPr>
            <w:del w:id="528" w:author="Pavla Trefilová" w:date="2019-09-10T12:55:00Z">
              <w:r w:rsidRPr="005932E9" w:rsidDel="00026A88">
                <w:delText>doc</w:delText>
              </w:r>
            </w:del>
            <w:ins w:id="529" w:author="Pavla Trefilová" w:date="2019-09-10T12:55:00Z">
              <w:r w:rsidR="00026A88">
                <w:t>prof</w:t>
              </w:r>
            </w:ins>
            <w:r w:rsidRPr="005932E9">
              <w:t>. Ing. Rastislav Rajnoha, PhD.</w:t>
            </w:r>
          </w:p>
        </w:tc>
      </w:tr>
      <w:tr w:rsidR="005932E9" w:rsidRPr="005932E9" w14:paraId="1746D6C4" w14:textId="77777777" w:rsidTr="00907B65">
        <w:trPr>
          <w:trHeight w:val="243"/>
        </w:trPr>
        <w:tc>
          <w:tcPr>
            <w:tcW w:w="3086" w:type="dxa"/>
            <w:tcBorders>
              <w:top w:val="nil"/>
            </w:tcBorders>
            <w:shd w:val="clear" w:color="auto" w:fill="F7CAAC"/>
          </w:tcPr>
          <w:p w14:paraId="7F1364CA" w14:textId="77777777" w:rsidR="005932E9" w:rsidRPr="005932E9" w:rsidRDefault="005932E9" w:rsidP="005932E9">
            <w:pPr>
              <w:jc w:val="both"/>
              <w:rPr>
                <w:b/>
              </w:rPr>
            </w:pPr>
            <w:r w:rsidRPr="005932E9">
              <w:rPr>
                <w:b/>
              </w:rPr>
              <w:t>Zapojení garanta do výuky předmětu</w:t>
            </w:r>
          </w:p>
        </w:tc>
        <w:tc>
          <w:tcPr>
            <w:tcW w:w="6769" w:type="dxa"/>
            <w:gridSpan w:val="7"/>
            <w:tcBorders>
              <w:top w:val="nil"/>
            </w:tcBorders>
          </w:tcPr>
          <w:p w14:paraId="260E8D13" w14:textId="77777777" w:rsidR="005932E9" w:rsidRPr="005932E9" w:rsidRDefault="005932E9" w:rsidP="005932E9">
            <w:pPr>
              <w:jc w:val="both"/>
            </w:pPr>
            <w:r w:rsidRPr="005932E9">
              <w:t>Garant se podílí na přednášení v rozsahu 80 %.</w:t>
            </w:r>
            <w:r>
              <w:t xml:space="preserve"> </w:t>
            </w:r>
            <w:r w:rsidRPr="005932E9">
              <w:t>Dále stanovuje koncepci cvičení a dohlíží na jejich jednotné vedení a hodnocení ze strany odborných asistentů.</w:t>
            </w:r>
          </w:p>
        </w:tc>
      </w:tr>
      <w:tr w:rsidR="005932E9" w:rsidRPr="005932E9" w14:paraId="4CDE8D89" w14:textId="77777777" w:rsidTr="00E12D69">
        <w:trPr>
          <w:trHeight w:val="56"/>
        </w:trPr>
        <w:tc>
          <w:tcPr>
            <w:tcW w:w="3086" w:type="dxa"/>
            <w:shd w:val="clear" w:color="auto" w:fill="F7CAAC"/>
          </w:tcPr>
          <w:p w14:paraId="13A9CDE9" w14:textId="77777777" w:rsidR="005932E9" w:rsidRPr="005932E9" w:rsidRDefault="005932E9" w:rsidP="005932E9">
            <w:pPr>
              <w:jc w:val="both"/>
              <w:rPr>
                <w:b/>
              </w:rPr>
            </w:pPr>
            <w:r w:rsidRPr="005932E9">
              <w:rPr>
                <w:b/>
              </w:rPr>
              <w:t>Vyučující</w:t>
            </w:r>
          </w:p>
        </w:tc>
        <w:tc>
          <w:tcPr>
            <w:tcW w:w="6769" w:type="dxa"/>
            <w:gridSpan w:val="7"/>
            <w:tcBorders>
              <w:bottom w:val="nil"/>
            </w:tcBorders>
          </w:tcPr>
          <w:p w14:paraId="744D19AA" w14:textId="4ACD730D" w:rsidR="005932E9" w:rsidRPr="005932E9" w:rsidRDefault="005932E9" w:rsidP="006E0A6F">
            <w:pPr>
              <w:jc w:val="both"/>
            </w:pPr>
            <w:del w:id="530" w:author="Pavla Trefilová" w:date="2019-09-10T12:55:00Z">
              <w:r w:rsidRPr="005932E9" w:rsidDel="00026A88">
                <w:delText>doc</w:delText>
              </w:r>
            </w:del>
            <w:ins w:id="531" w:author="Pavla Trefilová" w:date="2019-09-10T12:55:00Z">
              <w:r w:rsidR="00026A88">
                <w:t>prof</w:t>
              </w:r>
            </w:ins>
            <w:r w:rsidRPr="005932E9">
              <w:t>. Ing. Rastislav Rajnoha, PhD. - přednášky (80%)</w:t>
            </w:r>
            <w:r>
              <w:t xml:space="preserve">, </w:t>
            </w:r>
            <w:r w:rsidRPr="005932E9">
              <w:t>Ing. Michal Pivnička, Ph.D. - přednášky (10%), Ing. Denisa Hrušecká, Ph.D. - přednášky (10%)</w:t>
            </w:r>
          </w:p>
        </w:tc>
      </w:tr>
      <w:tr w:rsidR="005932E9" w:rsidRPr="005932E9" w14:paraId="486E8E19" w14:textId="77777777" w:rsidTr="005932E9">
        <w:trPr>
          <w:trHeight w:val="56"/>
        </w:trPr>
        <w:tc>
          <w:tcPr>
            <w:tcW w:w="9855" w:type="dxa"/>
            <w:gridSpan w:val="8"/>
            <w:tcBorders>
              <w:top w:val="nil"/>
            </w:tcBorders>
          </w:tcPr>
          <w:p w14:paraId="10E8A780" w14:textId="77777777" w:rsidR="005932E9" w:rsidRPr="005932E9" w:rsidRDefault="005932E9" w:rsidP="005932E9">
            <w:pPr>
              <w:jc w:val="both"/>
            </w:pPr>
          </w:p>
        </w:tc>
      </w:tr>
      <w:tr w:rsidR="005932E9" w:rsidRPr="005932E9" w14:paraId="39FFFF86" w14:textId="77777777" w:rsidTr="00907B65">
        <w:tc>
          <w:tcPr>
            <w:tcW w:w="3086" w:type="dxa"/>
            <w:shd w:val="clear" w:color="auto" w:fill="F7CAAC"/>
          </w:tcPr>
          <w:p w14:paraId="544E428D" w14:textId="77777777" w:rsidR="005932E9" w:rsidRPr="005932E9" w:rsidRDefault="005932E9" w:rsidP="005932E9">
            <w:pPr>
              <w:jc w:val="both"/>
              <w:rPr>
                <w:b/>
              </w:rPr>
            </w:pPr>
            <w:r w:rsidRPr="005932E9">
              <w:rPr>
                <w:b/>
              </w:rPr>
              <w:t>Stručná anotace předmětu</w:t>
            </w:r>
          </w:p>
        </w:tc>
        <w:tc>
          <w:tcPr>
            <w:tcW w:w="6769" w:type="dxa"/>
            <w:gridSpan w:val="7"/>
            <w:tcBorders>
              <w:bottom w:val="nil"/>
            </w:tcBorders>
          </w:tcPr>
          <w:p w14:paraId="595C0386" w14:textId="77777777" w:rsidR="005932E9" w:rsidRPr="005932E9" w:rsidRDefault="005932E9" w:rsidP="005932E9">
            <w:pPr>
              <w:jc w:val="both"/>
            </w:pPr>
          </w:p>
        </w:tc>
      </w:tr>
      <w:tr w:rsidR="005932E9" w:rsidRPr="005932E9" w14:paraId="57F1DAEA" w14:textId="77777777" w:rsidTr="006E0A6F">
        <w:trPr>
          <w:trHeight w:val="566"/>
        </w:trPr>
        <w:tc>
          <w:tcPr>
            <w:tcW w:w="9855" w:type="dxa"/>
            <w:gridSpan w:val="8"/>
            <w:tcBorders>
              <w:top w:val="nil"/>
              <w:bottom w:val="single" w:sz="12" w:space="0" w:color="auto"/>
            </w:tcBorders>
          </w:tcPr>
          <w:p w14:paraId="2CFA9B56" w14:textId="77777777" w:rsidR="005932E9" w:rsidRDefault="005932E9" w:rsidP="005932E9">
            <w:pPr>
              <w:autoSpaceDE w:val="0"/>
              <w:autoSpaceDN w:val="0"/>
              <w:adjustRightInd w:val="0"/>
              <w:jc w:val="both"/>
              <w:rPr>
                <w:rFonts w:eastAsiaTheme="minorHAnsi"/>
                <w:color w:val="000000"/>
                <w:lang w:eastAsia="en-US"/>
              </w:rPr>
            </w:pPr>
            <w:r w:rsidRPr="005932E9">
              <w:rPr>
                <w:rFonts w:eastAsiaTheme="minorHAnsi"/>
                <w:color w:val="000000"/>
                <w:lang w:eastAsia="en-US"/>
              </w:rPr>
              <w:t xml:space="preserve">Cílem předmětu je seznámit studenty se specifiky podnikových informačních systémů. Posluchači získají znalosti </w:t>
            </w:r>
            <w:r w:rsidRPr="005932E9">
              <w:rPr>
                <w:rFonts w:eastAsiaTheme="minorHAnsi"/>
                <w:color w:val="000000"/>
                <w:lang w:eastAsia="en-US"/>
              </w:rPr>
              <w:br/>
              <w:t>a dovednosti, které jsou specifické pro řízení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3D432EFA" w14:textId="77777777" w:rsidR="005932E9" w:rsidRPr="005932E9" w:rsidRDefault="005932E9" w:rsidP="005961AC">
            <w:pPr>
              <w:numPr>
                <w:ilvl w:val="0"/>
                <w:numId w:val="51"/>
              </w:numPr>
              <w:ind w:left="250" w:hanging="250"/>
              <w:contextualSpacing/>
              <w:jc w:val="both"/>
            </w:pPr>
            <w:r w:rsidRPr="005932E9">
              <w:t>Úvod do předmětu, základní charakteristika a typologie podnikových informačních systémů.</w:t>
            </w:r>
          </w:p>
          <w:p w14:paraId="556E05C2" w14:textId="77777777" w:rsidR="005932E9" w:rsidRPr="005932E9" w:rsidRDefault="005932E9" w:rsidP="005961AC">
            <w:pPr>
              <w:numPr>
                <w:ilvl w:val="0"/>
                <w:numId w:val="51"/>
              </w:numPr>
              <w:ind w:left="250" w:hanging="250"/>
              <w:jc w:val="both"/>
              <w:rPr>
                <w:color w:val="000000" w:themeColor="text1"/>
              </w:rPr>
            </w:pPr>
            <w:r w:rsidRPr="005932E9">
              <w:rPr>
                <w:color w:val="000000" w:themeColor="text1"/>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78DFD49D" w14:textId="77777777" w:rsidR="005932E9" w:rsidRPr="005932E9" w:rsidRDefault="005932E9" w:rsidP="005961AC">
            <w:pPr>
              <w:numPr>
                <w:ilvl w:val="0"/>
                <w:numId w:val="51"/>
              </w:numPr>
              <w:ind w:left="250" w:hanging="250"/>
              <w:contextualSpacing/>
              <w:jc w:val="both"/>
            </w:pPr>
            <w:r w:rsidRPr="005932E9">
              <w:rPr>
                <w:color w:val="000000" w:themeColor="text1"/>
              </w:rPr>
              <w:t>Měření a informační evidence ekonomických a podnikatelských procesů. Klíčové ekonomicko-manažérské nástroje a modely a jejich uplatnění v podnikové informační koncepci - KPI (klíčové ukazatele výkonnosti).</w:t>
            </w:r>
          </w:p>
          <w:p w14:paraId="3DEC95E1" w14:textId="77777777" w:rsidR="005932E9" w:rsidRPr="005932E9" w:rsidRDefault="005932E9" w:rsidP="005961AC">
            <w:pPr>
              <w:numPr>
                <w:ilvl w:val="0"/>
                <w:numId w:val="51"/>
              </w:numPr>
              <w:ind w:left="250" w:hanging="250"/>
              <w:contextualSpacing/>
              <w:jc w:val="both"/>
            </w:pPr>
            <w:r w:rsidRPr="005932E9">
              <w:rPr>
                <w:color w:val="000000" w:themeColor="text1"/>
              </w:rPr>
              <w:t>Podniková informační koncepce, struktura podnikové informační pyramidy a její vertikální a horizontální integrace.</w:t>
            </w:r>
          </w:p>
          <w:p w14:paraId="383EA28B" w14:textId="77777777" w:rsidR="005932E9" w:rsidRPr="005932E9" w:rsidRDefault="005932E9" w:rsidP="005961AC">
            <w:pPr>
              <w:numPr>
                <w:ilvl w:val="0"/>
                <w:numId w:val="51"/>
              </w:numPr>
              <w:ind w:left="250" w:hanging="250"/>
              <w:contextualSpacing/>
              <w:jc w:val="both"/>
            </w:pPr>
            <w:r w:rsidRPr="005932E9">
              <w:t xml:space="preserve">Vertikální integrace podnikové informační podpory ERP I. </w:t>
            </w:r>
            <w:r w:rsidRPr="005932E9">
              <w:rPr>
                <w:lang w:val="en-GB"/>
              </w:rPr>
              <w:t>(Enterprise Resource Planning)/ ERP II.: TPS - Transaction Processing System, DW - Data Warehouse, MIS - Managerial Information System, EIS - Executive Information System, BI - Business Intelligence, AI - Artificial Intelligence</w:t>
            </w:r>
            <w:r w:rsidRPr="005932E9">
              <w:t xml:space="preserve"> (Expert Systems).</w:t>
            </w:r>
          </w:p>
          <w:p w14:paraId="55EE851D" w14:textId="77777777" w:rsidR="005932E9" w:rsidRPr="005932E9" w:rsidRDefault="005932E9" w:rsidP="005961AC">
            <w:pPr>
              <w:numPr>
                <w:ilvl w:val="0"/>
                <w:numId w:val="51"/>
              </w:numPr>
              <w:ind w:left="250" w:hanging="250"/>
              <w:contextualSpacing/>
              <w:jc w:val="both"/>
            </w:pPr>
            <w:r w:rsidRPr="005932E9">
              <w:t xml:space="preserve">Horizontální integrace podnikové informační podpory: APS - </w:t>
            </w:r>
            <w:r w:rsidRPr="005932E9">
              <w:rPr>
                <w:lang w:val="en-GB"/>
              </w:rPr>
              <w:t>Automated Production Systems/ SCM - Supply Chain Management/ CRM - Customer Relationship Management.</w:t>
            </w:r>
          </w:p>
          <w:p w14:paraId="3A75827A" w14:textId="77777777" w:rsidR="005932E9" w:rsidRPr="005932E9" w:rsidRDefault="005932E9" w:rsidP="005961AC">
            <w:pPr>
              <w:numPr>
                <w:ilvl w:val="0"/>
                <w:numId w:val="51"/>
              </w:numPr>
              <w:ind w:left="250" w:hanging="250"/>
              <w:contextualSpacing/>
              <w:jc w:val="both"/>
            </w:pPr>
            <w:r w:rsidRPr="005932E9">
              <w:rPr>
                <w:color w:val="000000" w:themeColor="text1"/>
              </w:rPr>
              <w:t xml:space="preserve">ERP I. - Modulárnost informačního systému ERP I. Plánovací a analytické procesy </w:t>
            </w:r>
            <w:r w:rsidRPr="005932E9">
              <w:t>řízení klíčových ekonomických a podnikatelských procesů (obchod a marketing, výroba, logistika, finance, personální a mzdová agenda, administrativa a jiné podpůrné procesy). Vybrané ERP I. informační systémy používané v podnikatelské praxi.</w:t>
            </w:r>
          </w:p>
          <w:p w14:paraId="491B4D19" w14:textId="77777777" w:rsidR="005932E9" w:rsidRPr="005932E9" w:rsidRDefault="005932E9" w:rsidP="005961AC">
            <w:pPr>
              <w:numPr>
                <w:ilvl w:val="0"/>
                <w:numId w:val="51"/>
              </w:numPr>
              <w:ind w:left="250" w:hanging="250"/>
              <w:contextualSpacing/>
              <w:jc w:val="both"/>
            </w:pPr>
            <w:r w:rsidRPr="005932E9">
              <w:rPr>
                <w:color w:val="000000" w:themeColor="text1"/>
                <w:lang w:eastAsia="sk-SK"/>
              </w:rPr>
              <w:t xml:space="preserve">ERP II. - </w:t>
            </w:r>
            <w:r w:rsidRPr="005932E9">
              <w:t xml:space="preserve">úlohy, struktura a obsah manažerské a ekonomické informační nadstavby. DW - </w:t>
            </w:r>
            <w:r w:rsidRPr="005932E9">
              <w:rPr>
                <w:lang w:val="en-GB"/>
              </w:rPr>
              <w:t>Data Warehouse, MIS - Managerial Information System, EIS - Executive Information System, BI - Business Intelligence.</w:t>
            </w:r>
          </w:p>
          <w:p w14:paraId="37699C90" w14:textId="77777777" w:rsidR="005932E9" w:rsidRPr="005932E9" w:rsidRDefault="005932E9" w:rsidP="005961AC">
            <w:pPr>
              <w:numPr>
                <w:ilvl w:val="0"/>
                <w:numId w:val="51"/>
              </w:numPr>
              <w:ind w:left="250" w:hanging="250"/>
              <w:contextualSpacing/>
              <w:jc w:val="both"/>
            </w:pPr>
            <w:r w:rsidRPr="005932E9">
              <w:rPr>
                <w:color w:val="000000" w:themeColor="text1"/>
                <w:lang w:eastAsia="sk-SK"/>
              </w:rPr>
              <w:t>ERP II.</w:t>
            </w:r>
            <w:r w:rsidRPr="005932E9">
              <w:rPr>
                <w:color w:val="000000" w:themeColor="text1"/>
              </w:rPr>
              <w:t xml:space="preserve"> - alternativní formy technologického řešení manažerské informační podpory a </w:t>
            </w:r>
            <w:r w:rsidRPr="005932E9">
              <w:rPr>
                <w:color w:val="000000" w:themeColor="text1"/>
                <w:lang w:val="en-GB"/>
              </w:rPr>
              <w:t>Business Intelligence.</w:t>
            </w:r>
            <w:r w:rsidRPr="005932E9">
              <w:rPr>
                <w:lang w:val="en-GB"/>
              </w:rPr>
              <w:t xml:space="preserve"> DW - Data Warehouse - </w:t>
            </w:r>
            <w:r w:rsidRPr="005932E9">
              <w:t>datové sklady</w:t>
            </w:r>
            <w:r w:rsidRPr="005932E9">
              <w:rPr>
                <w:lang w:val="en-GB"/>
              </w:rPr>
              <w:t xml:space="preserve">, SQL </w:t>
            </w:r>
            <w:r w:rsidRPr="005932E9">
              <w:t>databáze</w:t>
            </w:r>
            <w:r w:rsidRPr="005932E9">
              <w:rPr>
                <w:lang w:val="en-GB"/>
              </w:rPr>
              <w:t xml:space="preserve">, OLAP - On Line Analytical Processing, </w:t>
            </w:r>
            <w:r w:rsidRPr="005932E9">
              <w:t xml:space="preserve">MS Excel a jeho funkcionality pro </w:t>
            </w:r>
            <w:r w:rsidRPr="005932E9">
              <w:rPr>
                <w:color w:val="000000" w:themeColor="text1"/>
              </w:rPr>
              <w:t xml:space="preserve">manažerskou informační podporu a Business </w:t>
            </w:r>
            <w:r w:rsidRPr="005932E9">
              <w:rPr>
                <w:color w:val="000000" w:themeColor="text1"/>
                <w:lang w:val="en-GB"/>
              </w:rPr>
              <w:t>Intelligence, Cloud computing, Data Mining, Big Data.</w:t>
            </w:r>
          </w:p>
          <w:p w14:paraId="69A80A0A" w14:textId="77777777" w:rsidR="005932E9" w:rsidRPr="005932E9" w:rsidRDefault="005932E9" w:rsidP="005961AC">
            <w:pPr>
              <w:numPr>
                <w:ilvl w:val="0"/>
                <w:numId w:val="52"/>
              </w:numPr>
              <w:ind w:left="250" w:hanging="250"/>
              <w:contextualSpacing/>
              <w:jc w:val="both"/>
            </w:pPr>
            <w:r w:rsidRPr="005932E9">
              <w:rPr>
                <w:color w:val="000000" w:themeColor="text1"/>
              </w:rPr>
              <w:t>Business Intelligence - plánovací a analytické procesy a jejích informační podpora v oblasti mark</w:t>
            </w:r>
            <w:r>
              <w:rPr>
                <w:color w:val="000000" w:themeColor="text1"/>
              </w:rPr>
              <w:t>et</w:t>
            </w:r>
            <w:r w:rsidRPr="005932E9">
              <w:rPr>
                <w:color w:val="000000" w:themeColor="text1"/>
              </w:rPr>
              <w:t>ingu, obchodu a prodejní výkonnosti. Elektronický obchod. Plánovací a analytické procesy a jejích informační podpora v oblasti personální a mzdové agendy podnikatele, nákupu, skladování, distribuce a logistiky.</w:t>
            </w:r>
          </w:p>
          <w:p w14:paraId="0F15F201" w14:textId="0F6E7EB8" w:rsidR="005932E9" w:rsidRPr="005932E9" w:rsidRDefault="005932E9" w:rsidP="005961AC">
            <w:pPr>
              <w:numPr>
                <w:ilvl w:val="0"/>
                <w:numId w:val="52"/>
              </w:numPr>
              <w:ind w:left="250" w:hanging="250"/>
              <w:contextualSpacing/>
              <w:jc w:val="both"/>
            </w:pPr>
            <w:r w:rsidRPr="005932E9">
              <w:rPr>
                <w:color w:val="000000" w:themeColor="text1"/>
              </w:rPr>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5932E9" w:rsidRPr="005932E9" w14:paraId="64EB8553" w14:textId="77777777" w:rsidTr="00907B65">
        <w:trPr>
          <w:trHeight w:val="265"/>
        </w:trPr>
        <w:tc>
          <w:tcPr>
            <w:tcW w:w="3653" w:type="dxa"/>
            <w:gridSpan w:val="2"/>
            <w:tcBorders>
              <w:top w:val="nil"/>
            </w:tcBorders>
            <w:shd w:val="clear" w:color="auto" w:fill="F7CAAC"/>
          </w:tcPr>
          <w:p w14:paraId="746838F1" w14:textId="77777777" w:rsidR="005932E9" w:rsidRPr="005932E9" w:rsidRDefault="005932E9" w:rsidP="005932E9">
            <w:pPr>
              <w:jc w:val="both"/>
            </w:pPr>
            <w:r w:rsidRPr="005932E9">
              <w:rPr>
                <w:b/>
              </w:rPr>
              <w:t>Studijní literatura a studijní pomůcky</w:t>
            </w:r>
          </w:p>
        </w:tc>
        <w:tc>
          <w:tcPr>
            <w:tcW w:w="6202" w:type="dxa"/>
            <w:gridSpan w:val="6"/>
            <w:tcBorders>
              <w:top w:val="nil"/>
              <w:bottom w:val="nil"/>
            </w:tcBorders>
          </w:tcPr>
          <w:p w14:paraId="5D5D7201" w14:textId="77777777" w:rsidR="005932E9" w:rsidRPr="005932E9" w:rsidRDefault="005932E9" w:rsidP="005932E9">
            <w:pPr>
              <w:jc w:val="both"/>
            </w:pPr>
          </w:p>
        </w:tc>
      </w:tr>
      <w:tr w:rsidR="005932E9" w:rsidRPr="005932E9" w14:paraId="520FCC7B" w14:textId="77777777" w:rsidTr="00907B65">
        <w:trPr>
          <w:trHeight w:val="1497"/>
        </w:trPr>
        <w:tc>
          <w:tcPr>
            <w:tcW w:w="9855" w:type="dxa"/>
            <w:gridSpan w:val="8"/>
            <w:tcBorders>
              <w:top w:val="nil"/>
            </w:tcBorders>
          </w:tcPr>
          <w:p w14:paraId="3A66AFBF" w14:textId="77777777" w:rsidR="005932E9" w:rsidRPr="005932E9" w:rsidRDefault="005932E9" w:rsidP="005932E9">
            <w:pPr>
              <w:jc w:val="both"/>
              <w:rPr>
                <w:b/>
              </w:rPr>
            </w:pPr>
            <w:r w:rsidRPr="005932E9">
              <w:rPr>
                <w:b/>
              </w:rPr>
              <w:t>Povinná literatura</w:t>
            </w:r>
          </w:p>
          <w:p w14:paraId="10711020" w14:textId="77777777" w:rsidR="005932E9" w:rsidRPr="005932E9" w:rsidRDefault="005932E9" w:rsidP="005932E9">
            <w:pPr>
              <w:jc w:val="both"/>
              <w:rPr>
                <w:rFonts w:eastAsia="Calibri"/>
                <w:lang w:val="sk-SK"/>
              </w:rPr>
            </w:pPr>
            <w:r w:rsidRPr="005932E9">
              <w:rPr>
                <w:caps/>
              </w:rPr>
              <w:t>Basl</w:t>
            </w:r>
            <w:r w:rsidRPr="005932E9">
              <w:t>, J.</w:t>
            </w:r>
            <w:r>
              <w:t>,</w:t>
            </w:r>
            <w:r w:rsidRPr="005932E9">
              <w:t xml:space="preserve"> </w:t>
            </w:r>
            <w:r w:rsidRPr="005932E9">
              <w:rPr>
                <w:caps/>
              </w:rPr>
              <w:t>Blažíček</w:t>
            </w:r>
            <w:r>
              <w:rPr>
                <w:caps/>
              </w:rPr>
              <w:t>, R</w:t>
            </w:r>
            <w:r w:rsidRPr="005932E9">
              <w:t xml:space="preserve">. </w:t>
            </w:r>
            <w:r w:rsidRPr="005932E9">
              <w:rPr>
                <w:i/>
              </w:rPr>
              <w:t>Podnikové informační systémy.</w:t>
            </w:r>
            <w:r w:rsidRPr="005932E9">
              <w:t xml:space="preserve"> </w:t>
            </w:r>
            <w:r w:rsidRPr="005932E9">
              <w:rPr>
                <w:rFonts w:eastAsia="Calibri"/>
                <w:lang w:val="sk-SK"/>
              </w:rPr>
              <w:t xml:space="preserve">3. aktualizované a </w:t>
            </w:r>
            <w:r w:rsidRPr="005932E9">
              <w:rPr>
                <w:rFonts w:eastAsia="Calibri"/>
              </w:rPr>
              <w:t>doplněné vydání</w:t>
            </w:r>
            <w:r w:rsidRPr="005932E9">
              <w:rPr>
                <w:bCs/>
              </w:rPr>
              <w:t xml:space="preserve">. </w:t>
            </w:r>
            <w:r w:rsidRPr="005932E9">
              <w:t xml:space="preserve">Praha: Grada, 2012, 328 s. </w:t>
            </w:r>
            <w:r w:rsidRPr="005932E9">
              <w:rPr>
                <w:rFonts w:eastAsia="Calibri"/>
                <w:lang w:val="sk-SK"/>
              </w:rPr>
              <w:t>ISBN 978-80-247-4307-3.</w:t>
            </w:r>
          </w:p>
          <w:p w14:paraId="5C845804" w14:textId="77777777" w:rsidR="005932E9" w:rsidRPr="005932E9" w:rsidRDefault="005932E9" w:rsidP="005932E9">
            <w:pPr>
              <w:jc w:val="both"/>
            </w:pPr>
            <w:r w:rsidRPr="005932E9">
              <w:rPr>
                <w:caps/>
              </w:rPr>
              <w:t>Molnár</w:t>
            </w:r>
            <w:r w:rsidRPr="005932E9">
              <w:t xml:space="preserve">, Z. </w:t>
            </w:r>
            <w:r w:rsidRPr="005932E9">
              <w:rPr>
                <w:i/>
              </w:rPr>
              <w:t>Podnikové informační systémy.</w:t>
            </w:r>
            <w:r w:rsidRPr="005932E9">
              <w:t xml:space="preserve"> 2. přepracované vydání. Praha: Česká technika - nakladatelství ČVUT, 2009, 195 s. ISBN 978-80-01-04380-6. </w:t>
            </w:r>
          </w:p>
          <w:p w14:paraId="5C317ABA" w14:textId="77777777" w:rsidR="005932E9" w:rsidRPr="005932E9" w:rsidRDefault="005932E9" w:rsidP="005932E9">
            <w:pPr>
              <w:jc w:val="both"/>
              <w:outlineLvl w:val="0"/>
              <w:rPr>
                <w:bCs/>
                <w:kern w:val="36"/>
                <w:lang w:val="sk-SK" w:eastAsia="sk-SK"/>
              </w:rPr>
            </w:pPr>
            <w:r w:rsidRPr="005932E9">
              <w:rPr>
                <w:bCs/>
                <w:caps/>
                <w:kern w:val="36"/>
                <w:lang w:val="sk-SK" w:eastAsia="sk-SK"/>
              </w:rPr>
              <w:t>Novotný</w:t>
            </w:r>
            <w:r w:rsidRPr="005932E9">
              <w:rPr>
                <w:bCs/>
                <w:kern w:val="36"/>
                <w:lang w:val="sk-SK" w:eastAsia="sk-SK"/>
              </w:rPr>
              <w:t xml:space="preserve">, </w:t>
            </w:r>
            <w:hyperlink r:id="rId24" w:history="1">
              <w:r>
                <w:rPr>
                  <w:bCs/>
                  <w:kern w:val="36"/>
                  <w:lang w:val="sk-SK" w:eastAsia="sk-SK"/>
                </w:rPr>
                <w:t>O.,</w:t>
              </w:r>
            </w:hyperlink>
            <w:r w:rsidR="00E12D69">
              <w:rPr>
                <w:bCs/>
                <w:caps/>
                <w:kern w:val="36"/>
                <w:lang w:val="sk-SK" w:eastAsia="sk-SK"/>
              </w:rPr>
              <w:t xml:space="preserve"> POUR, J.,</w:t>
            </w:r>
            <w:r w:rsidRPr="005932E9">
              <w:rPr>
                <w:bCs/>
                <w:kern w:val="36"/>
                <w:lang w:val="sk-SK" w:eastAsia="sk-SK"/>
              </w:rPr>
              <w:t xml:space="preserve"> </w:t>
            </w:r>
            <w:r w:rsidRPr="005932E9">
              <w:rPr>
                <w:bCs/>
                <w:caps/>
                <w:kern w:val="36"/>
                <w:lang w:val="sk-SK" w:eastAsia="sk-SK"/>
              </w:rPr>
              <w:t>Slánský</w:t>
            </w:r>
            <w:r>
              <w:rPr>
                <w:bCs/>
                <w:caps/>
                <w:kern w:val="36"/>
                <w:lang w:val="sk-SK" w:eastAsia="sk-SK"/>
              </w:rPr>
              <w:t>, D</w:t>
            </w:r>
            <w:r w:rsidRPr="005932E9">
              <w:rPr>
                <w:bCs/>
                <w:caps/>
                <w:kern w:val="36"/>
                <w:lang w:val="sk-SK" w:eastAsia="sk-SK"/>
              </w:rPr>
              <w:t xml:space="preserve">. </w:t>
            </w:r>
            <w:r w:rsidRPr="005932E9">
              <w:rPr>
                <w:bCs/>
                <w:i/>
                <w:kern w:val="36"/>
                <w:lang w:val="sk-SK" w:eastAsia="sk-SK"/>
              </w:rPr>
              <w:t xml:space="preserve">Business Intelligence: </w:t>
            </w:r>
            <w:r w:rsidRPr="005932E9">
              <w:rPr>
                <w:bCs/>
                <w:i/>
                <w:kern w:val="36"/>
                <w:lang w:eastAsia="sk-SK"/>
              </w:rPr>
              <w:t>Jak využít bohatství ve vašich datech</w:t>
            </w:r>
            <w:r w:rsidRPr="005932E9">
              <w:rPr>
                <w:bCs/>
                <w:kern w:val="36"/>
                <w:lang w:eastAsia="sk-SK"/>
              </w:rPr>
              <w:t xml:space="preserve">. </w:t>
            </w:r>
            <w:r w:rsidRPr="005932E9">
              <w:rPr>
                <w:bCs/>
                <w:kern w:val="36"/>
                <w:lang w:val="sk-SK" w:eastAsia="sk-SK"/>
              </w:rPr>
              <w:t>Praha: Grada, 2005, 256 s. ISBN</w:t>
            </w:r>
            <w:r w:rsidR="00E12D69">
              <w:rPr>
                <w:bCs/>
                <w:kern w:val="36"/>
                <w:lang w:val="sk-SK" w:eastAsia="sk-SK"/>
              </w:rPr>
              <w:t xml:space="preserve"> </w:t>
            </w:r>
            <w:r w:rsidRPr="005932E9">
              <w:rPr>
                <w:bCs/>
                <w:kern w:val="36"/>
                <w:lang w:val="sk-SK" w:eastAsia="sk-SK"/>
              </w:rPr>
              <w:t>80-247-1094-3.</w:t>
            </w:r>
          </w:p>
          <w:p w14:paraId="713E1346" w14:textId="77777777" w:rsidR="005932E9" w:rsidRPr="005932E9" w:rsidRDefault="005932E9" w:rsidP="005932E9">
            <w:pPr>
              <w:jc w:val="both"/>
              <w:outlineLvl w:val="0"/>
              <w:rPr>
                <w:bCs/>
                <w:kern w:val="36"/>
                <w:lang w:val="sk-SK" w:eastAsia="sk-SK"/>
              </w:rPr>
            </w:pPr>
            <w:r w:rsidRPr="005932E9">
              <w:rPr>
                <w:bCs/>
                <w:caps/>
                <w:kern w:val="36"/>
                <w:lang w:val="sk-SK" w:eastAsia="sk-SK"/>
              </w:rPr>
              <w:t xml:space="preserve">Sodomka, </w:t>
            </w:r>
            <w:hyperlink r:id="rId25" w:history="1">
              <w:r w:rsidRPr="005932E9">
                <w:rPr>
                  <w:bCs/>
                  <w:kern w:val="36"/>
                  <w:lang w:val="sk-SK" w:eastAsia="sk-SK"/>
                </w:rPr>
                <w:t>P.</w:t>
              </w:r>
            </w:hyperlink>
            <w:r>
              <w:rPr>
                <w:bCs/>
                <w:kern w:val="36"/>
                <w:lang w:val="sk-SK" w:eastAsia="sk-SK"/>
              </w:rPr>
              <w:t>,</w:t>
            </w:r>
            <w:hyperlink r:id="rId26" w:history="1"/>
            <w:r>
              <w:rPr>
                <w:bCs/>
                <w:caps/>
                <w:kern w:val="36"/>
                <w:lang w:val="sk-SK" w:eastAsia="sk-SK"/>
              </w:rPr>
              <w:t xml:space="preserve"> KLČOVÁ, H</w:t>
            </w:r>
            <w:r w:rsidRPr="005932E9">
              <w:rPr>
                <w:bCs/>
                <w:kern w:val="36"/>
                <w:lang w:val="sk-SK" w:eastAsia="sk-SK"/>
              </w:rPr>
              <w:t xml:space="preserve">. </w:t>
            </w:r>
            <w:r w:rsidRPr="005932E9">
              <w:rPr>
                <w:bCs/>
                <w:i/>
                <w:kern w:val="36"/>
                <w:lang w:val="sk-SK" w:eastAsia="sk-SK"/>
              </w:rPr>
              <w:t>Informační systémy v podnikové praxi</w:t>
            </w:r>
            <w:r w:rsidRPr="005932E9">
              <w:rPr>
                <w:bCs/>
                <w:kern w:val="36"/>
                <w:lang w:val="sk-SK" w:eastAsia="sk-SK"/>
              </w:rPr>
              <w:t xml:space="preserve">. </w:t>
            </w:r>
            <w:r w:rsidRPr="005932E9">
              <w:rPr>
                <w:rFonts w:eastAsia="Calibri"/>
                <w:bCs/>
                <w:kern w:val="36"/>
                <w:lang w:val="sk-SK" w:eastAsia="sk-SK"/>
              </w:rPr>
              <w:t xml:space="preserve">2. aktualizované a </w:t>
            </w:r>
            <w:r w:rsidRPr="005932E9">
              <w:rPr>
                <w:rFonts w:eastAsia="Calibri"/>
                <w:bCs/>
                <w:kern w:val="36"/>
                <w:lang w:eastAsia="sk-SK"/>
              </w:rPr>
              <w:t>doplněné vydání</w:t>
            </w:r>
            <w:r w:rsidRPr="005932E9">
              <w:rPr>
                <w:bCs/>
                <w:kern w:val="36"/>
                <w:lang w:eastAsia="sk-SK"/>
              </w:rPr>
              <w:t xml:space="preserve">. Brno: </w:t>
            </w:r>
            <w:r w:rsidRPr="005932E9">
              <w:rPr>
                <w:bCs/>
                <w:kern w:val="36"/>
                <w:lang w:val="sk-SK" w:eastAsia="sk-SK"/>
              </w:rPr>
              <w:t xml:space="preserve">Computer Press, 2011, 504 s. </w:t>
            </w:r>
            <w:r w:rsidRPr="005932E9">
              <w:rPr>
                <w:rFonts w:eastAsia="Calibri"/>
                <w:bCs/>
                <w:kern w:val="36"/>
                <w:lang w:val="sk-SK" w:eastAsia="sk-SK"/>
              </w:rPr>
              <w:t>ISBN</w:t>
            </w:r>
            <w:r w:rsidRPr="005932E9">
              <w:rPr>
                <w:bCs/>
                <w:kern w:val="36"/>
                <w:lang w:val="sk-SK" w:eastAsia="sk-SK"/>
              </w:rPr>
              <w:t xml:space="preserve"> 9788025128787. </w:t>
            </w:r>
          </w:p>
          <w:p w14:paraId="75765F3C" w14:textId="77777777" w:rsidR="005932E9" w:rsidRPr="005932E9" w:rsidRDefault="005932E9" w:rsidP="005932E9">
            <w:pPr>
              <w:jc w:val="both"/>
              <w:rPr>
                <w:b/>
              </w:rPr>
            </w:pPr>
            <w:r w:rsidRPr="005932E9">
              <w:rPr>
                <w:b/>
              </w:rPr>
              <w:t>Doporučená literatura</w:t>
            </w:r>
          </w:p>
          <w:p w14:paraId="593075E9" w14:textId="77777777" w:rsidR="005932E9" w:rsidRPr="005932E9" w:rsidRDefault="005932E9" w:rsidP="005932E9">
            <w:pPr>
              <w:jc w:val="both"/>
              <w:rPr>
                <w:lang w:val="sk-SK" w:eastAsia="sk-SK"/>
              </w:rPr>
            </w:pPr>
            <w:r w:rsidRPr="005932E9">
              <w:rPr>
                <w:caps/>
                <w:lang w:val="sk-SK" w:eastAsia="sk-SK"/>
              </w:rPr>
              <w:t>Haag</w:t>
            </w:r>
            <w:r w:rsidRPr="005932E9">
              <w:rPr>
                <w:lang w:val="sk-SK" w:eastAsia="sk-SK"/>
              </w:rPr>
              <w:t>, S.</w:t>
            </w:r>
            <w:r>
              <w:rPr>
                <w:lang w:val="sk-SK" w:eastAsia="sk-SK"/>
              </w:rPr>
              <w:t>,</w:t>
            </w:r>
            <w:r w:rsidRPr="005932E9">
              <w:rPr>
                <w:lang w:val="sk-SK" w:eastAsia="sk-SK"/>
              </w:rPr>
              <w:t xml:space="preserve"> </w:t>
            </w:r>
            <w:r w:rsidRPr="005932E9">
              <w:rPr>
                <w:caps/>
                <w:lang w:val="sk-SK" w:eastAsia="sk-SK"/>
              </w:rPr>
              <w:t>Cummings</w:t>
            </w:r>
            <w:r>
              <w:rPr>
                <w:caps/>
                <w:lang w:val="sk-SK" w:eastAsia="sk-SK"/>
              </w:rPr>
              <w:t>, M</w:t>
            </w:r>
            <w:r w:rsidRPr="005932E9">
              <w:rPr>
                <w:lang w:val="sk-SK" w:eastAsia="sk-SK"/>
              </w:rPr>
              <w:t xml:space="preserve">. </w:t>
            </w:r>
            <w:r w:rsidRPr="005932E9">
              <w:rPr>
                <w:i/>
                <w:lang w:val="sk-SK" w:eastAsia="sk-SK"/>
              </w:rPr>
              <w:t>Management Information Systems for the Information Age</w:t>
            </w:r>
            <w:r w:rsidRPr="005932E9">
              <w:rPr>
                <w:lang w:val="sk-SK" w:eastAsia="sk-SK"/>
              </w:rPr>
              <w:t xml:space="preserve">. </w:t>
            </w:r>
            <w:r w:rsidRPr="005932E9">
              <w:rPr>
                <w:bCs/>
              </w:rPr>
              <w:t>9</w:t>
            </w:r>
            <w:r w:rsidRPr="005932E9">
              <w:rPr>
                <w:bCs/>
                <w:vertAlign w:val="superscript"/>
              </w:rPr>
              <w:t>th</w:t>
            </w:r>
            <w:r w:rsidRPr="005932E9">
              <w:rPr>
                <w:bCs/>
              </w:rPr>
              <w:t xml:space="preserve"> ed</w:t>
            </w:r>
            <w:r w:rsidRPr="005932E9">
              <w:rPr>
                <w:rFonts w:eastAsia="Calibri"/>
                <w:lang w:val="sk-SK"/>
              </w:rPr>
              <w:t>.</w:t>
            </w:r>
            <w:r w:rsidRPr="005932E9">
              <w:rPr>
                <w:lang w:val="sk-SK" w:eastAsia="sk-SK"/>
              </w:rPr>
              <w:t xml:space="preserve"> San Diego: McGraw - Hill, 2012, ISBN 978-0-073-37685-1.</w:t>
            </w:r>
          </w:p>
          <w:p w14:paraId="332841E3" w14:textId="77777777" w:rsidR="005932E9" w:rsidRPr="005932E9" w:rsidRDefault="005932E9" w:rsidP="005932E9">
            <w:pPr>
              <w:autoSpaceDE w:val="0"/>
              <w:autoSpaceDN w:val="0"/>
              <w:adjustRightInd w:val="0"/>
              <w:jc w:val="both"/>
            </w:pPr>
            <w:r w:rsidRPr="005932E9">
              <w:rPr>
                <w:rFonts w:eastAsia="Calibri"/>
                <w:caps/>
                <w:lang w:val="sk-SK"/>
              </w:rPr>
              <w:t>Laudon</w:t>
            </w:r>
            <w:r w:rsidRPr="005932E9">
              <w:rPr>
                <w:rFonts w:eastAsia="Calibri"/>
                <w:lang w:val="sk-SK"/>
              </w:rPr>
              <w:t>, K.C.</w:t>
            </w:r>
            <w:r>
              <w:rPr>
                <w:rFonts w:eastAsia="Calibri"/>
                <w:lang w:val="sk-SK"/>
              </w:rPr>
              <w:t>,</w:t>
            </w:r>
            <w:r w:rsidRPr="005932E9">
              <w:rPr>
                <w:rFonts w:eastAsia="Calibri"/>
                <w:lang w:val="sk-SK"/>
              </w:rPr>
              <w:t xml:space="preserve"> </w:t>
            </w:r>
            <w:r w:rsidRPr="005932E9">
              <w:rPr>
                <w:rFonts w:eastAsia="Calibri"/>
                <w:caps/>
                <w:lang w:val="sk-SK"/>
              </w:rPr>
              <w:t>Laudon</w:t>
            </w:r>
            <w:r>
              <w:rPr>
                <w:rFonts w:eastAsia="Calibri"/>
                <w:caps/>
                <w:lang w:val="sk-SK"/>
              </w:rPr>
              <w:t>, J.P</w:t>
            </w:r>
            <w:r w:rsidRPr="005932E9">
              <w:rPr>
                <w:rFonts w:eastAsia="Calibri"/>
                <w:lang w:val="sk-SK"/>
              </w:rPr>
              <w:t xml:space="preserve">. </w:t>
            </w:r>
            <w:r w:rsidRPr="005932E9">
              <w:rPr>
                <w:rFonts w:eastAsia="Calibri"/>
                <w:i/>
                <w:lang w:val="sk-SK"/>
              </w:rPr>
              <w:t>Management Information Systems - Managing the Digital Firm</w:t>
            </w:r>
            <w:r w:rsidRPr="005932E9">
              <w:rPr>
                <w:rFonts w:eastAsia="Calibri"/>
                <w:lang w:val="sk-SK"/>
              </w:rPr>
              <w:t xml:space="preserve">. </w:t>
            </w:r>
            <w:r w:rsidRPr="005932E9">
              <w:rPr>
                <w:bCs/>
              </w:rPr>
              <w:t>13</w:t>
            </w:r>
            <w:r w:rsidRPr="005932E9">
              <w:rPr>
                <w:bCs/>
                <w:vertAlign w:val="superscript"/>
              </w:rPr>
              <w:t>th</w:t>
            </w:r>
            <w:r w:rsidRPr="005932E9">
              <w:rPr>
                <w:bCs/>
              </w:rPr>
              <w:t xml:space="preserve"> ed</w:t>
            </w:r>
            <w:r w:rsidRPr="005932E9">
              <w:rPr>
                <w:rFonts w:eastAsia="Calibri"/>
                <w:lang w:val="sk-SK"/>
              </w:rPr>
              <w:t xml:space="preserve">. </w:t>
            </w:r>
            <w:r w:rsidRPr="005932E9">
              <w:rPr>
                <w:szCs w:val="16"/>
                <w:lang w:eastAsia="sk-SK"/>
              </w:rPr>
              <w:t>New Jersey: Pearson Prentice Hall</w:t>
            </w:r>
            <w:r w:rsidRPr="005932E9">
              <w:rPr>
                <w:rFonts w:eastAsia="Calibri"/>
                <w:lang w:val="sk-SK"/>
              </w:rPr>
              <w:t xml:space="preserve">, 2014, 588 s. </w:t>
            </w:r>
            <w:r w:rsidRPr="005932E9">
              <w:t xml:space="preserve">ISBN 978-0-273-78997-0. </w:t>
            </w:r>
          </w:p>
          <w:p w14:paraId="2A747DEE" w14:textId="77777777" w:rsidR="005932E9" w:rsidRPr="005932E9" w:rsidRDefault="005932E9" w:rsidP="005932E9">
            <w:pPr>
              <w:jc w:val="both"/>
              <w:outlineLvl w:val="0"/>
              <w:rPr>
                <w:bCs/>
                <w:kern w:val="36"/>
                <w:lang w:val="sk-SK" w:eastAsia="sk-SK"/>
              </w:rPr>
            </w:pPr>
            <w:r w:rsidRPr="005932E9">
              <w:rPr>
                <w:bCs/>
                <w:kern w:val="36"/>
                <w:lang w:val="sk-SK" w:eastAsia="sk-SK"/>
              </w:rPr>
              <w:t>POWER, D.J.</w:t>
            </w:r>
            <w:r>
              <w:rPr>
                <w:bCs/>
                <w:kern w:val="36"/>
                <w:lang w:val="sk-SK" w:eastAsia="sk-SK"/>
              </w:rPr>
              <w:t>,</w:t>
            </w:r>
            <w:r w:rsidRPr="005932E9">
              <w:rPr>
                <w:bCs/>
                <w:kern w:val="36"/>
                <w:lang w:val="sk-SK" w:eastAsia="sk-SK"/>
              </w:rPr>
              <w:t xml:space="preserve"> </w:t>
            </w:r>
            <w:r w:rsidRPr="005932E9">
              <w:rPr>
                <w:bCs/>
                <w:caps/>
                <w:kern w:val="36"/>
                <w:lang w:val="sk-SK" w:eastAsia="sk-SK"/>
              </w:rPr>
              <w:t>Heavin</w:t>
            </w:r>
            <w:r>
              <w:rPr>
                <w:bCs/>
                <w:caps/>
                <w:kern w:val="36"/>
                <w:lang w:val="sk-SK" w:eastAsia="sk-SK"/>
              </w:rPr>
              <w:t>, C</w:t>
            </w:r>
            <w:r w:rsidRPr="005932E9">
              <w:rPr>
                <w:bCs/>
                <w:kern w:val="36"/>
                <w:lang w:val="sk-SK" w:eastAsia="sk-SK"/>
              </w:rPr>
              <w:t xml:space="preserve">. </w:t>
            </w:r>
            <w:r w:rsidRPr="005932E9">
              <w:rPr>
                <w:bCs/>
                <w:i/>
                <w:kern w:val="36"/>
                <w:lang w:val="sk-SK" w:eastAsia="sk-SK"/>
              </w:rPr>
              <w:t>Decision Support, Analytics, and Business Intelligence.</w:t>
            </w:r>
            <w:r w:rsidRPr="005932E9">
              <w:rPr>
                <w:bCs/>
                <w:kern w:val="36"/>
                <w:lang w:val="sk-SK" w:eastAsia="sk-SK"/>
              </w:rPr>
              <w:t xml:space="preserve"> 3</w:t>
            </w:r>
            <w:r w:rsidRPr="005932E9">
              <w:rPr>
                <w:bCs/>
                <w:kern w:val="36"/>
                <w:vertAlign w:val="superscript"/>
                <w:lang w:val="sk-SK" w:eastAsia="sk-SK"/>
              </w:rPr>
              <w:t>th</w:t>
            </w:r>
            <w:r w:rsidRPr="005932E9">
              <w:rPr>
                <w:bCs/>
                <w:kern w:val="36"/>
                <w:lang w:val="sk-SK" w:eastAsia="sk-SK"/>
              </w:rPr>
              <w:t xml:space="preserve"> ed</w:t>
            </w:r>
            <w:r w:rsidRPr="005932E9">
              <w:rPr>
                <w:rFonts w:eastAsia="Calibri"/>
                <w:bCs/>
                <w:kern w:val="36"/>
                <w:lang w:val="sk-SK" w:eastAsia="sk-SK"/>
              </w:rPr>
              <w:t>. New York: Business Expert Press, 2017, ISBN 978-1-63157-391-0.</w:t>
            </w:r>
          </w:p>
        </w:tc>
      </w:tr>
      <w:tr w:rsidR="005932E9" w:rsidRPr="005932E9" w14:paraId="67818B38"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3246D4A" w14:textId="77777777" w:rsidR="005932E9" w:rsidRPr="005932E9" w:rsidRDefault="005932E9" w:rsidP="005932E9">
            <w:pPr>
              <w:jc w:val="center"/>
              <w:rPr>
                <w:b/>
              </w:rPr>
            </w:pPr>
            <w:r w:rsidRPr="005932E9">
              <w:rPr>
                <w:b/>
              </w:rPr>
              <w:t>Informace ke kombinované nebo distanční formě</w:t>
            </w:r>
          </w:p>
        </w:tc>
      </w:tr>
      <w:tr w:rsidR="005932E9" w:rsidRPr="005932E9" w14:paraId="2FB2E0FC" w14:textId="77777777" w:rsidTr="00907B65">
        <w:tc>
          <w:tcPr>
            <w:tcW w:w="4787" w:type="dxa"/>
            <w:gridSpan w:val="3"/>
            <w:tcBorders>
              <w:top w:val="single" w:sz="2" w:space="0" w:color="auto"/>
            </w:tcBorders>
            <w:shd w:val="clear" w:color="auto" w:fill="F7CAAC"/>
          </w:tcPr>
          <w:p w14:paraId="6FC6CD4A" w14:textId="77777777" w:rsidR="005932E9" w:rsidRPr="005932E9" w:rsidRDefault="005932E9" w:rsidP="005932E9">
            <w:pPr>
              <w:jc w:val="both"/>
            </w:pPr>
            <w:r w:rsidRPr="005932E9">
              <w:rPr>
                <w:b/>
              </w:rPr>
              <w:t>Rozsah konzultací (soustředění)</w:t>
            </w:r>
          </w:p>
        </w:tc>
        <w:tc>
          <w:tcPr>
            <w:tcW w:w="889" w:type="dxa"/>
            <w:tcBorders>
              <w:top w:val="single" w:sz="2" w:space="0" w:color="auto"/>
            </w:tcBorders>
          </w:tcPr>
          <w:p w14:paraId="38BE89F1" w14:textId="77777777" w:rsidR="005932E9" w:rsidRPr="005932E9" w:rsidRDefault="005932E9" w:rsidP="005932E9">
            <w:pPr>
              <w:jc w:val="both"/>
            </w:pPr>
            <w:r w:rsidRPr="005932E9">
              <w:t>20</w:t>
            </w:r>
          </w:p>
        </w:tc>
        <w:tc>
          <w:tcPr>
            <w:tcW w:w="4179" w:type="dxa"/>
            <w:gridSpan w:val="4"/>
            <w:tcBorders>
              <w:top w:val="single" w:sz="2" w:space="0" w:color="auto"/>
            </w:tcBorders>
            <w:shd w:val="clear" w:color="auto" w:fill="F7CAAC"/>
          </w:tcPr>
          <w:p w14:paraId="00BEB859" w14:textId="77777777" w:rsidR="005932E9" w:rsidRPr="005932E9" w:rsidRDefault="005932E9" w:rsidP="005932E9">
            <w:pPr>
              <w:jc w:val="both"/>
              <w:rPr>
                <w:b/>
              </w:rPr>
            </w:pPr>
            <w:r w:rsidRPr="005932E9">
              <w:rPr>
                <w:b/>
              </w:rPr>
              <w:t xml:space="preserve">hodin </w:t>
            </w:r>
          </w:p>
        </w:tc>
      </w:tr>
      <w:tr w:rsidR="005932E9" w:rsidRPr="005932E9" w14:paraId="21682A1C" w14:textId="77777777" w:rsidTr="00907B65">
        <w:tc>
          <w:tcPr>
            <w:tcW w:w="9855" w:type="dxa"/>
            <w:gridSpan w:val="8"/>
            <w:shd w:val="clear" w:color="auto" w:fill="F7CAAC"/>
          </w:tcPr>
          <w:p w14:paraId="7C6DF54B" w14:textId="77777777" w:rsidR="005932E9" w:rsidRPr="005932E9" w:rsidRDefault="005932E9" w:rsidP="005932E9">
            <w:pPr>
              <w:jc w:val="both"/>
              <w:rPr>
                <w:b/>
              </w:rPr>
            </w:pPr>
            <w:r w:rsidRPr="005932E9">
              <w:rPr>
                <w:b/>
              </w:rPr>
              <w:t>Informace o způsobu kontaktu s vyučujícím</w:t>
            </w:r>
          </w:p>
        </w:tc>
      </w:tr>
      <w:tr w:rsidR="005932E9" w:rsidRPr="005932E9" w14:paraId="69E99EC9" w14:textId="77777777" w:rsidTr="00671C5E">
        <w:trPr>
          <w:trHeight w:val="661"/>
        </w:trPr>
        <w:tc>
          <w:tcPr>
            <w:tcW w:w="9855" w:type="dxa"/>
            <w:gridSpan w:val="8"/>
          </w:tcPr>
          <w:p w14:paraId="3424269A" w14:textId="77777777" w:rsidR="005932E9" w:rsidRPr="005932E9" w:rsidRDefault="005932E9" w:rsidP="005932E9">
            <w:pPr>
              <w:jc w:val="both"/>
            </w:pPr>
            <w:r w:rsidRPr="005932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7D71BE"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12D69" w:rsidRPr="00E12D69" w14:paraId="38C0B00E" w14:textId="77777777" w:rsidTr="00907B65">
        <w:tc>
          <w:tcPr>
            <w:tcW w:w="9855" w:type="dxa"/>
            <w:gridSpan w:val="8"/>
            <w:tcBorders>
              <w:bottom w:val="double" w:sz="4" w:space="0" w:color="auto"/>
            </w:tcBorders>
            <w:shd w:val="clear" w:color="auto" w:fill="BDD6EE"/>
          </w:tcPr>
          <w:p w14:paraId="61814F00" w14:textId="77777777" w:rsidR="00E12D69" w:rsidRPr="00E12D69" w:rsidRDefault="00E12D69" w:rsidP="00E12D69">
            <w:pPr>
              <w:jc w:val="both"/>
              <w:rPr>
                <w:b/>
                <w:sz w:val="28"/>
              </w:rPr>
            </w:pPr>
            <w:r w:rsidRPr="00E12D69">
              <w:br w:type="page"/>
            </w:r>
            <w:r w:rsidRPr="00E12D69">
              <w:rPr>
                <w:b/>
                <w:sz w:val="28"/>
              </w:rPr>
              <w:t>B-III – Charakteristika studijního předmětu</w:t>
            </w:r>
          </w:p>
        </w:tc>
      </w:tr>
      <w:tr w:rsidR="00E12D69" w:rsidRPr="00E12D69" w14:paraId="1748331A" w14:textId="77777777" w:rsidTr="00907B65">
        <w:tc>
          <w:tcPr>
            <w:tcW w:w="3086" w:type="dxa"/>
            <w:tcBorders>
              <w:top w:val="double" w:sz="4" w:space="0" w:color="auto"/>
            </w:tcBorders>
            <w:shd w:val="clear" w:color="auto" w:fill="F7CAAC"/>
          </w:tcPr>
          <w:p w14:paraId="532EE8FE" w14:textId="77777777" w:rsidR="00E12D69" w:rsidRPr="00E12D69" w:rsidRDefault="00E12D69" w:rsidP="00E12D69">
            <w:pPr>
              <w:jc w:val="both"/>
              <w:rPr>
                <w:b/>
              </w:rPr>
            </w:pPr>
            <w:r w:rsidRPr="00E12D69">
              <w:rPr>
                <w:b/>
              </w:rPr>
              <w:t>Název studijního předmětu</w:t>
            </w:r>
          </w:p>
        </w:tc>
        <w:tc>
          <w:tcPr>
            <w:tcW w:w="6769" w:type="dxa"/>
            <w:gridSpan w:val="7"/>
            <w:tcBorders>
              <w:top w:val="double" w:sz="4" w:space="0" w:color="auto"/>
            </w:tcBorders>
          </w:tcPr>
          <w:p w14:paraId="49AD454B" w14:textId="77777777" w:rsidR="00E12D69" w:rsidRPr="00E12D69" w:rsidRDefault="00E12D69" w:rsidP="00E12D69">
            <w:pPr>
              <w:jc w:val="both"/>
              <w:rPr>
                <w:lang w:val="en-US"/>
              </w:rPr>
            </w:pPr>
            <w:r w:rsidRPr="00E12D69">
              <w:rPr>
                <w:lang w:val="en-US"/>
              </w:rPr>
              <w:t>Business Information Systems</w:t>
            </w:r>
          </w:p>
        </w:tc>
      </w:tr>
      <w:tr w:rsidR="00E12D69" w:rsidRPr="00E12D69" w14:paraId="5045A49E" w14:textId="77777777" w:rsidTr="00907B65">
        <w:tc>
          <w:tcPr>
            <w:tcW w:w="3086" w:type="dxa"/>
            <w:shd w:val="clear" w:color="auto" w:fill="F7CAAC"/>
          </w:tcPr>
          <w:p w14:paraId="47DD32A7" w14:textId="77777777" w:rsidR="00E12D69" w:rsidRPr="00E12D69" w:rsidRDefault="00E12D69" w:rsidP="00E12D69">
            <w:pPr>
              <w:jc w:val="both"/>
              <w:rPr>
                <w:b/>
              </w:rPr>
            </w:pPr>
            <w:r w:rsidRPr="00E12D69">
              <w:rPr>
                <w:b/>
              </w:rPr>
              <w:t>Typ předmětu</w:t>
            </w:r>
          </w:p>
        </w:tc>
        <w:tc>
          <w:tcPr>
            <w:tcW w:w="3406" w:type="dxa"/>
            <w:gridSpan w:val="4"/>
          </w:tcPr>
          <w:p w14:paraId="0BED1214" w14:textId="77777777" w:rsidR="00E12D69" w:rsidRPr="00E12D69" w:rsidRDefault="00E12D69" w:rsidP="00E12D69">
            <w:pPr>
              <w:jc w:val="both"/>
            </w:pPr>
            <w:r>
              <w:t>p</w:t>
            </w:r>
            <w:r w:rsidRPr="00E12D69">
              <w:t>ovinný „P“</w:t>
            </w:r>
          </w:p>
        </w:tc>
        <w:tc>
          <w:tcPr>
            <w:tcW w:w="2695" w:type="dxa"/>
            <w:gridSpan w:val="2"/>
            <w:shd w:val="clear" w:color="auto" w:fill="F7CAAC"/>
          </w:tcPr>
          <w:p w14:paraId="20DB41D7" w14:textId="77777777" w:rsidR="00E12D69" w:rsidRPr="00E12D69" w:rsidRDefault="00E12D69" w:rsidP="00E12D69">
            <w:pPr>
              <w:jc w:val="both"/>
            </w:pPr>
            <w:r w:rsidRPr="00E12D69">
              <w:rPr>
                <w:b/>
              </w:rPr>
              <w:t>doporučený ročník / semestr</w:t>
            </w:r>
          </w:p>
        </w:tc>
        <w:tc>
          <w:tcPr>
            <w:tcW w:w="668" w:type="dxa"/>
          </w:tcPr>
          <w:p w14:paraId="16798DE7" w14:textId="77777777" w:rsidR="00E12D69" w:rsidRPr="00E12D69" w:rsidRDefault="00E12D69" w:rsidP="00E12D69">
            <w:pPr>
              <w:jc w:val="both"/>
            </w:pPr>
            <w:r w:rsidRPr="00E12D69">
              <w:t>1/L</w:t>
            </w:r>
          </w:p>
        </w:tc>
      </w:tr>
      <w:tr w:rsidR="00E12D69" w:rsidRPr="00E12D69" w14:paraId="64481DDA" w14:textId="77777777" w:rsidTr="00907B65">
        <w:tc>
          <w:tcPr>
            <w:tcW w:w="3086" w:type="dxa"/>
            <w:shd w:val="clear" w:color="auto" w:fill="F7CAAC"/>
          </w:tcPr>
          <w:p w14:paraId="1AC9291A" w14:textId="77777777" w:rsidR="00E12D69" w:rsidRPr="00E12D69" w:rsidRDefault="00E12D69" w:rsidP="00E12D69">
            <w:pPr>
              <w:jc w:val="both"/>
              <w:rPr>
                <w:b/>
              </w:rPr>
            </w:pPr>
            <w:r w:rsidRPr="00E12D69">
              <w:rPr>
                <w:b/>
              </w:rPr>
              <w:t>Rozsah studijního předmětu</w:t>
            </w:r>
          </w:p>
        </w:tc>
        <w:tc>
          <w:tcPr>
            <w:tcW w:w="1701" w:type="dxa"/>
            <w:gridSpan w:val="2"/>
          </w:tcPr>
          <w:p w14:paraId="323A8CE8" w14:textId="77777777" w:rsidR="00E12D69" w:rsidRPr="00E12D69" w:rsidRDefault="00E12D69" w:rsidP="00E12D69">
            <w:pPr>
              <w:jc w:val="both"/>
            </w:pPr>
            <w:r w:rsidRPr="00E12D69">
              <w:t>26p + 26c</w:t>
            </w:r>
          </w:p>
        </w:tc>
        <w:tc>
          <w:tcPr>
            <w:tcW w:w="889" w:type="dxa"/>
            <w:shd w:val="clear" w:color="auto" w:fill="F7CAAC"/>
          </w:tcPr>
          <w:p w14:paraId="0B3C7E8B" w14:textId="77777777" w:rsidR="00E12D69" w:rsidRPr="00E12D69" w:rsidRDefault="00E12D69" w:rsidP="00E12D69">
            <w:pPr>
              <w:jc w:val="both"/>
              <w:rPr>
                <w:b/>
              </w:rPr>
            </w:pPr>
            <w:r w:rsidRPr="00E12D69">
              <w:rPr>
                <w:b/>
              </w:rPr>
              <w:t xml:space="preserve">hod. </w:t>
            </w:r>
          </w:p>
        </w:tc>
        <w:tc>
          <w:tcPr>
            <w:tcW w:w="816" w:type="dxa"/>
          </w:tcPr>
          <w:p w14:paraId="2ACF614E" w14:textId="77777777" w:rsidR="00E12D69" w:rsidRPr="00E12D69" w:rsidRDefault="00E12D69" w:rsidP="00E12D69">
            <w:pPr>
              <w:jc w:val="both"/>
            </w:pPr>
            <w:r w:rsidRPr="00E12D69">
              <w:t>52</w:t>
            </w:r>
          </w:p>
        </w:tc>
        <w:tc>
          <w:tcPr>
            <w:tcW w:w="2156" w:type="dxa"/>
            <w:shd w:val="clear" w:color="auto" w:fill="F7CAAC"/>
          </w:tcPr>
          <w:p w14:paraId="70D4B9C3" w14:textId="77777777" w:rsidR="00E12D69" w:rsidRPr="00E12D69" w:rsidRDefault="00E12D69" w:rsidP="00E12D69">
            <w:pPr>
              <w:jc w:val="both"/>
              <w:rPr>
                <w:b/>
              </w:rPr>
            </w:pPr>
            <w:r w:rsidRPr="00E12D69">
              <w:rPr>
                <w:b/>
              </w:rPr>
              <w:t>kreditů</w:t>
            </w:r>
          </w:p>
        </w:tc>
        <w:tc>
          <w:tcPr>
            <w:tcW w:w="1207" w:type="dxa"/>
            <w:gridSpan w:val="2"/>
          </w:tcPr>
          <w:p w14:paraId="2BE7522C" w14:textId="77777777" w:rsidR="00E12D69" w:rsidRPr="00E12D69" w:rsidRDefault="00E12D69" w:rsidP="00E12D69">
            <w:pPr>
              <w:jc w:val="both"/>
            </w:pPr>
            <w:r w:rsidRPr="00E12D69">
              <w:t>5</w:t>
            </w:r>
          </w:p>
        </w:tc>
      </w:tr>
      <w:tr w:rsidR="00E12D69" w:rsidRPr="00E12D69" w14:paraId="45FEED9D" w14:textId="77777777" w:rsidTr="00907B65">
        <w:tc>
          <w:tcPr>
            <w:tcW w:w="3086" w:type="dxa"/>
            <w:shd w:val="clear" w:color="auto" w:fill="F7CAAC"/>
          </w:tcPr>
          <w:p w14:paraId="3DAE130E" w14:textId="77777777" w:rsidR="00E12D69" w:rsidRPr="00E12D69" w:rsidRDefault="00E12D69" w:rsidP="00E12D69">
            <w:pPr>
              <w:jc w:val="both"/>
              <w:rPr>
                <w:b/>
                <w:sz w:val="22"/>
              </w:rPr>
            </w:pPr>
            <w:r w:rsidRPr="00E12D69">
              <w:rPr>
                <w:b/>
              </w:rPr>
              <w:t>Prerekvizity, korekvizity, ekvivalence</w:t>
            </w:r>
          </w:p>
        </w:tc>
        <w:tc>
          <w:tcPr>
            <w:tcW w:w="6769" w:type="dxa"/>
            <w:gridSpan w:val="7"/>
          </w:tcPr>
          <w:p w14:paraId="5A1DD846" w14:textId="77777777" w:rsidR="00E12D69" w:rsidRPr="00E12D69" w:rsidRDefault="00E12D69" w:rsidP="00E12D69">
            <w:pPr>
              <w:jc w:val="both"/>
            </w:pPr>
            <w:r w:rsidRPr="00E12D69">
              <w:t>Ekvivalence (Podnikové informační systémy)</w:t>
            </w:r>
          </w:p>
        </w:tc>
      </w:tr>
      <w:tr w:rsidR="00E12D69" w:rsidRPr="00E12D69" w14:paraId="3A265CFE" w14:textId="77777777" w:rsidTr="00907B65">
        <w:tc>
          <w:tcPr>
            <w:tcW w:w="3086" w:type="dxa"/>
            <w:shd w:val="clear" w:color="auto" w:fill="F7CAAC"/>
          </w:tcPr>
          <w:p w14:paraId="5FEE875C" w14:textId="77777777" w:rsidR="00E12D69" w:rsidRPr="00E12D69" w:rsidRDefault="00E12D69" w:rsidP="00E12D69">
            <w:pPr>
              <w:jc w:val="both"/>
              <w:rPr>
                <w:b/>
              </w:rPr>
            </w:pPr>
            <w:r w:rsidRPr="00E12D69">
              <w:rPr>
                <w:b/>
              </w:rPr>
              <w:t>Způsob ověření studijních výsledků</w:t>
            </w:r>
          </w:p>
        </w:tc>
        <w:tc>
          <w:tcPr>
            <w:tcW w:w="3406" w:type="dxa"/>
            <w:gridSpan w:val="4"/>
          </w:tcPr>
          <w:p w14:paraId="5CCBC0C4" w14:textId="77777777" w:rsidR="00E12D69" w:rsidRPr="00E12D69" w:rsidRDefault="00E12D69" w:rsidP="00E12D69">
            <w:pPr>
              <w:jc w:val="both"/>
            </w:pPr>
            <w:r>
              <w:t>z</w:t>
            </w:r>
            <w:r w:rsidRPr="00E12D69">
              <w:t>ápočet, zkouška</w:t>
            </w:r>
          </w:p>
        </w:tc>
        <w:tc>
          <w:tcPr>
            <w:tcW w:w="2156" w:type="dxa"/>
            <w:shd w:val="clear" w:color="auto" w:fill="F7CAAC"/>
          </w:tcPr>
          <w:p w14:paraId="0FAF1212" w14:textId="77777777" w:rsidR="00E12D69" w:rsidRPr="00E12D69" w:rsidRDefault="00E12D69" w:rsidP="00E12D69">
            <w:pPr>
              <w:jc w:val="both"/>
              <w:rPr>
                <w:b/>
              </w:rPr>
            </w:pPr>
            <w:r w:rsidRPr="00E12D69">
              <w:rPr>
                <w:b/>
              </w:rPr>
              <w:t>Forma výuky</w:t>
            </w:r>
          </w:p>
        </w:tc>
        <w:tc>
          <w:tcPr>
            <w:tcW w:w="1207" w:type="dxa"/>
            <w:gridSpan w:val="2"/>
          </w:tcPr>
          <w:p w14:paraId="4A550179" w14:textId="77777777" w:rsidR="00E12D69" w:rsidRPr="00E12D69" w:rsidRDefault="00E12D69" w:rsidP="00E12D69">
            <w:pPr>
              <w:jc w:val="both"/>
            </w:pPr>
            <w:r>
              <w:t>p</w:t>
            </w:r>
            <w:r w:rsidRPr="00E12D69">
              <w:t>řednáška, cvičení</w:t>
            </w:r>
          </w:p>
        </w:tc>
      </w:tr>
      <w:tr w:rsidR="00E12D69" w:rsidRPr="00E12D69" w14:paraId="2389CD06" w14:textId="77777777" w:rsidTr="00907B65">
        <w:tc>
          <w:tcPr>
            <w:tcW w:w="3086" w:type="dxa"/>
            <w:shd w:val="clear" w:color="auto" w:fill="F7CAAC"/>
          </w:tcPr>
          <w:p w14:paraId="6CCA5489" w14:textId="77777777" w:rsidR="00E12D69" w:rsidRPr="00E12D69" w:rsidRDefault="00E12D69" w:rsidP="00E12D69">
            <w:pPr>
              <w:jc w:val="both"/>
              <w:rPr>
                <w:b/>
              </w:rPr>
            </w:pPr>
            <w:r w:rsidRPr="00E12D69">
              <w:rPr>
                <w:b/>
              </w:rPr>
              <w:t>Forma způsobu ověření studijních výsledků a další požadavky na studenta</w:t>
            </w:r>
          </w:p>
        </w:tc>
        <w:tc>
          <w:tcPr>
            <w:tcW w:w="6769" w:type="dxa"/>
            <w:gridSpan w:val="7"/>
            <w:tcBorders>
              <w:bottom w:val="nil"/>
            </w:tcBorders>
          </w:tcPr>
          <w:p w14:paraId="291A0AED" w14:textId="52DC6EE8" w:rsidR="00E12D69" w:rsidRPr="00E12D69" w:rsidRDefault="00E12D69" w:rsidP="00E12D69">
            <w:pPr>
              <w:jc w:val="both"/>
            </w:pPr>
            <w:r w:rsidRPr="00E12D69">
              <w:t>Způsob zakonč</w:t>
            </w:r>
            <w:r w:rsidR="006E0A6F">
              <w:t>ení předmětu – zápočet, zkouška</w:t>
            </w:r>
          </w:p>
          <w:p w14:paraId="6721E303" w14:textId="77777777" w:rsidR="00E12D69" w:rsidRPr="00E12D69" w:rsidRDefault="00E12D69" w:rsidP="00E12D69">
            <w:pPr>
              <w:jc w:val="both"/>
            </w:pPr>
            <w:r w:rsidRPr="00E12D69">
              <w:t xml:space="preserve">Požadavky na zápočet - průběžné vypracování seminárních a studijních úkolů dle zadání vyučujícího, minimálně 80% aktivní účast na seminářích a absolvování závěrečného zápočtového testu. Student musí získat minimálně 20 bodů z celkového počtu 40 bodů.  </w:t>
            </w:r>
          </w:p>
          <w:p w14:paraId="1A0EDDC8" w14:textId="77777777" w:rsidR="00E12D69" w:rsidRPr="00E12D69" w:rsidRDefault="00E12D69" w:rsidP="00E12D69">
            <w:pPr>
              <w:jc w:val="both"/>
            </w:pPr>
            <w:r w:rsidRPr="00E12D69">
              <w:t xml:space="preserve">Požadavky na zkoušku - písemný test s maximálním možným počtem dosažitelných bodů 60. </w:t>
            </w:r>
          </w:p>
          <w:p w14:paraId="475F0684" w14:textId="77777777" w:rsidR="00E12D69" w:rsidRPr="00E12D69" w:rsidRDefault="00E12D69" w:rsidP="00E12D69">
            <w:pPr>
              <w:jc w:val="both"/>
            </w:pPr>
            <w:r w:rsidRPr="00E12D69">
              <w:t xml:space="preserve">Celkový výsledek hodnocení předmětu je součtem bodů získaných ze zápočtu a písemného zkouškového testu.  </w:t>
            </w:r>
          </w:p>
        </w:tc>
      </w:tr>
      <w:tr w:rsidR="00E12D69" w:rsidRPr="00E12D69" w14:paraId="0AB9444F" w14:textId="77777777" w:rsidTr="00907B65">
        <w:trPr>
          <w:trHeight w:val="156"/>
        </w:trPr>
        <w:tc>
          <w:tcPr>
            <w:tcW w:w="9855" w:type="dxa"/>
            <w:gridSpan w:val="8"/>
            <w:tcBorders>
              <w:top w:val="nil"/>
            </w:tcBorders>
          </w:tcPr>
          <w:p w14:paraId="788B1533" w14:textId="77777777" w:rsidR="00E12D69" w:rsidRPr="00E12D69" w:rsidRDefault="00E12D69" w:rsidP="00E12D69">
            <w:pPr>
              <w:jc w:val="both"/>
            </w:pPr>
          </w:p>
        </w:tc>
      </w:tr>
      <w:tr w:rsidR="00E12D69" w:rsidRPr="00E12D69" w14:paraId="48BCBC67" w14:textId="77777777" w:rsidTr="00907B65">
        <w:trPr>
          <w:trHeight w:val="197"/>
        </w:trPr>
        <w:tc>
          <w:tcPr>
            <w:tcW w:w="3086" w:type="dxa"/>
            <w:tcBorders>
              <w:top w:val="nil"/>
            </w:tcBorders>
            <w:shd w:val="clear" w:color="auto" w:fill="F7CAAC"/>
          </w:tcPr>
          <w:p w14:paraId="007E4B11" w14:textId="77777777" w:rsidR="00E12D69" w:rsidRPr="00E12D69" w:rsidRDefault="00E12D69" w:rsidP="00E12D69">
            <w:pPr>
              <w:jc w:val="both"/>
              <w:rPr>
                <w:b/>
              </w:rPr>
            </w:pPr>
            <w:r w:rsidRPr="00E12D69">
              <w:rPr>
                <w:b/>
              </w:rPr>
              <w:t>Garant předmětu</w:t>
            </w:r>
          </w:p>
        </w:tc>
        <w:tc>
          <w:tcPr>
            <w:tcW w:w="6769" w:type="dxa"/>
            <w:gridSpan w:val="7"/>
            <w:tcBorders>
              <w:top w:val="nil"/>
            </w:tcBorders>
          </w:tcPr>
          <w:p w14:paraId="08127FC7" w14:textId="339BF927" w:rsidR="00E12D69" w:rsidRPr="005932E9" w:rsidRDefault="00026A88">
            <w:pPr>
              <w:jc w:val="both"/>
            </w:pPr>
            <w:ins w:id="532" w:author="Pavla Trefilová" w:date="2019-09-10T12:55:00Z">
              <w:r>
                <w:t>prof</w:t>
              </w:r>
            </w:ins>
            <w:del w:id="533" w:author="Pavla Trefilová" w:date="2019-09-10T12:55:00Z">
              <w:r w:rsidR="00E12D69" w:rsidRPr="005932E9" w:rsidDel="00026A88">
                <w:delText>doc</w:delText>
              </w:r>
            </w:del>
            <w:r w:rsidR="00E12D69" w:rsidRPr="005932E9">
              <w:t>. Ing. Rastislav Rajnoha, PhD.</w:t>
            </w:r>
          </w:p>
        </w:tc>
      </w:tr>
      <w:tr w:rsidR="00E12D69" w:rsidRPr="00E12D69" w14:paraId="7B6692DA" w14:textId="77777777" w:rsidTr="00907B65">
        <w:trPr>
          <w:trHeight w:val="243"/>
        </w:trPr>
        <w:tc>
          <w:tcPr>
            <w:tcW w:w="3086" w:type="dxa"/>
            <w:tcBorders>
              <w:top w:val="nil"/>
            </w:tcBorders>
            <w:shd w:val="clear" w:color="auto" w:fill="F7CAAC"/>
          </w:tcPr>
          <w:p w14:paraId="0B9488DC" w14:textId="77777777" w:rsidR="00E12D69" w:rsidRPr="00E12D69" w:rsidRDefault="00E12D69" w:rsidP="00E12D69">
            <w:pPr>
              <w:jc w:val="both"/>
              <w:rPr>
                <w:b/>
              </w:rPr>
            </w:pPr>
            <w:r w:rsidRPr="00E12D69">
              <w:rPr>
                <w:b/>
              </w:rPr>
              <w:t>Zapojení garanta do výuky předmětu</w:t>
            </w:r>
          </w:p>
        </w:tc>
        <w:tc>
          <w:tcPr>
            <w:tcW w:w="6769" w:type="dxa"/>
            <w:gridSpan w:val="7"/>
            <w:tcBorders>
              <w:top w:val="nil"/>
            </w:tcBorders>
          </w:tcPr>
          <w:p w14:paraId="5C531C03" w14:textId="77777777" w:rsidR="00E12D69" w:rsidRPr="005932E9" w:rsidRDefault="00E12D69" w:rsidP="00E12D69">
            <w:pPr>
              <w:jc w:val="both"/>
            </w:pPr>
            <w:r w:rsidRPr="005932E9">
              <w:t>Garant se podílí na přednášení v rozsahu 80 %.</w:t>
            </w:r>
            <w:r>
              <w:t xml:space="preserve"> </w:t>
            </w:r>
            <w:r w:rsidRPr="005932E9">
              <w:t>Dále stanovuje koncepci cvičení a dohlíží na jejich jednotné vedení a hodnocení ze strany odborných asistentů.</w:t>
            </w:r>
          </w:p>
        </w:tc>
      </w:tr>
      <w:tr w:rsidR="00E12D69" w:rsidRPr="00E12D69" w14:paraId="16F5EE69" w14:textId="77777777" w:rsidTr="00907B65">
        <w:tc>
          <w:tcPr>
            <w:tcW w:w="3086" w:type="dxa"/>
            <w:shd w:val="clear" w:color="auto" w:fill="F7CAAC"/>
          </w:tcPr>
          <w:p w14:paraId="291CA763" w14:textId="77777777" w:rsidR="00E12D69" w:rsidRPr="00E12D69" w:rsidRDefault="00E12D69" w:rsidP="00E12D69">
            <w:pPr>
              <w:jc w:val="both"/>
              <w:rPr>
                <w:b/>
              </w:rPr>
            </w:pPr>
            <w:r w:rsidRPr="00E12D69">
              <w:rPr>
                <w:b/>
              </w:rPr>
              <w:t>Vyučující</w:t>
            </w:r>
          </w:p>
        </w:tc>
        <w:tc>
          <w:tcPr>
            <w:tcW w:w="6769" w:type="dxa"/>
            <w:gridSpan w:val="7"/>
            <w:tcBorders>
              <w:bottom w:val="nil"/>
            </w:tcBorders>
          </w:tcPr>
          <w:p w14:paraId="4B4E53E9" w14:textId="7DC74788" w:rsidR="00E12D69" w:rsidRPr="005932E9" w:rsidRDefault="00E12D69" w:rsidP="006E0A6F">
            <w:pPr>
              <w:jc w:val="both"/>
            </w:pPr>
            <w:del w:id="534" w:author="Pavla Trefilová" w:date="2019-09-10T12:55:00Z">
              <w:r w:rsidRPr="005932E9" w:rsidDel="00026A88">
                <w:delText>doc</w:delText>
              </w:r>
            </w:del>
            <w:ins w:id="535" w:author="Pavla Trefilová" w:date="2019-09-10T12:55:00Z">
              <w:r w:rsidR="00026A88">
                <w:t>prof</w:t>
              </w:r>
            </w:ins>
            <w:r w:rsidRPr="005932E9">
              <w:t>. Ing. Rastislav Rajnoha, PhD. - přednášky (80%)</w:t>
            </w:r>
            <w:r>
              <w:t xml:space="preserve">, </w:t>
            </w:r>
            <w:r w:rsidRPr="005932E9">
              <w:t>Ing. Michal Pivnička, Ph.D. - přednášky (10%), Ing. Denisa Hrušecká, Ph.D. - přednášky (10%)</w:t>
            </w:r>
          </w:p>
        </w:tc>
      </w:tr>
      <w:tr w:rsidR="00E12D69" w:rsidRPr="00E12D69" w14:paraId="56031EF8" w14:textId="77777777" w:rsidTr="00E12D69">
        <w:trPr>
          <w:trHeight w:val="56"/>
        </w:trPr>
        <w:tc>
          <w:tcPr>
            <w:tcW w:w="9855" w:type="dxa"/>
            <w:gridSpan w:val="8"/>
            <w:tcBorders>
              <w:top w:val="nil"/>
            </w:tcBorders>
          </w:tcPr>
          <w:p w14:paraId="73C7E0AC" w14:textId="77777777" w:rsidR="00E12D69" w:rsidRPr="00E12D69" w:rsidRDefault="00E12D69" w:rsidP="00E12D69">
            <w:pPr>
              <w:jc w:val="both"/>
            </w:pPr>
          </w:p>
        </w:tc>
      </w:tr>
      <w:tr w:rsidR="00E12D69" w:rsidRPr="00E12D69" w14:paraId="49D23827" w14:textId="77777777" w:rsidTr="00907B65">
        <w:tc>
          <w:tcPr>
            <w:tcW w:w="3086" w:type="dxa"/>
            <w:shd w:val="clear" w:color="auto" w:fill="F7CAAC"/>
          </w:tcPr>
          <w:p w14:paraId="50C7ECEE" w14:textId="77777777" w:rsidR="00E12D69" w:rsidRPr="00E12D69" w:rsidRDefault="00E12D69" w:rsidP="00E12D69">
            <w:pPr>
              <w:jc w:val="both"/>
              <w:rPr>
                <w:b/>
              </w:rPr>
            </w:pPr>
            <w:r w:rsidRPr="00E12D69">
              <w:rPr>
                <w:b/>
              </w:rPr>
              <w:t>Stručná anotace předmětu</w:t>
            </w:r>
          </w:p>
        </w:tc>
        <w:tc>
          <w:tcPr>
            <w:tcW w:w="6769" w:type="dxa"/>
            <w:gridSpan w:val="7"/>
            <w:tcBorders>
              <w:bottom w:val="nil"/>
            </w:tcBorders>
          </w:tcPr>
          <w:p w14:paraId="20D94253" w14:textId="77777777" w:rsidR="00E12D69" w:rsidRPr="00E12D69" w:rsidRDefault="00E12D69" w:rsidP="00E12D69">
            <w:pPr>
              <w:jc w:val="both"/>
            </w:pPr>
          </w:p>
        </w:tc>
      </w:tr>
      <w:tr w:rsidR="00E12D69" w:rsidRPr="00E12D69" w14:paraId="117EECA7" w14:textId="77777777" w:rsidTr="00671C5E">
        <w:trPr>
          <w:trHeight w:val="836"/>
        </w:trPr>
        <w:tc>
          <w:tcPr>
            <w:tcW w:w="9855" w:type="dxa"/>
            <w:gridSpan w:val="8"/>
            <w:tcBorders>
              <w:top w:val="nil"/>
              <w:bottom w:val="single" w:sz="12" w:space="0" w:color="auto"/>
            </w:tcBorders>
          </w:tcPr>
          <w:p w14:paraId="20C10D62" w14:textId="77777777" w:rsidR="00E12D69" w:rsidRDefault="00E12D69" w:rsidP="00043CC2">
            <w:pPr>
              <w:autoSpaceDE w:val="0"/>
              <w:autoSpaceDN w:val="0"/>
              <w:adjustRightInd w:val="0"/>
              <w:jc w:val="both"/>
              <w:rPr>
                <w:rFonts w:eastAsiaTheme="minorHAnsi"/>
                <w:color w:val="000000"/>
                <w:lang w:eastAsia="en-US"/>
              </w:rPr>
            </w:pPr>
            <w:r w:rsidRPr="00E12D69">
              <w:rPr>
                <w:rFonts w:eastAsiaTheme="minorHAnsi"/>
                <w:color w:val="000000"/>
                <w:lang w:eastAsia="en-US"/>
              </w:rPr>
              <w:t xml:space="preserve">Cílem předmětu je seznámit studenty se specifiky podnikových informačních systémů. Posluchači získají znalosti </w:t>
            </w:r>
            <w:r w:rsidRPr="00E12D69">
              <w:rPr>
                <w:rFonts w:eastAsiaTheme="minorHAnsi"/>
                <w:color w:val="000000"/>
                <w:lang w:eastAsia="en-US"/>
              </w:rPr>
              <w:br/>
              <w:t>a dovednosti, které jsou specifické pro řízení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75A77F85" w14:textId="77777777" w:rsidR="00E12D69" w:rsidRPr="00E12D69" w:rsidRDefault="00E12D69" w:rsidP="005961AC">
            <w:pPr>
              <w:numPr>
                <w:ilvl w:val="0"/>
                <w:numId w:val="53"/>
              </w:numPr>
              <w:ind w:left="250" w:hanging="250"/>
              <w:contextualSpacing/>
              <w:jc w:val="both"/>
            </w:pPr>
            <w:r w:rsidRPr="00E12D69">
              <w:t>Úvod do předmětu, základní charakteristika a typologie podnikových informačních systémů.</w:t>
            </w:r>
          </w:p>
          <w:p w14:paraId="35D416C4" w14:textId="77777777" w:rsidR="00E12D69" w:rsidRPr="00E12D69" w:rsidRDefault="00E12D69" w:rsidP="005961AC">
            <w:pPr>
              <w:numPr>
                <w:ilvl w:val="0"/>
                <w:numId w:val="53"/>
              </w:numPr>
              <w:ind w:left="250" w:hanging="250"/>
              <w:jc w:val="both"/>
              <w:rPr>
                <w:color w:val="000000" w:themeColor="text1"/>
              </w:rPr>
            </w:pPr>
            <w:r w:rsidRPr="00E12D69">
              <w:rPr>
                <w:color w:val="000000" w:themeColor="text1"/>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247A2403" w14:textId="77777777" w:rsidR="00E12D69" w:rsidRPr="00E12D69" w:rsidRDefault="00E12D69" w:rsidP="005961AC">
            <w:pPr>
              <w:numPr>
                <w:ilvl w:val="0"/>
                <w:numId w:val="53"/>
              </w:numPr>
              <w:ind w:left="250" w:hanging="250"/>
              <w:contextualSpacing/>
              <w:jc w:val="both"/>
            </w:pPr>
            <w:r w:rsidRPr="00E12D69">
              <w:rPr>
                <w:color w:val="000000" w:themeColor="text1"/>
              </w:rPr>
              <w:t>Měření a informační evidence ekonomických a podnikatelských procesů. Klíčové ekonomicko-manažérské nástroje a modely a jejich uplatnění v podnikové informační koncepci - KPI (klíčové ukazatele výkonnosti).</w:t>
            </w:r>
          </w:p>
          <w:p w14:paraId="7CC45383" w14:textId="77777777" w:rsidR="00E12D69" w:rsidRPr="00E12D69" w:rsidRDefault="00E12D69" w:rsidP="005961AC">
            <w:pPr>
              <w:numPr>
                <w:ilvl w:val="0"/>
                <w:numId w:val="53"/>
              </w:numPr>
              <w:ind w:left="250" w:hanging="250"/>
              <w:contextualSpacing/>
              <w:jc w:val="both"/>
            </w:pPr>
            <w:r w:rsidRPr="00E12D69">
              <w:rPr>
                <w:color w:val="000000" w:themeColor="text1"/>
              </w:rPr>
              <w:t>Podniková informační koncepce, struktura podnikové informační pyramidy a její vertikální a horizontální integrace.</w:t>
            </w:r>
          </w:p>
          <w:p w14:paraId="12C4D349" w14:textId="77777777" w:rsidR="00E12D69" w:rsidRPr="00E12D69" w:rsidRDefault="00E12D69" w:rsidP="005961AC">
            <w:pPr>
              <w:numPr>
                <w:ilvl w:val="0"/>
                <w:numId w:val="53"/>
              </w:numPr>
              <w:ind w:left="250" w:hanging="250"/>
              <w:contextualSpacing/>
              <w:jc w:val="both"/>
            </w:pPr>
            <w:r w:rsidRPr="00E12D69">
              <w:t xml:space="preserve">Vertikální integrace podnikové informační podpory ERP I. </w:t>
            </w:r>
            <w:r w:rsidRPr="00E12D69">
              <w:rPr>
                <w:lang w:val="en-GB"/>
              </w:rPr>
              <w:t>(Enterprise Resource Planning)/ ERP II.: TPS - Transaction Processing System, DW - Data Warehouse, MIS - Managerial Information System, EIS - Executive Information System, BI - Business Intelligence, AI - Artificial Intelligence</w:t>
            </w:r>
            <w:r w:rsidRPr="00E12D69">
              <w:t xml:space="preserve"> (Expert Systems).</w:t>
            </w:r>
          </w:p>
          <w:p w14:paraId="23EA5364" w14:textId="77777777" w:rsidR="00E12D69" w:rsidRPr="00E12D69" w:rsidRDefault="00E12D69" w:rsidP="005961AC">
            <w:pPr>
              <w:numPr>
                <w:ilvl w:val="0"/>
                <w:numId w:val="53"/>
              </w:numPr>
              <w:ind w:left="250" w:hanging="250"/>
              <w:contextualSpacing/>
              <w:jc w:val="both"/>
            </w:pPr>
            <w:r w:rsidRPr="00E12D69">
              <w:t xml:space="preserve">Horizontální integrace podnikové informační podpory: APS - </w:t>
            </w:r>
            <w:r w:rsidRPr="00E12D69">
              <w:rPr>
                <w:lang w:val="en-GB"/>
              </w:rPr>
              <w:t>Automated Production Systems/ SCM - Supply Chain Management/ CRM - Customer Relationship Management.</w:t>
            </w:r>
          </w:p>
          <w:p w14:paraId="6F8DDBD2" w14:textId="77777777" w:rsidR="00E12D69" w:rsidRPr="00E12D69" w:rsidRDefault="00E12D69" w:rsidP="005961AC">
            <w:pPr>
              <w:numPr>
                <w:ilvl w:val="0"/>
                <w:numId w:val="53"/>
              </w:numPr>
              <w:ind w:left="250" w:hanging="250"/>
              <w:contextualSpacing/>
              <w:jc w:val="both"/>
            </w:pPr>
            <w:r w:rsidRPr="00E12D69">
              <w:rPr>
                <w:color w:val="000000" w:themeColor="text1"/>
              </w:rPr>
              <w:t xml:space="preserve">ERP I. - Modulárnost informačního systému ERP I. Plánovací a analytické procesy </w:t>
            </w:r>
            <w:r w:rsidRPr="00E12D69">
              <w:t>řízení klíčových ekonomických a podnikatelských procesů (obchod a marketing, výroba, logistika, finance, personální a mzdová agenda, administrativa a jiné podpůrné procesy). Vybrané ERP I. informační systémy používané v podnikatelské praxi.</w:t>
            </w:r>
          </w:p>
          <w:p w14:paraId="303705D8" w14:textId="77777777" w:rsidR="00E12D69" w:rsidRPr="00E12D69" w:rsidRDefault="00E12D69" w:rsidP="005961AC">
            <w:pPr>
              <w:numPr>
                <w:ilvl w:val="0"/>
                <w:numId w:val="53"/>
              </w:numPr>
              <w:ind w:left="250" w:hanging="250"/>
              <w:contextualSpacing/>
              <w:jc w:val="both"/>
            </w:pPr>
            <w:r w:rsidRPr="00E12D69">
              <w:rPr>
                <w:color w:val="000000" w:themeColor="text1"/>
                <w:lang w:eastAsia="sk-SK"/>
              </w:rPr>
              <w:t xml:space="preserve">ERP II. - </w:t>
            </w:r>
            <w:r w:rsidRPr="00E12D69">
              <w:t xml:space="preserve">úlohy, struktura a obsah manažerské a ekonomické informační nadstavby. DW - </w:t>
            </w:r>
            <w:r w:rsidRPr="00E12D69">
              <w:rPr>
                <w:lang w:val="en-GB"/>
              </w:rPr>
              <w:t>Data Warehouse, MIS - Managerial Information System, EIS - Executive Information System, BI - Business Intelligence.</w:t>
            </w:r>
          </w:p>
          <w:p w14:paraId="49E8015D" w14:textId="77777777" w:rsidR="00E12D69" w:rsidRPr="00E12D69" w:rsidRDefault="00E12D69" w:rsidP="005961AC">
            <w:pPr>
              <w:numPr>
                <w:ilvl w:val="0"/>
                <w:numId w:val="53"/>
              </w:numPr>
              <w:ind w:left="250" w:hanging="250"/>
              <w:contextualSpacing/>
              <w:jc w:val="both"/>
            </w:pPr>
            <w:r w:rsidRPr="00E12D69">
              <w:rPr>
                <w:color w:val="000000" w:themeColor="text1"/>
                <w:lang w:eastAsia="sk-SK"/>
              </w:rPr>
              <w:t>ERP II.</w:t>
            </w:r>
            <w:r w:rsidRPr="00E12D69">
              <w:rPr>
                <w:color w:val="000000" w:themeColor="text1"/>
              </w:rPr>
              <w:t xml:space="preserve"> - alternativní formy technologického řešení manažerské informační podpory a </w:t>
            </w:r>
            <w:r w:rsidRPr="00E12D69">
              <w:rPr>
                <w:color w:val="000000" w:themeColor="text1"/>
                <w:lang w:val="en-GB"/>
              </w:rPr>
              <w:t>Business Intelligence.</w:t>
            </w:r>
            <w:r w:rsidRPr="00E12D69">
              <w:rPr>
                <w:lang w:val="en-GB"/>
              </w:rPr>
              <w:t xml:space="preserve"> DW - Data Warehouse - </w:t>
            </w:r>
            <w:r w:rsidRPr="00E12D69">
              <w:t>datové sklady</w:t>
            </w:r>
            <w:r w:rsidRPr="00E12D69">
              <w:rPr>
                <w:lang w:val="en-GB"/>
              </w:rPr>
              <w:t xml:space="preserve">, SQL </w:t>
            </w:r>
            <w:r w:rsidRPr="00E12D69">
              <w:t>databáze</w:t>
            </w:r>
            <w:r w:rsidRPr="00E12D69">
              <w:rPr>
                <w:lang w:val="en-GB"/>
              </w:rPr>
              <w:t xml:space="preserve">, OLAP - On Line Analytical Processing, </w:t>
            </w:r>
            <w:r w:rsidRPr="00E12D69">
              <w:t xml:space="preserve">MS Excel a jeho funkcionality pro </w:t>
            </w:r>
            <w:r w:rsidRPr="00E12D69">
              <w:rPr>
                <w:color w:val="000000" w:themeColor="text1"/>
              </w:rPr>
              <w:t xml:space="preserve">manažerskou informační podporu a Business </w:t>
            </w:r>
            <w:r w:rsidRPr="00E12D69">
              <w:rPr>
                <w:color w:val="000000" w:themeColor="text1"/>
                <w:lang w:val="en-GB"/>
              </w:rPr>
              <w:t>Intelligence, Cloud computing, Data Mining, Big Data.</w:t>
            </w:r>
          </w:p>
          <w:p w14:paraId="64893B14" w14:textId="77777777" w:rsidR="00E12D69" w:rsidRPr="00E12D69" w:rsidRDefault="00E12D69" w:rsidP="005961AC">
            <w:pPr>
              <w:numPr>
                <w:ilvl w:val="0"/>
                <w:numId w:val="53"/>
              </w:numPr>
              <w:ind w:left="250" w:hanging="250"/>
              <w:contextualSpacing/>
              <w:jc w:val="both"/>
            </w:pPr>
            <w:r w:rsidRPr="00E12D69">
              <w:rPr>
                <w:color w:val="000000" w:themeColor="text1"/>
              </w:rPr>
              <w:t>Business Intelligence - plánovací a analytické procesy a jejích informační podpora v oblasti marketingu, obchodu a prodejní výkonnosti. Elektronický obchod. Plánovací a analytické procesy a jejích informační podpora v oblasti personální a mzdové agendy podnikatele, nákupu, skladování, distribuce a logistiky.</w:t>
            </w:r>
          </w:p>
          <w:p w14:paraId="7FAC567D" w14:textId="77777777" w:rsidR="00E12D69" w:rsidRPr="00E12D69" w:rsidRDefault="00E12D69" w:rsidP="005961AC">
            <w:pPr>
              <w:numPr>
                <w:ilvl w:val="0"/>
                <w:numId w:val="53"/>
              </w:numPr>
              <w:ind w:left="250" w:hanging="250"/>
              <w:contextualSpacing/>
              <w:jc w:val="both"/>
            </w:pPr>
            <w:r w:rsidRPr="00E12D69">
              <w:rPr>
                <w:color w:val="000000" w:themeColor="text1"/>
              </w:rPr>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E12D69" w:rsidRPr="00E12D69" w14:paraId="1B0C645F" w14:textId="77777777" w:rsidTr="00907B65">
        <w:trPr>
          <w:trHeight w:val="265"/>
        </w:trPr>
        <w:tc>
          <w:tcPr>
            <w:tcW w:w="3653" w:type="dxa"/>
            <w:gridSpan w:val="2"/>
            <w:tcBorders>
              <w:top w:val="nil"/>
            </w:tcBorders>
            <w:shd w:val="clear" w:color="auto" w:fill="F7CAAC"/>
          </w:tcPr>
          <w:p w14:paraId="4D49843B" w14:textId="77777777" w:rsidR="00E12D69" w:rsidRPr="00E12D69" w:rsidRDefault="00E12D69" w:rsidP="00E12D69">
            <w:pPr>
              <w:jc w:val="both"/>
            </w:pPr>
            <w:r w:rsidRPr="00E12D69">
              <w:rPr>
                <w:b/>
              </w:rPr>
              <w:t>Studijní literatura a studijní pomůcky</w:t>
            </w:r>
          </w:p>
        </w:tc>
        <w:tc>
          <w:tcPr>
            <w:tcW w:w="6202" w:type="dxa"/>
            <w:gridSpan w:val="6"/>
            <w:tcBorders>
              <w:top w:val="nil"/>
              <w:bottom w:val="nil"/>
            </w:tcBorders>
          </w:tcPr>
          <w:p w14:paraId="1862A2CD" w14:textId="77777777" w:rsidR="00E12D69" w:rsidRPr="00E12D69" w:rsidRDefault="00E12D69" w:rsidP="00043CC2">
            <w:pPr>
              <w:jc w:val="both"/>
            </w:pPr>
          </w:p>
        </w:tc>
      </w:tr>
      <w:tr w:rsidR="00E12D69" w:rsidRPr="00E12D69" w14:paraId="7B7506B9" w14:textId="77777777" w:rsidTr="00907B65">
        <w:trPr>
          <w:trHeight w:val="1497"/>
        </w:trPr>
        <w:tc>
          <w:tcPr>
            <w:tcW w:w="9855" w:type="dxa"/>
            <w:gridSpan w:val="8"/>
            <w:tcBorders>
              <w:top w:val="nil"/>
            </w:tcBorders>
          </w:tcPr>
          <w:p w14:paraId="193D273B" w14:textId="77777777" w:rsidR="006E0A6F" w:rsidRPr="005932E9" w:rsidRDefault="006E0A6F" w:rsidP="006E0A6F">
            <w:pPr>
              <w:jc w:val="both"/>
              <w:rPr>
                <w:b/>
              </w:rPr>
            </w:pPr>
            <w:r w:rsidRPr="005932E9">
              <w:rPr>
                <w:b/>
              </w:rPr>
              <w:t>Povinná literatura</w:t>
            </w:r>
          </w:p>
          <w:p w14:paraId="68269678" w14:textId="77777777" w:rsidR="006E0A6F" w:rsidRPr="005932E9" w:rsidRDefault="006E0A6F" w:rsidP="006E0A6F">
            <w:pPr>
              <w:jc w:val="both"/>
              <w:rPr>
                <w:lang w:val="sk-SK" w:eastAsia="sk-SK"/>
              </w:rPr>
            </w:pPr>
            <w:r w:rsidRPr="005932E9">
              <w:rPr>
                <w:caps/>
                <w:lang w:val="sk-SK" w:eastAsia="sk-SK"/>
              </w:rPr>
              <w:t>Haag</w:t>
            </w:r>
            <w:r w:rsidRPr="005932E9">
              <w:rPr>
                <w:lang w:val="sk-SK" w:eastAsia="sk-SK"/>
              </w:rPr>
              <w:t>, S.</w:t>
            </w:r>
            <w:r>
              <w:rPr>
                <w:lang w:val="sk-SK" w:eastAsia="sk-SK"/>
              </w:rPr>
              <w:t>,</w:t>
            </w:r>
            <w:r w:rsidRPr="005932E9">
              <w:rPr>
                <w:lang w:val="sk-SK" w:eastAsia="sk-SK"/>
              </w:rPr>
              <w:t xml:space="preserve"> </w:t>
            </w:r>
            <w:r w:rsidRPr="005932E9">
              <w:rPr>
                <w:caps/>
                <w:lang w:val="sk-SK" w:eastAsia="sk-SK"/>
              </w:rPr>
              <w:t>Cummings</w:t>
            </w:r>
            <w:r>
              <w:rPr>
                <w:caps/>
                <w:lang w:val="sk-SK" w:eastAsia="sk-SK"/>
              </w:rPr>
              <w:t>, M</w:t>
            </w:r>
            <w:r w:rsidRPr="005932E9">
              <w:rPr>
                <w:lang w:val="sk-SK" w:eastAsia="sk-SK"/>
              </w:rPr>
              <w:t xml:space="preserve">. </w:t>
            </w:r>
            <w:r w:rsidRPr="005932E9">
              <w:rPr>
                <w:i/>
                <w:lang w:val="sk-SK" w:eastAsia="sk-SK"/>
              </w:rPr>
              <w:t>Management Information Systems for the Information Age</w:t>
            </w:r>
            <w:r w:rsidRPr="005932E9">
              <w:rPr>
                <w:lang w:val="sk-SK" w:eastAsia="sk-SK"/>
              </w:rPr>
              <w:t xml:space="preserve">. </w:t>
            </w:r>
            <w:r w:rsidRPr="005932E9">
              <w:rPr>
                <w:bCs/>
              </w:rPr>
              <w:t>9</w:t>
            </w:r>
            <w:r w:rsidRPr="005932E9">
              <w:rPr>
                <w:bCs/>
                <w:vertAlign w:val="superscript"/>
              </w:rPr>
              <w:t>th</w:t>
            </w:r>
            <w:r w:rsidRPr="005932E9">
              <w:rPr>
                <w:bCs/>
              </w:rPr>
              <w:t xml:space="preserve"> ed</w:t>
            </w:r>
            <w:r w:rsidRPr="005932E9">
              <w:rPr>
                <w:rFonts w:eastAsia="Calibri"/>
                <w:lang w:val="sk-SK"/>
              </w:rPr>
              <w:t>.</w:t>
            </w:r>
            <w:r w:rsidRPr="005932E9">
              <w:rPr>
                <w:lang w:val="sk-SK" w:eastAsia="sk-SK"/>
              </w:rPr>
              <w:t xml:space="preserve"> San Diego: McGraw - Hill, 2012, ISBN 978-0-073-37685-1.</w:t>
            </w:r>
          </w:p>
          <w:p w14:paraId="2B6774ED" w14:textId="77777777" w:rsidR="006E0A6F" w:rsidRPr="005932E9" w:rsidRDefault="006E0A6F" w:rsidP="006E0A6F">
            <w:pPr>
              <w:autoSpaceDE w:val="0"/>
              <w:autoSpaceDN w:val="0"/>
              <w:adjustRightInd w:val="0"/>
              <w:jc w:val="both"/>
            </w:pPr>
            <w:r w:rsidRPr="005932E9">
              <w:rPr>
                <w:rFonts w:eastAsia="Calibri"/>
                <w:caps/>
                <w:lang w:val="sk-SK"/>
              </w:rPr>
              <w:t>Laudon</w:t>
            </w:r>
            <w:r w:rsidRPr="005932E9">
              <w:rPr>
                <w:rFonts w:eastAsia="Calibri"/>
                <w:lang w:val="sk-SK"/>
              </w:rPr>
              <w:t>, K.C.</w:t>
            </w:r>
            <w:r>
              <w:rPr>
                <w:rFonts w:eastAsia="Calibri"/>
                <w:lang w:val="sk-SK"/>
              </w:rPr>
              <w:t>,</w:t>
            </w:r>
            <w:r w:rsidRPr="005932E9">
              <w:rPr>
                <w:rFonts w:eastAsia="Calibri"/>
                <w:lang w:val="sk-SK"/>
              </w:rPr>
              <w:t xml:space="preserve"> </w:t>
            </w:r>
            <w:r w:rsidRPr="005932E9">
              <w:rPr>
                <w:rFonts w:eastAsia="Calibri"/>
                <w:caps/>
                <w:lang w:val="sk-SK"/>
              </w:rPr>
              <w:t>Laudon</w:t>
            </w:r>
            <w:r>
              <w:rPr>
                <w:rFonts w:eastAsia="Calibri"/>
                <w:caps/>
                <w:lang w:val="sk-SK"/>
              </w:rPr>
              <w:t>, J.P</w:t>
            </w:r>
            <w:r w:rsidRPr="005932E9">
              <w:rPr>
                <w:rFonts w:eastAsia="Calibri"/>
                <w:lang w:val="sk-SK"/>
              </w:rPr>
              <w:t xml:space="preserve">. </w:t>
            </w:r>
            <w:r w:rsidRPr="005932E9">
              <w:rPr>
                <w:rFonts w:eastAsia="Calibri"/>
                <w:i/>
                <w:lang w:val="sk-SK"/>
              </w:rPr>
              <w:t>Management Information Systems - Managing the Digital Firm</w:t>
            </w:r>
            <w:r w:rsidRPr="005932E9">
              <w:rPr>
                <w:rFonts w:eastAsia="Calibri"/>
                <w:lang w:val="sk-SK"/>
              </w:rPr>
              <w:t xml:space="preserve">. </w:t>
            </w:r>
            <w:r w:rsidRPr="005932E9">
              <w:rPr>
                <w:bCs/>
              </w:rPr>
              <w:t>13</w:t>
            </w:r>
            <w:r w:rsidRPr="005932E9">
              <w:rPr>
                <w:bCs/>
                <w:vertAlign w:val="superscript"/>
              </w:rPr>
              <w:t>th</w:t>
            </w:r>
            <w:r w:rsidRPr="005932E9">
              <w:rPr>
                <w:bCs/>
              </w:rPr>
              <w:t xml:space="preserve"> ed</w:t>
            </w:r>
            <w:r w:rsidRPr="005932E9">
              <w:rPr>
                <w:rFonts w:eastAsia="Calibri"/>
                <w:lang w:val="sk-SK"/>
              </w:rPr>
              <w:t xml:space="preserve">. </w:t>
            </w:r>
            <w:r w:rsidRPr="005932E9">
              <w:rPr>
                <w:szCs w:val="16"/>
                <w:lang w:eastAsia="sk-SK"/>
              </w:rPr>
              <w:t>New Jersey: Pearson Prentice Hall</w:t>
            </w:r>
            <w:r w:rsidRPr="005932E9">
              <w:rPr>
                <w:rFonts w:eastAsia="Calibri"/>
                <w:lang w:val="sk-SK"/>
              </w:rPr>
              <w:t xml:space="preserve">, 2014, 588 s. </w:t>
            </w:r>
            <w:r w:rsidRPr="005932E9">
              <w:t xml:space="preserve">ISBN 978-0-273-78997-0. </w:t>
            </w:r>
          </w:p>
          <w:p w14:paraId="7AF7BAC8" w14:textId="77777777" w:rsidR="006E0A6F" w:rsidRPr="005932E9" w:rsidRDefault="006E0A6F" w:rsidP="006E0A6F">
            <w:pPr>
              <w:jc w:val="both"/>
              <w:rPr>
                <w:b/>
              </w:rPr>
            </w:pPr>
            <w:r w:rsidRPr="005932E9">
              <w:rPr>
                <w:b/>
              </w:rPr>
              <w:t>Doporučená literatura</w:t>
            </w:r>
          </w:p>
          <w:p w14:paraId="2873BF0C" w14:textId="3C53313E" w:rsidR="006E0A6F" w:rsidRPr="00E12D69" w:rsidRDefault="006E0A6F" w:rsidP="00043CC2">
            <w:pPr>
              <w:jc w:val="both"/>
              <w:outlineLvl w:val="0"/>
              <w:rPr>
                <w:rFonts w:eastAsia="Calibri"/>
                <w:bCs/>
                <w:kern w:val="36"/>
                <w:lang w:val="sk-SK" w:eastAsia="sk-SK"/>
              </w:rPr>
            </w:pPr>
            <w:r w:rsidRPr="005932E9">
              <w:rPr>
                <w:bCs/>
                <w:kern w:val="36"/>
                <w:lang w:val="sk-SK" w:eastAsia="sk-SK"/>
              </w:rPr>
              <w:t>POWER, D.J.</w:t>
            </w:r>
            <w:r>
              <w:rPr>
                <w:bCs/>
                <w:kern w:val="36"/>
                <w:lang w:val="sk-SK" w:eastAsia="sk-SK"/>
              </w:rPr>
              <w:t>,</w:t>
            </w:r>
            <w:r w:rsidRPr="005932E9">
              <w:rPr>
                <w:bCs/>
                <w:kern w:val="36"/>
                <w:lang w:val="sk-SK" w:eastAsia="sk-SK"/>
              </w:rPr>
              <w:t xml:space="preserve"> </w:t>
            </w:r>
            <w:r w:rsidRPr="005932E9">
              <w:rPr>
                <w:bCs/>
                <w:caps/>
                <w:kern w:val="36"/>
                <w:lang w:val="sk-SK" w:eastAsia="sk-SK"/>
              </w:rPr>
              <w:t>Heavin</w:t>
            </w:r>
            <w:r>
              <w:rPr>
                <w:bCs/>
                <w:caps/>
                <w:kern w:val="36"/>
                <w:lang w:val="sk-SK" w:eastAsia="sk-SK"/>
              </w:rPr>
              <w:t>, C</w:t>
            </w:r>
            <w:r w:rsidRPr="005932E9">
              <w:rPr>
                <w:bCs/>
                <w:kern w:val="36"/>
                <w:lang w:val="sk-SK" w:eastAsia="sk-SK"/>
              </w:rPr>
              <w:t xml:space="preserve">. </w:t>
            </w:r>
            <w:r w:rsidRPr="005932E9">
              <w:rPr>
                <w:bCs/>
                <w:i/>
                <w:kern w:val="36"/>
                <w:lang w:val="sk-SK" w:eastAsia="sk-SK"/>
              </w:rPr>
              <w:t>Decision Support, Analytics, and Business Intelligence.</w:t>
            </w:r>
            <w:r w:rsidRPr="005932E9">
              <w:rPr>
                <w:bCs/>
                <w:kern w:val="36"/>
                <w:lang w:val="sk-SK" w:eastAsia="sk-SK"/>
              </w:rPr>
              <w:t xml:space="preserve"> 3</w:t>
            </w:r>
            <w:r w:rsidRPr="005932E9">
              <w:rPr>
                <w:bCs/>
                <w:kern w:val="36"/>
                <w:vertAlign w:val="superscript"/>
                <w:lang w:val="sk-SK" w:eastAsia="sk-SK"/>
              </w:rPr>
              <w:t>th</w:t>
            </w:r>
            <w:r w:rsidRPr="005932E9">
              <w:rPr>
                <w:bCs/>
                <w:kern w:val="36"/>
                <w:lang w:val="sk-SK" w:eastAsia="sk-SK"/>
              </w:rPr>
              <w:t xml:space="preserve"> ed</w:t>
            </w:r>
            <w:r w:rsidRPr="005932E9">
              <w:rPr>
                <w:rFonts w:eastAsia="Calibri"/>
                <w:bCs/>
                <w:kern w:val="36"/>
                <w:lang w:val="sk-SK" w:eastAsia="sk-SK"/>
              </w:rPr>
              <w:t>. New York: Business Expert Press, 2017, ISBN 978-1-63157-391-0.</w:t>
            </w:r>
          </w:p>
        </w:tc>
      </w:tr>
      <w:tr w:rsidR="00E12D69" w:rsidRPr="00E12D69" w14:paraId="517CC699"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8FDF77" w14:textId="77777777" w:rsidR="00E12D69" w:rsidRPr="00E12D69" w:rsidRDefault="00E12D69" w:rsidP="00E12D69">
            <w:pPr>
              <w:jc w:val="center"/>
              <w:rPr>
                <w:b/>
              </w:rPr>
            </w:pPr>
            <w:r w:rsidRPr="00E12D69">
              <w:rPr>
                <w:b/>
              </w:rPr>
              <w:t>Informace ke kombinované nebo distanční formě</w:t>
            </w:r>
          </w:p>
        </w:tc>
      </w:tr>
      <w:tr w:rsidR="00E12D69" w:rsidRPr="00E12D69" w14:paraId="662D707F" w14:textId="77777777" w:rsidTr="00907B65">
        <w:tc>
          <w:tcPr>
            <w:tcW w:w="4787" w:type="dxa"/>
            <w:gridSpan w:val="3"/>
            <w:tcBorders>
              <w:top w:val="single" w:sz="2" w:space="0" w:color="auto"/>
            </w:tcBorders>
            <w:shd w:val="clear" w:color="auto" w:fill="F7CAAC"/>
          </w:tcPr>
          <w:p w14:paraId="3ADBCAC7" w14:textId="77777777" w:rsidR="00E12D69" w:rsidRPr="00E12D69" w:rsidRDefault="00E12D69" w:rsidP="00E12D69">
            <w:pPr>
              <w:jc w:val="both"/>
            </w:pPr>
            <w:r w:rsidRPr="00E12D69">
              <w:rPr>
                <w:b/>
              </w:rPr>
              <w:t>Rozsah konzultací (soustředění)</w:t>
            </w:r>
          </w:p>
        </w:tc>
        <w:tc>
          <w:tcPr>
            <w:tcW w:w="889" w:type="dxa"/>
            <w:tcBorders>
              <w:top w:val="single" w:sz="2" w:space="0" w:color="auto"/>
            </w:tcBorders>
          </w:tcPr>
          <w:p w14:paraId="1CFEFD0D" w14:textId="77777777" w:rsidR="00E12D69" w:rsidRPr="00E12D69" w:rsidRDefault="00E12D69" w:rsidP="00E12D69">
            <w:pPr>
              <w:jc w:val="both"/>
            </w:pPr>
            <w:r w:rsidRPr="00E12D69">
              <w:t>20</w:t>
            </w:r>
          </w:p>
        </w:tc>
        <w:tc>
          <w:tcPr>
            <w:tcW w:w="4179" w:type="dxa"/>
            <w:gridSpan w:val="4"/>
            <w:tcBorders>
              <w:top w:val="single" w:sz="2" w:space="0" w:color="auto"/>
            </w:tcBorders>
            <w:shd w:val="clear" w:color="auto" w:fill="F7CAAC"/>
          </w:tcPr>
          <w:p w14:paraId="7D3E9D82" w14:textId="77777777" w:rsidR="00E12D69" w:rsidRPr="00E12D69" w:rsidRDefault="00E12D69" w:rsidP="00E12D69">
            <w:pPr>
              <w:jc w:val="both"/>
              <w:rPr>
                <w:b/>
              </w:rPr>
            </w:pPr>
            <w:r w:rsidRPr="00E12D69">
              <w:rPr>
                <w:b/>
              </w:rPr>
              <w:t xml:space="preserve">hodin </w:t>
            </w:r>
          </w:p>
        </w:tc>
      </w:tr>
      <w:tr w:rsidR="00E12D69" w:rsidRPr="00E12D69" w14:paraId="09419633" w14:textId="77777777" w:rsidTr="00907B65">
        <w:tc>
          <w:tcPr>
            <w:tcW w:w="9855" w:type="dxa"/>
            <w:gridSpan w:val="8"/>
            <w:shd w:val="clear" w:color="auto" w:fill="F7CAAC"/>
          </w:tcPr>
          <w:p w14:paraId="7841A41B" w14:textId="77777777" w:rsidR="00E12D69" w:rsidRPr="00E12D69" w:rsidRDefault="00E12D69" w:rsidP="00E12D69">
            <w:pPr>
              <w:jc w:val="both"/>
              <w:rPr>
                <w:b/>
              </w:rPr>
            </w:pPr>
            <w:r w:rsidRPr="00E12D69">
              <w:rPr>
                <w:b/>
              </w:rPr>
              <w:t>Informace o způsobu kontaktu s vyučujícím</w:t>
            </w:r>
          </w:p>
        </w:tc>
      </w:tr>
      <w:tr w:rsidR="00E12D69" w:rsidRPr="00E12D69" w14:paraId="10B2368E" w14:textId="77777777" w:rsidTr="00E12D69">
        <w:trPr>
          <w:trHeight w:val="637"/>
        </w:trPr>
        <w:tc>
          <w:tcPr>
            <w:tcW w:w="9855" w:type="dxa"/>
            <w:gridSpan w:val="8"/>
          </w:tcPr>
          <w:p w14:paraId="342BD5B4" w14:textId="77777777" w:rsidR="00E12D69" w:rsidRPr="00E12D69" w:rsidRDefault="00E12D69" w:rsidP="00E12D69">
            <w:pPr>
              <w:jc w:val="both"/>
            </w:pPr>
            <w:r w:rsidRPr="00E12D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FE3A919"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3CC2" w14:paraId="19550F0A" w14:textId="77777777" w:rsidTr="00907B65">
        <w:tc>
          <w:tcPr>
            <w:tcW w:w="9855" w:type="dxa"/>
            <w:gridSpan w:val="8"/>
            <w:tcBorders>
              <w:bottom w:val="double" w:sz="4" w:space="0" w:color="auto"/>
            </w:tcBorders>
            <w:shd w:val="clear" w:color="auto" w:fill="BDD6EE"/>
          </w:tcPr>
          <w:p w14:paraId="7BDAF0CE" w14:textId="77777777" w:rsidR="00043CC2" w:rsidRDefault="00043CC2" w:rsidP="00907B65">
            <w:pPr>
              <w:jc w:val="both"/>
              <w:rPr>
                <w:b/>
                <w:sz w:val="28"/>
              </w:rPr>
            </w:pPr>
            <w:r>
              <w:br w:type="page"/>
            </w:r>
            <w:r>
              <w:rPr>
                <w:b/>
                <w:sz w:val="28"/>
              </w:rPr>
              <w:t>B-III – Charakteristika studijního předmětu</w:t>
            </w:r>
          </w:p>
        </w:tc>
      </w:tr>
      <w:tr w:rsidR="00043CC2" w14:paraId="141AC0D7" w14:textId="77777777" w:rsidTr="00907B65">
        <w:tc>
          <w:tcPr>
            <w:tcW w:w="3086" w:type="dxa"/>
            <w:tcBorders>
              <w:top w:val="double" w:sz="4" w:space="0" w:color="auto"/>
            </w:tcBorders>
            <w:shd w:val="clear" w:color="auto" w:fill="F7CAAC"/>
          </w:tcPr>
          <w:p w14:paraId="6F2EC461" w14:textId="77777777" w:rsidR="00043CC2" w:rsidRPr="00221630" w:rsidRDefault="00043CC2" w:rsidP="00907B65">
            <w:pPr>
              <w:jc w:val="both"/>
              <w:rPr>
                <w:b/>
              </w:rPr>
            </w:pPr>
            <w:r w:rsidRPr="00221630">
              <w:rPr>
                <w:b/>
              </w:rPr>
              <w:t>Název studijního předmětu</w:t>
            </w:r>
          </w:p>
        </w:tc>
        <w:tc>
          <w:tcPr>
            <w:tcW w:w="6769" w:type="dxa"/>
            <w:gridSpan w:val="7"/>
            <w:tcBorders>
              <w:top w:val="double" w:sz="4" w:space="0" w:color="auto"/>
            </w:tcBorders>
          </w:tcPr>
          <w:p w14:paraId="70309D98" w14:textId="7E713BF2" w:rsidR="00043CC2" w:rsidRPr="00221630" w:rsidRDefault="00F062BA" w:rsidP="00907B65">
            <w:pPr>
              <w:jc w:val="both"/>
            </w:pPr>
            <w:r w:rsidRPr="00F062BA">
              <w:t>Počítačová podpora konstrukce a výroby</w:t>
            </w:r>
          </w:p>
        </w:tc>
      </w:tr>
      <w:tr w:rsidR="00043CC2" w14:paraId="743393B0" w14:textId="77777777" w:rsidTr="00907B65">
        <w:tc>
          <w:tcPr>
            <w:tcW w:w="3086" w:type="dxa"/>
            <w:shd w:val="clear" w:color="auto" w:fill="F7CAAC"/>
          </w:tcPr>
          <w:p w14:paraId="6164ABE1" w14:textId="77777777" w:rsidR="00043CC2" w:rsidRPr="00221630" w:rsidRDefault="00043CC2" w:rsidP="00907B65">
            <w:pPr>
              <w:jc w:val="both"/>
              <w:rPr>
                <w:b/>
              </w:rPr>
            </w:pPr>
            <w:r w:rsidRPr="00221630">
              <w:rPr>
                <w:b/>
              </w:rPr>
              <w:t>Typ předmětu</w:t>
            </w:r>
          </w:p>
        </w:tc>
        <w:tc>
          <w:tcPr>
            <w:tcW w:w="3406" w:type="dxa"/>
            <w:gridSpan w:val="4"/>
          </w:tcPr>
          <w:p w14:paraId="6E22C448" w14:textId="70FAEB77" w:rsidR="00043CC2" w:rsidRPr="00221630" w:rsidRDefault="00043CC2" w:rsidP="002A31C7">
            <w:pPr>
              <w:jc w:val="both"/>
            </w:pPr>
            <w:r>
              <w:t>povinný</w:t>
            </w:r>
            <w:r w:rsidRPr="00221630">
              <w:t xml:space="preserve"> „P“</w:t>
            </w:r>
          </w:p>
        </w:tc>
        <w:tc>
          <w:tcPr>
            <w:tcW w:w="2695" w:type="dxa"/>
            <w:gridSpan w:val="2"/>
            <w:shd w:val="clear" w:color="auto" w:fill="F7CAAC"/>
          </w:tcPr>
          <w:p w14:paraId="46D0ED6D" w14:textId="77777777" w:rsidR="00043CC2" w:rsidRPr="00221630" w:rsidRDefault="00043CC2" w:rsidP="00907B65">
            <w:pPr>
              <w:jc w:val="both"/>
            </w:pPr>
            <w:r w:rsidRPr="00221630">
              <w:rPr>
                <w:b/>
              </w:rPr>
              <w:t>doporučený ročník / semestr</w:t>
            </w:r>
          </w:p>
        </w:tc>
        <w:tc>
          <w:tcPr>
            <w:tcW w:w="668" w:type="dxa"/>
          </w:tcPr>
          <w:p w14:paraId="58313E65" w14:textId="77777777" w:rsidR="00043CC2" w:rsidRPr="00221630" w:rsidRDefault="00043CC2" w:rsidP="00907B65">
            <w:pPr>
              <w:jc w:val="both"/>
            </w:pPr>
            <w:r>
              <w:t>1</w:t>
            </w:r>
            <w:r w:rsidRPr="00221630">
              <w:t>/</w:t>
            </w:r>
            <w:r>
              <w:t>L</w:t>
            </w:r>
          </w:p>
        </w:tc>
      </w:tr>
      <w:tr w:rsidR="00043CC2" w14:paraId="477EA43A" w14:textId="77777777" w:rsidTr="00907B65">
        <w:tc>
          <w:tcPr>
            <w:tcW w:w="3086" w:type="dxa"/>
            <w:shd w:val="clear" w:color="auto" w:fill="F7CAAC"/>
          </w:tcPr>
          <w:p w14:paraId="79B5AF76" w14:textId="77777777" w:rsidR="00043CC2" w:rsidRPr="00221630" w:rsidRDefault="00043CC2" w:rsidP="00907B65">
            <w:pPr>
              <w:jc w:val="both"/>
              <w:rPr>
                <w:b/>
              </w:rPr>
            </w:pPr>
            <w:r w:rsidRPr="00221630">
              <w:rPr>
                <w:b/>
              </w:rPr>
              <w:t>Rozsah studijního předmětu</w:t>
            </w:r>
          </w:p>
        </w:tc>
        <w:tc>
          <w:tcPr>
            <w:tcW w:w="1701" w:type="dxa"/>
            <w:gridSpan w:val="2"/>
          </w:tcPr>
          <w:p w14:paraId="4A192AB1" w14:textId="77777777" w:rsidR="00043CC2" w:rsidRPr="00221630" w:rsidRDefault="00043CC2" w:rsidP="00907B65">
            <w:pPr>
              <w:jc w:val="both"/>
            </w:pPr>
            <w:r>
              <w:t>13p + 26s</w:t>
            </w:r>
          </w:p>
        </w:tc>
        <w:tc>
          <w:tcPr>
            <w:tcW w:w="889" w:type="dxa"/>
            <w:shd w:val="clear" w:color="auto" w:fill="F7CAAC"/>
          </w:tcPr>
          <w:p w14:paraId="4287A6A3" w14:textId="77777777" w:rsidR="00043CC2" w:rsidRPr="00221630" w:rsidRDefault="00043CC2" w:rsidP="00907B65">
            <w:pPr>
              <w:jc w:val="both"/>
              <w:rPr>
                <w:b/>
              </w:rPr>
            </w:pPr>
            <w:r w:rsidRPr="00221630">
              <w:rPr>
                <w:b/>
              </w:rPr>
              <w:t xml:space="preserve">hod. </w:t>
            </w:r>
          </w:p>
        </w:tc>
        <w:tc>
          <w:tcPr>
            <w:tcW w:w="816" w:type="dxa"/>
          </w:tcPr>
          <w:p w14:paraId="691088FD" w14:textId="77777777" w:rsidR="00043CC2" w:rsidRPr="00221630" w:rsidRDefault="00043CC2" w:rsidP="00907B65">
            <w:pPr>
              <w:jc w:val="both"/>
            </w:pPr>
            <w:r>
              <w:t>39</w:t>
            </w:r>
          </w:p>
        </w:tc>
        <w:tc>
          <w:tcPr>
            <w:tcW w:w="2156" w:type="dxa"/>
            <w:shd w:val="clear" w:color="auto" w:fill="F7CAAC"/>
          </w:tcPr>
          <w:p w14:paraId="3A644094" w14:textId="77777777" w:rsidR="00043CC2" w:rsidRPr="00221630" w:rsidRDefault="00043CC2" w:rsidP="00907B65">
            <w:pPr>
              <w:jc w:val="both"/>
              <w:rPr>
                <w:b/>
              </w:rPr>
            </w:pPr>
            <w:r w:rsidRPr="00221630">
              <w:rPr>
                <w:b/>
              </w:rPr>
              <w:t>kreditů</w:t>
            </w:r>
          </w:p>
        </w:tc>
        <w:tc>
          <w:tcPr>
            <w:tcW w:w="1207" w:type="dxa"/>
            <w:gridSpan w:val="2"/>
          </w:tcPr>
          <w:p w14:paraId="330E5278" w14:textId="77777777" w:rsidR="00043CC2" w:rsidRPr="00221630" w:rsidRDefault="00043CC2" w:rsidP="00907B65">
            <w:pPr>
              <w:jc w:val="both"/>
            </w:pPr>
            <w:r>
              <w:t>5</w:t>
            </w:r>
          </w:p>
        </w:tc>
      </w:tr>
      <w:tr w:rsidR="00043CC2" w14:paraId="17C61DBF" w14:textId="77777777" w:rsidTr="00907B65">
        <w:tc>
          <w:tcPr>
            <w:tcW w:w="3086" w:type="dxa"/>
            <w:shd w:val="clear" w:color="auto" w:fill="F7CAAC"/>
          </w:tcPr>
          <w:p w14:paraId="606F2EB8" w14:textId="77777777" w:rsidR="00043CC2" w:rsidRPr="00221630" w:rsidRDefault="00043CC2" w:rsidP="00907B65">
            <w:pPr>
              <w:jc w:val="both"/>
              <w:rPr>
                <w:b/>
              </w:rPr>
            </w:pPr>
            <w:r w:rsidRPr="00221630">
              <w:rPr>
                <w:b/>
              </w:rPr>
              <w:t>Prerekvizity, korekvizity, ekvivalence</w:t>
            </w:r>
          </w:p>
        </w:tc>
        <w:tc>
          <w:tcPr>
            <w:tcW w:w="6769" w:type="dxa"/>
            <w:gridSpan w:val="7"/>
          </w:tcPr>
          <w:p w14:paraId="24602708" w14:textId="77777777" w:rsidR="00043CC2" w:rsidRPr="00221630" w:rsidRDefault="00043CC2" w:rsidP="00907B65">
            <w:pPr>
              <w:jc w:val="both"/>
            </w:pPr>
          </w:p>
        </w:tc>
      </w:tr>
      <w:tr w:rsidR="00043CC2" w14:paraId="3103244C" w14:textId="77777777" w:rsidTr="00907B65">
        <w:tc>
          <w:tcPr>
            <w:tcW w:w="3086" w:type="dxa"/>
            <w:shd w:val="clear" w:color="auto" w:fill="F7CAAC"/>
          </w:tcPr>
          <w:p w14:paraId="266FF8F0" w14:textId="77777777" w:rsidR="00043CC2" w:rsidRPr="00221630" w:rsidRDefault="00043CC2" w:rsidP="00907B65">
            <w:pPr>
              <w:jc w:val="both"/>
              <w:rPr>
                <w:b/>
              </w:rPr>
            </w:pPr>
            <w:r w:rsidRPr="00221630">
              <w:rPr>
                <w:b/>
              </w:rPr>
              <w:t>Způsob ověření studijních výsledků</w:t>
            </w:r>
          </w:p>
        </w:tc>
        <w:tc>
          <w:tcPr>
            <w:tcW w:w="3406" w:type="dxa"/>
            <w:gridSpan w:val="4"/>
          </w:tcPr>
          <w:p w14:paraId="30ADCCC8" w14:textId="77777777" w:rsidR="00043CC2" w:rsidRPr="00221630" w:rsidRDefault="00043CC2" w:rsidP="00907B65">
            <w:pPr>
              <w:jc w:val="both"/>
            </w:pPr>
            <w:r>
              <w:t>z</w:t>
            </w:r>
            <w:r w:rsidRPr="00221630">
              <w:t>ápočet, zkouška</w:t>
            </w:r>
          </w:p>
        </w:tc>
        <w:tc>
          <w:tcPr>
            <w:tcW w:w="2156" w:type="dxa"/>
            <w:shd w:val="clear" w:color="auto" w:fill="F7CAAC"/>
          </w:tcPr>
          <w:p w14:paraId="1695D3F9" w14:textId="77777777" w:rsidR="00043CC2" w:rsidRPr="00221630" w:rsidRDefault="00043CC2" w:rsidP="00907B65">
            <w:pPr>
              <w:jc w:val="both"/>
              <w:rPr>
                <w:b/>
              </w:rPr>
            </w:pPr>
            <w:r w:rsidRPr="00221630">
              <w:rPr>
                <w:b/>
              </w:rPr>
              <w:t>Forma výuky</w:t>
            </w:r>
          </w:p>
        </w:tc>
        <w:tc>
          <w:tcPr>
            <w:tcW w:w="1207" w:type="dxa"/>
            <w:gridSpan w:val="2"/>
          </w:tcPr>
          <w:p w14:paraId="0CF1BD98" w14:textId="77777777" w:rsidR="00043CC2" w:rsidRPr="00221630" w:rsidRDefault="00043CC2" w:rsidP="00907B65">
            <w:pPr>
              <w:jc w:val="both"/>
            </w:pPr>
            <w:r>
              <w:t>p</w:t>
            </w:r>
            <w:r w:rsidRPr="00221630">
              <w:t xml:space="preserve">řednáška, </w:t>
            </w:r>
            <w:r>
              <w:t>cvičení</w:t>
            </w:r>
          </w:p>
        </w:tc>
      </w:tr>
      <w:tr w:rsidR="00043CC2" w14:paraId="0AB37065" w14:textId="77777777" w:rsidTr="00907B65">
        <w:tc>
          <w:tcPr>
            <w:tcW w:w="3086" w:type="dxa"/>
            <w:shd w:val="clear" w:color="auto" w:fill="F7CAAC"/>
          </w:tcPr>
          <w:p w14:paraId="6094344D" w14:textId="77777777" w:rsidR="00043CC2" w:rsidRPr="00221630" w:rsidRDefault="00043CC2" w:rsidP="00907B65">
            <w:pPr>
              <w:jc w:val="both"/>
              <w:rPr>
                <w:b/>
              </w:rPr>
            </w:pPr>
            <w:r w:rsidRPr="00221630">
              <w:rPr>
                <w:b/>
              </w:rPr>
              <w:t>Forma způsobu ověření studijních výsledků a další požadavky na studenta</w:t>
            </w:r>
          </w:p>
        </w:tc>
        <w:tc>
          <w:tcPr>
            <w:tcW w:w="6769" w:type="dxa"/>
            <w:gridSpan w:val="7"/>
            <w:tcBorders>
              <w:bottom w:val="nil"/>
            </w:tcBorders>
          </w:tcPr>
          <w:p w14:paraId="69F78ADF" w14:textId="77777777" w:rsidR="00DD7D36" w:rsidRPr="005A4F2B" w:rsidRDefault="00DD7D36" w:rsidP="00DD7D36">
            <w:pPr>
              <w:jc w:val="both"/>
            </w:pPr>
            <w:r w:rsidRPr="005A4F2B">
              <w:t>Způsob zakončení předmětu – zápočet, zkouška</w:t>
            </w:r>
          </w:p>
          <w:p w14:paraId="589770E4" w14:textId="77777777" w:rsidR="00DD7D36" w:rsidRPr="005A4F2B" w:rsidRDefault="00DD7D36" w:rsidP="00DD7D36">
            <w:pPr>
              <w:jc w:val="both"/>
              <w:rPr>
                <w:color w:val="000000"/>
              </w:rPr>
            </w:pPr>
            <w:r w:rsidRPr="005A4F2B">
              <w:t xml:space="preserve">Požadavky na zápočet - </w:t>
            </w:r>
            <w:r w:rsidRPr="005A4F2B">
              <w:rPr>
                <w:color w:val="000000"/>
              </w:rPr>
              <w:t>Účast na cvičeních je povinná a kontrolovaná (</w:t>
            </w:r>
            <w:r w:rsidRPr="005A4F2B">
              <w:rPr>
                <w:color w:val="000000"/>
                <w:shd w:val="clear" w:color="auto" w:fill="FFFFFF"/>
              </w:rPr>
              <w:t>aktivní účast na cvičeních min. 80%</w:t>
            </w:r>
            <w:r w:rsidRPr="005A4F2B">
              <w:rPr>
                <w:color w:val="000000"/>
              </w:rPr>
              <w:t>). Povoleny jsou maximálně dvě absence za semestr. Zápočet bude udělen na základě prezence a po zpracování samostatně prováděných úkolů ve cvičeních.</w:t>
            </w:r>
            <w:r>
              <w:rPr>
                <w:color w:val="000000"/>
              </w:rPr>
              <w:t xml:space="preserve"> </w:t>
            </w:r>
            <w:r w:rsidRPr="005A4F2B">
              <w:rPr>
                <w:color w:val="000000"/>
              </w:rPr>
              <w:t xml:space="preserve">Účast na přednáškách je doporučená. </w:t>
            </w:r>
          </w:p>
          <w:p w14:paraId="3E4225DD" w14:textId="59537868" w:rsidR="00043CC2" w:rsidRPr="00043CC2" w:rsidRDefault="00DD7D36" w:rsidP="00907B65">
            <w:pPr>
              <w:jc w:val="both"/>
              <w:rPr>
                <w:highlight w:val="yellow"/>
              </w:rPr>
            </w:pPr>
            <w:r w:rsidRPr="005A4F2B">
              <w:rPr>
                <w:color w:val="000000"/>
              </w:rPr>
              <w:t>Požadavky na zkoušku - Zkouška prověří teoretické i praktické znalosti z aplikace výpočetní techniky v oblastech tvorby konstrukčních modelů a obráběcích strategií pro technologii obrábění. V praktické části zkoušky budou posuzovány schopnosti studenta v CAD/CAM aplikaci používané ve strojírenské praxi.</w:t>
            </w:r>
          </w:p>
        </w:tc>
      </w:tr>
      <w:tr w:rsidR="00043CC2" w14:paraId="08DCD666" w14:textId="77777777" w:rsidTr="00907B65">
        <w:trPr>
          <w:trHeight w:val="42"/>
        </w:trPr>
        <w:tc>
          <w:tcPr>
            <w:tcW w:w="9855" w:type="dxa"/>
            <w:gridSpan w:val="8"/>
            <w:tcBorders>
              <w:top w:val="nil"/>
            </w:tcBorders>
          </w:tcPr>
          <w:p w14:paraId="20EB95C1" w14:textId="77777777" w:rsidR="00043CC2" w:rsidRPr="00221630" w:rsidRDefault="00043CC2" w:rsidP="00907B65">
            <w:pPr>
              <w:jc w:val="both"/>
            </w:pPr>
          </w:p>
        </w:tc>
      </w:tr>
      <w:tr w:rsidR="00043CC2" w14:paraId="0927218F" w14:textId="77777777" w:rsidTr="00907B65">
        <w:trPr>
          <w:trHeight w:val="197"/>
        </w:trPr>
        <w:tc>
          <w:tcPr>
            <w:tcW w:w="3086" w:type="dxa"/>
            <w:tcBorders>
              <w:top w:val="nil"/>
            </w:tcBorders>
            <w:shd w:val="clear" w:color="auto" w:fill="F7CAAC"/>
          </w:tcPr>
          <w:p w14:paraId="1B19ACE5" w14:textId="77777777" w:rsidR="00043CC2" w:rsidRPr="00221630" w:rsidRDefault="00043CC2" w:rsidP="00907B65">
            <w:pPr>
              <w:jc w:val="both"/>
              <w:rPr>
                <w:b/>
              </w:rPr>
            </w:pPr>
            <w:r w:rsidRPr="00221630">
              <w:rPr>
                <w:b/>
              </w:rPr>
              <w:t>Garant předmětu</w:t>
            </w:r>
          </w:p>
        </w:tc>
        <w:tc>
          <w:tcPr>
            <w:tcW w:w="6769" w:type="dxa"/>
            <w:gridSpan w:val="7"/>
            <w:tcBorders>
              <w:top w:val="nil"/>
            </w:tcBorders>
          </w:tcPr>
          <w:p w14:paraId="430A9C9E" w14:textId="77777777" w:rsidR="00043CC2" w:rsidRPr="00221630" w:rsidRDefault="00043CC2" w:rsidP="00907B65">
            <w:pPr>
              <w:jc w:val="both"/>
            </w:pPr>
            <w:r w:rsidRPr="00CA331A">
              <w:t>doc. Ing.</w:t>
            </w:r>
            <w:r>
              <w:t xml:space="preserve"> Josef</w:t>
            </w:r>
            <w:r w:rsidRPr="00CA331A">
              <w:t xml:space="preserve"> Sedlák, Ph.D.</w:t>
            </w:r>
          </w:p>
        </w:tc>
      </w:tr>
      <w:tr w:rsidR="00043CC2" w14:paraId="30E5F3F1" w14:textId="77777777" w:rsidTr="00907B65">
        <w:trPr>
          <w:trHeight w:val="243"/>
        </w:trPr>
        <w:tc>
          <w:tcPr>
            <w:tcW w:w="3086" w:type="dxa"/>
            <w:tcBorders>
              <w:top w:val="nil"/>
            </w:tcBorders>
            <w:shd w:val="clear" w:color="auto" w:fill="F7CAAC"/>
          </w:tcPr>
          <w:p w14:paraId="3D3F1B5A" w14:textId="77777777" w:rsidR="00043CC2" w:rsidRPr="00221630" w:rsidRDefault="00043CC2" w:rsidP="00907B65">
            <w:pPr>
              <w:jc w:val="both"/>
              <w:rPr>
                <w:b/>
              </w:rPr>
            </w:pPr>
            <w:r w:rsidRPr="00221630">
              <w:rPr>
                <w:b/>
              </w:rPr>
              <w:t>Zapojení garanta do výuky předmětu</w:t>
            </w:r>
          </w:p>
        </w:tc>
        <w:tc>
          <w:tcPr>
            <w:tcW w:w="6769" w:type="dxa"/>
            <w:gridSpan w:val="7"/>
            <w:tcBorders>
              <w:top w:val="nil"/>
            </w:tcBorders>
          </w:tcPr>
          <w:p w14:paraId="39093293" w14:textId="41206201" w:rsidR="00043CC2" w:rsidRPr="00221630" w:rsidRDefault="00043CC2" w:rsidP="00907B65">
            <w:pPr>
              <w:jc w:val="both"/>
            </w:pPr>
            <w:r w:rsidRPr="00D24F3C">
              <w:t xml:space="preserve">Garant se podílí na přednáškách v rozsahu </w:t>
            </w:r>
            <w:r w:rsidR="00F062BA">
              <w:t>5</w:t>
            </w:r>
            <w:r>
              <w:t>0</w:t>
            </w:r>
            <w:r w:rsidRPr="00D24F3C">
              <w:t xml:space="preserve"> %, dále stanovuje koncepci </w:t>
            </w:r>
            <w:r>
              <w:t>cvičení</w:t>
            </w:r>
            <w:r w:rsidRPr="00D24F3C">
              <w:t xml:space="preserve"> a dohlíží na jejich jednotné vedení.</w:t>
            </w:r>
          </w:p>
        </w:tc>
      </w:tr>
      <w:tr w:rsidR="00043CC2" w14:paraId="2DD874C1" w14:textId="77777777" w:rsidTr="00907B65">
        <w:tc>
          <w:tcPr>
            <w:tcW w:w="3086" w:type="dxa"/>
            <w:shd w:val="clear" w:color="auto" w:fill="F7CAAC"/>
          </w:tcPr>
          <w:p w14:paraId="00CC236B" w14:textId="77777777" w:rsidR="00043CC2" w:rsidRPr="00221630" w:rsidRDefault="00043CC2" w:rsidP="00907B65">
            <w:pPr>
              <w:jc w:val="both"/>
              <w:rPr>
                <w:b/>
              </w:rPr>
            </w:pPr>
            <w:r w:rsidRPr="00221630">
              <w:rPr>
                <w:b/>
              </w:rPr>
              <w:t>Vyučující</w:t>
            </w:r>
          </w:p>
        </w:tc>
        <w:tc>
          <w:tcPr>
            <w:tcW w:w="6769" w:type="dxa"/>
            <w:gridSpan w:val="7"/>
            <w:tcBorders>
              <w:bottom w:val="nil"/>
            </w:tcBorders>
          </w:tcPr>
          <w:p w14:paraId="3277828F" w14:textId="72536A27" w:rsidR="00F062BA" w:rsidRPr="00221630" w:rsidRDefault="00043CC2" w:rsidP="00F062BA">
            <w:pPr>
              <w:jc w:val="both"/>
            </w:pPr>
            <w:r>
              <w:t>doc. Ing. Jos</w:t>
            </w:r>
            <w:r w:rsidR="00F062BA">
              <w:t>ef Sedlák, Ph.D. – přednášky (5</w:t>
            </w:r>
            <w:r>
              <w:t>0%)</w:t>
            </w:r>
            <w:r w:rsidR="00F062BA">
              <w:t xml:space="preserve">, Ing. Denisa Hrušecká – přednášky (40%), Ing. Dalibor Toncer – přednášky (10%) </w:t>
            </w:r>
            <w:r w:rsidR="00B954C9">
              <w:t xml:space="preserve">- </w:t>
            </w:r>
            <w:r w:rsidR="00F062BA">
              <w:t>ext.</w:t>
            </w:r>
          </w:p>
        </w:tc>
      </w:tr>
      <w:tr w:rsidR="00043CC2" w14:paraId="0237D9A7" w14:textId="77777777" w:rsidTr="00907B65">
        <w:trPr>
          <w:trHeight w:val="42"/>
        </w:trPr>
        <w:tc>
          <w:tcPr>
            <w:tcW w:w="9855" w:type="dxa"/>
            <w:gridSpan w:val="8"/>
            <w:tcBorders>
              <w:top w:val="nil"/>
            </w:tcBorders>
          </w:tcPr>
          <w:p w14:paraId="6403D60F" w14:textId="77777777" w:rsidR="00043CC2" w:rsidRPr="00221630" w:rsidRDefault="00043CC2" w:rsidP="00907B65">
            <w:pPr>
              <w:jc w:val="both"/>
            </w:pPr>
          </w:p>
        </w:tc>
      </w:tr>
      <w:tr w:rsidR="00043CC2" w14:paraId="4A7B6A61" w14:textId="77777777" w:rsidTr="00907B65">
        <w:tc>
          <w:tcPr>
            <w:tcW w:w="3086" w:type="dxa"/>
            <w:shd w:val="clear" w:color="auto" w:fill="F7CAAC"/>
          </w:tcPr>
          <w:p w14:paraId="33A58F85" w14:textId="77777777" w:rsidR="00043CC2" w:rsidRPr="00221630" w:rsidRDefault="00043CC2" w:rsidP="00907B65">
            <w:pPr>
              <w:jc w:val="both"/>
              <w:rPr>
                <w:b/>
              </w:rPr>
            </w:pPr>
            <w:r w:rsidRPr="00221630">
              <w:rPr>
                <w:b/>
              </w:rPr>
              <w:t>Stručná anotace předmětu</w:t>
            </w:r>
          </w:p>
        </w:tc>
        <w:tc>
          <w:tcPr>
            <w:tcW w:w="6769" w:type="dxa"/>
            <w:gridSpan w:val="7"/>
            <w:tcBorders>
              <w:bottom w:val="nil"/>
            </w:tcBorders>
          </w:tcPr>
          <w:p w14:paraId="717FAF77" w14:textId="77777777" w:rsidR="00043CC2" w:rsidRPr="00221630" w:rsidRDefault="00043CC2" w:rsidP="00907B65">
            <w:pPr>
              <w:jc w:val="both"/>
            </w:pPr>
          </w:p>
        </w:tc>
      </w:tr>
      <w:tr w:rsidR="00043CC2" w14:paraId="4DB107C3" w14:textId="77777777" w:rsidTr="00907B65">
        <w:trPr>
          <w:trHeight w:val="3157"/>
        </w:trPr>
        <w:tc>
          <w:tcPr>
            <w:tcW w:w="9855" w:type="dxa"/>
            <w:gridSpan w:val="8"/>
            <w:tcBorders>
              <w:top w:val="nil"/>
              <w:bottom w:val="single" w:sz="12" w:space="0" w:color="auto"/>
            </w:tcBorders>
          </w:tcPr>
          <w:p w14:paraId="7BACF8B5" w14:textId="77777777" w:rsidR="00043CC2" w:rsidRDefault="00043CC2" w:rsidP="00907B65">
            <w:pPr>
              <w:jc w:val="both"/>
            </w:pPr>
            <w:r w:rsidRPr="00802148">
              <w:t>Cílem předmětu CAD je seznámit studenty s možnostmi grafických systémů pro podporu konstrukčního procesu. Naučit se a umět používat všem dostupný grafický systém se strojírenskou nadstavbou v aplikaci na výrobní dokumentaci strojních součástí. Získat základní zkušenosti s konstruováním ve 3D.</w:t>
            </w:r>
          </w:p>
          <w:p w14:paraId="35CE200E" w14:textId="77777777" w:rsidR="00043CC2" w:rsidRDefault="00043CC2" w:rsidP="00907B65">
            <w:pPr>
              <w:jc w:val="both"/>
            </w:pPr>
            <w:r>
              <w:t>Obsahem předmětu je ú</w:t>
            </w:r>
            <w:r w:rsidRPr="00802148">
              <w:t>vod do techniky CAD. Přehled různých druhů grafického hardware a software systémů CAD. Praktická aplikace programového systému AutoCAD s využitím strojírenské nadstavby při konstrukčním návrhu a tvorbě konstrukční dokumentace součástí a montážních jednotek, práce ve 3D s programem SolidWorks.</w:t>
            </w:r>
          </w:p>
          <w:p w14:paraId="731B6A1D" w14:textId="77777777" w:rsidR="00043CC2" w:rsidRDefault="00043CC2" w:rsidP="005961AC">
            <w:pPr>
              <w:pStyle w:val="Odstavecseseznamem"/>
              <w:numPr>
                <w:ilvl w:val="0"/>
                <w:numId w:val="54"/>
              </w:numPr>
              <w:ind w:left="250" w:hanging="250"/>
              <w:jc w:val="both"/>
            </w:pPr>
            <w:r>
              <w:t>Úvod do 3D modelování – problematika 3D modelování.</w:t>
            </w:r>
          </w:p>
          <w:p w14:paraId="7DC2CAB3" w14:textId="77777777" w:rsidR="00043CC2" w:rsidRDefault="00043CC2" w:rsidP="005961AC">
            <w:pPr>
              <w:pStyle w:val="Odstavecseseznamem"/>
              <w:numPr>
                <w:ilvl w:val="0"/>
                <w:numId w:val="54"/>
              </w:numPr>
              <w:ind w:left="250" w:hanging="250"/>
              <w:jc w:val="both"/>
            </w:pPr>
            <w:r>
              <w:t>Program AutoCAD – nastavení stylů a uživatelské možnosti.</w:t>
            </w:r>
          </w:p>
          <w:p w14:paraId="34E73215" w14:textId="77777777" w:rsidR="00043CC2" w:rsidRDefault="00043CC2" w:rsidP="005961AC">
            <w:pPr>
              <w:pStyle w:val="Odstavecseseznamem"/>
              <w:numPr>
                <w:ilvl w:val="0"/>
                <w:numId w:val="54"/>
              </w:numPr>
              <w:ind w:left="250" w:hanging="250"/>
              <w:jc w:val="both"/>
            </w:pPr>
            <w:r>
              <w:t>Program AutoCAD – přehled příkazů. Postup tvorby výkresu součásti.</w:t>
            </w:r>
          </w:p>
          <w:p w14:paraId="24792F9D" w14:textId="77777777" w:rsidR="00043CC2" w:rsidRDefault="00043CC2" w:rsidP="005961AC">
            <w:pPr>
              <w:pStyle w:val="Odstavecseseznamem"/>
              <w:numPr>
                <w:ilvl w:val="0"/>
                <w:numId w:val="54"/>
              </w:numPr>
              <w:ind w:left="250" w:hanging="250"/>
              <w:jc w:val="both"/>
            </w:pPr>
            <w:r>
              <w:t>Program SolidWorks – nastavení a náčrt, šablona, tvorba náčrtu, kótování, parametrizace a úpravy, 2D vazby, promítnutí geometrie, vysunutí.</w:t>
            </w:r>
          </w:p>
          <w:p w14:paraId="582467A9" w14:textId="77777777" w:rsidR="00043CC2" w:rsidRDefault="00043CC2" w:rsidP="005961AC">
            <w:pPr>
              <w:pStyle w:val="Odstavecseseznamem"/>
              <w:numPr>
                <w:ilvl w:val="0"/>
                <w:numId w:val="54"/>
              </w:numPr>
              <w:ind w:left="250" w:hanging="250"/>
              <w:jc w:val="both"/>
            </w:pPr>
            <w:r>
              <w:t>Tvorba 3D geometrie – zrcadlení, pole, díra.</w:t>
            </w:r>
          </w:p>
          <w:p w14:paraId="07A99F21" w14:textId="77777777" w:rsidR="00043CC2" w:rsidRDefault="00043CC2" w:rsidP="005961AC">
            <w:pPr>
              <w:pStyle w:val="Odstavecseseznamem"/>
              <w:numPr>
                <w:ilvl w:val="0"/>
                <w:numId w:val="54"/>
              </w:numPr>
              <w:ind w:left="250" w:hanging="250"/>
              <w:jc w:val="both"/>
            </w:pPr>
            <w:r>
              <w:t>3D modelování – zaoblení, zkosení, rotace, kosmetické úpravy.</w:t>
            </w:r>
          </w:p>
          <w:p w14:paraId="114A7B93" w14:textId="77777777" w:rsidR="00043CC2" w:rsidRDefault="00043CC2" w:rsidP="005961AC">
            <w:pPr>
              <w:pStyle w:val="Odstavecseseznamem"/>
              <w:numPr>
                <w:ilvl w:val="0"/>
                <w:numId w:val="54"/>
              </w:numPr>
              <w:ind w:left="250" w:hanging="250"/>
              <w:jc w:val="both"/>
            </w:pPr>
            <w:r>
              <w:t>Pokročilé modelování – tažení, skořepina, šablonování, volba materiálu.</w:t>
            </w:r>
          </w:p>
          <w:p w14:paraId="71736DEC" w14:textId="77777777" w:rsidR="00043CC2" w:rsidRDefault="00043CC2" w:rsidP="005961AC">
            <w:pPr>
              <w:pStyle w:val="Odstavecseseznamem"/>
              <w:numPr>
                <w:ilvl w:val="0"/>
                <w:numId w:val="54"/>
              </w:numPr>
              <w:ind w:left="250" w:hanging="250"/>
              <w:jc w:val="both"/>
            </w:pPr>
            <w:r>
              <w:t>Výkresová dokumentace – základní pohled, kótování.</w:t>
            </w:r>
          </w:p>
          <w:p w14:paraId="744CE76C" w14:textId="77777777" w:rsidR="00043CC2" w:rsidRDefault="00043CC2" w:rsidP="005961AC">
            <w:pPr>
              <w:pStyle w:val="Odstavecseseznamem"/>
              <w:numPr>
                <w:ilvl w:val="0"/>
                <w:numId w:val="54"/>
              </w:numPr>
              <w:ind w:left="250" w:hanging="250"/>
              <w:jc w:val="both"/>
            </w:pPr>
            <w:r>
              <w:t>Práce na modelu zadané součásti.</w:t>
            </w:r>
          </w:p>
          <w:p w14:paraId="455721A1" w14:textId="77777777" w:rsidR="00043CC2" w:rsidRDefault="00043CC2" w:rsidP="005961AC">
            <w:pPr>
              <w:pStyle w:val="Odstavecseseznamem"/>
              <w:numPr>
                <w:ilvl w:val="0"/>
                <w:numId w:val="54"/>
              </w:numPr>
              <w:ind w:left="250" w:hanging="250"/>
              <w:jc w:val="both"/>
            </w:pPr>
            <w:r>
              <w:t>Úvod do oblasti CAM.</w:t>
            </w:r>
          </w:p>
          <w:p w14:paraId="3AB20005" w14:textId="77777777" w:rsidR="00043CC2" w:rsidRDefault="00043CC2" w:rsidP="005961AC">
            <w:pPr>
              <w:pStyle w:val="Odstavecseseznamem"/>
              <w:numPr>
                <w:ilvl w:val="0"/>
                <w:numId w:val="54"/>
              </w:numPr>
              <w:ind w:left="250" w:hanging="250"/>
              <w:jc w:val="both"/>
            </w:pPr>
            <w:r>
              <w:t xml:space="preserve">Práce v uživatelském prostředí CAM – definování základních nastavení.  </w:t>
            </w:r>
          </w:p>
          <w:p w14:paraId="59B7942F" w14:textId="77777777" w:rsidR="00043CC2" w:rsidRDefault="00043CC2" w:rsidP="005961AC">
            <w:pPr>
              <w:pStyle w:val="Odstavecseseznamem"/>
              <w:numPr>
                <w:ilvl w:val="0"/>
                <w:numId w:val="54"/>
              </w:numPr>
              <w:ind w:left="250" w:hanging="250"/>
              <w:jc w:val="both"/>
            </w:pPr>
            <w:r>
              <w:t>Tvorba obráběcích strategií.</w:t>
            </w:r>
          </w:p>
          <w:p w14:paraId="72BCBD24" w14:textId="6026D682" w:rsidR="00043CC2" w:rsidRPr="00221630" w:rsidRDefault="00043CC2" w:rsidP="005961AC">
            <w:pPr>
              <w:pStyle w:val="Odstavecseseznamem"/>
              <w:numPr>
                <w:ilvl w:val="0"/>
                <w:numId w:val="54"/>
              </w:numPr>
              <w:ind w:left="250" w:hanging="250"/>
              <w:jc w:val="both"/>
            </w:pPr>
            <w:r>
              <w:t>Opakování, dokončení zadané součásti pomocí CNC technologie.</w:t>
            </w:r>
          </w:p>
        </w:tc>
      </w:tr>
      <w:tr w:rsidR="00043CC2" w14:paraId="3433815E" w14:textId="77777777" w:rsidTr="00907B65">
        <w:trPr>
          <w:trHeight w:val="265"/>
        </w:trPr>
        <w:tc>
          <w:tcPr>
            <w:tcW w:w="3653" w:type="dxa"/>
            <w:gridSpan w:val="2"/>
            <w:tcBorders>
              <w:top w:val="nil"/>
            </w:tcBorders>
            <w:shd w:val="clear" w:color="auto" w:fill="F7CAAC"/>
          </w:tcPr>
          <w:p w14:paraId="1B839D15" w14:textId="77777777" w:rsidR="00043CC2" w:rsidRPr="00221630" w:rsidRDefault="00043CC2" w:rsidP="00907B65">
            <w:pPr>
              <w:jc w:val="both"/>
            </w:pPr>
            <w:r w:rsidRPr="00221630">
              <w:rPr>
                <w:b/>
              </w:rPr>
              <w:t>Studijní literatura a studijní pomůcky</w:t>
            </w:r>
          </w:p>
        </w:tc>
        <w:tc>
          <w:tcPr>
            <w:tcW w:w="6202" w:type="dxa"/>
            <w:gridSpan w:val="6"/>
            <w:tcBorders>
              <w:top w:val="nil"/>
              <w:bottom w:val="nil"/>
            </w:tcBorders>
          </w:tcPr>
          <w:p w14:paraId="232DEEEB" w14:textId="77777777" w:rsidR="00043CC2" w:rsidRPr="00221630" w:rsidRDefault="00043CC2" w:rsidP="00907B65">
            <w:pPr>
              <w:jc w:val="both"/>
            </w:pPr>
          </w:p>
        </w:tc>
      </w:tr>
      <w:tr w:rsidR="00043CC2" w14:paraId="4E89C06D" w14:textId="77777777" w:rsidTr="00907B65">
        <w:trPr>
          <w:trHeight w:val="694"/>
        </w:trPr>
        <w:tc>
          <w:tcPr>
            <w:tcW w:w="9855" w:type="dxa"/>
            <w:gridSpan w:val="8"/>
            <w:tcBorders>
              <w:top w:val="nil"/>
            </w:tcBorders>
          </w:tcPr>
          <w:p w14:paraId="36F6BE61" w14:textId="77777777" w:rsidR="00043CC2" w:rsidRDefault="00043CC2" w:rsidP="00907B65">
            <w:pPr>
              <w:rPr>
                <w:b/>
              </w:rPr>
            </w:pPr>
            <w:r w:rsidRPr="00221630">
              <w:rPr>
                <w:b/>
              </w:rPr>
              <w:t>Povinná literatura</w:t>
            </w:r>
          </w:p>
          <w:p w14:paraId="32F250CD" w14:textId="77777777" w:rsidR="00043CC2" w:rsidRDefault="00043CC2" w:rsidP="00907B65">
            <w:pPr>
              <w:jc w:val="both"/>
            </w:pPr>
            <w:r>
              <w:t>FOŘT, P</w:t>
            </w:r>
            <w:r w:rsidR="00907B65">
              <w:t>.,</w:t>
            </w:r>
            <w:r>
              <w:t xml:space="preserve"> KLETEČKA, J. </w:t>
            </w:r>
            <w:r w:rsidRPr="00907B65">
              <w:rPr>
                <w:i/>
              </w:rPr>
              <w:t>AutoCAD 2014: učebnice.</w:t>
            </w:r>
            <w:r>
              <w:t xml:space="preserve"> Brno: Computer Press, 2014. ISBN 978-80-251-4154-0.</w:t>
            </w:r>
          </w:p>
          <w:p w14:paraId="15129FD8" w14:textId="77777777" w:rsidR="00043CC2" w:rsidRDefault="00043CC2" w:rsidP="00907B65">
            <w:pPr>
              <w:jc w:val="both"/>
            </w:pPr>
            <w:r>
              <w:t>SPIELMANN, M</w:t>
            </w:r>
            <w:r w:rsidR="00907B65">
              <w:t>.,</w:t>
            </w:r>
            <w:r>
              <w:t xml:space="preserve"> ŠPAČEK, J. </w:t>
            </w:r>
            <w:r w:rsidRPr="00907B65">
              <w:rPr>
                <w:i/>
              </w:rPr>
              <w:t>AutoCAD: názorný průvodce pro verze 2017 a 2018</w:t>
            </w:r>
            <w:r>
              <w:t>. Brno: Computer Press, 2017. ISBN 978-80-251-4887-7.</w:t>
            </w:r>
          </w:p>
          <w:p w14:paraId="068ACD02" w14:textId="77777777" w:rsidR="00043CC2" w:rsidRDefault="00043CC2" w:rsidP="00907B65">
            <w:pPr>
              <w:jc w:val="both"/>
            </w:pPr>
            <w:r>
              <w:t>LEACH, J</w:t>
            </w:r>
            <w:r w:rsidR="00907B65">
              <w:t>.</w:t>
            </w:r>
            <w:r>
              <w:t xml:space="preserve"> A. </w:t>
            </w:r>
            <w:r w:rsidRPr="00907B65">
              <w:rPr>
                <w:i/>
              </w:rPr>
              <w:t>Autocad 2016 instructor: a student guide for in-depth coverage of AutoCAD's commands and features</w:t>
            </w:r>
            <w:r>
              <w:t>. Kansas, USA: SDC Publications, 2015. ISBN 978-1585039524.</w:t>
            </w:r>
          </w:p>
          <w:p w14:paraId="15E7674C" w14:textId="77777777" w:rsidR="00043CC2" w:rsidRDefault="00043CC2" w:rsidP="00907B65">
            <w:pPr>
              <w:jc w:val="both"/>
            </w:pPr>
            <w:r>
              <w:t>VLÁČILOVÁ, H</w:t>
            </w:r>
            <w:r w:rsidR="00907B65">
              <w:t>.</w:t>
            </w:r>
            <w:r>
              <w:t>, VILÍMKOVÁ, M</w:t>
            </w:r>
            <w:r w:rsidR="00907B65">
              <w:t>.,</w:t>
            </w:r>
            <w:r>
              <w:t xml:space="preserve"> HENCL, L. </w:t>
            </w:r>
            <w:r w:rsidRPr="00907B65">
              <w:rPr>
                <w:i/>
              </w:rPr>
              <w:t>Základy práce v CAD systému SolidWorks</w:t>
            </w:r>
            <w:r>
              <w:t>. 1. vyd. Brno: Computer Press, a.s., 2006. 319 s. ISBN 80-251-1314-0.</w:t>
            </w:r>
          </w:p>
          <w:p w14:paraId="69729078" w14:textId="77777777" w:rsidR="00043CC2" w:rsidRDefault="00043CC2" w:rsidP="00907B65">
            <w:pPr>
              <w:jc w:val="both"/>
            </w:pPr>
            <w:r>
              <w:t>Delcam plc. PowerMILL 9.0: Getting Started. Release Issue 1. Birmingham, 2008. 101 s.</w:t>
            </w:r>
          </w:p>
          <w:p w14:paraId="6B1D3ED5" w14:textId="77777777" w:rsidR="00043CC2" w:rsidRPr="00221630" w:rsidRDefault="00043CC2" w:rsidP="00907B65">
            <w:pPr>
              <w:jc w:val="both"/>
              <w:rPr>
                <w:b/>
              </w:rPr>
            </w:pPr>
            <w:r w:rsidRPr="00221630">
              <w:rPr>
                <w:b/>
              </w:rPr>
              <w:t>Doporučená literatura</w:t>
            </w:r>
          </w:p>
          <w:p w14:paraId="5C005927" w14:textId="77777777" w:rsidR="00043CC2" w:rsidRDefault="00043CC2" w:rsidP="00907B65">
            <w:pPr>
              <w:jc w:val="both"/>
            </w:pPr>
            <w:r>
              <w:t>SVOBODA, P</w:t>
            </w:r>
            <w:r w:rsidR="00907B65">
              <w:t>.</w:t>
            </w:r>
            <w:r>
              <w:t>, BRANDEJS, J</w:t>
            </w:r>
            <w:r w:rsidR="00907B65">
              <w:t>.,</w:t>
            </w:r>
            <w:r>
              <w:t xml:space="preserve"> DVOŘÁČEK, J. </w:t>
            </w:r>
            <w:r w:rsidRPr="00907B65">
              <w:rPr>
                <w:i/>
              </w:rPr>
              <w:t>Základy konstruování.</w:t>
            </w:r>
            <w:r>
              <w:t xml:space="preserve"> Vyd. 6. Brno: Akademické nakladatelství CERM, 2016, 230 s. ISBN 978-80-204-921-9.</w:t>
            </w:r>
          </w:p>
          <w:p w14:paraId="14691D0A" w14:textId="77777777" w:rsidR="00043CC2" w:rsidRDefault="00043CC2" w:rsidP="00907B65">
            <w:pPr>
              <w:jc w:val="both"/>
            </w:pPr>
            <w:r>
              <w:t>KLETEČKA, J</w:t>
            </w:r>
            <w:r w:rsidR="00907B65">
              <w:t>.,</w:t>
            </w:r>
            <w:r>
              <w:t xml:space="preserve"> FOŘT, P. </w:t>
            </w:r>
            <w:r w:rsidRPr="00907B65">
              <w:rPr>
                <w:i/>
              </w:rPr>
              <w:t>Technické kreslení</w:t>
            </w:r>
            <w:r>
              <w:t>. Brno: CP Books, 2005, 252 s. ISBN 80-251-0498-2.</w:t>
            </w:r>
          </w:p>
          <w:p w14:paraId="1F8BC361" w14:textId="77777777" w:rsidR="00043CC2" w:rsidRDefault="00043CC2" w:rsidP="00907B65">
            <w:pPr>
              <w:jc w:val="both"/>
            </w:pPr>
            <w:r>
              <w:t>LEINVEBER, J</w:t>
            </w:r>
            <w:r w:rsidR="00907B65">
              <w:t xml:space="preserve">., </w:t>
            </w:r>
            <w:r>
              <w:t xml:space="preserve">VÁVRA, P. </w:t>
            </w:r>
            <w:r w:rsidRPr="00907B65">
              <w:rPr>
                <w:i/>
              </w:rPr>
              <w:t>Strojnické tabulky: pomocná učebnice pro školy technického zaměření.</w:t>
            </w:r>
            <w:r>
              <w:t xml:space="preserve"> 4., dopl. vyd. Úvaly: Albra, 2008. ISBN 978-80-7361-051-7.</w:t>
            </w:r>
          </w:p>
          <w:p w14:paraId="4FD3234C" w14:textId="77777777" w:rsidR="00043CC2" w:rsidRDefault="00043CC2" w:rsidP="00907B65">
            <w:pPr>
              <w:jc w:val="both"/>
            </w:pPr>
            <w:r>
              <w:t>FOŘT, P</w:t>
            </w:r>
            <w:r w:rsidR="00907B65">
              <w:t>.,</w:t>
            </w:r>
            <w:r>
              <w:t xml:space="preserve"> KLETEČKA, J. </w:t>
            </w:r>
            <w:r w:rsidRPr="00907B65">
              <w:rPr>
                <w:i/>
              </w:rPr>
              <w:t>Autodesk Inventor: tvorba digitálních prototypů</w:t>
            </w:r>
            <w:r>
              <w:t>. 3., aktualiz. vyd. Brno: Computer Press, 2012. ISBN 978-80-251-3728-4.</w:t>
            </w:r>
          </w:p>
          <w:p w14:paraId="71FE0A40" w14:textId="77777777" w:rsidR="00043CC2" w:rsidRDefault="00043CC2" w:rsidP="00907B65">
            <w:pPr>
              <w:jc w:val="both"/>
            </w:pPr>
            <w:r>
              <w:t>SHIGLEY, J</w:t>
            </w:r>
            <w:r w:rsidR="00907B65">
              <w:t>. E</w:t>
            </w:r>
            <w:r>
              <w:t>., MISCHKE</w:t>
            </w:r>
            <w:r w:rsidR="00907B65">
              <w:t>, Ch. R.,</w:t>
            </w:r>
            <w:r>
              <w:t xml:space="preserve"> BUDYNAS</w:t>
            </w:r>
            <w:r w:rsidR="00907B65">
              <w:t>, R. G</w:t>
            </w:r>
            <w:r>
              <w:t xml:space="preserve">. </w:t>
            </w:r>
            <w:r w:rsidRPr="00907B65">
              <w:rPr>
                <w:i/>
              </w:rPr>
              <w:t>Konstruování strojních součástí</w:t>
            </w:r>
            <w:r>
              <w:t>. 1. vyd. Brno: VUTIUM, 2010, 1159 s. ISBN 978-80-214-2629-0.</w:t>
            </w:r>
          </w:p>
          <w:p w14:paraId="39DC2BD1" w14:textId="77777777" w:rsidR="00043CC2" w:rsidRPr="00221630" w:rsidRDefault="00043CC2" w:rsidP="00907B65">
            <w:pPr>
              <w:jc w:val="both"/>
            </w:pPr>
            <w:r>
              <w:t xml:space="preserve">MCMAHON, CH., BROWNE, J. </w:t>
            </w:r>
            <w:r w:rsidRPr="00907B65">
              <w:rPr>
                <w:i/>
              </w:rPr>
              <w:t>CAD/CAM – principles, practice and manufacturing management</w:t>
            </w:r>
            <w:r>
              <w:t>. 2.vyd. Harlow: Pearson Edication Limited. 1998. 643</w:t>
            </w:r>
            <w:r w:rsidR="00907B65">
              <w:t xml:space="preserve"> </w:t>
            </w:r>
            <w:r>
              <w:t>s. ISBN 0-2001-17819-2.</w:t>
            </w:r>
          </w:p>
        </w:tc>
      </w:tr>
      <w:tr w:rsidR="00043CC2" w14:paraId="64FE5FDA"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5A7E4BA" w14:textId="77777777" w:rsidR="00043CC2" w:rsidRPr="00221630" w:rsidRDefault="00043CC2" w:rsidP="00907B65">
            <w:pPr>
              <w:rPr>
                <w:b/>
              </w:rPr>
            </w:pPr>
            <w:r w:rsidRPr="00221630">
              <w:rPr>
                <w:b/>
              </w:rPr>
              <w:t>Informace ke kombinované nebo distanční formě</w:t>
            </w:r>
          </w:p>
        </w:tc>
      </w:tr>
      <w:tr w:rsidR="00043CC2" w14:paraId="7AAB8011" w14:textId="77777777" w:rsidTr="00907B65">
        <w:tc>
          <w:tcPr>
            <w:tcW w:w="4787" w:type="dxa"/>
            <w:gridSpan w:val="3"/>
            <w:tcBorders>
              <w:top w:val="single" w:sz="2" w:space="0" w:color="auto"/>
            </w:tcBorders>
            <w:shd w:val="clear" w:color="auto" w:fill="F7CAAC"/>
          </w:tcPr>
          <w:p w14:paraId="0DB01573" w14:textId="77777777" w:rsidR="00043CC2" w:rsidRPr="00221630" w:rsidRDefault="00043CC2" w:rsidP="00907B65">
            <w:r w:rsidRPr="00221630">
              <w:rPr>
                <w:b/>
              </w:rPr>
              <w:t>Rozsah konzultací (soustředění)</w:t>
            </w:r>
          </w:p>
        </w:tc>
        <w:tc>
          <w:tcPr>
            <w:tcW w:w="889" w:type="dxa"/>
            <w:tcBorders>
              <w:top w:val="single" w:sz="2" w:space="0" w:color="auto"/>
            </w:tcBorders>
          </w:tcPr>
          <w:p w14:paraId="37339BCB" w14:textId="77777777" w:rsidR="00043CC2" w:rsidRPr="00BC357D" w:rsidRDefault="00043CC2" w:rsidP="00907B65">
            <w:r w:rsidRPr="00BC357D">
              <w:t>15</w:t>
            </w:r>
          </w:p>
        </w:tc>
        <w:tc>
          <w:tcPr>
            <w:tcW w:w="4179" w:type="dxa"/>
            <w:gridSpan w:val="4"/>
            <w:tcBorders>
              <w:top w:val="single" w:sz="2" w:space="0" w:color="auto"/>
            </w:tcBorders>
            <w:shd w:val="clear" w:color="auto" w:fill="F7CAAC"/>
          </w:tcPr>
          <w:p w14:paraId="51EC8B5E" w14:textId="77777777" w:rsidR="00043CC2" w:rsidRPr="00221630" w:rsidRDefault="00043CC2" w:rsidP="00907B65">
            <w:pPr>
              <w:jc w:val="both"/>
              <w:rPr>
                <w:b/>
              </w:rPr>
            </w:pPr>
            <w:r w:rsidRPr="00221630">
              <w:rPr>
                <w:b/>
              </w:rPr>
              <w:t xml:space="preserve">hodin </w:t>
            </w:r>
          </w:p>
        </w:tc>
      </w:tr>
      <w:tr w:rsidR="00043CC2" w14:paraId="2DD8C9BE" w14:textId="77777777" w:rsidTr="00907B65">
        <w:tc>
          <w:tcPr>
            <w:tcW w:w="9855" w:type="dxa"/>
            <w:gridSpan w:val="8"/>
            <w:shd w:val="clear" w:color="auto" w:fill="F7CAAC"/>
          </w:tcPr>
          <w:p w14:paraId="205D1419" w14:textId="77777777" w:rsidR="00043CC2" w:rsidRPr="00221630" w:rsidRDefault="00043CC2" w:rsidP="00907B65">
            <w:pPr>
              <w:jc w:val="both"/>
              <w:rPr>
                <w:b/>
              </w:rPr>
            </w:pPr>
            <w:r w:rsidRPr="00221630">
              <w:rPr>
                <w:b/>
              </w:rPr>
              <w:t>Informace o způsobu kontaktu s vyučujícím</w:t>
            </w:r>
          </w:p>
        </w:tc>
      </w:tr>
      <w:tr w:rsidR="00043CC2" w14:paraId="19DE5A2A" w14:textId="77777777" w:rsidTr="00907B65">
        <w:trPr>
          <w:trHeight w:val="544"/>
        </w:trPr>
        <w:tc>
          <w:tcPr>
            <w:tcW w:w="9855" w:type="dxa"/>
            <w:gridSpan w:val="8"/>
          </w:tcPr>
          <w:p w14:paraId="70C03C83" w14:textId="77777777" w:rsidR="00043CC2" w:rsidRPr="00221630" w:rsidRDefault="00043CC2" w:rsidP="00907B6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35B861" w14:textId="77777777" w:rsidR="00376090" w:rsidRDefault="003760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07B65" w14:paraId="2DC94D56" w14:textId="77777777" w:rsidTr="00907B65">
        <w:tc>
          <w:tcPr>
            <w:tcW w:w="9855" w:type="dxa"/>
            <w:gridSpan w:val="8"/>
            <w:tcBorders>
              <w:bottom w:val="double" w:sz="4" w:space="0" w:color="auto"/>
            </w:tcBorders>
            <w:shd w:val="clear" w:color="auto" w:fill="BDD6EE"/>
          </w:tcPr>
          <w:p w14:paraId="61EF20C7" w14:textId="77777777" w:rsidR="00907B65" w:rsidRDefault="00907B65" w:rsidP="00907B65">
            <w:pPr>
              <w:jc w:val="both"/>
              <w:rPr>
                <w:b/>
                <w:sz w:val="28"/>
              </w:rPr>
            </w:pPr>
            <w:r>
              <w:br w:type="page"/>
            </w:r>
            <w:r>
              <w:rPr>
                <w:b/>
                <w:sz w:val="28"/>
              </w:rPr>
              <w:t>B-III – Charakteristika studijního předmětu</w:t>
            </w:r>
          </w:p>
        </w:tc>
      </w:tr>
      <w:tr w:rsidR="00907B65" w14:paraId="49D247F1" w14:textId="77777777" w:rsidTr="00907B65">
        <w:tc>
          <w:tcPr>
            <w:tcW w:w="3086" w:type="dxa"/>
            <w:tcBorders>
              <w:top w:val="double" w:sz="4" w:space="0" w:color="auto"/>
            </w:tcBorders>
            <w:shd w:val="clear" w:color="auto" w:fill="F7CAAC"/>
          </w:tcPr>
          <w:p w14:paraId="1EA89AF6" w14:textId="77777777" w:rsidR="00907B65" w:rsidRPr="00221630" w:rsidRDefault="00907B65" w:rsidP="00907B65">
            <w:pPr>
              <w:jc w:val="both"/>
              <w:rPr>
                <w:b/>
              </w:rPr>
            </w:pPr>
            <w:r w:rsidRPr="00221630">
              <w:rPr>
                <w:b/>
              </w:rPr>
              <w:t>Název studijního předmětu</w:t>
            </w:r>
          </w:p>
        </w:tc>
        <w:tc>
          <w:tcPr>
            <w:tcW w:w="6769" w:type="dxa"/>
            <w:gridSpan w:val="7"/>
            <w:tcBorders>
              <w:top w:val="double" w:sz="4" w:space="0" w:color="auto"/>
            </w:tcBorders>
          </w:tcPr>
          <w:p w14:paraId="454D841E" w14:textId="2868B171" w:rsidR="00907B65" w:rsidRPr="00221630" w:rsidRDefault="00907B65" w:rsidP="00E12A30">
            <w:pPr>
              <w:jc w:val="both"/>
            </w:pPr>
            <w:r>
              <w:t xml:space="preserve">Počítačová simulace </w:t>
            </w:r>
            <w:del w:id="536" w:author="Michal Pilík" w:date="2019-09-06T08:06:00Z">
              <w:r w:rsidDel="00E12A30">
                <w:delText xml:space="preserve">výrobních </w:delText>
              </w:r>
            </w:del>
            <w:ins w:id="537" w:author="Michal Pilík" w:date="2019-09-06T08:06:00Z">
              <w:r w:rsidR="00E12A30">
                <w:t xml:space="preserve">ekonomických </w:t>
              </w:r>
            </w:ins>
            <w:r>
              <w:t>systémů I</w:t>
            </w:r>
          </w:p>
        </w:tc>
      </w:tr>
      <w:tr w:rsidR="00907B65" w14:paraId="314D11F7" w14:textId="77777777" w:rsidTr="00907B65">
        <w:tc>
          <w:tcPr>
            <w:tcW w:w="3086" w:type="dxa"/>
            <w:shd w:val="clear" w:color="auto" w:fill="F7CAAC"/>
          </w:tcPr>
          <w:p w14:paraId="231EC89C" w14:textId="77777777" w:rsidR="00907B65" w:rsidRPr="00221630" w:rsidRDefault="00907B65" w:rsidP="00907B65">
            <w:pPr>
              <w:jc w:val="both"/>
              <w:rPr>
                <w:b/>
              </w:rPr>
            </w:pPr>
            <w:r w:rsidRPr="00221630">
              <w:rPr>
                <w:b/>
              </w:rPr>
              <w:t>Typ předmětu</w:t>
            </w:r>
          </w:p>
        </w:tc>
        <w:tc>
          <w:tcPr>
            <w:tcW w:w="3406" w:type="dxa"/>
            <w:gridSpan w:val="4"/>
          </w:tcPr>
          <w:p w14:paraId="6F02DD43" w14:textId="14949838" w:rsidR="00907B65" w:rsidRPr="00221630" w:rsidRDefault="00907B65" w:rsidP="00711C33">
            <w:pPr>
              <w:jc w:val="both"/>
            </w:pPr>
            <w:r>
              <w:t>povinný</w:t>
            </w:r>
            <w:r w:rsidRPr="00221630">
              <w:t xml:space="preserve"> „P“</w:t>
            </w:r>
          </w:p>
        </w:tc>
        <w:tc>
          <w:tcPr>
            <w:tcW w:w="2695" w:type="dxa"/>
            <w:gridSpan w:val="2"/>
            <w:shd w:val="clear" w:color="auto" w:fill="F7CAAC"/>
          </w:tcPr>
          <w:p w14:paraId="5BEF5650" w14:textId="77777777" w:rsidR="00907B65" w:rsidRPr="00221630" w:rsidRDefault="00907B65" w:rsidP="00907B65">
            <w:pPr>
              <w:jc w:val="both"/>
            </w:pPr>
            <w:r w:rsidRPr="00221630">
              <w:rPr>
                <w:b/>
              </w:rPr>
              <w:t>doporučený ročník / semestr</w:t>
            </w:r>
          </w:p>
        </w:tc>
        <w:tc>
          <w:tcPr>
            <w:tcW w:w="668" w:type="dxa"/>
          </w:tcPr>
          <w:p w14:paraId="07CF2863" w14:textId="77777777" w:rsidR="00907B65" w:rsidRPr="00221630" w:rsidRDefault="00907B65" w:rsidP="00907B65">
            <w:pPr>
              <w:jc w:val="both"/>
            </w:pPr>
            <w:r>
              <w:t>1</w:t>
            </w:r>
            <w:r w:rsidRPr="00221630">
              <w:t>/</w:t>
            </w:r>
            <w:r>
              <w:t>L</w:t>
            </w:r>
          </w:p>
        </w:tc>
      </w:tr>
      <w:tr w:rsidR="00907B65" w14:paraId="0C923524" w14:textId="77777777" w:rsidTr="00907B65">
        <w:tc>
          <w:tcPr>
            <w:tcW w:w="3086" w:type="dxa"/>
            <w:shd w:val="clear" w:color="auto" w:fill="F7CAAC"/>
          </w:tcPr>
          <w:p w14:paraId="74B70CD0" w14:textId="77777777" w:rsidR="00907B65" w:rsidRPr="00221630" w:rsidRDefault="00907B65" w:rsidP="00907B65">
            <w:pPr>
              <w:jc w:val="both"/>
              <w:rPr>
                <w:b/>
              </w:rPr>
            </w:pPr>
            <w:r w:rsidRPr="00221630">
              <w:rPr>
                <w:b/>
              </w:rPr>
              <w:t>Rozsah studijního předmětu</w:t>
            </w:r>
          </w:p>
        </w:tc>
        <w:tc>
          <w:tcPr>
            <w:tcW w:w="1701" w:type="dxa"/>
            <w:gridSpan w:val="2"/>
          </w:tcPr>
          <w:p w14:paraId="2D7390D5" w14:textId="77777777" w:rsidR="00907B65" w:rsidRPr="00221630" w:rsidRDefault="00907B65" w:rsidP="00907B65">
            <w:pPr>
              <w:jc w:val="both"/>
            </w:pPr>
            <w:r>
              <w:t>39s</w:t>
            </w:r>
          </w:p>
        </w:tc>
        <w:tc>
          <w:tcPr>
            <w:tcW w:w="889" w:type="dxa"/>
            <w:shd w:val="clear" w:color="auto" w:fill="F7CAAC"/>
          </w:tcPr>
          <w:p w14:paraId="45880C3A" w14:textId="77777777" w:rsidR="00907B65" w:rsidRPr="00221630" w:rsidRDefault="00907B65" w:rsidP="00907B65">
            <w:pPr>
              <w:jc w:val="both"/>
              <w:rPr>
                <w:b/>
              </w:rPr>
            </w:pPr>
            <w:r w:rsidRPr="00221630">
              <w:rPr>
                <w:b/>
              </w:rPr>
              <w:t xml:space="preserve">hod. </w:t>
            </w:r>
          </w:p>
        </w:tc>
        <w:tc>
          <w:tcPr>
            <w:tcW w:w="816" w:type="dxa"/>
          </w:tcPr>
          <w:p w14:paraId="0F49E68A" w14:textId="77777777" w:rsidR="00907B65" w:rsidRPr="00221630" w:rsidRDefault="00907B65" w:rsidP="00907B65">
            <w:pPr>
              <w:jc w:val="both"/>
            </w:pPr>
            <w:r>
              <w:t>39</w:t>
            </w:r>
          </w:p>
        </w:tc>
        <w:tc>
          <w:tcPr>
            <w:tcW w:w="2156" w:type="dxa"/>
            <w:shd w:val="clear" w:color="auto" w:fill="F7CAAC"/>
          </w:tcPr>
          <w:p w14:paraId="211DEAF7" w14:textId="77777777" w:rsidR="00907B65" w:rsidRPr="00221630" w:rsidRDefault="00907B65" w:rsidP="00907B65">
            <w:pPr>
              <w:jc w:val="both"/>
              <w:rPr>
                <w:b/>
              </w:rPr>
            </w:pPr>
            <w:r w:rsidRPr="00221630">
              <w:rPr>
                <w:b/>
              </w:rPr>
              <w:t>kreditů</w:t>
            </w:r>
          </w:p>
        </w:tc>
        <w:tc>
          <w:tcPr>
            <w:tcW w:w="1207" w:type="dxa"/>
            <w:gridSpan w:val="2"/>
          </w:tcPr>
          <w:p w14:paraId="13CBCD5D" w14:textId="77777777" w:rsidR="00907B65" w:rsidRPr="00221630" w:rsidRDefault="00907B65" w:rsidP="00907B65">
            <w:pPr>
              <w:jc w:val="both"/>
            </w:pPr>
            <w:r>
              <w:t>3</w:t>
            </w:r>
          </w:p>
        </w:tc>
      </w:tr>
      <w:tr w:rsidR="00907B65" w14:paraId="714D2439" w14:textId="77777777" w:rsidTr="00907B65">
        <w:tc>
          <w:tcPr>
            <w:tcW w:w="3086" w:type="dxa"/>
            <w:shd w:val="clear" w:color="auto" w:fill="F7CAAC"/>
          </w:tcPr>
          <w:p w14:paraId="600D5D13" w14:textId="77777777" w:rsidR="00907B65" w:rsidRPr="00221630" w:rsidRDefault="00907B65" w:rsidP="00907B65">
            <w:pPr>
              <w:jc w:val="both"/>
              <w:rPr>
                <w:b/>
              </w:rPr>
            </w:pPr>
            <w:r w:rsidRPr="00221630">
              <w:rPr>
                <w:b/>
              </w:rPr>
              <w:t>Prerekvizity, korekvizity, ekvivalence</w:t>
            </w:r>
          </w:p>
        </w:tc>
        <w:tc>
          <w:tcPr>
            <w:tcW w:w="6769" w:type="dxa"/>
            <w:gridSpan w:val="7"/>
          </w:tcPr>
          <w:p w14:paraId="7BB8882D" w14:textId="77777777" w:rsidR="00907B65" w:rsidRPr="00221630" w:rsidRDefault="00907B65" w:rsidP="00907B65">
            <w:pPr>
              <w:jc w:val="both"/>
            </w:pPr>
          </w:p>
        </w:tc>
      </w:tr>
      <w:tr w:rsidR="00907B65" w14:paraId="29D867A5" w14:textId="77777777" w:rsidTr="00907B65">
        <w:tc>
          <w:tcPr>
            <w:tcW w:w="3086" w:type="dxa"/>
            <w:shd w:val="clear" w:color="auto" w:fill="F7CAAC"/>
          </w:tcPr>
          <w:p w14:paraId="3773A4E8" w14:textId="77777777" w:rsidR="00907B65" w:rsidRPr="00221630" w:rsidRDefault="00907B65" w:rsidP="00907B65">
            <w:pPr>
              <w:jc w:val="both"/>
              <w:rPr>
                <w:b/>
              </w:rPr>
            </w:pPr>
            <w:r w:rsidRPr="00221630">
              <w:rPr>
                <w:b/>
              </w:rPr>
              <w:t>Způsob ověření studijních výsledků</w:t>
            </w:r>
          </w:p>
        </w:tc>
        <w:tc>
          <w:tcPr>
            <w:tcW w:w="3406" w:type="dxa"/>
            <w:gridSpan w:val="4"/>
          </w:tcPr>
          <w:p w14:paraId="6A8A180B" w14:textId="77777777" w:rsidR="00907B65" w:rsidRPr="00221630" w:rsidRDefault="00907B65" w:rsidP="00907B65">
            <w:pPr>
              <w:jc w:val="both"/>
            </w:pPr>
            <w:r>
              <w:t>klasifikovaný zápočet</w:t>
            </w:r>
          </w:p>
        </w:tc>
        <w:tc>
          <w:tcPr>
            <w:tcW w:w="2156" w:type="dxa"/>
            <w:shd w:val="clear" w:color="auto" w:fill="F7CAAC"/>
          </w:tcPr>
          <w:p w14:paraId="4EC94DF0" w14:textId="77777777" w:rsidR="00907B65" w:rsidRPr="00221630" w:rsidRDefault="00907B65" w:rsidP="00907B65">
            <w:pPr>
              <w:jc w:val="both"/>
              <w:rPr>
                <w:b/>
              </w:rPr>
            </w:pPr>
            <w:r w:rsidRPr="00221630">
              <w:rPr>
                <w:b/>
              </w:rPr>
              <w:t>Forma výuky</w:t>
            </w:r>
          </w:p>
        </w:tc>
        <w:tc>
          <w:tcPr>
            <w:tcW w:w="1207" w:type="dxa"/>
            <w:gridSpan w:val="2"/>
          </w:tcPr>
          <w:p w14:paraId="1BBFD844" w14:textId="77777777" w:rsidR="00907B65" w:rsidRPr="00221630" w:rsidRDefault="00907B65" w:rsidP="00907B65">
            <w:pPr>
              <w:jc w:val="both"/>
            </w:pPr>
            <w:r>
              <w:t>cvičení</w:t>
            </w:r>
          </w:p>
        </w:tc>
      </w:tr>
      <w:tr w:rsidR="00907B65" w14:paraId="39F48974" w14:textId="77777777" w:rsidTr="00907B65">
        <w:tc>
          <w:tcPr>
            <w:tcW w:w="3086" w:type="dxa"/>
            <w:shd w:val="clear" w:color="auto" w:fill="F7CAAC"/>
          </w:tcPr>
          <w:p w14:paraId="6E0CEE98" w14:textId="77777777" w:rsidR="00907B65" w:rsidRPr="00221630" w:rsidRDefault="00907B65" w:rsidP="00907B65">
            <w:pPr>
              <w:jc w:val="both"/>
              <w:rPr>
                <w:b/>
              </w:rPr>
            </w:pPr>
            <w:r w:rsidRPr="00221630">
              <w:rPr>
                <w:b/>
              </w:rPr>
              <w:t>Forma způsobu ověření studijních výsledků a další požadavky na studenta</w:t>
            </w:r>
          </w:p>
        </w:tc>
        <w:tc>
          <w:tcPr>
            <w:tcW w:w="6769" w:type="dxa"/>
            <w:gridSpan w:val="7"/>
            <w:tcBorders>
              <w:bottom w:val="nil"/>
            </w:tcBorders>
          </w:tcPr>
          <w:p w14:paraId="012A2C44" w14:textId="77777777" w:rsidR="00907B65" w:rsidRPr="007E3497" w:rsidRDefault="00907B65" w:rsidP="00907B65">
            <w:pPr>
              <w:jc w:val="both"/>
            </w:pPr>
            <w:r w:rsidRPr="007E3497">
              <w:t>Způsob zakončení předmětu – klasifikovaný zápočet</w:t>
            </w:r>
          </w:p>
          <w:p w14:paraId="49F0E7AC" w14:textId="77777777" w:rsidR="00907B65" w:rsidRPr="007E3497" w:rsidRDefault="00907B65" w:rsidP="00AF47A5">
            <w:pPr>
              <w:jc w:val="both"/>
            </w:pPr>
            <w:r w:rsidRPr="007E3497">
              <w:t>Požadavky</w:t>
            </w:r>
            <w:r w:rsidR="00AF47A5">
              <w:t xml:space="preserve"> na klasifikovaný zápočet: </w:t>
            </w:r>
            <w:r w:rsidRPr="007E3497">
              <w:t xml:space="preserve">Student musí zpracovat funkční model výroby ve vyučovaném softwaru. </w:t>
            </w:r>
          </w:p>
        </w:tc>
      </w:tr>
      <w:tr w:rsidR="00907B65" w14:paraId="3076ACFD" w14:textId="77777777" w:rsidTr="00907B65">
        <w:trPr>
          <w:trHeight w:val="42"/>
        </w:trPr>
        <w:tc>
          <w:tcPr>
            <w:tcW w:w="9855" w:type="dxa"/>
            <w:gridSpan w:val="8"/>
            <w:tcBorders>
              <w:top w:val="nil"/>
            </w:tcBorders>
          </w:tcPr>
          <w:p w14:paraId="7549EF85" w14:textId="77777777" w:rsidR="00907B65" w:rsidRPr="00221630" w:rsidRDefault="00907B65" w:rsidP="00907B65">
            <w:pPr>
              <w:jc w:val="both"/>
            </w:pPr>
          </w:p>
        </w:tc>
      </w:tr>
      <w:tr w:rsidR="00907B65" w14:paraId="32E67D88" w14:textId="77777777" w:rsidTr="00907B65">
        <w:trPr>
          <w:trHeight w:val="197"/>
        </w:trPr>
        <w:tc>
          <w:tcPr>
            <w:tcW w:w="3086" w:type="dxa"/>
            <w:tcBorders>
              <w:top w:val="nil"/>
            </w:tcBorders>
            <w:shd w:val="clear" w:color="auto" w:fill="F7CAAC"/>
          </w:tcPr>
          <w:p w14:paraId="53D7407F" w14:textId="77777777" w:rsidR="00907B65" w:rsidRPr="00221630" w:rsidRDefault="00907B65" w:rsidP="00907B65">
            <w:pPr>
              <w:jc w:val="both"/>
              <w:rPr>
                <w:b/>
              </w:rPr>
            </w:pPr>
            <w:r w:rsidRPr="00221630">
              <w:rPr>
                <w:b/>
              </w:rPr>
              <w:t>Garant předmětu</w:t>
            </w:r>
          </w:p>
        </w:tc>
        <w:tc>
          <w:tcPr>
            <w:tcW w:w="6769" w:type="dxa"/>
            <w:gridSpan w:val="7"/>
            <w:tcBorders>
              <w:top w:val="nil"/>
            </w:tcBorders>
            <w:shd w:val="clear" w:color="auto" w:fill="auto"/>
          </w:tcPr>
          <w:p w14:paraId="03D23922" w14:textId="77777777" w:rsidR="00907B65" w:rsidRPr="00221630" w:rsidRDefault="00907B65" w:rsidP="00907B65">
            <w:pPr>
              <w:jc w:val="both"/>
            </w:pPr>
            <w:r w:rsidRPr="00CA331A">
              <w:t>Ing.</w:t>
            </w:r>
            <w:r>
              <w:t xml:space="preserve"> Michal Pivnička</w:t>
            </w:r>
            <w:r w:rsidRPr="00CA331A">
              <w:t>, Ph.D.</w:t>
            </w:r>
          </w:p>
        </w:tc>
      </w:tr>
      <w:tr w:rsidR="00907B65" w14:paraId="76F196D1" w14:textId="77777777" w:rsidTr="00907B65">
        <w:trPr>
          <w:trHeight w:val="243"/>
        </w:trPr>
        <w:tc>
          <w:tcPr>
            <w:tcW w:w="3086" w:type="dxa"/>
            <w:tcBorders>
              <w:top w:val="nil"/>
            </w:tcBorders>
            <w:shd w:val="clear" w:color="auto" w:fill="F7CAAC"/>
          </w:tcPr>
          <w:p w14:paraId="4F6A9C61" w14:textId="77777777" w:rsidR="00907B65" w:rsidRPr="00221630" w:rsidRDefault="00907B65" w:rsidP="00907B65">
            <w:pPr>
              <w:jc w:val="both"/>
              <w:rPr>
                <w:b/>
              </w:rPr>
            </w:pPr>
            <w:r w:rsidRPr="00221630">
              <w:rPr>
                <w:b/>
              </w:rPr>
              <w:t>Zapojení garanta do výuky předmětu</w:t>
            </w:r>
          </w:p>
        </w:tc>
        <w:tc>
          <w:tcPr>
            <w:tcW w:w="6769" w:type="dxa"/>
            <w:gridSpan w:val="7"/>
            <w:tcBorders>
              <w:top w:val="nil"/>
            </w:tcBorders>
          </w:tcPr>
          <w:p w14:paraId="47FE0423" w14:textId="77777777" w:rsidR="00907B65" w:rsidRPr="00221630" w:rsidRDefault="00907B65" w:rsidP="00907B65">
            <w:pPr>
              <w:jc w:val="both"/>
            </w:pPr>
            <w:r w:rsidRPr="00EA3C4C">
              <w:t xml:space="preserve">Garant se </w:t>
            </w:r>
            <w:r>
              <w:t xml:space="preserve">podílí na vedení seminářů v rozsahu 100 %. </w:t>
            </w:r>
          </w:p>
        </w:tc>
      </w:tr>
      <w:tr w:rsidR="00907B65" w14:paraId="2397B606" w14:textId="77777777" w:rsidTr="00907B65">
        <w:tc>
          <w:tcPr>
            <w:tcW w:w="3086" w:type="dxa"/>
            <w:shd w:val="clear" w:color="auto" w:fill="F7CAAC"/>
          </w:tcPr>
          <w:p w14:paraId="2D33C38B" w14:textId="77777777" w:rsidR="00907B65" w:rsidRPr="00221630" w:rsidRDefault="00907B65" w:rsidP="00907B65">
            <w:pPr>
              <w:jc w:val="both"/>
              <w:rPr>
                <w:b/>
              </w:rPr>
            </w:pPr>
            <w:r w:rsidRPr="00221630">
              <w:rPr>
                <w:b/>
              </w:rPr>
              <w:t>Vyučující</w:t>
            </w:r>
          </w:p>
        </w:tc>
        <w:tc>
          <w:tcPr>
            <w:tcW w:w="6769" w:type="dxa"/>
            <w:gridSpan w:val="7"/>
            <w:tcBorders>
              <w:bottom w:val="nil"/>
            </w:tcBorders>
          </w:tcPr>
          <w:p w14:paraId="35E16976" w14:textId="33A5CABE" w:rsidR="00907B65" w:rsidRPr="00221630" w:rsidRDefault="00907B65" w:rsidP="006E0A6F">
            <w:pPr>
              <w:jc w:val="both"/>
            </w:pPr>
            <w:r>
              <w:t xml:space="preserve">Ing. Michal Pivnička, Ph.D. – </w:t>
            </w:r>
            <w:r w:rsidR="006E0A6F">
              <w:t>vedení seminářů</w:t>
            </w:r>
            <w:r>
              <w:t xml:space="preserve"> (100%)</w:t>
            </w:r>
          </w:p>
        </w:tc>
      </w:tr>
      <w:tr w:rsidR="00907B65" w14:paraId="36BD7ADA" w14:textId="77777777" w:rsidTr="00907B65">
        <w:trPr>
          <w:trHeight w:val="42"/>
        </w:trPr>
        <w:tc>
          <w:tcPr>
            <w:tcW w:w="9855" w:type="dxa"/>
            <w:gridSpan w:val="8"/>
            <w:tcBorders>
              <w:top w:val="nil"/>
            </w:tcBorders>
          </w:tcPr>
          <w:p w14:paraId="0E2EDC13" w14:textId="77777777" w:rsidR="00907B65" w:rsidRPr="00221630" w:rsidRDefault="00907B65" w:rsidP="00907B65">
            <w:pPr>
              <w:jc w:val="both"/>
            </w:pPr>
          </w:p>
        </w:tc>
      </w:tr>
      <w:tr w:rsidR="00907B65" w14:paraId="1EB5B430" w14:textId="77777777" w:rsidTr="00907B65">
        <w:tc>
          <w:tcPr>
            <w:tcW w:w="3086" w:type="dxa"/>
            <w:shd w:val="clear" w:color="auto" w:fill="F7CAAC"/>
          </w:tcPr>
          <w:p w14:paraId="1E1ECEA5" w14:textId="77777777" w:rsidR="00907B65" w:rsidRPr="00221630" w:rsidRDefault="00907B65" w:rsidP="00907B65">
            <w:pPr>
              <w:jc w:val="both"/>
              <w:rPr>
                <w:b/>
              </w:rPr>
            </w:pPr>
            <w:r w:rsidRPr="00221630">
              <w:rPr>
                <w:b/>
              </w:rPr>
              <w:t>Stručná anotace předmětu</w:t>
            </w:r>
          </w:p>
        </w:tc>
        <w:tc>
          <w:tcPr>
            <w:tcW w:w="6769" w:type="dxa"/>
            <w:gridSpan w:val="7"/>
            <w:tcBorders>
              <w:bottom w:val="nil"/>
            </w:tcBorders>
          </w:tcPr>
          <w:p w14:paraId="1EEA546E" w14:textId="77777777" w:rsidR="00907B65" w:rsidRPr="00221630" w:rsidRDefault="00907B65" w:rsidP="00907B65">
            <w:pPr>
              <w:jc w:val="both"/>
            </w:pPr>
          </w:p>
        </w:tc>
      </w:tr>
      <w:tr w:rsidR="00907B65" w14:paraId="16C4A444" w14:textId="77777777" w:rsidTr="00907B65">
        <w:trPr>
          <w:trHeight w:val="3157"/>
        </w:trPr>
        <w:tc>
          <w:tcPr>
            <w:tcW w:w="9855" w:type="dxa"/>
            <w:gridSpan w:val="8"/>
            <w:tcBorders>
              <w:top w:val="nil"/>
              <w:bottom w:val="single" w:sz="12" w:space="0" w:color="auto"/>
            </w:tcBorders>
          </w:tcPr>
          <w:p w14:paraId="3BCE6011" w14:textId="77777777" w:rsidR="00907B65" w:rsidRDefault="00907B65" w:rsidP="00907B65">
            <w:pPr>
              <w:jc w:val="both"/>
            </w:pPr>
            <w:r w:rsidRPr="007E3497">
              <w:t xml:space="preserve">Cílem předmětu je naučit studenta základním principům modelování výrobních systémů za využití programu Plant Simulation. Důraz je kladen především na seznámení s prostředím modelovacího softwaru a naučení se aktivně pracovat s předprogramovanými objekty. Předmět poskytne též nutné znalosti pro absolvování navazujícího pokročilejšího kurzu "Počítačová simulace ekonomických systémů 2. </w:t>
            </w:r>
          </w:p>
          <w:p w14:paraId="774842B7" w14:textId="77726C00" w:rsidR="00907B65" w:rsidRDefault="006E0A6F" w:rsidP="005961AC">
            <w:pPr>
              <w:pStyle w:val="Odstavecseseznamem"/>
              <w:numPr>
                <w:ilvl w:val="0"/>
                <w:numId w:val="55"/>
              </w:numPr>
              <w:ind w:left="250" w:hanging="250"/>
              <w:jc w:val="both"/>
            </w:pPr>
            <w:r>
              <w:t>P</w:t>
            </w:r>
            <w:r w:rsidR="00907B65">
              <w:t>rincipy modelování a simulace</w:t>
            </w:r>
            <w:r>
              <w:t>.</w:t>
            </w:r>
            <w:r w:rsidR="00907B65">
              <w:t xml:space="preserve"> </w:t>
            </w:r>
          </w:p>
          <w:p w14:paraId="2A345ED1" w14:textId="508DFF1B" w:rsidR="00907B65" w:rsidRDefault="006E0A6F" w:rsidP="005961AC">
            <w:pPr>
              <w:pStyle w:val="Odstavecseseznamem"/>
              <w:numPr>
                <w:ilvl w:val="0"/>
                <w:numId w:val="55"/>
              </w:numPr>
              <w:ind w:left="250" w:hanging="250"/>
              <w:jc w:val="both"/>
            </w:pPr>
            <w:r>
              <w:t>O</w:t>
            </w:r>
            <w:r w:rsidR="00907B65">
              <w:t>vládání a pri</w:t>
            </w:r>
            <w:r>
              <w:t>ncipy softwaru Plant Simulation.</w:t>
            </w:r>
          </w:p>
          <w:p w14:paraId="362646FA" w14:textId="717E7A2F" w:rsidR="00907B65" w:rsidRDefault="006E0A6F" w:rsidP="005961AC">
            <w:pPr>
              <w:pStyle w:val="Odstavecseseznamem"/>
              <w:numPr>
                <w:ilvl w:val="0"/>
                <w:numId w:val="55"/>
              </w:numPr>
              <w:ind w:left="250" w:hanging="250"/>
              <w:jc w:val="both"/>
            </w:pPr>
            <w:r>
              <w:t>Modelov</w:t>
            </w:r>
            <w:r w:rsidR="00907B65">
              <w:t>ání základních výrobních procesů</w:t>
            </w:r>
            <w:r>
              <w:t>.</w:t>
            </w:r>
            <w:r w:rsidR="00907B65">
              <w:t xml:space="preserve"> </w:t>
            </w:r>
          </w:p>
          <w:p w14:paraId="757DB07F" w14:textId="6F6D372B" w:rsidR="00907B65" w:rsidRDefault="006E0A6F" w:rsidP="005961AC">
            <w:pPr>
              <w:pStyle w:val="Odstavecseseznamem"/>
              <w:numPr>
                <w:ilvl w:val="0"/>
                <w:numId w:val="55"/>
              </w:numPr>
              <w:ind w:left="250" w:hanging="250"/>
              <w:jc w:val="both"/>
            </w:pPr>
            <w:r>
              <w:t xml:space="preserve">Vizualizace výsledků (grafy, počitadla). </w:t>
            </w:r>
          </w:p>
          <w:p w14:paraId="71E8E382" w14:textId="647F07CD" w:rsidR="00907B65" w:rsidRDefault="006E0A6F" w:rsidP="005961AC">
            <w:pPr>
              <w:pStyle w:val="Odstavecseseznamem"/>
              <w:numPr>
                <w:ilvl w:val="0"/>
                <w:numId w:val="55"/>
              </w:numPr>
              <w:ind w:left="250" w:hanging="250"/>
              <w:jc w:val="both"/>
            </w:pPr>
            <w:r>
              <w:t xml:space="preserve">Generování entit. </w:t>
            </w:r>
          </w:p>
          <w:p w14:paraId="0E6CD74F" w14:textId="09AC8154" w:rsidR="00907B65" w:rsidRDefault="006E0A6F" w:rsidP="005961AC">
            <w:pPr>
              <w:pStyle w:val="Odstavecseseznamem"/>
              <w:numPr>
                <w:ilvl w:val="0"/>
                <w:numId w:val="55"/>
              </w:numPr>
              <w:ind w:left="250" w:hanging="250"/>
              <w:jc w:val="both"/>
            </w:pPr>
            <w:r>
              <w:t xml:space="preserve">Řízení materiálového toku. </w:t>
            </w:r>
          </w:p>
          <w:p w14:paraId="008CA687" w14:textId="1D159919" w:rsidR="00907B65" w:rsidRDefault="006E0A6F" w:rsidP="005961AC">
            <w:pPr>
              <w:pStyle w:val="Odstavecseseznamem"/>
              <w:numPr>
                <w:ilvl w:val="0"/>
                <w:numId w:val="55"/>
              </w:numPr>
              <w:ind w:left="250" w:hanging="250"/>
              <w:jc w:val="both"/>
            </w:pPr>
            <w:r>
              <w:t xml:space="preserve">Dopravníkové systémy. </w:t>
            </w:r>
          </w:p>
          <w:p w14:paraId="2EDD3EB1" w14:textId="5E240D35" w:rsidR="00907B65" w:rsidRDefault="006E0A6F" w:rsidP="005961AC">
            <w:pPr>
              <w:pStyle w:val="Odstavecseseznamem"/>
              <w:numPr>
                <w:ilvl w:val="0"/>
                <w:numId w:val="55"/>
              </w:numPr>
              <w:ind w:left="250" w:hanging="250"/>
              <w:jc w:val="both"/>
            </w:pPr>
            <w:r>
              <w:t xml:space="preserve">Dopravní systémy. </w:t>
            </w:r>
          </w:p>
          <w:p w14:paraId="78BAE83C" w14:textId="7E96BB4E" w:rsidR="00907B65" w:rsidRDefault="006E0A6F" w:rsidP="005961AC">
            <w:pPr>
              <w:pStyle w:val="Odstavecseseznamem"/>
              <w:numPr>
                <w:ilvl w:val="0"/>
                <w:numId w:val="55"/>
              </w:numPr>
              <w:ind w:left="250" w:hanging="250"/>
              <w:jc w:val="both"/>
            </w:pPr>
            <w:r>
              <w:t xml:space="preserve">Modelování </w:t>
            </w:r>
            <w:r w:rsidR="00907B65">
              <w:t>zaměstnanců</w:t>
            </w:r>
            <w:r>
              <w:t>.</w:t>
            </w:r>
            <w:r w:rsidR="00907B65">
              <w:t xml:space="preserve"> </w:t>
            </w:r>
          </w:p>
          <w:p w14:paraId="356C4CA2" w14:textId="35E03CFE" w:rsidR="00907B65" w:rsidRPr="00221630" w:rsidRDefault="00907B65" w:rsidP="005961AC">
            <w:pPr>
              <w:pStyle w:val="Odstavecseseznamem"/>
              <w:numPr>
                <w:ilvl w:val="0"/>
                <w:numId w:val="55"/>
              </w:numPr>
              <w:ind w:left="250" w:hanging="250"/>
              <w:jc w:val="both"/>
            </w:pPr>
            <w:r>
              <w:t>3D modelování</w:t>
            </w:r>
            <w:r w:rsidR="006E0A6F">
              <w:t>.</w:t>
            </w:r>
          </w:p>
        </w:tc>
      </w:tr>
      <w:tr w:rsidR="00907B65" w14:paraId="1A2410F5" w14:textId="77777777" w:rsidTr="00907B65">
        <w:trPr>
          <w:trHeight w:val="265"/>
        </w:trPr>
        <w:tc>
          <w:tcPr>
            <w:tcW w:w="3653" w:type="dxa"/>
            <w:gridSpan w:val="2"/>
            <w:tcBorders>
              <w:top w:val="nil"/>
            </w:tcBorders>
            <w:shd w:val="clear" w:color="auto" w:fill="F7CAAC"/>
          </w:tcPr>
          <w:p w14:paraId="10DE8E23" w14:textId="77777777" w:rsidR="00907B65" w:rsidRPr="00221630" w:rsidRDefault="00907B65" w:rsidP="00907B65">
            <w:pPr>
              <w:jc w:val="both"/>
            </w:pPr>
            <w:r w:rsidRPr="00221630">
              <w:rPr>
                <w:b/>
              </w:rPr>
              <w:t>Studijní literatura a studijní pomůcky</w:t>
            </w:r>
          </w:p>
        </w:tc>
        <w:tc>
          <w:tcPr>
            <w:tcW w:w="6202" w:type="dxa"/>
            <w:gridSpan w:val="6"/>
            <w:tcBorders>
              <w:top w:val="nil"/>
              <w:bottom w:val="nil"/>
            </w:tcBorders>
          </w:tcPr>
          <w:p w14:paraId="44FF887E" w14:textId="77777777" w:rsidR="00907B65" w:rsidRPr="00221630" w:rsidRDefault="00907B65" w:rsidP="00907B65">
            <w:pPr>
              <w:jc w:val="both"/>
            </w:pPr>
          </w:p>
        </w:tc>
      </w:tr>
      <w:tr w:rsidR="00907B65" w14:paraId="010450DF" w14:textId="77777777" w:rsidTr="00907B65">
        <w:trPr>
          <w:trHeight w:val="694"/>
        </w:trPr>
        <w:tc>
          <w:tcPr>
            <w:tcW w:w="9855" w:type="dxa"/>
            <w:gridSpan w:val="8"/>
            <w:tcBorders>
              <w:top w:val="nil"/>
            </w:tcBorders>
          </w:tcPr>
          <w:p w14:paraId="74AB4FE8" w14:textId="77777777" w:rsidR="00907B65" w:rsidRDefault="00907B65" w:rsidP="00907B65">
            <w:pPr>
              <w:rPr>
                <w:b/>
              </w:rPr>
            </w:pPr>
            <w:r w:rsidRPr="00221630">
              <w:rPr>
                <w:b/>
              </w:rPr>
              <w:t>Povinná literatura</w:t>
            </w:r>
          </w:p>
          <w:p w14:paraId="6B256D5E" w14:textId="77777777" w:rsidR="00907B65" w:rsidRDefault="00907B65" w:rsidP="00907B65">
            <w:pPr>
              <w:jc w:val="both"/>
            </w:pPr>
            <w:r>
              <w:t xml:space="preserve">BANGSOW, S. </w:t>
            </w:r>
            <w:r w:rsidRPr="00AF47A5">
              <w:rPr>
                <w:i/>
              </w:rPr>
              <w:t>Tecnomatix plant simulation: modeling and programming by means of examples</w:t>
            </w:r>
            <w:r>
              <w:t>. Cham: Springer, 2015, 713</w:t>
            </w:r>
            <w:r w:rsidR="00AF47A5">
              <w:t xml:space="preserve"> p</w:t>
            </w:r>
            <w:r>
              <w:t>. ISBN 978-3-319-19502-5.</w:t>
            </w:r>
          </w:p>
          <w:p w14:paraId="15E1932E" w14:textId="77777777" w:rsidR="00907B65" w:rsidRPr="00221630" w:rsidRDefault="00907B65" w:rsidP="00907B65">
            <w:pPr>
              <w:jc w:val="both"/>
              <w:rPr>
                <w:b/>
              </w:rPr>
            </w:pPr>
            <w:r w:rsidRPr="00221630">
              <w:rPr>
                <w:b/>
              </w:rPr>
              <w:t>Doporučená literatura</w:t>
            </w:r>
          </w:p>
          <w:p w14:paraId="09D81212" w14:textId="77777777" w:rsidR="00907B65" w:rsidRDefault="00907B65" w:rsidP="00907B65">
            <w:pPr>
              <w:jc w:val="both"/>
            </w:pPr>
            <w:r>
              <w:t xml:space="preserve">BANGSOW, S. </w:t>
            </w:r>
            <w:r w:rsidRPr="00AF47A5">
              <w:rPr>
                <w:i/>
              </w:rPr>
              <w:t>Use cases of discrete event simulation: appliance and research.</w:t>
            </w:r>
            <w:r>
              <w:t xml:space="preserve"> Berlin: Springer, 2012, 373 </w:t>
            </w:r>
            <w:r w:rsidR="00AF47A5">
              <w:t>p</w:t>
            </w:r>
            <w:r>
              <w:t>. ISBN 978-3-642-28776-3.</w:t>
            </w:r>
          </w:p>
          <w:p w14:paraId="413A0585" w14:textId="77777777" w:rsidR="00907B65" w:rsidRDefault="00907B65" w:rsidP="00907B65">
            <w:pPr>
              <w:jc w:val="both"/>
            </w:pPr>
            <w:r>
              <w:t>SOKOLOWSKI, J</w:t>
            </w:r>
            <w:r w:rsidR="00AF47A5">
              <w:t>.</w:t>
            </w:r>
            <w:r>
              <w:t xml:space="preserve"> A.</w:t>
            </w:r>
            <w:r w:rsidR="00AF47A5">
              <w:t>,</w:t>
            </w:r>
            <w:r>
              <w:t xml:space="preserve"> BANKS</w:t>
            </w:r>
            <w:r w:rsidR="00AF47A5">
              <w:t>, C. M</w:t>
            </w:r>
            <w:r>
              <w:t xml:space="preserve">. </w:t>
            </w:r>
            <w:r w:rsidRPr="00AF47A5">
              <w:rPr>
                <w:i/>
              </w:rPr>
              <w:t>Principles of modeling and simulation: a multidisciplinary approach</w:t>
            </w:r>
            <w:r>
              <w:t xml:space="preserve">. Hoboken, N.J.: John Wiley, 2009, 259 </w:t>
            </w:r>
            <w:r w:rsidR="00AF47A5">
              <w:t>p</w:t>
            </w:r>
            <w:r>
              <w:t>. ISBN 978-0-470-28943-3.</w:t>
            </w:r>
          </w:p>
          <w:p w14:paraId="69F29602" w14:textId="77777777" w:rsidR="00907B65" w:rsidRDefault="00907B65" w:rsidP="00907B65">
            <w:pPr>
              <w:jc w:val="both"/>
            </w:pPr>
            <w:r>
              <w:t xml:space="preserve">ROBINSON, S. </w:t>
            </w:r>
            <w:r w:rsidRPr="00AF47A5">
              <w:rPr>
                <w:i/>
              </w:rPr>
              <w:t>Conceptual modeling for discrete-event simulation</w:t>
            </w:r>
            <w:r>
              <w:t xml:space="preserve">. Boca Raton: CRC Press, 2011, 511 </w:t>
            </w:r>
            <w:r w:rsidR="00AF47A5">
              <w:t>p</w:t>
            </w:r>
            <w:r>
              <w:t>. ISBN 978-1-4398-1037-8.</w:t>
            </w:r>
          </w:p>
          <w:p w14:paraId="1A71AAA3" w14:textId="77777777" w:rsidR="00907B65" w:rsidRDefault="00907B65" w:rsidP="00907B65">
            <w:pPr>
              <w:jc w:val="both"/>
            </w:pPr>
            <w:r>
              <w:t>CHOI, B</w:t>
            </w:r>
            <w:r w:rsidR="00AF47A5">
              <w:t>.</w:t>
            </w:r>
            <w:r>
              <w:t xml:space="preserve"> K</w:t>
            </w:r>
            <w:r w:rsidR="00AF47A5">
              <w:t>.,</w:t>
            </w:r>
            <w:r>
              <w:t xml:space="preserve"> KANG</w:t>
            </w:r>
            <w:r w:rsidR="00AF47A5">
              <w:t>, D</w:t>
            </w:r>
            <w:r>
              <w:t xml:space="preserve">. </w:t>
            </w:r>
            <w:r w:rsidRPr="00AF47A5">
              <w:rPr>
                <w:i/>
              </w:rPr>
              <w:t>Modeling and simulation of discrete-event systems</w:t>
            </w:r>
            <w:r>
              <w:t xml:space="preserve">. Hoboken: Wiley, 2013, 405 </w:t>
            </w:r>
            <w:r w:rsidR="00AF47A5">
              <w:t>p</w:t>
            </w:r>
            <w:r>
              <w:t>. ISBN 978-1-118-38699-6.</w:t>
            </w:r>
          </w:p>
          <w:p w14:paraId="15ABF5E0" w14:textId="77777777" w:rsidR="00907B65" w:rsidRPr="00221630" w:rsidRDefault="00907B65" w:rsidP="00907B65">
            <w:pPr>
              <w:jc w:val="both"/>
            </w:pPr>
            <w:r>
              <w:t>CHUNG, Ch</w:t>
            </w:r>
            <w:r w:rsidR="00AF47A5">
              <w:t>.</w:t>
            </w:r>
            <w:r>
              <w:t xml:space="preserve"> A. </w:t>
            </w:r>
            <w:r w:rsidRPr="00AF47A5">
              <w:rPr>
                <w:i/>
              </w:rPr>
              <w:t>Simulation modeling handbook: a practical approach.</w:t>
            </w:r>
            <w:r>
              <w:t xml:space="preserve"> Boca Raton: CRC Press, 2004, 1 sv. Industrial and manufacturing engineering series. ISBN 0-8493-1241-8.</w:t>
            </w:r>
          </w:p>
        </w:tc>
      </w:tr>
      <w:tr w:rsidR="00907B65" w14:paraId="7BD624F7" w14:textId="77777777" w:rsidTr="00907B6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9F1ADC" w14:textId="77777777" w:rsidR="00907B65" w:rsidRPr="00221630" w:rsidRDefault="00907B65" w:rsidP="00907B65">
            <w:pPr>
              <w:rPr>
                <w:b/>
              </w:rPr>
            </w:pPr>
            <w:r w:rsidRPr="00221630">
              <w:rPr>
                <w:b/>
              </w:rPr>
              <w:t>Informace ke kombinované nebo distanční formě</w:t>
            </w:r>
          </w:p>
        </w:tc>
      </w:tr>
      <w:tr w:rsidR="00907B65" w14:paraId="4CD70733" w14:textId="77777777" w:rsidTr="00907B65">
        <w:tc>
          <w:tcPr>
            <w:tcW w:w="4787" w:type="dxa"/>
            <w:gridSpan w:val="3"/>
            <w:tcBorders>
              <w:top w:val="single" w:sz="2" w:space="0" w:color="auto"/>
            </w:tcBorders>
            <w:shd w:val="clear" w:color="auto" w:fill="F7CAAC"/>
          </w:tcPr>
          <w:p w14:paraId="6155022A" w14:textId="77777777" w:rsidR="00907B65" w:rsidRPr="00221630" w:rsidRDefault="00907B65" w:rsidP="00907B65">
            <w:r w:rsidRPr="00221630">
              <w:rPr>
                <w:b/>
              </w:rPr>
              <w:t>Rozsah konzultací (soustředění)</w:t>
            </w:r>
          </w:p>
        </w:tc>
        <w:tc>
          <w:tcPr>
            <w:tcW w:w="889" w:type="dxa"/>
            <w:tcBorders>
              <w:top w:val="single" w:sz="2" w:space="0" w:color="auto"/>
            </w:tcBorders>
          </w:tcPr>
          <w:p w14:paraId="1540F32E" w14:textId="77777777" w:rsidR="00907B65" w:rsidRPr="00221630" w:rsidRDefault="00907B65" w:rsidP="00907B65">
            <w:r w:rsidRPr="00364518">
              <w:t>15</w:t>
            </w:r>
          </w:p>
        </w:tc>
        <w:tc>
          <w:tcPr>
            <w:tcW w:w="4179" w:type="dxa"/>
            <w:gridSpan w:val="4"/>
            <w:tcBorders>
              <w:top w:val="single" w:sz="2" w:space="0" w:color="auto"/>
            </w:tcBorders>
            <w:shd w:val="clear" w:color="auto" w:fill="F7CAAC"/>
          </w:tcPr>
          <w:p w14:paraId="77BDF117" w14:textId="77777777" w:rsidR="00907B65" w:rsidRPr="00221630" w:rsidRDefault="00907B65" w:rsidP="00907B65">
            <w:pPr>
              <w:jc w:val="both"/>
              <w:rPr>
                <w:b/>
              </w:rPr>
            </w:pPr>
            <w:r w:rsidRPr="00221630">
              <w:rPr>
                <w:b/>
              </w:rPr>
              <w:t xml:space="preserve">hodin </w:t>
            </w:r>
          </w:p>
        </w:tc>
      </w:tr>
      <w:tr w:rsidR="00907B65" w14:paraId="4C11D7DE" w14:textId="77777777" w:rsidTr="00907B65">
        <w:tc>
          <w:tcPr>
            <w:tcW w:w="9855" w:type="dxa"/>
            <w:gridSpan w:val="8"/>
            <w:shd w:val="clear" w:color="auto" w:fill="F7CAAC"/>
          </w:tcPr>
          <w:p w14:paraId="703C1581" w14:textId="77777777" w:rsidR="00907B65" w:rsidRPr="00221630" w:rsidRDefault="00907B65" w:rsidP="00907B65">
            <w:pPr>
              <w:jc w:val="both"/>
              <w:rPr>
                <w:b/>
              </w:rPr>
            </w:pPr>
            <w:r w:rsidRPr="00221630">
              <w:rPr>
                <w:b/>
              </w:rPr>
              <w:t>Informace o způsobu kontaktu s vyučujícím</w:t>
            </w:r>
          </w:p>
        </w:tc>
      </w:tr>
      <w:tr w:rsidR="00907B65" w14:paraId="256F9B49" w14:textId="77777777" w:rsidTr="00907B65">
        <w:trPr>
          <w:trHeight w:val="544"/>
        </w:trPr>
        <w:tc>
          <w:tcPr>
            <w:tcW w:w="9855" w:type="dxa"/>
            <w:gridSpan w:val="8"/>
          </w:tcPr>
          <w:p w14:paraId="63934FF7" w14:textId="77777777" w:rsidR="00907B65" w:rsidRPr="00221630" w:rsidRDefault="00907B65" w:rsidP="00907B6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5A51038"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47A5" w14:paraId="1243EB73" w14:textId="77777777" w:rsidTr="00AE229D">
        <w:tc>
          <w:tcPr>
            <w:tcW w:w="9855" w:type="dxa"/>
            <w:gridSpan w:val="8"/>
            <w:tcBorders>
              <w:bottom w:val="double" w:sz="4" w:space="0" w:color="auto"/>
            </w:tcBorders>
            <w:shd w:val="clear" w:color="auto" w:fill="BDD6EE"/>
          </w:tcPr>
          <w:p w14:paraId="686BFFDF" w14:textId="77777777" w:rsidR="00AF47A5" w:rsidRDefault="00AF47A5" w:rsidP="00AE229D">
            <w:pPr>
              <w:jc w:val="both"/>
              <w:rPr>
                <w:b/>
                <w:sz w:val="28"/>
              </w:rPr>
            </w:pPr>
            <w:r>
              <w:br w:type="page"/>
            </w:r>
            <w:r>
              <w:rPr>
                <w:b/>
                <w:sz w:val="28"/>
              </w:rPr>
              <w:t>B-III – Charakteristika studijního předmětu</w:t>
            </w:r>
          </w:p>
        </w:tc>
      </w:tr>
      <w:tr w:rsidR="00AF47A5" w14:paraId="2DA01C98" w14:textId="77777777" w:rsidTr="00AE229D">
        <w:tc>
          <w:tcPr>
            <w:tcW w:w="3086" w:type="dxa"/>
            <w:tcBorders>
              <w:top w:val="double" w:sz="4" w:space="0" w:color="auto"/>
            </w:tcBorders>
            <w:shd w:val="clear" w:color="auto" w:fill="F7CAAC"/>
          </w:tcPr>
          <w:p w14:paraId="52AC61A9" w14:textId="77777777" w:rsidR="00AF47A5" w:rsidRPr="00C22DE2" w:rsidRDefault="00AF47A5" w:rsidP="00AE229D">
            <w:pPr>
              <w:jc w:val="both"/>
              <w:rPr>
                <w:b/>
              </w:rPr>
            </w:pPr>
            <w:r w:rsidRPr="00C22DE2">
              <w:rPr>
                <w:b/>
              </w:rPr>
              <w:t>Název studijního předmětu</w:t>
            </w:r>
          </w:p>
        </w:tc>
        <w:tc>
          <w:tcPr>
            <w:tcW w:w="6769" w:type="dxa"/>
            <w:gridSpan w:val="7"/>
            <w:tcBorders>
              <w:top w:val="double" w:sz="4" w:space="0" w:color="auto"/>
            </w:tcBorders>
          </w:tcPr>
          <w:p w14:paraId="3A2B63CA" w14:textId="77777777" w:rsidR="00AF47A5" w:rsidRPr="00C22DE2" w:rsidRDefault="00AF47A5" w:rsidP="00AE229D">
            <w:pPr>
              <w:jc w:val="both"/>
            </w:pPr>
            <w:r w:rsidRPr="00C22DE2">
              <w:t>Business English</w:t>
            </w:r>
          </w:p>
        </w:tc>
      </w:tr>
      <w:tr w:rsidR="00AF47A5" w14:paraId="25216E9B" w14:textId="77777777" w:rsidTr="00AE229D">
        <w:tc>
          <w:tcPr>
            <w:tcW w:w="3086" w:type="dxa"/>
            <w:shd w:val="clear" w:color="auto" w:fill="F7CAAC"/>
          </w:tcPr>
          <w:p w14:paraId="7275AF62" w14:textId="77777777" w:rsidR="00AF47A5" w:rsidRPr="00C22DE2" w:rsidRDefault="00AF47A5" w:rsidP="00AE229D">
            <w:pPr>
              <w:jc w:val="both"/>
              <w:rPr>
                <w:b/>
              </w:rPr>
            </w:pPr>
            <w:r w:rsidRPr="00C22DE2">
              <w:rPr>
                <w:b/>
              </w:rPr>
              <w:t>Typ předmětu</w:t>
            </w:r>
          </w:p>
        </w:tc>
        <w:tc>
          <w:tcPr>
            <w:tcW w:w="3406" w:type="dxa"/>
            <w:gridSpan w:val="4"/>
          </w:tcPr>
          <w:p w14:paraId="27D63D56" w14:textId="77777777" w:rsidR="00AF47A5" w:rsidRPr="00C22DE2" w:rsidRDefault="00AF47A5" w:rsidP="00AE229D">
            <w:pPr>
              <w:jc w:val="both"/>
            </w:pPr>
            <w:r>
              <w:t>p</w:t>
            </w:r>
            <w:r w:rsidRPr="00C22DE2">
              <w:t>ovinný „P“</w:t>
            </w:r>
          </w:p>
        </w:tc>
        <w:tc>
          <w:tcPr>
            <w:tcW w:w="2695" w:type="dxa"/>
            <w:gridSpan w:val="2"/>
            <w:shd w:val="clear" w:color="auto" w:fill="F7CAAC"/>
          </w:tcPr>
          <w:p w14:paraId="60FBD419" w14:textId="77777777" w:rsidR="00AF47A5" w:rsidRDefault="00AF47A5" w:rsidP="00AE229D">
            <w:pPr>
              <w:jc w:val="both"/>
            </w:pPr>
            <w:r>
              <w:rPr>
                <w:b/>
              </w:rPr>
              <w:t>doporučený ročník / semestr</w:t>
            </w:r>
          </w:p>
        </w:tc>
        <w:tc>
          <w:tcPr>
            <w:tcW w:w="668" w:type="dxa"/>
          </w:tcPr>
          <w:p w14:paraId="3804A457" w14:textId="77777777" w:rsidR="00AF47A5" w:rsidRDefault="00AF47A5" w:rsidP="00AE229D">
            <w:pPr>
              <w:jc w:val="both"/>
            </w:pPr>
            <w:r>
              <w:t>1/L</w:t>
            </w:r>
          </w:p>
        </w:tc>
      </w:tr>
      <w:tr w:rsidR="00AF47A5" w14:paraId="0997DCBA" w14:textId="77777777" w:rsidTr="00AE229D">
        <w:tc>
          <w:tcPr>
            <w:tcW w:w="3086" w:type="dxa"/>
            <w:shd w:val="clear" w:color="auto" w:fill="F7CAAC"/>
          </w:tcPr>
          <w:p w14:paraId="0E9CF15A" w14:textId="77777777" w:rsidR="00AF47A5" w:rsidRPr="00C22DE2" w:rsidRDefault="00AF47A5" w:rsidP="00AE229D">
            <w:pPr>
              <w:jc w:val="both"/>
              <w:rPr>
                <w:b/>
              </w:rPr>
            </w:pPr>
            <w:r w:rsidRPr="00C22DE2">
              <w:rPr>
                <w:b/>
              </w:rPr>
              <w:t>Rozsah studijního předmětu</w:t>
            </w:r>
          </w:p>
        </w:tc>
        <w:tc>
          <w:tcPr>
            <w:tcW w:w="1701" w:type="dxa"/>
            <w:gridSpan w:val="2"/>
          </w:tcPr>
          <w:p w14:paraId="35E3B049" w14:textId="77777777" w:rsidR="00AF47A5" w:rsidRPr="00C22DE2" w:rsidRDefault="00AF47A5" w:rsidP="00AE229D">
            <w:pPr>
              <w:jc w:val="both"/>
            </w:pPr>
            <w:r w:rsidRPr="00C22DE2">
              <w:t>26s</w:t>
            </w:r>
          </w:p>
        </w:tc>
        <w:tc>
          <w:tcPr>
            <w:tcW w:w="889" w:type="dxa"/>
            <w:shd w:val="clear" w:color="auto" w:fill="F7CAAC"/>
          </w:tcPr>
          <w:p w14:paraId="7AEEA8E6" w14:textId="77777777" w:rsidR="00AF47A5" w:rsidRPr="00C22DE2" w:rsidRDefault="00AF47A5" w:rsidP="00AE229D">
            <w:pPr>
              <w:jc w:val="both"/>
              <w:rPr>
                <w:b/>
              </w:rPr>
            </w:pPr>
            <w:r w:rsidRPr="00C22DE2">
              <w:rPr>
                <w:b/>
              </w:rPr>
              <w:t xml:space="preserve">hod. </w:t>
            </w:r>
          </w:p>
        </w:tc>
        <w:tc>
          <w:tcPr>
            <w:tcW w:w="816" w:type="dxa"/>
          </w:tcPr>
          <w:p w14:paraId="30D26B3A" w14:textId="77777777" w:rsidR="00AF47A5" w:rsidRDefault="00AF47A5" w:rsidP="00AE229D">
            <w:pPr>
              <w:jc w:val="both"/>
            </w:pPr>
            <w:r>
              <w:t>26</w:t>
            </w:r>
          </w:p>
        </w:tc>
        <w:tc>
          <w:tcPr>
            <w:tcW w:w="2156" w:type="dxa"/>
            <w:shd w:val="clear" w:color="auto" w:fill="F7CAAC"/>
          </w:tcPr>
          <w:p w14:paraId="13686AA9" w14:textId="77777777" w:rsidR="00AF47A5" w:rsidRDefault="00AF47A5" w:rsidP="00AE229D">
            <w:pPr>
              <w:jc w:val="both"/>
              <w:rPr>
                <w:b/>
              </w:rPr>
            </w:pPr>
            <w:r>
              <w:rPr>
                <w:b/>
              </w:rPr>
              <w:t>kreditů</w:t>
            </w:r>
          </w:p>
        </w:tc>
        <w:tc>
          <w:tcPr>
            <w:tcW w:w="1207" w:type="dxa"/>
            <w:gridSpan w:val="2"/>
          </w:tcPr>
          <w:p w14:paraId="27D0A006" w14:textId="77777777" w:rsidR="00AF47A5" w:rsidRDefault="00AF47A5" w:rsidP="00AE229D">
            <w:pPr>
              <w:jc w:val="both"/>
            </w:pPr>
            <w:r>
              <w:t>3</w:t>
            </w:r>
          </w:p>
        </w:tc>
      </w:tr>
      <w:tr w:rsidR="00AF47A5" w14:paraId="7C29BAC6" w14:textId="77777777" w:rsidTr="00AE229D">
        <w:tc>
          <w:tcPr>
            <w:tcW w:w="3086" w:type="dxa"/>
            <w:shd w:val="clear" w:color="auto" w:fill="F7CAAC"/>
          </w:tcPr>
          <w:p w14:paraId="21FB772E" w14:textId="77777777" w:rsidR="00AF47A5" w:rsidRPr="00C22DE2" w:rsidRDefault="00AF47A5" w:rsidP="00AE229D">
            <w:pPr>
              <w:jc w:val="both"/>
              <w:rPr>
                <w:b/>
              </w:rPr>
            </w:pPr>
            <w:r w:rsidRPr="00C22DE2">
              <w:rPr>
                <w:b/>
              </w:rPr>
              <w:t>Prerekvizity, korekvizity, ekvivalence</w:t>
            </w:r>
          </w:p>
        </w:tc>
        <w:tc>
          <w:tcPr>
            <w:tcW w:w="6769" w:type="dxa"/>
            <w:gridSpan w:val="7"/>
          </w:tcPr>
          <w:p w14:paraId="4717EE9C" w14:textId="77777777" w:rsidR="00AF47A5" w:rsidRPr="00C22DE2" w:rsidRDefault="00AF47A5" w:rsidP="00AE229D">
            <w:pPr>
              <w:jc w:val="both"/>
            </w:pPr>
          </w:p>
        </w:tc>
      </w:tr>
      <w:tr w:rsidR="00AF47A5" w14:paraId="6BA4B0AA" w14:textId="77777777" w:rsidTr="00AE229D">
        <w:tc>
          <w:tcPr>
            <w:tcW w:w="3086" w:type="dxa"/>
            <w:shd w:val="clear" w:color="auto" w:fill="F7CAAC"/>
          </w:tcPr>
          <w:p w14:paraId="67EF318B" w14:textId="77777777" w:rsidR="00AF47A5" w:rsidRPr="00C22DE2" w:rsidRDefault="00AF47A5" w:rsidP="00AE229D">
            <w:pPr>
              <w:jc w:val="both"/>
              <w:rPr>
                <w:b/>
              </w:rPr>
            </w:pPr>
            <w:r w:rsidRPr="00C22DE2">
              <w:rPr>
                <w:b/>
              </w:rPr>
              <w:t>Způsob ověření studijních výsledků</w:t>
            </w:r>
          </w:p>
        </w:tc>
        <w:tc>
          <w:tcPr>
            <w:tcW w:w="3406" w:type="dxa"/>
            <w:gridSpan w:val="4"/>
          </w:tcPr>
          <w:p w14:paraId="5E4C85D3" w14:textId="77777777" w:rsidR="00AF47A5" w:rsidRPr="00C22DE2" w:rsidRDefault="00AF47A5" w:rsidP="00AE229D">
            <w:pPr>
              <w:jc w:val="both"/>
            </w:pPr>
            <w:r>
              <w:t>k</w:t>
            </w:r>
            <w:r w:rsidRPr="00C22DE2">
              <w:t>lasifikovaný zápočet</w:t>
            </w:r>
          </w:p>
        </w:tc>
        <w:tc>
          <w:tcPr>
            <w:tcW w:w="2156" w:type="dxa"/>
            <w:shd w:val="clear" w:color="auto" w:fill="F7CAAC"/>
          </w:tcPr>
          <w:p w14:paraId="38B6D1CF" w14:textId="77777777" w:rsidR="00AF47A5" w:rsidRDefault="00AF47A5" w:rsidP="00AE229D">
            <w:pPr>
              <w:jc w:val="both"/>
              <w:rPr>
                <w:b/>
              </w:rPr>
            </w:pPr>
            <w:r>
              <w:rPr>
                <w:b/>
              </w:rPr>
              <w:t>Forma výuky</w:t>
            </w:r>
          </w:p>
        </w:tc>
        <w:tc>
          <w:tcPr>
            <w:tcW w:w="1207" w:type="dxa"/>
            <w:gridSpan w:val="2"/>
          </w:tcPr>
          <w:p w14:paraId="589BCA17" w14:textId="77777777" w:rsidR="00AF47A5" w:rsidRDefault="00AF47A5" w:rsidP="00AE229D">
            <w:pPr>
              <w:jc w:val="both"/>
            </w:pPr>
            <w:r>
              <w:t>seminář</w:t>
            </w:r>
          </w:p>
        </w:tc>
      </w:tr>
      <w:tr w:rsidR="00AF47A5" w14:paraId="1C1ED097" w14:textId="77777777" w:rsidTr="00AE229D">
        <w:tc>
          <w:tcPr>
            <w:tcW w:w="3086" w:type="dxa"/>
            <w:shd w:val="clear" w:color="auto" w:fill="F7CAAC"/>
          </w:tcPr>
          <w:p w14:paraId="281A6192" w14:textId="77777777" w:rsidR="00AF47A5" w:rsidRPr="00C22DE2" w:rsidRDefault="00AF47A5" w:rsidP="00AE229D">
            <w:pPr>
              <w:jc w:val="both"/>
              <w:rPr>
                <w:b/>
              </w:rPr>
            </w:pPr>
            <w:r w:rsidRPr="00C22DE2">
              <w:rPr>
                <w:b/>
              </w:rPr>
              <w:t>Forma způsobu ověření studijních výsledků a další požadavky na studenta</w:t>
            </w:r>
          </w:p>
        </w:tc>
        <w:tc>
          <w:tcPr>
            <w:tcW w:w="6769" w:type="dxa"/>
            <w:gridSpan w:val="7"/>
            <w:tcBorders>
              <w:bottom w:val="nil"/>
            </w:tcBorders>
          </w:tcPr>
          <w:p w14:paraId="171DE29A" w14:textId="77777777" w:rsidR="00AF47A5" w:rsidRPr="00C22DE2" w:rsidRDefault="00AF47A5" w:rsidP="00AE229D">
            <w:pPr>
              <w:jc w:val="both"/>
            </w:pPr>
            <w:r w:rsidRPr="00C22DE2">
              <w:t>Způsob zakončení předmětu: klasifikovaný zápočet.</w:t>
            </w:r>
          </w:p>
          <w:p w14:paraId="708AE923" w14:textId="77777777" w:rsidR="00AF47A5" w:rsidRPr="00C22DE2" w:rsidRDefault="00AF47A5" w:rsidP="00AE229D">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AF47A5" w14:paraId="38BB2777" w14:textId="77777777" w:rsidTr="00AE229D">
        <w:trPr>
          <w:trHeight w:val="274"/>
        </w:trPr>
        <w:tc>
          <w:tcPr>
            <w:tcW w:w="9855" w:type="dxa"/>
            <w:gridSpan w:val="8"/>
            <w:tcBorders>
              <w:top w:val="nil"/>
            </w:tcBorders>
          </w:tcPr>
          <w:p w14:paraId="6534E17B" w14:textId="77777777" w:rsidR="00AF47A5" w:rsidRPr="00C22DE2" w:rsidRDefault="00AF47A5" w:rsidP="00AE229D">
            <w:pPr>
              <w:jc w:val="both"/>
            </w:pPr>
          </w:p>
        </w:tc>
      </w:tr>
      <w:tr w:rsidR="00AF47A5" w14:paraId="39A0F339" w14:textId="77777777" w:rsidTr="00AE229D">
        <w:trPr>
          <w:trHeight w:val="197"/>
        </w:trPr>
        <w:tc>
          <w:tcPr>
            <w:tcW w:w="3086" w:type="dxa"/>
            <w:tcBorders>
              <w:top w:val="nil"/>
            </w:tcBorders>
            <w:shd w:val="clear" w:color="auto" w:fill="F7CAAC"/>
          </w:tcPr>
          <w:p w14:paraId="7EE5DCC3" w14:textId="77777777" w:rsidR="00AF47A5" w:rsidRPr="00C22DE2" w:rsidRDefault="00AF47A5" w:rsidP="00AE229D">
            <w:pPr>
              <w:jc w:val="both"/>
              <w:rPr>
                <w:b/>
              </w:rPr>
            </w:pPr>
            <w:r w:rsidRPr="00C22DE2">
              <w:rPr>
                <w:b/>
              </w:rPr>
              <w:t>Garant předmětu</w:t>
            </w:r>
          </w:p>
        </w:tc>
        <w:tc>
          <w:tcPr>
            <w:tcW w:w="6769" w:type="dxa"/>
            <w:gridSpan w:val="7"/>
            <w:tcBorders>
              <w:top w:val="nil"/>
            </w:tcBorders>
          </w:tcPr>
          <w:p w14:paraId="5353318E" w14:textId="734CDB9E" w:rsidR="00AF47A5" w:rsidRPr="00C22DE2" w:rsidRDefault="00AF47A5" w:rsidP="00771C29">
            <w:pPr>
              <w:jc w:val="both"/>
              <w:pPrChange w:id="538" w:author="Pavla Trefilová" w:date="2019-09-16T08:56:00Z">
                <w:pPr>
                  <w:jc w:val="both"/>
                </w:pPr>
              </w:pPrChange>
            </w:pPr>
            <w:r w:rsidRPr="00C22DE2">
              <w:t xml:space="preserve">Mgr. </w:t>
            </w:r>
            <w:del w:id="539" w:author="Pavla Trefilová" w:date="2019-09-16T08:56:00Z">
              <w:r w:rsidRPr="00C22DE2" w:rsidDel="00771C29">
                <w:delText>Marcela Krumpolcová</w:delText>
              </w:r>
            </w:del>
            <w:ins w:id="540" w:author="Pavla Trefilová" w:date="2019-09-16T08:56:00Z">
              <w:r w:rsidR="00771C29">
                <w:t>Eva Chmelařová</w:t>
              </w:r>
            </w:ins>
          </w:p>
        </w:tc>
      </w:tr>
      <w:tr w:rsidR="00AF47A5" w14:paraId="238218C8" w14:textId="77777777" w:rsidTr="00AE229D">
        <w:trPr>
          <w:trHeight w:val="243"/>
        </w:trPr>
        <w:tc>
          <w:tcPr>
            <w:tcW w:w="3086" w:type="dxa"/>
            <w:tcBorders>
              <w:top w:val="nil"/>
            </w:tcBorders>
            <w:shd w:val="clear" w:color="auto" w:fill="F7CAAC"/>
          </w:tcPr>
          <w:p w14:paraId="6E9F94FD" w14:textId="77777777" w:rsidR="00AF47A5" w:rsidRPr="00C22DE2" w:rsidRDefault="00AF47A5" w:rsidP="00AE229D">
            <w:pPr>
              <w:jc w:val="both"/>
              <w:rPr>
                <w:b/>
              </w:rPr>
            </w:pPr>
            <w:r w:rsidRPr="00C22DE2">
              <w:rPr>
                <w:b/>
              </w:rPr>
              <w:t>Zapojení garanta do výuky předmětu</w:t>
            </w:r>
          </w:p>
        </w:tc>
        <w:tc>
          <w:tcPr>
            <w:tcW w:w="6769" w:type="dxa"/>
            <w:gridSpan w:val="7"/>
            <w:tcBorders>
              <w:top w:val="nil"/>
            </w:tcBorders>
          </w:tcPr>
          <w:p w14:paraId="7B23B274" w14:textId="77777777" w:rsidR="00AF47A5" w:rsidRPr="00C22DE2" w:rsidRDefault="00AF47A5" w:rsidP="00AE229D">
            <w:pPr>
              <w:jc w:val="both"/>
            </w:pPr>
            <w:r w:rsidRPr="004C18C4">
              <w:t>Garant se podílí v rozsahu 100 %, stanovuje koncepci seminářů a dohlíží na jejich jednotné vedení.</w:t>
            </w:r>
          </w:p>
        </w:tc>
      </w:tr>
      <w:tr w:rsidR="00AF47A5" w14:paraId="7FA6A4DD" w14:textId="77777777" w:rsidTr="00AE229D">
        <w:tc>
          <w:tcPr>
            <w:tcW w:w="3086" w:type="dxa"/>
            <w:shd w:val="clear" w:color="auto" w:fill="F7CAAC"/>
          </w:tcPr>
          <w:p w14:paraId="50FD883F" w14:textId="77777777" w:rsidR="00AF47A5" w:rsidRPr="00C22DE2" w:rsidRDefault="00AF47A5" w:rsidP="00AE229D">
            <w:pPr>
              <w:jc w:val="both"/>
              <w:rPr>
                <w:b/>
              </w:rPr>
            </w:pPr>
            <w:r w:rsidRPr="00C22DE2">
              <w:rPr>
                <w:b/>
              </w:rPr>
              <w:t>Vyučující</w:t>
            </w:r>
          </w:p>
        </w:tc>
        <w:tc>
          <w:tcPr>
            <w:tcW w:w="6769" w:type="dxa"/>
            <w:gridSpan w:val="7"/>
            <w:tcBorders>
              <w:bottom w:val="nil"/>
            </w:tcBorders>
          </w:tcPr>
          <w:p w14:paraId="2960BFB1" w14:textId="692EFE59" w:rsidR="00AF47A5" w:rsidRPr="00C22DE2" w:rsidRDefault="00AF47A5" w:rsidP="00771C29">
            <w:pPr>
              <w:jc w:val="both"/>
              <w:pPrChange w:id="541" w:author="Pavla Trefilová" w:date="2019-09-16T08:56:00Z">
                <w:pPr>
                  <w:jc w:val="both"/>
                </w:pPr>
              </w:pPrChange>
            </w:pPr>
            <w:r w:rsidRPr="00C22DE2">
              <w:t xml:space="preserve">Mgr. </w:t>
            </w:r>
            <w:del w:id="542" w:author="Pavla Trefilová" w:date="2019-09-16T08:56:00Z">
              <w:r w:rsidRPr="00C22DE2" w:rsidDel="00771C29">
                <w:delText>Marcela Krumpolcová</w:delText>
              </w:r>
            </w:del>
            <w:ins w:id="543" w:author="Pavla Trefilová" w:date="2019-09-16T08:56:00Z">
              <w:r w:rsidR="00771C29">
                <w:t>Eva Chmelařová</w:t>
              </w:r>
            </w:ins>
            <w:r w:rsidRPr="00C22DE2">
              <w:t xml:space="preserve"> – </w:t>
            </w:r>
            <w:r w:rsidR="006E0A6F">
              <w:t xml:space="preserve">vedení </w:t>
            </w:r>
            <w:r w:rsidRPr="00C22DE2">
              <w:t>seminář</w:t>
            </w:r>
            <w:r w:rsidR="006E0A6F">
              <w:t>ů</w:t>
            </w:r>
            <w:r w:rsidRPr="00C22DE2">
              <w:t xml:space="preserve"> </w:t>
            </w:r>
            <w:r>
              <w:t>(</w:t>
            </w:r>
            <w:r w:rsidRPr="00C22DE2">
              <w:t>100%</w:t>
            </w:r>
            <w:r>
              <w:t>)</w:t>
            </w:r>
          </w:p>
        </w:tc>
      </w:tr>
      <w:tr w:rsidR="00AF47A5" w14:paraId="72923C75" w14:textId="77777777" w:rsidTr="00AE229D">
        <w:trPr>
          <w:trHeight w:val="40"/>
        </w:trPr>
        <w:tc>
          <w:tcPr>
            <w:tcW w:w="9855" w:type="dxa"/>
            <w:gridSpan w:val="8"/>
            <w:tcBorders>
              <w:top w:val="nil"/>
            </w:tcBorders>
          </w:tcPr>
          <w:p w14:paraId="370FC200" w14:textId="77777777" w:rsidR="00AF47A5" w:rsidRPr="00C22DE2" w:rsidRDefault="00AF47A5" w:rsidP="00AE229D">
            <w:pPr>
              <w:jc w:val="both"/>
            </w:pPr>
          </w:p>
        </w:tc>
      </w:tr>
      <w:tr w:rsidR="00AF47A5" w14:paraId="0DC1D75B" w14:textId="77777777" w:rsidTr="00AE229D">
        <w:tc>
          <w:tcPr>
            <w:tcW w:w="3086" w:type="dxa"/>
            <w:shd w:val="clear" w:color="auto" w:fill="F7CAAC"/>
          </w:tcPr>
          <w:p w14:paraId="6F265920" w14:textId="77777777" w:rsidR="00AF47A5" w:rsidRPr="00C22DE2" w:rsidRDefault="00AF47A5" w:rsidP="00AE229D">
            <w:pPr>
              <w:jc w:val="both"/>
              <w:rPr>
                <w:b/>
              </w:rPr>
            </w:pPr>
            <w:r w:rsidRPr="00C22DE2">
              <w:rPr>
                <w:b/>
              </w:rPr>
              <w:t>Stručná anotace předmětu</w:t>
            </w:r>
          </w:p>
        </w:tc>
        <w:tc>
          <w:tcPr>
            <w:tcW w:w="6769" w:type="dxa"/>
            <w:gridSpan w:val="7"/>
            <w:tcBorders>
              <w:bottom w:val="nil"/>
            </w:tcBorders>
          </w:tcPr>
          <w:p w14:paraId="2D360DF2" w14:textId="77777777" w:rsidR="00AF47A5" w:rsidRPr="00C22DE2" w:rsidRDefault="00AF47A5" w:rsidP="00AE229D">
            <w:pPr>
              <w:jc w:val="both"/>
            </w:pPr>
          </w:p>
        </w:tc>
      </w:tr>
      <w:tr w:rsidR="00AF47A5" w14:paraId="33333AFE" w14:textId="77777777" w:rsidTr="00AE229D">
        <w:trPr>
          <w:trHeight w:val="3233"/>
        </w:trPr>
        <w:tc>
          <w:tcPr>
            <w:tcW w:w="9855" w:type="dxa"/>
            <w:gridSpan w:val="8"/>
            <w:tcBorders>
              <w:top w:val="nil"/>
              <w:bottom w:val="single" w:sz="12" w:space="0" w:color="auto"/>
            </w:tcBorders>
          </w:tcPr>
          <w:p w14:paraId="606F7AC0" w14:textId="77777777" w:rsidR="00AF47A5" w:rsidRDefault="00AF47A5" w:rsidP="00AE229D">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14:paraId="2FC4F689" w14:textId="77777777" w:rsidR="00AF47A5" w:rsidRPr="00C22DE2" w:rsidRDefault="00AF47A5" w:rsidP="005961AC">
            <w:pPr>
              <w:pStyle w:val="Odstavecseseznamem"/>
              <w:numPr>
                <w:ilvl w:val="0"/>
                <w:numId w:val="56"/>
              </w:numPr>
              <w:ind w:left="247" w:hanging="247"/>
            </w:pPr>
            <w:r w:rsidRPr="00C22DE2">
              <w:t>Strategie a techniky pro budování vztahu s kolegou nebo klientem.</w:t>
            </w:r>
          </w:p>
          <w:p w14:paraId="3232B6FE" w14:textId="77777777" w:rsidR="00AF47A5" w:rsidRPr="00C22DE2" w:rsidRDefault="00AF47A5" w:rsidP="005961AC">
            <w:pPr>
              <w:pStyle w:val="Odstavecseseznamem"/>
              <w:numPr>
                <w:ilvl w:val="0"/>
                <w:numId w:val="56"/>
              </w:numPr>
              <w:ind w:left="247" w:hanging="247"/>
            </w:pPr>
            <w:r w:rsidRPr="00C22DE2">
              <w:t>Identifikace potenciálních kulturních odlišností.</w:t>
            </w:r>
          </w:p>
          <w:p w14:paraId="5EA30437" w14:textId="77777777" w:rsidR="00AF47A5" w:rsidRPr="00C22DE2" w:rsidRDefault="00AF47A5" w:rsidP="005961AC">
            <w:pPr>
              <w:pStyle w:val="Odstavecseseznamem"/>
              <w:numPr>
                <w:ilvl w:val="0"/>
                <w:numId w:val="56"/>
              </w:numPr>
              <w:ind w:left="247" w:hanging="247"/>
            </w:pPr>
            <w:r w:rsidRPr="00C22DE2">
              <w:t>Navazování kontaktů a malá společenská konverzace.</w:t>
            </w:r>
          </w:p>
          <w:p w14:paraId="2EE598EF" w14:textId="77777777" w:rsidR="00AF47A5" w:rsidRPr="00C22DE2" w:rsidRDefault="00AF47A5" w:rsidP="005961AC">
            <w:pPr>
              <w:pStyle w:val="Odstavecseseznamem"/>
              <w:numPr>
                <w:ilvl w:val="0"/>
                <w:numId w:val="56"/>
              </w:numPr>
              <w:ind w:left="247" w:hanging="247"/>
            </w:pPr>
            <w:r w:rsidRPr="00C22DE2">
              <w:t>Využití telefonu v obchodní komunikaci.</w:t>
            </w:r>
          </w:p>
          <w:p w14:paraId="3928D254" w14:textId="77777777" w:rsidR="00AF47A5" w:rsidRPr="00C22DE2" w:rsidRDefault="00AF47A5" w:rsidP="005961AC">
            <w:pPr>
              <w:pStyle w:val="Odstavecseseznamem"/>
              <w:numPr>
                <w:ilvl w:val="0"/>
                <w:numId w:val="56"/>
              </w:numPr>
              <w:ind w:left="247" w:hanging="247"/>
            </w:pPr>
            <w:r w:rsidRPr="00C22DE2">
              <w:t>Řešení problémů a stížností prostřednictvím telefonu.</w:t>
            </w:r>
          </w:p>
          <w:p w14:paraId="6E19C19F" w14:textId="77777777" w:rsidR="00AF47A5" w:rsidRPr="00C22DE2" w:rsidRDefault="00AF47A5" w:rsidP="005961AC">
            <w:pPr>
              <w:pStyle w:val="Odstavecseseznamem"/>
              <w:numPr>
                <w:ilvl w:val="0"/>
                <w:numId w:val="56"/>
              </w:numPr>
              <w:ind w:left="247" w:hanging="247"/>
            </w:pPr>
            <w:r w:rsidRPr="00C22DE2">
              <w:t>Emailová korespondence.</w:t>
            </w:r>
          </w:p>
          <w:p w14:paraId="6D25DA2F" w14:textId="77777777" w:rsidR="00AF47A5" w:rsidRPr="00C22DE2" w:rsidRDefault="00AF47A5" w:rsidP="005961AC">
            <w:pPr>
              <w:pStyle w:val="Odstavecseseznamem"/>
              <w:numPr>
                <w:ilvl w:val="0"/>
                <w:numId w:val="56"/>
              </w:numPr>
              <w:ind w:left="247" w:hanging="247"/>
            </w:pPr>
            <w:r w:rsidRPr="00C22DE2">
              <w:t>Formální a neformální email.</w:t>
            </w:r>
          </w:p>
          <w:p w14:paraId="60302CCA" w14:textId="77777777" w:rsidR="00AF47A5" w:rsidRPr="00C22DE2" w:rsidRDefault="00AF47A5" w:rsidP="005961AC">
            <w:pPr>
              <w:pStyle w:val="Odstavecseseznamem"/>
              <w:numPr>
                <w:ilvl w:val="0"/>
                <w:numId w:val="56"/>
              </w:numPr>
              <w:ind w:left="247" w:hanging="247"/>
            </w:pPr>
            <w:r w:rsidRPr="00C22DE2">
              <w:t>Formát zkoušky Business English Certificate Vantage.</w:t>
            </w:r>
          </w:p>
        </w:tc>
      </w:tr>
      <w:tr w:rsidR="00AF47A5" w14:paraId="55D121AF" w14:textId="77777777" w:rsidTr="00AE229D">
        <w:trPr>
          <w:trHeight w:val="265"/>
        </w:trPr>
        <w:tc>
          <w:tcPr>
            <w:tcW w:w="3653" w:type="dxa"/>
            <w:gridSpan w:val="2"/>
            <w:tcBorders>
              <w:top w:val="nil"/>
            </w:tcBorders>
            <w:shd w:val="clear" w:color="auto" w:fill="F7CAAC"/>
          </w:tcPr>
          <w:p w14:paraId="4F6AF48B" w14:textId="77777777" w:rsidR="00AF47A5" w:rsidRPr="00C22DE2" w:rsidRDefault="00AF47A5" w:rsidP="00AE229D">
            <w:pPr>
              <w:jc w:val="both"/>
            </w:pPr>
            <w:r w:rsidRPr="00C22DE2">
              <w:rPr>
                <w:b/>
              </w:rPr>
              <w:t>Studijní literatura a studijní pomůcky</w:t>
            </w:r>
          </w:p>
        </w:tc>
        <w:tc>
          <w:tcPr>
            <w:tcW w:w="6202" w:type="dxa"/>
            <w:gridSpan w:val="6"/>
            <w:tcBorders>
              <w:top w:val="nil"/>
              <w:bottom w:val="nil"/>
            </w:tcBorders>
          </w:tcPr>
          <w:p w14:paraId="55346345" w14:textId="77777777" w:rsidR="00AF47A5" w:rsidRPr="00C22DE2" w:rsidRDefault="00AF47A5" w:rsidP="00AE229D">
            <w:pPr>
              <w:jc w:val="both"/>
            </w:pPr>
          </w:p>
        </w:tc>
      </w:tr>
      <w:tr w:rsidR="00AF47A5" w14:paraId="7300A5F6" w14:textId="77777777" w:rsidTr="00AE229D">
        <w:trPr>
          <w:trHeight w:val="1497"/>
        </w:trPr>
        <w:tc>
          <w:tcPr>
            <w:tcW w:w="9855" w:type="dxa"/>
            <w:gridSpan w:val="8"/>
            <w:tcBorders>
              <w:top w:val="nil"/>
            </w:tcBorders>
          </w:tcPr>
          <w:p w14:paraId="53062BB0" w14:textId="77777777" w:rsidR="00AF47A5" w:rsidRPr="008A324B" w:rsidRDefault="00AF47A5" w:rsidP="00AE229D">
            <w:pPr>
              <w:jc w:val="both"/>
              <w:rPr>
                <w:b/>
              </w:rPr>
            </w:pPr>
            <w:r w:rsidRPr="00C22DE2">
              <w:rPr>
                <w:b/>
              </w:rPr>
              <w:t xml:space="preserve">Povinná </w:t>
            </w:r>
            <w:r w:rsidRPr="008A324B">
              <w:rPr>
                <w:b/>
              </w:rPr>
              <w:t>literatura</w:t>
            </w:r>
          </w:p>
          <w:p w14:paraId="2EC6D51B" w14:textId="77777777" w:rsidR="00AF47A5" w:rsidRPr="00C22DE2" w:rsidRDefault="00AF47A5" w:rsidP="00AE229D">
            <w:pPr>
              <w:jc w:val="both"/>
            </w:pPr>
            <w:r w:rsidRPr="00C22DE2">
              <w:t xml:space="preserve">POWELL, M. </w:t>
            </w:r>
            <w:r w:rsidRPr="00C22DE2">
              <w:rPr>
                <w:i/>
              </w:rPr>
              <w:t>In Company 3.0 Upper-intermediate</w:t>
            </w:r>
            <w:r w:rsidRPr="00C22DE2">
              <w:t>. Macmillan Publishers Limited, 2014. ISBN 978-0-230-45532-0.</w:t>
            </w:r>
          </w:p>
          <w:p w14:paraId="1CEA424E" w14:textId="77777777" w:rsidR="00AF47A5" w:rsidRPr="008A324B" w:rsidRDefault="00AF47A5" w:rsidP="00AE229D">
            <w:pPr>
              <w:jc w:val="both"/>
              <w:rPr>
                <w:b/>
              </w:rPr>
            </w:pPr>
            <w:r w:rsidRPr="00C22DE2">
              <w:rPr>
                <w:b/>
              </w:rPr>
              <w:t xml:space="preserve">Doporučená </w:t>
            </w:r>
            <w:r w:rsidRPr="008A324B">
              <w:rPr>
                <w:b/>
              </w:rPr>
              <w:t>literatura</w:t>
            </w:r>
          </w:p>
          <w:p w14:paraId="61FE677A" w14:textId="77777777" w:rsidR="00AF47A5" w:rsidRPr="00C22DE2" w:rsidRDefault="00AF47A5" w:rsidP="00AE229D">
            <w:pPr>
              <w:jc w:val="both"/>
            </w:pPr>
            <w:r w:rsidRPr="00C22DE2">
              <w:t>EMMERSON, P</w:t>
            </w:r>
            <w:r w:rsidRPr="00C22DE2">
              <w:rPr>
                <w:i/>
              </w:rPr>
              <w:t>. Email English 2nd Edition</w:t>
            </w:r>
            <w:r w:rsidRPr="00C22DE2">
              <w:t>. Macmillan Publishers Limited, 2013. ISBN 9780230448551.</w:t>
            </w:r>
          </w:p>
          <w:p w14:paraId="77D4958C" w14:textId="77777777" w:rsidR="00AF47A5" w:rsidRPr="00C22DE2" w:rsidRDefault="00AF47A5" w:rsidP="00AE229D">
            <w:pPr>
              <w:jc w:val="both"/>
            </w:pPr>
            <w:r w:rsidRPr="00C22DE2">
              <w:t xml:space="preserve">EMMERSON, P. </w:t>
            </w:r>
            <w:r w:rsidRPr="00C22DE2">
              <w:rPr>
                <w:i/>
              </w:rPr>
              <w:t>Business Grammar Builder Intermediate to Upper-intermediate</w:t>
            </w:r>
            <w:r w:rsidRPr="00C22DE2">
              <w:t>. Macmillan Publishers Limited, 2010. ISBN 978-0-230-73252-0.</w:t>
            </w:r>
          </w:p>
          <w:p w14:paraId="317A2115" w14:textId="77777777" w:rsidR="00AF47A5" w:rsidRPr="00C22DE2" w:rsidRDefault="00AF47A5" w:rsidP="00AE229D">
            <w:pPr>
              <w:jc w:val="both"/>
            </w:pPr>
            <w:r w:rsidRPr="00C22DE2">
              <w:t xml:space="preserve">EMMERSON, P. </w:t>
            </w:r>
            <w:r w:rsidRPr="00C22DE2">
              <w:rPr>
                <w:i/>
              </w:rPr>
              <w:t>Networking in English</w:t>
            </w:r>
            <w:r w:rsidRPr="00C22DE2">
              <w:t>, Macmillan Publishers Limited, 2010. ISBN 9780230732506.</w:t>
            </w:r>
          </w:p>
          <w:p w14:paraId="3553FAF8" w14:textId="77777777" w:rsidR="00AF47A5" w:rsidRPr="00C22DE2" w:rsidRDefault="00AF47A5" w:rsidP="00AE229D">
            <w:pPr>
              <w:jc w:val="both"/>
            </w:pPr>
            <w:r w:rsidRPr="00C22DE2">
              <w:t xml:space="preserve">EMMERSON, P. </w:t>
            </w:r>
            <w:r w:rsidRPr="00C22DE2">
              <w:rPr>
                <w:i/>
              </w:rPr>
              <w:t>Business Vocabulary Builder Intermediate to Upper-intermediate</w:t>
            </w:r>
            <w:r w:rsidRPr="00C22DE2">
              <w:t>. Macmillan Publishers Limited, 2009. ISBN 978-0-230-71682-7.</w:t>
            </w:r>
          </w:p>
          <w:p w14:paraId="71CFDBD9" w14:textId="77777777" w:rsidR="00AF47A5" w:rsidRPr="00C22DE2" w:rsidRDefault="00AF47A5" w:rsidP="00AE229D">
            <w:pPr>
              <w:jc w:val="both"/>
            </w:pPr>
            <w:r w:rsidRPr="00C22DE2">
              <w:t>SHARMA, P.</w:t>
            </w:r>
            <w:r>
              <w:t>,</w:t>
            </w:r>
            <w:r w:rsidRPr="00C22DE2">
              <w:t xml:space="preserve"> BARRETT</w:t>
            </w:r>
            <w:r>
              <w:t>, B</w:t>
            </w:r>
            <w:r w:rsidRPr="00C22DE2">
              <w:t xml:space="preserve">. </w:t>
            </w:r>
            <w:r w:rsidRPr="00C22DE2">
              <w:rPr>
                <w:i/>
              </w:rPr>
              <w:t>Networking in English.</w:t>
            </w:r>
            <w:r w:rsidRPr="00C22DE2">
              <w:t xml:space="preserve"> Macmillan Publishers Limited, 2010. ISBN 97 802 307 32 506</w:t>
            </w:r>
          </w:p>
          <w:p w14:paraId="4E321947" w14:textId="77777777" w:rsidR="00AF47A5" w:rsidRPr="00C22DE2" w:rsidRDefault="00AF47A5" w:rsidP="00AE229D">
            <w:pPr>
              <w:jc w:val="both"/>
            </w:pPr>
            <w:r w:rsidRPr="00C22DE2">
              <w:t>Vlastní doplňující materiály v e-learningové podobě.</w:t>
            </w:r>
          </w:p>
        </w:tc>
      </w:tr>
      <w:tr w:rsidR="00AF47A5" w14:paraId="415DFFDC"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EBC127" w14:textId="77777777" w:rsidR="00AF47A5" w:rsidRPr="00C22DE2" w:rsidRDefault="00AF47A5" w:rsidP="00AE229D">
            <w:pPr>
              <w:jc w:val="center"/>
              <w:rPr>
                <w:b/>
              </w:rPr>
            </w:pPr>
            <w:r w:rsidRPr="00C22DE2">
              <w:rPr>
                <w:b/>
              </w:rPr>
              <w:t>Informace ke kombinované nebo distanční formě</w:t>
            </w:r>
          </w:p>
        </w:tc>
      </w:tr>
      <w:tr w:rsidR="00AF47A5" w14:paraId="3264F21F" w14:textId="77777777" w:rsidTr="00AE229D">
        <w:tc>
          <w:tcPr>
            <w:tcW w:w="4787" w:type="dxa"/>
            <w:gridSpan w:val="3"/>
            <w:tcBorders>
              <w:top w:val="single" w:sz="2" w:space="0" w:color="auto"/>
            </w:tcBorders>
            <w:shd w:val="clear" w:color="auto" w:fill="F7CAAC"/>
          </w:tcPr>
          <w:p w14:paraId="4E2D7D27" w14:textId="77777777" w:rsidR="00AF47A5" w:rsidRPr="00C22DE2" w:rsidRDefault="00AF47A5" w:rsidP="00AE229D">
            <w:pPr>
              <w:jc w:val="both"/>
            </w:pPr>
            <w:r w:rsidRPr="00C22DE2">
              <w:rPr>
                <w:b/>
              </w:rPr>
              <w:t>Rozsah konzultací (soustředění)</w:t>
            </w:r>
          </w:p>
        </w:tc>
        <w:tc>
          <w:tcPr>
            <w:tcW w:w="889" w:type="dxa"/>
            <w:tcBorders>
              <w:top w:val="single" w:sz="2" w:space="0" w:color="auto"/>
            </w:tcBorders>
          </w:tcPr>
          <w:p w14:paraId="42272007" w14:textId="77777777" w:rsidR="00AF47A5" w:rsidRPr="00C22DE2" w:rsidRDefault="00AF47A5" w:rsidP="00AE229D">
            <w:pPr>
              <w:jc w:val="both"/>
            </w:pPr>
            <w:r w:rsidRPr="00C22DE2">
              <w:t>10</w:t>
            </w:r>
          </w:p>
        </w:tc>
        <w:tc>
          <w:tcPr>
            <w:tcW w:w="4179" w:type="dxa"/>
            <w:gridSpan w:val="4"/>
            <w:tcBorders>
              <w:top w:val="single" w:sz="2" w:space="0" w:color="auto"/>
            </w:tcBorders>
            <w:shd w:val="clear" w:color="auto" w:fill="F7CAAC"/>
          </w:tcPr>
          <w:p w14:paraId="720484BB" w14:textId="77777777" w:rsidR="00AF47A5" w:rsidRDefault="00AF47A5" w:rsidP="00AE229D">
            <w:pPr>
              <w:jc w:val="both"/>
              <w:rPr>
                <w:b/>
              </w:rPr>
            </w:pPr>
            <w:r>
              <w:rPr>
                <w:b/>
              </w:rPr>
              <w:t xml:space="preserve">hodin </w:t>
            </w:r>
          </w:p>
        </w:tc>
      </w:tr>
      <w:tr w:rsidR="00AF47A5" w14:paraId="2B77870E" w14:textId="77777777" w:rsidTr="00AE229D">
        <w:tc>
          <w:tcPr>
            <w:tcW w:w="9855" w:type="dxa"/>
            <w:gridSpan w:val="8"/>
            <w:shd w:val="clear" w:color="auto" w:fill="F7CAAC"/>
          </w:tcPr>
          <w:p w14:paraId="65A95039" w14:textId="77777777" w:rsidR="00AF47A5" w:rsidRPr="00C22DE2" w:rsidRDefault="00AF47A5" w:rsidP="00AE229D">
            <w:pPr>
              <w:jc w:val="both"/>
              <w:rPr>
                <w:b/>
              </w:rPr>
            </w:pPr>
            <w:r w:rsidRPr="00C22DE2">
              <w:rPr>
                <w:b/>
              </w:rPr>
              <w:t>Informace o způsobu kontaktu s vyučujícím</w:t>
            </w:r>
          </w:p>
        </w:tc>
      </w:tr>
      <w:tr w:rsidR="00AF47A5" w14:paraId="3E0E95CA" w14:textId="77777777" w:rsidTr="00AE229D">
        <w:trPr>
          <w:trHeight w:val="679"/>
        </w:trPr>
        <w:tc>
          <w:tcPr>
            <w:tcW w:w="9855" w:type="dxa"/>
            <w:gridSpan w:val="8"/>
          </w:tcPr>
          <w:p w14:paraId="2384F097" w14:textId="77777777" w:rsidR="00AF47A5" w:rsidRPr="00C22DE2" w:rsidRDefault="00AF47A5" w:rsidP="00AE229D">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095446B"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47A5" w14:paraId="725C3881" w14:textId="77777777" w:rsidTr="00AE229D">
        <w:tc>
          <w:tcPr>
            <w:tcW w:w="9855" w:type="dxa"/>
            <w:gridSpan w:val="8"/>
            <w:tcBorders>
              <w:bottom w:val="double" w:sz="4" w:space="0" w:color="auto"/>
            </w:tcBorders>
            <w:shd w:val="clear" w:color="auto" w:fill="BDD6EE"/>
          </w:tcPr>
          <w:p w14:paraId="096E9524" w14:textId="77777777" w:rsidR="00AF47A5" w:rsidRDefault="00AF47A5" w:rsidP="00AE229D">
            <w:pPr>
              <w:jc w:val="both"/>
              <w:rPr>
                <w:b/>
                <w:sz w:val="28"/>
              </w:rPr>
            </w:pPr>
            <w:r>
              <w:br w:type="page"/>
            </w:r>
            <w:r>
              <w:rPr>
                <w:b/>
                <w:sz w:val="28"/>
              </w:rPr>
              <w:t>B-III – Charakteristika studijního předmětu</w:t>
            </w:r>
          </w:p>
        </w:tc>
      </w:tr>
      <w:tr w:rsidR="00AF47A5" w:rsidRPr="008A324B" w14:paraId="08CEE88A" w14:textId="77777777" w:rsidTr="00AE229D">
        <w:tc>
          <w:tcPr>
            <w:tcW w:w="3086" w:type="dxa"/>
            <w:tcBorders>
              <w:top w:val="double" w:sz="4" w:space="0" w:color="auto"/>
            </w:tcBorders>
            <w:shd w:val="clear" w:color="auto" w:fill="F7CAAC"/>
          </w:tcPr>
          <w:p w14:paraId="56F09011" w14:textId="77777777" w:rsidR="00AF47A5" w:rsidRPr="008A324B" w:rsidRDefault="00AF47A5" w:rsidP="00AE229D">
            <w:pPr>
              <w:jc w:val="both"/>
              <w:rPr>
                <w:b/>
              </w:rPr>
            </w:pPr>
            <w:r w:rsidRPr="008A324B">
              <w:rPr>
                <w:b/>
              </w:rPr>
              <w:t>Název studijního předmětu</w:t>
            </w:r>
          </w:p>
        </w:tc>
        <w:tc>
          <w:tcPr>
            <w:tcW w:w="6769" w:type="dxa"/>
            <w:gridSpan w:val="7"/>
            <w:tcBorders>
              <w:top w:val="double" w:sz="4" w:space="0" w:color="auto"/>
            </w:tcBorders>
          </w:tcPr>
          <w:p w14:paraId="65D3C8E5" w14:textId="77777777" w:rsidR="00AF47A5" w:rsidRPr="008A324B" w:rsidRDefault="00AF47A5" w:rsidP="00AE229D">
            <w:pPr>
              <w:jc w:val="both"/>
            </w:pPr>
            <w:r w:rsidRPr="008A324B">
              <w:t>Wirtschaftsdeutsch</w:t>
            </w:r>
          </w:p>
        </w:tc>
      </w:tr>
      <w:tr w:rsidR="00AF47A5" w:rsidRPr="008A324B" w14:paraId="09E43590" w14:textId="77777777" w:rsidTr="00AE229D">
        <w:tc>
          <w:tcPr>
            <w:tcW w:w="3086" w:type="dxa"/>
            <w:shd w:val="clear" w:color="auto" w:fill="F7CAAC"/>
          </w:tcPr>
          <w:p w14:paraId="04BBA677" w14:textId="77777777" w:rsidR="00AF47A5" w:rsidRPr="008A324B" w:rsidRDefault="00AF47A5" w:rsidP="00AE229D">
            <w:pPr>
              <w:jc w:val="both"/>
              <w:rPr>
                <w:b/>
              </w:rPr>
            </w:pPr>
            <w:r w:rsidRPr="008A324B">
              <w:rPr>
                <w:b/>
              </w:rPr>
              <w:t>Typ předmětu</w:t>
            </w:r>
          </w:p>
        </w:tc>
        <w:tc>
          <w:tcPr>
            <w:tcW w:w="3406" w:type="dxa"/>
            <w:gridSpan w:val="4"/>
          </w:tcPr>
          <w:p w14:paraId="2DEDDCC7" w14:textId="77777777" w:rsidR="00AF47A5" w:rsidRPr="008A324B" w:rsidRDefault="00AF47A5" w:rsidP="00AE229D">
            <w:pPr>
              <w:jc w:val="both"/>
            </w:pPr>
            <w:r>
              <w:t>p</w:t>
            </w:r>
            <w:r w:rsidRPr="008A324B">
              <w:t>ovinný „P“</w:t>
            </w:r>
          </w:p>
        </w:tc>
        <w:tc>
          <w:tcPr>
            <w:tcW w:w="2695" w:type="dxa"/>
            <w:gridSpan w:val="2"/>
            <w:shd w:val="clear" w:color="auto" w:fill="F7CAAC"/>
          </w:tcPr>
          <w:p w14:paraId="193B84F4" w14:textId="77777777" w:rsidR="00AF47A5" w:rsidRPr="008A324B" w:rsidRDefault="00AF47A5" w:rsidP="00AE229D">
            <w:pPr>
              <w:jc w:val="both"/>
            </w:pPr>
            <w:r w:rsidRPr="008A324B">
              <w:rPr>
                <w:b/>
              </w:rPr>
              <w:t>doporučený ročník / semestr</w:t>
            </w:r>
          </w:p>
        </w:tc>
        <w:tc>
          <w:tcPr>
            <w:tcW w:w="668" w:type="dxa"/>
          </w:tcPr>
          <w:p w14:paraId="1B684322" w14:textId="77777777" w:rsidR="00AF47A5" w:rsidRPr="008A324B" w:rsidRDefault="00AF47A5" w:rsidP="00AE229D">
            <w:pPr>
              <w:jc w:val="both"/>
            </w:pPr>
            <w:r w:rsidRPr="008A324B">
              <w:t>1/L</w:t>
            </w:r>
          </w:p>
        </w:tc>
      </w:tr>
      <w:tr w:rsidR="00AF47A5" w:rsidRPr="008A324B" w14:paraId="3BB55393" w14:textId="77777777" w:rsidTr="00AE229D">
        <w:tc>
          <w:tcPr>
            <w:tcW w:w="3086" w:type="dxa"/>
            <w:shd w:val="clear" w:color="auto" w:fill="F7CAAC"/>
          </w:tcPr>
          <w:p w14:paraId="12E7905C" w14:textId="77777777" w:rsidR="00AF47A5" w:rsidRPr="008A324B" w:rsidRDefault="00AF47A5" w:rsidP="00AE229D">
            <w:pPr>
              <w:jc w:val="both"/>
              <w:rPr>
                <w:b/>
              </w:rPr>
            </w:pPr>
            <w:r w:rsidRPr="008A324B">
              <w:rPr>
                <w:b/>
              </w:rPr>
              <w:t>Rozsah studijního předmětu</w:t>
            </w:r>
          </w:p>
        </w:tc>
        <w:tc>
          <w:tcPr>
            <w:tcW w:w="1701" w:type="dxa"/>
            <w:gridSpan w:val="2"/>
          </w:tcPr>
          <w:p w14:paraId="5899D1FE" w14:textId="77777777" w:rsidR="00AF47A5" w:rsidRPr="008A324B" w:rsidRDefault="00AF47A5" w:rsidP="00AE229D">
            <w:pPr>
              <w:jc w:val="both"/>
            </w:pPr>
            <w:r w:rsidRPr="008A324B">
              <w:t>26s</w:t>
            </w:r>
          </w:p>
        </w:tc>
        <w:tc>
          <w:tcPr>
            <w:tcW w:w="889" w:type="dxa"/>
            <w:shd w:val="clear" w:color="auto" w:fill="F7CAAC"/>
          </w:tcPr>
          <w:p w14:paraId="2019DC6F" w14:textId="77777777" w:rsidR="00AF47A5" w:rsidRPr="008A324B" w:rsidRDefault="00AF47A5" w:rsidP="00AE229D">
            <w:pPr>
              <w:jc w:val="both"/>
              <w:rPr>
                <w:b/>
              </w:rPr>
            </w:pPr>
            <w:r w:rsidRPr="008A324B">
              <w:rPr>
                <w:b/>
              </w:rPr>
              <w:t xml:space="preserve">hod. </w:t>
            </w:r>
          </w:p>
        </w:tc>
        <w:tc>
          <w:tcPr>
            <w:tcW w:w="816" w:type="dxa"/>
          </w:tcPr>
          <w:p w14:paraId="1B2A5C07" w14:textId="77777777" w:rsidR="00AF47A5" w:rsidRPr="008A324B" w:rsidRDefault="00AF47A5" w:rsidP="00AE229D">
            <w:pPr>
              <w:jc w:val="both"/>
            </w:pPr>
            <w:r w:rsidRPr="008A324B">
              <w:t>26</w:t>
            </w:r>
          </w:p>
        </w:tc>
        <w:tc>
          <w:tcPr>
            <w:tcW w:w="2156" w:type="dxa"/>
            <w:shd w:val="clear" w:color="auto" w:fill="F7CAAC"/>
          </w:tcPr>
          <w:p w14:paraId="431939E1" w14:textId="77777777" w:rsidR="00AF47A5" w:rsidRPr="008A324B" w:rsidRDefault="00AF47A5" w:rsidP="00AE229D">
            <w:pPr>
              <w:jc w:val="both"/>
              <w:rPr>
                <w:b/>
              </w:rPr>
            </w:pPr>
            <w:r w:rsidRPr="008A324B">
              <w:rPr>
                <w:b/>
              </w:rPr>
              <w:t>kreditů</w:t>
            </w:r>
          </w:p>
        </w:tc>
        <w:tc>
          <w:tcPr>
            <w:tcW w:w="1207" w:type="dxa"/>
            <w:gridSpan w:val="2"/>
          </w:tcPr>
          <w:p w14:paraId="39CE5590" w14:textId="77777777" w:rsidR="00AF47A5" w:rsidRPr="008A324B" w:rsidRDefault="00AF47A5" w:rsidP="00AE229D">
            <w:pPr>
              <w:jc w:val="both"/>
            </w:pPr>
            <w:r w:rsidRPr="008A324B">
              <w:t>3</w:t>
            </w:r>
          </w:p>
        </w:tc>
      </w:tr>
      <w:tr w:rsidR="00AF47A5" w:rsidRPr="008A324B" w14:paraId="7A49BB52" w14:textId="77777777" w:rsidTr="00AE229D">
        <w:tc>
          <w:tcPr>
            <w:tcW w:w="3086" w:type="dxa"/>
            <w:shd w:val="clear" w:color="auto" w:fill="F7CAAC"/>
          </w:tcPr>
          <w:p w14:paraId="3653F536" w14:textId="77777777" w:rsidR="00AF47A5" w:rsidRPr="008A324B" w:rsidRDefault="00AF47A5" w:rsidP="00AE229D">
            <w:pPr>
              <w:jc w:val="both"/>
              <w:rPr>
                <w:b/>
              </w:rPr>
            </w:pPr>
            <w:r w:rsidRPr="008A324B">
              <w:rPr>
                <w:b/>
              </w:rPr>
              <w:t>Prerekvizity, korekvizity, ekvivalence</w:t>
            </w:r>
          </w:p>
        </w:tc>
        <w:tc>
          <w:tcPr>
            <w:tcW w:w="6769" w:type="dxa"/>
            <w:gridSpan w:val="7"/>
          </w:tcPr>
          <w:p w14:paraId="4DF2E50B" w14:textId="77777777" w:rsidR="00AF47A5" w:rsidRPr="008A324B" w:rsidRDefault="00AF47A5" w:rsidP="00AE229D">
            <w:pPr>
              <w:jc w:val="both"/>
            </w:pPr>
          </w:p>
        </w:tc>
      </w:tr>
      <w:tr w:rsidR="00AF47A5" w:rsidRPr="008A324B" w14:paraId="43C841B5" w14:textId="77777777" w:rsidTr="00AE229D">
        <w:tc>
          <w:tcPr>
            <w:tcW w:w="3086" w:type="dxa"/>
            <w:shd w:val="clear" w:color="auto" w:fill="F7CAAC"/>
          </w:tcPr>
          <w:p w14:paraId="79A4414E" w14:textId="77777777" w:rsidR="00AF47A5" w:rsidRPr="008A324B" w:rsidRDefault="00AF47A5" w:rsidP="00AE229D">
            <w:pPr>
              <w:jc w:val="both"/>
              <w:rPr>
                <w:b/>
              </w:rPr>
            </w:pPr>
            <w:r w:rsidRPr="008A324B">
              <w:rPr>
                <w:b/>
              </w:rPr>
              <w:t>Způsob ověření studijních výsledků</w:t>
            </w:r>
          </w:p>
        </w:tc>
        <w:tc>
          <w:tcPr>
            <w:tcW w:w="3406" w:type="dxa"/>
            <w:gridSpan w:val="4"/>
          </w:tcPr>
          <w:p w14:paraId="2D6A4BBE" w14:textId="77777777" w:rsidR="00AF47A5" w:rsidRPr="008A324B" w:rsidRDefault="00AF47A5" w:rsidP="00AE229D">
            <w:pPr>
              <w:jc w:val="both"/>
            </w:pPr>
            <w:r>
              <w:t>k</w:t>
            </w:r>
            <w:r w:rsidRPr="008A324B">
              <w:t>lasifikovaný zápočet</w:t>
            </w:r>
          </w:p>
        </w:tc>
        <w:tc>
          <w:tcPr>
            <w:tcW w:w="2156" w:type="dxa"/>
            <w:shd w:val="clear" w:color="auto" w:fill="F7CAAC"/>
          </w:tcPr>
          <w:p w14:paraId="61E87BFB" w14:textId="77777777" w:rsidR="00AF47A5" w:rsidRPr="008A324B" w:rsidRDefault="00AF47A5" w:rsidP="00AE229D">
            <w:pPr>
              <w:jc w:val="both"/>
              <w:rPr>
                <w:b/>
              </w:rPr>
            </w:pPr>
            <w:r w:rsidRPr="008A324B">
              <w:rPr>
                <w:b/>
              </w:rPr>
              <w:t>Forma výuky</w:t>
            </w:r>
          </w:p>
        </w:tc>
        <w:tc>
          <w:tcPr>
            <w:tcW w:w="1207" w:type="dxa"/>
            <w:gridSpan w:val="2"/>
          </w:tcPr>
          <w:p w14:paraId="2EE942B9" w14:textId="77777777" w:rsidR="00AF47A5" w:rsidRPr="008A324B" w:rsidRDefault="00AF47A5" w:rsidP="00AE229D">
            <w:pPr>
              <w:jc w:val="both"/>
            </w:pPr>
            <w:r>
              <w:t>s</w:t>
            </w:r>
            <w:r w:rsidRPr="008A324B">
              <w:t>eminář</w:t>
            </w:r>
          </w:p>
          <w:p w14:paraId="45B17452" w14:textId="77777777" w:rsidR="00AF47A5" w:rsidRPr="008A324B" w:rsidRDefault="00AF47A5" w:rsidP="00AE229D">
            <w:pPr>
              <w:jc w:val="both"/>
            </w:pPr>
          </w:p>
        </w:tc>
      </w:tr>
      <w:tr w:rsidR="00AF47A5" w:rsidRPr="008A324B" w14:paraId="5CABD9CE" w14:textId="77777777" w:rsidTr="00AE229D">
        <w:tc>
          <w:tcPr>
            <w:tcW w:w="3086" w:type="dxa"/>
            <w:shd w:val="clear" w:color="auto" w:fill="F7CAAC"/>
          </w:tcPr>
          <w:p w14:paraId="748DA760" w14:textId="77777777" w:rsidR="00AF47A5" w:rsidRPr="008A324B" w:rsidRDefault="00AF47A5" w:rsidP="00AE229D">
            <w:pPr>
              <w:jc w:val="both"/>
              <w:rPr>
                <w:b/>
              </w:rPr>
            </w:pPr>
            <w:r w:rsidRPr="008A324B">
              <w:rPr>
                <w:b/>
              </w:rPr>
              <w:t>Forma způsobu ověření studijních výsledků a další požadavky na studenta</w:t>
            </w:r>
          </w:p>
        </w:tc>
        <w:tc>
          <w:tcPr>
            <w:tcW w:w="6769" w:type="dxa"/>
            <w:gridSpan w:val="7"/>
            <w:tcBorders>
              <w:bottom w:val="nil"/>
            </w:tcBorders>
          </w:tcPr>
          <w:p w14:paraId="795AF9EB" w14:textId="77777777" w:rsidR="00AF47A5" w:rsidRPr="008A324B" w:rsidRDefault="00AF47A5" w:rsidP="00AE229D">
            <w:pPr>
              <w:jc w:val="both"/>
            </w:pPr>
            <w:r w:rsidRPr="008A324B">
              <w:t>Způsob zakončení předmětu – klasifikovaný zápočet</w:t>
            </w:r>
          </w:p>
          <w:p w14:paraId="3232A9E1" w14:textId="77777777" w:rsidR="00AF47A5" w:rsidRPr="008A324B" w:rsidRDefault="00AF47A5" w:rsidP="00AE229D">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AF47A5" w:rsidRPr="008A324B" w14:paraId="00B19511" w14:textId="77777777" w:rsidTr="00AE229D">
        <w:trPr>
          <w:trHeight w:val="40"/>
        </w:trPr>
        <w:tc>
          <w:tcPr>
            <w:tcW w:w="9855" w:type="dxa"/>
            <w:gridSpan w:val="8"/>
            <w:tcBorders>
              <w:top w:val="nil"/>
            </w:tcBorders>
          </w:tcPr>
          <w:p w14:paraId="47CF8F19" w14:textId="77777777" w:rsidR="00AF47A5" w:rsidRPr="008A324B" w:rsidRDefault="00AF47A5" w:rsidP="00AE229D">
            <w:pPr>
              <w:jc w:val="both"/>
            </w:pPr>
          </w:p>
        </w:tc>
      </w:tr>
      <w:tr w:rsidR="00AF47A5" w:rsidRPr="008A324B" w14:paraId="04D79B6A" w14:textId="77777777" w:rsidTr="00AE229D">
        <w:trPr>
          <w:trHeight w:val="197"/>
        </w:trPr>
        <w:tc>
          <w:tcPr>
            <w:tcW w:w="3086" w:type="dxa"/>
            <w:tcBorders>
              <w:top w:val="nil"/>
            </w:tcBorders>
            <w:shd w:val="clear" w:color="auto" w:fill="F7CAAC"/>
          </w:tcPr>
          <w:p w14:paraId="37B05EA1" w14:textId="77777777" w:rsidR="00AF47A5" w:rsidRPr="008A324B" w:rsidRDefault="00AF47A5" w:rsidP="00AE229D">
            <w:pPr>
              <w:jc w:val="both"/>
              <w:rPr>
                <w:b/>
              </w:rPr>
            </w:pPr>
            <w:r w:rsidRPr="008A324B">
              <w:rPr>
                <w:b/>
              </w:rPr>
              <w:t>Garant předmětu</w:t>
            </w:r>
          </w:p>
        </w:tc>
        <w:tc>
          <w:tcPr>
            <w:tcW w:w="6769" w:type="dxa"/>
            <w:gridSpan w:val="7"/>
            <w:tcBorders>
              <w:top w:val="nil"/>
            </w:tcBorders>
          </w:tcPr>
          <w:p w14:paraId="042B1BD6" w14:textId="77777777" w:rsidR="00AF47A5" w:rsidRPr="008A324B" w:rsidRDefault="00AF47A5" w:rsidP="00AE229D">
            <w:pPr>
              <w:jc w:val="both"/>
            </w:pPr>
            <w:r w:rsidRPr="008A324B">
              <w:t>Mgr. Věra Kozáková, Ph.D.</w:t>
            </w:r>
          </w:p>
        </w:tc>
      </w:tr>
      <w:tr w:rsidR="00AF47A5" w:rsidRPr="008A324B" w14:paraId="60F4F428" w14:textId="77777777" w:rsidTr="00AE229D">
        <w:trPr>
          <w:trHeight w:val="243"/>
        </w:trPr>
        <w:tc>
          <w:tcPr>
            <w:tcW w:w="3086" w:type="dxa"/>
            <w:tcBorders>
              <w:top w:val="nil"/>
            </w:tcBorders>
            <w:shd w:val="clear" w:color="auto" w:fill="F7CAAC"/>
          </w:tcPr>
          <w:p w14:paraId="5E71ED99" w14:textId="77777777" w:rsidR="00AF47A5" w:rsidRPr="008A324B" w:rsidRDefault="00AF47A5" w:rsidP="00AE229D">
            <w:pPr>
              <w:jc w:val="both"/>
              <w:rPr>
                <w:b/>
              </w:rPr>
            </w:pPr>
            <w:r w:rsidRPr="008A324B">
              <w:rPr>
                <w:b/>
              </w:rPr>
              <w:t>Zapojení garanta do výuky předmětu</w:t>
            </w:r>
          </w:p>
        </w:tc>
        <w:tc>
          <w:tcPr>
            <w:tcW w:w="6769" w:type="dxa"/>
            <w:gridSpan w:val="7"/>
            <w:tcBorders>
              <w:top w:val="nil"/>
            </w:tcBorders>
          </w:tcPr>
          <w:p w14:paraId="53B4FA58" w14:textId="77777777" w:rsidR="00AF47A5" w:rsidRPr="008A324B" w:rsidRDefault="00AF47A5" w:rsidP="00AE229D">
            <w:pPr>
              <w:jc w:val="both"/>
            </w:pPr>
            <w:r w:rsidRPr="004C18C4">
              <w:t>Garant se podílí v rozsahu 100 %, stanovuje koncepci seminářů a dohlíží na jejich jednotné vedení.</w:t>
            </w:r>
          </w:p>
        </w:tc>
      </w:tr>
      <w:tr w:rsidR="00AF47A5" w:rsidRPr="008A324B" w14:paraId="162E108C" w14:textId="77777777" w:rsidTr="00AE229D">
        <w:tc>
          <w:tcPr>
            <w:tcW w:w="3086" w:type="dxa"/>
            <w:shd w:val="clear" w:color="auto" w:fill="F7CAAC"/>
          </w:tcPr>
          <w:p w14:paraId="30479BD7" w14:textId="77777777" w:rsidR="00AF47A5" w:rsidRPr="008A324B" w:rsidRDefault="00AF47A5" w:rsidP="00AE229D">
            <w:pPr>
              <w:jc w:val="both"/>
              <w:rPr>
                <w:b/>
              </w:rPr>
            </w:pPr>
            <w:r w:rsidRPr="008A324B">
              <w:rPr>
                <w:b/>
              </w:rPr>
              <w:t>Vyučující</w:t>
            </w:r>
          </w:p>
        </w:tc>
        <w:tc>
          <w:tcPr>
            <w:tcW w:w="6769" w:type="dxa"/>
            <w:gridSpan w:val="7"/>
            <w:tcBorders>
              <w:bottom w:val="nil"/>
            </w:tcBorders>
          </w:tcPr>
          <w:p w14:paraId="463263DE" w14:textId="2000AD82" w:rsidR="00AF47A5" w:rsidRPr="008A324B" w:rsidRDefault="00AF47A5" w:rsidP="006E0A6F">
            <w:pPr>
              <w:jc w:val="both"/>
            </w:pPr>
            <w:r w:rsidRPr="008A324B">
              <w:t>Mgr. Věra Kozáková, Ph.D.</w:t>
            </w:r>
            <w:r>
              <w:t xml:space="preserve"> – </w:t>
            </w:r>
            <w:r w:rsidR="006E0A6F">
              <w:t>vedení seminářů</w:t>
            </w:r>
            <w:r>
              <w:t xml:space="preserve"> (100%)</w:t>
            </w:r>
          </w:p>
        </w:tc>
      </w:tr>
      <w:tr w:rsidR="00AF47A5" w:rsidRPr="008A324B" w14:paraId="50FC683C" w14:textId="77777777" w:rsidTr="00AE229D">
        <w:trPr>
          <w:trHeight w:val="40"/>
        </w:trPr>
        <w:tc>
          <w:tcPr>
            <w:tcW w:w="9855" w:type="dxa"/>
            <w:gridSpan w:val="8"/>
            <w:tcBorders>
              <w:top w:val="nil"/>
            </w:tcBorders>
          </w:tcPr>
          <w:p w14:paraId="003D769F" w14:textId="77777777" w:rsidR="00AF47A5" w:rsidRPr="008A324B" w:rsidRDefault="00AF47A5" w:rsidP="00AE229D">
            <w:pPr>
              <w:jc w:val="both"/>
            </w:pPr>
          </w:p>
        </w:tc>
      </w:tr>
      <w:tr w:rsidR="00AF47A5" w:rsidRPr="008A324B" w14:paraId="6D8E4D25" w14:textId="77777777" w:rsidTr="00AE229D">
        <w:tc>
          <w:tcPr>
            <w:tcW w:w="3086" w:type="dxa"/>
            <w:shd w:val="clear" w:color="auto" w:fill="F7CAAC"/>
          </w:tcPr>
          <w:p w14:paraId="7E37A1A8" w14:textId="77777777" w:rsidR="00AF47A5" w:rsidRPr="008A324B" w:rsidRDefault="00AF47A5" w:rsidP="00AE229D">
            <w:pPr>
              <w:jc w:val="both"/>
              <w:rPr>
                <w:b/>
              </w:rPr>
            </w:pPr>
            <w:r w:rsidRPr="008A324B">
              <w:rPr>
                <w:b/>
              </w:rPr>
              <w:t>Stručná anotace předmětu</w:t>
            </w:r>
          </w:p>
        </w:tc>
        <w:tc>
          <w:tcPr>
            <w:tcW w:w="6769" w:type="dxa"/>
            <w:gridSpan w:val="7"/>
            <w:tcBorders>
              <w:bottom w:val="nil"/>
            </w:tcBorders>
          </w:tcPr>
          <w:p w14:paraId="3741ACC8" w14:textId="77777777" w:rsidR="00AF47A5" w:rsidRPr="008A324B" w:rsidRDefault="00AF47A5" w:rsidP="00AE229D">
            <w:pPr>
              <w:jc w:val="both"/>
            </w:pPr>
          </w:p>
        </w:tc>
      </w:tr>
      <w:tr w:rsidR="00AF47A5" w:rsidRPr="008A324B" w14:paraId="30004F9A" w14:textId="77777777" w:rsidTr="00AE229D">
        <w:trPr>
          <w:trHeight w:val="3938"/>
        </w:trPr>
        <w:tc>
          <w:tcPr>
            <w:tcW w:w="9855" w:type="dxa"/>
            <w:gridSpan w:val="8"/>
            <w:tcBorders>
              <w:top w:val="nil"/>
              <w:bottom w:val="single" w:sz="12" w:space="0" w:color="auto"/>
            </w:tcBorders>
          </w:tcPr>
          <w:p w14:paraId="07327224" w14:textId="77777777" w:rsidR="00AF47A5" w:rsidRDefault="00AF47A5" w:rsidP="00AE229D">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14:paraId="1297586F" w14:textId="681D5B31" w:rsidR="00AF47A5" w:rsidRPr="008A324B" w:rsidRDefault="00AF47A5" w:rsidP="005961AC">
            <w:pPr>
              <w:pStyle w:val="Odstavecseseznamem"/>
              <w:numPr>
                <w:ilvl w:val="0"/>
                <w:numId w:val="57"/>
              </w:numPr>
              <w:ind w:left="247" w:hanging="247"/>
              <w:jc w:val="both"/>
            </w:pPr>
            <w:r w:rsidRPr="008A324B">
              <w:t>Navazování kontaktů, první kontakt</w:t>
            </w:r>
            <w:r w:rsidR="006E0A6F">
              <w:t>.</w:t>
            </w:r>
          </w:p>
          <w:p w14:paraId="532858BD" w14:textId="30EE7303" w:rsidR="00AF47A5" w:rsidRPr="008A324B" w:rsidRDefault="00AF47A5" w:rsidP="005961AC">
            <w:pPr>
              <w:pStyle w:val="Odstavecseseznamem"/>
              <w:numPr>
                <w:ilvl w:val="0"/>
                <w:numId w:val="57"/>
              </w:numPr>
              <w:ind w:left="247" w:hanging="247"/>
              <w:jc w:val="both"/>
            </w:pPr>
            <w:r w:rsidRPr="008A324B">
              <w:t>Informace o své osobě, kdo co dělá, co dělám já, vlastnosti</w:t>
            </w:r>
            <w:r w:rsidR="006E0A6F">
              <w:t>.</w:t>
            </w:r>
          </w:p>
          <w:p w14:paraId="4DE13043" w14:textId="57A3CA97" w:rsidR="00AF47A5" w:rsidRPr="008A324B" w:rsidRDefault="00AF47A5" w:rsidP="005961AC">
            <w:pPr>
              <w:pStyle w:val="Odstavecseseznamem"/>
              <w:numPr>
                <w:ilvl w:val="0"/>
                <w:numId w:val="57"/>
              </w:numPr>
              <w:ind w:left="247" w:hanging="247"/>
              <w:jc w:val="both"/>
            </w:pPr>
            <w:r w:rsidRPr="008A324B">
              <w:t>Charakteristika studijního oboru</w:t>
            </w:r>
            <w:r w:rsidR="006E0A6F">
              <w:t>.</w:t>
            </w:r>
          </w:p>
          <w:p w14:paraId="53055FDE" w14:textId="17BF3FE5" w:rsidR="00AF47A5" w:rsidRPr="008A324B" w:rsidRDefault="00AF47A5" w:rsidP="005961AC">
            <w:pPr>
              <w:pStyle w:val="Odstavecseseznamem"/>
              <w:numPr>
                <w:ilvl w:val="0"/>
                <w:numId w:val="57"/>
              </w:numPr>
              <w:ind w:left="247" w:hanging="247"/>
              <w:jc w:val="both"/>
            </w:pPr>
            <w:r w:rsidRPr="008A324B">
              <w:t>Životopis, žádost o místo</w:t>
            </w:r>
            <w:r w:rsidR="006E0A6F">
              <w:t>.</w:t>
            </w:r>
          </w:p>
          <w:p w14:paraId="103BA636" w14:textId="6A7AD93A" w:rsidR="00AF47A5" w:rsidRPr="008A324B" w:rsidRDefault="00AF47A5" w:rsidP="005961AC">
            <w:pPr>
              <w:pStyle w:val="Odstavecseseznamem"/>
              <w:numPr>
                <w:ilvl w:val="0"/>
                <w:numId w:val="57"/>
              </w:numPr>
              <w:ind w:left="247" w:hanging="247"/>
              <w:jc w:val="both"/>
            </w:pPr>
            <w:r w:rsidRPr="008A324B">
              <w:t>Pracovní setkání, termín schůzky, modelové situace rozhovorů</w:t>
            </w:r>
            <w:r w:rsidR="006E0A6F">
              <w:t>.</w:t>
            </w:r>
          </w:p>
          <w:p w14:paraId="5B6421EF" w14:textId="36FE23B1" w:rsidR="00AF47A5" w:rsidRPr="008A324B" w:rsidRDefault="00AF47A5" w:rsidP="005961AC">
            <w:pPr>
              <w:pStyle w:val="Odstavecseseznamem"/>
              <w:numPr>
                <w:ilvl w:val="0"/>
                <w:numId w:val="57"/>
              </w:numPr>
              <w:ind w:left="247" w:hanging="247"/>
              <w:jc w:val="both"/>
            </w:pPr>
            <w:r w:rsidRPr="008A324B">
              <w:t>Číselné a časové údaje</w:t>
            </w:r>
            <w:r w:rsidR="006E0A6F">
              <w:t>.</w:t>
            </w:r>
            <w:r w:rsidRPr="008A324B">
              <w:t xml:space="preserve"> </w:t>
            </w:r>
          </w:p>
          <w:p w14:paraId="2B76B022" w14:textId="59F69C2A" w:rsidR="00AF47A5" w:rsidRPr="008A324B" w:rsidRDefault="00AF47A5" w:rsidP="005961AC">
            <w:pPr>
              <w:pStyle w:val="Odstavecseseznamem"/>
              <w:numPr>
                <w:ilvl w:val="0"/>
                <w:numId w:val="57"/>
              </w:numPr>
              <w:ind w:left="247" w:hanging="247"/>
              <w:jc w:val="both"/>
            </w:pPr>
            <w:r w:rsidRPr="008A324B">
              <w:t>Obchodní dopis, vnější forma vzorového dopisu, gramatika, zkratky v</w:t>
            </w:r>
            <w:r w:rsidR="006E0A6F">
              <w:t> </w:t>
            </w:r>
            <w:r w:rsidRPr="008A324B">
              <w:t>korespondenci</w:t>
            </w:r>
            <w:r w:rsidR="006E0A6F">
              <w:t>.</w:t>
            </w:r>
          </w:p>
          <w:p w14:paraId="034FC7D2" w14:textId="32A093FE" w:rsidR="00AF47A5" w:rsidRPr="008A324B" w:rsidRDefault="00AF47A5" w:rsidP="005961AC">
            <w:pPr>
              <w:pStyle w:val="Odstavecseseznamem"/>
              <w:numPr>
                <w:ilvl w:val="0"/>
                <w:numId w:val="57"/>
              </w:numPr>
              <w:ind w:left="247" w:hanging="247"/>
              <w:jc w:val="both"/>
            </w:pPr>
            <w:r w:rsidRPr="008A324B">
              <w:t>Státy, obyvatelé, jazyky, předložky se zeměpisnými názvy</w:t>
            </w:r>
            <w:r w:rsidR="006E0A6F">
              <w:t>.</w:t>
            </w:r>
          </w:p>
          <w:p w14:paraId="26B170FF" w14:textId="7BEA3C84" w:rsidR="00AF47A5" w:rsidRPr="008A324B" w:rsidRDefault="00AF47A5" w:rsidP="005961AC">
            <w:pPr>
              <w:pStyle w:val="Odstavecseseznamem"/>
              <w:numPr>
                <w:ilvl w:val="0"/>
                <w:numId w:val="57"/>
              </w:numPr>
              <w:ind w:left="247" w:hanging="247"/>
              <w:jc w:val="both"/>
            </w:pPr>
            <w:r w:rsidRPr="008A324B">
              <w:t>Práce s odbornými texty: slovní zásoba, slovní spojení, gramatika, cvičení</w:t>
            </w:r>
            <w:r w:rsidR="006E0A6F">
              <w:t>.</w:t>
            </w:r>
          </w:p>
          <w:p w14:paraId="0048B8D7" w14:textId="30639B5F" w:rsidR="00AF47A5" w:rsidRPr="008A324B" w:rsidRDefault="00AF47A5" w:rsidP="005961AC">
            <w:pPr>
              <w:pStyle w:val="Odstavecseseznamem"/>
              <w:numPr>
                <w:ilvl w:val="0"/>
                <w:numId w:val="57"/>
              </w:numPr>
              <w:ind w:left="247" w:hanging="247"/>
              <w:jc w:val="both"/>
            </w:pPr>
            <w:r w:rsidRPr="008A324B">
              <w:t>Testování jazykových dovedností v oblasti psaní</w:t>
            </w:r>
            <w:r w:rsidR="006E0A6F">
              <w:t>.</w:t>
            </w:r>
          </w:p>
          <w:p w14:paraId="00E7BE31" w14:textId="7097402B" w:rsidR="00AF47A5" w:rsidRPr="008A324B" w:rsidRDefault="00AF47A5" w:rsidP="005961AC">
            <w:pPr>
              <w:pStyle w:val="Odstavecseseznamem"/>
              <w:numPr>
                <w:ilvl w:val="0"/>
                <w:numId w:val="57"/>
              </w:numPr>
              <w:ind w:left="247" w:hanging="247"/>
              <w:jc w:val="both"/>
            </w:pPr>
            <w:r w:rsidRPr="008A324B">
              <w:t>Testování jazykových dovedností v oblasti čtení s</w:t>
            </w:r>
            <w:r w:rsidR="006E0A6F">
              <w:t> </w:t>
            </w:r>
            <w:r w:rsidRPr="008A324B">
              <w:t>porozuměním</w:t>
            </w:r>
            <w:r w:rsidR="006E0A6F">
              <w:t>.</w:t>
            </w:r>
          </w:p>
          <w:p w14:paraId="5578061D" w14:textId="118217D2" w:rsidR="00AF47A5" w:rsidRPr="008A324B" w:rsidRDefault="00AF47A5" w:rsidP="005961AC">
            <w:pPr>
              <w:pStyle w:val="Odstavecseseznamem"/>
              <w:numPr>
                <w:ilvl w:val="0"/>
                <w:numId w:val="57"/>
              </w:numPr>
              <w:ind w:left="247" w:hanging="247"/>
              <w:jc w:val="both"/>
            </w:pPr>
            <w:r w:rsidRPr="008A324B">
              <w:t>Testování jazykových dovedností v oblasti poslech s</w:t>
            </w:r>
            <w:r w:rsidR="006E0A6F">
              <w:t> </w:t>
            </w:r>
            <w:r w:rsidRPr="008A324B">
              <w:t>porozuměním</w:t>
            </w:r>
            <w:r w:rsidR="006E0A6F">
              <w:t>.</w:t>
            </w:r>
          </w:p>
          <w:p w14:paraId="788F641B" w14:textId="1C855CCF" w:rsidR="00AF47A5" w:rsidRPr="008A324B" w:rsidRDefault="00AF47A5" w:rsidP="005961AC">
            <w:pPr>
              <w:pStyle w:val="Odstavecseseznamem"/>
              <w:numPr>
                <w:ilvl w:val="0"/>
                <w:numId w:val="57"/>
              </w:numPr>
              <w:ind w:left="247" w:hanging="247"/>
              <w:jc w:val="both"/>
            </w:pPr>
            <w:r w:rsidRPr="008A324B">
              <w:t xml:space="preserve">Testování jazykových dovedností v oblasti mluveného projevu </w:t>
            </w:r>
            <w:r w:rsidR="006E0A6F">
              <w:t>–</w:t>
            </w:r>
            <w:r w:rsidRPr="008A324B">
              <w:t xml:space="preserve"> prezentace</w:t>
            </w:r>
            <w:r w:rsidR="006E0A6F">
              <w:t>.</w:t>
            </w:r>
          </w:p>
        </w:tc>
      </w:tr>
      <w:tr w:rsidR="00AF47A5" w:rsidRPr="008A324B" w14:paraId="0561D742" w14:textId="77777777" w:rsidTr="00AE229D">
        <w:trPr>
          <w:trHeight w:val="265"/>
        </w:trPr>
        <w:tc>
          <w:tcPr>
            <w:tcW w:w="3653" w:type="dxa"/>
            <w:gridSpan w:val="2"/>
            <w:tcBorders>
              <w:top w:val="nil"/>
            </w:tcBorders>
            <w:shd w:val="clear" w:color="auto" w:fill="F7CAAC"/>
          </w:tcPr>
          <w:p w14:paraId="16FAA116" w14:textId="77777777" w:rsidR="00AF47A5" w:rsidRPr="008A324B" w:rsidRDefault="00AF47A5" w:rsidP="00AE229D">
            <w:pPr>
              <w:jc w:val="both"/>
            </w:pPr>
            <w:r w:rsidRPr="008A324B">
              <w:rPr>
                <w:b/>
              </w:rPr>
              <w:t>Studijní literatura a studijní pomůcky</w:t>
            </w:r>
          </w:p>
        </w:tc>
        <w:tc>
          <w:tcPr>
            <w:tcW w:w="6202" w:type="dxa"/>
            <w:gridSpan w:val="6"/>
            <w:tcBorders>
              <w:top w:val="nil"/>
              <w:bottom w:val="nil"/>
            </w:tcBorders>
          </w:tcPr>
          <w:p w14:paraId="2802902D" w14:textId="77777777" w:rsidR="00AF47A5" w:rsidRPr="008A324B" w:rsidRDefault="00AF47A5" w:rsidP="00AE229D">
            <w:pPr>
              <w:jc w:val="both"/>
            </w:pPr>
          </w:p>
        </w:tc>
      </w:tr>
      <w:tr w:rsidR="00AF47A5" w:rsidRPr="008A324B" w14:paraId="3DAD4397" w14:textId="77777777" w:rsidTr="00AE229D">
        <w:trPr>
          <w:trHeight w:val="2576"/>
        </w:trPr>
        <w:tc>
          <w:tcPr>
            <w:tcW w:w="9855" w:type="dxa"/>
            <w:gridSpan w:val="8"/>
            <w:tcBorders>
              <w:top w:val="nil"/>
            </w:tcBorders>
          </w:tcPr>
          <w:p w14:paraId="158BA857" w14:textId="77777777" w:rsidR="00AF47A5" w:rsidRPr="008A324B" w:rsidRDefault="00AF47A5" w:rsidP="00AE229D">
            <w:pPr>
              <w:jc w:val="both"/>
              <w:rPr>
                <w:b/>
              </w:rPr>
            </w:pPr>
            <w:r w:rsidRPr="008A324B">
              <w:rPr>
                <w:b/>
              </w:rPr>
              <w:t>Povinná literatura</w:t>
            </w:r>
          </w:p>
          <w:p w14:paraId="29C5CF46" w14:textId="77777777" w:rsidR="00AF47A5" w:rsidRPr="008A324B" w:rsidRDefault="00AF47A5" w:rsidP="00AE229D">
            <w:pPr>
              <w:jc w:val="both"/>
            </w:pPr>
            <w:r w:rsidRPr="008A324B">
              <w:t xml:space="preserve">HÖPPNEROVÁ, V. </w:t>
            </w:r>
            <w:r w:rsidRPr="008A324B">
              <w:rPr>
                <w:i/>
              </w:rPr>
              <w:t>N</w:t>
            </w:r>
            <w:r>
              <w:rPr>
                <w:i/>
              </w:rPr>
              <w:t>ěmčina pro jazykové školy nově 3</w:t>
            </w:r>
            <w:r w:rsidRPr="008A324B">
              <w:rPr>
                <w:i/>
              </w:rPr>
              <w:t xml:space="preserve">. </w:t>
            </w:r>
            <w:r w:rsidRPr="008A324B">
              <w:t>Plzeň: F</w:t>
            </w:r>
            <w:r>
              <w:t>raus, 2011. ISBN 978-80-7238-959-9</w:t>
            </w:r>
            <w:r w:rsidRPr="008A324B">
              <w:t>.</w:t>
            </w:r>
          </w:p>
          <w:p w14:paraId="24AD76B7" w14:textId="77777777" w:rsidR="00AF47A5" w:rsidRPr="008A324B" w:rsidRDefault="00AF47A5" w:rsidP="00AE229D">
            <w:pPr>
              <w:jc w:val="both"/>
            </w:pPr>
            <w:r w:rsidRPr="008A324B">
              <w:t xml:space="preserve">KOZÁKOVÁ, V. Obchodní němčina. </w:t>
            </w:r>
            <w:r w:rsidRPr="008A324B">
              <w:rPr>
                <w:i/>
              </w:rPr>
              <w:t xml:space="preserve">Wirtschaftsdeutsch. </w:t>
            </w:r>
            <w:r w:rsidRPr="008A324B">
              <w:t>Brno: Computer Press, 2014. ISBN 80-251-858-9.</w:t>
            </w:r>
          </w:p>
          <w:p w14:paraId="2DB00C7E" w14:textId="77777777" w:rsidR="00AF47A5" w:rsidRDefault="00AF47A5" w:rsidP="00AE229D">
            <w:pPr>
              <w:jc w:val="both"/>
              <w:rPr>
                <w:b/>
              </w:rPr>
            </w:pPr>
            <w:r w:rsidRPr="008A324B">
              <w:rPr>
                <w:b/>
              </w:rPr>
              <w:t>Doporučená literatura</w:t>
            </w:r>
          </w:p>
          <w:p w14:paraId="55DC1896" w14:textId="77777777" w:rsidR="00AF47A5" w:rsidRDefault="00AF47A5" w:rsidP="00AE229D">
            <w:pPr>
              <w:jc w:val="both"/>
            </w:pPr>
            <w:r>
              <w:t xml:space="preserve">BETZ, J., BILLINA, A. </w:t>
            </w:r>
            <w:r>
              <w:rPr>
                <w:i/>
              </w:rPr>
              <w:t xml:space="preserve">Deutsch fur Besserwisser Bl. </w:t>
            </w:r>
            <w:r>
              <w:t>Hueber Verlag. 2016, 184 s. ISBN 978-3-19-027499-4.</w:t>
            </w:r>
          </w:p>
          <w:p w14:paraId="77A81206" w14:textId="77777777" w:rsidR="00AF47A5" w:rsidRPr="008A324B" w:rsidRDefault="00AF47A5" w:rsidP="00AE229D">
            <w:pPr>
              <w:jc w:val="both"/>
            </w:pPr>
            <w:r w:rsidRPr="008A324B">
              <w:t xml:space="preserve">GOTTSTEIN-SCHRAMM, B. </w:t>
            </w:r>
            <w:r w:rsidRPr="008A324B">
              <w:rPr>
                <w:i/>
              </w:rPr>
              <w:t xml:space="preserve">Grammatik – ganz klar! </w:t>
            </w:r>
            <w:r w:rsidRPr="008A324B">
              <w:t>Ismaning: Hueber Verlag, 2011. ISBN 978-3-19- 051555-4.</w:t>
            </w:r>
          </w:p>
          <w:p w14:paraId="05C860BA" w14:textId="77777777" w:rsidR="00AF47A5" w:rsidRDefault="00AF47A5" w:rsidP="00AE229D">
            <w:pPr>
              <w:jc w:val="both"/>
              <w:rPr>
                <w:b/>
              </w:rPr>
            </w:pPr>
            <w:r w:rsidRPr="008A324B">
              <w:t xml:space="preserve">KRENN, W., PUCHTA, H. </w:t>
            </w:r>
            <w:r w:rsidRPr="008A324B">
              <w:rPr>
                <w:i/>
              </w:rPr>
              <w:t>Motive</w:t>
            </w:r>
            <w:r w:rsidRPr="008A324B">
              <w:t>. Mün</w:t>
            </w:r>
            <w:r>
              <w:t>chen: Hueber Verlag, 2016. ISBN</w:t>
            </w:r>
            <w:r w:rsidRPr="008A324B">
              <w:t xml:space="preserve"> 978-3-19-001878-9.</w:t>
            </w:r>
          </w:p>
          <w:p w14:paraId="73336C73" w14:textId="77777777" w:rsidR="00AF47A5" w:rsidRPr="00875E84" w:rsidRDefault="00AF47A5" w:rsidP="00AE229D">
            <w:pPr>
              <w:jc w:val="both"/>
            </w:pPr>
            <w:r w:rsidRPr="00875E84">
              <w:t>LISSOK</w:t>
            </w:r>
            <w:r>
              <w:t xml:space="preserve">, CH. </w:t>
            </w:r>
            <w:r>
              <w:rPr>
                <w:i/>
              </w:rPr>
              <w:t xml:space="preserve">Teste Dein Wirtschaftsdeutsch. </w:t>
            </w:r>
            <w:r w:rsidRPr="00875E84">
              <w:t>Berlin</w:t>
            </w:r>
            <w:r>
              <w:rPr>
                <w:i/>
              </w:rPr>
              <w:t xml:space="preserve">: </w:t>
            </w:r>
            <w:r>
              <w:t>Langenscheidt, 1997. ISBN 3-468-38527-7.</w:t>
            </w:r>
          </w:p>
          <w:p w14:paraId="16D4706A" w14:textId="77777777" w:rsidR="00AF47A5" w:rsidRPr="00211F03" w:rsidRDefault="00AF47A5" w:rsidP="00AE229D">
            <w:pPr>
              <w:jc w:val="both"/>
            </w:pPr>
            <w:r w:rsidRPr="00211F03">
              <w:t>MICHŇOVÁ</w:t>
            </w:r>
            <w:r>
              <w:t xml:space="preserve">, I. </w:t>
            </w:r>
            <w:r>
              <w:rPr>
                <w:i/>
              </w:rPr>
              <w:t xml:space="preserve">Business Deutsch. </w:t>
            </w:r>
            <w:r>
              <w:t xml:space="preserve">Praha: Grada, 2006. ISBN 80-247-1643-7 </w:t>
            </w:r>
          </w:p>
          <w:p w14:paraId="6EE95711" w14:textId="77777777" w:rsidR="00AF47A5" w:rsidRDefault="00AF47A5" w:rsidP="00AE229D">
            <w:pPr>
              <w:jc w:val="both"/>
            </w:pPr>
            <w:r w:rsidRPr="008A324B">
              <w:t>Doplňující materiály:</w:t>
            </w:r>
          </w:p>
          <w:p w14:paraId="08BE08BC" w14:textId="77777777" w:rsidR="00AF47A5" w:rsidRDefault="00771C29" w:rsidP="00AE229D">
            <w:pPr>
              <w:jc w:val="both"/>
              <w:rPr>
                <w:rStyle w:val="Hypertextovodkaz"/>
              </w:rPr>
            </w:pPr>
            <w:hyperlink r:id="rId27" w:history="1">
              <w:r w:rsidR="00AF47A5" w:rsidRPr="008A324B">
                <w:rPr>
                  <w:rStyle w:val="Hypertextovodkaz"/>
                </w:rPr>
                <w:t>https://www.deutsch-perfekt.com/</w:t>
              </w:r>
            </w:hyperlink>
            <w:r w:rsidR="00AF47A5">
              <w:rPr>
                <w:rStyle w:val="Hypertextovodkaz"/>
              </w:rPr>
              <w:t xml:space="preserve">; </w:t>
            </w:r>
            <w:hyperlink r:id="rId28" w:history="1">
              <w:r w:rsidR="00AF47A5" w:rsidRPr="008A324B">
                <w:rPr>
                  <w:rStyle w:val="Hypertextovodkaz"/>
                </w:rPr>
                <w:t>http://www.wirtschaftsdeutsch.de/lehrmaterialien/index.php</w:t>
              </w:r>
            </w:hyperlink>
            <w:r w:rsidR="00AF47A5">
              <w:rPr>
                <w:rStyle w:val="Hypertextovodkaz"/>
              </w:rPr>
              <w:t>;</w:t>
            </w:r>
          </w:p>
          <w:p w14:paraId="7D61DAF3" w14:textId="77777777" w:rsidR="00AF47A5" w:rsidRDefault="00771C29" w:rsidP="00AE229D">
            <w:pPr>
              <w:jc w:val="both"/>
              <w:rPr>
                <w:rStyle w:val="Hypertextovodkaz"/>
              </w:rPr>
            </w:pPr>
            <w:hyperlink r:id="rId29" w:history="1">
              <w:r w:rsidR="00AF47A5" w:rsidRPr="0054269C">
                <w:rPr>
                  <w:rStyle w:val="Hypertextovodkaz"/>
                </w:rPr>
                <w:t>https://www.hueber.de/seite/pg_lehren_unterrichtsplan_mot</w:t>
              </w:r>
            </w:hyperlink>
          </w:p>
          <w:p w14:paraId="2E19A77F" w14:textId="77777777" w:rsidR="00AF47A5" w:rsidRDefault="00771C29" w:rsidP="00AE229D">
            <w:pPr>
              <w:jc w:val="both"/>
              <w:rPr>
                <w:rStyle w:val="Hypertextovodkaz"/>
              </w:rPr>
            </w:pPr>
            <w:hyperlink r:id="rId30" w:history="1">
              <w:r w:rsidR="00AF47A5" w:rsidRPr="001954C6">
                <w:rPr>
                  <w:rStyle w:val="Hypertextovodkaz"/>
                </w:rPr>
                <w:t>https://www.schubert-verlag.de/aufgaben/arbeitsblaetter_a1_z/a1_arbeitsblaetter_index_z.htm</w:t>
              </w:r>
            </w:hyperlink>
          </w:p>
          <w:p w14:paraId="293B797F" w14:textId="77777777" w:rsidR="00AF47A5" w:rsidRDefault="00AF47A5" w:rsidP="00AE229D">
            <w:pPr>
              <w:jc w:val="both"/>
              <w:rPr>
                <w:rStyle w:val="Hypertextovodkaz"/>
              </w:rPr>
            </w:pPr>
            <w:r w:rsidRPr="00B45F91">
              <w:rPr>
                <w:rStyle w:val="Hypertextovodkaz"/>
              </w:rPr>
              <w:t>https://www.dw.com/de/deutsch-lernen/deutsch-unterrichten/s-2233</w:t>
            </w:r>
          </w:p>
          <w:p w14:paraId="69B0C61D" w14:textId="77777777" w:rsidR="00AF47A5" w:rsidRPr="008A324B" w:rsidRDefault="00AF47A5" w:rsidP="00AE229D">
            <w:pPr>
              <w:jc w:val="both"/>
              <w:rPr>
                <w:color w:val="0000FF" w:themeColor="hyperlink"/>
                <w:u w:val="single"/>
              </w:rPr>
            </w:pPr>
            <w:r w:rsidRPr="00A20880">
              <w:rPr>
                <w:color w:val="0000FF" w:themeColor="hyperlink"/>
                <w:u w:val="single"/>
              </w:rPr>
              <w:t>https://portal.mpsv.cz/eures/podminky/dokumenty/slovnik/slovnik_0.pdf</w:t>
            </w:r>
          </w:p>
        </w:tc>
      </w:tr>
      <w:tr w:rsidR="00AF47A5" w:rsidRPr="008A324B" w14:paraId="109040DD"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06D7C4" w14:textId="77777777" w:rsidR="00AF47A5" w:rsidRPr="008A324B" w:rsidRDefault="00AF47A5" w:rsidP="00AE229D">
            <w:pPr>
              <w:jc w:val="center"/>
              <w:rPr>
                <w:b/>
              </w:rPr>
            </w:pPr>
            <w:r w:rsidRPr="008A324B">
              <w:rPr>
                <w:b/>
              </w:rPr>
              <w:t>Informace ke kombinované nebo distanční formě</w:t>
            </w:r>
          </w:p>
        </w:tc>
      </w:tr>
      <w:tr w:rsidR="00AF47A5" w:rsidRPr="008A324B" w14:paraId="2601FA38" w14:textId="77777777" w:rsidTr="00AE229D">
        <w:tc>
          <w:tcPr>
            <w:tcW w:w="4787" w:type="dxa"/>
            <w:gridSpan w:val="3"/>
            <w:tcBorders>
              <w:top w:val="single" w:sz="2" w:space="0" w:color="auto"/>
            </w:tcBorders>
            <w:shd w:val="clear" w:color="auto" w:fill="F7CAAC"/>
          </w:tcPr>
          <w:p w14:paraId="09151CC7" w14:textId="77777777" w:rsidR="00AF47A5" w:rsidRPr="008A324B" w:rsidRDefault="00AF47A5" w:rsidP="00AE229D">
            <w:pPr>
              <w:jc w:val="both"/>
            </w:pPr>
            <w:r w:rsidRPr="008A324B">
              <w:rPr>
                <w:b/>
              </w:rPr>
              <w:t>Rozsah konzultací (soustředění)</w:t>
            </w:r>
          </w:p>
        </w:tc>
        <w:tc>
          <w:tcPr>
            <w:tcW w:w="889" w:type="dxa"/>
            <w:tcBorders>
              <w:top w:val="single" w:sz="2" w:space="0" w:color="auto"/>
            </w:tcBorders>
          </w:tcPr>
          <w:p w14:paraId="09FDC481" w14:textId="77777777" w:rsidR="00AF47A5" w:rsidRPr="008A324B" w:rsidRDefault="00AF47A5" w:rsidP="00AE229D">
            <w:pPr>
              <w:jc w:val="both"/>
            </w:pPr>
            <w:r>
              <w:t>1</w:t>
            </w:r>
            <w:r w:rsidRPr="008A324B">
              <w:t>0</w:t>
            </w:r>
          </w:p>
        </w:tc>
        <w:tc>
          <w:tcPr>
            <w:tcW w:w="4179" w:type="dxa"/>
            <w:gridSpan w:val="4"/>
            <w:tcBorders>
              <w:top w:val="single" w:sz="2" w:space="0" w:color="auto"/>
            </w:tcBorders>
            <w:shd w:val="clear" w:color="auto" w:fill="F7CAAC"/>
          </w:tcPr>
          <w:p w14:paraId="676843E8" w14:textId="77777777" w:rsidR="00AF47A5" w:rsidRPr="008A324B" w:rsidRDefault="00AF47A5" w:rsidP="00AE229D">
            <w:pPr>
              <w:jc w:val="both"/>
              <w:rPr>
                <w:b/>
              </w:rPr>
            </w:pPr>
            <w:r w:rsidRPr="008A324B">
              <w:rPr>
                <w:b/>
              </w:rPr>
              <w:t xml:space="preserve">hodin </w:t>
            </w:r>
          </w:p>
        </w:tc>
      </w:tr>
      <w:tr w:rsidR="00AF47A5" w:rsidRPr="008A324B" w14:paraId="672B05C7" w14:textId="77777777" w:rsidTr="00AE229D">
        <w:tc>
          <w:tcPr>
            <w:tcW w:w="9855" w:type="dxa"/>
            <w:gridSpan w:val="8"/>
            <w:shd w:val="clear" w:color="auto" w:fill="F7CAAC"/>
          </w:tcPr>
          <w:p w14:paraId="34E8EF24" w14:textId="77777777" w:rsidR="00AF47A5" w:rsidRPr="008A324B" w:rsidRDefault="00AF47A5" w:rsidP="00AE229D">
            <w:pPr>
              <w:jc w:val="both"/>
              <w:rPr>
                <w:b/>
              </w:rPr>
            </w:pPr>
            <w:r w:rsidRPr="008A324B">
              <w:rPr>
                <w:b/>
              </w:rPr>
              <w:t>Informace o způsobu kontaktu s vyučujícím</w:t>
            </w:r>
          </w:p>
        </w:tc>
      </w:tr>
      <w:tr w:rsidR="00AF47A5" w:rsidRPr="008A324B" w14:paraId="4FA61B19" w14:textId="77777777" w:rsidTr="00AE229D">
        <w:trPr>
          <w:trHeight w:val="553"/>
        </w:trPr>
        <w:tc>
          <w:tcPr>
            <w:tcW w:w="9855" w:type="dxa"/>
            <w:gridSpan w:val="8"/>
          </w:tcPr>
          <w:p w14:paraId="78898AFE" w14:textId="77777777" w:rsidR="00AF47A5" w:rsidRPr="008A324B" w:rsidRDefault="00AF47A5" w:rsidP="00AE229D">
            <w:pPr>
              <w:pStyle w:val="Normlnweb"/>
              <w:jc w:val="both"/>
              <w:rPr>
                <w:sz w:val="20"/>
                <w:szCs w:val="20"/>
              </w:rPr>
            </w:pPr>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26A6C6B"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47A5" w14:paraId="77AE329B" w14:textId="77777777" w:rsidTr="00AE229D">
        <w:tc>
          <w:tcPr>
            <w:tcW w:w="9855" w:type="dxa"/>
            <w:gridSpan w:val="8"/>
            <w:tcBorders>
              <w:bottom w:val="double" w:sz="4" w:space="0" w:color="auto"/>
            </w:tcBorders>
            <w:shd w:val="clear" w:color="auto" w:fill="BDD6EE"/>
          </w:tcPr>
          <w:p w14:paraId="37CE12A6" w14:textId="77777777" w:rsidR="00AF47A5" w:rsidRDefault="00AF47A5" w:rsidP="00AE229D">
            <w:pPr>
              <w:jc w:val="both"/>
              <w:rPr>
                <w:b/>
                <w:sz w:val="28"/>
              </w:rPr>
            </w:pPr>
            <w:r>
              <w:br w:type="page"/>
            </w:r>
            <w:r>
              <w:rPr>
                <w:b/>
                <w:sz w:val="28"/>
              </w:rPr>
              <w:t>B-III – Charakteristika studijního předmětu</w:t>
            </w:r>
          </w:p>
        </w:tc>
      </w:tr>
      <w:tr w:rsidR="00AF47A5" w14:paraId="348F28F4" w14:textId="77777777" w:rsidTr="00AE229D">
        <w:tc>
          <w:tcPr>
            <w:tcW w:w="3086" w:type="dxa"/>
            <w:tcBorders>
              <w:top w:val="double" w:sz="4" w:space="0" w:color="auto"/>
            </w:tcBorders>
            <w:shd w:val="clear" w:color="auto" w:fill="F7CAAC"/>
          </w:tcPr>
          <w:p w14:paraId="70D86F5F" w14:textId="77777777" w:rsidR="00AF47A5" w:rsidRPr="00F60B61" w:rsidRDefault="00AF47A5" w:rsidP="00AE229D">
            <w:pPr>
              <w:jc w:val="both"/>
              <w:rPr>
                <w:b/>
              </w:rPr>
            </w:pPr>
            <w:r w:rsidRPr="00F60B61">
              <w:rPr>
                <w:b/>
              </w:rPr>
              <w:t>Název studijního předmětu</w:t>
            </w:r>
          </w:p>
        </w:tc>
        <w:tc>
          <w:tcPr>
            <w:tcW w:w="6769" w:type="dxa"/>
            <w:gridSpan w:val="7"/>
            <w:tcBorders>
              <w:top w:val="double" w:sz="4" w:space="0" w:color="auto"/>
            </w:tcBorders>
          </w:tcPr>
          <w:p w14:paraId="3A359483" w14:textId="77777777" w:rsidR="00AF47A5" w:rsidRPr="00F60B61" w:rsidRDefault="00AF47A5" w:rsidP="00AE229D">
            <w:pPr>
              <w:jc w:val="both"/>
            </w:pPr>
            <w:r w:rsidRPr="00F60B61">
              <w:t>Seminář k diplomové práci</w:t>
            </w:r>
          </w:p>
        </w:tc>
      </w:tr>
      <w:tr w:rsidR="00AF47A5" w14:paraId="59C277CC" w14:textId="77777777" w:rsidTr="00AE229D">
        <w:tc>
          <w:tcPr>
            <w:tcW w:w="3086" w:type="dxa"/>
            <w:shd w:val="clear" w:color="auto" w:fill="F7CAAC"/>
          </w:tcPr>
          <w:p w14:paraId="7322D76E" w14:textId="77777777" w:rsidR="00AF47A5" w:rsidRPr="00F60B61" w:rsidRDefault="00AF47A5" w:rsidP="00AE229D">
            <w:pPr>
              <w:jc w:val="both"/>
              <w:rPr>
                <w:b/>
              </w:rPr>
            </w:pPr>
            <w:r w:rsidRPr="00F60B61">
              <w:rPr>
                <w:b/>
              </w:rPr>
              <w:t>Typ předmětu</w:t>
            </w:r>
          </w:p>
        </w:tc>
        <w:tc>
          <w:tcPr>
            <w:tcW w:w="3406" w:type="dxa"/>
            <w:gridSpan w:val="4"/>
          </w:tcPr>
          <w:p w14:paraId="1AAF790B" w14:textId="77777777" w:rsidR="00AF47A5" w:rsidRPr="00F60B61" w:rsidRDefault="00AF47A5" w:rsidP="00AE229D">
            <w:pPr>
              <w:jc w:val="both"/>
            </w:pPr>
            <w:r>
              <w:t>p</w:t>
            </w:r>
            <w:r w:rsidRPr="00F60B61">
              <w:t>ovinný „P“</w:t>
            </w:r>
          </w:p>
        </w:tc>
        <w:tc>
          <w:tcPr>
            <w:tcW w:w="2695" w:type="dxa"/>
            <w:gridSpan w:val="2"/>
            <w:shd w:val="clear" w:color="auto" w:fill="F7CAAC"/>
          </w:tcPr>
          <w:p w14:paraId="58C36BFE" w14:textId="77777777" w:rsidR="00AF47A5" w:rsidRPr="00F60B61" w:rsidRDefault="00AF47A5" w:rsidP="00AE229D">
            <w:pPr>
              <w:jc w:val="both"/>
            </w:pPr>
            <w:r w:rsidRPr="00F60B61">
              <w:rPr>
                <w:b/>
              </w:rPr>
              <w:t>doporučený ročník / semestr</w:t>
            </w:r>
          </w:p>
        </w:tc>
        <w:tc>
          <w:tcPr>
            <w:tcW w:w="668" w:type="dxa"/>
          </w:tcPr>
          <w:p w14:paraId="5C12D6AC" w14:textId="77777777" w:rsidR="00AF47A5" w:rsidRPr="00F60B61" w:rsidRDefault="00AF47A5" w:rsidP="00AE229D">
            <w:pPr>
              <w:jc w:val="both"/>
            </w:pPr>
            <w:r w:rsidRPr="00F60B61">
              <w:t>2/Z</w:t>
            </w:r>
          </w:p>
        </w:tc>
      </w:tr>
      <w:tr w:rsidR="00AF47A5" w14:paraId="45959AF6" w14:textId="77777777" w:rsidTr="00AE229D">
        <w:tc>
          <w:tcPr>
            <w:tcW w:w="3086" w:type="dxa"/>
            <w:shd w:val="clear" w:color="auto" w:fill="F7CAAC"/>
          </w:tcPr>
          <w:p w14:paraId="147ABBDB" w14:textId="77777777" w:rsidR="00AF47A5" w:rsidRPr="00F60B61" w:rsidRDefault="00AF47A5" w:rsidP="00AE229D">
            <w:pPr>
              <w:jc w:val="both"/>
              <w:rPr>
                <w:b/>
              </w:rPr>
            </w:pPr>
            <w:r w:rsidRPr="00F60B61">
              <w:rPr>
                <w:b/>
              </w:rPr>
              <w:t>Rozsah studijního předmětu</w:t>
            </w:r>
          </w:p>
        </w:tc>
        <w:tc>
          <w:tcPr>
            <w:tcW w:w="1701" w:type="dxa"/>
            <w:gridSpan w:val="2"/>
          </w:tcPr>
          <w:p w14:paraId="438585DE" w14:textId="77777777" w:rsidR="00AF47A5" w:rsidRPr="00F60B61" w:rsidRDefault="00AF47A5" w:rsidP="00AE229D">
            <w:pPr>
              <w:jc w:val="both"/>
            </w:pPr>
            <w:r w:rsidRPr="00F60B61">
              <w:t>13s</w:t>
            </w:r>
          </w:p>
        </w:tc>
        <w:tc>
          <w:tcPr>
            <w:tcW w:w="889" w:type="dxa"/>
            <w:shd w:val="clear" w:color="auto" w:fill="F7CAAC"/>
          </w:tcPr>
          <w:p w14:paraId="746D7029" w14:textId="77777777" w:rsidR="00AF47A5" w:rsidRPr="00F60B61" w:rsidRDefault="00AF47A5" w:rsidP="00AE229D">
            <w:pPr>
              <w:jc w:val="both"/>
              <w:rPr>
                <w:b/>
              </w:rPr>
            </w:pPr>
            <w:r w:rsidRPr="00F60B61">
              <w:rPr>
                <w:b/>
              </w:rPr>
              <w:t xml:space="preserve">hod. </w:t>
            </w:r>
          </w:p>
        </w:tc>
        <w:tc>
          <w:tcPr>
            <w:tcW w:w="816" w:type="dxa"/>
          </w:tcPr>
          <w:p w14:paraId="2574BEEC" w14:textId="77777777" w:rsidR="00AF47A5" w:rsidRPr="00F60B61" w:rsidRDefault="00AF47A5" w:rsidP="00AE229D">
            <w:pPr>
              <w:jc w:val="both"/>
            </w:pPr>
            <w:r w:rsidRPr="00F60B61">
              <w:t>13</w:t>
            </w:r>
          </w:p>
        </w:tc>
        <w:tc>
          <w:tcPr>
            <w:tcW w:w="2156" w:type="dxa"/>
            <w:shd w:val="clear" w:color="auto" w:fill="F7CAAC"/>
          </w:tcPr>
          <w:p w14:paraId="0ACD181D" w14:textId="77777777" w:rsidR="00AF47A5" w:rsidRPr="00F60B61" w:rsidRDefault="00AF47A5" w:rsidP="00AE229D">
            <w:pPr>
              <w:jc w:val="both"/>
              <w:rPr>
                <w:b/>
              </w:rPr>
            </w:pPr>
            <w:r w:rsidRPr="00F60B61">
              <w:rPr>
                <w:b/>
              </w:rPr>
              <w:t>kreditů</w:t>
            </w:r>
          </w:p>
        </w:tc>
        <w:tc>
          <w:tcPr>
            <w:tcW w:w="1207" w:type="dxa"/>
            <w:gridSpan w:val="2"/>
          </w:tcPr>
          <w:p w14:paraId="7922C2BC" w14:textId="77777777" w:rsidR="00AF47A5" w:rsidRPr="00F60B61" w:rsidRDefault="00AF47A5" w:rsidP="00AE229D">
            <w:pPr>
              <w:jc w:val="both"/>
            </w:pPr>
            <w:r w:rsidRPr="00F60B61">
              <w:t>2</w:t>
            </w:r>
          </w:p>
        </w:tc>
      </w:tr>
      <w:tr w:rsidR="00AF47A5" w14:paraId="4A0BA6C4" w14:textId="77777777" w:rsidTr="00AE229D">
        <w:tc>
          <w:tcPr>
            <w:tcW w:w="3086" w:type="dxa"/>
            <w:shd w:val="clear" w:color="auto" w:fill="F7CAAC"/>
          </w:tcPr>
          <w:p w14:paraId="1766A22A" w14:textId="77777777" w:rsidR="00AF47A5" w:rsidRPr="00F60B61" w:rsidRDefault="00AF47A5" w:rsidP="00AE229D">
            <w:pPr>
              <w:jc w:val="both"/>
              <w:rPr>
                <w:b/>
              </w:rPr>
            </w:pPr>
            <w:r w:rsidRPr="00F60B61">
              <w:rPr>
                <w:b/>
              </w:rPr>
              <w:t>Prerekvizity, korekvizity, ekvivalence</w:t>
            </w:r>
          </w:p>
        </w:tc>
        <w:tc>
          <w:tcPr>
            <w:tcW w:w="6769" w:type="dxa"/>
            <w:gridSpan w:val="7"/>
          </w:tcPr>
          <w:p w14:paraId="5767F415" w14:textId="77777777" w:rsidR="00AF47A5" w:rsidRPr="00F60B61" w:rsidRDefault="00AF47A5" w:rsidP="00AE229D">
            <w:pPr>
              <w:jc w:val="both"/>
            </w:pPr>
          </w:p>
        </w:tc>
      </w:tr>
      <w:tr w:rsidR="00AF47A5" w14:paraId="7B51EAFA" w14:textId="77777777" w:rsidTr="00AE229D">
        <w:tc>
          <w:tcPr>
            <w:tcW w:w="3086" w:type="dxa"/>
            <w:shd w:val="clear" w:color="auto" w:fill="F7CAAC"/>
          </w:tcPr>
          <w:p w14:paraId="3C097E93" w14:textId="77777777" w:rsidR="00AF47A5" w:rsidRPr="00F60B61" w:rsidRDefault="00AF47A5" w:rsidP="00AE229D">
            <w:pPr>
              <w:jc w:val="both"/>
              <w:rPr>
                <w:b/>
              </w:rPr>
            </w:pPr>
            <w:r w:rsidRPr="00F60B61">
              <w:rPr>
                <w:b/>
              </w:rPr>
              <w:t>Způsob ověření studijních výsledků</w:t>
            </w:r>
          </w:p>
        </w:tc>
        <w:tc>
          <w:tcPr>
            <w:tcW w:w="3406" w:type="dxa"/>
            <w:gridSpan w:val="4"/>
          </w:tcPr>
          <w:p w14:paraId="5349B148" w14:textId="77777777" w:rsidR="00AF47A5" w:rsidRPr="00F60B61" w:rsidRDefault="00AF47A5" w:rsidP="00AE229D">
            <w:pPr>
              <w:jc w:val="both"/>
            </w:pPr>
            <w:r>
              <w:t>z</w:t>
            </w:r>
            <w:r w:rsidRPr="00F60B61">
              <w:t>ápočet</w:t>
            </w:r>
          </w:p>
        </w:tc>
        <w:tc>
          <w:tcPr>
            <w:tcW w:w="2156" w:type="dxa"/>
            <w:shd w:val="clear" w:color="auto" w:fill="F7CAAC"/>
          </w:tcPr>
          <w:p w14:paraId="4D22F5DD" w14:textId="77777777" w:rsidR="00AF47A5" w:rsidRPr="00F60B61" w:rsidRDefault="00AF47A5" w:rsidP="00AE229D">
            <w:pPr>
              <w:jc w:val="both"/>
              <w:rPr>
                <w:b/>
              </w:rPr>
            </w:pPr>
            <w:r w:rsidRPr="00F60B61">
              <w:rPr>
                <w:b/>
              </w:rPr>
              <w:t>Forma výuky</w:t>
            </w:r>
          </w:p>
        </w:tc>
        <w:tc>
          <w:tcPr>
            <w:tcW w:w="1207" w:type="dxa"/>
            <w:gridSpan w:val="2"/>
          </w:tcPr>
          <w:p w14:paraId="513F0FE7" w14:textId="77777777" w:rsidR="00AF47A5" w:rsidRPr="00F60B61" w:rsidRDefault="00AF47A5" w:rsidP="00AE229D">
            <w:pPr>
              <w:jc w:val="both"/>
            </w:pPr>
            <w:r>
              <w:t>s</w:t>
            </w:r>
            <w:r w:rsidRPr="00F60B61">
              <w:t>eminář</w:t>
            </w:r>
          </w:p>
        </w:tc>
      </w:tr>
      <w:tr w:rsidR="00AF47A5" w14:paraId="2F11F514" w14:textId="77777777" w:rsidTr="00AE229D">
        <w:tc>
          <w:tcPr>
            <w:tcW w:w="3086" w:type="dxa"/>
            <w:shd w:val="clear" w:color="auto" w:fill="F7CAAC"/>
          </w:tcPr>
          <w:p w14:paraId="10B085C3" w14:textId="77777777" w:rsidR="00AF47A5" w:rsidRPr="00F60B61" w:rsidRDefault="00AF47A5" w:rsidP="00AE229D">
            <w:pPr>
              <w:jc w:val="both"/>
              <w:rPr>
                <w:b/>
              </w:rPr>
            </w:pPr>
            <w:r w:rsidRPr="00F60B61">
              <w:rPr>
                <w:b/>
              </w:rPr>
              <w:t>Forma způsobu ověření studijních výsledků a další požadavky na studenta</w:t>
            </w:r>
          </w:p>
        </w:tc>
        <w:tc>
          <w:tcPr>
            <w:tcW w:w="6769" w:type="dxa"/>
            <w:gridSpan w:val="7"/>
            <w:tcBorders>
              <w:bottom w:val="nil"/>
            </w:tcBorders>
          </w:tcPr>
          <w:p w14:paraId="5F0856F1" w14:textId="77777777" w:rsidR="00AF47A5" w:rsidRPr="0073466D" w:rsidRDefault="00AF47A5" w:rsidP="00AE229D">
            <w:pPr>
              <w:jc w:val="both"/>
            </w:pPr>
            <w:r w:rsidRPr="0073466D">
              <w:t xml:space="preserve">Způsob zakončení předmětu - zápočet </w:t>
            </w:r>
          </w:p>
          <w:p w14:paraId="5DFC31DE" w14:textId="77777777" w:rsidR="00AF47A5" w:rsidRPr="0073466D" w:rsidRDefault="00AF47A5" w:rsidP="00AE229D">
            <w:pPr>
              <w:jc w:val="both"/>
            </w:pPr>
            <w:r w:rsidRPr="0073466D">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AF47A5" w14:paraId="4C39AD06" w14:textId="77777777" w:rsidTr="00AE229D">
        <w:trPr>
          <w:trHeight w:val="73"/>
        </w:trPr>
        <w:tc>
          <w:tcPr>
            <w:tcW w:w="9855" w:type="dxa"/>
            <w:gridSpan w:val="8"/>
            <w:tcBorders>
              <w:top w:val="nil"/>
            </w:tcBorders>
          </w:tcPr>
          <w:p w14:paraId="5EF3DB87" w14:textId="77777777" w:rsidR="00AF47A5" w:rsidRPr="0073466D" w:rsidRDefault="00AF47A5" w:rsidP="00AE229D">
            <w:pPr>
              <w:jc w:val="both"/>
            </w:pPr>
          </w:p>
        </w:tc>
      </w:tr>
      <w:tr w:rsidR="00AF47A5" w14:paraId="18FA37C1" w14:textId="77777777" w:rsidTr="00AE229D">
        <w:trPr>
          <w:trHeight w:val="197"/>
        </w:trPr>
        <w:tc>
          <w:tcPr>
            <w:tcW w:w="3086" w:type="dxa"/>
            <w:tcBorders>
              <w:top w:val="nil"/>
            </w:tcBorders>
            <w:shd w:val="clear" w:color="auto" w:fill="F7CAAC"/>
          </w:tcPr>
          <w:p w14:paraId="5BAF96FF" w14:textId="77777777" w:rsidR="00AF47A5" w:rsidRPr="00F60B61" w:rsidRDefault="00AF47A5" w:rsidP="00AE229D">
            <w:pPr>
              <w:jc w:val="both"/>
              <w:rPr>
                <w:b/>
              </w:rPr>
            </w:pPr>
            <w:r w:rsidRPr="00F60B61">
              <w:rPr>
                <w:b/>
              </w:rPr>
              <w:t>Garant předmětu</w:t>
            </w:r>
          </w:p>
        </w:tc>
        <w:tc>
          <w:tcPr>
            <w:tcW w:w="6769" w:type="dxa"/>
            <w:gridSpan w:val="7"/>
            <w:tcBorders>
              <w:top w:val="nil"/>
            </w:tcBorders>
          </w:tcPr>
          <w:p w14:paraId="7A4089FA" w14:textId="343A79BC" w:rsidR="00AF47A5" w:rsidRPr="0073466D" w:rsidRDefault="00197797" w:rsidP="00AE229D">
            <w:pPr>
              <w:spacing w:line="276" w:lineRule="auto"/>
              <w:jc w:val="both"/>
              <w:rPr>
                <w:lang w:eastAsia="en-US"/>
              </w:rPr>
            </w:pPr>
            <w:r>
              <w:rPr>
                <w:lang w:eastAsia="en-US"/>
              </w:rPr>
              <w:t>Ing. Lucie Macurová, Ph.D.</w:t>
            </w:r>
          </w:p>
        </w:tc>
      </w:tr>
      <w:tr w:rsidR="00AF47A5" w14:paraId="33760FF1" w14:textId="77777777" w:rsidTr="00AE229D">
        <w:trPr>
          <w:trHeight w:val="243"/>
        </w:trPr>
        <w:tc>
          <w:tcPr>
            <w:tcW w:w="3086" w:type="dxa"/>
            <w:tcBorders>
              <w:top w:val="nil"/>
            </w:tcBorders>
            <w:shd w:val="clear" w:color="auto" w:fill="F7CAAC"/>
          </w:tcPr>
          <w:p w14:paraId="5239AB5F" w14:textId="77777777" w:rsidR="00AF47A5" w:rsidRPr="00F60B61" w:rsidRDefault="00AF47A5" w:rsidP="00AE229D">
            <w:pPr>
              <w:jc w:val="both"/>
              <w:rPr>
                <w:b/>
              </w:rPr>
            </w:pPr>
            <w:r w:rsidRPr="00F60B61">
              <w:rPr>
                <w:b/>
              </w:rPr>
              <w:t>Zapojení garanta do výuky předmětu</w:t>
            </w:r>
          </w:p>
        </w:tc>
        <w:tc>
          <w:tcPr>
            <w:tcW w:w="6769" w:type="dxa"/>
            <w:gridSpan w:val="7"/>
            <w:tcBorders>
              <w:top w:val="nil"/>
            </w:tcBorders>
          </w:tcPr>
          <w:p w14:paraId="09704790" w14:textId="77777777" w:rsidR="00AF47A5" w:rsidRPr="0073466D" w:rsidRDefault="00AF47A5" w:rsidP="00AE229D">
            <w:pPr>
              <w:spacing w:line="276" w:lineRule="auto"/>
              <w:jc w:val="both"/>
              <w:rPr>
                <w:lang w:eastAsia="en-US"/>
              </w:rPr>
            </w:pPr>
            <w:r w:rsidRPr="0073466D">
              <w:rPr>
                <w:lang w:eastAsia="en-US"/>
              </w:rPr>
              <w:t>Garant se podílí na seminářích v rozsahu 100 %, dále stanovuje koncepci seminářů a dohlíží na jejich jednotné vedení.</w:t>
            </w:r>
          </w:p>
        </w:tc>
      </w:tr>
      <w:tr w:rsidR="00AF47A5" w14:paraId="0D5381D8" w14:textId="77777777" w:rsidTr="00AE229D">
        <w:tc>
          <w:tcPr>
            <w:tcW w:w="3086" w:type="dxa"/>
            <w:shd w:val="clear" w:color="auto" w:fill="F7CAAC"/>
          </w:tcPr>
          <w:p w14:paraId="534E65F8" w14:textId="77777777" w:rsidR="00AF47A5" w:rsidRPr="00F60B61" w:rsidRDefault="00AF47A5" w:rsidP="00AE229D">
            <w:pPr>
              <w:jc w:val="both"/>
              <w:rPr>
                <w:b/>
              </w:rPr>
            </w:pPr>
            <w:r w:rsidRPr="00F60B61">
              <w:rPr>
                <w:b/>
              </w:rPr>
              <w:t>Vyučující</w:t>
            </w:r>
          </w:p>
        </w:tc>
        <w:tc>
          <w:tcPr>
            <w:tcW w:w="6769" w:type="dxa"/>
            <w:gridSpan w:val="7"/>
            <w:tcBorders>
              <w:bottom w:val="nil"/>
            </w:tcBorders>
          </w:tcPr>
          <w:p w14:paraId="01AAB7A2" w14:textId="422F10E0" w:rsidR="00AF47A5" w:rsidRPr="0073466D" w:rsidRDefault="00197797" w:rsidP="006E0A6F">
            <w:pPr>
              <w:spacing w:line="276" w:lineRule="auto"/>
              <w:jc w:val="both"/>
              <w:rPr>
                <w:lang w:eastAsia="en-US"/>
              </w:rPr>
            </w:pPr>
            <w:r>
              <w:rPr>
                <w:lang w:eastAsia="en-US"/>
              </w:rPr>
              <w:t>Ing. Lucie Macurová, Ph.D</w:t>
            </w:r>
            <w:r w:rsidR="00AF47A5" w:rsidRPr="0073466D">
              <w:rPr>
                <w:lang w:eastAsia="en-US"/>
              </w:rPr>
              <w:t xml:space="preserve">. – </w:t>
            </w:r>
            <w:r w:rsidR="006E0A6F">
              <w:rPr>
                <w:lang w:eastAsia="en-US"/>
              </w:rPr>
              <w:t>vedení seminářů</w:t>
            </w:r>
            <w:r w:rsidR="00AF47A5" w:rsidRPr="0073466D">
              <w:rPr>
                <w:lang w:eastAsia="en-US"/>
              </w:rPr>
              <w:t xml:space="preserve"> (100%)</w:t>
            </w:r>
          </w:p>
        </w:tc>
      </w:tr>
      <w:tr w:rsidR="00AF47A5" w14:paraId="0795DA91" w14:textId="77777777" w:rsidTr="00AE229D">
        <w:trPr>
          <w:trHeight w:val="162"/>
        </w:trPr>
        <w:tc>
          <w:tcPr>
            <w:tcW w:w="9855" w:type="dxa"/>
            <w:gridSpan w:val="8"/>
            <w:tcBorders>
              <w:top w:val="nil"/>
            </w:tcBorders>
          </w:tcPr>
          <w:p w14:paraId="57A8F397" w14:textId="77777777" w:rsidR="00AF47A5" w:rsidRPr="0073466D" w:rsidRDefault="00AF47A5" w:rsidP="00AE229D">
            <w:pPr>
              <w:jc w:val="both"/>
            </w:pPr>
          </w:p>
        </w:tc>
      </w:tr>
      <w:tr w:rsidR="00AF47A5" w14:paraId="465725A9" w14:textId="77777777" w:rsidTr="00AE229D">
        <w:tc>
          <w:tcPr>
            <w:tcW w:w="3086" w:type="dxa"/>
            <w:shd w:val="clear" w:color="auto" w:fill="F7CAAC"/>
          </w:tcPr>
          <w:p w14:paraId="1AEE9464" w14:textId="77777777" w:rsidR="00AF47A5" w:rsidRPr="00F60B61" w:rsidRDefault="00AF47A5" w:rsidP="00AE229D">
            <w:pPr>
              <w:jc w:val="both"/>
              <w:rPr>
                <w:b/>
              </w:rPr>
            </w:pPr>
            <w:r w:rsidRPr="00F60B61">
              <w:rPr>
                <w:b/>
              </w:rPr>
              <w:t>Stručná anotace předmětu</w:t>
            </w:r>
          </w:p>
        </w:tc>
        <w:tc>
          <w:tcPr>
            <w:tcW w:w="6769" w:type="dxa"/>
            <w:gridSpan w:val="7"/>
            <w:tcBorders>
              <w:bottom w:val="nil"/>
            </w:tcBorders>
          </w:tcPr>
          <w:p w14:paraId="4DBF7E25" w14:textId="77777777" w:rsidR="00AF47A5" w:rsidRPr="0073466D" w:rsidRDefault="00AF47A5" w:rsidP="00AE229D">
            <w:pPr>
              <w:jc w:val="both"/>
            </w:pPr>
          </w:p>
        </w:tc>
      </w:tr>
      <w:tr w:rsidR="00AF47A5" w14:paraId="2D1B777B" w14:textId="77777777" w:rsidTr="00AE229D">
        <w:trPr>
          <w:trHeight w:val="3331"/>
        </w:trPr>
        <w:tc>
          <w:tcPr>
            <w:tcW w:w="9855" w:type="dxa"/>
            <w:gridSpan w:val="8"/>
            <w:tcBorders>
              <w:top w:val="nil"/>
              <w:bottom w:val="single" w:sz="12" w:space="0" w:color="auto"/>
            </w:tcBorders>
          </w:tcPr>
          <w:p w14:paraId="184CA488" w14:textId="77777777" w:rsidR="00AF47A5" w:rsidRDefault="00AF47A5" w:rsidP="00AE229D">
            <w:pPr>
              <w:jc w:val="both"/>
            </w:pPr>
            <w:r w:rsidRPr="0073466D">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64ADD4CC" w14:textId="2FC0C037" w:rsidR="00AF47A5" w:rsidRPr="0073466D" w:rsidRDefault="00AF47A5" w:rsidP="005961AC">
            <w:pPr>
              <w:pStyle w:val="Odstavecseseznamem"/>
              <w:numPr>
                <w:ilvl w:val="0"/>
                <w:numId w:val="58"/>
              </w:numPr>
              <w:ind w:left="250" w:hanging="250"/>
              <w:jc w:val="both"/>
            </w:pPr>
            <w:r w:rsidRPr="0073466D">
              <w:t>Podstata vědecké a výzkumné práce</w:t>
            </w:r>
            <w:r w:rsidR="006E0A6F">
              <w:t>.</w:t>
            </w:r>
            <w:r w:rsidRPr="0073466D">
              <w:t xml:space="preserve"> </w:t>
            </w:r>
          </w:p>
          <w:p w14:paraId="7BC983CD" w14:textId="7EF058A6" w:rsidR="00AF47A5" w:rsidRPr="0073466D" w:rsidRDefault="006E0A6F" w:rsidP="005961AC">
            <w:pPr>
              <w:pStyle w:val="Odstavecseseznamem"/>
              <w:numPr>
                <w:ilvl w:val="0"/>
                <w:numId w:val="58"/>
              </w:numPr>
              <w:ind w:left="250" w:hanging="250"/>
              <w:jc w:val="both"/>
            </w:pPr>
            <w:r>
              <w:t>Cíle diplomové práce.</w:t>
            </w:r>
          </w:p>
          <w:p w14:paraId="7CD24CAD" w14:textId="7ADCB725" w:rsidR="00AF47A5" w:rsidRPr="0073466D" w:rsidRDefault="00AF47A5" w:rsidP="005961AC">
            <w:pPr>
              <w:pStyle w:val="Odstavecseseznamem"/>
              <w:numPr>
                <w:ilvl w:val="0"/>
                <w:numId w:val="58"/>
              </w:numPr>
              <w:ind w:left="250" w:hanging="250"/>
              <w:jc w:val="both"/>
            </w:pPr>
            <w:r w:rsidRPr="0073466D">
              <w:t>Projektování v diplomové práci</w:t>
            </w:r>
            <w:r w:rsidR="006E0A6F">
              <w:t>.</w:t>
            </w:r>
          </w:p>
          <w:p w14:paraId="2AD476C5" w14:textId="10384386" w:rsidR="00AF47A5" w:rsidRPr="0073466D" w:rsidRDefault="00AF47A5" w:rsidP="005961AC">
            <w:pPr>
              <w:pStyle w:val="Odstavecseseznamem"/>
              <w:numPr>
                <w:ilvl w:val="0"/>
                <w:numId w:val="58"/>
              </w:numPr>
              <w:ind w:left="250" w:hanging="250"/>
              <w:jc w:val="both"/>
            </w:pPr>
            <w:r w:rsidRPr="0073466D">
              <w:t>Metody a metodi</w:t>
            </w:r>
            <w:r w:rsidR="006E0A6F">
              <w:t>ka zpracování diplomových prací.</w:t>
            </w:r>
          </w:p>
          <w:p w14:paraId="33DD2907" w14:textId="66F317EC" w:rsidR="00AF47A5" w:rsidRPr="0073466D" w:rsidRDefault="00AF47A5" w:rsidP="005961AC">
            <w:pPr>
              <w:pStyle w:val="Odstavecseseznamem"/>
              <w:numPr>
                <w:ilvl w:val="0"/>
                <w:numId w:val="58"/>
              </w:numPr>
              <w:ind w:left="250" w:hanging="250"/>
              <w:jc w:val="both"/>
            </w:pPr>
            <w:r w:rsidRPr="0073466D">
              <w:t>Využití statistických metod ve výzkumné práci</w:t>
            </w:r>
            <w:r w:rsidR="006E0A6F">
              <w:t>.</w:t>
            </w:r>
            <w:r w:rsidRPr="0073466D">
              <w:t xml:space="preserve"> </w:t>
            </w:r>
          </w:p>
          <w:p w14:paraId="467BB3A1" w14:textId="2D07CF12" w:rsidR="00AF47A5" w:rsidRPr="0073466D" w:rsidRDefault="00AF47A5" w:rsidP="005961AC">
            <w:pPr>
              <w:pStyle w:val="Odstavecseseznamem"/>
              <w:numPr>
                <w:ilvl w:val="0"/>
                <w:numId w:val="58"/>
              </w:numPr>
              <w:ind w:left="250" w:hanging="250"/>
              <w:jc w:val="both"/>
            </w:pPr>
            <w:r w:rsidRPr="0073466D">
              <w:t>Informační zdroje a jejich citace</w:t>
            </w:r>
            <w:r w:rsidR="006E0A6F">
              <w:t>.</w:t>
            </w:r>
            <w:r w:rsidRPr="0073466D">
              <w:t xml:space="preserve"> </w:t>
            </w:r>
          </w:p>
          <w:p w14:paraId="12A70946" w14:textId="6742F119" w:rsidR="00AF47A5" w:rsidRPr="0073466D" w:rsidRDefault="00AF47A5" w:rsidP="005961AC">
            <w:pPr>
              <w:pStyle w:val="Odstavecseseznamem"/>
              <w:numPr>
                <w:ilvl w:val="0"/>
                <w:numId w:val="58"/>
              </w:numPr>
              <w:ind w:left="250" w:hanging="250"/>
              <w:jc w:val="both"/>
            </w:pPr>
            <w:r w:rsidRPr="0073466D">
              <w:t>Formální požadavky na úpravu diplomové práce</w:t>
            </w:r>
            <w:r w:rsidR="006E0A6F">
              <w:t>.</w:t>
            </w:r>
          </w:p>
        </w:tc>
      </w:tr>
      <w:tr w:rsidR="00AF47A5" w14:paraId="7F4E5D63" w14:textId="77777777" w:rsidTr="00AE229D">
        <w:trPr>
          <w:trHeight w:val="265"/>
        </w:trPr>
        <w:tc>
          <w:tcPr>
            <w:tcW w:w="3653" w:type="dxa"/>
            <w:gridSpan w:val="2"/>
            <w:tcBorders>
              <w:top w:val="nil"/>
            </w:tcBorders>
            <w:shd w:val="clear" w:color="auto" w:fill="F7CAAC"/>
          </w:tcPr>
          <w:p w14:paraId="11C3743E" w14:textId="77777777" w:rsidR="00AF47A5" w:rsidRPr="00F60B61" w:rsidRDefault="00AF47A5" w:rsidP="00AE229D">
            <w:pPr>
              <w:jc w:val="both"/>
            </w:pPr>
            <w:r w:rsidRPr="00F60B61">
              <w:rPr>
                <w:b/>
              </w:rPr>
              <w:t>Studijní literatura a studijní pomůcky</w:t>
            </w:r>
          </w:p>
        </w:tc>
        <w:tc>
          <w:tcPr>
            <w:tcW w:w="6202" w:type="dxa"/>
            <w:gridSpan w:val="6"/>
            <w:tcBorders>
              <w:top w:val="nil"/>
              <w:bottom w:val="nil"/>
            </w:tcBorders>
          </w:tcPr>
          <w:p w14:paraId="124F17BD" w14:textId="77777777" w:rsidR="00AF47A5" w:rsidRPr="00F60B61" w:rsidRDefault="00AF47A5" w:rsidP="00AE229D">
            <w:pPr>
              <w:jc w:val="both"/>
            </w:pPr>
          </w:p>
        </w:tc>
      </w:tr>
      <w:tr w:rsidR="00AF47A5" w14:paraId="4ECDA5CF" w14:textId="77777777" w:rsidTr="00AE229D">
        <w:trPr>
          <w:trHeight w:val="1497"/>
        </w:trPr>
        <w:tc>
          <w:tcPr>
            <w:tcW w:w="9855" w:type="dxa"/>
            <w:gridSpan w:val="8"/>
            <w:tcBorders>
              <w:top w:val="nil"/>
            </w:tcBorders>
          </w:tcPr>
          <w:p w14:paraId="7C6193DA" w14:textId="77777777" w:rsidR="00AF47A5" w:rsidRPr="00F60B61" w:rsidRDefault="00AF47A5" w:rsidP="00AE229D">
            <w:pPr>
              <w:jc w:val="both"/>
              <w:rPr>
                <w:b/>
              </w:rPr>
            </w:pPr>
            <w:r w:rsidRPr="00F60B61">
              <w:rPr>
                <w:b/>
              </w:rPr>
              <w:t>Povinná literatura</w:t>
            </w:r>
          </w:p>
          <w:p w14:paraId="4671F9D2" w14:textId="77777777" w:rsidR="00AF47A5" w:rsidRPr="00F60B61" w:rsidRDefault="00AF47A5" w:rsidP="00AE229D">
            <w:pPr>
              <w:jc w:val="both"/>
            </w:pPr>
            <w:r w:rsidRPr="00F60B61">
              <w:t>STAŇKOVÁ, P.</w:t>
            </w:r>
            <w:r>
              <w:t xml:space="preserve">, </w:t>
            </w:r>
            <w:r w:rsidRPr="00F60B61">
              <w:t>PILÍK, M. </w:t>
            </w:r>
            <w:r w:rsidRPr="00F60B61">
              <w:rPr>
                <w:i/>
              </w:rPr>
              <w:t xml:space="preserve">Metodická doporučení pro psaní bakalářských a diplomových prací. </w:t>
            </w:r>
            <w:r w:rsidRPr="00F60B61">
              <w:t>Zlín: FaME UTB ve Zlíně, 2009. ISBN 978-80-7318-896-2.</w:t>
            </w:r>
          </w:p>
          <w:p w14:paraId="1D89CF39" w14:textId="77777777" w:rsidR="00AF47A5" w:rsidRPr="00F60B61" w:rsidRDefault="00AF47A5" w:rsidP="00AE229D">
            <w:pPr>
              <w:jc w:val="both"/>
            </w:pPr>
            <w:r w:rsidRPr="00F60B61">
              <w:t xml:space="preserve">SYNEK, M. </w:t>
            </w:r>
            <w:r w:rsidRPr="00F60B61">
              <w:rPr>
                <w:i/>
              </w:rPr>
              <w:t>Jak psát bakalářské, diplomové, doktorské a jiné písemné práce</w:t>
            </w:r>
            <w:r w:rsidRPr="00F60B61">
              <w:t>. 2., přeprac. vyd. Praha: Oeconomica, 2007. ISBN 978-80-245-1212-9.</w:t>
            </w:r>
          </w:p>
          <w:p w14:paraId="4ADF80B1" w14:textId="77777777" w:rsidR="00AF47A5" w:rsidRPr="00F60B61" w:rsidRDefault="00AF47A5" w:rsidP="00AE229D">
            <w:pPr>
              <w:jc w:val="both"/>
            </w:pPr>
            <w:r w:rsidRPr="00F60B61">
              <w:t>Platné směrnice vztahující se k psaní kvalifikačních prací.</w:t>
            </w:r>
          </w:p>
          <w:p w14:paraId="7B58EEF9" w14:textId="77777777" w:rsidR="00AF47A5" w:rsidRPr="00F60B61" w:rsidRDefault="00AF47A5" w:rsidP="00AE229D">
            <w:pPr>
              <w:jc w:val="both"/>
            </w:pPr>
            <w:r w:rsidRPr="00F60B61">
              <w:t>Citační norma ČSN ISO 690 a 690-2.</w:t>
            </w:r>
          </w:p>
          <w:p w14:paraId="1DD4BD25" w14:textId="77777777" w:rsidR="00AF47A5" w:rsidRPr="00F60B61" w:rsidRDefault="00AF47A5" w:rsidP="00AE229D">
            <w:pPr>
              <w:jc w:val="both"/>
              <w:rPr>
                <w:b/>
              </w:rPr>
            </w:pPr>
            <w:r w:rsidRPr="00F60B61">
              <w:rPr>
                <w:b/>
              </w:rPr>
              <w:t>Doporučená literatura</w:t>
            </w:r>
          </w:p>
          <w:p w14:paraId="0569037F" w14:textId="77777777" w:rsidR="00AF47A5" w:rsidRPr="00F60B61" w:rsidRDefault="00AF47A5" w:rsidP="00AE229D">
            <w:pPr>
              <w:jc w:val="both"/>
            </w:pPr>
            <w:r w:rsidRPr="00F60B61">
              <w:t xml:space="preserve">PICKARD, A. J. </w:t>
            </w:r>
            <w:r w:rsidRPr="00F60B61">
              <w:rPr>
                <w:i/>
              </w:rPr>
              <w:t>Research methods in information.</w:t>
            </w:r>
            <w:r w:rsidRPr="00F60B61">
              <w:t xml:space="preserve"> 2nd ed. London: Facet, 2013. ISBN 978-1-85604-813-2.</w:t>
            </w:r>
          </w:p>
          <w:p w14:paraId="28B7C474" w14:textId="77777777" w:rsidR="00AF47A5" w:rsidRPr="00F60B61" w:rsidRDefault="00AF47A5" w:rsidP="00AE229D">
            <w:pPr>
              <w:jc w:val="both"/>
            </w:pPr>
            <w:r w:rsidRPr="00F60B61">
              <w:t xml:space="preserve">ŠIROKÝ, J. </w:t>
            </w:r>
            <w:r w:rsidRPr="00F60B61">
              <w:rPr>
                <w:i/>
              </w:rPr>
              <w:t>Tvoříme a publikujeme odborné texty.</w:t>
            </w:r>
            <w:r w:rsidRPr="00F60B61">
              <w:t xml:space="preserve"> Brno: Computer Press, 2011. ISBN 978-80-251-3510-5. </w:t>
            </w:r>
          </w:p>
          <w:p w14:paraId="2CF85B27" w14:textId="77777777" w:rsidR="00AF47A5" w:rsidRPr="00F60B61" w:rsidRDefault="00AF47A5" w:rsidP="00AE229D">
            <w:pPr>
              <w:jc w:val="both"/>
            </w:pPr>
            <w:r w:rsidRPr="00F60B61">
              <w:rPr>
                <w:b/>
              </w:rPr>
              <w:t>Studijní pomůcky</w:t>
            </w:r>
            <w:r w:rsidRPr="00F60B61">
              <w:t xml:space="preserve"> materiály v LMS Moodle</w:t>
            </w:r>
          </w:p>
        </w:tc>
      </w:tr>
      <w:tr w:rsidR="00AF47A5" w14:paraId="49856B22"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5ECA58" w14:textId="77777777" w:rsidR="00AF47A5" w:rsidRPr="00F60B61" w:rsidRDefault="00AF47A5" w:rsidP="00AE229D">
            <w:pPr>
              <w:jc w:val="center"/>
              <w:rPr>
                <w:b/>
              </w:rPr>
            </w:pPr>
            <w:r w:rsidRPr="00F60B61">
              <w:rPr>
                <w:b/>
              </w:rPr>
              <w:t>Informace ke kombinované nebo distanční formě</w:t>
            </w:r>
          </w:p>
        </w:tc>
      </w:tr>
      <w:tr w:rsidR="00AF47A5" w14:paraId="625A095F" w14:textId="77777777" w:rsidTr="00AE229D">
        <w:tc>
          <w:tcPr>
            <w:tcW w:w="4787" w:type="dxa"/>
            <w:gridSpan w:val="3"/>
            <w:tcBorders>
              <w:top w:val="single" w:sz="2" w:space="0" w:color="auto"/>
            </w:tcBorders>
            <w:shd w:val="clear" w:color="auto" w:fill="F7CAAC"/>
          </w:tcPr>
          <w:p w14:paraId="1E6BD70A" w14:textId="77777777" w:rsidR="00AF47A5" w:rsidRPr="00F60B61" w:rsidRDefault="00AF47A5" w:rsidP="00AE229D">
            <w:pPr>
              <w:jc w:val="both"/>
            </w:pPr>
            <w:r w:rsidRPr="00F60B61">
              <w:rPr>
                <w:b/>
              </w:rPr>
              <w:t>Rozsah konzultací (soustředění)</w:t>
            </w:r>
          </w:p>
        </w:tc>
        <w:tc>
          <w:tcPr>
            <w:tcW w:w="889" w:type="dxa"/>
            <w:tcBorders>
              <w:top w:val="single" w:sz="2" w:space="0" w:color="auto"/>
            </w:tcBorders>
          </w:tcPr>
          <w:p w14:paraId="2A254C63" w14:textId="77777777" w:rsidR="00AF47A5" w:rsidRPr="00F60B61" w:rsidRDefault="00AF47A5" w:rsidP="00AE229D">
            <w:pPr>
              <w:jc w:val="both"/>
            </w:pPr>
            <w:r w:rsidRPr="00F60B61">
              <w:t>10</w:t>
            </w:r>
          </w:p>
        </w:tc>
        <w:tc>
          <w:tcPr>
            <w:tcW w:w="4179" w:type="dxa"/>
            <w:gridSpan w:val="4"/>
            <w:tcBorders>
              <w:top w:val="single" w:sz="2" w:space="0" w:color="auto"/>
            </w:tcBorders>
            <w:shd w:val="clear" w:color="auto" w:fill="F7CAAC"/>
          </w:tcPr>
          <w:p w14:paraId="73F03CD1" w14:textId="77777777" w:rsidR="00AF47A5" w:rsidRPr="00F60B61" w:rsidRDefault="00AF47A5" w:rsidP="00AE229D">
            <w:pPr>
              <w:jc w:val="both"/>
              <w:rPr>
                <w:b/>
              </w:rPr>
            </w:pPr>
            <w:r w:rsidRPr="00F60B61">
              <w:rPr>
                <w:b/>
              </w:rPr>
              <w:t xml:space="preserve">hodin </w:t>
            </w:r>
          </w:p>
        </w:tc>
      </w:tr>
      <w:tr w:rsidR="00AF47A5" w14:paraId="6448BDCF" w14:textId="77777777" w:rsidTr="00AE229D">
        <w:tc>
          <w:tcPr>
            <w:tcW w:w="9855" w:type="dxa"/>
            <w:gridSpan w:val="8"/>
            <w:shd w:val="clear" w:color="auto" w:fill="F7CAAC"/>
          </w:tcPr>
          <w:p w14:paraId="33266DA2" w14:textId="77777777" w:rsidR="00AF47A5" w:rsidRPr="00F60B61" w:rsidRDefault="00AF47A5" w:rsidP="00AE229D">
            <w:pPr>
              <w:jc w:val="both"/>
              <w:rPr>
                <w:b/>
              </w:rPr>
            </w:pPr>
            <w:r w:rsidRPr="00F60B61">
              <w:rPr>
                <w:b/>
              </w:rPr>
              <w:t>Informace o způsobu kontaktu s vyučujícím</w:t>
            </w:r>
          </w:p>
        </w:tc>
      </w:tr>
      <w:tr w:rsidR="00AF47A5" w14:paraId="7535C5D4" w14:textId="77777777" w:rsidTr="00AE229D">
        <w:trPr>
          <w:trHeight w:val="719"/>
        </w:trPr>
        <w:tc>
          <w:tcPr>
            <w:tcW w:w="9855" w:type="dxa"/>
            <w:gridSpan w:val="8"/>
          </w:tcPr>
          <w:p w14:paraId="55A6A5DC" w14:textId="77777777" w:rsidR="00AF47A5" w:rsidRPr="00F60B61" w:rsidRDefault="00AF47A5" w:rsidP="00AE229D">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F35F36"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52571998" w14:textId="77777777" w:rsidTr="00AE229D">
        <w:tc>
          <w:tcPr>
            <w:tcW w:w="9855" w:type="dxa"/>
            <w:gridSpan w:val="8"/>
            <w:tcBorders>
              <w:bottom w:val="double" w:sz="4" w:space="0" w:color="auto"/>
            </w:tcBorders>
            <w:shd w:val="clear" w:color="auto" w:fill="BDD6EE"/>
          </w:tcPr>
          <w:p w14:paraId="55986492" w14:textId="77777777" w:rsidR="00AE229D" w:rsidRDefault="00AE229D" w:rsidP="00AE229D">
            <w:pPr>
              <w:jc w:val="both"/>
              <w:rPr>
                <w:b/>
                <w:sz w:val="28"/>
              </w:rPr>
            </w:pPr>
            <w:r>
              <w:br w:type="page"/>
            </w:r>
            <w:r>
              <w:rPr>
                <w:b/>
                <w:sz w:val="28"/>
              </w:rPr>
              <w:t>B-III – Charakteristika studijního předmětu</w:t>
            </w:r>
          </w:p>
        </w:tc>
      </w:tr>
      <w:tr w:rsidR="00AE229D" w14:paraId="1C941AFE" w14:textId="77777777" w:rsidTr="00AE229D">
        <w:tc>
          <w:tcPr>
            <w:tcW w:w="3086" w:type="dxa"/>
            <w:tcBorders>
              <w:top w:val="double" w:sz="4" w:space="0" w:color="auto"/>
            </w:tcBorders>
            <w:shd w:val="clear" w:color="auto" w:fill="F7CAAC"/>
          </w:tcPr>
          <w:p w14:paraId="727DACEA" w14:textId="77777777" w:rsidR="00AE229D" w:rsidRPr="00B0285A" w:rsidRDefault="00AE229D" w:rsidP="00AE229D">
            <w:pPr>
              <w:jc w:val="both"/>
              <w:rPr>
                <w:b/>
              </w:rPr>
            </w:pPr>
            <w:r w:rsidRPr="00B0285A">
              <w:rPr>
                <w:b/>
              </w:rPr>
              <w:t>Název studijního předmětu</w:t>
            </w:r>
          </w:p>
        </w:tc>
        <w:tc>
          <w:tcPr>
            <w:tcW w:w="6769" w:type="dxa"/>
            <w:gridSpan w:val="7"/>
            <w:tcBorders>
              <w:top w:val="double" w:sz="4" w:space="0" w:color="auto"/>
            </w:tcBorders>
          </w:tcPr>
          <w:p w14:paraId="5A5F7EE6" w14:textId="77777777" w:rsidR="00AE229D" w:rsidRPr="00B0285A" w:rsidRDefault="00AE229D" w:rsidP="00AE229D">
            <w:pPr>
              <w:jc w:val="both"/>
            </w:pPr>
            <w:r w:rsidRPr="005A08EB">
              <w:t>Robotická pracoviště</w:t>
            </w:r>
          </w:p>
        </w:tc>
      </w:tr>
      <w:tr w:rsidR="00AE229D" w14:paraId="20BCBEE9" w14:textId="77777777" w:rsidTr="00AE229D">
        <w:trPr>
          <w:trHeight w:val="249"/>
        </w:trPr>
        <w:tc>
          <w:tcPr>
            <w:tcW w:w="3086" w:type="dxa"/>
            <w:shd w:val="clear" w:color="auto" w:fill="F7CAAC"/>
          </w:tcPr>
          <w:p w14:paraId="78DC4927" w14:textId="77777777" w:rsidR="00AE229D" w:rsidRPr="00B0285A" w:rsidRDefault="00AE229D" w:rsidP="00AE229D">
            <w:pPr>
              <w:jc w:val="both"/>
              <w:rPr>
                <w:b/>
              </w:rPr>
            </w:pPr>
            <w:r w:rsidRPr="00B0285A">
              <w:rPr>
                <w:b/>
              </w:rPr>
              <w:t>Typ předmětu</w:t>
            </w:r>
          </w:p>
        </w:tc>
        <w:tc>
          <w:tcPr>
            <w:tcW w:w="3406" w:type="dxa"/>
            <w:gridSpan w:val="4"/>
          </w:tcPr>
          <w:p w14:paraId="35EF56ED" w14:textId="1E6F0FA1" w:rsidR="00AE229D" w:rsidRPr="00B0285A" w:rsidRDefault="00AE229D" w:rsidP="00AE229D">
            <w:pPr>
              <w:jc w:val="both"/>
            </w:pPr>
            <w:r>
              <w:t>p</w:t>
            </w:r>
            <w:r w:rsidRPr="00B0285A">
              <w:t>ovinn</w:t>
            </w:r>
            <w:r>
              <w:t>ý „P</w:t>
            </w:r>
            <w:ins w:id="544" w:author="Michal Pilík" w:date="2019-09-06T08:08:00Z">
              <w:r w:rsidR="00E12A30">
                <w:t>Z</w:t>
              </w:r>
            </w:ins>
            <w:r>
              <w:t>“</w:t>
            </w:r>
          </w:p>
        </w:tc>
        <w:tc>
          <w:tcPr>
            <w:tcW w:w="2695" w:type="dxa"/>
            <w:gridSpan w:val="2"/>
            <w:shd w:val="clear" w:color="auto" w:fill="F7CAAC"/>
          </w:tcPr>
          <w:p w14:paraId="39E6A262" w14:textId="77777777" w:rsidR="00AE229D" w:rsidRPr="00B0285A" w:rsidRDefault="00AE229D" w:rsidP="00AE229D">
            <w:pPr>
              <w:jc w:val="both"/>
            </w:pPr>
            <w:r w:rsidRPr="00B0285A">
              <w:rPr>
                <w:b/>
              </w:rPr>
              <w:t>doporučený ročník / semestr</w:t>
            </w:r>
          </w:p>
        </w:tc>
        <w:tc>
          <w:tcPr>
            <w:tcW w:w="668" w:type="dxa"/>
          </w:tcPr>
          <w:p w14:paraId="5FF04CBC" w14:textId="77777777" w:rsidR="00AE229D" w:rsidRPr="00B0285A" w:rsidRDefault="00AE229D" w:rsidP="00AE229D">
            <w:pPr>
              <w:jc w:val="both"/>
            </w:pPr>
            <w:r>
              <w:t>2</w:t>
            </w:r>
            <w:r w:rsidRPr="00B0285A">
              <w:t>/</w:t>
            </w:r>
            <w:r>
              <w:t>Z</w:t>
            </w:r>
          </w:p>
        </w:tc>
      </w:tr>
      <w:tr w:rsidR="00AE229D" w14:paraId="0375A9C1" w14:textId="77777777" w:rsidTr="00AE229D">
        <w:tc>
          <w:tcPr>
            <w:tcW w:w="3086" w:type="dxa"/>
            <w:shd w:val="clear" w:color="auto" w:fill="F7CAAC"/>
          </w:tcPr>
          <w:p w14:paraId="03F4B8BB" w14:textId="77777777" w:rsidR="00AE229D" w:rsidRPr="00B0285A" w:rsidRDefault="00AE229D" w:rsidP="00AE229D">
            <w:pPr>
              <w:jc w:val="both"/>
              <w:rPr>
                <w:b/>
              </w:rPr>
            </w:pPr>
            <w:r w:rsidRPr="00B0285A">
              <w:rPr>
                <w:b/>
              </w:rPr>
              <w:t>Rozsah studijního předmětu</w:t>
            </w:r>
          </w:p>
        </w:tc>
        <w:tc>
          <w:tcPr>
            <w:tcW w:w="1701" w:type="dxa"/>
            <w:gridSpan w:val="2"/>
          </w:tcPr>
          <w:p w14:paraId="5E5F875E" w14:textId="07926698" w:rsidR="00AE229D" w:rsidRPr="00B0285A" w:rsidRDefault="00AE229D" w:rsidP="00BC357D">
            <w:pPr>
              <w:jc w:val="both"/>
            </w:pPr>
            <w:r w:rsidRPr="005A08EB">
              <w:t>26</w:t>
            </w:r>
            <w:r>
              <w:t xml:space="preserve">p + </w:t>
            </w:r>
            <w:r w:rsidRPr="005A08EB">
              <w:t>13</w:t>
            </w:r>
            <w:r w:rsidR="00BC357D">
              <w:t>s</w:t>
            </w:r>
            <w:r>
              <w:t xml:space="preserve"> + </w:t>
            </w:r>
            <w:r w:rsidRPr="005A08EB">
              <w:t>26</w:t>
            </w:r>
            <w:r>
              <w:t>c</w:t>
            </w:r>
          </w:p>
        </w:tc>
        <w:tc>
          <w:tcPr>
            <w:tcW w:w="889" w:type="dxa"/>
            <w:shd w:val="clear" w:color="auto" w:fill="F7CAAC"/>
          </w:tcPr>
          <w:p w14:paraId="11D90C26" w14:textId="77777777" w:rsidR="00AE229D" w:rsidRPr="00B0285A" w:rsidRDefault="00AE229D" w:rsidP="00AE229D">
            <w:pPr>
              <w:jc w:val="both"/>
              <w:rPr>
                <w:b/>
              </w:rPr>
            </w:pPr>
            <w:r w:rsidRPr="00B0285A">
              <w:rPr>
                <w:b/>
              </w:rPr>
              <w:t xml:space="preserve">hod. </w:t>
            </w:r>
          </w:p>
        </w:tc>
        <w:tc>
          <w:tcPr>
            <w:tcW w:w="816" w:type="dxa"/>
          </w:tcPr>
          <w:p w14:paraId="4EB3CFF7" w14:textId="77777777" w:rsidR="00AE229D" w:rsidRPr="00B0285A" w:rsidRDefault="00AE229D" w:rsidP="00AE229D">
            <w:pPr>
              <w:jc w:val="both"/>
            </w:pPr>
            <w:r>
              <w:t>65</w:t>
            </w:r>
          </w:p>
        </w:tc>
        <w:tc>
          <w:tcPr>
            <w:tcW w:w="2156" w:type="dxa"/>
            <w:shd w:val="clear" w:color="auto" w:fill="F7CAAC"/>
          </w:tcPr>
          <w:p w14:paraId="633E1F7A" w14:textId="77777777" w:rsidR="00AE229D" w:rsidRPr="00B0285A" w:rsidRDefault="00AE229D" w:rsidP="00AE229D">
            <w:pPr>
              <w:jc w:val="both"/>
              <w:rPr>
                <w:b/>
              </w:rPr>
            </w:pPr>
            <w:r w:rsidRPr="00B0285A">
              <w:rPr>
                <w:b/>
              </w:rPr>
              <w:t>kreditů</w:t>
            </w:r>
          </w:p>
        </w:tc>
        <w:tc>
          <w:tcPr>
            <w:tcW w:w="1207" w:type="dxa"/>
            <w:gridSpan w:val="2"/>
          </w:tcPr>
          <w:p w14:paraId="614A88F9" w14:textId="77777777" w:rsidR="00AE229D" w:rsidRPr="00B0285A" w:rsidRDefault="00AE229D" w:rsidP="00AE229D">
            <w:pPr>
              <w:jc w:val="both"/>
            </w:pPr>
            <w:r>
              <w:t>6</w:t>
            </w:r>
          </w:p>
        </w:tc>
      </w:tr>
      <w:tr w:rsidR="00AE229D" w14:paraId="6EB6868C" w14:textId="77777777" w:rsidTr="00AE229D">
        <w:tc>
          <w:tcPr>
            <w:tcW w:w="3086" w:type="dxa"/>
            <w:shd w:val="clear" w:color="auto" w:fill="F7CAAC"/>
          </w:tcPr>
          <w:p w14:paraId="53FDF6CD" w14:textId="77777777" w:rsidR="00AE229D" w:rsidRPr="00B0285A" w:rsidRDefault="00AE229D" w:rsidP="00AE229D">
            <w:pPr>
              <w:jc w:val="both"/>
              <w:rPr>
                <w:b/>
              </w:rPr>
            </w:pPr>
            <w:r w:rsidRPr="00B0285A">
              <w:rPr>
                <w:b/>
              </w:rPr>
              <w:t>Prerekvizity, korekvizity, ekvivalence</w:t>
            </w:r>
          </w:p>
        </w:tc>
        <w:tc>
          <w:tcPr>
            <w:tcW w:w="6769" w:type="dxa"/>
            <w:gridSpan w:val="7"/>
          </w:tcPr>
          <w:p w14:paraId="50F1FE53" w14:textId="440753F4" w:rsidR="00AE229D" w:rsidRPr="00B0285A" w:rsidRDefault="00AE229D" w:rsidP="00AE229D">
            <w:pPr>
              <w:jc w:val="both"/>
            </w:pPr>
          </w:p>
        </w:tc>
      </w:tr>
      <w:tr w:rsidR="00AE229D" w14:paraId="16B346D6" w14:textId="77777777" w:rsidTr="00AE229D">
        <w:tc>
          <w:tcPr>
            <w:tcW w:w="3086" w:type="dxa"/>
            <w:shd w:val="clear" w:color="auto" w:fill="F7CAAC"/>
          </w:tcPr>
          <w:p w14:paraId="6B54A53D" w14:textId="77777777" w:rsidR="00AE229D" w:rsidRPr="00B0285A" w:rsidRDefault="00AE229D" w:rsidP="00AE229D">
            <w:pPr>
              <w:jc w:val="both"/>
              <w:rPr>
                <w:b/>
              </w:rPr>
            </w:pPr>
            <w:r w:rsidRPr="00B0285A">
              <w:rPr>
                <w:b/>
              </w:rPr>
              <w:t>Způsob ověření studijních výsledků</w:t>
            </w:r>
          </w:p>
        </w:tc>
        <w:tc>
          <w:tcPr>
            <w:tcW w:w="3406" w:type="dxa"/>
            <w:gridSpan w:val="4"/>
          </w:tcPr>
          <w:p w14:paraId="29540315" w14:textId="77777777" w:rsidR="00AE229D" w:rsidRPr="00B0285A" w:rsidRDefault="00AE229D" w:rsidP="00AE229D">
            <w:pPr>
              <w:jc w:val="both"/>
            </w:pPr>
            <w:r>
              <w:t>zápočet, zkouška</w:t>
            </w:r>
          </w:p>
        </w:tc>
        <w:tc>
          <w:tcPr>
            <w:tcW w:w="2156" w:type="dxa"/>
            <w:shd w:val="clear" w:color="auto" w:fill="F7CAAC"/>
          </w:tcPr>
          <w:p w14:paraId="17070217" w14:textId="77777777" w:rsidR="00AE229D" w:rsidRPr="00B0285A" w:rsidRDefault="00AE229D" w:rsidP="00AE229D">
            <w:pPr>
              <w:jc w:val="both"/>
              <w:rPr>
                <w:b/>
              </w:rPr>
            </w:pPr>
            <w:r w:rsidRPr="00B0285A">
              <w:rPr>
                <w:b/>
              </w:rPr>
              <w:t>Forma výuky</w:t>
            </w:r>
          </w:p>
        </w:tc>
        <w:tc>
          <w:tcPr>
            <w:tcW w:w="1207" w:type="dxa"/>
            <w:gridSpan w:val="2"/>
          </w:tcPr>
          <w:p w14:paraId="02E7EE72" w14:textId="77777777" w:rsidR="00AE229D" w:rsidRPr="00B0285A" w:rsidRDefault="00AE229D" w:rsidP="00AE229D">
            <w:pPr>
              <w:jc w:val="both"/>
            </w:pPr>
            <w:r w:rsidRPr="00B0285A">
              <w:t xml:space="preserve">přednáška, </w:t>
            </w:r>
            <w:r>
              <w:t>laboratoře, cvičení</w:t>
            </w:r>
          </w:p>
        </w:tc>
      </w:tr>
      <w:tr w:rsidR="00AE229D" w14:paraId="71DD5432" w14:textId="77777777" w:rsidTr="00AE229D">
        <w:tc>
          <w:tcPr>
            <w:tcW w:w="3086" w:type="dxa"/>
            <w:shd w:val="clear" w:color="auto" w:fill="F7CAAC"/>
          </w:tcPr>
          <w:p w14:paraId="76B134CA" w14:textId="77777777" w:rsidR="00AE229D" w:rsidRPr="00B0285A" w:rsidRDefault="00AE229D" w:rsidP="00AE229D">
            <w:pPr>
              <w:jc w:val="both"/>
              <w:rPr>
                <w:b/>
              </w:rPr>
            </w:pPr>
            <w:r w:rsidRPr="00B0285A">
              <w:rPr>
                <w:b/>
              </w:rPr>
              <w:t>Forma způsobu ověření studijních výsledků a další požadavky na studenta</w:t>
            </w:r>
          </w:p>
        </w:tc>
        <w:tc>
          <w:tcPr>
            <w:tcW w:w="6769" w:type="dxa"/>
            <w:gridSpan w:val="7"/>
            <w:tcBorders>
              <w:bottom w:val="nil"/>
            </w:tcBorders>
          </w:tcPr>
          <w:p w14:paraId="0743314E" w14:textId="77777777" w:rsidR="00AE229D" w:rsidRDefault="00AE229D" w:rsidP="00AE229D">
            <w:pPr>
              <w:jc w:val="both"/>
            </w:pPr>
            <w:r w:rsidRPr="00D30BB7">
              <w:t xml:space="preserve">Způsob zakončení předmětu – zápočet, zkouška </w:t>
            </w:r>
          </w:p>
          <w:p w14:paraId="37C743FF" w14:textId="77777777" w:rsidR="00AE229D" w:rsidRDefault="00AE229D" w:rsidP="00AE229D">
            <w:pPr>
              <w:jc w:val="both"/>
            </w:pPr>
            <w:r w:rsidRPr="00D30BB7">
              <w:t xml:space="preserve">Požadavky na zápočet - </w:t>
            </w:r>
            <w:r>
              <w:t>povinná aktivní účast na jednotlivých cvičeních a laboratorních cvičeních (80% účast na cvičení). Úspěšné a samostatné vypracování všech zadaných seminárních prací v průběhu semestru. Teoretické a praktické zvládnutí základní problematiky a jednotlivých témat.</w:t>
            </w:r>
          </w:p>
          <w:p w14:paraId="72884C20" w14:textId="77777777" w:rsidR="00AE229D" w:rsidRPr="00B0285A" w:rsidRDefault="00AE229D" w:rsidP="00AE229D">
            <w:pPr>
              <w:jc w:val="both"/>
            </w:pPr>
            <w:r w:rsidRPr="00D30BB7">
              <w:t>Požadavky na zkoušku -</w:t>
            </w:r>
            <w:r>
              <w:t xml:space="preserve"> Prokázání úspěšného zvládnutí probírané tématiky při ústním pohovoru.</w:t>
            </w:r>
          </w:p>
        </w:tc>
      </w:tr>
      <w:tr w:rsidR="00AE229D" w14:paraId="717116EB" w14:textId="77777777" w:rsidTr="00AE229D">
        <w:trPr>
          <w:trHeight w:val="60"/>
        </w:trPr>
        <w:tc>
          <w:tcPr>
            <w:tcW w:w="9855" w:type="dxa"/>
            <w:gridSpan w:val="8"/>
            <w:tcBorders>
              <w:top w:val="nil"/>
            </w:tcBorders>
          </w:tcPr>
          <w:p w14:paraId="52F3E3A5" w14:textId="77777777" w:rsidR="00AE229D" w:rsidRPr="00B0285A" w:rsidRDefault="00AE229D" w:rsidP="00AE229D">
            <w:pPr>
              <w:jc w:val="both"/>
            </w:pPr>
          </w:p>
        </w:tc>
      </w:tr>
      <w:tr w:rsidR="00AE229D" w14:paraId="36F1725B" w14:textId="77777777" w:rsidTr="00AE229D">
        <w:trPr>
          <w:trHeight w:val="197"/>
        </w:trPr>
        <w:tc>
          <w:tcPr>
            <w:tcW w:w="3086" w:type="dxa"/>
            <w:tcBorders>
              <w:top w:val="nil"/>
            </w:tcBorders>
            <w:shd w:val="clear" w:color="auto" w:fill="F7CAAC"/>
          </w:tcPr>
          <w:p w14:paraId="1A891761" w14:textId="77777777" w:rsidR="00AE229D" w:rsidRPr="00B0285A" w:rsidRDefault="00AE229D" w:rsidP="00AE229D">
            <w:pPr>
              <w:jc w:val="both"/>
              <w:rPr>
                <w:b/>
              </w:rPr>
            </w:pPr>
            <w:r w:rsidRPr="00B0285A">
              <w:rPr>
                <w:b/>
              </w:rPr>
              <w:t>Garant předmětu</w:t>
            </w:r>
          </w:p>
        </w:tc>
        <w:tc>
          <w:tcPr>
            <w:tcW w:w="6769" w:type="dxa"/>
            <w:gridSpan w:val="7"/>
            <w:tcBorders>
              <w:top w:val="nil"/>
            </w:tcBorders>
          </w:tcPr>
          <w:p w14:paraId="1852AE32" w14:textId="77777777" w:rsidR="00AE229D" w:rsidRPr="00B0285A" w:rsidRDefault="00AE229D" w:rsidP="00AE229D">
            <w:pPr>
              <w:jc w:val="both"/>
            </w:pPr>
            <w:r w:rsidRPr="00B0285A">
              <w:t xml:space="preserve">doc. </w:t>
            </w:r>
            <w:r>
              <w:t xml:space="preserve">RNDr. </w:t>
            </w:r>
            <w:r w:rsidRPr="00B0285A">
              <w:t xml:space="preserve">Ing. </w:t>
            </w:r>
            <w:r>
              <w:t>Zdeněk Úředníček</w:t>
            </w:r>
            <w:r w:rsidRPr="00B0285A">
              <w:t xml:space="preserve">, </w:t>
            </w:r>
            <w:r>
              <w:t>CSc.</w:t>
            </w:r>
          </w:p>
        </w:tc>
      </w:tr>
      <w:tr w:rsidR="00AE229D" w14:paraId="75A92ECC" w14:textId="77777777" w:rsidTr="00AE229D">
        <w:trPr>
          <w:trHeight w:val="243"/>
        </w:trPr>
        <w:tc>
          <w:tcPr>
            <w:tcW w:w="3086" w:type="dxa"/>
            <w:tcBorders>
              <w:top w:val="nil"/>
            </w:tcBorders>
            <w:shd w:val="clear" w:color="auto" w:fill="F7CAAC"/>
          </w:tcPr>
          <w:p w14:paraId="67BCDDC1" w14:textId="77777777" w:rsidR="00AE229D" w:rsidRPr="00B0285A" w:rsidRDefault="00AE229D" w:rsidP="00AE229D">
            <w:pPr>
              <w:jc w:val="both"/>
              <w:rPr>
                <w:b/>
              </w:rPr>
            </w:pPr>
            <w:r w:rsidRPr="00B0285A">
              <w:rPr>
                <w:b/>
              </w:rPr>
              <w:t>Zapojení garanta do výuky předmětu</w:t>
            </w:r>
          </w:p>
        </w:tc>
        <w:tc>
          <w:tcPr>
            <w:tcW w:w="6769" w:type="dxa"/>
            <w:gridSpan w:val="7"/>
            <w:tcBorders>
              <w:top w:val="nil"/>
            </w:tcBorders>
          </w:tcPr>
          <w:p w14:paraId="53942701" w14:textId="2A5E9576" w:rsidR="00AE229D" w:rsidRPr="00B0285A" w:rsidRDefault="00AE229D" w:rsidP="00671C5E">
            <w:pPr>
              <w:jc w:val="both"/>
            </w:pPr>
            <w:r w:rsidRPr="00B0285A">
              <w:t xml:space="preserve">Garant se podílí na přednášení v rozsahu </w:t>
            </w:r>
            <w:r>
              <w:t>10</w:t>
            </w:r>
            <w:r w:rsidRPr="00B0285A">
              <w:t xml:space="preserve">0 %, </w:t>
            </w:r>
            <w:r w:rsidRPr="00D30BB7">
              <w:t>stanovuje koncepci</w:t>
            </w:r>
            <w:r w:rsidR="00671C5E">
              <w:t xml:space="preserve"> cvičení</w:t>
            </w:r>
            <w:r>
              <w:t xml:space="preserve"> a laboratorních cvičení</w:t>
            </w:r>
            <w:r w:rsidRPr="00D30BB7">
              <w:t xml:space="preserve"> a dohlíží na jejich jednotné vedení</w:t>
            </w:r>
          </w:p>
        </w:tc>
      </w:tr>
      <w:tr w:rsidR="00AE229D" w14:paraId="766C7D29" w14:textId="77777777" w:rsidTr="00AE229D">
        <w:tc>
          <w:tcPr>
            <w:tcW w:w="3086" w:type="dxa"/>
            <w:shd w:val="clear" w:color="auto" w:fill="F7CAAC"/>
          </w:tcPr>
          <w:p w14:paraId="7675355A" w14:textId="77777777" w:rsidR="00AE229D" w:rsidRPr="00B0285A" w:rsidRDefault="00AE229D" w:rsidP="00AE229D">
            <w:pPr>
              <w:jc w:val="both"/>
              <w:rPr>
                <w:b/>
              </w:rPr>
            </w:pPr>
            <w:r w:rsidRPr="00B0285A">
              <w:rPr>
                <w:b/>
              </w:rPr>
              <w:t>Vyučující</w:t>
            </w:r>
          </w:p>
        </w:tc>
        <w:tc>
          <w:tcPr>
            <w:tcW w:w="6769" w:type="dxa"/>
            <w:gridSpan w:val="7"/>
            <w:tcBorders>
              <w:bottom w:val="nil"/>
            </w:tcBorders>
          </w:tcPr>
          <w:p w14:paraId="098CB79B" w14:textId="254D1D82" w:rsidR="00AE229D" w:rsidRPr="00B0285A" w:rsidRDefault="00AE229D" w:rsidP="00671C5E">
            <w:pPr>
              <w:jc w:val="both"/>
            </w:pPr>
            <w:r w:rsidRPr="00B0285A">
              <w:t xml:space="preserve">doc. </w:t>
            </w:r>
            <w:r>
              <w:t xml:space="preserve">RNDr. </w:t>
            </w:r>
            <w:r w:rsidRPr="00B0285A">
              <w:t xml:space="preserve">Ing. </w:t>
            </w:r>
            <w:r>
              <w:t>Zdeněk Úředníček</w:t>
            </w:r>
            <w:r w:rsidRPr="00B0285A">
              <w:t xml:space="preserve">, </w:t>
            </w:r>
            <w:r>
              <w:t xml:space="preserve">CSc. </w:t>
            </w:r>
            <w:r w:rsidRPr="00B0285A">
              <w:t xml:space="preserve">– přednášky </w:t>
            </w:r>
            <w:r>
              <w:t>(100</w:t>
            </w:r>
            <w:r w:rsidR="00671C5E">
              <w:t>%)</w:t>
            </w:r>
          </w:p>
        </w:tc>
      </w:tr>
      <w:tr w:rsidR="00AE229D" w14:paraId="2016BA1A" w14:textId="77777777" w:rsidTr="00AE229D">
        <w:trPr>
          <w:trHeight w:val="60"/>
        </w:trPr>
        <w:tc>
          <w:tcPr>
            <w:tcW w:w="9855" w:type="dxa"/>
            <w:gridSpan w:val="8"/>
            <w:tcBorders>
              <w:top w:val="nil"/>
            </w:tcBorders>
          </w:tcPr>
          <w:p w14:paraId="3B0A9584" w14:textId="77777777" w:rsidR="00AE229D" w:rsidRPr="00B0285A" w:rsidRDefault="00AE229D" w:rsidP="00AE229D">
            <w:pPr>
              <w:jc w:val="both"/>
            </w:pPr>
          </w:p>
        </w:tc>
      </w:tr>
      <w:tr w:rsidR="00AE229D" w14:paraId="518A4A0B" w14:textId="77777777" w:rsidTr="00AE229D">
        <w:tc>
          <w:tcPr>
            <w:tcW w:w="3086" w:type="dxa"/>
            <w:shd w:val="clear" w:color="auto" w:fill="F7CAAC"/>
          </w:tcPr>
          <w:p w14:paraId="22EE466C" w14:textId="77777777" w:rsidR="00AE229D" w:rsidRPr="00B0285A" w:rsidRDefault="00AE229D" w:rsidP="00AE229D">
            <w:pPr>
              <w:jc w:val="both"/>
              <w:rPr>
                <w:b/>
              </w:rPr>
            </w:pPr>
            <w:r w:rsidRPr="00B0285A">
              <w:rPr>
                <w:b/>
              </w:rPr>
              <w:t>Stručná anotace předmětu</w:t>
            </w:r>
          </w:p>
        </w:tc>
        <w:tc>
          <w:tcPr>
            <w:tcW w:w="6769" w:type="dxa"/>
            <w:gridSpan w:val="7"/>
            <w:tcBorders>
              <w:bottom w:val="nil"/>
            </w:tcBorders>
          </w:tcPr>
          <w:p w14:paraId="2A1061F2" w14:textId="77777777" w:rsidR="00AE229D" w:rsidRPr="00B0285A" w:rsidRDefault="00AE229D" w:rsidP="00AE229D">
            <w:pPr>
              <w:jc w:val="both"/>
            </w:pPr>
          </w:p>
        </w:tc>
      </w:tr>
      <w:tr w:rsidR="00AE229D" w14:paraId="5DAF6B90" w14:textId="77777777" w:rsidTr="00AE229D">
        <w:trPr>
          <w:trHeight w:val="5127"/>
        </w:trPr>
        <w:tc>
          <w:tcPr>
            <w:tcW w:w="9855" w:type="dxa"/>
            <w:gridSpan w:val="8"/>
            <w:tcBorders>
              <w:top w:val="nil"/>
              <w:bottom w:val="single" w:sz="12" w:space="0" w:color="auto"/>
            </w:tcBorders>
          </w:tcPr>
          <w:p w14:paraId="41476CA0" w14:textId="77777777" w:rsidR="00AE229D" w:rsidRDefault="00AE229D" w:rsidP="00AE229D">
            <w:pPr>
              <w:jc w:val="both"/>
            </w:pPr>
            <w:r>
              <w:t xml:space="preserve">Předmět Robotická pracoviště zajistí v rámci studijního oboru </w:t>
            </w:r>
            <w:r w:rsidRPr="00BC3D64">
              <w:rPr>
                <w:b/>
              </w:rPr>
              <w:t>Průmyslové inženýrství</w:t>
            </w:r>
            <w:r>
              <w:rPr>
                <w:b/>
              </w:rPr>
              <w:t xml:space="preserve"> </w:t>
            </w:r>
            <w:r w:rsidRPr="0020122D">
              <w:t>seznámení</w:t>
            </w:r>
            <w:r>
              <w:t xml:space="preserve"> s důležitým typem průmyslové automatizace – průmyslovým robotem. Student po jeho absolvování získá základní vědomosti o možnostech těchto systémů při řízení materiálového toku, seznámí se s jejich mechanickou strukturou a kinematickým chováním základních typů průmyslových robotů. Bude umět určit pracovní prostory (standby a dosažitelný).</w:t>
            </w:r>
          </w:p>
          <w:p w14:paraId="6C1F0DCA" w14:textId="77777777" w:rsidR="00AE229D" w:rsidRDefault="00AE229D" w:rsidP="00AE229D">
            <w:pPr>
              <w:jc w:val="both"/>
            </w:pPr>
            <w:r>
              <w:t>Současně získá znalost základních principů řízení pohybu těchto mechanických systémů na úrovni potřebné pro vhodnou volbu robota při jeho návrhu jako prostředku průmyslové automatizace. Seznámí se krátce s jednoduchým případem programování kinematiky pohybu průmyslového robota. Součástí předmětu je i reálné seznámení s různými variantami použití robotů prostřednictvím případových studií.</w:t>
            </w:r>
          </w:p>
          <w:p w14:paraId="7E60EC26" w14:textId="05F6E3AD" w:rsidR="00AE229D" w:rsidRPr="00B0285A" w:rsidRDefault="00AE229D" w:rsidP="005961AC">
            <w:pPr>
              <w:pStyle w:val="Odstavecseseznamem"/>
              <w:numPr>
                <w:ilvl w:val="0"/>
                <w:numId w:val="59"/>
              </w:numPr>
              <w:ind w:left="327" w:hanging="284"/>
              <w:jc w:val="both"/>
            </w:pPr>
            <w:r>
              <w:t>Materiálový tok, jeho zobrazení, ukazatele, řízení. Rozdělení materiální výroby</w:t>
            </w:r>
            <w:r w:rsidR="006E0A6F">
              <w:t>.</w:t>
            </w:r>
            <w:r>
              <w:t xml:space="preserve"> </w:t>
            </w:r>
          </w:p>
          <w:p w14:paraId="6750720D" w14:textId="09677909" w:rsidR="00AE229D" w:rsidRPr="00B0285A" w:rsidRDefault="00AE229D" w:rsidP="005961AC">
            <w:pPr>
              <w:pStyle w:val="Odstavecseseznamem"/>
              <w:numPr>
                <w:ilvl w:val="0"/>
                <w:numId w:val="59"/>
              </w:numPr>
              <w:ind w:left="327" w:hanging="284"/>
              <w:jc w:val="both"/>
            </w:pPr>
            <w:r>
              <w:t>Varianty rozmístění strojů ve výrobě. Mezioperační přeprava</w:t>
            </w:r>
            <w:r w:rsidR="006E0A6F">
              <w:t>.</w:t>
            </w:r>
          </w:p>
          <w:p w14:paraId="14344D7E" w14:textId="77777777" w:rsidR="00AE229D" w:rsidRPr="00B0285A" w:rsidRDefault="00AE229D" w:rsidP="005961AC">
            <w:pPr>
              <w:pStyle w:val="Odstavecseseznamem"/>
              <w:numPr>
                <w:ilvl w:val="0"/>
                <w:numId w:val="59"/>
              </w:numPr>
              <w:ind w:left="327" w:hanging="284"/>
              <w:jc w:val="both"/>
            </w:pPr>
            <w:r>
              <w:t>Úvod do robotických systémů. Definice mechatronického a robotického systému. Průmyslové a servisní roboty.</w:t>
            </w:r>
          </w:p>
          <w:p w14:paraId="358D9C69" w14:textId="68CCE255" w:rsidR="00AE229D" w:rsidRPr="00B0285A" w:rsidRDefault="00AE229D" w:rsidP="005961AC">
            <w:pPr>
              <w:pStyle w:val="Odstavecseseznamem"/>
              <w:numPr>
                <w:ilvl w:val="0"/>
                <w:numId w:val="59"/>
              </w:numPr>
              <w:ind w:left="327" w:hanging="284"/>
              <w:jc w:val="both"/>
            </w:pPr>
            <w:r>
              <w:t>Základní části robotického systému- mechanické, ostatní. Efektory</w:t>
            </w:r>
            <w:r w:rsidR="006E0A6F">
              <w:t>.</w:t>
            </w:r>
          </w:p>
          <w:p w14:paraId="14B6467B" w14:textId="5EEABC1E" w:rsidR="00AE229D" w:rsidRDefault="00AE229D" w:rsidP="005961AC">
            <w:pPr>
              <w:pStyle w:val="Odstavecseseznamem"/>
              <w:numPr>
                <w:ilvl w:val="0"/>
                <w:numId w:val="59"/>
              </w:numPr>
              <w:ind w:left="327" w:hanging="284"/>
              <w:jc w:val="both"/>
            </w:pPr>
            <w:r>
              <w:t>Principy kinematiky, dynamiky robotických systémů. Základní úlohy. Souřadné soustavy</w:t>
            </w:r>
            <w:r w:rsidR="006E0A6F">
              <w:t>.</w:t>
            </w:r>
          </w:p>
          <w:p w14:paraId="2FBAAA76" w14:textId="77777777" w:rsidR="00AE229D" w:rsidRPr="00AF5D1C" w:rsidRDefault="00AE229D" w:rsidP="005961AC">
            <w:pPr>
              <w:pStyle w:val="Odstavecseseznamem"/>
              <w:numPr>
                <w:ilvl w:val="0"/>
                <w:numId w:val="59"/>
              </w:numPr>
              <w:ind w:left="327" w:hanging="284"/>
              <w:jc w:val="both"/>
            </w:pPr>
            <w:r>
              <w:t>Základní typy průmyslových robotů.</w:t>
            </w:r>
          </w:p>
          <w:p w14:paraId="272A392D" w14:textId="77777777" w:rsidR="00AE229D" w:rsidRPr="00AF5D1C" w:rsidRDefault="00AE229D" w:rsidP="005961AC">
            <w:pPr>
              <w:pStyle w:val="Odstavecseseznamem"/>
              <w:numPr>
                <w:ilvl w:val="0"/>
                <w:numId w:val="59"/>
              </w:numPr>
              <w:ind w:left="327" w:hanging="284"/>
              <w:jc w:val="both"/>
            </w:pPr>
            <w:r>
              <w:t>Základy analytické geometrie v rovině a prostoru.</w:t>
            </w:r>
          </w:p>
          <w:p w14:paraId="19E031B1" w14:textId="77777777" w:rsidR="00AE229D" w:rsidRPr="00B0285A" w:rsidRDefault="00AE229D" w:rsidP="005961AC">
            <w:pPr>
              <w:pStyle w:val="Odstavecseseznamem"/>
              <w:numPr>
                <w:ilvl w:val="0"/>
                <w:numId w:val="59"/>
              </w:numPr>
              <w:ind w:left="327" w:hanging="284"/>
              <w:jc w:val="both"/>
            </w:pPr>
            <w:r>
              <w:t>Přímá kinematická úloha. Rotace okolo globálních a lokálních souřadných os.</w:t>
            </w:r>
          </w:p>
          <w:p w14:paraId="48DF0B92" w14:textId="62548DF3" w:rsidR="00AE229D" w:rsidRDefault="00AE229D" w:rsidP="005961AC">
            <w:pPr>
              <w:pStyle w:val="Odstavecseseznamem"/>
              <w:numPr>
                <w:ilvl w:val="0"/>
                <w:numId w:val="59"/>
              </w:numPr>
              <w:ind w:left="327" w:hanging="284"/>
              <w:jc w:val="both"/>
            </w:pPr>
            <w:r>
              <w:t>Obecná rotace. Rotace osa-úhel</w:t>
            </w:r>
            <w:r w:rsidR="006E0A6F">
              <w:t>.</w:t>
            </w:r>
          </w:p>
          <w:p w14:paraId="2FCBC9B0" w14:textId="49FE6ADC" w:rsidR="00AE229D" w:rsidRPr="00045168" w:rsidRDefault="00AE229D" w:rsidP="005961AC">
            <w:pPr>
              <w:pStyle w:val="Odstavecseseznamem"/>
              <w:numPr>
                <w:ilvl w:val="0"/>
                <w:numId w:val="59"/>
              </w:numPr>
              <w:spacing w:after="160" w:line="259" w:lineRule="auto"/>
              <w:ind w:left="327" w:hanging="284"/>
              <w:jc w:val="both"/>
            </w:pPr>
            <w:r w:rsidRPr="00045168">
              <w:t>Tuhý pohyb. Homogenní souřadnice. Příklady</w:t>
            </w:r>
            <w:r w:rsidR="006E0A6F">
              <w:t>.</w:t>
            </w:r>
          </w:p>
          <w:p w14:paraId="38054320" w14:textId="6179463A" w:rsidR="00AE229D" w:rsidRPr="00517FAE" w:rsidRDefault="00AE229D" w:rsidP="005961AC">
            <w:pPr>
              <w:pStyle w:val="Odstavecseseznamem"/>
              <w:numPr>
                <w:ilvl w:val="0"/>
                <w:numId w:val="59"/>
              </w:numPr>
              <w:spacing w:after="160" w:line="259" w:lineRule="auto"/>
              <w:ind w:left="327" w:hanging="284"/>
              <w:jc w:val="both"/>
            </w:pPr>
            <w:r w:rsidRPr="00045168">
              <w:t>Inverzní kinematická úloha</w:t>
            </w:r>
            <w:r>
              <w:t>. Příklady</w:t>
            </w:r>
            <w:r w:rsidR="006E0A6F">
              <w:t>.</w:t>
            </w:r>
          </w:p>
          <w:p w14:paraId="3CECE277" w14:textId="0D5B7387" w:rsidR="00AE229D" w:rsidRPr="00517FAE" w:rsidRDefault="00AE229D" w:rsidP="005961AC">
            <w:pPr>
              <w:pStyle w:val="Odstavecseseznamem"/>
              <w:numPr>
                <w:ilvl w:val="0"/>
                <w:numId w:val="59"/>
              </w:numPr>
              <w:spacing w:after="160" w:line="259" w:lineRule="auto"/>
              <w:ind w:left="327" w:hanging="284"/>
              <w:jc w:val="both"/>
            </w:pPr>
            <w:r>
              <w:t>Principy řízení. Ovládání, regulace. Základní principy řízení pohybu robota</w:t>
            </w:r>
            <w:r w:rsidR="006E0A6F">
              <w:t>.</w:t>
            </w:r>
          </w:p>
          <w:p w14:paraId="66B8BFC7" w14:textId="354E87B9" w:rsidR="00AE229D" w:rsidRPr="00517FAE" w:rsidRDefault="00AE229D" w:rsidP="005961AC">
            <w:pPr>
              <w:pStyle w:val="Odstavecseseznamem"/>
              <w:numPr>
                <w:ilvl w:val="0"/>
                <w:numId w:val="59"/>
              </w:numPr>
              <w:spacing w:after="160" w:line="259" w:lineRule="auto"/>
              <w:ind w:left="327" w:hanging="284"/>
              <w:jc w:val="both"/>
            </w:pPr>
            <w:r>
              <w:t>Co je kolaborativní robot, co je servisní robot. Základní rozdělení podle typu a způsobů pohybu</w:t>
            </w:r>
            <w:r w:rsidR="006E0A6F">
              <w:t>.</w:t>
            </w:r>
          </w:p>
          <w:p w14:paraId="58A2193F" w14:textId="77777777" w:rsidR="00AE229D" w:rsidRPr="00814604" w:rsidRDefault="00AE229D" w:rsidP="005961AC">
            <w:pPr>
              <w:pStyle w:val="Odstavecseseznamem"/>
              <w:numPr>
                <w:ilvl w:val="0"/>
                <w:numId w:val="59"/>
              </w:numPr>
              <w:spacing w:line="259" w:lineRule="auto"/>
              <w:ind w:left="327" w:hanging="284"/>
              <w:jc w:val="both"/>
            </w:pPr>
            <w:r>
              <w:t>Případové studie, videa.</w:t>
            </w:r>
          </w:p>
        </w:tc>
      </w:tr>
      <w:tr w:rsidR="00AE229D" w14:paraId="54CAEA45" w14:textId="77777777" w:rsidTr="00AE229D">
        <w:trPr>
          <w:trHeight w:val="265"/>
        </w:trPr>
        <w:tc>
          <w:tcPr>
            <w:tcW w:w="3653" w:type="dxa"/>
            <w:gridSpan w:val="2"/>
            <w:tcBorders>
              <w:top w:val="nil"/>
            </w:tcBorders>
            <w:shd w:val="clear" w:color="auto" w:fill="F7CAAC"/>
          </w:tcPr>
          <w:p w14:paraId="2DBE5FCF" w14:textId="77777777" w:rsidR="00AE229D" w:rsidRPr="00B0285A" w:rsidRDefault="00AE229D" w:rsidP="00AE229D">
            <w:pPr>
              <w:jc w:val="both"/>
            </w:pPr>
            <w:r w:rsidRPr="00B0285A">
              <w:rPr>
                <w:b/>
              </w:rPr>
              <w:t>Studijní literatura a studijní pomůcky</w:t>
            </w:r>
          </w:p>
        </w:tc>
        <w:tc>
          <w:tcPr>
            <w:tcW w:w="6202" w:type="dxa"/>
            <w:gridSpan w:val="6"/>
            <w:tcBorders>
              <w:top w:val="nil"/>
              <w:bottom w:val="nil"/>
            </w:tcBorders>
          </w:tcPr>
          <w:p w14:paraId="7B6E62A2" w14:textId="77777777" w:rsidR="00AE229D" w:rsidRPr="00B0285A" w:rsidRDefault="00AE229D" w:rsidP="00AE229D">
            <w:pPr>
              <w:jc w:val="both"/>
            </w:pPr>
          </w:p>
        </w:tc>
      </w:tr>
      <w:tr w:rsidR="00AE229D" w14:paraId="0A3D9296" w14:textId="77777777" w:rsidTr="00AE229D">
        <w:trPr>
          <w:trHeight w:val="274"/>
        </w:trPr>
        <w:tc>
          <w:tcPr>
            <w:tcW w:w="9855" w:type="dxa"/>
            <w:gridSpan w:val="8"/>
            <w:tcBorders>
              <w:top w:val="nil"/>
            </w:tcBorders>
          </w:tcPr>
          <w:p w14:paraId="078A3801" w14:textId="77777777" w:rsidR="00AE229D" w:rsidRPr="000778C1" w:rsidRDefault="00AE229D" w:rsidP="00AE229D">
            <w:pPr>
              <w:ind w:left="43"/>
              <w:jc w:val="both"/>
              <w:rPr>
                <w:b/>
                <w:bCs/>
              </w:rPr>
            </w:pPr>
            <w:r>
              <w:rPr>
                <w:b/>
                <w:bCs/>
              </w:rPr>
              <w:t>Povinná literatura</w:t>
            </w:r>
          </w:p>
          <w:p w14:paraId="5C933728" w14:textId="77777777" w:rsidR="00AE229D" w:rsidRPr="000778C1" w:rsidRDefault="00AE229D" w:rsidP="00AE229D">
            <w:pPr>
              <w:ind w:left="43"/>
              <w:jc w:val="both"/>
            </w:pPr>
            <w:r w:rsidRPr="000778C1">
              <w:t xml:space="preserve">ÚŘEDNÍČEK, Z. </w:t>
            </w:r>
            <w:r w:rsidRPr="007268DD">
              <w:rPr>
                <w:i/>
              </w:rPr>
              <w:t>Robotika.</w:t>
            </w:r>
            <w:r>
              <w:t xml:space="preserve"> Zlín: UTB ve Zlíně. </w:t>
            </w:r>
            <w:r w:rsidRPr="000778C1">
              <w:t>2012,</w:t>
            </w:r>
            <w:r>
              <w:t xml:space="preserve"> 284 s. ISBN </w:t>
            </w:r>
            <w:r w:rsidRPr="000778C1">
              <w:t>978–80–7454–223-7</w:t>
            </w:r>
            <w:r>
              <w:t>.</w:t>
            </w:r>
          </w:p>
          <w:p w14:paraId="16B7ED99" w14:textId="77777777" w:rsidR="00AE229D" w:rsidRPr="000778C1" w:rsidRDefault="00AE229D" w:rsidP="00AE229D">
            <w:pPr>
              <w:ind w:left="43"/>
              <w:jc w:val="both"/>
            </w:pPr>
            <w:r>
              <w:t>JAZAR, R. N.</w:t>
            </w:r>
            <w:r w:rsidRPr="000778C1">
              <w:t xml:space="preserve"> </w:t>
            </w:r>
            <w:r w:rsidRPr="007268DD">
              <w:rPr>
                <w:i/>
              </w:rPr>
              <w:t>Theory of Applied Robotic: Kinematics, Dynamics, and Control.</w:t>
            </w:r>
            <w:r w:rsidRPr="000778C1">
              <w:t xml:space="preserve"> New York</w:t>
            </w:r>
            <w:r>
              <w:t xml:space="preserve">: </w:t>
            </w:r>
            <w:r w:rsidRPr="000778C1">
              <w:t>Springer Science+Business Media, LLC, 2007</w:t>
            </w:r>
            <w:r>
              <w:t>.</w:t>
            </w:r>
            <w:r w:rsidRPr="000778C1">
              <w:t xml:space="preserve"> ISBN-13:</w:t>
            </w:r>
            <w:r>
              <w:t xml:space="preserve"> </w:t>
            </w:r>
            <w:r w:rsidRPr="000778C1">
              <w:t>978-0-387-32475-3</w:t>
            </w:r>
            <w:r>
              <w:t>.</w:t>
            </w:r>
          </w:p>
          <w:p w14:paraId="2922C7EC" w14:textId="77777777" w:rsidR="00AE229D" w:rsidRPr="000778C1" w:rsidRDefault="00AE229D" w:rsidP="00AE229D">
            <w:pPr>
              <w:ind w:left="43"/>
              <w:jc w:val="both"/>
              <w:rPr>
                <w:b/>
              </w:rPr>
            </w:pPr>
            <w:r w:rsidRPr="000778C1">
              <w:rPr>
                <w:b/>
              </w:rPr>
              <w:t>Doporučená literatura</w:t>
            </w:r>
          </w:p>
          <w:p w14:paraId="365C6B32" w14:textId="77777777" w:rsidR="00AE229D" w:rsidRPr="000778C1" w:rsidRDefault="00AE229D" w:rsidP="00AE229D">
            <w:pPr>
              <w:ind w:left="43"/>
              <w:jc w:val="both"/>
            </w:pPr>
            <w:r w:rsidRPr="000778C1">
              <w:t xml:space="preserve">CRAIG, J. </w:t>
            </w:r>
            <w:r w:rsidRPr="007268DD">
              <w:rPr>
                <w:i/>
              </w:rPr>
              <w:t xml:space="preserve">Introduction to Robotics, Mechanics and Control. </w:t>
            </w:r>
            <w:r>
              <w:t>Reading, Mas.:</w:t>
            </w:r>
            <w:r w:rsidRPr="000778C1">
              <w:t xml:space="preserve"> Addison-Wessley, 1989</w:t>
            </w:r>
            <w:r>
              <w:t>, 400 p</w:t>
            </w:r>
            <w:r w:rsidRPr="000778C1">
              <w:t xml:space="preserve">. ISBN </w:t>
            </w:r>
            <w:r>
              <w:t>0</w:t>
            </w:r>
            <w:r w:rsidRPr="000778C1">
              <w:t>201103265</w:t>
            </w:r>
          </w:p>
          <w:p w14:paraId="12893B6D" w14:textId="77777777" w:rsidR="00AE229D" w:rsidRPr="000778C1" w:rsidRDefault="00AE229D" w:rsidP="00AE229D">
            <w:pPr>
              <w:ind w:left="43"/>
              <w:jc w:val="both"/>
            </w:pPr>
            <w:r w:rsidRPr="000778C1">
              <w:t xml:space="preserve">CRITCHLOW, A. J. </w:t>
            </w:r>
            <w:r w:rsidRPr="007268DD">
              <w:rPr>
                <w:i/>
              </w:rPr>
              <w:t xml:space="preserve">Introduction to Robotics. </w:t>
            </w:r>
            <w:r>
              <w:t>New York</w:t>
            </w:r>
            <w:r w:rsidRPr="000778C1">
              <w:t>: Macmillan, 1985</w:t>
            </w:r>
            <w:r>
              <w:t>, 600 p</w:t>
            </w:r>
            <w:r w:rsidRPr="000778C1">
              <w:t>. ISBN 0023255900</w:t>
            </w:r>
          </w:p>
          <w:p w14:paraId="35B98B68" w14:textId="77777777" w:rsidR="00AE229D" w:rsidRPr="0024143A" w:rsidRDefault="00AE229D" w:rsidP="00AE229D">
            <w:pPr>
              <w:ind w:left="43"/>
              <w:jc w:val="both"/>
            </w:pPr>
            <w:r w:rsidRPr="000778C1">
              <w:t>SICILIANO</w:t>
            </w:r>
            <w:r>
              <w:t>,</w:t>
            </w:r>
            <w:r w:rsidRPr="000778C1">
              <w:t xml:space="preserve"> B</w:t>
            </w:r>
            <w:r>
              <w:t>.</w:t>
            </w:r>
            <w:r w:rsidRPr="000778C1">
              <w:t>, SCIAVICCO</w:t>
            </w:r>
            <w:r>
              <w:t>,</w:t>
            </w:r>
            <w:r w:rsidRPr="000778C1">
              <w:t xml:space="preserve"> L</w:t>
            </w:r>
            <w:r>
              <w:t>.</w:t>
            </w:r>
            <w:r w:rsidRPr="000778C1">
              <w:t>, VILLANI</w:t>
            </w:r>
            <w:r>
              <w:t>,</w:t>
            </w:r>
            <w:r w:rsidRPr="000778C1">
              <w:t xml:space="preserve"> L</w:t>
            </w:r>
            <w:r>
              <w:t>.</w:t>
            </w:r>
            <w:r w:rsidRPr="000778C1">
              <w:t>, ORIOLO</w:t>
            </w:r>
            <w:r>
              <w:t>,</w:t>
            </w:r>
            <w:r w:rsidRPr="000778C1">
              <w:t xml:space="preserve"> G</w:t>
            </w:r>
            <w:r>
              <w:t>.</w:t>
            </w:r>
            <w:r w:rsidRPr="000778C1">
              <w:t xml:space="preserve"> </w:t>
            </w:r>
            <w:r w:rsidRPr="007268DD">
              <w:rPr>
                <w:i/>
              </w:rPr>
              <w:t xml:space="preserve">Robotics: Modelling, </w:t>
            </w:r>
            <w:r>
              <w:rPr>
                <w:i/>
              </w:rPr>
              <w:t>Planning and C</w:t>
            </w:r>
            <w:r w:rsidRPr="007268DD">
              <w:rPr>
                <w:i/>
              </w:rPr>
              <w:t>ontrol</w:t>
            </w:r>
            <w:r w:rsidRPr="000778C1">
              <w:t xml:space="preserve">. </w:t>
            </w:r>
            <w:r>
              <w:t xml:space="preserve">London: </w:t>
            </w:r>
            <w:r w:rsidRPr="000778C1">
              <w:t>Springer-Verlag</w:t>
            </w:r>
            <w:r>
              <w:t xml:space="preserve"> London, 2009, 632 p. ISBN </w:t>
            </w:r>
            <w:r w:rsidRPr="007268DD">
              <w:t>978-1-84628-641-4</w:t>
            </w:r>
            <w:r>
              <w:t>.</w:t>
            </w:r>
          </w:p>
          <w:p w14:paraId="2A25E136" w14:textId="77777777" w:rsidR="00AE229D" w:rsidRPr="00B0285A" w:rsidRDefault="00AE229D" w:rsidP="00AE229D">
            <w:pPr>
              <w:ind w:firstLine="43"/>
              <w:jc w:val="both"/>
            </w:pPr>
            <w:r w:rsidRPr="00A368E7">
              <w:t>Kompletní systém přednášek ve formátu *.pdf umístěných na LMS systému univerzity (Moodle).</w:t>
            </w:r>
          </w:p>
        </w:tc>
      </w:tr>
      <w:tr w:rsidR="00AE229D" w14:paraId="1E08086A"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2D4048" w14:textId="77777777" w:rsidR="00AE229D" w:rsidRPr="00B0285A" w:rsidRDefault="00AE229D" w:rsidP="00AE229D">
            <w:pPr>
              <w:jc w:val="center"/>
              <w:rPr>
                <w:b/>
              </w:rPr>
            </w:pPr>
            <w:r w:rsidRPr="00B0285A">
              <w:rPr>
                <w:b/>
              </w:rPr>
              <w:t>Informace ke kombinované nebo distanční formě</w:t>
            </w:r>
          </w:p>
        </w:tc>
      </w:tr>
      <w:tr w:rsidR="00AE229D" w14:paraId="5186386A" w14:textId="77777777" w:rsidTr="00AE229D">
        <w:tc>
          <w:tcPr>
            <w:tcW w:w="4787" w:type="dxa"/>
            <w:gridSpan w:val="3"/>
            <w:tcBorders>
              <w:top w:val="single" w:sz="2" w:space="0" w:color="auto"/>
            </w:tcBorders>
            <w:shd w:val="clear" w:color="auto" w:fill="F7CAAC"/>
          </w:tcPr>
          <w:p w14:paraId="35378088" w14:textId="77777777" w:rsidR="00AE229D" w:rsidRPr="00B0285A" w:rsidRDefault="00AE229D" w:rsidP="00AE229D">
            <w:pPr>
              <w:jc w:val="both"/>
            </w:pPr>
            <w:r w:rsidRPr="00B0285A">
              <w:rPr>
                <w:b/>
              </w:rPr>
              <w:t>Rozsah konzultací (soustředění)</w:t>
            </w:r>
          </w:p>
        </w:tc>
        <w:tc>
          <w:tcPr>
            <w:tcW w:w="889" w:type="dxa"/>
            <w:tcBorders>
              <w:top w:val="single" w:sz="2" w:space="0" w:color="auto"/>
            </w:tcBorders>
          </w:tcPr>
          <w:p w14:paraId="2D4AB9D3" w14:textId="0889C586" w:rsidR="00AE229D" w:rsidRPr="00B0285A" w:rsidRDefault="00BC357D" w:rsidP="00AE229D">
            <w:pPr>
              <w:jc w:val="both"/>
            </w:pPr>
            <w:r>
              <w:t>25</w:t>
            </w:r>
          </w:p>
        </w:tc>
        <w:tc>
          <w:tcPr>
            <w:tcW w:w="4179" w:type="dxa"/>
            <w:gridSpan w:val="4"/>
            <w:tcBorders>
              <w:top w:val="single" w:sz="2" w:space="0" w:color="auto"/>
            </w:tcBorders>
            <w:shd w:val="clear" w:color="auto" w:fill="F7CAAC"/>
          </w:tcPr>
          <w:p w14:paraId="26C79405" w14:textId="77777777" w:rsidR="00AE229D" w:rsidRPr="00B0285A" w:rsidRDefault="00AE229D" w:rsidP="00AE229D">
            <w:pPr>
              <w:jc w:val="both"/>
              <w:rPr>
                <w:b/>
              </w:rPr>
            </w:pPr>
            <w:r w:rsidRPr="00B0285A">
              <w:rPr>
                <w:b/>
              </w:rPr>
              <w:t xml:space="preserve">hodin </w:t>
            </w:r>
          </w:p>
        </w:tc>
      </w:tr>
      <w:tr w:rsidR="00AE229D" w14:paraId="1D1D8A1F" w14:textId="77777777" w:rsidTr="00AE229D">
        <w:tc>
          <w:tcPr>
            <w:tcW w:w="9855" w:type="dxa"/>
            <w:gridSpan w:val="8"/>
            <w:shd w:val="clear" w:color="auto" w:fill="F7CAAC"/>
          </w:tcPr>
          <w:p w14:paraId="252F27FB" w14:textId="77777777" w:rsidR="00AE229D" w:rsidRPr="00B0285A" w:rsidRDefault="00AE229D" w:rsidP="00AE229D">
            <w:pPr>
              <w:jc w:val="both"/>
              <w:rPr>
                <w:b/>
              </w:rPr>
            </w:pPr>
            <w:r w:rsidRPr="00B0285A">
              <w:rPr>
                <w:b/>
              </w:rPr>
              <w:t>Informace o způsobu kontaktu s vyučujícím</w:t>
            </w:r>
          </w:p>
        </w:tc>
      </w:tr>
      <w:tr w:rsidR="00AE229D" w14:paraId="29733E77" w14:textId="77777777" w:rsidTr="00AE229D">
        <w:trPr>
          <w:trHeight w:val="708"/>
        </w:trPr>
        <w:tc>
          <w:tcPr>
            <w:tcW w:w="9855" w:type="dxa"/>
            <w:gridSpan w:val="8"/>
          </w:tcPr>
          <w:p w14:paraId="11489B1C" w14:textId="77777777" w:rsidR="00AE229D" w:rsidRPr="00B0285A" w:rsidRDefault="00AE229D" w:rsidP="00AE229D">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5302509" w14:textId="77777777" w:rsidR="00D1088C" w:rsidRDefault="00D108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4F80FF74" w14:textId="77777777" w:rsidTr="00AE229D">
        <w:tc>
          <w:tcPr>
            <w:tcW w:w="9855" w:type="dxa"/>
            <w:gridSpan w:val="8"/>
            <w:tcBorders>
              <w:bottom w:val="double" w:sz="4" w:space="0" w:color="auto"/>
            </w:tcBorders>
            <w:shd w:val="clear" w:color="auto" w:fill="BDD6EE"/>
          </w:tcPr>
          <w:p w14:paraId="3250595C" w14:textId="77777777" w:rsidR="00AE229D" w:rsidRDefault="00AE229D" w:rsidP="00AE229D">
            <w:pPr>
              <w:jc w:val="both"/>
              <w:rPr>
                <w:b/>
                <w:sz w:val="28"/>
              </w:rPr>
            </w:pPr>
            <w:r>
              <w:br w:type="page"/>
            </w:r>
            <w:r>
              <w:rPr>
                <w:b/>
                <w:sz w:val="28"/>
              </w:rPr>
              <w:t>B-III – Charakteristika studijního předmětu</w:t>
            </w:r>
          </w:p>
        </w:tc>
      </w:tr>
      <w:tr w:rsidR="00AE229D" w14:paraId="257D8060" w14:textId="77777777" w:rsidTr="00AE229D">
        <w:tc>
          <w:tcPr>
            <w:tcW w:w="3086" w:type="dxa"/>
            <w:tcBorders>
              <w:top w:val="double" w:sz="4" w:space="0" w:color="auto"/>
            </w:tcBorders>
            <w:shd w:val="clear" w:color="auto" w:fill="F7CAAC"/>
          </w:tcPr>
          <w:p w14:paraId="22D4E799" w14:textId="77777777" w:rsidR="00AE229D" w:rsidRPr="00F76BFF" w:rsidRDefault="00AE229D" w:rsidP="00AE229D">
            <w:pPr>
              <w:jc w:val="both"/>
              <w:rPr>
                <w:b/>
              </w:rPr>
            </w:pPr>
            <w:r w:rsidRPr="00F76BFF">
              <w:rPr>
                <w:b/>
              </w:rPr>
              <w:t>Název studijního předmětu</w:t>
            </w:r>
          </w:p>
        </w:tc>
        <w:tc>
          <w:tcPr>
            <w:tcW w:w="6769" w:type="dxa"/>
            <w:gridSpan w:val="7"/>
            <w:tcBorders>
              <w:top w:val="double" w:sz="4" w:space="0" w:color="auto"/>
            </w:tcBorders>
          </w:tcPr>
          <w:p w14:paraId="5CC5A5FB" w14:textId="77777777" w:rsidR="00AE229D" w:rsidRPr="00F76BFF" w:rsidRDefault="00AE229D" w:rsidP="00AE229D">
            <w:pPr>
              <w:jc w:val="both"/>
            </w:pPr>
            <w:r w:rsidRPr="00DA600E">
              <w:t xml:space="preserve">Průmyslové inženýrství - metody </w:t>
            </w:r>
          </w:p>
        </w:tc>
      </w:tr>
      <w:tr w:rsidR="00AE229D" w14:paraId="4EC09B27" w14:textId="77777777" w:rsidTr="00AE229D">
        <w:trPr>
          <w:trHeight w:val="249"/>
        </w:trPr>
        <w:tc>
          <w:tcPr>
            <w:tcW w:w="3086" w:type="dxa"/>
            <w:shd w:val="clear" w:color="auto" w:fill="F7CAAC"/>
          </w:tcPr>
          <w:p w14:paraId="5AB2B5D2" w14:textId="77777777" w:rsidR="00AE229D" w:rsidRPr="00F76BFF" w:rsidRDefault="00AE229D" w:rsidP="00AE229D">
            <w:pPr>
              <w:jc w:val="both"/>
              <w:rPr>
                <w:b/>
              </w:rPr>
            </w:pPr>
            <w:r w:rsidRPr="00F76BFF">
              <w:rPr>
                <w:b/>
              </w:rPr>
              <w:t>Typ předmětu</w:t>
            </w:r>
          </w:p>
        </w:tc>
        <w:tc>
          <w:tcPr>
            <w:tcW w:w="3406" w:type="dxa"/>
            <w:gridSpan w:val="4"/>
          </w:tcPr>
          <w:p w14:paraId="14F6160E" w14:textId="77777777" w:rsidR="00AE229D" w:rsidRPr="00F76BFF" w:rsidRDefault="00AE229D" w:rsidP="00AE229D">
            <w:pPr>
              <w:jc w:val="both"/>
            </w:pPr>
            <w:r>
              <w:t>povinný „ZT“</w:t>
            </w:r>
          </w:p>
        </w:tc>
        <w:tc>
          <w:tcPr>
            <w:tcW w:w="2695" w:type="dxa"/>
            <w:gridSpan w:val="2"/>
            <w:shd w:val="clear" w:color="auto" w:fill="F7CAAC"/>
          </w:tcPr>
          <w:p w14:paraId="3FB8C59E" w14:textId="77777777" w:rsidR="00AE229D" w:rsidRDefault="00AE229D" w:rsidP="00AE229D">
            <w:pPr>
              <w:jc w:val="both"/>
            </w:pPr>
            <w:r>
              <w:rPr>
                <w:b/>
              </w:rPr>
              <w:t>doporučený ročník / semestr</w:t>
            </w:r>
          </w:p>
        </w:tc>
        <w:tc>
          <w:tcPr>
            <w:tcW w:w="668" w:type="dxa"/>
          </w:tcPr>
          <w:p w14:paraId="2E821085" w14:textId="77777777" w:rsidR="00AE229D" w:rsidRDefault="00AE229D" w:rsidP="00AE229D">
            <w:pPr>
              <w:jc w:val="both"/>
            </w:pPr>
            <w:r>
              <w:t>2/Z</w:t>
            </w:r>
          </w:p>
        </w:tc>
      </w:tr>
      <w:tr w:rsidR="00AE229D" w14:paraId="7524059C" w14:textId="77777777" w:rsidTr="00AE229D">
        <w:tc>
          <w:tcPr>
            <w:tcW w:w="3086" w:type="dxa"/>
            <w:shd w:val="clear" w:color="auto" w:fill="F7CAAC"/>
          </w:tcPr>
          <w:p w14:paraId="4E0D0308" w14:textId="77777777" w:rsidR="00AE229D" w:rsidRPr="00F76BFF" w:rsidRDefault="00AE229D" w:rsidP="00AE229D">
            <w:pPr>
              <w:jc w:val="both"/>
              <w:rPr>
                <w:b/>
              </w:rPr>
            </w:pPr>
            <w:r w:rsidRPr="00F76BFF">
              <w:rPr>
                <w:b/>
              </w:rPr>
              <w:t>Rozsah studijního předmětu</w:t>
            </w:r>
          </w:p>
        </w:tc>
        <w:tc>
          <w:tcPr>
            <w:tcW w:w="1701" w:type="dxa"/>
            <w:gridSpan w:val="2"/>
          </w:tcPr>
          <w:p w14:paraId="643A17E8" w14:textId="494370CC" w:rsidR="00AE229D" w:rsidRPr="00F76BFF" w:rsidRDefault="00AA318E" w:rsidP="00AE229D">
            <w:pPr>
              <w:jc w:val="both"/>
            </w:pPr>
            <w:r>
              <w:t>13</w:t>
            </w:r>
            <w:r w:rsidR="00AE229D">
              <w:t>p + 26s</w:t>
            </w:r>
          </w:p>
        </w:tc>
        <w:tc>
          <w:tcPr>
            <w:tcW w:w="889" w:type="dxa"/>
            <w:shd w:val="clear" w:color="auto" w:fill="F7CAAC"/>
          </w:tcPr>
          <w:p w14:paraId="23B3FC7E" w14:textId="77777777" w:rsidR="00AE229D" w:rsidRPr="00F76BFF" w:rsidRDefault="00AE229D" w:rsidP="00AE229D">
            <w:pPr>
              <w:jc w:val="both"/>
              <w:rPr>
                <w:b/>
              </w:rPr>
            </w:pPr>
            <w:r w:rsidRPr="00F76BFF">
              <w:rPr>
                <w:b/>
              </w:rPr>
              <w:t xml:space="preserve">hod. </w:t>
            </w:r>
          </w:p>
        </w:tc>
        <w:tc>
          <w:tcPr>
            <w:tcW w:w="816" w:type="dxa"/>
          </w:tcPr>
          <w:p w14:paraId="4AEA461D" w14:textId="77777777" w:rsidR="00AE229D" w:rsidRDefault="00AE229D" w:rsidP="00AE229D">
            <w:pPr>
              <w:jc w:val="both"/>
            </w:pPr>
            <w:r>
              <w:t>52</w:t>
            </w:r>
          </w:p>
        </w:tc>
        <w:tc>
          <w:tcPr>
            <w:tcW w:w="2156" w:type="dxa"/>
            <w:shd w:val="clear" w:color="auto" w:fill="F7CAAC"/>
          </w:tcPr>
          <w:p w14:paraId="1890A64C" w14:textId="77777777" w:rsidR="00AE229D" w:rsidRDefault="00AE229D" w:rsidP="00AE229D">
            <w:pPr>
              <w:jc w:val="both"/>
              <w:rPr>
                <w:b/>
              </w:rPr>
            </w:pPr>
            <w:r>
              <w:rPr>
                <w:b/>
              </w:rPr>
              <w:t>kreditů</w:t>
            </w:r>
          </w:p>
        </w:tc>
        <w:tc>
          <w:tcPr>
            <w:tcW w:w="1207" w:type="dxa"/>
            <w:gridSpan w:val="2"/>
          </w:tcPr>
          <w:p w14:paraId="00486A56" w14:textId="3C4F22B6" w:rsidR="00AE229D" w:rsidRDefault="00AA318E" w:rsidP="00AE229D">
            <w:pPr>
              <w:jc w:val="both"/>
            </w:pPr>
            <w:r>
              <w:t>4</w:t>
            </w:r>
          </w:p>
        </w:tc>
      </w:tr>
      <w:tr w:rsidR="00AE229D" w14:paraId="0C005A89" w14:textId="77777777" w:rsidTr="00AE229D">
        <w:tc>
          <w:tcPr>
            <w:tcW w:w="3086" w:type="dxa"/>
            <w:shd w:val="clear" w:color="auto" w:fill="F7CAAC"/>
          </w:tcPr>
          <w:p w14:paraId="01F81D80" w14:textId="77777777" w:rsidR="00AE229D" w:rsidRPr="00F76BFF" w:rsidRDefault="00AE229D" w:rsidP="00AE229D">
            <w:pPr>
              <w:jc w:val="both"/>
              <w:rPr>
                <w:b/>
              </w:rPr>
            </w:pPr>
            <w:r w:rsidRPr="00F76BFF">
              <w:rPr>
                <w:b/>
              </w:rPr>
              <w:t>Prerekvizity, korekvizity, ekvivalence</w:t>
            </w:r>
          </w:p>
        </w:tc>
        <w:tc>
          <w:tcPr>
            <w:tcW w:w="6769" w:type="dxa"/>
            <w:gridSpan w:val="7"/>
          </w:tcPr>
          <w:p w14:paraId="269061B0" w14:textId="77777777" w:rsidR="00AE229D" w:rsidRPr="00F76BFF" w:rsidRDefault="00AE229D" w:rsidP="00AE229D">
            <w:pPr>
              <w:jc w:val="both"/>
            </w:pPr>
          </w:p>
        </w:tc>
      </w:tr>
      <w:tr w:rsidR="00AE229D" w14:paraId="678FCDC9" w14:textId="77777777" w:rsidTr="00AE229D">
        <w:tc>
          <w:tcPr>
            <w:tcW w:w="3086" w:type="dxa"/>
            <w:shd w:val="clear" w:color="auto" w:fill="F7CAAC"/>
          </w:tcPr>
          <w:p w14:paraId="049DE9BA" w14:textId="77777777" w:rsidR="00AE229D" w:rsidRPr="00F76BFF" w:rsidRDefault="00AE229D" w:rsidP="00AE229D">
            <w:pPr>
              <w:jc w:val="both"/>
              <w:rPr>
                <w:b/>
              </w:rPr>
            </w:pPr>
            <w:r w:rsidRPr="00F76BFF">
              <w:rPr>
                <w:b/>
              </w:rPr>
              <w:t>Způsob ověření studijních výsledků</w:t>
            </w:r>
          </w:p>
        </w:tc>
        <w:tc>
          <w:tcPr>
            <w:tcW w:w="3406" w:type="dxa"/>
            <w:gridSpan w:val="4"/>
          </w:tcPr>
          <w:p w14:paraId="391C41A3" w14:textId="77777777" w:rsidR="00AE229D" w:rsidRPr="00F76BFF" w:rsidRDefault="00AE229D" w:rsidP="00AE229D">
            <w:pPr>
              <w:jc w:val="both"/>
            </w:pPr>
            <w:r>
              <w:t>z</w:t>
            </w:r>
            <w:r w:rsidRPr="00D30BB7">
              <w:t>ápočet, zkouška</w:t>
            </w:r>
          </w:p>
        </w:tc>
        <w:tc>
          <w:tcPr>
            <w:tcW w:w="2156" w:type="dxa"/>
            <w:shd w:val="clear" w:color="auto" w:fill="F7CAAC"/>
          </w:tcPr>
          <w:p w14:paraId="0C0EE57B" w14:textId="77777777" w:rsidR="00AE229D" w:rsidRDefault="00AE229D" w:rsidP="00AE229D">
            <w:pPr>
              <w:jc w:val="both"/>
              <w:rPr>
                <w:b/>
              </w:rPr>
            </w:pPr>
            <w:r>
              <w:rPr>
                <w:b/>
              </w:rPr>
              <w:t>Forma výuky</w:t>
            </w:r>
          </w:p>
        </w:tc>
        <w:tc>
          <w:tcPr>
            <w:tcW w:w="1207" w:type="dxa"/>
            <w:gridSpan w:val="2"/>
          </w:tcPr>
          <w:p w14:paraId="32865C4D" w14:textId="77777777" w:rsidR="00AE229D" w:rsidRDefault="00AE229D" w:rsidP="00AE229D">
            <w:r>
              <w:t>p</w:t>
            </w:r>
            <w:r w:rsidRPr="00D30BB7">
              <w:t>řednáška, seminář</w:t>
            </w:r>
          </w:p>
        </w:tc>
      </w:tr>
      <w:tr w:rsidR="00AE229D" w14:paraId="46B30A18" w14:textId="77777777" w:rsidTr="00AE229D">
        <w:tc>
          <w:tcPr>
            <w:tcW w:w="3086" w:type="dxa"/>
            <w:shd w:val="clear" w:color="auto" w:fill="F7CAAC"/>
          </w:tcPr>
          <w:p w14:paraId="12D693BB" w14:textId="77777777" w:rsidR="00AE229D" w:rsidRPr="00F76BFF" w:rsidRDefault="00AE229D" w:rsidP="00AE229D">
            <w:pPr>
              <w:jc w:val="both"/>
              <w:rPr>
                <w:b/>
              </w:rPr>
            </w:pPr>
            <w:r w:rsidRPr="00F76BFF">
              <w:rPr>
                <w:b/>
              </w:rPr>
              <w:t>Forma způsobu ověření studijních výsledků a další požadavky na studenta</w:t>
            </w:r>
          </w:p>
        </w:tc>
        <w:tc>
          <w:tcPr>
            <w:tcW w:w="6769" w:type="dxa"/>
            <w:gridSpan w:val="7"/>
            <w:tcBorders>
              <w:bottom w:val="nil"/>
            </w:tcBorders>
          </w:tcPr>
          <w:p w14:paraId="4CEE1C23" w14:textId="77777777" w:rsidR="00AE229D" w:rsidRPr="00897246" w:rsidRDefault="00AE229D" w:rsidP="00AE229D">
            <w:pPr>
              <w:jc w:val="both"/>
            </w:pPr>
            <w:r>
              <w:t xml:space="preserve">Způsob zakončení předmětu </w:t>
            </w:r>
            <w:r w:rsidRPr="00897246">
              <w:t xml:space="preserve">– </w:t>
            </w:r>
            <w:r>
              <w:t xml:space="preserve">zápočet, </w:t>
            </w:r>
            <w:r w:rsidRPr="00897246">
              <w:t>zkouška</w:t>
            </w:r>
          </w:p>
          <w:p w14:paraId="65BA5530" w14:textId="77777777" w:rsidR="00AE229D" w:rsidRDefault="00AE229D" w:rsidP="00AE229D">
            <w:pPr>
              <w:jc w:val="both"/>
            </w:pPr>
            <w:r w:rsidRPr="00897246">
              <w:t>Požadavky na zápočet - vypracování seminární práce dle požadavků vyučujícího, 80% aktivní účast na seminářích</w:t>
            </w:r>
            <w:r>
              <w:t>.</w:t>
            </w:r>
          </w:p>
          <w:p w14:paraId="3862F08C" w14:textId="77777777" w:rsidR="00AE229D" w:rsidRPr="004D290A" w:rsidRDefault="00AE229D" w:rsidP="00AE229D">
            <w:pPr>
              <w:jc w:val="both"/>
              <w:rPr>
                <w:color w:val="000000"/>
              </w:rPr>
            </w:pPr>
            <w:r w:rsidRPr="00897246">
              <w:t>Požadavky na zkoušku - písemný test</w:t>
            </w:r>
            <w:r>
              <w:t xml:space="preserve"> s maximálním možným počtem dosažitelných bodů 100</w:t>
            </w:r>
            <w:r w:rsidRPr="00897246">
              <w:t xml:space="preserve"> musí být napsán alespoň na 60 %, následuje ústní zkouška v rozsahu znalost</w:t>
            </w:r>
            <w:r>
              <w:t>í</w:t>
            </w:r>
            <w:r w:rsidRPr="00897246">
              <w:t xml:space="preserve"> přednášek a seminářů</w:t>
            </w:r>
            <w:r>
              <w:t>.</w:t>
            </w:r>
          </w:p>
        </w:tc>
      </w:tr>
      <w:tr w:rsidR="00AE229D" w14:paraId="07362C8C" w14:textId="77777777" w:rsidTr="00AE229D">
        <w:trPr>
          <w:trHeight w:val="154"/>
        </w:trPr>
        <w:tc>
          <w:tcPr>
            <w:tcW w:w="9855" w:type="dxa"/>
            <w:gridSpan w:val="8"/>
            <w:tcBorders>
              <w:top w:val="nil"/>
            </w:tcBorders>
          </w:tcPr>
          <w:p w14:paraId="5D970F63" w14:textId="77777777" w:rsidR="00AE229D" w:rsidRPr="00F76BFF" w:rsidRDefault="00AE229D" w:rsidP="00AE229D">
            <w:pPr>
              <w:jc w:val="both"/>
            </w:pPr>
          </w:p>
        </w:tc>
      </w:tr>
      <w:tr w:rsidR="00AE229D" w14:paraId="49F793FC" w14:textId="77777777" w:rsidTr="00AE229D">
        <w:trPr>
          <w:trHeight w:val="197"/>
        </w:trPr>
        <w:tc>
          <w:tcPr>
            <w:tcW w:w="3086" w:type="dxa"/>
            <w:tcBorders>
              <w:top w:val="nil"/>
            </w:tcBorders>
            <w:shd w:val="clear" w:color="auto" w:fill="F7CAAC"/>
          </w:tcPr>
          <w:p w14:paraId="4457B9B2" w14:textId="77777777" w:rsidR="00AE229D" w:rsidRPr="00F76BFF" w:rsidRDefault="00AE229D" w:rsidP="00AE229D">
            <w:pPr>
              <w:jc w:val="both"/>
              <w:rPr>
                <w:b/>
              </w:rPr>
            </w:pPr>
            <w:r w:rsidRPr="00F76BFF">
              <w:rPr>
                <w:b/>
              </w:rPr>
              <w:t>Garant předmětu</w:t>
            </w:r>
          </w:p>
        </w:tc>
        <w:tc>
          <w:tcPr>
            <w:tcW w:w="6769" w:type="dxa"/>
            <w:gridSpan w:val="7"/>
            <w:tcBorders>
              <w:top w:val="nil"/>
            </w:tcBorders>
          </w:tcPr>
          <w:p w14:paraId="747BBC66" w14:textId="77777777" w:rsidR="00AE229D" w:rsidRPr="00F76BFF" w:rsidRDefault="00AE229D" w:rsidP="00AE229D">
            <w:pPr>
              <w:spacing w:line="276" w:lineRule="auto"/>
              <w:jc w:val="both"/>
              <w:rPr>
                <w:lang w:eastAsia="en-US"/>
              </w:rPr>
            </w:pPr>
            <w:r>
              <w:rPr>
                <w:lang w:eastAsia="en-US"/>
              </w:rPr>
              <w:t>prof. Ing. Felicita Chromjaková, PhD.</w:t>
            </w:r>
          </w:p>
        </w:tc>
      </w:tr>
      <w:tr w:rsidR="00AE229D" w14:paraId="76803638" w14:textId="77777777" w:rsidTr="00AE229D">
        <w:trPr>
          <w:trHeight w:val="243"/>
        </w:trPr>
        <w:tc>
          <w:tcPr>
            <w:tcW w:w="3086" w:type="dxa"/>
            <w:tcBorders>
              <w:top w:val="nil"/>
            </w:tcBorders>
            <w:shd w:val="clear" w:color="auto" w:fill="F7CAAC"/>
          </w:tcPr>
          <w:p w14:paraId="39F4F8FF" w14:textId="77777777" w:rsidR="00AE229D" w:rsidRPr="00F76BFF" w:rsidRDefault="00AE229D" w:rsidP="00AE229D">
            <w:pPr>
              <w:jc w:val="both"/>
              <w:rPr>
                <w:b/>
              </w:rPr>
            </w:pPr>
            <w:r w:rsidRPr="00F76BFF">
              <w:rPr>
                <w:b/>
              </w:rPr>
              <w:t>Zapojení garanta do výuky předmětu</w:t>
            </w:r>
          </w:p>
        </w:tc>
        <w:tc>
          <w:tcPr>
            <w:tcW w:w="6769" w:type="dxa"/>
            <w:gridSpan w:val="7"/>
            <w:tcBorders>
              <w:top w:val="nil"/>
            </w:tcBorders>
          </w:tcPr>
          <w:p w14:paraId="06012F4C" w14:textId="3A6AA697" w:rsidR="00AE229D" w:rsidRPr="00F76BFF" w:rsidRDefault="00AE229D" w:rsidP="00AE229D">
            <w:pPr>
              <w:jc w:val="both"/>
            </w:pPr>
            <w:r w:rsidRPr="00D30BB7">
              <w:t xml:space="preserve">Garant se podílí na přednášení v rozsahu </w:t>
            </w:r>
            <w:r w:rsidR="004C1E2D">
              <w:t>9</w:t>
            </w:r>
            <w:r w:rsidRPr="00D30BB7">
              <w:t xml:space="preserve">0 %, dále stanovuje koncepci </w:t>
            </w:r>
            <w:r>
              <w:t>seminářů</w:t>
            </w:r>
            <w:r w:rsidRPr="00D30BB7">
              <w:t xml:space="preserve"> a do</w:t>
            </w:r>
            <w:r>
              <w:t>hlíží na jejich jednotné vedení</w:t>
            </w:r>
            <w:r w:rsidRPr="009245CD">
              <w:t>.</w:t>
            </w:r>
          </w:p>
        </w:tc>
      </w:tr>
      <w:tr w:rsidR="00AE229D" w14:paraId="15FBFEE2" w14:textId="77777777" w:rsidTr="00AE229D">
        <w:tc>
          <w:tcPr>
            <w:tcW w:w="3086" w:type="dxa"/>
            <w:shd w:val="clear" w:color="auto" w:fill="F7CAAC"/>
          </w:tcPr>
          <w:p w14:paraId="2FAD0AB7" w14:textId="77777777" w:rsidR="00AE229D" w:rsidRPr="00F76BFF" w:rsidRDefault="00AE229D" w:rsidP="00AE229D">
            <w:pPr>
              <w:jc w:val="both"/>
              <w:rPr>
                <w:b/>
              </w:rPr>
            </w:pPr>
            <w:r w:rsidRPr="00F76BFF">
              <w:rPr>
                <w:b/>
              </w:rPr>
              <w:t>Vyučující</w:t>
            </w:r>
          </w:p>
        </w:tc>
        <w:tc>
          <w:tcPr>
            <w:tcW w:w="6769" w:type="dxa"/>
            <w:gridSpan w:val="7"/>
            <w:tcBorders>
              <w:bottom w:val="nil"/>
            </w:tcBorders>
          </w:tcPr>
          <w:p w14:paraId="1C80D870" w14:textId="450F859D" w:rsidR="00AE229D" w:rsidRPr="00F76BFF" w:rsidRDefault="00AE229D" w:rsidP="002B3D10">
            <w:pPr>
              <w:jc w:val="both"/>
            </w:pPr>
            <w:r>
              <w:t>prof. Ing. Felicita Chromjaková, PhD. – přednášející (</w:t>
            </w:r>
            <w:r w:rsidR="004C1E2D">
              <w:t>9</w:t>
            </w:r>
            <w:r>
              <w:t>0%)</w:t>
            </w:r>
            <w:r w:rsidR="004C1E2D">
              <w:t>, prof. Ing. Ján Košturiak, PhD. – přednášející (10%)</w:t>
            </w:r>
            <w:r>
              <w:t xml:space="preserve"> </w:t>
            </w:r>
            <w:r w:rsidR="002B3D10">
              <w:t>– ext.</w:t>
            </w:r>
          </w:p>
        </w:tc>
      </w:tr>
      <w:tr w:rsidR="00AE229D" w14:paraId="32956A37" w14:textId="77777777" w:rsidTr="00AE229D">
        <w:trPr>
          <w:trHeight w:val="100"/>
        </w:trPr>
        <w:tc>
          <w:tcPr>
            <w:tcW w:w="9855" w:type="dxa"/>
            <w:gridSpan w:val="8"/>
            <w:tcBorders>
              <w:top w:val="nil"/>
            </w:tcBorders>
          </w:tcPr>
          <w:p w14:paraId="7F6DCE6F" w14:textId="77777777" w:rsidR="00AE229D" w:rsidRPr="00F76BFF" w:rsidRDefault="00AE229D" w:rsidP="00AE229D">
            <w:pPr>
              <w:jc w:val="both"/>
            </w:pPr>
          </w:p>
        </w:tc>
      </w:tr>
      <w:tr w:rsidR="00AE229D" w14:paraId="4E973782" w14:textId="77777777" w:rsidTr="00AE229D">
        <w:tc>
          <w:tcPr>
            <w:tcW w:w="3086" w:type="dxa"/>
            <w:shd w:val="clear" w:color="auto" w:fill="F7CAAC"/>
          </w:tcPr>
          <w:p w14:paraId="29189D6B" w14:textId="77777777" w:rsidR="00AE229D" w:rsidRPr="00F76BFF" w:rsidRDefault="00AE229D" w:rsidP="00AE229D">
            <w:pPr>
              <w:jc w:val="both"/>
              <w:rPr>
                <w:b/>
              </w:rPr>
            </w:pPr>
            <w:r w:rsidRPr="00F76BFF">
              <w:rPr>
                <w:b/>
              </w:rPr>
              <w:t>Stručná anotace předmětu</w:t>
            </w:r>
          </w:p>
        </w:tc>
        <w:tc>
          <w:tcPr>
            <w:tcW w:w="6769" w:type="dxa"/>
            <w:gridSpan w:val="7"/>
            <w:tcBorders>
              <w:bottom w:val="nil"/>
            </w:tcBorders>
          </w:tcPr>
          <w:p w14:paraId="305BD8C1" w14:textId="77777777" w:rsidR="00AE229D" w:rsidRPr="00F76BFF" w:rsidRDefault="00AE229D" w:rsidP="00AE229D">
            <w:pPr>
              <w:jc w:val="both"/>
            </w:pPr>
          </w:p>
        </w:tc>
      </w:tr>
      <w:tr w:rsidR="00AE229D" w14:paraId="6D52ACA4" w14:textId="77777777" w:rsidTr="00AE229D">
        <w:trPr>
          <w:trHeight w:val="2117"/>
        </w:trPr>
        <w:tc>
          <w:tcPr>
            <w:tcW w:w="9855" w:type="dxa"/>
            <w:gridSpan w:val="8"/>
            <w:tcBorders>
              <w:top w:val="nil"/>
              <w:bottom w:val="single" w:sz="12" w:space="0" w:color="auto"/>
            </w:tcBorders>
          </w:tcPr>
          <w:p w14:paraId="1A395670" w14:textId="77777777" w:rsidR="00AE229D" w:rsidRDefault="00AE229D" w:rsidP="00AE229D">
            <w:pPr>
              <w:pStyle w:val="Normlnweb"/>
              <w:rPr>
                <w:color w:val="000000"/>
                <w:sz w:val="20"/>
                <w:szCs w:val="20"/>
              </w:rPr>
            </w:pPr>
            <w:r>
              <w:rPr>
                <w:color w:val="000000"/>
                <w:sz w:val="20"/>
                <w:szCs w:val="20"/>
              </w:rPr>
              <w:t>Obsahem předmětu je seznámit studenty se zásadními poznatky z oblasti průmyslového inženýrství, aktuálními trendy a výrobními koncepty, využívanými v podnikových procesech, jejich zlepšování a inovacích.</w:t>
            </w:r>
          </w:p>
          <w:p w14:paraId="6C011FED" w14:textId="58D8A02B" w:rsidR="00AE229D" w:rsidRDefault="00AE229D" w:rsidP="005961AC">
            <w:pPr>
              <w:pStyle w:val="Normlnweb"/>
              <w:numPr>
                <w:ilvl w:val="0"/>
                <w:numId w:val="60"/>
              </w:numPr>
              <w:ind w:left="246" w:hanging="246"/>
              <w:rPr>
                <w:color w:val="000000"/>
                <w:sz w:val="20"/>
                <w:szCs w:val="20"/>
              </w:rPr>
            </w:pPr>
            <w:r>
              <w:rPr>
                <w:color w:val="000000"/>
                <w:sz w:val="20"/>
                <w:szCs w:val="20"/>
              </w:rPr>
              <w:t>Průmyslové inženýrství – definice, školy průmyslového inženýrství, aktuální trendy</w:t>
            </w:r>
            <w:r w:rsidR="006E0A6F">
              <w:rPr>
                <w:color w:val="000000"/>
                <w:sz w:val="20"/>
                <w:szCs w:val="20"/>
              </w:rPr>
              <w:t>.</w:t>
            </w:r>
          </w:p>
          <w:p w14:paraId="0232B52C" w14:textId="748A54C0" w:rsidR="00AE229D" w:rsidRDefault="00AE229D" w:rsidP="005961AC">
            <w:pPr>
              <w:pStyle w:val="Normlnweb"/>
              <w:numPr>
                <w:ilvl w:val="0"/>
                <w:numId w:val="60"/>
              </w:numPr>
              <w:ind w:left="246" w:hanging="246"/>
              <w:rPr>
                <w:color w:val="000000"/>
                <w:sz w:val="20"/>
                <w:szCs w:val="20"/>
              </w:rPr>
            </w:pPr>
            <w:r>
              <w:rPr>
                <w:color w:val="000000"/>
                <w:sz w:val="20"/>
                <w:szCs w:val="20"/>
              </w:rPr>
              <w:t>Průmyslový inženýr – vymezení pracovní pozice, náplně práce, standardizace pracovní pozice, kompetence</w:t>
            </w:r>
            <w:r w:rsidR="006E0A6F">
              <w:rPr>
                <w:color w:val="000000"/>
                <w:sz w:val="20"/>
                <w:szCs w:val="20"/>
              </w:rPr>
              <w:t>.</w:t>
            </w:r>
          </w:p>
          <w:p w14:paraId="6E5D0604" w14:textId="5F008F3B" w:rsidR="00AE229D" w:rsidRDefault="00AE229D" w:rsidP="005961AC">
            <w:pPr>
              <w:pStyle w:val="Normlnweb"/>
              <w:numPr>
                <w:ilvl w:val="0"/>
                <w:numId w:val="60"/>
              </w:numPr>
              <w:ind w:left="246" w:hanging="246"/>
              <w:rPr>
                <w:color w:val="000000"/>
                <w:sz w:val="20"/>
                <w:szCs w:val="20"/>
              </w:rPr>
            </w:pPr>
            <w:r>
              <w:rPr>
                <w:color w:val="000000"/>
                <w:sz w:val="20"/>
                <w:szCs w:val="20"/>
              </w:rPr>
              <w:t>Metodiky analyzování, projektování, flexibilního rozvrhování, řízení a organizace pro průmyslového inženýra</w:t>
            </w:r>
            <w:r w:rsidR="006E0A6F">
              <w:rPr>
                <w:color w:val="000000"/>
                <w:sz w:val="20"/>
                <w:szCs w:val="20"/>
              </w:rPr>
              <w:t>.</w:t>
            </w:r>
          </w:p>
          <w:p w14:paraId="01BCA7AB" w14:textId="208BEABA" w:rsidR="00AE229D" w:rsidRDefault="00AE229D" w:rsidP="005961AC">
            <w:pPr>
              <w:pStyle w:val="Normlnweb"/>
              <w:numPr>
                <w:ilvl w:val="0"/>
                <w:numId w:val="60"/>
              </w:numPr>
              <w:ind w:left="246" w:hanging="246"/>
              <w:rPr>
                <w:color w:val="000000"/>
                <w:sz w:val="20"/>
                <w:szCs w:val="20"/>
              </w:rPr>
            </w:pPr>
            <w:r>
              <w:rPr>
                <w:color w:val="000000"/>
                <w:sz w:val="20"/>
                <w:szCs w:val="20"/>
              </w:rPr>
              <w:t>Projektování výrobních a podpůrných procesů, rozvrhování výrobních procesů</w:t>
            </w:r>
            <w:r w:rsidR="006E0A6F">
              <w:rPr>
                <w:color w:val="000000"/>
                <w:sz w:val="20"/>
                <w:szCs w:val="20"/>
              </w:rPr>
              <w:t>.</w:t>
            </w:r>
          </w:p>
          <w:p w14:paraId="3D78F801" w14:textId="19AAD9A1" w:rsidR="00AE229D" w:rsidRDefault="00AE229D" w:rsidP="005961AC">
            <w:pPr>
              <w:pStyle w:val="Normlnweb"/>
              <w:numPr>
                <w:ilvl w:val="0"/>
                <w:numId w:val="60"/>
              </w:numPr>
              <w:ind w:left="246" w:hanging="246"/>
              <w:rPr>
                <w:color w:val="000000"/>
                <w:sz w:val="20"/>
                <w:szCs w:val="20"/>
              </w:rPr>
            </w:pPr>
            <w:r>
              <w:rPr>
                <w:color w:val="000000"/>
                <w:sz w:val="20"/>
                <w:szCs w:val="20"/>
              </w:rPr>
              <w:t>Modelování výrobních a podpůrných procesů v tradičním výrobním systému</w:t>
            </w:r>
            <w:r w:rsidR="006E0A6F">
              <w:rPr>
                <w:color w:val="000000"/>
                <w:sz w:val="20"/>
                <w:szCs w:val="20"/>
              </w:rPr>
              <w:t>.</w:t>
            </w:r>
          </w:p>
          <w:p w14:paraId="64CF10A3" w14:textId="020219FF" w:rsidR="00AE229D" w:rsidRDefault="00AE229D" w:rsidP="005961AC">
            <w:pPr>
              <w:pStyle w:val="Normlnweb"/>
              <w:numPr>
                <w:ilvl w:val="0"/>
                <w:numId w:val="60"/>
              </w:numPr>
              <w:ind w:left="246" w:hanging="246"/>
              <w:rPr>
                <w:color w:val="000000"/>
                <w:sz w:val="20"/>
                <w:szCs w:val="20"/>
              </w:rPr>
            </w:pPr>
            <w:r>
              <w:rPr>
                <w:color w:val="000000"/>
                <w:sz w:val="20"/>
                <w:szCs w:val="20"/>
              </w:rPr>
              <w:t>Modelování výrobních a podpůrných procesů v prostředí konceptu Průmysl 4.0</w:t>
            </w:r>
            <w:r w:rsidR="006E0A6F">
              <w:rPr>
                <w:color w:val="000000"/>
                <w:sz w:val="20"/>
                <w:szCs w:val="20"/>
              </w:rPr>
              <w:t>.</w:t>
            </w:r>
          </w:p>
          <w:p w14:paraId="76BE18A0" w14:textId="71692B90" w:rsidR="00AE229D" w:rsidRDefault="00AE229D" w:rsidP="005961AC">
            <w:pPr>
              <w:pStyle w:val="Normlnweb"/>
              <w:numPr>
                <w:ilvl w:val="0"/>
                <w:numId w:val="60"/>
              </w:numPr>
              <w:ind w:left="246" w:hanging="246"/>
              <w:rPr>
                <w:color w:val="000000"/>
                <w:sz w:val="20"/>
                <w:szCs w:val="20"/>
              </w:rPr>
            </w:pPr>
            <w:r>
              <w:rPr>
                <w:color w:val="000000"/>
                <w:sz w:val="20"/>
                <w:szCs w:val="20"/>
              </w:rPr>
              <w:t>Zlepšování výrobních procesů využitím KAIZEN, Six Sigma, TPM, TQM, KANBAN, SMED</w:t>
            </w:r>
            <w:r w:rsidR="006E0A6F">
              <w:rPr>
                <w:color w:val="000000"/>
                <w:sz w:val="20"/>
                <w:szCs w:val="20"/>
              </w:rPr>
              <w:t>.</w:t>
            </w:r>
          </w:p>
          <w:p w14:paraId="75C3A30A" w14:textId="6775327B" w:rsidR="00AE229D" w:rsidRPr="00F4450A" w:rsidRDefault="00AE229D" w:rsidP="005961AC">
            <w:pPr>
              <w:pStyle w:val="Normlnweb"/>
              <w:numPr>
                <w:ilvl w:val="0"/>
                <w:numId w:val="60"/>
              </w:numPr>
              <w:ind w:left="246" w:hanging="246"/>
              <w:rPr>
                <w:color w:val="000000"/>
                <w:sz w:val="20"/>
                <w:szCs w:val="20"/>
              </w:rPr>
            </w:pPr>
            <w:r>
              <w:rPr>
                <w:color w:val="000000"/>
                <w:sz w:val="20"/>
                <w:szCs w:val="20"/>
              </w:rPr>
              <w:t>Inovace výrobních a podpůrných procesů</w:t>
            </w:r>
            <w:r w:rsidR="006E0A6F">
              <w:rPr>
                <w:color w:val="000000"/>
                <w:sz w:val="20"/>
                <w:szCs w:val="20"/>
              </w:rPr>
              <w:t>.</w:t>
            </w:r>
          </w:p>
        </w:tc>
      </w:tr>
      <w:tr w:rsidR="00AE229D" w14:paraId="7FC2ABF6" w14:textId="77777777" w:rsidTr="00AE229D">
        <w:trPr>
          <w:trHeight w:val="265"/>
        </w:trPr>
        <w:tc>
          <w:tcPr>
            <w:tcW w:w="3653" w:type="dxa"/>
            <w:gridSpan w:val="2"/>
            <w:tcBorders>
              <w:top w:val="nil"/>
            </w:tcBorders>
            <w:shd w:val="clear" w:color="auto" w:fill="F7CAAC"/>
          </w:tcPr>
          <w:p w14:paraId="17B61314" w14:textId="77777777" w:rsidR="00AE229D" w:rsidRPr="004D290A" w:rsidRDefault="00AE229D" w:rsidP="00AE229D">
            <w:pPr>
              <w:jc w:val="both"/>
            </w:pPr>
            <w:r w:rsidRPr="004D290A">
              <w:rPr>
                <w:b/>
              </w:rPr>
              <w:t>Studijní literatura a studijní pomůcky</w:t>
            </w:r>
          </w:p>
        </w:tc>
        <w:tc>
          <w:tcPr>
            <w:tcW w:w="6202" w:type="dxa"/>
            <w:gridSpan w:val="6"/>
            <w:tcBorders>
              <w:top w:val="nil"/>
              <w:bottom w:val="nil"/>
            </w:tcBorders>
          </w:tcPr>
          <w:p w14:paraId="3F06B7B7" w14:textId="77777777" w:rsidR="00AE229D" w:rsidRPr="00F76BFF" w:rsidRDefault="00AE229D" w:rsidP="00AE229D">
            <w:pPr>
              <w:jc w:val="both"/>
            </w:pPr>
          </w:p>
        </w:tc>
      </w:tr>
      <w:tr w:rsidR="00AE229D" w14:paraId="1656EBE8" w14:textId="77777777" w:rsidTr="00AE229D">
        <w:trPr>
          <w:trHeight w:val="992"/>
        </w:trPr>
        <w:tc>
          <w:tcPr>
            <w:tcW w:w="9855" w:type="dxa"/>
            <w:gridSpan w:val="8"/>
            <w:tcBorders>
              <w:top w:val="nil"/>
            </w:tcBorders>
          </w:tcPr>
          <w:p w14:paraId="6A4BFD51" w14:textId="77777777" w:rsidR="00AE229D" w:rsidRPr="00F76BFF" w:rsidRDefault="00AE229D" w:rsidP="00AE229D">
            <w:pPr>
              <w:ind w:left="339" w:hanging="339"/>
              <w:rPr>
                <w:b/>
              </w:rPr>
            </w:pPr>
            <w:r w:rsidRPr="00F76BFF">
              <w:rPr>
                <w:b/>
              </w:rPr>
              <w:t>Povinná literatura</w:t>
            </w:r>
          </w:p>
          <w:p w14:paraId="0041FD7F" w14:textId="77777777" w:rsidR="00AE229D" w:rsidRDefault="00AE229D" w:rsidP="00AE229D">
            <w:pPr>
              <w:jc w:val="both"/>
            </w:pPr>
            <w:r>
              <w:t xml:space="preserve">CHROMJAKOVÁ, F. </w:t>
            </w:r>
            <w:r w:rsidRPr="00C76820">
              <w:rPr>
                <w:i/>
              </w:rPr>
              <w:t>Průmyslové inženýrství – Trendy zvyšování výkonnosti štíhlým řízením procesů</w:t>
            </w:r>
            <w:r>
              <w:t>. Žilina: GEORG, 2013, 116 s. ISBN 978-80-8154-058-5.</w:t>
            </w:r>
          </w:p>
          <w:p w14:paraId="7EA6A848" w14:textId="77777777" w:rsidR="00AE229D" w:rsidRDefault="00AE229D" w:rsidP="00AE229D">
            <w:pPr>
              <w:jc w:val="both"/>
            </w:pPr>
            <w:r w:rsidRPr="00A07DF7">
              <w:t xml:space="preserve">SALVENDY, G. </w:t>
            </w:r>
            <w:r w:rsidRPr="00A07DF7">
              <w:rPr>
                <w:i/>
              </w:rPr>
              <w:t>Handbook of industrial engineering: technology and operations management.</w:t>
            </w:r>
            <w:r w:rsidRPr="00A07DF7">
              <w:t xml:space="preserve"> 3rd </w:t>
            </w:r>
            <w:r>
              <w:t xml:space="preserve">ed. New York: Wiley, 2001, 2796 </w:t>
            </w:r>
            <w:r w:rsidRPr="00A07DF7">
              <w:t>s.</w:t>
            </w:r>
            <w:r>
              <w:t xml:space="preserve"> </w:t>
            </w:r>
            <w:r w:rsidRPr="00A07DF7">
              <w:t xml:space="preserve">ISBN 0-471-33057-4. </w:t>
            </w:r>
          </w:p>
          <w:p w14:paraId="5A92C65F" w14:textId="77777777" w:rsidR="00AE229D" w:rsidRPr="002E4AA8" w:rsidRDefault="00AE229D" w:rsidP="00AE229D">
            <w:pPr>
              <w:jc w:val="both"/>
            </w:pPr>
            <w:r>
              <w:t xml:space="preserve">SHINGO, S.  </w:t>
            </w:r>
            <w:r>
              <w:rPr>
                <w:i/>
              </w:rPr>
              <w:t xml:space="preserve">A Revolution in Manufacturing: The SMED System. </w:t>
            </w:r>
            <w:r w:rsidRPr="00F4450A">
              <w:t>Portland, Oregon:</w:t>
            </w:r>
            <w:r>
              <w:t xml:space="preserve"> Productivity Press, 1985, 361 s. ISBN 0-915229-03-8.</w:t>
            </w:r>
          </w:p>
          <w:p w14:paraId="4BD1083F" w14:textId="77777777" w:rsidR="00AE229D" w:rsidRDefault="00AE229D" w:rsidP="00AE229D">
            <w:pPr>
              <w:rPr>
                <w:b/>
              </w:rPr>
            </w:pPr>
            <w:r w:rsidRPr="00F76BFF">
              <w:rPr>
                <w:b/>
              </w:rPr>
              <w:t>Doporučená literatura</w:t>
            </w:r>
          </w:p>
          <w:p w14:paraId="2D363BA5" w14:textId="77777777" w:rsidR="00AE229D" w:rsidRDefault="00AE229D" w:rsidP="00AE229D">
            <w:pPr>
              <w:jc w:val="both"/>
            </w:pPr>
            <w:r w:rsidRPr="00A07DF7">
              <w:rPr>
                <w:bCs/>
                <w:lang w:val="sk-SK" w:eastAsia="sk-SK"/>
              </w:rPr>
              <w:t>MAYNARD, H</w:t>
            </w:r>
            <w:r>
              <w:rPr>
                <w:bCs/>
                <w:lang w:val="sk-SK" w:eastAsia="sk-SK"/>
              </w:rPr>
              <w:t>.</w:t>
            </w:r>
            <w:r w:rsidRPr="00A07DF7">
              <w:rPr>
                <w:bCs/>
                <w:lang w:val="sk-SK" w:eastAsia="sk-SK"/>
              </w:rPr>
              <w:t xml:space="preserve"> B.</w:t>
            </w:r>
            <w:r>
              <w:rPr>
                <w:bCs/>
                <w:lang w:val="sk-SK" w:eastAsia="sk-SK"/>
              </w:rPr>
              <w:t>,</w:t>
            </w:r>
            <w:r w:rsidRPr="00A07DF7">
              <w:rPr>
                <w:bCs/>
                <w:lang w:val="sk-SK" w:eastAsia="sk-SK"/>
              </w:rPr>
              <w:t xml:space="preserve"> ZANDIN</w:t>
            </w:r>
            <w:r>
              <w:rPr>
                <w:bCs/>
                <w:lang w:val="sk-SK" w:eastAsia="sk-SK"/>
              </w:rPr>
              <w:t>, K. B</w:t>
            </w:r>
            <w:r w:rsidRPr="00A07DF7">
              <w:rPr>
                <w:bCs/>
                <w:lang w:val="sk-SK" w:eastAsia="sk-SK"/>
              </w:rPr>
              <w:t xml:space="preserve">. </w:t>
            </w:r>
            <w:r w:rsidRPr="00A07DF7">
              <w:rPr>
                <w:bCs/>
                <w:i/>
                <w:lang w:val="sk-SK" w:eastAsia="sk-SK"/>
              </w:rPr>
              <w:t>Maynard's industrial engineering handbook</w:t>
            </w:r>
            <w:r w:rsidRPr="00A07DF7">
              <w:rPr>
                <w:bCs/>
                <w:lang w:val="sk-SK" w:eastAsia="sk-SK"/>
              </w:rPr>
              <w:t xml:space="preserve">. 5th ed. New York: McGraw-Hill, 2001,  </w:t>
            </w:r>
            <w:r>
              <w:rPr>
                <w:bCs/>
                <w:lang w:val="sk-SK" w:eastAsia="sk-SK"/>
              </w:rPr>
              <w:t xml:space="preserve">1 </w:t>
            </w:r>
            <w:r w:rsidRPr="00A07DF7">
              <w:rPr>
                <w:bCs/>
                <w:lang w:val="sk-SK" w:eastAsia="sk-SK"/>
              </w:rPr>
              <w:t>sv. ISBN 0-07-041102-6.</w:t>
            </w:r>
          </w:p>
          <w:p w14:paraId="149AEBDB" w14:textId="77777777" w:rsidR="00AE229D" w:rsidRPr="00F76BFF" w:rsidRDefault="00AE229D" w:rsidP="00AE229D">
            <w:pPr>
              <w:jc w:val="both"/>
            </w:pPr>
            <w:r>
              <w:t xml:space="preserve">SHINGO, S. </w:t>
            </w:r>
            <w:r>
              <w:rPr>
                <w:i/>
              </w:rPr>
              <w:t>Non-Stock Production: The Shingo Systém for Continuous Improvement.</w:t>
            </w:r>
            <w:r>
              <w:t xml:space="preserve"> </w:t>
            </w:r>
            <w:r w:rsidRPr="00F4450A">
              <w:t>Portland, Oregon:</w:t>
            </w:r>
            <w:r>
              <w:t xml:space="preserve"> Productivity Press, 1988, 454 s. ISBN 0-915299-30-5.</w:t>
            </w:r>
          </w:p>
        </w:tc>
      </w:tr>
      <w:tr w:rsidR="00AE229D" w14:paraId="1100AB77"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A4D15D" w14:textId="77777777" w:rsidR="00AE229D" w:rsidRPr="00F76BFF" w:rsidRDefault="00AE229D" w:rsidP="00AE229D">
            <w:pPr>
              <w:jc w:val="center"/>
              <w:rPr>
                <w:b/>
              </w:rPr>
            </w:pPr>
            <w:r w:rsidRPr="00F76BFF">
              <w:rPr>
                <w:b/>
              </w:rPr>
              <w:t>Informace ke kombinované nebo distanční formě</w:t>
            </w:r>
          </w:p>
        </w:tc>
      </w:tr>
      <w:tr w:rsidR="00AE229D" w14:paraId="13C66D58" w14:textId="77777777" w:rsidTr="00AE229D">
        <w:tc>
          <w:tcPr>
            <w:tcW w:w="4787" w:type="dxa"/>
            <w:gridSpan w:val="3"/>
            <w:tcBorders>
              <w:top w:val="single" w:sz="2" w:space="0" w:color="auto"/>
            </w:tcBorders>
            <w:shd w:val="clear" w:color="auto" w:fill="F7CAAC"/>
          </w:tcPr>
          <w:p w14:paraId="61BE9D11" w14:textId="77777777" w:rsidR="00AE229D" w:rsidRPr="00F76BFF" w:rsidRDefault="00AE229D" w:rsidP="00AE229D">
            <w:pPr>
              <w:jc w:val="both"/>
            </w:pPr>
            <w:r w:rsidRPr="00F76BFF">
              <w:rPr>
                <w:b/>
              </w:rPr>
              <w:t>Rozsah konzultací (soustředění)</w:t>
            </w:r>
          </w:p>
        </w:tc>
        <w:tc>
          <w:tcPr>
            <w:tcW w:w="889" w:type="dxa"/>
            <w:tcBorders>
              <w:top w:val="single" w:sz="2" w:space="0" w:color="auto"/>
            </w:tcBorders>
          </w:tcPr>
          <w:p w14:paraId="689C6ECA" w14:textId="4312A0E3" w:rsidR="00AE229D" w:rsidRPr="00F76BFF" w:rsidRDefault="00BC357D" w:rsidP="00AE229D">
            <w:pPr>
              <w:jc w:val="both"/>
            </w:pPr>
            <w:r>
              <w:t>20</w:t>
            </w:r>
          </w:p>
        </w:tc>
        <w:tc>
          <w:tcPr>
            <w:tcW w:w="4179" w:type="dxa"/>
            <w:gridSpan w:val="4"/>
            <w:tcBorders>
              <w:top w:val="single" w:sz="2" w:space="0" w:color="auto"/>
            </w:tcBorders>
            <w:shd w:val="clear" w:color="auto" w:fill="F7CAAC"/>
          </w:tcPr>
          <w:p w14:paraId="54531E83" w14:textId="77777777" w:rsidR="00AE229D" w:rsidRDefault="00AE229D" w:rsidP="00AE229D">
            <w:pPr>
              <w:jc w:val="both"/>
              <w:rPr>
                <w:b/>
              </w:rPr>
            </w:pPr>
            <w:r>
              <w:rPr>
                <w:b/>
              </w:rPr>
              <w:t xml:space="preserve">hodin </w:t>
            </w:r>
          </w:p>
        </w:tc>
      </w:tr>
      <w:tr w:rsidR="00AE229D" w14:paraId="275306DC" w14:textId="77777777" w:rsidTr="00AE229D">
        <w:tc>
          <w:tcPr>
            <w:tcW w:w="9855" w:type="dxa"/>
            <w:gridSpan w:val="8"/>
            <w:shd w:val="clear" w:color="auto" w:fill="F7CAAC"/>
          </w:tcPr>
          <w:p w14:paraId="3E5D9612" w14:textId="77777777" w:rsidR="00AE229D" w:rsidRPr="00F76BFF" w:rsidRDefault="00AE229D" w:rsidP="00AE229D">
            <w:pPr>
              <w:jc w:val="both"/>
              <w:rPr>
                <w:b/>
              </w:rPr>
            </w:pPr>
            <w:r w:rsidRPr="00F76BFF">
              <w:rPr>
                <w:b/>
              </w:rPr>
              <w:t>Informace o způsobu kontaktu s vyučujícím</w:t>
            </w:r>
          </w:p>
        </w:tc>
      </w:tr>
      <w:tr w:rsidR="00AE229D" w14:paraId="6922DF2C" w14:textId="77777777" w:rsidTr="00AE229D">
        <w:trPr>
          <w:trHeight w:val="817"/>
        </w:trPr>
        <w:tc>
          <w:tcPr>
            <w:tcW w:w="9855" w:type="dxa"/>
            <w:gridSpan w:val="8"/>
          </w:tcPr>
          <w:p w14:paraId="373AE2FD" w14:textId="77777777" w:rsidR="00AE229D" w:rsidRPr="00F76BFF" w:rsidRDefault="00AE229D" w:rsidP="00AE229D">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D87DF6"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25038434" w14:textId="77777777" w:rsidTr="00AE229D">
        <w:tc>
          <w:tcPr>
            <w:tcW w:w="9855" w:type="dxa"/>
            <w:gridSpan w:val="8"/>
            <w:tcBorders>
              <w:bottom w:val="double" w:sz="4" w:space="0" w:color="auto"/>
            </w:tcBorders>
            <w:shd w:val="clear" w:color="auto" w:fill="BDD6EE"/>
          </w:tcPr>
          <w:p w14:paraId="0165448D" w14:textId="77777777" w:rsidR="00AE229D" w:rsidRDefault="00AE229D" w:rsidP="00AE229D">
            <w:pPr>
              <w:jc w:val="both"/>
              <w:rPr>
                <w:b/>
                <w:sz w:val="28"/>
              </w:rPr>
            </w:pPr>
            <w:r>
              <w:br w:type="page"/>
            </w:r>
            <w:r>
              <w:rPr>
                <w:b/>
                <w:sz w:val="28"/>
              </w:rPr>
              <w:t>B-III – Charakteristika studijního předmětu</w:t>
            </w:r>
          </w:p>
        </w:tc>
      </w:tr>
      <w:tr w:rsidR="00AE229D" w14:paraId="1D6A2F15" w14:textId="77777777" w:rsidTr="00AE229D">
        <w:tc>
          <w:tcPr>
            <w:tcW w:w="3086" w:type="dxa"/>
            <w:tcBorders>
              <w:top w:val="double" w:sz="4" w:space="0" w:color="auto"/>
            </w:tcBorders>
            <w:shd w:val="clear" w:color="auto" w:fill="F7CAAC"/>
          </w:tcPr>
          <w:p w14:paraId="12F39477" w14:textId="77777777" w:rsidR="00AE229D" w:rsidRPr="00221630" w:rsidRDefault="00AE229D" w:rsidP="00AE229D">
            <w:pPr>
              <w:jc w:val="both"/>
              <w:rPr>
                <w:b/>
              </w:rPr>
            </w:pPr>
            <w:r w:rsidRPr="00221630">
              <w:rPr>
                <w:b/>
              </w:rPr>
              <w:t>Název studijního předmětu</w:t>
            </w:r>
          </w:p>
        </w:tc>
        <w:tc>
          <w:tcPr>
            <w:tcW w:w="6769" w:type="dxa"/>
            <w:gridSpan w:val="7"/>
            <w:tcBorders>
              <w:top w:val="double" w:sz="4" w:space="0" w:color="auto"/>
            </w:tcBorders>
          </w:tcPr>
          <w:p w14:paraId="2593427B" w14:textId="164F85F9" w:rsidR="00AE229D" w:rsidRPr="00221630" w:rsidRDefault="00AE229D" w:rsidP="00AE229D">
            <w:pPr>
              <w:jc w:val="both"/>
            </w:pPr>
            <w:r>
              <w:t>Počítačová simulace ekonomických systémů II</w:t>
            </w:r>
          </w:p>
        </w:tc>
      </w:tr>
      <w:tr w:rsidR="00AE229D" w14:paraId="7B0290C5" w14:textId="77777777" w:rsidTr="00AE229D">
        <w:tc>
          <w:tcPr>
            <w:tcW w:w="3086" w:type="dxa"/>
            <w:shd w:val="clear" w:color="auto" w:fill="F7CAAC"/>
          </w:tcPr>
          <w:p w14:paraId="0D9CF1EA" w14:textId="77777777" w:rsidR="00AE229D" w:rsidRPr="00221630" w:rsidRDefault="00AE229D" w:rsidP="00AE229D">
            <w:pPr>
              <w:jc w:val="both"/>
              <w:rPr>
                <w:b/>
              </w:rPr>
            </w:pPr>
            <w:r w:rsidRPr="00221630">
              <w:rPr>
                <w:b/>
              </w:rPr>
              <w:t>Typ předmětu</w:t>
            </w:r>
          </w:p>
        </w:tc>
        <w:tc>
          <w:tcPr>
            <w:tcW w:w="3406" w:type="dxa"/>
            <w:gridSpan w:val="4"/>
          </w:tcPr>
          <w:p w14:paraId="58F95F75" w14:textId="12B4CA6C" w:rsidR="00AE229D" w:rsidRPr="00221630" w:rsidRDefault="00AE229D" w:rsidP="00711C33">
            <w:pPr>
              <w:jc w:val="both"/>
            </w:pPr>
            <w:r>
              <w:t>povinný</w:t>
            </w:r>
            <w:r w:rsidRPr="00221630">
              <w:t xml:space="preserve"> „P“</w:t>
            </w:r>
          </w:p>
        </w:tc>
        <w:tc>
          <w:tcPr>
            <w:tcW w:w="2695" w:type="dxa"/>
            <w:gridSpan w:val="2"/>
            <w:shd w:val="clear" w:color="auto" w:fill="F7CAAC"/>
          </w:tcPr>
          <w:p w14:paraId="71CFEB99" w14:textId="77777777" w:rsidR="00AE229D" w:rsidRPr="00221630" w:rsidRDefault="00AE229D" w:rsidP="00AE229D">
            <w:pPr>
              <w:jc w:val="both"/>
            </w:pPr>
            <w:r w:rsidRPr="00221630">
              <w:rPr>
                <w:b/>
              </w:rPr>
              <w:t>doporučený ročník / semestr</w:t>
            </w:r>
          </w:p>
        </w:tc>
        <w:tc>
          <w:tcPr>
            <w:tcW w:w="668" w:type="dxa"/>
          </w:tcPr>
          <w:p w14:paraId="508E37E1" w14:textId="77777777" w:rsidR="00AE229D" w:rsidRPr="00221630" w:rsidRDefault="00AE229D" w:rsidP="00AE229D">
            <w:pPr>
              <w:jc w:val="both"/>
            </w:pPr>
            <w:r>
              <w:t>2</w:t>
            </w:r>
            <w:r w:rsidRPr="00221630">
              <w:t>/</w:t>
            </w:r>
            <w:r>
              <w:t>Z</w:t>
            </w:r>
          </w:p>
        </w:tc>
      </w:tr>
      <w:tr w:rsidR="00AE229D" w14:paraId="34C1BB0E" w14:textId="77777777" w:rsidTr="00AE229D">
        <w:tc>
          <w:tcPr>
            <w:tcW w:w="3086" w:type="dxa"/>
            <w:shd w:val="clear" w:color="auto" w:fill="F7CAAC"/>
          </w:tcPr>
          <w:p w14:paraId="2C78D432" w14:textId="77777777" w:rsidR="00AE229D" w:rsidRPr="00221630" w:rsidRDefault="00AE229D" w:rsidP="00AE229D">
            <w:pPr>
              <w:jc w:val="both"/>
              <w:rPr>
                <w:b/>
              </w:rPr>
            </w:pPr>
            <w:r w:rsidRPr="00221630">
              <w:rPr>
                <w:b/>
              </w:rPr>
              <w:t>Rozsah studijního předmětu</w:t>
            </w:r>
          </w:p>
        </w:tc>
        <w:tc>
          <w:tcPr>
            <w:tcW w:w="1701" w:type="dxa"/>
            <w:gridSpan w:val="2"/>
          </w:tcPr>
          <w:p w14:paraId="32715B1B" w14:textId="77777777" w:rsidR="00AE229D" w:rsidRPr="00221630" w:rsidRDefault="00AE229D" w:rsidP="00AE229D">
            <w:pPr>
              <w:jc w:val="both"/>
            </w:pPr>
            <w:r>
              <w:t>39s</w:t>
            </w:r>
          </w:p>
        </w:tc>
        <w:tc>
          <w:tcPr>
            <w:tcW w:w="889" w:type="dxa"/>
            <w:shd w:val="clear" w:color="auto" w:fill="F7CAAC"/>
          </w:tcPr>
          <w:p w14:paraId="41C0E596" w14:textId="77777777" w:rsidR="00AE229D" w:rsidRPr="00221630" w:rsidRDefault="00AE229D" w:rsidP="00AE229D">
            <w:pPr>
              <w:jc w:val="both"/>
              <w:rPr>
                <w:b/>
              </w:rPr>
            </w:pPr>
            <w:r w:rsidRPr="00221630">
              <w:rPr>
                <w:b/>
              </w:rPr>
              <w:t xml:space="preserve">hod. </w:t>
            </w:r>
          </w:p>
        </w:tc>
        <w:tc>
          <w:tcPr>
            <w:tcW w:w="816" w:type="dxa"/>
          </w:tcPr>
          <w:p w14:paraId="20348FF9" w14:textId="77777777" w:rsidR="00AE229D" w:rsidRPr="00221630" w:rsidRDefault="00AE229D" w:rsidP="00AE229D">
            <w:pPr>
              <w:jc w:val="both"/>
            </w:pPr>
            <w:r>
              <w:t>39</w:t>
            </w:r>
          </w:p>
        </w:tc>
        <w:tc>
          <w:tcPr>
            <w:tcW w:w="2156" w:type="dxa"/>
            <w:shd w:val="clear" w:color="auto" w:fill="F7CAAC"/>
          </w:tcPr>
          <w:p w14:paraId="1B840D30" w14:textId="77777777" w:rsidR="00AE229D" w:rsidRPr="00221630" w:rsidRDefault="00AE229D" w:rsidP="00AE229D">
            <w:pPr>
              <w:jc w:val="both"/>
              <w:rPr>
                <w:b/>
              </w:rPr>
            </w:pPr>
            <w:r w:rsidRPr="00221630">
              <w:rPr>
                <w:b/>
              </w:rPr>
              <w:t>kreditů</w:t>
            </w:r>
          </w:p>
        </w:tc>
        <w:tc>
          <w:tcPr>
            <w:tcW w:w="1207" w:type="dxa"/>
            <w:gridSpan w:val="2"/>
          </w:tcPr>
          <w:p w14:paraId="33FABA16" w14:textId="77777777" w:rsidR="00AE229D" w:rsidRPr="00221630" w:rsidRDefault="00AE229D" w:rsidP="00AE229D">
            <w:pPr>
              <w:jc w:val="both"/>
            </w:pPr>
            <w:r>
              <w:t>3</w:t>
            </w:r>
          </w:p>
        </w:tc>
      </w:tr>
      <w:tr w:rsidR="00AE229D" w14:paraId="43F4B37B" w14:textId="77777777" w:rsidTr="00AE229D">
        <w:tc>
          <w:tcPr>
            <w:tcW w:w="3086" w:type="dxa"/>
            <w:shd w:val="clear" w:color="auto" w:fill="F7CAAC"/>
          </w:tcPr>
          <w:p w14:paraId="0731D27E" w14:textId="77777777" w:rsidR="00AE229D" w:rsidRPr="00221630" w:rsidRDefault="00AE229D" w:rsidP="00AE229D">
            <w:pPr>
              <w:jc w:val="both"/>
              <w:rPr>
                <w:b/>
              </w:rPr>
            </w:pPr>
            <w:r w:rsidRPr="00221630">
              <w:rPr>
                <w:b/>
              </w:rPr>
              <w:t>Prerekvizity, korekvizity, ekvivalence</w:t>
            </w:r>
          </w:p>
        </w:tc>
        <w:tc>
          <w:tcPr>
            <w:tcW w:w="6769" w:type="dxa"/>
            <w:gridSpan w:val="7"/>
          </w:tcPr>
          <w:p w14:paraId="1D64ED6A" w14:textId="77777777" w:rsidR="00AE229D" w:rsidRPr="00221630" w:rsidRDefault="00AE229D" w:rsidP="00AE229D">
            <w:pPr>
              <w:jc w:val="both"/>
            </w:pPr>
          </w:p>
        </w:tc>
      </w:tr>
      <w:tr w:rsidR="00AE229D" w14:paraId="5AA2B2B0" w14:textId="77777777" w:rsidTr="00AE229D">
        <w:tc>
          <w:tcPr>
            <w:tcW w:w="3086" w:type="dxa"/>
            <w:shd w:val="clear" w:color="auto" w:fill="F7CAAC"/>
          </w:tcPr>
          <w:p w14:paraId="1D964376" w14:textId="77777777" w:rsidR="00AE229D" w:rsidRPr="00221630" w:rsidRDefault="00AE229D" w:rsidP="00AE229D">
            <w:pPr>
              <w:jc w:val="both"/>
              <w:rPr>
                <w:b/>
              </w:rPr>
            </w:pPr>
            <w:r w:rsidRPr="00221630">
              <w:rPr>
                <w:b/>
              </w:rPr>
              <w:t>Způsob ověření studijních výsledků</w:t>
            </w:r>
          </w:p>
        </w:tc>
        <w:tc>
          <w:tcPr>
            <w:tcW w:w="3406" w:type="dxa"/>
            <w:gridSpan w:val="4"/>
          </w:tcPr>
          <w:p w14:paraId="28A6CE2D" w14:textId="77777777" w:rsidR="00AE229D" w:rsidRPr="00221630" w:rsidRDefault="00AE229D" w:rsidP="00AE229D">
            <w:pPr>
              <w:jc w:val="both"/>
            </w:pPr>
            <w:r>
              <w:t>klasifikovaný zápočet</w:t>
            </w:r>
          </w:p>
        </w:tc>
        <w:tc>
          <w:tcPr>
            <w:tcW w:w="2156" w:type="dxa"/>
            <w:shd w:val="clear" w:color="auto" w:fill="F7CAAC"/>
          </w:tcPr>
          <w:p w14:paraId="224052B1" w14:textId="77777777" w:rsidR="00AE229D" w:rsidRPr="00221630" w:rsidRDefault="00AE229D" w:rsidP="00AE229D">
            <w:pPr>
              <w:jc w:val="both"/>
              <w:rPr>
                <w:b/>
              </w:rPr>
            </w:pPr>
            <w:r w:rsidRPr="00221630">
              <w:rPr>
                <w:b/>
              </w:rPr>
              <w:t>Forma výuky</w:t>
            </w:r>
          </w:p>
        </w:tc>
        <w:tc>
          <w:tcPr>
            <w:tcW w:w="1207" w:type="dxa"/>
            <w:gridSpan w:val="2"/>
          </w:tcPr>
          <w:p w14:paraId="18B10893" w14:textId="77777777" w:rsidR="00AE229D" w:rsidRPr="00221630" w:rsidRDefault="00AE229D" w:rsidP="00AE229D">
            <w:pPr>
              <w:jc w:val="both"/>
            </w:pPr>
            <w:r>
              <w:t>cvičení</w:t>
            </w:r>
          </w:p>
        </w:tc>
      </w:tr>
      <w:tr w:rsidR="00AE229D" w14:paraId="69D5523F" w14:textId="77777777" w:rsidTr="00AE229D">
        <w:tc>
          <w:tcPr>
            <w:tcW w:w="3086" w:type="dxa"/>
            <w:shd w:val="clear" w:color="auto" w:fill="F7CAAC"/>
          </w:tcPr>
          <w:p w14:paraId="2EADE820" w14:textId="77777777" w:rsidR="00AE229D" w:rsidRPr="00221630" w:rsidRDefault="00AE229D" w:rsidP="00AE229D">
            <w:pPr>
              <w:jc w:val="both"/>
              <w:rPr>
                <w:b/>
              </w:rPr>
            </w:pPr>
            <w:r w:rsidRPr="00221630">
              <w:rPr>
                <w:b/>
              </w:rPr>
              <w:t>Forma způsobu ověření studijních výsledků a další požadavky na studenta</w:t>
            </w:r>
          </w:p>
        </w:tc>
        <w:tc>
          <w:tcPr>
            <w:tcW w:w="6769" w:type="dxa"/>
            <w:gridSpan w:val="7"/>
            <w:tcBorders>
              <w:bottom w:val="nil"/>
            </w:tcBorders>
          </w:tcPr>
          <w:p w14:paraId="60AED376" w14:textId="77777777" w:rsidR="00AE229D" w:rsidRPr="007E3497" w:rsidRDefault="00AE229D" w:rsidP="00AE229D">
            <w:pPr>
              <w:jc w:val="both"/>
            </w:pPr>
            <w:r w:rsidRPr="007E3497">
              <w:t>Způsob zakončení předmětu – klasifikovaný zápočet</w:t>
            </w:r>
          </w:p>
          <w:p w14:paraId="2DF34CC8" w14:textId="77777777" w:rsidR="00AE229D" w:rsidRPr="007E3497" w:rsidRDefault="00AE229D" w:rsidP="00AE229D">
            <w:pPr>
              <w:jc w:val="both"/>
            </w:pPr>
            <w:r w:rsidRPr="007E3497">
              <w:t>Požadavky</w:t>
            </w:r>
            <w:r>
              <w:t xml:space="preserve"> na klasifikovaný zápočet</w:t>
            </w:r>
            <w:r w:rsidRPr="007E3497">
              <w:t>:</w:t>
            </w:r>
            <w:r>
              <w:t xml:space="preserve"> </w:t>
            </w:r>
            <w:r w:rsidRPr="007E3497">
              <w:t xml:space="preserve">Student musí zpracovat funkční model výroby ve vyučovaném softwaru. </w:t>
            </w:r>
          </w:p>
        </w:tc>
      </w:tr>
      <w:tr w:rsidR="00AE229D" w14:paraId="070B20D0" w14:textId="77777777" w:rsidTr="00AE229D">
        <w:trPr>
          <w:trHeight w:val="42"/>
        </w:trPr>
        <w:tc>
          <w:tcPr>
            <w:tcW w:w="9855" w:type="dxa"/>
            <w:gridSpan w:val="8"/>
            <w:tcBorders>
              <w:top w:val="nil"/>
            </w:tcBorders>
          </w:tcPr>
          <w:p w14:paraId="37C12091" w14:textId="77777777" w:rsidR="00AE229D" w:rsidRPr="00221630" w:rsidRDefault="00AE229D" w:rsidP="00AE229D">
            <w:pPr>
              <w:jc w:val="both"/>
            </w:pPr>
          </w:p>
        </w:tc>
      </w:tr>
      <w:tr w:rsidR="00AE229D" w14:paraId="4FD1FCDA" w14:textId="77777777" w:rsidTr="00AE229D">
        <w:trPr>
          <w:trHeight w:val="197"/>
        </w:trPr>
        <w:tc>
          <w:tcPr>
            <w:tcW w:w="3086" w:type="dxa"/>
            <w:tcBorders>
              <w:top w:val="nil"/>
            </w:tcBorders>
            <w:shd w:val="clear" w:color="auto" w:fill="F7CAAC"/>
          </w:tcPr>
          <w:p w14:paraId="50F67FA3" w14:textId="77777777" w:rsidR="00AE229D" w:rsidRPr="00221630" w:rsidRDefault="00AE229D" w:rsidP="00AE229D">
            <w:pPr>
              <w:jc w:val="both"/>
              <w:rPr>
                <w:b/>
              </w:rPr>
            </w:pPr>
            <w:r w:rsidRPr="00221630">
              <w:rPr>
                <w:b/>
              </w:rPr>
              <w:t>Garant předmětu</w:t>
            </w:r>
          </w:p>
        </w:tc>
        <w:tc>
          <w:tcPr>
            <w:tcW w:w="6769" w:type="dxa"/>
            <w:gridSpan w:val="7"/>
            <w:tcBorders>
              <w:top w:val="nil"/>
            </w:tcBorders>
            <w:shd w:val="clear" w:color="auto" w:fill="auto"/>
          </w:tcPr>
          <w:p w14:paraId="1B8B7346" w14:textId="77777777" w:rsidR="00AE229D" w:rsidRPr="00221630" w:rsidRDefault="00AE229D" w:rsidP="00AE229D">
            <w:pPr>
              <w:jc w:val="both"/>
            </w:pPr>
            <w:r w:rsidRPr="00CA331A">
              <w:t>Ing.</w:t>
            </w:r>
            <w:r>
              <w:t xml:space="preserve"> Michal Pivnička</w:t>
            </w:r>
            <w:r w:rsidRPr="00CA331A">
              <w:t>, Ph.D.</w:t>
            </w:r>
          </w:p>
        </w:tc>
      </w:tr>
      <w:tr w:rsidR="00AE229D" w14:paraId="7CD90083" w14:textId="77777777" w:rsidTr="00AE229D">
        <w:trPr>
          <w:trHeight w:val="243"/>
        </w:trPr>
        <w:tc>
          <w:tcPr>
            <w:tcW w:w="3086" w:type="dxa"/>
            <w:tcBorders>
              <w:top w:val="nil"/>
            </w:tcBorders>
            <w:shd w:val="clear" w:color="auto" w:fill="F7CAAC"/>
          </w:tcPr>
          <w:p w14:paraId="45DE086B" w14:textId="77777777" w:rsidR="00AE229D" w:rsidRPr="00221630" w:rsidRDefault="00AE229D" w:rsidP="00AE229D">
            <w:pPr>
              <w:jc w:val="both"/>
              <w:rPr>
                <w:b/>
              </w:rPr>
            </w:pPr>
            <w:r w:rsidRPr="00221630">
              <w:rPr>
                <w:b/>
              </w:rPr>
              <w:t>Zapojení garanta do výuky předmětu</w:t>
            </w:r>
          </w:p>
        </w:tc>
        <w:tc>
          <w:tcPr>
            <w:tcW w:w="6769" w:type="dxa"/>
            <w:gridSpan w:val="7"/>
            <w:tcBorders>
              <w:top w:val="nil"/>
            </w:tcBorders>
          </w:tcPr>
          <w:p w14:paraId="71F5C6D0" w14:textId="77777777" w:rsidR="00AE229D" w:rsidRPr="00221630" w:rsidRDefault="00AE229D" w:rsidP="00AE229D">
            <w:pPr>
              <w:jc w:val="both"/>
            </w:pPr>
            <w:r w:rsidRPr="00EA3C4C">
              <w:t xml:space="preserve">Garant se </w:t>
            </w:r>
            <w:r>
              <w:t xml:space="preserve">podílí na vedení seminářů v rozsahu 100 %. </w:t>
            </w:r>
          </w:p>
        </w:tc>
      </w:tr>
      <w:tr w:rsidR="00AE229D" w14:paraId="5431FBBF" w14:textId="77777777" w:rsidTr="00AE229D">
        <w:tc>
          <w:tcPr>
            <w:tcW w:w="3086" w:type="dxa"/>
            <w:shd w:val="clear" w:color="auto" w:fill="F7CAAC"/>
          </w:tcPr>
          <w:p w14:paraId="2BF5919C" w14:textId="77777777" w:rsidR="00AE229D" w:rsidRPr="00221630" w:rsidRDefault="00AE229D" w:rsidP="00AE229D">
            <w:pPr>
              <w:jc w:val="both"/>
              <w:rPr>
                <w:b/>
              </w:rPr>
            </w:pPr>
            <w:r w:rsidRPr="00221630">
              <w:rPr>
                <w:b/>
              </w:rPr>
              <w:t>Vyučující</w:t>
            </w:r>
          </w:p>
        </w:tc>
        <w:tc>
          <w:tcPr>
            <w:tcW w:w="6769" w:type="dxa"/>
            <w:gridSpan w:val="7"/>
            <w:tcBorders>
              <w:bottom w:val="nil"/>
            </w:tcBorders>
          </w:tcPr>
          <w:p w14:paraId="06DFD66E" w14:textId="2C669C97" w:rsidR="00AE229D" w:rsidRPr="00221630" w:rsidRDefault="00AE229D" w:rsidP="006E0A6F">
            <w:pPr>
              <w:jc w:val="both"/>
            </w:pPr>
            <w:r>
              <w:t xml:space="preserve">Ing. Michal Pivnička, Ph.D. – </w:t>
            </w:r>
            <w:r w:rsidR="006E0A6F">
              <w:t>vedení seminářů</w:t>
            </w:r>
            <w:r>
              <w:t xml:space="preserve"> (100%)</w:t>
            </w:r>
          </w:p>
        </w:tc>
      </w:tr>
      <w:tr w:rsidR="00AE229D" w14:paraId="6A6CAAED" w14:textId="77777777" w:rsidTr="00AE229D">
        <w:trPr>
          <w:trHeight w:val="42"/>
        </w:trPr>
        <w:tc>
          <w:tcPr>
            <w:tcW w:w="9855" w:type="dxa"/>
            <w:gridSpan w:val="8"/>
            <w:tcBorders>
              <w:top w:val="nil"/>
            </w:tcBorders>
          </w:tcPr>
          <w:p w14:paraId="1C93BAA9" w14:textId="77777777" w:rsidR="00AE229D" w:rsidRPr="00221630" w:rsidRDefault="00AE229D" w:rsidP="00AE229D">
            <w:pPr>
              <w:jc w:val="both"/>
            </w:pPr>
          </w:p>
        </w:tc>
      </w:tr>
      <w:tr w:rsidR="00AE229D" w14:paraId="505EF0D2" w14:textId="77777777" w:rsidTr="00AE229D">
        <w:tc>
          <w:tcPr>
            <w:tcW w:w="3086" w:type="dxa"/>
            <w:shd w:val="clear" w:color="auto" w:fill="F7CAAC"/>
          </w:tcPr>
          <w:p w14:paraId="65E63584" w14:textId="77777777" w:rsidR="00AE229D" w:rsidRPr="00221630" w:rsidRDefault="00AE229D" w:rsidP="00AE229D">
            <w:pPr>
              <w:jc w:val="both"/>
              <w:rPr>
                <w:b/>
              </w:rPr>
            </w:pPr>
            <w:r w:rsidRPr="00221630">
              <w:rPr>
                <w:b/>
              </w:rPr>
              <w:t>Stručná anotace předmětu</w:t>
            </w:r>
          </w:p>
        </w:tc>
        <w:tc>
          <w:tcPr>
            <w:tcW w:w="6769" w:type="dxa"/>
            <w:gridSpan w:val="7"/>
            <w:tcBorders>
              <w:bottom w:val="nil"/>
            </w:tcBorders>
          </w:tcPr>
          <w:p w14:paraId="4B9FE69D" w14:textId="77777777" w:rsidR="00AE229D" w:rsidRPr="00221630" w:rsidRDefault="00AE229D" w:rsidP="00AE229D">
            <w:pPr>
              <w:jc w:val="both"/>
            </w:pPr>
          </w:p>
        </w:tc>
      </w:tr>
      <w:tr w:rsidR="00AE229D" w14:paraId="4E782CED" w14:textId="77777777" w:rsidTr="00AE229D">
        <w:trPr>
          <w:trHeight w:val="3157"/>
        </w:trPr>
        <w:tc>
          <w:tcPr>
            <w:tcW w:w="9855" w:type="dxa"/>
            <w:gridSpan w:val="8"/>
            <w:tcBorders>
              <w:top w:val="nil"/>
              <w:bottom w:val="single" w:sz="12" w:space="0" w:color="auto"/>
            </w:tcBorders>
          </w:tcPr>
          <w:p w14:paraId="654995AF" w14:textId="77777777" w:rsidR="00AE229D" w:rsidRDefault="00AE229D" w:rsidP="00AE229D">
            <w:pPr>
              <w:jc w:val="both"/>
            </w:pPr>
            <w:r w:rsidRPr="00594E14">
              <w:t xml:space="preserve">Cílem předmětu je naučit studenta základním principům modelování výrobních systémů za využití programu Plant Simulation. Důraz je kladen především na programovací jazyk SimTalk 2.0, který nejen rozšíří schopnosti studenta připravit funkční model odpovídající realitě, ale studenti se též naučí principy programovacích jazyků, což jim umožní lepší uplatnění v praxi. Předmět navazuje na znalosti a dovednosti získané v předmětu Počítačová simulace ekonomických systémů 1. </w:t>
            </w:r>
          </w:p>
          <w:p w14:paraId="4B070B3F" w14:textId="1555306D" w:rsidR="00AE229D" w:rsidRDefault="00AE229D" w:rsidP="005961AC">
            <w:pPr>
              <w:pStyle w:val="Odstavecseseznamem"/>
              <w:numPr>
                <w:ilvl w:val="0"/>
                <w:numId w:val="61"/>
              </w:numPr>
              <w:ind w:left="250" w:hanging="250"/>
              <w:jc w:val="both"/>
            </w:pPr>
            <w:r>
              <w:t xml:space="preserve">základy programovacího jazyka </w:t>
            </w:r>
            <w:r w:rsidR="006E0A6F">
              <w:t xml:space="preserve">simtalk </w:t>
            </w:r>
            <w:r>
              <w:t>2.0</w:t>
            </w:r>
            <w:r w:rsidR="006E0A6F">
              <w:t>.</w:t>
            </w:r>
            <w:r>
              <w:t xml:space="preserve"> </w:t>
            </w:r>
          </w:p>
          <w:p w14:paraId="6847532A" w14:textId="3A2C71BC" w:rsidR="00AE229D" w:rsidRDefault="006E0A6F" w:rsidP="005961AC">
            <w:pPr>
              <w:pStyle w:val="Odstavecseseznamem"/>
              <w:numPr>
                <w:ilvl w:val="0"/>
                <w:numId w:val="61"/>
              </w:numPr>
              <w:ind w:left="250" w:hanging="250"/>
              <w:jc w:val="both"/>
            </w:pPr>
            <w:r>
              <w:t>Modifikace atributů.</w:t>
            </w:r>
          </w:p>
          <w:p w14:paraId="134E65F3" w14:textId="047D5A6A" w:rsidR="00AE229D" w:rsidRDefault="006E0A6F" w:rsidP="005961AC">
            <w:pPr>
              <w:pStyle w:val="Odstavecseseznamem"/>
              <w:numPr>
                <w:ilvl w:val="0"/>
                <w:numId w:val="61"/>
              </w:numPr>
              <w:ind w:left="250" w:hanging="250"/>
              <w:jc w:val="both"/>
            </w:pPr>
            <w:r>
              <w:t xml:space="preserve">Tvorba </w:t>
            </w:r>
            <w:r w:rsidR="00AE229D">
              <w:t>metod (programů)</w:t>
            </w:r>
            <w:r>
              <w:t>.</w:t>
            </w:r>
            <w:r w:rsidR="00AE229D">
              <w:t xml:space="preserve"> </w:t>
            </w:r>
          </w:p>
          <w:p w14:paraId="41A9E023" w14:textId="7320DFA3" w:rsidR="00AE229D" w:rsidRDefault="006E0A6F" w:rsidP="005961AC">
            <w:pPr>
              <w:pStyle w:val="Odstavecseseznamem"/>
              <w:numPr>
                <w:ilvl w:val="0"/>
                <w:numId w:val="61"/>
              </w:numPr>
              <w:ind w:left="250" w:hanging="250"/>
              <w:jc w:val="both"/>
            </w:pPr>
            <w:r>
              <w:t xml:space="preserve">Práce </w:t>
            </w:r>
            <w:r w:rsidR="00AE229D">
              <w:t>s tabulkami, frontami a modifikace proměnných</w:t>
            </w:r>
            <w:r>
              <w:t>.</w:t>
            </w:r>
            <w:r w:rsidR="00AE229D">
              <w:t xml:space="preserve"> </w:t>
            </w:r>
          </w:p>
          <w:p w14:paraId="2D0875C8" w14:textId="4C0CB4C2" w:rsidR="00AE229D" w:rsidRDefault="006E0A6F" w:rsidP="005961AC">
            <w:pPr>
              <w:pStyle w:val="Odstavecseseznamem"/>
              <w:numPr>
                <w:ilvl w:val="0"/>
                <w:numId w:val="61"/>
              </w:numPr>
              <w:ind w:left="250" w:hanging="250"/>
              <w:jc w:val="both"/>
            </w:pPr>
            <w:r>
              <w:t xml:space="preserve">Iniciace </w:t>
            </w:r>
            <w:r w:rsidR="00AE229D">
              <w:t>modelu (nastavení počátečních podmínek), práce se vstupními daty</w:t>
            </w:r>
            <w:r>
              <w:t>.</w:t>
            </w:r>
            <w:r w:rsidR="00AE229D">
              <w:t xml:space="preserve"> </w:t>
            </w:r>
          </w:p>
          <w:p w14:paraId="389B560B" w14:textId="711EC5D4" w:rsidR="00AE229D" w:rsidRDefault="006E0A6F" w:rsidP="005961AC">
            <w:pPr>
              <w:pStyle w:val="Odstavecseseznamem"/>
              <w:numPr>
                <w:ilvl w:val="0"/>
                <w:numId w:val="61"/>
              </w:numPr>
              <w:ind w:left="250" w:hanging="250"/>
              <w:jc w:val="both"/>
            </w:pPr>
            <w:r>
              <w:t xml:space="preserve">Technologické </w:t>
            </w:r>
            <w:r w:rsidR="00AE229D">
              <w:t>postupy</w:t>
            </w:r>
            <w:r>
              <w:t>.</w:t>
            </w:r>
            <w:r w:rsidR="00AE229D">
              <w:t xml:space="preserve"> </w:t>
            </w:r>
          </w:p>
          <w:p w14:paraId="3A40BC6A" w14:textId="7886433E" w:rsidR="00AE229D" w:rsidRDefault="006E0A6F" w:rsidP="005961AC">
            <w:pPr>
              <w:pStyle w:val="Odstavecseseznamem"/>
              <w:numPr>
                <w:ilvl w:val="0"/>
                <w:numId w:val="61"/>
              </w:numPr>
              <w:ind w:left="250" w:hanging="250"/>
              <w:jc w:val="both"/>
            </w:pPr>
            <w:r>
              <w:t xml:space="preserve">Řízení </w:t>
            </w:r>
            <w:r w:rsidR="00AE229D">
              <w:t>skladů</w:t>
            </w:r>
            <w:r>
              <w:t>.</w:t>
            </w:r>
            <w:r w:rsidR="00AE229D">
              <w:t xml:space="preserve"> </w:t>
            </w:r>
          </w:p>
          <w:p w14:paraId="6088EEDF" w14:textId="47AF4EAD" w:rsidR="00AE229D" w:rsidRDefault="006E0A6F" w:rsidP="005961AC">
            <w:pPr>
              <w:pStyle w:val="Odstavecseseznamem"/>
              <w:numPr>
                <w:ilvl w:val="0"/>
                <w:numId w:val="61"/>
              </w:numPr>
              <w:ind w:left="250" w:hanging="250"/>
              <w:jc w:val="both"/>
            </w:pPr>
            <w:r>
              <w:t xml:space="preserve">Logistické </w:t>
            </w:r>
            <w:r w:rsidR="00AE229D">
              <w:t>p</w:t>
            </w:r>
            <w:r>
              <w:t>rostředky (auta, milkruny, AGV).</w:t>
            </w:r>
          </w:p>
          <w:p w14:paraId="0040BBFB" w14:textId="4AF6D69F" w:rsidR="00AE229D" w:rsidRPr="00221630" w:rsidRDefault="006E0A6F" w:rsidP="005961AC">
            <w:pPr>
              <w:pStyle w:val="Odstavecseseznamem"/>
              <w:numPr>
                <w:ilvl w:val="0"/>
                <w:numId w:val="61"/>
              </w:numPr>
              <w:ind w:left="250" w:hanging="250"/>
              <w:jc w:val="both"/>
            </w:pPr>
            <w:r>
              <w:t xml:space="preserve">Sekvence </w:t>
            </w:r>
            <w:r w:rsidR="00AE229D">
              <w:t>pracovníků</w:t>
            </w:r>
            <w:r>
              <w:t>.</w:t>
            </w:r>
            <w:r w:rsidR="00AE229D">
              <w:t xml:space="preserve"> </w:t>
            </w:r>
          </w:p>
        </w:tc>
      </w:tr>
      <w:tr w:rsidR="00AE229D" w14:paraId="7E2F1673" w14:textId="77777777" w:rsidTr="00AE229D">
        <w:trPr>
          <w:trHeight w:val="265"/>
        </w:trPr>
        <w:tc>
          <w:tcPr>
            <w:tcW w:w="3653" w:type="dxa"/>
            <w:gridSpan w:val="2"/>
            <w:tcBorders>
              <w:top w:val="nil"/>
            </w:tcBorders>
            <w:shd w:val="clear" w:color="auto" w:fill="F7CAAC"/>
          </w:tcPr>
          <w:p w14:paraId="73606866" w14:textId="77777777" w:rsidR="00AE229D" w:rsidRPr="00221630" w:rsidRDefault="00AE229D" w:rsidP="00AE229D">
            <w:pPr>
              <w:jc w:val="both"/>
            </w:pPr>
            <w:r w:rsidRPr="00221630">
              <w:rPr>
                <w:b/>
              </w:rPr>
              <w:t>Studijní literatura a studijní pomůcky</w:t>
            </w:r>
          </w:p>
        </w:tc>
        <w:tc>
          <w:tcPr>
            <w:tcW w:w="6202" w:type="dxa"/>
            <w:gridSpan w:val="6"/>
            <w:tcBorders>
              <w:top w:val="nil"/>
              <w:bottom w:val="nil"/>
            </w:tcBorders>
          </w:tcPr>
          <w:p w14:paraId="5491F349" w14:textId="77777777" w:rsidR="00AE229D" w:rsidRPr="00221630" w:rsidRDefault="00AE229D" w:rsidP="00AE229D">
            <w:pPr>
              <w:jc w:val="both"/>
            </w:pPr>
          </w:p>
        </w:tc>
      </w:tr>
      <w:tr w:rsidR="00AE229D" w14:paraId="14F2D8EE" w14:textId="77777777" w:rsidTr="00AE229D">
        <w:trPr>
          <w:trHeight w:val="694"/>
        </w:trPr>
        <w:tc>
          <w:tcPr>
            <w:tcW w:w="9855" w:type="dxa"/>
            <w:gridSpan w:val="8"/>
            <w:tcBorders>
              <w:top w:val="nil"/>
            </w:tcBorders>
          </w:tcPr>
          <w:p w14:paraId="6F7D3F4C" w14:textId="77777777" w:rsidR="00AE229D" w:rsidRDefault="00AE229D" w:rsidP="00AE229D">
            <w:pPr>
              <w:rPr>
                <w:b/>
              </w:rPr>
            </w:pPr>
            <w:r w:rsidRPr="00221630">
              <w:rPr>
                <w:b/>
              </w:rPr>
              <w:t>Povinná literatura</w:t>
            </w:r>
          </w:p>
          <w:p w14:paraId="32F23AD3" w14:textId="77777777" w:rsidR="00AE229D" w:rsidRDefault="00AE229D" w:rsidP="00AE229D">
            <w:pPr>
              <w:jc w:val="both"/>
            </w:pPr>
            <w:r>
              <w:t xml:space="preserve">BANGSOW, S. </w:t>
            </w:r>
            <w:r w:rsidRPr="00AE229D">
              <w:rPr>
                <w:i/>
              </w:rPr>
              <w:t>Tecnomatix plant simulation: modeling and programming by means of examples</w:t>
            </w:r>
            <w:r>
              <w:t>. Cham: Springer, 2015, 713 p. ISBN 978-3-319-19502-5.</w:t>
            </w:r>
          </w:p>
          <w:p w14:paraId="11C78001" w14:textId="77777777" w:rsidR="00AE229D" w:rsidRPr="00221630" w:rsidRDefault="00AE229D" w:rsidP="00AE229D">
            <w:pPr>
              <w:jc w:val="both"/>
              <w:rPr>
                <w:b/>
              </w:rPr>
            </w:pPr>
            <w:r w:rsidRPr="00221630">
              <w:rPr>
                <w:b/>
              </w:rPr>
              <w:t>Doporučená literatura</w:t>
            </w:r>
          </w:p>
          <w:p w14:paraId="2D86678D" w14:textId="77777777" w:rsidR="00AE229D" w:rsidRDefault="00AE229D" w:rsidP="00AE229D">
            <w:pPr>
              <w:jc w:val="both"/>
            </w:pPr>
            <w:r>
              <w:t xml:space="preserve">BANGSOW, S. </w:t>
            </w:r>
            <w:r w:rsidRPr="00AE229D">
              <w:rPr>
                <w:i/>
              </w:rPr>
              <w:t>Use cases of discrete event simulation: appliance and research</w:t>
            </w:r>
            <w:r>
              <w:t>. Berlin: Springer, 2012, 373 p. ISBN 978-3-642-28776-3.</w:t>
            </w:r>
          </w:p>
          <w:p w14:paraId="183F671D" w14:textId="77777777" w:rsidR="00AE229D" w:rsidRDefault="00AE229D" w:rsidP="00AE229D">
            <w:pPr>
              <w:jc w:val="both"/>
            </w:pPr>
            <w:r>
              <w:t xml:space="preserve">SOKOLOWSKI, J. A., BANKS, C. M. </w:t>
            </w:r>
            <w:r w:rsidRPr="00AE229D">
              <w:rPr>
                <w:i/>
              </w:rPr>
              <w:t>Principles of modeling and simulation: a multidisciplinary approach</w:t>
            </w:r>
            <w:r>
              <w:t>. Hoboken, N.J.: John Wiley, 2009, 259 p. ISBN 978-0-470-28943-3.</w:t>
            </w:r>
          </w:p>
          <w:p w14:paraId="536383AC" w14:textId="77777777" w:rsidR="00AE229D" w:rsidRDefault="00AE229D" w:rsidP="00AE229D">
            <w:pPr>
              <w:jc w:val="both"/>
            </w:pPr>
            <w:r>
              <w:t xml:space="preserve">ROBINSON, S. </w:t>
            </w:r>
            <w:r w:rsidRPr="00AE229D">
              <w:rPr>
                <w:i/>
              </w:rPr>
              <w:t>Conceptual modeling for discrete-event simulation.</w:t>
            </w:r>
            <w:r>
              <w:t xml:space="preserve"> Boca Raton: CRC Press, 2011, 511 p. ISBN 978-1-4398-1037-8.</w:t>
            </w:r>
          </w:p>
          <w:p w14:paraId="2BBF49E8" w14:textId="77777777" w:rsidR="00AE229D" w:rsidRDefault="00AE229D" w:rsidP="00AE229D">
            <w:pPr>
              <w:jc w:val="both"/>
            </w:pPr>
            <w:r>
              <w:t xml:space="preserve">CHOI, B. K., KANG, D. </w:t>
            </w:r>
            <w:r w:rsidRPr="00AE229D">
              <w:rPr>
                <w:i/>
              </w:rPr>
              <w:t>Modeling and simulation of discrete-event systems</w:t>
            </w:r>
            <w:r>
              <w:t>. Hoboken: Wiley, 2013, 405 p. ISBN 978-1-118-38699-6.</w:t>
            </w:r>
          </w:p>
          <w:p w14:paraId="64831CC0" w14:textId="77777777" w:rsidR="00AE229D" w:rsidRPr="00221630" w:rsidRDefault="00AE229D" w:rsidP="00AE229D">
            <w:pPr>
              <w:jc w:val="both"/>
            </w:pPr>
            <w:r>
              <w:t xml:space="preserve">CHUNG, Ch. A. </w:t>
            </w:r>
            <w:r w:rsidRPr="00AE229D">
              <w:rPr>
                <w:i/>
              </w:rPr>
              <w:t>Simulation modeling handbook: a practical approach</w:t>
            </w:r>
            <w:r>
              <w:t>. Boca Raton: CRC Press, 2004, 1 sv. Industrial and manufacturing engineering series. ISBN 0-8493-1241-8.</w:t>
            </w:r>
          </w:p>
        </w:tc>
      </w:tr>
      <w:tr w:rsidR="00AE229D" w14:paraId="0E6381F9"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378DA82" w14:textId="77777777" w:rsidR="00AE229D" w:rsidRPr="00221630" w:rsidRDefault="00AE229D" w:rsidP="00AE229D">
            <w:pPr>
              <w:rPr>
                <w:b/>
              </w:rPr>
            </w:pPr>
            <w:r w:rsidRPr="00221630">
              <w:rPr>
                <w:b/>
              </w:rPr>
              <w:t>Informace ke kombinované nebo distanční formě</w:t>
            </w:r>
          </w:p>
        </w:tc>
      </w:tr>
      <w:tr w:rsidR="00AE229D" w14:paraId="2AD4357D" w14:textId="77777777" w:rsidTr="00AE229D">
        <w:tc>
          <w:tcPr>
            <w:tcW w:w="4787" w:type="dxa"/>
            <w:gridSpan w:val="3"/>
            <w:tcBorders>
              <w:top w:val="single" w:sz="2" w:space="0" w:color="auto"/>
            </w:tcBorders>
            <w:shd w:val="clear" w:color="auto" w:fill="F7CAAC"/>
          </w:tcPr>
          <w:p w14:paraId="1A7DF1A5" w14:textId="77777777" w:rsidR="00AE229D" w:rsidRPr="00221630" w:rsidRDefault="00AE229D" w:rsidP="00AE229D">
            <w:r w:rsidRPr="00221630">
              <w:rPr>
                <w:b/>
              </w:rPr>
              <w:t>Rozsah konzultací (soustředění)</w:t>
            </w:r>
          </w:p>
        </w:tc>
        <w:tc>
          <w:tcPr>
            <w:tcW w:w="889" w:type="dxa"/>
            <w:tcBorders>
              <w:top w:val="single" w:sz="2" w:space="0" w:color="auto"/>
            </w:tcBorders>
          </w:tcPr>
          <w:p w14:paraId="6CAC05A7" w14:textId="77777777" w:rsidR="00AE229D" w:rsidRPr="00221630" w:rsidRDefault="00AE229D" w:rsidP="00AE229D">
            <w:r w:rsidRPr="00364518">
              <w:t>15</w:t>
            </w:r>
          </w:p>
        </w:tc>
        <w:tc>
          <w:tcPr>
            <w:tcW w:w="4179" w:type="dxa"/>
            <w:gridSpan w:val="4"/>
            <w:tcBorders>
              <w:top w:val="single" w:sz="2" w:space="0" w:color="auto"/>
            </w:tcBorders>
            <w:shd w:val="clear" w:color="auto" w:fill="F7CAAC"/>
          </w:tcPr>
          <w:p w14:paraId="1E61D925" w14:textId="77777777" w:rsidR="00AE229D" w:rsidRPr="00221630" w:rsidRDefault="00AE229D" w:rsidP="00AE229D">
            <w:pPr>
              <w:jc w:val="both"/>
              <w:rPr>
                <w:b/>
              </w:rPr>
            </w:pPr>
            <w:r w:rsidRPr="00221630">
              <w:rPr>
                <w:b/>
              </w:rPr>
              <w:t xml:space="preserve">hodin </w:t>
            </w:r>
          </w:p>
        </w:tc>
      </w:tr>
      <w:tr w:rsidR="00AE229D" w14:paraId="779AFE66" w14:textId="77777777" w:rsidTr="00AE229D">
        <w:tc>
          <w:tcPr>
            <w:tcW w:w="9855" w:type="dxa"/>
            <w:gridSpan w:val="8"/>
            <w:shd w:val="clear" w:color="auto" w:fill="F7CAAC"/>
          </w:tcPr>
          <w:p w14:paraId="2A14B61B" w14:textId="77777777" w:rsidR="00AE229D" w:rsidRPr="00221630" w:rsidRDefault="00AE229D" w:rsidP="00AE229D">
            <w:pPr>
              <w:jc w:val="both"/>
              <w:rPr>
                <w:b/>
              </w:rPr>
            </w:pPr>
            <w:r w:rsidRPr="00221630">
              <w:rPr>
                <w:b/>
              </w:rPr>
              <w:t>Informace o způsobu kontaktu s vyučujícím</w:t>
            </w:r>
          </w:p>
        </w:tc>
      </w:tr>
      <w:tr w:rsidR="00AE229D" w14:paraId="7FD503DC" w14:textId="77777777" w:rsidTr="00AE229D">
        <w:trPr>
          <w:trHeight w:val="544"/>
        </w:trPr>
        <w:tc>
          <w:tcPr>
            <w:tcW w:w="9855" w:type="dxa"/>
            <w:gridSpan w:val="8"/>
          </w:tcPr>
          <w:p w14:paraId="101E9208" w14:textId="77777777" w:rsidR="00AE229D" w:rsidRPr="00221630" w:rsidRDefault="00AE229D" w:rsidP="00AE229D">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020FA6"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436FB1FA" w14:textId="77777777" w:rsidTr="00AE229D">
        <w:tc>
          <w:tcPr>
            <w:tcW w:w="9855" w:type="dxa"/>
            <w:gridSpan w:val="8"/>
            <w:tcBorders>
              <w:bottom w:val="double" w:sz="4" w:space="0" w:color="auto"/>
            </w:tcBorders>
            <w:shd w:val="clear" w:color="auto" w:fill="BDD6EE"/>
          </w:tcPr>
          <w:p w14:paraId="2C1F2F8B" w14:textId="77777777" w:rsidR="00AE229D" w:rsidRDefault="00AE229D" w:rsidP="00AE229D">
            <w:pPr>
              <w:jc w:val="both"/>
              <w:rPr>
                <w:b/>
                <w:sz w:val="28"/>
              </w:rPr>
            </w:pPr>
            <w:r>
              <w:br w:type="page"/>
            </w:r>
            <w:r>
              <w:rPr>
                <w:b/>
                <w:sz w:val="28"/>
              </w:rPr>
              <w:t>B-III – Charakteristika studijního předmětu</w:t>
            </w:r>
          </w:p>
        </w:tc>
      </w:tr>
      <w:tr w:rsidR="00AE229D" w14:paraId="342CF8B7" w14:textId="77777777" w:rsidTr="00AE229D">
        <w:tc>
          <w:tcPr>
            <w:tcW w:w="3086" w:type="dxa"/>
            <w:tcBorders>
              <w:top w:val="double" w:sz="4" w:space="0" w:color="auto"/>
            </w:tcBorders>
            <w:shd w:val="clear" w:color="auto" w:fill="F7CAAC"/>
          </w:tcPr>
          <w:p w14:paraId="2F0B8C6D" w14:textId="77777777" w:rsidR="00AE229D" w:rsidRPr="00221630" w:rsidRDefault="00AE229D" w:rsidP="00AE229D">
            <w:pPr>
              <w:jc w:val="both"/>
              <w:rPr>
                <w:b/>
              </w:rPr>
            </w:pPr>
            <w:r w:rsidRPr="00221630">
              <w:rPr>
                <w:b/>
              </w:rPr>
              <w:t>Název studijního předmětu</w:t>
            </w:r>
          </w:p>
        </w:tc>
        <w:tc>
          <w:tcPr>
            <w:tcW w:w="6769" w:type="dxa"/>
            <w:gridSpan w:val="7"/>
            <w:tcBorders>
              <w:top w:val="double" w:sz="4" w:space="0" w:color="auto"/>
            </w:tcBorders>
          </w:tcPr>
          <w:p w14:paraId="69170BCF" w14:textId="06BF8F46" w:rsidR="00AE229D" w:rsidRPr="00221630" w:rsidRDefault="00AE229D" w:rsidP="00AE229D">
            <w:pPr>
              <w:jc w:val="both"/>
            </w:pPr>
            <w:r w:rsidRPr="00221630">
              <w:t>Logistika</w:t>
            </w:r>
            <w:r w:rsidR="00D70DA8">
              <w:t xml:space="preserve"> II</w:t>
            </w:r>
          </w:p>
        </w:tc>
      </w:tr>
      <w:tr w:rsidR="00AE229D" w14:paraId="40F5E708" w14:textId="77777777" w:rsidTr="00AE229D">
        <w:tc>
          <w:tcPr>
            <w:tcW w:w="3086" w:type="dxa"/>
            <w:shd w:val="clear" w:color="auto" w:fill="F7CAAC"/>
          </w:tcPr>
          <w:p w14:paraId="3C4E4944" w14:textId="77777777" w:rsidR="00AE229D" w:rsidRPr="00221630" w:rsidRDefault="00AE229D" w:rsidP="00AE229D">
            <w:pPr>
              <w:jc w:val="both"/>
              <w:rPr>
                <w:b/>
              </w:rPr>
            </w:pPr>
            <w:r w:rsidRPr="00221630">
              <w:rPr>
                <w:b/>
              </w:rPr>
              <w:t>Typ předmětu</w:t>
            </w:r>
          </w:p>
        </w:tc>
        <w:tc>
          <w:tcPr>
            <w:tcW w:w="3406" w:type="dxa"/>
            <w:gridSpan w:val="4"/>
          </w:tcPr>
          <w:p w14:paraId="225D85CE" w14:textId="77777777" w:rsidR="00AE229D" w:rsidRPr="00221630" w:rsidRDefault="00AE229D" w:rsidP="00AE229D">
            <w:pPr>
              <w:jc w:val="both"/>
            </w:pPr>
            <w:r>
              <w:t>povinný</w:t>
            </w:r>
            <w:r w:rsidRPr="00221630">
              <w:t xml:space="preserve"> „P</w:t>
            </w:r>
            <w:r>
              <w:t>Z</w:t>
            </w:r>
            <w:r w:rsidRPr="00221630">
              <w:t>“</w:t>
            </w:r>
          </w:p>
        </w:tc>
        <w:tc>
          <w:tcPr>
            <w:tcW w:w="2695" w:type="dxa"/>
            <w:gridSpan w:val="2"/>
            <w:shd w:val="clear" w:color="auto" w:fill="F7CAAC"/>
          </w:tcPr>
          <w:p w14:paraId="78E2E9FA" w14:textId="77777777" w:rsidR="00AE229D" w:rsidRPr="00221630" w:rsidRDefault="00AE229D" w:rsidP="00AE229D">
            <w:pPr>
              <w:jc w:val="both"/>
            </w:pPr>
            <w:r w:rsidRPr="00221630">
              <w:rPr>
                <w:b/>
              </w:rPr>
              <w:t>doporučený ročník / semestr</w:t>
            </w:r>
          </w:p>
        </w:tc>
        <w:tc>
          <w:tcPr>
            <w:tcW w:w="668" w:type="dxa"/>
          </w:tcPr>
          <w:p w14:paraId="34371A3A" w14:textId="77777777" w:rsidR="00AE229D" w:rsidRPr="00221630" w:rsidRDefault="00AE229D" w:rsidP="00AE229D">
            <w:pPr>
              <w:jc w:val="both"/>
            </w:pPr>
            <w:r w:rsidRPr="00221630">
              <w:t>2/Z</w:t>
            </w:r>
          </w:p>
        </w:tc>
      </w:tr>
      <w:tr w:rsidR="00AE229D" w14:paraId="3ECE55B7" w14:textId="77777777" w:rsidTr="00AE229D">
        <w:tc>
          <w:tcPr>
            <w:tcW w:w="3086" w:type="dxa"/>
            <w:shd w:val="clear" w:color="auto" w:fill="F7CAAC"/>
          </w:tcPr>
          <w:p w14:paraId="34ACEE15" w14:textId="77777777" w:rsidR="00AE229D" w:rsidRPr="00221630" w:rsidRDefault="00AE229D" w:rsidP="00AE229D">
            <w:pPr>
              <w:jc w:val="both"/>
              <w:rPr>
                <w:b/>
              </w:rPr>
            </w:pPr>
            <w:r w:rsidRPr="00221630">
              <w:rPr>
                <w:b/>
              </w:rPr>
              <w:t>Rozsah studijního předmětu</w:t>
            </w:r>
          </w:p>
        </w:tc>
        <w:tc>
          <w:tcPr>
            <w:tcW w:w="1701" w:type="dxa"/>
            <w:gridSpan w:val="2"/>
          </w:tcPr>
          <w:p w14:paraId="69365CBD" w14:textId="77777777" w:rsidR="00AE229D" w:rsidRPr="00221630" w:rsidRDefault="00AE229D" w:rsidP="00AE229D">
            <w:pPr>
              <w:jc w:val="both"/>
            </w:pPr>
            <w:r w:rsidRPr="00221630">
              <w:t>13p + 26s</w:t>
            </w:r>
          </w:p>
        </w:tc>
        <w:tc>
          <w:tcPr>
            <w:tcW w:w="889" w:type="dxa"/>
            <w:shd w:val="clear" w:color="auto" w:fill="F7CAAC"/>
          </w:tcPr>
          <w:p w14:paraId="6590B8F1" w14:textId="77777777" w:rsidR="00AE229D" w:rsidRPr="00221630" w:rsidRDefault="00AE229D" w:rsidP="00AE229D">
            <w:pPr>
              <w:jc w:val="both"/>
              <w:rPr>
                <w:b/>
              </w:rPr>
            </w:pPr>
            <w:r w:rsidRPr="00221630">
              <w:rPr>
                <w:b/>
              </w:rPr>
              <w:t xml:space="preserve">hod. </w:t>
            </w:r>
          </w:p>
        </w:tc>
        <w:tc>
          <w:tcPr>
            <w:tcW w:w="816" w:type="dxa"/>
          </w:tcPr>
          <w:p w14:paraId="7C13E02C" w14:textId="77777777" w:rsidR="00AE229D" w:rsidRPr="00221630" w:rsidRDefault="00AE229D" w:rsidP="00AE229D">
            <w:pPr>
              <w:jc w:val="both"/>
            </w:pPr>
            <w:r w:rsidRPr="00221630">
              <w:t>39</w:t>
            </w:r>
          </w:p>
        </w:tc>
        <w:tc>
          <w:tcPr>
            <w:tcW w:w="2156" w:type="dxa"/>
            <w:shd w:val="clear" w:color="auto" w:fill="F7CAAC"/>
          </w:tcPr>
          <w:p w14:paraId="218BE408" w14:textId="77777777" w:rsidR="00AE229D" w:rsidRPr="00221630" w:rsidRDefault="00AE229D" w:rsidP="00AE229D">
            <w:pPr>
              <w:jc w:val="both"/>
              <w:rPr>
                <w:b/>
              </w:rPr>
            </w:pPr>
            <w:r w:rsidRPr="00221630">
              <w:rPr>
                <w:b/>
              </w:rPr>
              <w:t>kreditů</w:t>
            </w:r>
          </w:p>
        </w:tc>
        <w:tc>
          <w:tcPr>
            <w:tcW w:w="1207" w:type="dxa"/>
            <w:gridSpan w:val="2"/>
          </w:tcPr>
          <w:p w14:paraId="0EB7DE0D" w14:textId="77777777" w:rsidR="00AE229D" w:rsidRPr="00221630" w:rsidRDefault="00AE229D" w:rsidP="00AE229D">
            <w:pPr>
              <w:jc w:val="both"/>
            </w:pPr>
            <w:r w:rsidRPr="00221630">
              <w:t>4</w:t>
            </w:r>
          </w:p>
        </w:tc>
      </w:tr>
      <w:tr w:rsidR="00AE229D" w14:paraId="10A15A5A" w14:textId="77777777" w:rsidTr="00AE229D">
        <w:tc>
          <w:tcPr>
            <w:tcW w:w="3086" w:type="dxa"/>
            <w:shd w:val="clear" w:color="auto" w:fill="F7CAAC"/>
          </w:tcPr>
          <w:p w14:paraId="0CBB21C7" w14:textId="77777777" w:rsidR="00AE229D" w:rsidRPr="00221630" w:rsidRDefault="00AE229D" w:rsidP="00AE229D">
            <w:pPr>
              <w:jc w:val="both"/>
              <w:rPr>
                <w:b/>
              </w:rPr>
            </w:pPr>
            <w:r w:rsidRPr="00221630">
              <w:rPr>
                <w:b/>
              </w:rPr>
              <w:t>Prerekvizity, korekvizity, ekvivalence</w:t>
            </w:r>
          </w:p>
        </w:tc>
        <w:tc>
          <w:tcPr>
            <w:tcW w:w="6769" w:type="dxa"/>
            <w:gridSpan w:val="7"/>
          </w:tcPr>
          <w:p w14:paraId="020B9009" w14:textId="62C7D201" w:rsidR="00AE229D" w:rsidRPr="00221630" w:rsidRDefault="00AE229D" w:rsidP="00AE229D">
            <w:pPr>
              <w:jc w:val="both"/>
            </w:pPr>
            <w:r>
              <w:t>Ekvivalence (</w:t>
            </w:r>
            <w:r w:rsidRPr="00221630">
              <w:t>Logistics</w:t>
            </w:r>
            <w:r w:rsidR="00D70DA8">
              <w:t xml:space="preserve"> II</w:t>
            </w:r>
            <w:r>
              <w:t>)</w:t>
            </w:r>
          </w:p>
        </w:tc>
      </w:tr>
      <w:tr w:rsidR="00AE229D" w14:paraId="3368E713" w14:textId="77777777" w:rsidTr="00AE229D">
        <w:tc>
          <w:tcPr>
            <w:tcW w:w="3086" w:type="dxa"/>
            <w:shd w:val="clear" w:color="auto" w:fill="F7CAAC"/>
          </w:tcPr>
          <w:p w14:paraId="1913E134" w14:textId="77777777" w:rsidR="00AE229D" w:rsidRPr="00221630" w:rsidRDefault="00AE229D" w:rsidP="00AE229D">
            <w:pPr>
              <w:jc w:val="both"/>
              <w:rPr>
                <w:b/>
              </w:rPr>
            </w:pPr>
            <w:r w:rsidRPr="00221630">
              <w:rPr>
                <w:b/>
              </w:rPr>
              <w:t>Způsob ověření studijních výsledků</w:t>
            </w:r>
          </w:p>
        </w:tc>
        <w:tc>
          <w:tcPr>
            <w:tcW w:w="3406" w:type="dxa"/>
            <w:gridSpan w:val="4"/>
          </w:tcPr>
          <w:p w14:paraId="2AB33C58" w14:textId="77777777" w:rsidR="00AE229D" w:rsidRPr="00221630" w:rsidRDefault="00AE229D" w:rsidP="00AE229D">
            <w:pPr>
              <w:jc w:val="both"/>
            </w:pPr>
            <w:r>
              <w:t>z</w:t>
            </w:r>
            <w:r w:rsidRPr="00221630">
              <w:t>ápočet, zkouška</w:t>
            </w:r>
          </w:p>
        </w:tc>
        <w:tc>
          <w:tcPr>
            <w:tcW w:w="2156" w:type="dxa"/>
            <w:shd w:val="clear" w:color="auto" w:fill="F7CAAC"/>
          </w:tcPr>
          <w:p w14:paraId="391EB524" w14:textId="77777777" w:rsidR="00AE229D" w:rsidRPr="00221630" w:rsidRDefault="00AE229D" w:rsidP="00AE229D">
            <w:pPr>
              <w:jc w:val="both"/>
              <w:rPr>
                <w:b/>
              </w:rPr>
            </w:pPr>
            <w:r w:rsidRPr="00221630">
              <w:rPr>
                <w:b/>
              </w:rPr>
              <w:t>Forma výuky</w:t>
            </w:r>
          </w:p>
        </w:tc>
        <w:tc>
          <w:tcPr>
            <w:tcW w:w="1207" w:type="dxa"/>
            <w:gridSpan w:val="2"/>
          </w:tcPr>
          <w:p w14:paraId="6A17F041" w14:textId="77777777" w:rsidR="00AE229D" w:rsidRPr="00221630" w:rsidRDefault="00AE229D" w:rsidP="00AE229D">
            <w:pPr>
              <w:jc w:val="both"/>
            </w:pPr>
            <w:r>
              <w:t>p</w:t>
            </w:r>
            <w:r w:rsidRPr="00221630">
              <w:t>řednáška, seminář</w:t>
            </w:r>
          </w:p>
        </w:tc>
      </w:tr>
      <w:tr w:rsidR="00AE229D" w14:paraId="469863A0" w14:textId="77777777" w:rsidTr="00AE229D">
        <w:tc>
          <w:tcPr>
            <w:tcW w:w="3086" w:type="dxa"/>
            <w:shd w:val="clear" w:color="auto" w:fill="F7CAAC"/>
          </w:tcPr>
          <w:p w14:paraId="5A75883C" w14:textId="77777777" w:rsidR="00AE229D" w:rsidRPr="00221630" w:rsidRDefault="00AE229D" w:rsidP="00AE229D">
            <w:pPr>
              <w:jc w:val="both"/>
              <w:rPr>
                <w:b/>
              </w:rPr>
            </w:pPr>
            <w:r w:rsidRPr="00221630">
              <w:rPr>
                <w:b/>
              </w:rPr>
              <w:t>Forma způsobu ověření studijních výsledků a další požadavky na studenta</w:t>
            </w:r>
          </w:p>
        </w:tc>
        <w:tc>
          <w:tcPr>
            <w:tcW w:w="6769" w:type="dxa"/>
            <w:gridSpan w:val="7"/>
            <w:tcBorders>
              <w:bottom w:val="nil"/>
            </w:tcBorders>
          </w:tcPr>
          <w:p w14:paraId="69F858CF" w14:textId="77777777" w:rsidR="00AE229D" w:rsidRPr="00221630" w:rsidRDefault="00AE229D" w:rsidP="00AE229D">
            <w:pPr>
              <w:jc w:val="both"/>
            </w:pPr>
            <w:r w:rsidRPr="00221630">
              <w:t xml:space="preserve">Způsob zakončení předmětu – zápočet, zkouška </w:t>
            </w:r>
          </w:p>
          <w:p w14:paraId="7773F66E" w14:textId="77777777" w:rsidR="00AE229D" w:rsidRPr="00221630" w:rsidRDefault="00AE229D" w:rsidP="00AE229D">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36C1D61E" w14:textId="77777777" w:rsidR="00AE229D" w:rsidRPr="00221630" w:rsidRDefault="00AE229D" w:rsidP="00AE229D">
            <w:pPr>
              <w:jc w:val="both"/>
            </w:pPr>
            <w:r w:rsidRPr="00221630">
              <w:t>Požadavky ke zkoušce: zvládnutí písemného testu z teorie minimálně na 60%.</w:t>
            </w:r>
          </w:p>
          <w:p w14:paraId="454015FD" w14:textId="77777777" w:rsidR="00AE229D" w:rsidRPr="00221630" w:rsidRDefault="00AE229D" w:rsidP="00AE229D">
            <w:pPr>
              <w:jc w:val="both"/>
            </w:pPr>
            <w:r w:rsidRPr="00221630">
              <w:t>Výsledná známka je kombinací výsledku zkouškového testu (40%), zápočtového testu (40%) a obhajoby zápočtové seminární práce (20%).</w:t>
            </w:r>
          </w:p>
        </w:tc>
      </w:tr>
      <w:tr w:rsidR="00AE229D" w14:paraId="3AFD3344" w14:textId="77777777" w:rsidTr="00AE229D">
        <w:trPr>
          <w:trHeight w:val="42"/>
        </w:trPr>
        <w:tc>
          <w:tcPr>
            <w:tcW w:w="9855" w:type="dxa"/>
            <w:gridSpan w:val="8"/>
            <w:tcBorders>
              <w:top w:val="nil"/>
            </w:tcBorders>
          </w:tcPr>
          <w:p w14:paraId="5F32CD5C" w14:textId="77777777" w:rsidR="00AE229D" w:rsidRPr="00221630" w:rsidRDefault="00AE229D" w:rsidP="00AE229D">
            <w:pPr>
              <w:jc w:val="both"/>
            </w:pPr>
          </w:p>
        </w:tc>
      </w:tr>
      <w:tr w:rsidR="00AE229D" w14:paraId="1EF04F29" w14:textId="77777777" w:rsidTr="00AE229D">
        <w:trPr>
          <w:trHeight w:val="197"/>
        </w:trPr>
        <w:tc>
          <w:tcPr>
            <w:tcW w:w="3086" w:type="dxa"/>
            <w:tcBorders>
              <w:top w:val="nil"/>
            </w:tcBorders>
            <w:shd w:val="clear" w:color="auto" w:fill="F7CAAC"/>
          </w:tcPr>
          <w:p w14:paraId="1EA48050" w14:textId="77777777" w:rsidR="00AE229D" w:rsidRPr="00221630" w:rsidRDefault="00AE229D" w:rsidP="00AE229D">
            <w:pPr>
              <w:jc w:val="both"/>
              <w:rPr>
                <w:b/>
              </w:rPr>
            </w:pPr>
            <w:r w:rsidRPr="00221630">
              <w:rPr>
                <w:b/>
              </w:rPr>
              <w:t>Garant předmětu</w:t>
            </w:r>
          </w:p>
        </w:tc>
        <w:tc>
          <w:tcPr>
            <w:tcW w:w="6769" w:type="dxa"/>
            <w:gridSpan w:val="7"/>
            <w:tcBorders>
              <w:top w:val="nil"/>
            </w:tcBorders>
          </w:tcPr>
          <w:p w14:paraId="27DB30EA" w14:textId="77777777" w:rsidR="00AE229D" w:rsidRPr="00221630" w:rsidRDefault="00AE229D" w:rsidP="00AE229D">
            <w:pPr>
              <w:jc w:val="both"/>
            </w:pPr>
            <w:r w:rsidRPr="00221630">
              <w:t>Ing. Denisa Hrušecká, Ph.D.</w:t>
            </w:r>
          </w:p>
        </w:tc>
      </w:tr>
      <w:tr w:rsidR="00AE229D" w14:paraId="4232AA35" w14:textId="77777777" w:rsidTr="00AE229D">
        <w:trPr>
          <w:trHeight w:val="243"/>
        </w:trPr>
        <w:tc>
          <w:tcPr>
            <w:tcW w:w="3086" w:type="dxa"/>
            <w:tcBorders>
              <w:top w:val="nil"/>
            </w:tcBorders>
            <w:shd w:val="clear" w:color="auto" w:fill="F7CAAC"/>
          </w:tcPr>
          <w:p w14:paraId="04199CAF" w14:textId="77777777" w:rsidR="00AE229D" w:rsidRPr="00221630" w:rsidRDefault="00AE229D" w:rsidP="00AE229D">
            <w:pPr>
              <w:jc w:val="both"/>
              <w:rPr>
                <w:b/>
              </w:rPr>
            </w:pPr>
            <w:r w:rsidRPr="00221630">
              <w:rPr>
                <w:b/>
              </w:rPr>
              <w:t>Zapojení garanta do výuky předmětu</w:t>
            </w:r>
          </w:p>
        </w:tc>
        <w:tc>
          <w:tcPr>
            <w:tcW w:w="6769" w:type="dxa"/>
            <w:gridSpan w:val="7"/>
            <w:tcBorders>
              <w:top w:val="nil"/>
            </w:tcBorders>
          </w:tcPr>
          <w:p w14:paraId="659C8F4F" w14:textId="3376129D" w:rsidR="00AE229D" w:rsidRPr="00221630" w:rsidRDefault="00AE229D" w:rsidP="00AE229D">
            <w:pPr>
              <w:jc w:val="both"/>
            </w:pPr>
            <w:r w:rsidRPr="00823401">
              <w:t xml:space="preserve">Garant se </w:t>
            </w:r>
            <w:r>
              <w:t xml:space="preserve">podílí na přednášení v rozsahu </w:t>
            </w:r>
            <w:r w:rsidR="005C07FB">
              <w:t>55</w:t>
            </w:r>
            <w:r w:rsidRPr="00823401">
              <w:t xml:space="preserve"> %, dále stanovuje koncepci </w:t>
            </w:r>
            <w:r>
              <w:t>seminářů</w:t>
            </w:r>
            <w:r w:rsidRPr="00823401">
              <w:t xml:space="preserve"> a dohlíží na jejich jednotné vedení.</w:t>
            </w:r>
          </w:p>
        </w:tc>
      </w:tr>
      <w:tr w:rsidR="00AE229D" w14:paraId="19341F58" w14:textId="77777777" w:rsidTr="00AE229D">
        <w:tc>
          <w:tcPr>
            <w:tcW w:w="3086" w:type="dxa"/>
            <w:shd w:val="clear" w:color="auto" w:fill="F7CAAC"/>
          </w:tcPr>
          <w:p w14:paraId="2CB88B4C" w14:textId="77777777" w:rsidR="00AE229D" w:rsidRPr="00221630" w:rsidRDefault="00AE229D" w:rsidP="00AE229D">
            <w:pPr>
              <w:jc w:val="both"/>
              <w:rPr>
                <w:b/>
              </w:rPr>
            </w:pPr>
            <w:r w:rsidRPr="00221630">
              <w:rPr>
                <w:b/>
              </w:rPr>
              <w:t>Vyučující</w:t>
            </w:r>
          </w:p>
        </w:tc>
        <w:tc>
          <w:tcPr>
            <w:tcW w:w="6769" w:type="dxa"/>
            <w:gridSpan w:val="7"/>
            <w:tcBorders>
              <w:bottom w:val="nil"/>
            </w:tcBorders>
          </w:tcPr>
          <w:p w14:paraId="3EC4A67F" w14:textId="43EB4B3E" w:rsidR="00AE229D" w:rsidRPr="00221630" w:rsidRDefault="00AE229D" w:rsidP="00AE229D">
            <w:pPr>
              <w:jc w:val="both"/>
            </w:pPr>
            <w:r w:rsidRPr="00221630">
              <w:t>Ing. Denisa Hrušecká, Ph.D. – přednášky (</w:t>
            </w:r>
            <w:r w:rsidR="005C07FB">
              <w:t>55</w:t>
            </w:r>
            <w:r w:rsidRPr="00221630">
              <w:t>%)</w:t>
            </w:r>
            <w:r w:rsidR="002D2E56">
              <w:t>,</w:t>
            </w:r>
            <w:r>
              <w:t xml:space="preserve"> </w:t>
            </w:r>
            <w:r w:rsidRPr="00221630">
              <w:t>doc. Ing. Roman Bobák, Ph.D. – přednášky (</w:t>
            </w:r>
            <w:r w:rsidR="005C07FB">
              <w:t>35</w:t>
            </w:r>
            <w:r w:rsidRPr="00221630">
              <w:t>%)</w:t>
            </w:r>
            <w:r w:rsidR="005C07FB">
              <w:t>, Ing. Zdeněk Liška – přednášky (10%)</w:t>
            </w:r>
            <w:r w:rsidR="002B3D10">
              <w:t xml:space="preserve"> – ext.</w:t>
            </w:r>
          </w:p>
        </w:tc>
      </w:tr>
      <w:tr w:rsidR="00AE229D" w14:paraId="33AFF670" w14:textId="77777777" w:rsidTr="00AE229D">
        <w:trPr>
          <w:trHeight w:val="42"/>
        </w:trPr>
        <w:tc>
          <w:tcPr>
            <w:tcW w:w="9855" w:type="dxa"/>
            <w:gridSpan w:val="8"/>
            <w:tcBorders>
              <w:top w:val="nil"/>
            </w:tcBorders>
          </w:tcPr>
          <w:p w14:paraId="7FA33833" w14:textId="77777777" w:rsidR="00AE229D" w:rsidRPr="00221630" w:rsidRDefault="00AE229D" w:rsidP="00AE229D">
            <w:pPr>
              <w:jc w:val="both"/>
            </w:pPr>
          </w:p>
        </w:tc>
      </w:tr>
      <w:tr w:rsidR="00AE229D" w14:paraId="416C5C1D" w14:textId="77777777" w:rsidTr="00AE229D">
        <w:tc>
          <w:tcPr>
            <w:tcW w:w="3086" w:type="dxa"/>
            <w:shd w:val="clear" w:color="auto" w:fill="F7CAAC"/>
          </w:tcPr>
          <w:p w14:paraId="008DEE8C" w14:textId="77777777" w:rsidR="00AE229D" w:rsidRPr="00221630" w:rsidRDefault="00AE229D" w:rsidP="00AE229D">
            <w:pPr>
              <w:jc w:val="both"/>
              <w:rPr>
                <w:b/>
              </w:rPr>
            </w:pPr>
            <w:r w:rsidRPr="00221630">
              <w:rPr>
                <w:b/>
              </w:rPr>
              <w:t>Stručná anotace předmětu</w:t>
            </w:r>
          </w:p>
        </w:tc>
        <w:tc>
          <w:tcPr>
            <w:tcW w:w="6769" w:type="dxa"/>
            <w:gridSpan w:val="7"/>
            <w:tcBorders>
              <w:bottom w:val="nil"/>
            </w:tcBorders>
          </w:tcPr>
          <w:p w14:paraId="60052BC0" w14:textId="77777777" w:rsidR="00AE229D" w:rsidRPr="00221630" w:rsidRDefault="00AE229D" w:rsidP="00AE229D">
            <w:pPr>
              <w:jc w:val="both"/>
            </w:pPr>
          </w:p>
        </w:tc>
      </w:tr>
      <w:tr w:rsidR="00AE229D" w14:paraId="51AC0922" w14:textId="77777777" w:rsidTr="00AE229D">
        <w:trPr>
          <w:trHeight w:val="3157"/>
        </w:trPr>
        <w:tc>
          <w:tcPr>
            <w:tcW w:w="9855" w:type="dxa"/>
            <w:gridSpan w:val="8"/>
            <w:tcBorders>
              <w:top w:val="nil"/>
              <w:bottom w:val="single" w:sz="12" w:space="0" w:color="auto"/>
            </w:tcBorders>
          </w:tcPr>
          <w:p w14:paraId="75169109" w14:textId="77777777" w:rsidR="00AE229D" w:rsidRDefault="00AE229D" w:rsidP="00AE229D">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w:t>
            </w:r>
          </w:p>
          <w:p w14:paraId="7DC6F190" w14:textId="77777777" w:rsidR="00AE229D" w:rsidRDefault="00AE229D" w:rsidP="00AE229D">
            <w:pPr>
              <w:jc w:val="both"/>
            </w:pPr>
            <w:r w:rsidRPr="00221630">
              <w:t>Obsah seminářů je obohacen také o průběžné konzultování výstupů zadaných témat týmových projektů, které řeší konkrétní témata spolupracujících partnerů z podnikové sféry.</w:t>
            </w:r>
          </w:p>
          <w:p w14:paraId="542E25B6" w14:textId="0CA23D54" w:rsidR="00AE229D" w:rsidRDefault="00AE229D" w:rsidP="005961AC">
            <w:pPr>
              <w:pStyle w:val="Odstavecseseznamem"/>
              <w:numPr>
                <w:ilvl w:val="0"/>
                <w:numId w:val="62"/>
              </w:numPr>
              <w:ind w:left="329" w:hanging="329"/>
              <w:jc w:val="both"/>
            </w:pPr>
            <w:r>
              <w:t>Co je logistika, základní pojmy, podstata logistiky, netradiční pojetí logistiky</w:t>
            </w:r>
            <w:r w:rsidR="006E0A6F">
              <w:t>.</w:t>
            </w:r>
          </w:p>
          <w:p w14:paraId="09698F76" w14:textId="220C4B83" w:rsidR="00AE229D" w:rsidRDefault="00AE229D" w:rsidP="005961AC">
            <w:pPr>
              <w:pStyle w:val="Odstavecseseznamem"/>
              <w:numPr>
                <w:ilvl w:val="0"/>
                <w:numId w:val="62"/>
              </w:numPr>
              <w:ind w:left="329" w:hanging="329"/>
              <w:jc w:val="both"/>
            </w:pPr>
            <w:r>
              <w:t>Logistický systém podniku, logistická koncepce, členění logistiky</w:t>
            </w:r>
            <w:r w:rsidR="006E0A6F">
              <w:t>.</w:t>
            </w:r>
          </w:p>
          <w:p w14:paraId="31B15B43" w14:textId="62CC1B65" w:rsidR="00AE229D" w:rsidRDefault="00AE229D" w:rsidP="005961AC">
            <w:pPr>
              <w:pStyle w:val="Odstavecseseznamem"/>
              <w:numPr>
                <w:ilvl w:val="0"/>
                <w:numId w:val="62"/>
              </w:numPr>
              <w:ind w:left="329" w:hanging="329"/>
              <w:jc w:val="both"/>
            </w:pPr>
            <w:r>
              <w:t>Marketingová logistika a logistický management</w:t>
            </w:r>
            <w:r w:rsidR="006E0A6F">
              <w:t>.</w:t>
            </w:r>
          </w:p>
          <w:p w14:paraId="7C06F86C" w14:textId="283D51F5" w:rsidR="00AE229D" w:rsidRDefault="00AE229D" w:rsidP="005961AC">
            <w:pPr>
              <w:pStyle w:val="Odstavecseseznamem"/>
              <w:numPr>
                <w:ilvl w:val="0"/>
                <w:numId w:val="62"/>
              </w:numPr>
              <w:ind w:left="329" w:hanging="329"/>
              <w:jc w:val="both"/>
            </w:pPr>
            <w:r>
              <w:t>Nákupní logistika, metoda Make-or-Buy, nákupní strategie firmy, optimální výše objednávky</w:t>
            </w:r>
            <w:r w:rsidR="006E0A6F">
              <w:t>.</w:t>
            </w:r>
          </w:p>
          <w:p w14:paraId="32753455" w14:textId="1C7588B9" w:rsidR="00AE229D" w:rsidRDefault="00AE229D" w:rsidP="005961AC">
            <w:pPr>
              <w:pStyle w:val="Odstavecseseznamem"/>
              <w:numPr>
                <w:ilvl w:val="0"/>
                <w:numId w:val="62"/>
              </w:numPr>
              <w:ind w:left="329" w:hanging="329"/>
              <w:jc w:val="both"/>
            </w:pPr>
            <w:r>
              <w:t>Logistika zásobování, klasifikace zásob a modely řízení zásob</w:t>
            </w:r>
            <w:r w:rsidR="006E0A6F">
              <w:t>.</w:t>
            </w:r>
          </w:p>
          <w:p w14:paraId="55656656" w14:textId="75DAFF7C" w:rsidR="00AE229D" w:rsidRDefault="00AE229D" w:rsidP="005961AC">
            <w:pPr>
              <w:pStyle w:val="Odstavecseseznamem"/>
              <w:numPr>
                <w:ilvl w:val="0"/>
                <w:numId w:val="62"/>
              </w:numPr>
              <w:ind w:left="329" w:hanging="329"/>
              <w:jc w:val="both"/>
            </w:pPr>
            <w:r>
              <w:t>Skladování, skladové technologie, výpočty cyklů automatických zakladačů, typy skladů</w:t>
            </w:r>
            <w:r w:rsidR="006E0A6F">
              <w:t>.</w:t>
            </w:r>
          </w:p>
          <w:p w14:paraId="2E13D9B2" w14:textId="27175AE3" w:rsidR="00AE229D" w:rsidRDefault="00AE229D" w:rsidP="005961AC">
            <w:pPr>
              <w:pStyle w:val="Odstavecseseznamem"/>
              <w:numPr>
                <w:ilvl w:val="0"/>
                <w:numId w:val="62"/>
              </w:numPr>
              <w:ind w:left="329" w:hanging="329"/>
              <w:jc w:val="both"/>
            </w:pPr>
            <w:r>
              <w:t>Výrobní logistika, rozhodování o optimální výrobní kapacitě a kapacitě manipulačních prostředků</w:t>
            </w:r>
            <w:r w:rsidR="006E0A6F">
              <w:t>.</w:t>
            </w:r>
          </w:p>
          <w:p w14:paraId="4A933D15" w14:textId="1EA312DB" w:rsidR="00AE229D" w:rsidRDefault="00AE229D" w:rsidP="005961AC">
            <w:pPr>
              <w:pStyle w:val="Odstavecseseznamem"/>
              <w:numPr>
                <w:ilvl w:val="0"/>
                <w:numId w:val="62"/>
              </w:numPr>
              <w:ind w:left="329" w:hanging="329"/>
              <w:jc w:val="both"/>
            </w:pPr>
            <w:r>
              <w:t>Štíhlá logistika ve výrobě, přístup JIT, Kanban, vizualizace v logistice, řízení materiálových toků</w:t>
            </w:r>
            <w:r w:rsidR="006E0A6F">
              <w:t>.</w:t>
            </w:r>
          </w:p>
          <w:p w14:paraId="0D9B2A0B" w14:textId="29D4302B" w:rsidR="00AE229D" w:rsidRDefault="00AE229D" w:rsidP="005961AC">
            <w:pPr>
              <w:pStyle w:val="Odstavecseseznamem"/>
              <w:numPr>
                <w:ilvl w:val="0"/>
                <w:numId w:val="62"/>
              </w:numPr>
              <w:ind w:left="329" w:hanging="329"/>
              <w:jc w:val="both"/>
            </w:pPr>
            <w:r>
              <w:t>Doprava a manipulace, dopravní problémy, vytíženost dopravy, manipulační problémy</w:t>
            </w:r>
            <w:r w:rsidR="006E0A6F">
              <w:t>.</w:t>
            </w:r>
          </w:p>
          <w:p w14:paraId="14A8B28D" w14:textId="179F7410" w:rsidR="00AE229D" w:rsidRDefault="00AE229D" w:rsidP="005961AC">
            <w:pPr>
              <w:pStyle w:val="Odstavecseseznamem"/>
              <w:numPr>
                <w:ilvl w:val="0"/>
                <w:numId w:val="62"/>
              </w:numPr>
              <w:ind w:left="329" w:hanging="329"/>
              <w:jc w:val="both"/>
            </w:pPr>
            <w:r>
              <w:t>Distribuční logistika, problém obchodního cestujícího, dislokační úlohy, optimální lokace centrálního skladu</w:t>
            </w:r>
            <w:r w:rsidR="006E0A6F">
              <w:t>.</w:t>
            </w:r>
          </w:p>
          <w:p w14:paraId="26D69ACC" w14:textId="60E3F438" w:rsidR="00AE229D" w:rsidRDefault="00AE229D" w:rsidP="005961AC">
            <w:pPr>
              <w:pStyle w:val="Odstavecseseznamem"/>
              <w:numPr>
                <w:ilvl w:val="0"/>
                <w:numId w:val="62"/>
              </w:numPr>
              <w:ind w:left="329" w:hanging="329"/>
              <w:jc w:val="both"/>
            </w:pPr>
            <w:r>
              <w:t>Faktory úspěšnosti logistiky, logistický informační systém</w:t>
            </w:r>
            <w:r w:rsidR="006E0A6F">
              <w:t>.</w:t>
            </w:r>
          </w:p>
          <w:p w14:paraId="11FD5A35" w14:textId="1E9EDDDA" w:rsidR="00AE229D" w:rsidRDefault="00AE229D" w:rsidP="005961AC">
            <w:pPr>
              <w:pStyle w:val="Odstavecseseznamem"/>
              <w:numPr>
                <w:ilvl w:val="0"/>
                <w:numId w:val="62"/>
              </w:numPr>
              <w:ind w:left="329" w:hanging="329"/>
              <w:jc w:val="both"/>
            </w:pPr>
            <w:r>
              <w:t>Logistika v kontextu Industry 4.0, moderní technologie v</w:t>
            </w:r>
            <w:r w:rsidR="006E0A6F">
              <w:t> </w:t>
            </w:r>
            <w:r>
              <w:t>logistice</w:t>
            </w:r>
            <w:r w:rsidR="006E0A6F">
              <w:t>.</w:t>
            </w:r>
          </w:p>
          <w:p w14:paraId="3F7A4B6A" w14:textId="3F4E95F1" w:rsidR="00AE229D" w:rsidRPr="00221630" w:rsidRDefault="00AE229D" w:rsidP="005961AC">
            <w:pPr>
              <w:pStyle w:val="Odstavecseseznamem"/>
              <w:numPr>
                <w:ilvl w:val="0"/>
                <w:numId w:val="62"/>
              </w:numPr>
              <w:ind w:left="329" w:hanging="329"/>
              <w:jc w:val="both"/>
            </w:pPr>
            <w:r>
              <w:t>Prezentace logistických projektů, případové studie</w:t>
            </w:r>
            <w:r w:rsidR="006E0A6F">
              <w:t>.</w:t>
            </w:r>
          </w:p>
        </w:tc>
      </w:tr>
      <w:tr w:rsidR="00AE229D" w14:paraId="001B51A7" w14:textId="77777777" w:rsidTr="00AE229D">
        <w:trPr>
          <w:trHeight w:val="265"/>
        </w:trPr>
        <w:tc>
          <w:tcPr>
            <w:tcW w:w="3653" w:type="dxa"/>
            <w:gridSpan w:val="2"/>
            <w:tcBorders>
              <w:top w:val="nil"/>
            </w:tcBorders>
            <w:shd w:val="clear" w:color="auto" w:fill="F7CAAC"/>
          </w:tcPr>
          <w:p w14:paraId="4FE73F35" w14:textId="77777777" w:rsidR="00AE229D" w:rsidRPr="00221630" w:rsidRDefault="00AE229D" w:rsidP="00AE229D">
            <w:pPr>
              <w:jc w:val="both"/>
            </w:pPr>
            <w:r w:rsidRPr="00221630">
              <w:rPr>
                <w:b/>
              </w:rPr>
              <w:t>Studijní literatura a studijní pomůcky</w:t>
            </w:r>
          </w:p>
        </w:tc>
        <w:tc>
          <w:tcPr>
            <w:tcW w:w="6202" w:type="dxa"/>
            <w:gridSpan w:val="6"/>
            <w:tcBorders>
              <w:top w:val="nil"/>
              <w:bottom w:val="nil"/>
            </w:tcBorders>
          </w:tcPr>
          <w:p w14:paraId="7570B6A2" w14:textId="77777777" w:rsidR="00AE229D" w:rsidRPr="00221630" w:rsidRDefault="00AE229D" w:rsidP="00AE229D">
            <w:pPr>
              <w:jc w:val="both"/>
            </w:pPr>
          </w:p>
        </w:tc>
      </w:tr>
      <w:tr w:rsidR="00AE229D" w14:paraId="7D715188" w14:textId="77777777" w:rsidTr="00AE229D">
        <w:trPr>
          <w:trHeight w:val="694"/>
        </w:trPr>
        <w:tc>
          <w:tcPr>
            <w:tcW w:w="9855" w:type="dxa"/>
            <w:gridSpan w:val="8"/>
            <w:tcBorders>
              <w:top w:val="nil"/>
            </w:tcBorders>
          </w:tcPr>
          <w:p w14:paraId="33181D41" w14:textId="77777777" w:rsidR="00AE229D" w:rsidRDefault="00AE229D" w:rsidP="00AE229D">
            <w:pPr>
              <w:rPr>
                <w:b/>
              </w:rPr>
            </w:pPr>
            <w:r w:rsidRPr="00221630">
              <w:rPr>
                <w:b/>
              </w:rPr>
              <w:t>Povinná literatura</w:t>
            </w:r>
          </w:p>
          <w:p w14:paraId="3F271930" w14:textId="77777777" w:rsidR="00AE229D" w:rsidRPr="00221630" w:rsidRDefault="00AE229D" w:rsidP="00AE229D">
            <w:pPr>
              <w:jc w:val="both"/>
            </w:pPr>
            <w:r w:rsidRPr="00221630">
              <w:t xml:space="preserve">BAZALA, J. </w:t>
            </w:r>
            <w:r w:rsidRPr="00221630">
              <w:rPr>
                <w:i/>
              </w:rPr>
              <w:t>Logistika v praxi: praktická příručka manažera logistiky</w:t>
            </w:r>
            <w:r w:rsidRPr="00221630">
              <w:t>. Praha: Verlag Dashöfer, 2005. ISBN 8086229718.</w:t>
            </w:r>
          </w:p>
          <w:p w14:paraId="59FE0EBE" w14:textId="77777777" w:rsidR="00AE229D" w:rsidRPr="00221630" w:rsidRDefault="00AE229D" w:rsidP="00AE229D">
            <w:pPr>
              <w:jc w:val="both"/>
            </w:pPr>
            <w:r w:rsidRPr="00221630">
              <w:t xml:space="preserve">GROS, I. </w:t>
            </w:r>
            <w:r w:rsidRPr="00221630">
              <w:rPr>
                <w:i/>
              </w:rPr>
              <w:t>Velká kniha logistiky</w:t>
            </w:r>
            <w:r w:rsidRPr="00221630">
              <w:t xml:space="preserve">. Praha: Vysoká škola chemicko-technologická v Praze, 2016, 507 s. ISBN 978-80-7080-952-5. Dostupné také z: </w:t>
            </w:r>
            <w:hyperlink r:id="rId31" w:history="1">
              <w:r w:rsidRPr="00221630">
                <w:rPr>
                  <w:rStyle w:val="Hypertextovodkaz"/>
                </w:rPr>
                <w:t>http://vydavatelstvi.vscht.cz/katalog/publikace?uid=uid_isbn-978-80-7080-952-5</w:t>
              </w:r>
            </w:hyperlink>
            <w:r w:rsidRPr="00221630">
              <w:rPr>
                <w:rStyle w:val="Hypertextovodkaz"/>
              </w:rPr>
              <w:t>.</w:t>
            </w:r>
          </w:p>
          <w:p w14:paraId="028873BB" w14:textId="77777777" w:rsidR="00AE229D" w:rsidRPr="00BE3BF4" w:rsidRDefault="00AE229D" w:rsidP="00AE229D">
            <w:pPr>
              <w:jc w:val="both"/>
            </w:pPr>
            <w:r>
              <w:t xml:space="preserve">SLACK, N., BRANDON-JONES, A., JOHNSTON, R. </w:t>
            </w:r>
            <w:r>
              <w:rPr>
                <w:i/>
              </w:rPr>
              <w:t xml:space="preserve">Operations Management. </w:t>
            </w:r>
            <w:r w:rsidRPr="00BE3BF4">
              <w:t>London:</w:t>
            </w:r>
            <w:r>
              <w:rPr>
                <w:i/>
              </w:rPr>
              <w:t xml:space="preserve"> </w:t>
            </w:r>
            <w:r>
              <w:t>Pearson, 2016, 728 s. ISBN 978-1-292-09867-8.</w:t>
            </w:r>
          </w:p>
          <w:p w14:paraId="47CC8534" w14:textId="040832E4" w:rsidR="00AE229D" w:rsidRPr="00221630" w:rsidRDefault="00AE229D" w:rsidP="00AE229D">
            <w:pPr>
              <w:jc w:val="both"/>
            </w:pPr>
            <w:r w:rsidRPr="00221630">
              <w:t xml:space="preserve">Studijní opory e-learningového kurzu Logistika </w:t>
            </w:r>
            <w:r w:rsidR="00D70DA8">
              <w:t xml:space="preserve">II </w:t>
            </w:r>
            <w:r w:rsidRPr="00221630">
              <w:t>v LMS Moodle (Bobák, Hrušecká)</w:t>
            </w:r>
          </w:p>
          <w:p w14:paraId="0C1F058C" w14:textId="77777777" w:rsidR="00AE229D" w:rsidRPr="00221630" w:rsidRDefault="00AE229D" w:rsidP="00AE229D">
            <w:pPr>
              <w:jc w:val="both"/>
              <w:rPr>
                <w:b/>
              </w:rPr>
            </w:pPr>
            <w:r w:rsidRPr="00221630">
              <w:rPr>
                <w:b/>
              </w:rPr>
              <w:t>Doporučená literatura</w:t>
            </w:r>
          </w:p>
          <w:p w14:paraId="1D247453" w14:textId="77777777" w:rsidR="00AE229D" w:rsidRPr="00221630" w:rsidRDefault="00AE229D" w:rsidP="00AE229D">
            <w:pPr>
              <w:jc w:val="both"/>
            </w:pPr>
            <w:r w:rsidRPr="00221630">
              <w:t xml:space="preserve">CHRISTOPHER, M. </w:t>
            </w:r>
            <w:r w:rsidRPr="00221630">
              <w:rPr>
                <w:i/>
              </w:rPr>
              <w:t>Logistics &amp; supply chain management</w:t>
            </w:r>
            <w:r w:rsidRPr="00221630">
              <w:t>. Fifth edition. Harlow: Pearson, 2016, 310 s. ISBN 978-1-292-08379-7.</w:t>
            </w:r>
          </w:p>
          <w:p w14:paraId="1A8F4AED" w14:textId="77777777" w:rsidR="00AE229D" w:rsidRPr="00221630" w:rsidRDefault="00AE229D" w:rsidP="00AE229D">
            <w:pPr>
              <w:jc w:val="both"/>
            </w:pPr>
            <w:r w:rsidRPr="00221630">
              <w:t xml:space="preserve">JUROVÁ, M. </w:t>
            </w:r>
            <w:r w:rsidRPr="00221630">
              <w:rPr>
                <w:i/>
              </w:rPr>
              <w:t>Výrobní procesy řízené logistikou</w:t>
            </w:r>
            <w:r w:rsidRPr="00221630">
              <w:t>. Brno: BizBooks, 2013, 260 s. ISBN 978-80-265-0059-9.</w:t>
            </w:r>
          </w:p>
          <w:p w14:paraId="063A3779" w14:textId="77777777" w:rsidR="00AE229D" w:rsidRPr="00221630" w:rsidRDefault="00AE229D" w:rsidP="00AE229D">
            <w:pPr>
              <w:jc w:val="both"/>
            </w:pPr>
            <w:r w:rsidRPr="00221630">
              <w:t>LAMBERT, D.M., ELLRAM</w:t>
            </w:r>
            <w:r>
              <w:t xml:space="preserve">, </w:t>
            </w:r>
            <w:r w:rsidRPr="00221630">
              <w:t>L.M.</w:t>
            </w:r>
            <w:r>
              <w:t>,</w:t>
            </w:r>
            <w:r w:rsidRPr="00221630">
              <w:t xml:space="preserve"> STOCK</w:t>
            </w:r>
            <w:r>
              <w:t xml:space="preserve">, </w:t>
            </w:r>
            <w:r w:rsidRPr="00221630">
              <w:t xml:space="preserve">J.R. </w:t>
            </w:r>
            <w:r w:rsidRPr="00221630">
              <w:rPr>
                <w:i/>
              </w:rPr>
              <w:t>Logistika: příkladové studie, řízení zásob, přeprava a skladování, balení zboží</w:t>
            </w:r>
            <w:r w:rsidRPr="00221630">
              <w:t>. Vyd. 2. Praha: Computer Press, 2005, 589 s. ISBN 8025105040.</w:t>
            </w:r>
          </w:p>
          <w:p w14:paraId="026EDA7A" w14:textId="77777777" w:rsidR="00AE229D" w:rsidRPr="00221630" w:rsidRDefault="00AE229D" w:rsidP="00AE229D">
            <w:pPr>
              <w:jc w:val="both"/>
            </w:pPr>
            <w:r w:rsidRPr="00221630">
              <w:t xml:space="preserve">MYERSON, P. </w:t>
            </w:r>
            <w:r w:rsidRPr="00221630">
              <w:rPr>
                <w:i/>
              </w:rPr>
              <w:t>Lean supply chain and logistics management</w:t>
            </w:r>
            <w:r w:rsidRPr="00221630">
              <w:t>. New York: McGraw-Hill, 2012, 270 s. ISBN 978-0-07-176626-5.</w:t>
            </w:r>
          </w:p>
          <w:p w14:paraId="71C032AA" w14:textId="77777777" w:rsidR="00AE229D" w:rsidRPr="00221630" w:rsidRDefault="00AE229D" w:rsidP="00AE229D">
            <w:pPr>
              <w:jc w:val="both"/>
            </w:pPr>
            <w:r w:rsidRPr="00221630">
              <w:t>JIRSÁK, P., MERVART</w:t>
            </w:r>
            <w:r>
              <w:t>,</w:t>
            </w:r>
            <w:r w:rsidRPr="00221630">
              <w:t xml:space="preserve"> M.</w:t>
            </w:r>
            <w:r>
              <w:t xml:space="preserve">, </w:t>
            </w:r>
            <w:r w:rsidRPr="00221630">
              <w:t>VINŠ</w:t>
            </w:r>
            <w:r>
              <w:t>,</w:t>
            </w:r>
            <w:r w:rsidRPr="00221630">
              <w:t xml:space="preserve"> M. </w:t>
            </w:r>
            <w:r w:rsidRPr="00221630">
              <w:rPr>
                <w:i/>
              </w:rPr>
              <w:t>Logistika pro ekonomy - vstupní logistika</w:t>
            </w:r>
            <w:r w:rsidRPr="00221630">
              <w:t>. Praha: Wolters Kluwer Česká republika, 2012, 263 s. ISBN 978-80-7357-958-6.</w:t>
            </w:r>
          </w:p>
          <w:p w14:paraId="75649460" w14:textId="77777777" w:rsidR="00AE229D" w:rsidRPr="00221630" w:rsidRDefault="00AE229D" w:rsidP="00AE229D">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p w14:paraId="2E9D17F1" w14:textId="77777777" w:rsidR="00AE229D" w:rsidRDefault="00AE229D" w:rsidP="00AE229D">
            <w:pPr>
              <w:jc w:val="both"/>
            </w:pPr>
            <w:r w:rsidRPr="00221630">
              <w:t>SIXTA, J.</w:t>
            </w:r>
            <w:r>
              <w:t>,</w:t>
            </w:r>
            <w:r w:rsidRPr="00221630">
              <w:t xml:space="preserve"> ŽIŽKA</w:t>
            </w:r>
            <w:r>
              <w:t>, M</w:t>
            </w:r>
            <w:r w:rsidRPr="00221630">
              <w:t xml:space="preserve">. </w:t>
            </w:r>
            <w:r w:rsidRPr="00221630">
              <w:rPr>
                <w:i/>
              </w:rPr>
              <w:t>Logistika: metody používané pro řešení logistických projektů</w:t>
            </w:r>
            <w:r w:rsidRPr="00221630">
              <w:t xml:space="preserve">. Brno: Computer Press, 2009, 238 s. Praxe manažera. ISBN 978-80-251-2563-2. Dostupné také z: </w:t>
            </w:r>
          </w:p>
          <w:p w14:paraId="5BAC5623" w14:textId="77777777" w:rsidR="00AE229D" w:rsidRPr="00221630" w:rsidRDefault="00771C29" w:rsidP="00AE229D">
            <w:pPr>
              <w:jc w:val="both"/>
            </w:pPr>
            <w:hyperlink r:id="rId32" w:history="1">
              <w:r w:rsidR="00AE229D" w:rsidRPr="00221630">
                <w:rPr>
                  <w:rStyle w:val="Hypertextovodkaz"/>
                </w:rPr>
                <w:t>http://toc.nkp.cz/NKC/201003/contents/nkc20102033663_1.pdf</w:t>
              </w:r>
            </w:hyperlink>
          </w:p>
        </w:tc>
      </w:tr>
      <w:tr w:rsidR="00AE229D" w14:paraId="7E3CA1C3"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F51BFEB" w14:textId="77777777" w:rsidR="00AE229D" w:rsidRPr="00221630" w:rsidRDefault="00AE229D" w:rsidP="00AE229D">
            <w:pPr>
              <w:rPr>
                <w:b/>
              </w:rPr>
            </w:pPr>
            <w:r w:rsidRPr="00221630">
              <w:rPr>
                <w:b/>
              </w:rPr>
              <w:t>Informace ke kombinované nebo distanční formě</w:t>
            </w:r>
          </w:p>
        </w:tc>
      </w:tr>
      <w:tr w:rsidR="00AE229D" w14:paraId="63C60318" w14:textId="77777777" w:rsidTr="00AE229D">
        <w:tc>
          <w:tcPr>
            <w:tcW w:w="4787" w:type="dxa"/>
            <w:gridSpan w:val="3"/>
            <w:tcBorders>
              <w:top w:val="single" w:sz="2" w:space="0" w:color="auto"/>
            </w:tcBorders>
            <w:shd w:val="clear" w:color="auto" w:fill="F7CAAC"/>
          </w:tcPr>
          <w:p w14:paraId="7716BEBB" w14:textId="77777777" w:rsidR="00AE229D" w:rsidRPr="00221630" w:rsidRDefault="00AE229D" w:rsidP="00AE229D">
            <w:r w:rsidRPr="00221630">
              <w:rPr>
                <w:b/>
              </w:rPr>
              <w:t>Rozsah konzultací (soustředění)</w:t>
            </w:r>
          </w:p>
        </w:tc>
        <w:tc>
          <w:tcPr>
            <w:tcW w:w="889" w:type="dxa"/>
            <w:tcBorders>
              <w:top w:val="single" w:sz="2" w:space="0" w:color="auto"/>
            </w:tcBorders>
          </w:tcPr>
          <w:p w14:paraId="3EA006BE" w14:textId="77777777" w:rsidR="00AE229D" w:rsidRPr="00221630" w:rsidRDefault="00AE229D" w:rsidP="00AE229D">
            <w:r w:rsidRPr="00221630">
              <w:t>15</w:t>
            </w:r>
          </w:p>
        </w:tc>
        <w:tc>
          <w:tcPr>
            <w:tcW w:w="4179" w:type="dxa"/>
            <w:gridSpan w:val="4"/>
            <w:tcBorders>
              <w:top w:val="single" w:sz="2" w:space="0" w:color="auto"/>
            </w:tcBorders>
            <w:shd w:val="clear" w:color="auto" w:fill="F7CAAC"/>
          </w:tcPr>
          <w:p w14:paraId="1C2F75C7" w14:textId="77777777" w:rsidR="00AE229D" w:rsidRPr="00221630" w:rsidRDefault="00AE229D" w:rsidP="00AE229D">
            <w:pPr>
              <w:jc w:val="both"/>
              <w:rPr>
                <w:b/>
              </w:rPr>
            </w:pPr>
            <w:r w:rsidRPr="00221630">
              <w:rPr>
                <w:b/>
              </w:rPr>
              <w:t xml:space="preserve">hodin </w:t>
            </w:r>
          </w:p>
        </w:tc>
      </w:tr>
      <w:tr w:rsidR="00AE229D" w14:paraId="29D009E9" w14:textId="77777777" w:rsidTr="00AE229D">
        <w:tc>
          <w:tcPr>
            <w:tcW w:w="9855" w:type="dxa"/>
            <w:gridSpan w:val="8"/>
            <w:shd w:val="clear" w:color="auto" w:fill="F7CAAC"/>
          </w:tcPr>
          <w:p w14:paraId="3E71AB93" w14:textId="77777777" w:rsidR="00AE229D" w:rsidRPr="00221630" w:rsidRDefault="00AE229D" w:rsidP="00AE229D">
            <w:pPr>
              <w:jc w:val="both"/>
              <w:rPr>
                <w:b/>
              </w:rPr>
            </w:pPr>
            <w:r w:rsidRPr="00221630">
              <w:rPr>
                <w:b/>
              </w:rPr>
              <w:t>Informace o způsobu kontaktu s vyučujícím</w:t>
            </w:r>
          </w:p>
        </w:tc>
      </w:tr>
      <w:tr w:rsidR="00AE229D" w14:paraId="300FDF73" w14:textId="77777777" w:rsidTr="00AE229D">
        <w:trPr>
          <w:trHeight w:val="544"/>
        </w:trPr>
        <w:tc>
          <w:tcPr>
            <w:tcW w:w="9855" w:type="dxa"/>
            <w:gridSpan w:val="8"/>
          </w:tcPr>
          <w:p w14:paraId="2D18EB84" w14:textId="77777777" w:rsidR="00AE229D" w:rsidRPr="00221630" w:rsidRDefault="00AE229D" w:rsidP="00AE229D">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BFC16F7"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229D" w14:paraId="36C56D56" w14:textId="77777777" w:rsidTr="00AE229D">
        <w:tc>
          <w:tcPr>
            <w:tcW w:w="9855" w:type="dxa"/>
            <w:gridSpan w:val="8"/>
            <w:tcBorders>
              <w:bottom w:val="double" w:sz="4" w:space="0" w:color="auto"/>
            </w:tcBorders>
            <w:shd w:val="clear" w:color="auto" w:fill="BDD6EE"/>
          </w:tcPr>
          <w:p w14:paraId="4109F9EA" w14:textId="77777777" w:rsidR="00AE229D" w:rsidRDefault="00AE229D" w:rsidP="00AE229D">
            <w:pPr>
              <w:jc w:val="both"/>
              <w:rPr>
                <w:b/>
                <w:sz w:val="28"/>
              </w:rPr>
            </w:pPr>
            <w:r>
              <w:br w:type="page"/>
            </w:r>
            <w:r>
              <w:rPr>
                <w:b/>
                <w:sz w:val="28"/>
              </w:rPr>
              <w:t>B-III – Charakteristika studijního předmětu</w:t>
            </w:r>
          </w:p>
        </w:tc>
      </w:tr>
      <w:tr w:rsidR="00AE229D" w14:paraId="186D0757" w14:textId="77777777" w:rsidTr="00AE229D">
        <w:tc>
          <w:tcPr>
            <w:tcW w:w="3086" w:type="dxa"/>
            <w:tcBorders>
              <w:top w:val="double" w:sz="4" w:space="0" w:color="auto"/>
            </w:tcBorders>
            <w:shd w:val="clear" w:color="auto" w:fill="F7CAAC"/>
          </w:tcPr>
          <w:p w14:paraId="4F00423A" w14:textId="77777777" w:rsidR="00AE229D" w:rsidRPr="00221630" w:rsidRDefault="00AE229D" w:rsidP="00AE229D">
            <w:pPr>
              <w:jc w:val="both"/>
              <w:rPr>
                <w:b/>
              </w:rPr>
            </w:pPr>
            <w:r w:rsidRPr="00221630">
              <w:rPr>
                <w:b/>
              </w:rPr>
              <w:t>Název studijního předmětu</w:t>
            </w:r>
          </w:p>
        </w:tc>
        <w:tc>
          <w:tcPr>
            <w:tcW w:w="6769" w:type="dxa"/>
            <w:gridSpan w:val="7"/>
            <w:tcBorders>
              <w:top w:val="double" w:sz="4" w:space="0" w:color="auto"/>
            </w:tcBorders>
          </w:tcPr>
          <w:p w14:paraId="57F97792" w14:textId="48E89961" w:rsidR="00AE229D" w:rsidRPr="00221630" w:rsidRDefault="00AE229D" w:rsidP="00AE229D">
            <w:pPr>
              <w:jc w:val="both"/>
            </w:pPr>
            <w:r w:rsidRPr="00221630">
              <w:t xml:space="preserve">Logistics </w:t>
            </w:r>
            <w:r w:rsidR="00D70DA8">
              <w:t>II</w:t>
            </w:r>
          </w:p>
        </w:tc>
      </w:tr>
      <w:tr w:rsidR="00AE229D" w14:paraId="23CDB782" w14:textId="77777777" w:rsidTr="00AE229D">
        <w:tc>
          <w:tcPr>
            <w:tcW w:w="3086" w:type="dxa"/>
            <w:shd w:val="clear" w:color="auto" w:fill="F7CAAC"/>
          </w:tcPr>
          <w:p w14:paraId="29BF4C47" w14:textId="77777777" w:rsidR="00AE229D" w:rsidRPr="00221630" w:rsidRDefault="00AE229D" w:rsidP="00AE229D">
            <w:pPr>
              <w:jc w:val="both"/>
              <w:rPr>
                <w:b/>
              </w:rPr>
            </w:pPr>
            <w:r w:rsidRPr="00221630">
              <w:rPr>
                <w:b/>
              </w:rPr>
              <w:t>Typ předmětu</w:t>
            </w:r>
          </w:p>
        </w:tc>
        <w:tc>
          <w:tcPr>
            <w:tcW w:w="3406" w:type="dxa"/>
            <w:gridSpan w:val="4"/>
          </w:tcPr>
          <w:p w14:paraId="2ADE180F" w14:textId="77777777" w:rsidR="00AE229D" w:rsidRPr="00221630" w:rsidRDefault="00AE229D" w:rsidP="00AE229D">
            <w:pPr>
              <w:jc w:val="both"/>
            </w:pPr>
            <w:r>
              <w:t>povinný</w:t>
            </w:r>
            <w:r w:rsidRPr="00221630">
              <w:t xml:space="preserve"> „P</w:t>
            </w:r>
            <w:r>
              <w:t>Z</w:t>
            </w:r>
            <w:r w:rsidRPr="00221630">
              <w:t>“</w:t>
            </w:r>
          </w:p>
        </w:tc>
        <w:tc>
          <w:tcPr>
            <w:tcW w:w="2695" w:type="dxa"/>
            <w:gridSpan w:val="2"/>
            <w:shd w:val="clear" w:color="auto" w:fill="F7CAAC"/>
          </w:tcPr>
          <w:p w14:paraId="254DD03E" w14:textId="77777777" w:rsidR="00AE229D" w:rsidRPr="00221630" w:rsidRDefault="00AE229D" w:rsidP="00AE229D">
            <w:pPr>
              <w:jc w:val="both"/>
            </w:pPr>
            <w:r w:rsidRPr="00221630">
              <w:rPr>
                <w:b/>
              </w:rPr>
              <w:t>doporučený ročník / semestr</w:t>
            </w:r>
          </w:p>
        </w:tc>
        <w:tc>
          <w:tcPr>
            <w:tcW w:w="668" w:type="dxa"/>
          </w:tcPr>
          <w:p w14:paraId="353A975E" w14:textId="77777777" w:rsidR="00AE229D" w:rsidRPr="00221630" w:rsidRDefault="00AE229D" w:rsidP="00AE229D">
            <w:pPr>
              <w:jc w:val="both"/>
            </w:pPr>
            <w:r w:rsidRPr="00221630">
              <w:t>2/Z</w:t>
            </w:r>
          </w:p>
        </w:tc>
      </w:tr>
      <w:tr w:rsidR="00AE229D" w14:paraId="130A5E29" w14:textId="77777777" w:rsidTr="00AE229D">
        <w:tc>
          <w:tcPr>
            <w:tcW w:w="3086" w:type="dxa"/>
            <w:shd w:val="clear" w:color="auto" w:fill="F7CAAC"/>
          </w:tcPr>
          <w:p w14:paraId="2605BF35" w14:textId="77777777" w:rsidR="00AE229D" w:rsidRPr="00221630" w:rsidRDefault="00AE229D" w:rsidP="00AE229D">
            <w:pPr>
              <w:jc w:val="both"/>
              <w:rPr>
                <w:b/>
              </w:rPr>
            </w:pPr>
            <w:r w:rsidRPr="00221630">
              <w:rPr>
                <w:b/>
              </w:rPr>
              <w:t>Rozsah studijního předmětu</w:t>
            </w:r>
          </w:p>
        </w:tc>
        <w:tc>
          <w:tcPr>
            <w:tcW w:w="1701" w:type="dxa"/>
            <w:gridSpan w:val="2"/>
          </w:tcPr>
          <w:p w14:paraId="45852AF2" w14:textId="77777777" w:rsidR="00AE229D" w:rsidRPr="00221630" w:rsidRDefault="00AE229D" w:rsidP="00AE229D">
            <w:pPr>
              <w:jc w:val="both"/>
            </w:pPr>
            <w:r w:rsidRPr="00221630">
              <w:t>13p + 26s</w:t>
            </w:r>
          </w:p>
        </w:tc>
        <w:tc>
          <w:tcPr>
            <w:tcW w:w="889" w:type="dxa"/>
            <w:shd w:val="clear" w:color="auto" w:fill="F7CAAC"/>
          </w:tcPr>
          <w:p w14:paraId="20CD65D3" w14:textId="77777777" w:rsidR="00AE229D" w:rsidRPr="00221630" w:rsidRDefault="00AE229D" w:rsidP="00AE229D">
            <w:pPr>
              <w:jc w:val="both"/>
              <w:rPr>
                <w:b/>
              </w:rPr>
            </w:pPr>
            <w:r w:rsidRPr="00221630">
              <w:rPr>
                <w:b/>
              </w:rPr>
              <w:t xml:space="preserve">hod. </w:t>
            </w:r>
          </w:p>
        </w:tc>
        <w:tc>
          <w:tcPr>
            <w:tcW w:w="816" w:type="dxa"/>
          </w:tcPr>
          <w:p w14:paraId="02C81650" w14:textId="77777777" w:rsidR="00AE229D" w:rsidRPr="00221630" w:rsidRDefault="00AE229D" w:rsidP="00AE229D">
            <w:pPr>
              <w:jc w:val="both"/>
            </w:pPr>
            <w:r w:rsidRPr="00221630">
              <w:t>39</w:t>
            </w:r>
          </w:p>
        </w:tc>
        <w:tc>
          <w:tcPr>
            <w:tcW w:w="2156" w:type="dxa"/>
            <w:shd w:val="clear" w:color="auto" w:fill="F7CAAC"/>
          </w:tcPr>
          <w:p w14:paraId="510CB98D" w14:textId="77777777" w:rsidR="00AE229D" w:rsidRPr="00221630" w:rsidRDefault="00AE229D" w:rsidP="00AE229D">
            <w:pPr>
              <w:jc w:val="both"/>
              <w:rPr>
                <w:b/>
              </w:rPr>
            </w:pPr>
            <w:r w:rsidRPr="00221630">
              <w:rPr>
                <w:b/>
              </w:rPr>
              <w:t>kreditů</w:t>
            </w:r>
          </w:p>
        </w:tc>
        <w:tc>
          <w:tcPr>
            <w:tcW w:w="1207" w:type="dxa"/>
            <w:gridSpan w:val="2"/>
          </w:tcPr>
          <w:p w14:paraId="703742CB" w14:textId="77777777" w:rsidR="00AE229D" w:rsidRPr="00221630" w:rsidRDefault="00AE229D" w:rsidP="00AE229D">
            <w:pPr>
              <w:jc w:val="both"/>
            </w:pPr>
            <w:r w:rsidRPr="00221630">
              <w:t>4</w:t>
            </w:r>
          </w:p>
        </w:tc>
      </w:tr>
      <w:tr w:rsidR="00AE229D" w14:paraId="5795E626" w14:textId="77777777" w:rsidTr="00AE229D">
        <w:tc>
          <w:tcPr>
            <w:tcW w:w="3086" w:type="dxa"/>
            <w:shd w:val="clear" w:color="auto" w:fill="F7CAAC"/>
          </w:tcPr>
          <w:p w14:paraId="0FCAFA7A" w14:textId="77777777" w:rsidR="00AE229D" w:rsidRPr="00221630" w:rsidRDefault="00AE229D" w:rsidP="00AE229D">
            <w:pPr>
              <w:jc w:val="both"/>
              <w:rPr>
                <w:b/>
              </w:rPr>
            </w:pPr>
            <w:r w:rsidRPr="00221630">
              <w:rPr>
                <w:b/>
              </w:rPr>
              <w:t>Prerekvizity, korekvizity, ekvivalence</w:t>
            </w:r>
          </w:p>
        </w:tc>
        <w:tc>
          <w:tcPr>
            <w:tcW w:w="6769" w:type="dxa"/>
            <w:gridSpan w:val="7"/>
          </w:tcPr>
          <w:p w14:paraId="78F7DAE8" w14:textId="39FFABAD" w:rsidR="00AE229D" w:rsidRPr="00221630" w:rsidRDefault="00AE229D" w:rsidP="00AE229D">
            <w:pPr>
              <w:jc w:val="both"/>
            </w:pPr>
            <w:r>
              <w:t>Ekvivalence (</w:t>
            </w:r>
            <w:r w:rsidRPr="00221630">
              <w:t>Logistika</w:t>
            </w:r>
            <w:r w:rsidR="00D70DA8">
              <w:t xml:space="preserve"> II</w:t>
            </w:r>
            <w:r>
              <w:t>)</w:t>
            </w:r>
          </w:p>
        </w:tc>
      </w:tr>
      <w:tr w:rsidR="00AE229D" w14:paraId="78081390" w14:textId="77777777" w:rsidTr="00AE229D">
        <w:tc>
          <w:tcPr>
            <w:tcW w:w="3086" w:type="dxa"/>
            <w:shd w:val="clear" w:color="auto" w:fill="F7CAAC"/>
          </w:tcPr>
          <w:p w14:paraId="2CAB20FD" w14:textId="77777777" w:rsidR="00AE229D" w:rsidRPr="00221630" w:rsidRDefault="00AE229D" w:rsidP="00AE229D">
            <w:pPr>
              <w:jc w:val="both"/>
              <w:rPr>
                <w:b/>
              </w:rPr>
            </w:pPr>
            <w:r w:rsidRPr="00221630">
              <w:rPr>
                <w:b/>
              </w:rPr>
              <w:t>Způsob ověření studijních výsledků</w:t>
            </w:r>
          </w:p>
        </w:tc>
        <w:tc>
          <w:tcPr>
            <w:tcW w:w="3406" w:type="dxa"/>
            <w:gridSpan w:val="4"/>
          </w:tcPr>
          <w:p w14:paraId="3C1D53F1" w14:textId="77777777" w:rsidR="00AE229D" w:rsidRPr="00221630" w:rsidRDefault="00AE229D" w:rsidP="00AE229D">
            <w:pPr>
              <w:jc w:val="both"/>
            </w:pPr>
            <w:r>
              <w:t>z</w:t>
            </w:r>
            <w:r w:rsidRPr="00221630">
              <w:t>ápočet, zkouška</w:t>
            </w:r>
          </w:p>
        </w:tc>
        <w:tc>
          <w:tcPr>
            <w:tcW w:w="2156" w:type="dxa"/>
            <w:shd w:val="clear" w:color="auto" w:fill="F7CAAC"/>
          </w:tcPr>
          <w:p w14:paraId="4C2A09B6" w14:textId="77777777" w:rsidR="00AE229D" w:rsidRPr="00221630" w:rsidRDefault="00AE229D" w:rsidP="00AE229D">
            <w:pPr>
              <w:jc w:val="both"/>
              <w:rPr>
                <w:b/>
              </w:rPr>
            </w:pPr>
            <w:r w:rsidRPr="00221630">
              <w:rPr>
                <w:b/>
              </w:rPr>
              <w:t>Forma výuky</w:t>
            </w:r>
          </w:p>
        </w:tc>
        <w:tc>
          <w:tcPr>
            <w:tcW w:w="1207" w:type="dxa"/>
            <w:gridSpan w:val="2"/>
          </w:tcPr>
          <w:p w14:paraId="03C357B3" w14:textId="77777777" w:rsidR="00AE229D" w:rsidRPr="00221630" w:rsidRDefault="00AE229D" w:rsidP="00AE229D">
            <w:pPr>
              <w:jc w:val="both"/>
            </w:pPr>
            <w:r>
              <w:t>p</w:t>
            </w:r>
            <w:r w:rsidRPr="00221630">
              <w:t>řednáška, seminář</w:t>
            </w:r>
          </w:p>
        </w:tc>
      </w:tr>
      <w:tr w:rsidR="00AE229D" w14:paraId="235554E6" w14:textId="77777777" w:rsidTr="00AE229D">
        <w:tc>
          <w:tcPr>
            <w:tcW w:w="3086" w:type="dxa"/>
            <w:shd w:val="clear" w:color="auto" w:fill="F7CAAC"/>
          </w:tcPr>
          <w:p w14:paraId="68E37B96" w14:textId="77777777" w:rsidR="00AE229D" w:rsidRPr="00221630" w:rsidRDefault="00AE229D" w:rsidP="00AE229D">
            <w:pPr>
              <w:jc w:val="both"/>
              <w:rPr>
                <w:b/>
              </w:rPr>
            </w:pPr>
            <w:r w:rsidRPr="00221630">
              <w:rPr>
                <w:b/>
              </w:rPr>
              <w:t>Forma způsobu ověření studijních výsledků a další požadavky na studenta</w:t>
            </w:r>
          </w:p>
        </w:tc>
        <w:tc>
          <w:tcPr>
            <w:tcW w:w="6769" w:type="dxa"/>
            <w:gridSpan w:val="7"/>
            <w:tcBorders>
              <w:bottom w:val="nil"/>
            </w:tcBorders>
          </w:tcPr>
          <w:p w14:paraId="7A09287E" w14:textId="77777777" w:rsidR="00AE229D" w:rsidRPr="00221630" w:rsidRDefault="00AE229D" w:rsidP="00AE229D">
            <w:pPr>
              <w:jc w:val="both"/>
            </w:pPr>
            <w:r w:rsidRPr="00221630">
              <w:t xml:space="preserve">Způsob zakončení předmětu – zápočet, zkouška </w:t>
            </w:r>
          </w:p>
          <w:p w14:paraId="4C636568" w14:textId="77777777" w:rsidR="00AE229D" w:rsidRPr="00221630" w:rsidRDefault="00AE229D" w:rsidP="00AE229D">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1C361589" w14:textId="77777777" w:rsidR="00AE229D" w:rsidRPr="00221630" w:rsidRDefault="00AE229D" w:rsidP="00AE229D">
            <w:pPr>
              <w:jc w:val="both"/>
            </w:pPr>
            <w:r w:rsidRPr="00221630">
              <w:t>Požadavky ke zkoušce: zvládnutí písemného testu z teorie minimálně na 60%.</w:t>
            </w:r>
          </w:p>
          <w:p w14:paraId="61E4D892" w14:textId="77777777" w:rsidR="00AE229D" w:rsidRPr="00221630" w:rsidRDefault="00AE229D" w:rsidP="00AE229D">
            <w:pPr>
              <w:jc w:val="both"/>
            </w:pPr>
            <w:r w:rsidRPr="00221630">
              <w:t>Výsledná známka je kombinací výsledku zkouškového testu (40%), zápočtového testu (40%) a obhajoby zápočtové seminární práce (20%).</w:t>
            </w:r>
          </w:p>
        </w:tc>
      </w:tr>
      <w:tr w:rsidR="00AE229D" w14:paraId="660866E5" w14:textId="77777777" w:rsidTr="00AE229D">
        <w:trPr>
          <w:trHeight w:val="42"/>
        </w:trPr>
        <w:tc>
          <w:tcPr>
            <w:tcW w:w="9855" w:type="dxa"/>
            <w:gridSpan w:val="8"/>
            <w:tcBorders>
              <w:top w:val="nil"/>
            </w:tcBorders>
          </w:tcPr>
          <w:p w14:paraId="1BA6B8B3" w14:textId="77777777" w:rsidR="00AE229D" w:rsidRPr="00221630" w:rsidRDefault="00AE229D" w:rsidP="00AE229D">
            <w:pPr>
              <w:jc w:val="both"/>
            </w:pPr>
          </w:p>
        </w:tc>
      </w:tr>
      <w:tr w:rsidR="00AE229D" w14:paraId="3FE1F2E8" w14:textId="77777777" w:rsidTr="00AE229D">
        <w:trPr>
          <w:trHeight w:val="197"/>
        </w:trPr>
        <w:tc>
          <w:tcPr>
            <w:tcW w:w="3086" w:type="dxa"/>
            <w:tcBorders>
              <w:top w:val="nil"/>
            </w:tcBorders>
            <w:shd w:val="clear" w:color="auto" w:fill="F7CAAC"/>
          </w:tcPr>
          <w:p w14:paraId="6B603E0C" w14:textId="77777777" w:rsidR="00AE229D" w:rsidRPr="00221630" w:rsidRDefault="00AE229D" w:rsidP="00AE229D">
            <w:pPr>
              <w:jc w:val="both"/>
              <w:rPr>
                <w:b/>
              </w:rPr>
            </w:pPr>
            <w:r w:rsidRPr="00221630">
              <w:rPr>
                <w:b/>
              </w:rPr>
              <w:t>Garant předmětu</w:t>
            </w:r>
          </w:p>
        </w:tc>
        <w:tc>
          <w:tcPr>
            <w:tcW w:w="6769" w:type="dxa"/>
            <w:gridSpan w:val="7"/>
            <w:tcBorders>
              <w:top w:val="nil"/>
            </w:tcBorders>
          </w:tcPr>
          <w:p w14:paraId="663950E9" w14:textId="77777777" w:rsidR="00AE229D" w:rsidRPr="00221630" w:rsidRDefault="00AE229D" w:rsidP="00AE229D">
            <w:pPr>
              <w:jc w:val="both"/>
            </w:pPr>
            <w:r w:rsidRPr="00221630">
              <w:t>Ing. Denisa Hrušecká, Ph.D.</w:t>
            </w:r>
          </w:p>
        </w:tc>
      </w:tr>
      <w:tr w:rsidR="005C07FB" w14:paraId="30D27459" w14:textId="77777777" w:rsidTr="00AE229D">
        <w:trPr>
          <w:trHeight w:val="243"/>
        </w:trPr>
        <w:tc>
          <w:tcPr>
            <w:tcW w:w="3086" w:type="dxa"/>
            <w:tcBorders>
              <w:top w:val="nil"/>
            </w:tcBorders>
            <w:shd w:val="clear" w:color="auto" w:fill="F7CAAC"/>
          </w:tcPr>
          <w:p w14:paraId="5A307636" w14:textId="77777777" w:rsidR="005C07FB" w:rsidRPr="00221630" w:rsidRDefault="005C07FB" w:rsidP="005C07FB">
            <w:pPr>
              <w:jc w:val="both"/>
              <w:rPr>
                <w:b/>
              </w:rPr>
            </w:pPr>
            <w:r w:rsidRPr="00221630">
              <w:rPr>
                <w:b/>
              </w:rPr>
              <w:t>Zapojení garanta do výuky předmětu</w:t>
            </w:r>
          </w:p>
        </w:tc>
        <w:tc>
          <w:tcPr>
            <w:tcW w:w="6769" w:type="dxa"/>
            <w:gridSpan w:val="7"/>
            <w:tcBorders>
              <w:top w:val="nil"/>
            </w:tcBorders>
          </w:tcPr>
          <w:p w14:paraId="1033DDD8" w14:textId="5E9CCE4D" w:rsidR="005C07FB" w:rsidRPr="00221630" w:rsidRDefault="005C07FB" w:rsidP="005C07FB">
            <w:pPr>
              <w:jc w:val="both"/>
            </w:pPr>
            <w:r w:rsidRPr="00823401">
              <w:t xml:space="preserve">Garant se </w:t>
            </w:r>
            <w:r>
              <w:t>podílí na přednášení v rozsahu 55</w:t>
            </w:r>
            <w:r w:rsidRPr="00823401">
              <w:t xml:space="preserve"> %, dále stanovuje koncepci </w:t>
            </w:r>
            <w:r>
              <w:t>seminářů</w:t>
            </w:r>
            <w:r w:rsidRPr="00823401">
              <w:t xml:space="preserve"> a dohlíží na jejich jednotné vedení.</w:t>
            </w:r>
          </w:p>
        </w:tc>
      </w:tr>
      <w:tr w:rsidR="005C07FB" w14:paraId="4CDA4710" w14:textId="77777777" w:rsidTr="00AE229D">
        <w:tc>
          <w:tcPr>
            <w:tcW w:w="3086" w:type="dxa"/>
            <w:shd w:val="clear" w:color="auto" w:fill="F7CAAC"/>
          </w:tcPr>
          <w:p w14:paraId="14C63BBF" w14:textId="77777777" w:rsidR="005C07FB" w:rsidRPr="00221630" w:rsidRDefault="005C07FB" w:rsidP="005C07FB">
            <w:pPr>
              <w:jc w:val="both"/>
              <w:rPr>
                <w:b/>
              </w:rPr>
            </w:pPr>
            <w:r w:rsidRPr="00221630">
              <w:rPr>
                <w:b/>
              </w:rPr>
              <w:t>Vyučující</w:t>
            </w:r>
          </w:p>
        </w:tc>
        <w:tc>
          <w:tcPr>
            <w:tcW w:w="6769" w:type="dxa"/>
            <w:gridSpan w:val="7"/>
            <w:tcBorders>
              <w:bottom w:val="nil"/>
            </w:tcBorders>
          </w:tcPr>
          <w:p w14:paraId="13EED7D2" w14:textId="1D0BAFA7" w:rsidR="005C07FB" w:rsidRPr="00221630" w:rsidRDefault="005C07FB" w:rsidP="005C07FB">
            <w:pPr>
              <w:jc w:val="both"/>
            </w:pPr>
            <w:r w:rsidRPr="00221630">
              <w:t>Ing. Denisa Hrušecká, Ph.D. – přednášky (</w:t>
            </w:r>
            <w:r>
              <w:t>55</w:t>
            </w:r>
            <w:r w:rsidRPr="00221630">
              <w:t>%)</w:t>
            </w:r>
            <w:r>
              <w:t xml:space="preserve">, </w:t>
            </w:r>
            <w:r w:rsidRPr="00221630">
              <w:t>doc. Ing. Roman Bobák, Ph.D. – přednášky (</w:t>
            </w:r>
            <w:r>
              <w:t>35</w:t>
            </w:r>
            <w:r w:rsidRPr="00221630">
              <w:t>%)</w:t>
            </w:r>
            <w:r>
              <w:t>, Ing. Zdeněk Liška – přednášky (10%)</w:t>
            </w:r>
            <w:r w:rsidR="002B3D10">
              <w:t xml:space="preserve"> – ext.</w:t>
            </w:r>
          </w:p>
        </w:tc>
      </w:tr>
      <w:tr w:rsidR="00AE229D" w14:paraId="2CCA7854" w14:textId="77777777" w:rsidTr="00AE229D">
        <w:trPr>
          <w:trHeight w:val="42"/>
        </w:trPr>
        <w:tc>
          <w:tcPr>
            <w:tcW w:w="9855" w:type="dxa"/>
            <w:gridSpan w:val="8"/>
            <w:tcBorders>
              <w:top w:val="nil"/>
            </w:tcBorders>
          </w:tcPr>
          <w:p w14:paraId="6CE51E5B" w14:textId="77777777" w:rsidR="00AE229D" w:rsidRPr="00221630" w:rsidRDefault="00AE229D" w:rsidP="00AE229D">
            <w:pPr>
              <w:jc w:val="both"/>
            </w:pPr>
          </w:p>
        </w:tc>
      </w:tr>
      <w:tr w:rsidR="00AE229D" w14:paraId="3C7EDDFA" w14:textId="77777777" w:rsidTr="00AE229D">
        <w:tc>
          <w:tcPr>
            <w:tcW w:w="3086" w:type="dxa"/>
            <w:shd w:val="clear" w:color="auto" w:fill="F7CAAC"/>
          </w:tcPr>
          <w:p w14:paraId="6E76FE50" w14:textId="77777777" w:rsidR="00AE229D" w:rsidRPr="00221630" w:rsidRDefault="00AE229D" w:rsidP="00AE229D">
            <w:pPr>
              <w:jc w:val="both"/>
              <w:rPr>
                <w:b/>
              </w:rPr>
            </w:pPr>
            <w:r w:rsidRPr="00221630">
              <w:rPr>
                <w:b/>
              </w:rPr>
              <w:t>Stručná anotace předmětu</w:t>
            </w:r>
          </w:p>
        </w:tc>
        <w:tc>
          <w:tcPr>
            <w:tcW w:w="6769" w:type="dxa"/>
            <w:gridSpan w:val="7"/>
            <w:tcBorders>
              <w:bottom w:val="nil"/>
            </w:tcBorders>
          </w:tcPr>
          <w:p w14:paraId="66072E0F" w14:textId="77777777" w:rsidR="00AE229D" w:rsidRPr="00221630" w:rsidRDefault="00AE229D" w:rsidP="00AE229D">
            <w:pPr>
              <w:jc w:val="both"/>
            </w:pPr>
          </w:p>
        </w:tc>
      </w:tr>
      <w:tr w:rsidR="00AE229D" w14:paraId="622F021C" w14:textId="77777777" w:rsidTr="00AE229D">
        <w:trPr>
          <w:trHeight w:val="3157"/>
        </w:trPr>
        <w:tc>
          <w:tcPr>
            <w:tcW w:w="9855" w:type="dxa"/>
            <w:gridSpan w:val="8"/>
            <w:tcBorders>
              <w:top w:val="nil"/>
              <w:bottom w:val="single" w:sz="12" w:space="0" w:color="auto"/>
            </w:tcBorders>
          </w:tcPr>
          <w:p w14:paraId="6A168234" w14:textId="77777777" w:rsidR="00AE229D" w:rsidRDefault="00AE229D" w:rsidP="00AE229D">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w:t>
            </w:r>
          </w:p>
          <w:p w14:paraId="7C8E028B" w14:textId="77777777" w:rsidR="00AE229D" w:rsidRDefault="00AE229D" w:rsidP="00AE229D">
            <w:pPr>
              <w:jc w:val="both"/>
            </w:pPr>
            <w:r w:rsidRPr="00221630">
              <w:t>Obsah seminářů je obohacen také o průběžné konzultování výstupů zadaných témat týmových projektů, které řeší konkrétní témata spolupracujících partnerů z podnikové sféry.</w:t>
            </w:r>
          </w:p>
          <w:p w14:paraId="6F047FC9" w14:textId="415B2D37" w:rsidR="00AE229D" w:rsidRDefault="00AE229D" w:rsidP="005961AC">
            <w:pPr>
              <w:pStyle w:val="Odstavecseseznamem"/>
              <w:numPr>
                <w:ilvl w:val="0"/>
                <w:numId w:val="63"/>
              </w:numPr>
              <w:ind w:left="319" w:hanging="284"/>
              <w:jc w:val="both"/>
            </w:pPr>
            <w:r>
              <w:t>Co je logistika, základní pojmy, podstata logistiky, netradiční pojetí logistiky</w:t>
            </w:r>
            <w:r w:rsidR="006E0A6F">
              <w:t>.</w:t>
            </w:r>
          </w:p>
          <w:p w14:paraId="1AA73470" w14:textId="303CC566" w:rsidR="00AE229D" w:rsidRDefault="00AE229D" w:rsidP="005961AC">
            <w:pPr>
              <w:pStyle w:val="Odstavecseseznamem"/>
              <w:numPr>
                <w:ilvl w:val="0"/>
                <w:numId w:val="63"/>
              </w:numPr>
              <w:ind w:left="319" w:hanging="284"/>
              <w:jc w:val="both"/>
            </w:pPr>
            <w:r>
              <w:t>Logistický systém podniku, logistická koncepce, členění logistiky</w:t>
            </w:r>
            <w:r w:rsidR="006E0A6F">
              <w:t>.</w:t>
            </w:r>
          </w:p>
          <w:p w14:paraId="1B936E41" w14:textId="42603DE0" w:rsidR="00AE229D" w:rsidRDefault="00AE229D" w:rsidP="005961AC">
            <w:pPr>
              <w:pStyle w:val="Odstavecseseznamem"/>
              <w:numPr>
                <w:ilvl w:val="0"/>
                <w:numId w:val="63"/>
              </w:numPr>
              <w:ind w:left="319" w:hanging="284"/>
              <w:jc w:val="both"/>
            </w:pPr>
            <w:r>
              <w:t>Marketingová logistika a logistický management</w:t>
            </w:r>
            <w:r w:rsidR="006E0A6F">
              <w:t>.</w:t>
            </w:r>
          </w:p>
          <w:p w14:paraId="01F9649F" w14:textId="1388DCBB" w:rsidR="00AE229D" w:rsidRDefault="00AE229D" w:rsidP="005961AC">
            <w:pPr>
              <w:pStyle w:val="Odstavecseseznamem"/>
              <w:numPr>
                <w:ilvl w:val="0"/>
                <w:numId w:val="63"/>
              </w:numPr>
              <w:ind w:left="319" w:hanging="284"/>
              <w:jc w:val="both"/>
            </w:pPr>
            <w:r>
              <w:t>Nákupní logistika, metoda Make-or-Buy, nákupní strategie firmy, optimální výše objednávky</w:t>
            </w:r>
            <w:r w:rsidR="006E0A6F">
              <w:t>.</w:t>
            </w:r>
          </w:p>
          <w:p w14:paraId="5795D34B" w14:textId="77BA1EC7" w:rsidR="00AE229D" w:rsidRDefault="00AE229D" w:rsidP="005961AC">
            <w:pPr>
              <w:pStyle w:val="Odstavecseseznamem"/>
              <w:numPr>
                <w:ilvl w:val="0"/>
                <w:numId w:val="63"/>
              </w:numPr>
              <w:ind w:left="319" w:hanging="284"/>
              <w:jc w:val="both"/>
            </w:pPr>
            <w:r>
              <w:t>Logistika zásobování, klasifikace zásob a modely řízení zásob</w:t>
            </w:r>
            <w:r w:rsidR="006E0A6F">
              <w:t>.</w:t>
            </w:r>
          </w:p>
          <w:p w14:paraId="29D7D28B" w14:textId="096A442F" w:rsidR="00AE229D" w:rsidRDefault="00AE229D" w:rsidP="005961AC">
            <w:pPr>
              <w:pStyle w:val="Odstavecseseznamem"/>
              <w:numPr>
                <w:ilvl w:val="0"/>
                <w:numId w:val="63"/>
              </w:numPr>
              <w:ind w:left="319" w:hanging="284"/>
              <w:jc w:val="both"/>
            </w:pPr>
            <w:r>
              <w:t>Skladování, skladové technologie, výpočty cyklů automatických zakladačů, typy skladů</w:t>
            </w:r>
            <w:r w:rsidR="006E0A6F">
              <w:t>.</w:t>
            </w:r>
          </w:p>
          <w:p w14:paraId="57B4F75C" w14:textId="5831EF7B" w:rsidR="00AE229D" w:rsidRDefault="00AE229D" w:rsidP="005961AC">
            <w:pPr>
              <w:pStyle w:val="Odstavecseseznamem"/>
              <w:numPr>
                <w:ilvl w:val="0"/>
                <w:numId w:val="63"/>
              </w:numPr>
              <w:ind w:left="319" w:hanging="284"/>
              <w:jc w:val="both"/>
            </w:pPr>
            <w:r>
              <w:t>Výrobní logistika, rozhodování o optimální výrobní kapacitě a kapacitě manipulačních prostředků</w:t>
            </w:r>
            <w:r w:rsidR="006E0A6F">
              <w:t>.</w:t>
            </w:r>
          </w:p>
          <w:p w14:paraId="54826E98" w14:textId="4BA621AD" w:rsidR="00AE229D" w:rsidRDefault="00AE229D" w:rsidP="005961AC">
            <w:pPr>
              <w:pStyle w:val="Odstavecseseznamem"/>
              <w:numPr>
                <w:ilvl w:val="0"/>
                <w:numId w:val="63"/>
              </w:numPr>
              <w:ind w:left="319" w:hanging="284"/>
              <w:jc w:val="both"/>
            </w:pPr>
            <w:r>
              <w:t>Štíhlá logistika ve výrobě, přístup JIT, Kanban, vizualizace v logistice, řízení materiálových toků</w:t>
            </w:r>
            <w:r w:rsidR="006E0A6F">
              <w:t>.</w:t>
            </w:r>
          </w:p>
          <w:p w14:paraId="2AD9A5D2" w14:textId="4144E0CA" w:rsidR="00AE229D" w:rsidRDefault="00AE229D" w:rsidP="005961AC">
            <w:pPr>
              <w:pStyle w:val="Odstavecseseznamem"/>
              <w:numPr>
                <w:ilvl w:val="0"/>
                <w:numId w:val="63"/>
              </w:numPr>
              <w:ind w:left="319" w:hanging="284"/>
              <w:jc w:val="both"/>
            </w:pPr>
            <w:r>
              <w:t>Doprava a manipulace, dopravní problémy, vytíženost dopravy, manipulační problémy</w:t>
            </w:r>
            <w:r w:rsidR="006E0A6F">
              <w:t>.</w:t>
            </w:r>
          </w:p>
          <w:p w14:paraId="7ABB32A4" w14:textId="465D0C64" w:rsidR="00AE229D" w:rsidRDefault="00AE229D" w:rsidP="005961AC">
            <w:pPr>
              <w:pStyle w:val="Odstavecseseznamem"/>
              <w:numPr>
                <w:ilvl w:val="0"/>
                <w:numId w:val="63"/>
              </w:numPr>
              <w:ind w:left="319" w:hanging="284"/>
              <w:jc w:val="both"/>
            </w:pPr>
            <w:r>
              <w:t>Distribuční logistika, problém obchodního cestujícího, dislokační úlohy, optimální lokace centrálního skladu</w:t>
            </w:r>
            <w:r w:rsidR="006E0A6F">
              <w:t>.</w:t>
            </w:r>
          </w:p>
          <w:p w14:paraId="7A92B71C" w14:textId="4D0E9F71" w:rsidR="00AE229D" w:rsidRDefault="00AE229D" w:rsidP="005961AC">
            <w:pPr>
              <w:pStyle w:val="Odstavecseseznamem"/>
              <w:numPr>
                <w:ilvl w:val="0"/>
                <w:numId w:val="63"/>
              </w:numPr>
              <w:ind w:left="319" w:hanging="284"/>
              <w:jc w:val="both"/>
            </w:pPr>
            <w:r>
              <w:t>Faktory úspěšnosti logistiky, logistický informační systém</w:t>
            </w:r>
            <w:r w:rsidR="006E0A6F">
              <w:t>.</w:t>
            </w:r>
          </w:p>
          <w:p w14:paraId="69879EFC" w14:textId="3AE035F3" w:rsidR="00AE229D" w:rsidRDefault="00AE229D" w:rsidP="005961AC">
            <w:pPr>
              <w:pStyle w:val="Odstavecseseznamem"/>
              <w:numPr>
                <w:ilvl w:val="0"/>
                <w:numId w:val="63"/>
              </w:numPr>
              <w:ind w:left="319" w:hanging="284"/>
              <w:jc w:val="both"/>
            </w:pPr>
            <w:r>
              <w:t>Logistika v kontextu Industry 4.0, moderní technologie v</w:t>
            </w:r>
            <w:r w:rsidR="006E0A6F">
              <w:t> </w:t>
            </w:r>
            <w:r>
              <w:t>logistice</w:t>
            </w:r>
            <w:r w:rsidR="006E0A6F">
              <w:t>.</w:t>
            </w:r>
          </w:p>
          <w:p w14:paraId="12EB2675" w14:textId="0EBB921B" w:rsidR="00AE229D" w:rsidRPr="00221630" w:rsidRDefault="00AE229D" w:rsidP="005961AC">
            <w:pPr>
              <w:pStyle w:val="Odstavecseseznamem"/>
              <w:numPr>
                <w:ilvl w:val="0"/>
                <w:numId w:val="63"/>
              </w:numPr>
              <w:ind w:left="319" w:hanging="284"/>
              <w:jc w:val="both"/>
            </w:pPr>
            <w:r>
              <w:t>Prezentace logistických projektů, případové studie</w:t>
            </w:r>
            <w:r w:rsidR="006E0A6F">
              <w:t>.</w:t>
            </w:r>
          </w:p>
        </w:tc>
      </w:tr>
      <w:tr w:rsidR="00AE229D" w14:paraId="2478A037" w14:textId="77777777" w:rsidTr="00AE229D">
        <w:trPr>
          <w:trHeight w:val="265"/>
        </w:trPr>
        <w:tc>
          <w:tcPr>
            <w:tcW w:w="3653" w:type="dxa"/>
            <w:gridSpan w:val="2"/>
            <w:tcBorders>
              <w:top w:val="nil"/>
            </w:tcBorders>
            <w:shd w:val="clear" w:color="auto" w:fill="F7CAAC"/>
          </w:tcPr>
          <w:p w14:paraId="4070E16F" w14:textId="77777777" w:rsidR="00AE229D" w:rsidRPr="00221630" w:rsidRDefault="00AE229D" w:rsidP="00AE229D">
            <w:pPr>
              <w:jc w:val="both"/>
            </w:pPr>
            <w:r w:rsidRPr="00221630">
              <w:rPr>
                <w:b/>
              </w:rPr>
              <w:t>Studijní literatura a studijní pomůcky</w:t>
            </w:r>
          </w:p>
        </w:tc>
        <w:tc>
          <w:tcPr>
            <w:tcW w:w="6202" w:type="dxa"/>
            <w:gridSpan w:val="6"/>
            <w:tcBorders>
              <w:top w:val="nil"/>
              <w:bottom w:val="nil"/>
            </w:tcBorders>
          </w:tcPr>
          <w:p w14:paraId="4585436E" w14:textId="77777777" w:rsidR="00AE229D" w:rsidRPr="00221630" w:rsidRDefault="00AE229D" w:rsidP="00AE229D">
            <w:pPr>
              <w:jc w:val="both"/>
            </w:pPr>
          </w:p>
        </w:tc>
      </w:tr>
      <w:tr w:rsidR="00AE229D" w14:paraId="492E58E3" w14:textId="77777777" w:rsidTr="00AE229D">
        <w:trPr>
          <w:trHeight w:val="694"/>
        </w:trPr>
        <w:tc>
          <w:tcPr>
            <w:tcW w:w="9855" w:type="dxa"/>
            <w:gridSpan w:val="8"/>
            <w:tcBorders>
              <w:top w:val="nil"/>
            </w:tcBorders>
          </w:tcPr>
          <w:p w14:paraId="42A71BDF" w14:textId="77777777" w:rsidR="00AE229D" w:rsidRPr="00221630" w:rsidRDefault="00AE229D" w:rsidP="00AE229D">
            <w:pPr>
              <w:jc w:val="both"/>
              <w:rPr>
                <w:b/>
              </w:rPr>
            </w:pPr>
            <w:r w:rsidRPr="00221630">
              <w:rPr>
                <w:b/>
              </w:rPr>
              <w:t>Povinná literatura</w:t>
            </w:r>
          </w:p>
          <w:p w14:paraId="1FE51534" w14:textId="77777777" w:rsidR="00AE229D" w:rsidRDefault="00AE229D" w:rsidP="00AE229D">
            <w:pPr>
              <w:jc w:val="both"/>
            </w:pPr>
            <w:r w:rsidRPr="00221630">
              <w:t xml:space="preserve">CHRISTOPHER, M. </w:t>
            </w:r>
            <w:r w:rsidRPr="00221630">
              <w:rPr>
                <w:i/>
              </w:rPr>
              <w:t>Logistics &amp; supply chain management</w:t>
            </w:r>
            <w:r w:rsidRPr="00221630">
              <w:t>. Fifth edition. Harlow: Pearson, 2016, 310 s. ISBN 978-1-292-08379-7.</w:t>
            </w:r>
          </w:p>
          <w:p w14:paraId="326B218A" w14:textId="77777777" w:rsidR="00AE229D" w:rsidRPr="00BE3BF4" w:rsidRDefault="00AE229D" w:rsidP="00AE229D">
            <w:pPr>
              <w:jc w:val="both"/>
            </w:pPr>
            <w:r>
              <w:t xml:space="preserve">SLACK, N., BRANDON-JONES, A., JOHNSTON, R. </w:t>
            </w:r>
            <w:r>
              <w:rPr>
                <w:i/>
              </w:rPr>
              <w:t xml:space="preserve">Operations Management. </w:t>
            </w:r>
            <w:r w:rsidRPr="00BE3BF4">
              <w:t>London:</w:t>
            </w:r>
            <w:r>
              <w:rPr>
                <w:i/>
              </w:rPr>
              <w:t xml:space="preserve"> </w:t>
            </w:r>
            <w:r>
              <w:t>Pearson, 2016, 728 p. ISBN 978-1-292-09867-8.</w:t>
            </w:r>
          </w:p>
          <w:p w14:paraId="52F28712" w14:textId="775D3139" w:rsidR="00AE229D" w:rsidRPr="00221630" w:rsidRDefault="00AE229D" w:rsidP="00AE229D">
            <w:pPr>
              <w:jc w:val="both"/>
            </w:pPr>
            <w:r w:rsidRPr="00221630">
              <w:t xml:space="preserve">Studijní opory e-learningového kurzu Logistika </w:t>
            </w:r>
            <w:r w:rsidR="00D70DA8">
              <w:t xml:space="preserve">II </w:t>
            </w:r>
            <w:r w:rsidRPr="00221630">
              <w:t>v LMS Moodle (Bobák, Hrušecká)</w:t>
            </w:r>
          </w:p>
          <w:p w14:paraId="3D349282" w14:textId="77777777" w:rsidR="00AE229D" w:rsidRPr="00221630" w:rsidRDefault="00AE229D" w:rsidP="00AE229D">
            <w:pPr>
              <w:jc w:val="both"/>
              <w:rPr>
                <w:b/>
              </w:rPr>
            </w:pPr>
            <w:r w:rsidRPr="00221630">
              <w:rPr>
                <w:b/>
              </w:rPr>
              <w:t>Doporučená literatura</w:t>
            </w:r>
          </w:p>
          <w:p w14:paraId="24E55E51" w14:textId="77777777" w:rsidR="00AE229D" w:rsidRPr="00A703F4" w:rsidRDefault="00AE229D" w:rsidP="00AE229D">
            <w:pPr>
              <w:jc w:val="both"/>
            </w:pPr>
            <w:r>
              <w:t xml:space="preserve">BOZARTH, C. C., HANDFIELD, R. B. </w:t>
            </w:r>
            <w:r w:rsidRPr="00A703F4">
              <w:rPr>
                <w:i/>
              </w:rPr>
              <w:t>Introduction to operations and supply chain management</w:t>
            </w:r>
            <w:r>
              <w:rPr>
                <w:i/>
              </w:rPr>
              <w:t xml:space="preserve">. </w:t>
            </w:r>
            <w:r>
              <w:t xml:space="preserve">London: Pearson, 2016. ISBN </w:t>
            </w:r>
            <w:r w:rsidRPr="00A703F4">
              <w:t>978-1-292-09342-0</w:t>
            </w:r>
          </w:p>
          <w:p w14:paraId="0E602225" w14:textId="77777777" w:rsidR="00AE229D" w:rsidRDefault="00AE229D" w:rsidP="00AE229D">
            <w:pPr>
              <w:jc w:val="both"/>
            </w:pPr>
            <w:r>
              <w:t xml:space="preserve">GWYNNE, R. </w:t>
            </w:r>
            <w:r w:rsidRPr="00264E3E">
              <w:rPr>
                <w:i/>
              </w:rPr>
              <w:t>Warehouse management : a complete guide to improving efficiency and minimizing costs in the modern warehouse</w:t>
            </w:r>
            <w:r>
              <w:t xml:space="preserve">. London: </w:t>
            </w:r>
            <w:r w:rsidRPr="00264E3E">
              <w:t>Kogan Page</w:t>
            </w:r>
            <w:r>
              <w:t xml:space="preserve">, 2018. ISBN </w:t>
            </w:r>
            <w:r w:rsidRPr="00264E3E">
              <w:t>978-0-7494-7977-0</w:t>
            </w:r>
            <w:r>
              <w:t>.</w:t>
            </w:r>
          </w:p>
          <w:p w14:paraId="190A9B51" w14:textId="77777777" w:rsidR="00AE229D" w:rsidRPr="00221630" w:rsidRDefault="00AE229D" w:rsidP="00AE229D">
            <w:pPr>
              <w:jc w:val="both"/>
            </w:pPr>
            <w:r w:rsidRPr="00221630">
              <w:t xml:space="preserve">MYERSON, P. </w:t>
            </w:r>
            <w:r w:rsidRPr="00221630">
              <w:rPr>
                <w:i/>
              </w:rPr>
              <w:t>Lean supply chain and logistics management</w:t>
            </w:r>
            <w:r w:rsidRPr="00221630">
              <w:t>. New York: McGraw-Hill, 2012, 270 s. ISBN 978-0-07-176626-5.</w:t>
            </w:r>
          </w:p>
          <w:p w14:paraId="46F53CE8" w14:textId="77777777" w:rsidR="00AE229D" w:rsidRPr="00221630" w:rsidRDefault="00AE229D" w:rsidP="00AE229D">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tc>
      </w:tr>
      <w:tr w:rsidR="00AE229D" w14:paraId="447C9F5C" w14:textId="77777777" w:rsidTr="00AE229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14D6AE" w14:textId="77777777" w:rsidR="00AE229D" w:rsidRPr="00221630" w:rsidRDefault="00AE229D" w:rsidP="00AE229D">
            <w:pPr>
              <w:rPr>
                <w:b/>
              </w:rPr>
            </w:pPr>
            <w:r w:rsidRPr="00221630">
              <w:rPr>
                <w:b/>
              </w:rPr>
              <w:t>Informace ke kombinované nebo distanční formě</w:t>
            </w:r>
          </w:p>
        </w:tc>
      </w:tr>
      <w:tr w:rsidR="00AE229D" w14:paraId="490DD19E" w14:textId="77777777" w:rsidTr="00AE229D">
        <w:tc>
          <w:tcPr>
            <w:tcW w:w="4787" w:type="dxa"/>
            <w:gridSpan w:val="3"/>
            <w:tcBorders>
              <w:top w:val="single" w:sz="2" w:space="0" w:color="auto"/>
            </w:tcBorders>
            <w:shd w:val="clear" w:color="auto" w:fill="F7CAAC"/>
          </w:tcPr>
          <w:p w14:paraId="7BFA7791" w14:textId="77777777" w:rsidR="00AE229D" w:rsidRPr="00221630" w:rsidRDefault="00AE229D" w:rsidP="00AE229D">
            <w:r w:rsidRPr="00221630">
              <w:rPr>
                <w:b/>
              </w:rPr>
              <w:t>Rozsah konzultací (soustředění)</w:t>
            </w:r>
          </w:p>
        </w:tc>
        <w:tc>
          <w:tcPr>
            <w:tcW w:w="889" w:type="dxa"/>
            <w:tcBorders>
              <w:top w:val="single" w:sz="2" w:space="0" w:color="auto"/>
            </w:tcBorders>
          </w:tcPr>
          <w:p w14:paraId="52C9EC23" w14:textId="77777777" w:rsidR="00AE229D" w:rsidRPr="00221630" w:rsidRDefault="00AE229D" w:rsidP="00AE229D">
            <w:r w:rsidRPr="00221630">
              <w:t>15</w:t>
            </w:r>
          </w:p>
        </w:tc>
        <w:tc>
          <w:tcPr>
            <w:tcW w:w="4179" w:type="dxa"/>
            <w:gridSpan w:val="4"/>
            <w:tcBorders>
              <w:top w:val="single" w:sz="2" w:space="0" w:color="auto"/>
            </w:tcBorders>
            <w:shd w:val="clear" w:color="auto" w:fill="F7CAAC"/>
          </w:tcPr>
          <w:p w14:paraId="2774DB4D" w14:textId="77777777" w:rsidR="00AE229D" w:rsidRPr="00221630" w:rsidRDefault="00AE229D" w:rsidP="00AE229D">
            <w:pPr>
              <w:jc w:val="both"/>
              <w:rPr>
                <w:b/>
              </w:rPr>
            </w:pPr>
            <w:r w:rsidRPr="00221630">
              <w:rPr>
                <w:b/>
              </w:rPr>
              <w:t xml:space="preserve">hodin </w:t>
            </w:r>
          </w:p>
        </w:tc>
      </w:tr>
      <w:tr w:rsidR="00AE229D" w14:paraId="6362849F" w14:textId="77777777" w:rsidTr="00AE229D">
        <w:tc>
          <w:tcPr>
            <w:tcW w:w="9855" w:type="dxa"/>
            <w:gridSpan w:val="8"/>
            <w:shd w:val="clear" w:color="auto" w:fill="F7CAAC"/>
          </w:tcPr>
          <w:p w14:paraId="322F8087" w14:textId="77777777" w:rsidR="00AE229D" w:rsidRPr="00221630" w:rsidRDefault="00AE229D" w:rsidP="00AE229D">
            <w:pPr>
              <w:jc w:val="both"/>
              <w:rPr>
                <w:b/>
              </w:rPr>
            </w:pPr>
            <w:r w:rsidRPr="00221630">
              <w:rPr>
                <w:b/>
              </w:rPr>
              <w:t>Informace o způsobu kontaktu s vyučujícím</w:t>
            </w:r>
          </w:p>
        </w:tc>
      </w:tr>
      <w:tr w:rsidR="00AE229D" w14:paraId="2B148A0C" w14:textId="77777777" w:rsidTr="00AE229D">
        <w:trPr>
          <w:trHeight w:val="544"/>
        </w:trPr>
        <w:tc>
          <w:tcPr>
            <w:tcW w:w="9855" w:type="dxa"/>
            <w:gridSpan w:val="8"/>
          </w:tcPr>
          <w:p w14:paraId="5586AFD6" w14:textId="77777777" w:rsidR="00AE229D" w:rsidRPr="00221630" w:rsidRDefault="00AE229D" w:rsidP="00AE229D">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00B803"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2439" w14:paraId="79E30B88" w14:textId="77777777" w:rsidTr="00F22439">
        <w:tc>
          <w:tcPr>
            <w:tcW w:w="9855" w:type="dxa"/>
            <w:gridSpan w:val="8"/>
            <w:tcBorders>
              <w:bottom w:val="double" w:sz="4" w:space="0" w:color="auto"/>
            </w:tcBorders>
            <w:shd w:val="clear" w:color="auto" w:fill="BDD6EE"/>
          </w:tcPr>
          <w:p w14:paraId="0CA03A23" w14:textId="77777777" w:rsidR="00F22439" w:rsidRDefault="00F22439" w:rsidP="00F22439">
            <w:pPr>
              <w:jc w:val="both"/>
              <w:rPr>
                <w:b/>
                <w:sz w:val="28"/>
              </w:rPr>
            </w:pPr>
            <w:r>
              <w:br w:type="page"/>
            </w:r>
            <w:r>
              <w:rPr>
                <w:b/>
                <w:sz w:val="28"/>
              </w:rPr>
              <w:t>B-III – Charakteristika studijního předmětu</w:t>
            </w:r>
          </w:p>
        </w:tc>
      </w:tr>
      <w:tr w:rsidR="00F22439" w14:paraId="167C4C6E" w14:textId="77777777" w:rsidTr="00F22439">
        <w:tc>
          <w:tcPr>
            <w:tcW w:w="3086" w:type="dxa"/>
            <w:tcBorders>
              <w:top w:val="double" w:sz="4" w:space="0" w:color="auto"/>
            </w:tcBorders>
            <w:shd w:val="clear" w:color="auto" w:fill="F7CAAC"/>
          </w:tcPr>
          <w:p w14:paraId="163E50CD" w14:textId="77777777" w:rsidR="00F22439" w:rsidRPr="00F76BFF" w:rsidRDefault="00F22439" w:rsidP="00F22439">
            <w:pPr>
              <w:jc w:val="both"/>
              <w:rPr>
                <w:b/>
              </w:rPr>
            </w:pPr>
            <w:r w:rsidRPr="00F76BFF">
              <w:rPr>
                <w:b/>
              </w:rPr>
              <w:t>Název studijního předmětu</w:t>
            </w:r>
          </w:p>
        </w:tc>
        <w:tc>
          <w:tcPr>
            <w:tcW w:w="6769" w:type="dxa"/>
            <w:gridSpan w:val="7"/>
            <w:tcBorders>
              <w:top w:val="double" w:sz="4" w:space="0" w:color="auto"/>
            </w:tcBorders>
          </w:tcPr>
          <w:p w14:paraId="6FAE8DA1" w14:textId="77777777" w:rsidR="00F22439" w:rsidRPr="00F76BFF" w:rsidRDefault="00F22439" w:rsidP="00F22439">
            <w:pPr>
              <w:jc w:val="both"/>
            </w:pPr>
            <w:r>
              <w:t>Průmyslová moderace</w:t>
            </w:r>
          </w:p>
        </w:tc>
      </w:tr>
      <w:tr w:rsidR="00F22439" w14:paraId="66374609" w14:textId="77777777" w:rsidTr="00F22439">
        <w:trPr>
          <w:trHeight w:val="249"/>
        </w:trPr>
        <w:tc>
          <w:tcPr>
            <w:tcW w:w="3086" w:type="dxa"/>
            <w:shd w:val="clear" w:color="auto" w:fill="F7CAAC"/>
          </w:tcPr>
          <w:p w14:paraId="398CE404" w14:textId="77777777" w:rsidR="00F22439" w:rsidRPr="00F76BFF" w:rsidRDefault="00F22439" w:rsidP="00F22439">
            <w:pPr>
              <w:jc w:val="both"/>
              <w:rPr>
                <w:b/>
              </w:rPr>
            </w:pPr>
            <w:r w:rsidRPr="00F76BFF">
              <w:rPr>
                <w:b/>
              </w:rPr>
              <w:t>Typ předmětu</w:t>
            </w:r>
          </w:p>
        </w:tc>
        <w:tc>
          <w:tcPr>
            <w:tcW w:w="3406" w:type="dxa"/>
            <w:gridSpan w:val="4"/>
          </w:tcPr>
          <w:p w14:paraId="6D142EF0" w14:textId="77777777" w:rsidR="00F22439" w:rsidRPr="00F76BFF" w:rsidRDefault="00F22439" w:rsidP="00F22439">
            <w:pPr>
              <w:jc w:val="both"/>
            </w:pPr>
            <w:r>
              <w:t>povinný „PZ“</w:t>
            </w:r>
          </w:p>
        </w:tc>
        <w:tc>
          <w:tcPr>
            <w:tcW w:w="2695" w:type="dxa"/>
            <w:gridSpan w:val="2"/>
            <w:shd w:val="clear" w:color="auto" w:fill="F7CAAC"/>
          </w:tcPr>
          <w:p w14:paraId="3A59A3F3" w14:textId="77777777" w:rsidR="00F22439" w:rsidRDefault="00F22439" w:rsidP="00F22439">
            <w:pPr>
              <w:jc w:val="both"/>
            </w:pPr>
            <w:r>
              <w:rPr>
                <w:b/>
              </w:rPr>
              <w:t>doporučený ročník / semestr</w:t>
            </w:r>
          </w:p>
        </w:tc>
        <w:tc>
          <w:tcPr>
            <w:tcW w:w="668" w:type="dxa"/>
          </w:tcPr>
          <w:p w14:paraId="1BF3775F" w14:textId="77777777" w:rsidR="00F22439" w:rsidRDefault="00F22439" w:rsidP="00F22439">
            <w:pPr>
              <w:jc w:val="both"/>
            </w:pPr>
            <w:r>
              <w:t>2/Z</w:t>
            </w:r>
          </w:p>
        </w:tc>
      </w:tr>
      <w:tr w:rsidR="00F22439" w14:paraId="2C974F24" w14:textId="77777777" w:rsidTr="00F22439">
        <w:tc>
          <w:tcPr>
            <w:tcW w:w="3086" w:type="dxa"/>
            <w:shd w:val="clear" w:color="auto" w:fill="F7CAAC"/>
          </w:tcPr>
          <w:p w14:paraId="7186AEE5" w14:textId="77777777" w:rsidR="00F22439" w:rsidRPr="00F76BFF" w:rsidRDefault="00F22439" w:rsidP="00F22439">
            <w:pPr>
              <w:jc w:val="both"/>
              <w:rPr>
                <w:b/>
              </w:rPr>
            </w:pPr>
            <w:r w:rsidRPr="00F76BFF">
              <w:rPr>
                <w:b/>
              </w:rPr>
              <w:t>Rozsah studijního předmětu</w:t>
            </w:r>
          </w:p>
        </w:tc>
        <w:tc>
          <w:tcPr>
            <w:tcW w:w="1701" w:type="dxa"/>
            <w:gridSpan w:val="2"/>
          </w:tcPr>
          <w:p w14:paraId="56F0690C" w14:textId="77777777" w:rsidR="00F22439" w:rsidRPr="00F76BFF" w:rsidRDefault="00F22439" w:rsidP="00F22439">
            <w:pPr>
              <w:jc w:val="both"/>
            </w:pPr>
            <w:r>
              <w:t>13p + 39s</w:t>
            </w:r>
          </w:p>
        </w:tc>
        <w:tc>
          <w:tcPr>
            <w:tcW w:w="889" w:type="dxa"/>
            <w:shd w:val="clear" w:color="auto" w:fill="F7CAAC"/>
          </w:tcPr>
          <w:p w14:paraId="5FFAD3E3" w14:textId="77777777" w:rsidR="00F22439" w:rsidRPr="00F76BFF" w:rsidRDefault="00F22439" w:rsidP="00F22439">
            <w:pPr>
              <w:jc w:val="both"/>
              <w:rPr>
                <w:b/>
              </w:rPr>
            </w:pPr>
            <w:r w:rsidRPr="00F76BFF">
              <w:rPr>
                <w:b/>
              </w:rPr>
              <w:t xml:space="preserve">hod. </w:t>
            </w:r>
          </w:p>
        </w:tc>
        <w:tc>
          <w:tcPr>
            <w:tcW w:w="816" w:type="dxa"/>
          </w:tcPr>
          <w:p w14:paraId="349FA633" w14:textId="77777777" w:rsidR="00F22439" w:rsidRDefault="00F22439" w:rsidP="00F22439">
            <w:pPr>
              <w:jc w:val="both"/>
            </w:pPr>
            <w:r>
              <w:t>52</w:t>
            </w:r>
          </w:p>
        </w:tc>
        <w:tc>
          <w:tcPr>
            <w:tcW w:w="2156" w:type="dxa"/>
            <w:shd w:val="clear" w:color="auto" w:fill="F7CAAC"/>
          </w:tcPr>
          <w:p w14:paraId="6BB7BA3B" w14:textId="77777777" w:rsidR="00F22439" w:rsidRDefault="00F22439" w:rsidP="00F22439">
            <w:pPr>
              <w:jc w:val="both"/>
              <w:rPr>
                <w:b/>
              </w:rPr>
            </w:pPr>
            <w:r>
              <w:rPr>
                <w:b/>
              </w:rPr>
              <w:t>kreditů</w:t>
            </w:r>
          </w:p>
        </w:tc>
        <w:tc>
          <w:tcPr>
            <w:tcW w:w="1207" w:type="dxa"/>
            <w:gridSpan w:val="2"/>
          </w:tcPr>
          <w:p w14:paraId="0270631F" w14:textId="77777777" w:rsidR="00F22439" w:rsidRDefault="00F22439" w:rsidP="00F22439">
            <w:pPr>
              <w:jc w:val="both"/>
            </w:pPr>
            <w:r>
              <w:t>5</w:t>
            </w:r>
          </w:p>
        </w:tc>
      </w:tr>
      <w:tr w:rsidR="00F22439" w14:paraId="694468F7" w14:textId="77777777" w:rsidTr="00F22439">
        <w:tc>
          <w:tcPr>
            <w:tcW w:w="3086" w:type="dxa"/>
            <w:shd w:val="clear" w:color="auto" w:fill="F7CAAC"/>
          </w:tcPr>
          <w:p w14:paraId="43C3D85E" w14:textId="77777777" w:rsidR="00F22439" w:rsidRPr="00F76BFF" w:rsidRDefault="00F22439" w:rsidP="00F22439">
            <w:pPr>
              <w:jc w:val="both"/>
              <w:rPr>
                <w:b/>
              </w:rPr>
            </w:pPr>
            <w:r w:rsidRPr="00F76BFF">
              <w:rPr>
                <w:b/>
              </w:rPr>
              <w:t>Prerekvizity, korekvizity, ekvivalence</w:t>
            </w:r>
          </w:p>
        </w:tc>
        <w:tc>
          <w:tcPr>
            <w:tcW w:w="6769" w:type="dxa"/>
            <w:gridSpan w:val="7"/>
          </w:tcPr>
          <w:p w14:paraId="4B507925" w14:textId="77777777" w:rsidR="00F22439" w:rsidRPr="00F76BFF" w:rsidRDefault="00F22439" w:rsidP="00F22439">
            <w:pPr>
              <w:jc w:val="both"/>
            </w:pPr>
          </w:p>
        </w:tc>
      </w:tr>
      <w:tr w:rsidR="00F22439" w14:paraId="18E4DF79" w14:textId="77777777" w:rsidTr="00F22439">
        <w:tc>
          <w:tcPr>
            <w:tcW w:w="3086" w:type="dxa"/>
            <w:shd w:val="clear" w:color="auto" w:fill="F7CAAC"/>
          </w:tcPr>
          <w:p w14:paraId="007BB47C" w14:textId="77777777" w:rsidR="00F22439" w:rsidRPr="00F76BFF" w:rsidRDefault="00F22439" w:rsidP="00F22439">
            <w:pPr>
              <w:jc w:val="both"/>
              <w:rPr>
                <w:b/>
              </w:rPr>
            </w:pPr>
            <w:r w:rsidRPr="00F76BFF">
              <w:rPr>
                <w:b/>
              </w:rPr>
              <w:t>Způsob ověření studijních výsledků</w:t>
            </w:r>
          </w:p>
        </w:tc>
        <w:tc>
          <w:tcPr>
            <w:tcW w:w="3406" w:type="dxa"/>
            <w:gridSpan w:val="4"/>
          </w:tcPr>
          <w:p w14:paraId="24C7A9FA" w14:textId="77777777" w:rsidR="00F22439" w:rsidRPr="00F76BFF" w:rsidRDefault="00F22439" w:rsidP="00F22439">
            <w:pPr>
              <w:jc w:val="both"/>
            </w:pPr>
            <w:r>
              <w:t>z</w:t>
            </w:r>
            <w:r w:rsidRPr="00D30BB7">
              <w:t>ápočet, zkouška</w:t>
            </w:r>
          </w:p>
        </w:tc>
        <w:tc>
          <w:tcPr>
            <w:tcW w:w="2156" w:type="dxa"/>
            <w:shd w:val="clear" w:color="auto" w:fill="F7CAAC"/>
          </w:tcPr>
          <w:p w14:paraId="1AD0A6C1" w14:textId="77777777" w:rsidR="00F22439" w:rsidRDefault="00F22439" w:rsidP="00F22439">
            <w:pPr>
              <w:jc w:val="both"/>
              <w:rPr>
                <w:b/>
              </w:rPr>
            </w:pPr>
            <w:r>
              <w:rPr>
                <w:b/>
              </w:rPr>
              <w:t>Forma výuky</w:t>
            </w:r>
          </w:p>
        </w:tc>
        <w:tc>
          <w:tcPr>
            <w:tcW w:w="1207" w:type="dxa"/>
            <w:gridSpan w:val="2"/>
          </w:tcPr>
          <w:p w14:paraId="5199EB4E" w14:textId="77777777" w:rsidR="00F22439" w:rsidRDefault="00F22439" w:rsidP="00F22439">
            <w:r>
              <w:t>p</w:t>
            </w:r>
            <w:r w:rsidRPr="00D30BB7">
              <w:t>řednáška, seminář</w:t>
            </w:r>
          </w:p>
        </w:tc>
      </w:tr>
      <w:tr w:rsidR="00F22439" w14:paraId="4B0F9B99" w14:textId="77777777" w:rsidTr="00F22439">
        <w:tc>
          <w:tcPr>
            <w:tcW w:w="3086" w:type="dxa"/>
            <w:shd w:val="clear" w:color="auto" w:fill="F7CAAC"/>
          </w:tcPr>
          <w:p w14:paraId="1F5DF5BB" w14:textId="77777777" w:rsidR="00F22439" w:rsidRPr="00F76BFF" w:rsidRDefault="00F22439" w:rsidP="00F22439">
            <w:pPr>
              <w:jc w:val="both"/>
              <w:rPr>
                <w:b/>
              </w:rPr>
            </w:pPr>
            <w:r w:rsidRPr="00F76BFF">
              <w:rPr>
                <w:b/>
              </w:rPr>
              <w:t>Forma způsobu ověření studijních výsledků a další požadavky na studenta</w:t>
            </w:r>
          </w:p>
        </w:tc>
        <w:tc>
          <w:tcPr>
            <w:tcW w:w="6769" w:type="dxa"/>
            <w:gridSpan w:val="7"/>
            <w:tcBorders>
              <w:bottom w:val="nil"/>
            </w:tcBorders>
          </w:tcPr>
          <w:p w14:paraId="72A8D96D" w14:textId="7A047781" w:rsidR="00F22439" w:rsidRDefault="00F22439" w:rsidP="00F22439">
            <w:pPr>
              <w:jc w:val="both"/>
            </w:pPr>
            <w:r w:rsidRPr="004D290A">
              <w:t>Způsob zakončení předmětu –</w:t>
            </w:r>
            <w:r w:rsidR="00D70DA8">
              <w:t xml:space="preserve"> </w:t>
            </w:r>
            <w:r>
              <w:t>zápočet, zkouška</w:t>
            </w:r>
          </w:p>
          <w:p w14:paraId="52AA2A46" w14:textId="77777777" w:rsidR="00F22439" w:rsidRDefault="00F22439" w:rsidP="00F22439">
            <w:pPr>
              <w:jc w:val="both"/>
            </w:pPr>
            <w:r w:rsidRPr="00897246">
              <w:t>Požadavky na zápočet - vypracování seminární práce dle požadavků vyučujícího, 80% aktivní účast na seminářích</w:t>
            </w:r>
            <w:r>
              <w:t>.</w:t>
            </w:r>
          </w:p>
          <w:p w14:paraId="6524AD0C" w14:textId="77777777" w:rsidR="00F22439" w:rsidRPr="004D290A" w:rsidRDefault="00F22439" w:rsidP="00F22439">
            <w:pPr>
              <w:jc w:val="both"/>
              <w:rPr>
                <w:color w:val="000000"/>
              </w:rPr>
            </w:pPr>
            <w:r w:rsidRPr="00897246">
              <w:t>Požadavky na zkoušku - písemný test</w:t>
            </w:r>
            <w:r>
              <w:t xml:space="preserve"> s maximálním možným počtem dosažitelných bodů 100</w:t>
            </w:r>
            <w:r w:rsidRPr="00897246">
              <w:t xml:space="preserve"> musí být napsán alespoň na 60 %, následuje ústní zkouška v rozsahu znalost</w:t>
            </w:r>
            <w:r>
              <w:t>í</w:t>
            </w:r>
            <w:r w:rsidRPr="00897246">
              <w:t xml:space="preserve"> přednášek a seminářů</w:t>
            </w:r>
            <w:r>
              <w:t>.</w:t>
            </w:r>
          </w:p>
        </w:tc>
      </w:tr>
      <w:tr w:rsidR="00F22439" w14:paraId="5E33D77A" w14:textId="77777777" w:rsidTr="00F22439">
        <w:trPr>
          <w:trHeight w:val="154"/>
        </w:trPr>
        <w:tc>
          <w:tcPr>
            <w:tcW w:w="9855" w:type="dxa"/>
            <w:gridSpan w:val="8"/>
            <w:tcBorders>
              <w:top w:val="nil"/>
            </w:tcBorders>
          </w:tcPr>
          <w:p w14:paraId="30D10830" w14:textId="77777777" w:rsidR="00F22439" w:rsidRPr="00F76BFF" w:rsidRDefault="00F22439" w:rsidP="00F22439">
            <w:pPr>
              <w:jc w:val="both"/>
            </w:pPr>
          </w:p>
        </w:tc>
      </w:tr>
      <w:tr w:rsidR="00F22439" w14:paraId="532D38C2" w14:textId="77777777" w:rsidTr="00F22439">
        <w:trPr>
          <w:trHeight w:val="197"/>
        </w:trPr>
        <w:tc>
          <w:tcPr>
            <w:tcW w:w="3086" w:type="dxa"/>
            <w:tcBorders>
              <w:top w:val="nil"/>
            </w:tcBorders>
            <w:shd w:val="clear" w:color="auto" w:fill="F7CAAC"/>
          </w:tcPr>
          <w:p w14:paraId="05DE4C73" w14:textId="77777777" w:rsidR="00F22439" w:rsidRPr="00F76BFF" w:rsidRDefault="00F22439" w:rsidP="00F22439">
            <w:pPr>
              <w:jc w:val="both"/>
              <w:rPr>
                <w:b/>
              </w:rPr>
            </w:pPr>
            <w:r w:rsidRPr="00F76BFF">
              <w:rPr>
                <w:b/>
              </w:rPr>
              <w:t>Garant předmětu</w:t>
            </w:r>
          </w:p>
        </w:tc>
        <w:tc>
          <w:tcPr>
            <w:tcW w:w="6769" w:type="dxa"/>
            <w:gridSpan w:val="7"/>
            <w:tcBorders>
              <w:top w:val="nil"/>
            </w:tcBorders>
          </w:tcPr>
          <w:p w14:paraId="3C27852F" w14:textId="77777777" w:rsidR="00F22439" w:rsidRPr="00F76BFF" w:rsidRDefault="00F22439" w:rsidP="00F22439">
            <w:pPr>
              <w:spacing w:line="276" w:lineRule="auto"/>
              <w:jc w:val="both"/>
              <w:rPr>
                <w:lang w:eastAsia="en-US"/>
              </w:rPr>
            </w:pPr>
            <w:r>
              <w:rPr>
                <w:lang w:eastAsia="en-US"/>
              </w:rPr>
              <w:t>prof. Ing. Felicita Chromjaková, PhD.</w:t>
            </w:r>
          </w:p>
        </w:tc>
      </w:tr>
      <w:tr w:rsidR="00F22439" w14:paraId="2D6000E1" w14:textId="77777777" w:rsidTr="00F22439">
        <w:trPr>
          <w:trHeight w:val="243"/>
        </w:trPr>
        <w:tc>
          <w:tcPr>
            <w:tcW w:w="3086" w:type="dxa"/>
            <w:tcBorders>
              <w:top w:val="nil"/>
            </w:tcBorders>
            <w:shd w:val="clear" w:color="auto" w:fill="F7CAAC"/>
          </w:tcPr>
          <w:p w14:paraId="08E75EC5" w14:textId="77777777" w:rsidR="00F22439" w:rsidRPr="00F76BFF" w:rsidRDefault="00F22439" w:rsidP="00F22439">
            <w:pPr>
              <w:jc w:val="both"/>
              <w:rPr>
                <w:b/>
              </w:rPr>
            </w:pPr>
            <w:r w:rsidRPr="00F76BFF">
              <w:rPr>
                <w:b/>
              </w:rPr>
              <w:t>Zapojení garanta do výuky předmětu</w:t>
            </w:r>
          </w:p>
        </w:tc>
        <w:tc>
          <w:tcPr>
            <w:tcW w:w="6769" w:type="dxa"/>
            <w:gridSpan w:val="7"/>
            <w:tcBorders>
              <w:top w:val="nil"/>
            </w:tcBorders>
          </w:tcPr>
          <w:p w14:paraId="2F2B5B72" w14:textId="32378E19" w:rsidR="00F22439" w:rsidRPr="00D30BB7" w:rsidRDefault="00F22439" w:rsidP="00F22439">
            <w:pPr>
              <w:jc w:val="both"/>
            </w:pPr>
            <w:r w:rsidRPr="00D30BB7">
              <w:t xml:space="preserve">Garant se podílí na přednášení v rozsahu </w:t>
            </w:r>
            <w:r w:rsidR="004C1E2D">
              <w:t>9</w:t>
            </w:r>
            <w:r w:rsidRPr="00D30BB7">
              <w:t xml:space="preserve">0 %, dále stanovuje koncepci </w:t>
            </w:r>
            <w:r>
              <w:t>seminářů</w:t>
            </w:r>
            <w:r w:rsidRPr="00D30BB7">
              <w:t xml:space="preserve"> a dohlíží na jejich jednotné vedení.</w:t>
            </w:r>
          </w:p>
        </w:tc>
      </w:tr>
      <w:tr w:rsidR="00F22439" w14:paraId="46B1F1F7" w14:textId="77777777" w:rsidTr="00F22439">
        <w:tc>
          <w:tcPr>
            <w:tcW w:w="3086" w:type="dxa"/>
            <w:shd w:val="clear" w:color="auto" w:fill="F7CAAC"/>
          </w:tcPr>
          <w:p w14:paraId="570E70C2" w14:textId="77777777" w:rsidR="00F22439" w:rsidRPr="00F76BFF" w:rsidRDefault="00F22439" w:rsidP="00F22439">
            <w:pPr>
              <w:jc w:val="both"/>
              <w:rPr>
                <w:b/>
              </w:rPr>
            </w:pPr>
            <w:r w:rsidRPr="00F76BFF">
              <w:rPr>
                <w:b/>
              </w:rPr>
              <w:t>Vyučující</w:t>
            </w:r>
          </w:p>
        </w:tc>
        <w:tc>
          <w:tcPr>
            <w:tcW w:w="6769" w:type="dxa"/>
            <w:gridSpan w:val="7"/>
            <w:tcBorders>
              <w:bottom w:val="nil"/>
            </w:tcBorders>
          </w:tcPr>
          <w:p w14:paraId="6008A515" w14:textId="12A72F9E" w:rsidR="00F22439" w:rsidRPr="00F76BFF" w:rsidRDefault="00F22439" w:rsidP="00F22439">
            <w:pPr>
              <w:jc w:val="both"/>
            </w:pPr>
            <w:r>
              <w:t>prof. Ing. Felicita Chromjaková, PhD. – přednášející (</w:t>
            </w:r>
            <w:r w:rsidR="004C1E2D">
              <w:t>9</w:t>
            </w:r>
            <w:r>
              <w:t>0%)</w:t>
            </w:r>
            <w:r w:rsidR="004C1E2D">
              <w:t>, Mgr. Božena Sejkorová, Ph.D. – přednášející (10%)</w:t>
            </w:r>
            <w:r w:rsidR="002B3D10">
              <w:t xml:space="preserve"> – ext.</w:t>
            </w:r>
          </w:p>
        </w:tc>
      </w:tr>
      <w:tr w:rsidR="00F22439" w14:paraId="151B38E9" w14:textId="77777777" w:rsidTr="00F22439">
        <w:trPr>
          <w:trHeight w:val="100"/>
        </w:trPr>
        <w:tc>
          <w:tcPr>
            <w:tcW w:w="9855" w:type="dxa"/>
            <w:gridSpan w:val="8"/>
            <w:tcBorders>
              <w:top w:val="nil"/>
            </w:tcBorders>
          </w:tcPr>
          <w:p w14:paraId="339C7AAE" w14:textId="77777777" w:rsidR="00F22439" w:rsidRPr="00F76BFF" w:rsidRDefault="00F22439" w:rsidP="00F22439">
            <w:pPr>
              <w:jc w:val="both"/>
            </w:pPr>
          </w:p>
        </w:tc>
      </w:tr>
      <w:tr w:rsidR="00F22439" w14:paraId="0E3CEE3B" w14:textId="77777777" w:rsidTr="00F22439">
        <w:tc>
          <w:tcPr>
            <w:tcW w:w="3086" w:type="dxa"/>
            <w:shd w:val="clear" w:color="auto" w:fill="F7CAAC"/>
          </w:tcPr>
          <w:p w14:paraId="5062F200" w14:textId="77777777" w:rsidR="00F22439" w:rsidRPr="00F76BFF" w:rsidRDefault="00F22439" w:rsidP="00F22439">
            <w:pPr>
              <w:jc w:val="both"/>
              <w:rPr>
                <w:b/>
              </w:rPr>
            </w:pPr>
            <w:r w:rsidRPr="00F76BFF">
              <w:rPr>
                <w:b/>
              </w:rPr>
              <w:t>Stručná anotace předmětu</w:t>
            </w:r>
          </w:p>
        </w:tc>
        <w:tc>
          <w:tcPr>
            <w:tcW w:w="6769" w:type="dxa"/>
            <w:gridSpan w:val="7"/>
            <w:tcBorders>
              <w:bottom w:val="nil"/>
            </w:tcBorders>
          </w:tcPr>
          <w:p w14:paraId="7EEABC0B" w14:textId="77777777" w:rsidR="00F22439" w:rsidRPr="00F76BFF" w:rsidRDefault="00F22439" w:rsidP="00F22439">
            <w:pPr>
              <w:jc w:val="both"/>
            </w:pPr>
          </w:p>
        </w:tc>
      </w:tr>
      <w:tr w:rsidR="00F22439" w14:paraId="5BE529C2" w14:textId="77777777" w:rsidTr="00F22439">
        <w:trPr>
          <w:trHeight w:val="2117"/>
        </w:trPr>
        <w:tc>
          <w:tcPr>
            <w:tcW w:w="9855" w:type="dxa"/>
            <w:gridSpan w:val="8"/>
            <w:tcBorders>
              <w:top w:val="nil"/>
              <w:bottom w:val="single" w:sz="12" w:space="0" w:color="auto"/>
            </w:tcBorders>
          </w:tcPr>
          <w:p w14:paraId="60FD3174" w14:textId="4EEDC814" w:rsidR="00F22439" w:rsidRDefault="00F22439" w:rsidP="00F22439">
            <w:pPr>
              <w:pStyle w:val="Normlnweb"/>
              <w:jc w:val="both"/>
              <w:rPr>
                <w:color w:val="000000"/>
                <w:sz w:val="20"/>
                <w:szCs w:val="20"/>
              </w:rPr>
            </w:pPr>
            <w:r>
              <w:rPr>
                <w:color w:val="000000"/>
                <w:sz w:val="20"/>
                <w:szCs w:val="20"/>
              </w:rPr>
              <w:t>Obsahem předmětu je získat teoretické a praktické znalosti a dovednosti spojené s přípravou a vedením workshopů formou moderace workshopu. Cílem je zvládnout klíčové atributy moderačních technik, využitelné na pozici moderátora včetně využití moderačních pomůcek, rétoriky, vizualizace. Studenti si procvičují vybrané problémy z oblasti průmyslového inženýrství, které jsou obsahem workshopů ve výrobních a podpůrných podnikových procesech.</w:t>
            </w:r>
          </w:p>
          <w:p w14:paraId="6C5F07A1" w14:textId="725AFD68" w:rsidR="00F22439" w:rsidRDefault="00F22439" w:rsidP="005961AC">
            <w:pPr>
              <w:pStyle w:val="Normlnweb"/>
              <w:numPr>
                <w:ilvl w:val="0"/>
                <w:numId w:val="64"/>
              </w:numPr>
              <w:ind w:left="250" w:hanging="250"/>
              <w:jc w:val="both"/>
              <w:rPr>
                <w:color w:val="000000"/>
                <w:sz w:val="20"/>
                <w:szCs w:val="20"/>
              </w:rPr>
            </w:pPr>
            <w:r>
              <w:rPr>
                <w:color w:val="000000"/>
                <w:sz w:val="20"/>
                <w:szCs w:val="20"/>
              </w:rPr>
              <w:t>Průmyslová moderace – vymezení pojmu, obecný postup moderace ve vazbě na výrobní a podpůrné procesy</w:t>
            </w:r>
            <w:r w:rsidR="006E0A6F">
              <w:rPr>
                <w:color w:val="000000"/>
                <w:sz w:val="20"/>
                <w:szCs w:val="20"/>
              </w:rPr>
              <w:t>.</w:t>
            </w:r>
          </w:p>
          <w:p w14:paraId="14B49930" w14:textId="62960634" w:rsidR="00F22439" w:rsidRDefault="00F22439" w:rsidP="005961AC">
            <w:pPr>
              <w:pStyle w:val="Normlnweb"/>
              <w:numPr>
                <w:ilvl w:val="0"/>
                <w:numId w:val="64"/>
              </w:numPr>
              <w:ind w:left="250" w:hanging="250"/>
              <w:jc w:val="both"/>
              <w:rPr>
                <w:color w:val="000000"/>
                <w:sz w:val="20"/>
                <w:szCs w:val="20"/>
              </w:rPr>
            </w:pPr>
            <w:r>
              <w:rPr>
                <w:color w:val="000000"/>
                <w:sz w:val="20"/>
                <w:szCs w:val="20"/>
              </w:rPr>
              <w:t>Systémová příprava moderovaného workshopu, praktický postup a tréning přípravy workshopu pro analýzu výrobního procesu</w:t>
            </w:r>
            <w:r w:rsidR="006E0A6F">
              <w:rPr>
                <w:color w:val="000000"/>
                <w:sz w:val="20"/>
                <w:szCs w:val="20"/>
              </w:rPr>
              <w:t>.</w:t>
            </w:r>
          </w:p>
          <w:p w14:paraId="6F6576EA" w14:textId="3BADB522" w:rsidR="00F22439" w:rsidRDefault="00F22439" w:rsidP="005961AC">
            <w:pPr>
              <w:pStyle w:val="Normlnweb"/>
              <w:numPr>
                <w:ilvl w:val="0"/>
                <w:numId w:val="64"/>
              </w:numPr>
              <w:ind w:left="250" w:hanging="250"/>
              <w:jc w:val="both"/>
              <w:rPr>
                <w:color w:val="000000"/>
                <w:sz w:val="20"/>
                <w:szCs w:val="20"/>
              </w:rPr>
            </w:pPr>
            <w:r>
              <w:rPr>
                <w:color w:val="000000"/>
                <w:sz w:val="20"/>
                <w:szCs w:val="20"/>
              </w:rPr>
              <w:t>Moderační techniky, metody pro analýzu problému, metody pro projektování / zlepšování /inovaci procesu využitelné na workshopu</w:t>
            </w:r>
            <w:r w:rsidR="006E0A6F">
              <w:rPr>
                <w:color w:val="000000"/>
                <w:sz w:val="20"/>
                <w:szCs w:val="20"/>
              </w:rPr>
              <w:t>.</w:t>
            </w:r>
          </w:p>
          <w:p w14:paraId="228FDCDB" w14:textId="14D4DA92" w:rsidR="00F22439" w:rsidRDefault="00F22439" w:rsidP="005961AC">
            <w:pPr>
              <w:pStyle w:val="Normlnweb"/>
              <w:numPr>
                <w:ilvl w:val="0"/>
                <w:numId w:val="64"/>
              </w:numPr>
              <w:ind w:left="250" w:hanging="250"/>
              <w:jc w:val="both"/>
              <w:rPr>
                <w:color w:val="000000"/>
                <w:sz w:val="20"/>
                <w:szCs w:val="20"/>
              </w:rPr>
            </w:pPr>
            <w:r>
              <w:rPr>
                <w:color w:val="000000"/>
                <w:sz w:val="20"/>
                <w:szCs w:val="20"/>
              </w:rPr>
              <w:t>Týmová práce a organizace týmové práce pro úspěšný workshop</w:t>
            </w:r>
            <w:r w:rsidR="006E0A6F">
              <w:rPr>
                <w:color w:val="000000"/>
                <w:sz w:val="20"/>
                <w:szCs w:val="20"/>
              </w:rPr>
              <w:t>.</w:t>
            </w:r>
          </w:p>
          <w:p w14:paraId="04187C21" w14:textId="46892FFC" w:rsidR="00F22439" w:rsidRDefault="00F22439" w:rsidP="005961AC">
            <w:pPr>
              <w:pStyle w:val="Normlnweb"/>
              <w:numPr>
                <w:ilvl w:val="0"/>
                <w:numId w:val="64"/>
              </w:numPr>
              <w:ind w:left="250" w:hanging="250"/>
              <w:jc w:val="both"/>
              <w:rPr>
                <w:color w:val="000000"/>
                <w:sz w:val="20"/>
                <w:szCs w:val="20"/>
              </w:rPr>
            </w:pPr>
            <w:r>
              <w:rPr>
                <w:color w:val="000000"/>
                <w:sz w:val="20"/>
                <w:szCs w:val="20"/>
              </w:rPr>
              <w:t>Moderování workshopu z pohledu rétoriky, vizualizace průběhu workshopu, pomůcky pro realizaci úspěšného workshopu</w:t>
            </w:r>
            <w:r w:rsidR="006E0A6F">
              <w:rPr>
                <w:color w:val="000000"/>
                <w:sz w:val="20"/>
                <w:szCs w:val="20"/>
              </w:rPr>
              <w:t>.</w:t>
            </w:r>
          </w:p>
          <w:p w14:paraId="3A5EA4CD" w14:textId="6EE504B2" w:rsidR="00F22439" w:rsidRPr="0005503B" w:rsidRDefault="00F22439" w:rsidP="005961AC">
            <w:pPr>
              <w:pStyle w:val="Normlnweb"/>
              <w:numPr>
                <w:ilvl w:val="0"/>
                <w:numId w:val="64"/>
              </w:numPr>
              <w:ind w:left="250" w:hanging="250"/>
              <w:jc w:val="both"/>
              <w:rPr>
                <w:color w:val="000000"/>
                <w:sz w:val="20"/>
                <w:szCs w:val="20"/>
              </w:rPr>
            </w:pPr>
            <w:r>
              <w:rPr>
                <w:color w:val="000000"/>
                <w:sz w:val="20"/>
                <w:szCs w:val="20"/>
              </w:rPr>
              <w:t>Metody ukončení a získávání zpětné vazby z workshopu, mapování a standardizace závěrů workshopu, feedback</w:t>
            </w:r>
            <w:r w:rsidR="006E0A6F">
              <w:rPr>
                <w:color w:val="000000"/>
                <w:sz w:val="20"/>
                <w:szCs w:val="20"/>
              </w:rPr>
              <w:t>.</w:t>
            </w:r>
          </w:p>
        </w:tc>
      </w:tr>
      <w:tr w:rsidR="00F22439" w14:paraId="133BE47E" w14:textId="77777777" w:rsidTr="00F22439">
        <w:trPr>
          <w:trHeight w:val="265"/>
        </w:trPr>
        <w:tc>
          <w:tcPr>
            <w:tcW w:w="3653" w:type="dxa"/>
            <w:gridSpan w:val="2"/>
            <w:tcBorders>
              <w:top w:val="nil"/>
            </w:tcBorders>
            <w:shd w:val="clear" w:color="auto" w:fill="F7CAAC"/>
          </w:tcPr>
          <w:p w14:paraId="017FD6CA" w14:textId="77777777" w:rsidR="00F22439" w:rsidRPr="004D290A" w:rsidRDefault="00F22439" w:rsidP="00F22439">
            <w:pPr>
              <w:jc w:val="both"/>
            </w:pPr>
            <w:r w:rsidRPr="004D290A">
              <w:rPr>
                <w:b/>
              </w:rPr>
              <w:t>Studijní literatura a studijní pomůcky</w:t>
            </w:r>
          </w:p>
        </w:tc>
        <w:tc>
          <w:tcPr>
            <w:tcW w:w="6202" w:type="dxa"/>
            <w:gridSpan w:val="6"/>
            <w:tcBorders>
              <w:top w:val="nil"/>
              <w:bottom w:val="nil"/>
            </w:tcBorders>
          </w:tcPr>
          <w:p w14:paraId="205FB8A9" w14:textId="77777777" w:rsidR="00F22439" w:rsidRPr="00F76BFF" w:rsidRDefault="00F22439" w:rsidP="00F22439">
            <w:pPr>
              <w:jc w:val="both"/>
            </w:pPr>
          </w:p>
        </w:tc>
      </w:tr>
      <w:tr w:rsidR="00F22439" w14:paraId="1095BAA9" w14:textId="77777777" w:rsidTr="00F22439">
        <w:trPr>
          <w:trHeight w:val="992"/>
        </w:trPr>
        <w:tc>
          <w:tcPr>
            <w:tcW w:w="9855" w:type="dxa"/>
            <w:gridSpan w:val="8"/>
            <w:tcBorders>
              <w:top w:val="nil"/>
            </w:tcBorders>
          </w:tcPr>
          <w:p w14:paraId="7BB9847B" w14:textId="77777777" w:rsidR="00F22439" w:rsidRPr="00F76BFF" w:rsidRDefault="00F22439" w:rsidP="00F22439">
            <w:pPr>
              <w:ind w:left="339" w:hanging="339"/>
              <w:rPr>
                <w:b/>
              </w:rPr>
            </w:pPr>
            <w:r w:rsidRPr="00F76BFF">
              <w:rPr>
                <w:b/>
              </w:rPr>
              <w:t>Povinná literatura</w:t>
            </w:r>
          </w:p>
          <w:p w14:paraId="171C6EEA" w14:textId="77777777" w:rsidR="00F22439" w:rsidRDefault="00F22439" w:rsidP="00F22439">
            <w:pPr>
              <w:jc w:val="both"/>
            </w:pPr>
            <w:r>
              <w:t xml:space="preserve">CHROMJAKOVÁ, F. </w:t>
            </w:r>
            <w:r w:rsidRPr="00C76820">
              <w:rPr>
                <w:i/>
              </w:rPr>
              <w:t>Průmyslové inženýrství – Trendy zvyšování výkonnosti štíhlým řízením procesů</w:t>
            </w:r>
            <w:r>
              <w:t>. Žilina: GEORG, 2013, 116 s. ISBN 978-80-8154-058-5.</w:t>
            </w:r>
          </w:p>
          <w:p w14:paraId="38D7CB6B" w14:textId="77777777" w:rsidR="00F22439" w:rsidRPr="00CF1C29" w:rsidRDefault="00F22439" w:rsidP="00F22439">
            <w:pPr>
              <w:jc w:val="both"/>
            </w:pPr>
            <w:r w:rsidRPr="00A07DF7">
              <w:t xml:space="preserve">SALVENDY, G. </w:t>
            </w:r>
            <w:r w:rsidRPr="00A07DF7">
              <w:rPr>
                <w:i/>
              </w:rPr>
              <w:t>Handbook of industrial engineering: technology and operations management.</w:t>
            </w:r>
            <w:r w:rsidRPr="00A07DF7">
              <w:t xml:space="preserve"> 3rd ed. New York: Wiley, 2001, 2796 s. ISBN 0-471-33057-4. </w:t>
            </w:r>
          </w:p>
          <w:p w14:paraId="49A39B7E" w14:textId="77777777" w:rsidR="00F22439" w:rsidRDefault="00F22439" w:rsidP="00F22439">
            <w:pPr>
              <w:rPr>
                <w:b/>
              </w:rPr>
            </w:pPr>
            <w:r w:rsidRPr="00F76BFF">
              <w:rPr>
                <w:b/>
              </w:rPr>
              <w:t>Doporučená literatura</w:t>
            </w:r>
          </w:p>
          <w:p w14:paraId="2490FF86" w14:textId="77777777" w:rsidR="00F22439" w:rsidRDefault="00F22439" w:rsidP="00F22439">
            <w:pPr>
              <w:jc w:val="both"/>
            </w:pPr>
            <w:r>
              <w:t xml:space="preserve">GALVWEY, W.T. </w:t>
            </w:r>
            <w:r>
              <w:rPr>
                <w:i/>
              </w:rPr>
              <w:t>Innergame pro manažery – Tajemství vysoké výkonnosti.</w:t>
            </w:r>
            <w:r>
              <w:t xml:space="preserve"> Praha: Management Press, 2010, 256 s. ISBN 978-80-7261-213-0.</w:t>
            </w:r>
          </w:p>
          <w:p w14:paraId="69A78DD8" w14:textId="77777777" w:rsidR="00F22439" w:rsidRDefault="00F22439" w:rsidP="00F22439">
            <w:pPr>
              <w:jc w:val="both"/>
            </w:pPr>
            <w:r>
              <w:t xml:space="preserve">KUBÁTOVÁ, S. a kol. </w:t>
            </w:r>
            <w:r w:rsidRPr="00CF1C29">
              <w:rPr>
                <w:i/>
              </w:rPr>
              <w:t>Tajemství spolupráce v</w:t>
            </w:r>
            <w:r>
              <w:rPr>
                <w:i/>
              </w:rPr>
              <w:t> </w:t>
            </w:r>
            <w:r w:rsidRPr="00CF1C29">
              <w:rPr>
                <w:i/>
              </w:rPr>
              <w:t>týmech</w:t>
            </w:r>
            <w:r>
              <w:rPr>
                <w:i/>
              </w:rPr>
              <w:t xml:space="preserve">. </w:t>
            </w:r>
            <w:r>
              <w:t>Praha: Management Press, 2013, 256 s. ISBN 978-80-7261-259-8.</w:t>
            </w:r>
          </w:p>
          <w:p w14:paraId="5BF99353" w14:textId="77777777" w:rsidR="00F22439" w:rsidRPr="00F76BFF" w:rsidRDefault="00F22439" w:rsidP="00F22439">
            <w:pPr>
              <w:jc w:val="both"/>
            </w:pPr>
            <w:r>
              <w:t xml:space="preserve">IGNIZIO, J.P. </w:t>
            </w:r>
            <w:r>
              <w:rPr>
                <w:i/>
              </w:rPr>
              <w:t xml:space="preserve">Optimising Factory Performance – Cost Effective Ways to Achieve Significant and Sustainable Improvement. </w:t>
            </w:r>
            <w:r w:rsidRPr="0005503B">
              <w:t>New York:</w:t>
            </w:r>
            <w:r>
              <w:rPr>
                <w:i/>
              </w:rPr>
              <w:t xml:space="preserve"> </w:t>
            </w:r>
            <w:r>
              <w:t>McGraw-Hill, 2009, 371 s. ISBN 978-0-07-163285-0.</w:t>
            </w:r>
          </w:p>
        </w:tc>
      </w:tr>
      <w:tr w:rsidR="00F22439" w14:paraId="74056632" w14:textId="77777777" w:rsidTr="00F224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26A143" w14:textId="77777777" w:rsidR="00F22439" w:rsidRPr="00F76BFF" w:rsidRDefault="00F22439" w:rsidP="00F22439">
            <w:pPr>
              <w:jc w:val="center"/>
              <w:rPr>
                <w:b/>
              </w:rPr>
            </w:pPr>
            <w:r w:rsidRPr="00F76BFF">
              <w:rPr>
                <w:b/>
              </w:rPr>
              <w:t>Informace ke kombinované nebo distanční formě</w:t>
            </w:r>
          </w:p>
        </w:tc>
      </w:tr>
      <w:tr w:rsidR="00F22439" w14:paraId="39F0EEDE" w14:textId="77777777" w:rsidTr="00F22439">
        <w:tc>
          <w:tcPr>
            <w:tcW w:w="4787" w:type="dxa"/>
            <w:gridSpan w:val="3"/>
            <w:tcBorders>
              <w:top w:val="single" w:sz="2" w:space="0" w:color="auto"/>
            </w:tcBorders>
            <w:shd w:val="clear" w:color="auto" w:fill="F7CAAC"/>
          </w:tcPr>
          <w:p w14:paraId="0E2E8AB9" w14:textId="77777777" w:rsidR="00F22439" w:rsidRPr="00F76BFF" w:rsidRDefault="00F22439" w:rsidP="00F22439">
            <w:pPr>
              <w:jc w:val="both"/>
            </w:pPr>
            <w:r w:rsidRPr="00F76BFF">
              <w:rPr>
                <w:b/>
              </w:rPr>
              <w:t>Rozsah konzultací (soustředění)</w:t>
            </w:r>
          </w:p>
        </w:tc>
        <w:tc>
          <w:tcPr>
            <w:tcW w:w="889" w:type="dxa"/>
            <w:tcBorders>
              <w:top w:val="single" w:sz="2" w:space="0" w:color="auto"/>
            </w:tcBorders>
          </w:tcPr>
          <w:p w14:paraId="2A8C86BE" w14:textId="6B4D2616" w:rsidR="00F22439" w:rsidRPr="00F76BFF" w:rsidRDefault="00BC357D" w:rsidP="00F22439">
            <w:pPr>
              <w:jc w:val="both"/>
            </w:pPr>
            <w:r>
              <w:t>20</w:t>
            </w:r>
          </w:p>
        </w:tc>
        <w:tc>
          <w:tcPr>
            <w:tcW w:w="4179" w:type="dxa"/>
            <w:gridSpan w:val="4"/>
            <w:tcBorders>
              <w:top w:val="single" w:sz="2" w:space="0" w:color="auto"/>
            </w:tcBorders>
            <w:shd w:val="clear" w:color="auto" w:fill="F7CAAC"/>
          </w:tcPr>
          <w:p w14:paraId="6C19EEF4" w14:textId="77777777" w:rsidR="00F22439" w:rsidRDefault="00F22439" w:rsidP="00F22439">
            <w:pPr>
              <w:jc w:val="both"/>
              <w:rPr>
                <w:b/>
              </w:rPr>
            </w:pPr>
            <w:r>
              <w:rPr>
                <w:b/>
              </w:rPr>
              <w:t xml:space="preserve">hodin </w:t>
            </w:r>
          </w:p>
        </w:tc>
      </w:tr>
      <w:tr w:rsidR="00F22439" w14:paraId="4146E754" w14:textId="77777777" w:rsidTr="00F22439">
        <w:tc>
          <w:tcPr>
            <w:tcW w:w="9855" w:type="dxa"/>
            <w:gridSpan w:val="8"/>
            <w:shd w:val="clear" w:color="auto" w:fill="F7CAAC"/>
          </w:tcPr>
          <w:p w14:paraId="6B088799" w14:textId="77777777" w:rsidR="00F22439" w:rsidRPr="00F76BFF" w:rsidRDefault="00F22439" w:rsidP="00F22439">
            <w:pPr>
              <w:jc w:val="both"/>
              <w:rPr>
                <w:b/>
              </w:rPr>
            </w:pPr>
            <w:r w:rsidRPr="00F76BFF">
              <w:rPr>
                <w:b/>
              </w:rPr>
              <w:t>Informace o způsobu kontaktu s vyučujícím</w:t>
            </w:r>
          </w:p>
        </w:tc>
      </w:tr>
      <w:tr w:rsidR="00F22439" w14:paraId="2920A6E9" w14:textId="77777777" w:rsidTr="00F22439">
        <w:trPr>
          <w:trHeight w:val="817"/>
        </w:trPr>
        <w:tc>
          <w:tcPr>
            <w:tcW w:w="9855" w:type="dxa"/>
            <w:gridSpan w:val="8"/>
          </w:tcPr>
          <w:p w14:paraId="582546F9" w14:textId="77777777" w:rsidR="00F22439" w:rsidRPr="00F76BFF" w:rsidRDefault="00F22439" w:rsidP="00F22439">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4AFF410"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2439" w14:paraId="3490ACA0" w14:textId="77777777" w:rsidTr="00F22439">
        <w:tc>
          <w:tcPr>
            <w:tcW w:w="9855" w:type="dxa"/>
            <w:gridSpan w:val="8"/>
            <w:tcBorders>
              <w:bottom w:val="double" w:sz="4" w:space="0" w:color="auto"/>
            </w:tcBorders>
            <w:shd w:val="clear" w:color="auto" w:fill="BDD6EE"/>
          </w:tcPr>
          <w:p w14:paraId="4D32E539" w14:textId="77777777" w:rsidR="00F22439" w:rsidRDefault="00F22439" w:rsidP="00F22439">
            <w:pPr>
              <w:jc w:val="both"/>
              <w:rPr>
                <w:b/>
                <w:sz w:val="28"/>
              </w:rPr>
            </w:pPr>
            <w:r>
              <w:br w:type="page"/>
            </w:r>
            <w:r>
              <w:rPr>
                <w:b/>
                <w:sz w:val="28"/>
              </w:rPr>
              <w:t>B-III – Charakteristika studijního předmětu</w:t>
            </w:r>
          </w:p>
        </w:tc>
      </w:tr>
      <w:tr w:rsidR="00F22439" w14:paraId="1C0A05CA" w14:textId="77777777" w:rsidTr="00F22439">
        <w:tc>
          <w:tcPr>
            <w:tcW w:w="3086" w:type="dxa"/>
            <w:tcBorders>
              <w:top w:val="double" w:sz="4" w:space="0" w:color="auto"/>
            </w:tcBorders>
            <w:shd w:val="clear" w:color="auto" w:fill="F7CAAC"/>
          </w:tcPr>
          <w:p w14:paraId="2D3B45B3" w14:textId="77777777" w:rsidR="00F22439" w:rsidRPr="00F76BFF" w:rsidRDefault="00F22439" w:rsidP="00F22439">
            <w:pPr>
              <w:jc w:val="both"/>
              <w:rPr>
                <w:b/>
              </w:rPr>
            </w:pPr>
            <w:r w:rsidRPr="00F76BFF">
              <w:rPr>
                <w:b/>
              </w:rPr>
              <w:t>Název studijního předmětu</w:t>
            </w:r>
          </w:p>
        </w:tc>
        <w:tc>
          <w:tcPr>
            <w:tcW w:w="6769" w:type="dxa"/>
            <w:gridSpan w:val="7"/>
            <w:tcBorders>
              <w:top w:val="double" w:sz="4" w:space="0" w:color="auto"/>
            </w:tcBorders>
          </w:tcPr>
          <w:p w14:paraId="55EDBA1E" w14:textId="77777777" w:rsidR="00F22439" w:rsidRPr="00F76BFF" w:rsidRDefault="00F22439" w:rsidP="00F22439">
            <w:pPr>
              <w:jc w:val="both"/>
            </w:pPr>
            <w:r w:rsidRPr="00615AB3">
              <w:t xml:space="preserve">Příprava diplomové práce </w:t>
            </w:r>
          </w:p>
        </w:tc>
      </w:tr>
      <w:tr w:rsidR="00F22439" w14:paraId="3C9776B4" w14:textId="77777777" w:rsidTr="00F22439">
        <w:trPr>
          <w:trHeight w:val="249"/>
        </w:trPr>
        <w:tc>
          <w:tcPr>
            <w:tcW w:w="3086" w:type="dxa"/>
            <w:shd w:val="clear" w:color="auto" w:fill="F7CAAC"/>
          </w:tcPr>
          <w:p w14:paraId="478CD7A5" w14:textId="77777777" w:rsidR="00F22439" w:rsidRPr="00F76BFF" w:rsidRDefault="00F22439" w:rsidP="00F22439">
            <w:pPr>
              <w:jc w:val="both"/>
              <w:rPr>
                <w:b/>
              </w:rPr>
            </w:pPr>
            <w:r w:rsidRPr="00F76BFF">
              <w:rPr>
                <w:b/>
              </w:rPr>
              <w:t>Typ předmětu</w:t>
            </w:r>
          </w:p>
        </w:tc>
        <w:tc>
          <w:tcPr>
            <w:tcW w:w="3406" w:type="dxa"/>
            <w:gridSpan w:val="4"/>
          </w:tcPr>
          <w:p w14:paraId="0139B6CD" w14:textId="77777777" w:rsidR="00F22439" w:rsidRPr="00F76BFF" w:rsidRDefault="00F22439" w:rsidP="00F22439">
            <w:pPr>
              <w:jc w:val="both"/>
            </w:pPr>
            <w:r>
              <w:t>povinný „P“</w:t>
            </w:r>
          </w:p>
        </w:tc>
        <w:tc>
          <w:tcPr>
            <w:tcW w:w="2695" w:type="dxa"/>
            <w:gridSpan w:val="2"/>
            <w:shd w:val="clear" w:color="auto" w:fill="F7CAAC"/>
          </w:tcPr>
          <w:p w14:paraId="1E26927E" w14:textId="77777777" w:rsidR="00F22439" w:rsidRDefault="00F22439" w:rsidP="00F22439">
            <w:pPr>
              <w:jc w:val="both"/>
            </w:pPr>
            <w:r>
              <w:rPr>
                <w:b/>
              </w:rPr>
              <w:t>doporučený ročník / semestr</w:t>
            </w:r>
          </w:p>
        </w:tc>
        <w:tc>
          <w:tcPr>
            <w:tcW w:w="668" w:type="dxa"/>
          </w:tcPr>
          <w:p w14:paraId="48CEB235" w14:textId="77777777" w:rsidR="00F22439" w:rsidRDefault="00F22439" w:rsidP="00F22439">
            <w:pPr>
              <w:jc w:val="both"/>
            </w:pPr>
            <w:r>
              <w:t>2/L</w:t>
            </w:r>
          </w:p>
        </w:tc>
      </w:tr>
      <w:tr w:rsidR="00F22439" w14:paraId="3EDA9660" w14:textId="77777777" w:rsidTr="00F22439">
        <w:tc>
          <w:tcPr>
            <w:tcW w:w="3086" w:type="dxa"/>
            <w:shd w:val="clear" w:color="auto" w:fill="F7CAAC"/>
          </w:tcPr>
          <w:p w14:paraId="19B1B8A6" w14:textId="77777777" w:rsidR="00F22439" w:rsidRPr="00F76BFF" w:rsidRDefault="00F22439" w:rsidP="00F22439">
            <w:pPr>
              <w:jc w:val="both"/>
              <w:rPr>
                <w:b/>
              </w:rPr>
            </w:pPr>
            <w:r w:rsidRPr="00F76BFF">
              <w:rPr>
                <w:b/>
              </w:rPr>
              <w:t>Rozsah studijního předmětu</w:t>
            </w:r>
          </w:p>
        </w:tc>
        <w:tc>
          <w:tcPr>
            <w:tcW w:w="1701" w:type="dxa"/>
            <w:gridSpan w:val="2"/>
          </w:tcPr>
          <w:p w14:paraId="5205894D" w14:textId="77777777" w:rsidR="00F22439" w:rsidRPr="00F76BFF" w:rsidRDefault="00F22439" w:rsidP="00F22439">
            <w:pPr>
              <w:jc w:val="both"/>
            </w:pPr>
          </w:p>
        </w:tc>
        <w:tc>
          <w:tcPr>
            <w:tcW w:w="889" w:type="dxa"/>
            <w:shd w:val="clear" w:color="auto" w:fill="F7CAAC"/>
          </w:tcPr>
          <w:p w14:paraId="39713660" w14:textId="77777777" w:rsidR="00F22439" w:rsidRPr="00F76BFF" w:rsidRDefault="00F22439" w:rsidP="00F22439">
            <w:pPr>
              <w:jc w:val="both"/>
              <w:rPr>
                <w:b/>
              </w:rPr>
            </w:pPr>
            <w:r w:rsidRPr="00F76BFF">
              <w:rPr>
                <w:b/>
              </w:rPr>
              <w:t xml:space="preserve">hod. </w:t>
            </w:r>
          </w:p>
        </w:tc>
        <w:tc>
          <w:tcPr>
            <w:tcW w:w="816" w:type="dxa"/>
          </w:tcPr>
          <w:p w14:paraId="473FCDD4" w14:textId="77777777" w:rsidR="00F22439" w:rsidRDefault="00F22439" w:rsidP="00F22439">
            <w:pPr>
              <w:jc w:val="both"/>
            </w:pPr>
          </w:p>
        </w:tc>
        <w:tc>
          <w:tcPr>
            <w:tcW w:w="2156" w:type="dxa"/>
            <w:shd w:val="clear" w:color="auto" w:fill="F7CAAC"/>
          </w:tcPr>
          <w:p w14:paraId="75C80665" w14:textId="77777777" w:rsidR="00F22439" w:rsidRDefault="00F22439" w:rsidP="00F22439">
            <w:pPr>
              <w:jc w:val="both"/>
              <w:rPr>
                <w:b/>
              </w:rPr>
            </w:pPr>
            <w:r>
              <w:rPr>
                <w:b/>
              </w:rPr>
              <w:t>kreditů</w:t>
            </w:r>
          </w:p>
        </w:tc>
        <w:tc>
          <w:tcPr>
            <w:tcW w:w="1207" w:type="dxa"/>
            <w:gridSpan w:val="2"/>
          </w:tcPr>
          <w:p w14:paraId="15AA3C5E" w14:textId="77777777" w:rsidR="00F22439" w:rsidRDefault="00F22439" w:rsidP="00F22439">
            <w:pPr>
              <w:jc w:val="both"/>
            </w:pPr>
            <w:r>
              <w:t>15</w:t>
            </w:r>
          </w:p>
        </w:tc>
      </w:tr>
      <w:tr w:rsidR="00F22439" w14:paraId="493249C1" w14:textId="77777777" w:rsidTr="00F22439">
        <w:tc>
          <w:tcPr>
            <w:tcW w:w="3086" w:type="dxa"/>
            <w:shd w:val="clear" w:color="auto" w:fill="F7CAAC"/>
          </w:tcPr>
          <w:p w14:paraId="62C7AB80" w14:textId="77777777" w:rsidR="00F22439" w:rsidRPr="00F76BFF" w:rsidRDefault="00F22439" w:rsidP="00F22439">
            <w:pPr>
              <w:jc w:val="both"/>
              <w:rPr>
                <w:b/>
              </w:rPr>
            </w:pPr>
            <w:r w:rsidRPr="00F76BFF">
              <w:rPr>
                <w:b/>
              </w:rPr>
              <w:t>Prerekvizity, korekvizity, ekvivalence</w:t>
            </w:r>
          </w:p>
        </w:tc>
        <w:tc>
          <w:tcPr>
            <w:tcW w:w="6769" w:type="dxa"/>
            <w:gridSpan w:val="7"/>
          </w:tcPr>
          <w:p w14:paraId="210B4A68" w14:textId="77777777" w:rsidR="00F22439" w:rsidRPr="00F76BFF" w:rsidRDefault="00F22439" w:rsidP="00F22439">
            <w:pPr>
              <w:jc w:val="both"/>
            </w:pPr>
          </w:p>
        </w:tc>
      </w:tr>
      <w:tr w:rsidR="00F22439" w14:paraId="3C02D82E" w14:textId="77777777" w:rsidTr="00F22439">
        <w:tc>
          <w:tcPr>
            <w:tcW w:w="3086" w:type="dxa"/>
            <w:shd w:val="clear" w:color="auto" w:fill="F7CAAC"/>
          </w:tcPr>
          <w:p w14:paraId="29444004" w14:textId="77777777" w:rsidR="00F22439" w:rsidRPr="00F76BFF" w:rsidRDefault="00F22439" w:rsidP="00F22439">
            <w:pPr>
              <w:jc w:val="both"/>
              <w:rPr>
                <w:b/>
              </w:rPr>
            </w:pPr>
            <w:r w:rsidRPr="00F76BFF">
              <w:rPr>
                <w:b/>
              </w:rPr>
              <w:t>Způsob ověření studijních výsledků</w:t>
            </w:r>
          </w:p>
        </w:tc>
        <w:tc>
          <w:tcPr>
            <w:tcW w:w="3406" w:type="dxa"/>
            <w:gridSpan w:val="4"/>
          </w:tcPr>
          <w:p w14:paraId="3A589732" w14:textId="77777777" w:rsidR="00F22439" w:rsidRPr="00F76BFF" w:rsidRDefault="00F22439" w:rsidP="00F22439">
            <w:pPr>
              <w:jc w:val="both"/>
            </w:pPr>
            <w:r>
              <w:t xml:space="preserve">zápočet </w:t>
            </w:r>
          </w:p>
        </w:tc>
        <w:tc>
          <w:tcPr>
            <w:tcW w:w="2156" w:type="dxa"/>
            <w:shd w:val="clear" w:color="auto" w:fill="F7CAAC"/>
          </w:tcPr>
          <w:p w14:paraId="73AD266A" w14:textId="77777777" w:rsidR="00F22439" w:rsidRDefault="00F22439" w:rsidP="00F22439">
            <w:pPr>
              <w:jc w:val="both"/>
              <w:rPr>
                <w:b/>
              </w:rPr>
            </w:pPr>
            <w:r>
              <w:rPr>
                <w:b/>
              </w:rPr>
              <w:t>Forma výuky</w:t>
            </w:r>
          </w:p>
        </w:tc>
        <w:tc>
          <w:tcPr>
            <w:tcW w:w="1207" w:type="dxa"/>
            <w:gridSpan w:val="2"/>
          </w:tcPr>
          <w:p w14:paraId="54A794C3" w14:textId="77777777" w:rsidR="00F22439" w:rsidRDefault="00F22439" w:rsidP="00F22439"/>
        </w:tc>
      </w:tr>
      <w:tr w:rsidR="00F22439" w14:paraId="44566822" w14:textId="77777777" w:rsidTr="00F22439">
        <w:tc>
          <w:tcPr>
            <w:tcW w:w="3086" w:type="dxa"/>
            <w:shd w:val="clear" w:color="auto" w:fill="F7CAAC"/>
          </w:tcPr>
          <w:p w14:paraId="542C204C" w14:textId="77777777" w:rsidR="00F22439" w:rsidRPr="00F76BFF" w:rsidRDefault="00F22439" w:rsidP="00F22439">
            <w:pPr>
              <w:jc w:val="both"/>
              <w:rPr>
                <w:b/>
              </w:rPr>
            </w:pPr>
            <w:r w:rsidRPr="00F76BFF">
              <w:rPr>
                <w:b/>
              </w:rPr>
              <w:t>Forma způsobu ověření studijních výsledků a další požadavky na studenta</w:t>
            </w:r>
          </w:p>
        </w:tc>
        <w:tc>
          <w:tcPr>
            <w:tcW w:w="6769" w:type="dxa"/>
            <w:gridSpan w:val="7"/>
            <w:tcBorders>
              <w:bottom w:val="nil"/>
            </w:tcBorders>
          </w:tcPr>
          <w:p w14:paraId="3BDFD74E" w14:textId="77777777" w:rsidR="00F22439" w:rsidRDefault="00F22439" w:rsidP="00F22439">
            <w:pPr>
              <w:jc w:val="both"/>
            </w:pPr>
            <w:r w:rsidRPr="004D290A">
              <w:t>Způsob zakončení předmětu –</w:t>
            </w:r>
            <w:r>
              <w:t xml:space="preserve"> zápočet</w:t>
            </w:r>
          </w:p>
          <w:p w14:paraId="1553A10F" w14:textId="77777777" w:rsidR="00F22439" w:rsidRPr="004D290A" w:rsidRDefault="00F22439" w:rsidP="00F22439">
            <w:pPr>
              <w:jc w:val="both"/>
              <w:rPr>
                <w:color w:val="000000"/>
              </w:rPr>
            </w:pPr>
            <w:r>
              <w:rPr>
                <w:color w:val="000000"/>
              </w:rPr>
              <w:t xml:space="preserve">Požadavky </w:t>
            </w:r>
            <w:r w:rsidRPr="00615AB3">
              <w:rPr>
                <w:color w:val="000000"/>
              </w:rPr>
              <w:t>S požadavky, které má splňovat diplomová práce, je student seznámen v předmětu Diplomový projekt v zimním semestru. Pokyny, které souvisí s výkonem odborné praxe v letním semestru, jsou zveřejněny na webových stránkách FaME v sekci: Pro studenty - Prezenční studium - Navazující magisterský studijní program - Odborná diplomová praxe.</w:t>
            </w:r>
          </w:p>
        </w:tc>
      </w:tr>
      <w:tr w:rsidR="00F22439" w14:paraId="248C6254" w14:textId="77777777" w:rsidTr="00F22439">
        <w:trPr>
          <w:trHeight w:val="154"/>
        </w:trPr>
        <w:tc>
          <w:tcPr>
            <w:tcW w:w="9855" w:type="dxa"/>
            <w:gridSpan w:val="8"/>
            <w:tcBorders>
              <w:top w:val="nil"/>
            </w:tcBorders>
          </w:tcPr>
          <w:p w14:paraId="41E5B638" w14:textId="77777777" w:rsidR="00F22439" w:rsidRPr="00F76BFF" w:rsidRDefault="00F22439" w:rsidP="00F22439">
            <w:pPr>
              <w:jc w:val="both"/>
            </w:pPr>
          </w:p>
        </w:tc>
      </w:tr>
      <w:tr w:rsidR="00F22439" w14:paraId="721E7124" w14:textId="77777777" w:rsidTr="00F22439">
        <w:trPr>
          <w:trHeight w:val="197"/>
        </w:trPr>
        <w:tc>
          <w:tcPr>
            <w:tcW w:w="3086" w:type="dxa"/>
            <w:tcBorders>
              <w:top w:val="nil"/>
            </w:tcBorders>
            <w:shd w:val="clear" w:color="auto" w:fill="F7CAAC"/>
          </w:tcPr>
          <w:p w14:paraId="38A4FE24" w14:textId="77777777" w:rsidR="00F22439" w:rsidRPr="00F76BFF" w:rsidRDefault="00F22439" w:rsidP="00F22439">
            <w:pPr>
              <w:jc w:val="both"/>
              <w:rPr>
                <w:b/>
              </w:rPr>
            </w:pPr>
            <w:r w:rsidRPr="00F76BFF">
              <w:rPr>
                <w:b/>
              </w:rPr>
              <w:t>Garant předmětu</w:t>
            </w:r>
          </w:p>
        </w:tc>
        <w:tc>
          <w:tcPr>
            <w:tcW w:w="6769" w:type="dxa"/>
            <w:gridSpan w:val="7"/>
            <w:tcBorders>
              <w:top w:val="nil"/>
            </w:tcBorders>
          </w:tcPr>
          <w:p w14:paraId="2CB68BD0" w14:textId="77777777" w:rsidR="00F22439" w:rsidRPr="00F76BFF" w:rsidRDefault="00F22439" w:rsidP="00F22439">
            <w:pPr>
              <w:jc w:val="both"/>
            </w:pPr>
            <w:r>
              <w:t>Ing. Lucie Macurová, Ph.D.</w:t>
            </w:r>
          </w:p>
        </w:tc>
      </w:tr>
      <w:tr w:rsidR="00F22439" w14:paraId="0D81A560" w14:textId="77777777" w:rsidTr="00F22439">
        <w:trPr>
          <w:trHeight w:val="243"/>
        </w:trPr>
        <w:tc>
          <w:tcPr>
            <w:tcW w:w="3086" w:type="dxa"/>
            <w:tcBorders>
              <w:top w:val="nil"/>
            </w:tcBorders>
            <w:shd w:val="clear" w:color="auto" w:fill="F7CAAC"/>
          </w:tcPr>
          <w:p w14:paraId="14E77654" w14:textId="77777777" w:rsidR="00F22439" w:rsidRPr="00F76BFF" w:rsidRDefault="00F22439" w:rsidP="00F22439">
            <w:pPr>
              <w:jc w:val="both"/>
              <w:rPr>
                <w:b/>
              </w:rPr>
            </w:pPr>
            <w:r w:rsidRPr="00F76BFF">
              <w:rPr>
                <w:b/>
              </w:rPr>
              <w:t>Zapojení garanta do výuky předmětu</w:t>
            </w:r>
          </w:p>
        </w:tc>
        <w:tc>
          <w:tcPr>
            <w:tcW w:w="6769" w:type="dxa"/>
            <w:gridSpan w:val="7"/>
            <w:tcBorders>
              <w:top w:val="nil"/>
            </w:tcBorders>
          </w:tcPr>
          <w:p w14:paraId="0EB33EEC" w14:textId="77777777" w:rsidR="00F22439" w:rsidRPr="00F76BFF" w:rsidRDefault="00F22439" w:rsidP="00F22439">
            <w:pPr>
              <w:jc w:val="both"/>
            </w:pPr>
            <w:r w:rsidRPr="009245CD">
              <w:t>Ga</w:t>
            </w:r>
            <w:r>
              <w:t>rant se podílí v rozsahu 100 %</w:t>
            </w:r>
          </w:p>
        </w:tc>
      </w:tr>
      <w:tr w:rsidR="00F22439" w14:paraId="70B095FA" w14:textId="77777777" w:rsidTr="00F22439">
        <w:tc>
          <w:tcPr>
            <w:tcW w:w="3086" w:type="dxa"/>
            <w:shd w:val="clear" w:color="auto" w:fill="F7CAAC"/>
          </w:tcPr>
          <w:p w14:paraId="41B20BD9" w14:textId="77777777" w:rsidR="00F22439" w:rsidRPr="00F76BFF" w:rsidRDefault="00F22439" w:rsidP="00F22439">
            <w:pPr>
              <w:jc w:val="both"/>
              <w:rPr>
                <w:b/>
              </w:rPr>
            </w:pPr>
            <w:r w:rsidRPr="00F76BFF">
              <w:rPr>
                <w:b/>
              </w:rPr>
              <w:t>Vyučující</w:t>
            </w:r>
          </w:p>
        </w:tc>
        <w:tc>
          <w:tcPr>
            <w:tcW w:w="6769" w:type="dxa"/>
            <w:gridSpan w:val="7"/>
            <w:tcBorders>
              <w:bottom w:val="nil"/>
            </w:tcBorders>
          </w:tcPr>
          <w:p w14:paraId="667D519B" w14:textId="77777777" w:rsidR="00F22439" w:rsidRPr="00F76BFF" w:rsidRDefault="00F22439" w:rsidP="00F22439">
            <w:pPr>
              <w:jc w:val="both"/>
            </w:pPr>
            <w:r>
              <w:t>Ing. Lucie Macurová, Ph.D. – 100%</w:t>
            </w:r>
          </w:p>
        </w:tc>
      </w:tr>
      <w:tr w:rsidR="00F22439" w14:paraId="7993FF50" w14:textId="77777777" w:rsidTr="00F22439">
        <w:trPr>
          <w:trHeight w:val="100"/>
        </w:trPr>
        <w:tc>
          <w:tcPr>
            <w:tcW w:w="9855" w:type="dxa"/>
            <w:gridSpan w:val="8"/>
            <w:tcBorders>
              <w:top w:val="nil"/>
            </w:tcBorders>
          </w:tcPr>
          <w:p w14:paraId="41767C86" w14:textId="77777777" w:rsidR="00F22439" w:rsidRPr="00F76BFF" w:rsidRDefault="00F22439" w:rsidP="00F22439">
            <w:pPr>
              <w:jc w:val="both"/>
            </w:pPr>
          </w:p>
        </w:tc>
      </w:tr>
      <w:tr w:rsidR="00F22439" w14:paraId="5C81D4EA" w14:textId="77777777" w:rsidTr="00F22439">
        <w:tc>
          <w:tcPr>
            <w:tcW w:w="3086" w:type="dxa"/>
            <w:shd w:val="clear" w:color="auto" w:fill="F7CAAC"/>
          </w:tcPr>
          <w:p w14:paraId="3DB689B6" w14:textId="77777777" w:rsidR="00F22439" w:rsidRPr="00F76BFF" w:rsidRDefault="00F22439" w:rsidP="00F22439">
            <w:pPr>
              <w:jc w:val="both"/>
              <w:rPr>
                <w:b/>
              </w:rPr>
            </w:pPr>
            <w:r w:rsidRPr="00F76BFF">
              <w:rPr>
                <w:b/>
              </w:rPr>
              <w:t>Stručná anotace předmětu</w:t>
            </w:r>
          </w:p>
        </w:tc>
        <w:tc>
          <w:tcPr>
            <w:tcW w:w="6769" w:type="dxa"/>
            <w:gridSpan w:val="7"/>
            <w:tcBorders>
              <w:bottom w:val="nil"/>
            </w:tcBorders>
          </w:tcPr>
          <w:p w14:paraId="1ECDE974" w14:textId="77777777" w:rsidR="00F22439" w:rsidRPr="00F76BFF" w:rsidRDefault="00F22439" w:rsidP="00F22439">
            <w:pPr>
              <w:jc w:val="both"/>
            </w:pPr>
          </w:p>
        </w:tc>
      </w:tr>
      <w:tr w:rsidR="00F22439" w14:paraId="3C5D47DC" w14:textId="77777777" w:rsidTr="00F22439">
        <w:trPr>
          <w:trHeight w:val="1702"/>
        </w:trPr>
        <w:tc>
          <w:tcPr>
            <w:tcW w:w="9855" w:type="dxa"/>
            <w:gridSpan w:val="8"/>
            <w:tcBorders>
              <w:top w:val="nil"/>
              <w:bottom w:val="single" w:sz="12" w:space="0" w:color="auto"/>
            </w:tcBorders>
          </w:tcPr>
          <w:p w14:paraId="7BD203AC" w14:textId="77777777" w:rsidR="00F22439" w:rsidRDefault="00F22439" w:rsidP="00F22439">
            <w:pPr>
              <w:pStyle w:val="Normlnweb"/>
              <w:rPr>
                <w:color w:val="000000"/>
                <w:sz w:val="20"/>
                <w:szCs w:val="20"/>
              </w:rPr>
            </w:pPr>
            <w:r w:rsidRPr="00615AB3">
              <w:rPr>
                <w:color w:val="000000"/>
                <w:sz w:val="20"/>
                <w:szCs w:val="20"/>
              </w:rPr>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42E3E88D" w14:textId="77777777" w:rsidR="00F22439" w:rsidRPr="00F22439" w:rsidRDefault="00F22439" w:rsidP="00F22439">
            <w:pPr>
              <w:pStyle w:val="Normlnweb"/>
              <w:rPr>
                <w:color w:val="000000"/>
                <w:sz w:val="20"/>
                <w:szCs w:val="20"/>
              </w:rPr>
            </w:pPr>
            <w:r w:rsidRPr="00615AB3">
              <w:rPr>
                <w:color w:val="000000"/>
                <w:sz w:val="20"/>
                <w:szCs w:val="20"/>
              </w:rPr>
              <w:t>Předmět je členěn do dvou vzájemně propojených částí. První část spočívá v realizaci odborné diplomové praxe, která je zakončena zpracováním Závěrečné zprávy z odborné praxe. Druhou částí je odevzdání diplomové práce dle Časového plánu výuky prezenčního studia na FaME v daném akademickém roce.</w:t>
            </w:r>
          </w:p>
        </w:tc>
      </w:tr>
      <w:tr w:rsidR="00F22439" w14:paraId="39A817E4" w14:textId="77777777" w:rsidTr="00F22439">
        <w:trPr>
          <w:trHeight w:val="265"/>
        </w:trPr>
        <w:tc>
          <w:tcPr>
            <w:tcW w:w="3653" w:type="dxa"/>
            <w:gridSpan w:val="2"/>
            <w:tcBorders>
              <w:top w:val="nil"/>
            </w:tcBorders>
            <w:shd w:val="clear" w:color="auto" w:fill="F7CAAC"/>
          </w:tcPr>
          <w:p w14:paraId="619A8635" w14:textId="77777777" w:rsidR="00F22439" w:rsidRPr="004D290A" w:rsidRDefault="00F22439" w:rsidP="00F22439">
            <w:pPr>
              <w:jc w:val="both"/>
            </w:pPr>
            <w:r w:rsidRPr="004D290A">
              <w:rPr>
                <w:b/>
              </w:rPr>
              <w:t>Studijní literatura a studijní pomůcky</w:t>
            </w:r>
          </w:p>
        </w:tc>
        <w:tc>
          <w:tcPr>
            <w:tcW w:w="6202" w:type="dxa"/>
            <w:gridSpan w:val="6"/>
            <w:tcBorders>
              <w:top w:val="nil"/>
              <w:bottom w:val="nil"/>
            </w:tcBorders>
          </w:tcPr>
          <w:p w14:paraId="001B7D71" w14:textId="77777777" w:rsidR="00F22439" w:rsidRPr="00F76BFF" w:rsidRDefault="00F22439" w:rsidP="00F22439">
            <w:pPr>
              <w:jc w:val="both"/>
            </w:pPr>
          </w:p>
        </w:tc>
      </w:tr>
      <w:tr w:rsidR="00F22439" w14:paraId="0D681BD9" w14:textId="77777777" w:rsidTr="00F22439">
        <w:trPr>
          <w:trHeight w:val="992"/>
        </w:trPr>
        <w:tc>
          <w:tcPr>
            <w:tcW w:w="9855" w:type="dxa"/>
            <w:gridSpan w:val="8"/>
            <w:tcBorders>
              <w:top w:val="nil"/>
            </w:tcBorders>
          </w:tcPr>
          <w:p w14:paraId="00A95662" w14:textId="77777777" w:rsidR="00F22439" w:rsidRPr="00F76BFF" w:rsidRDefault="00F22439" w:rsidP="00F22439">
            <w:pPr>
              <w:ind w:left="339" w:hanging="339"/>
              <w:rPr>
                <w:b/>
              </w:rPr>
            </w:pPr>
            <w:r w:rsidRPr="00F76BFF">
              <w:rPr>
                <w:b/>
              </w:rPr>
              <w:t>Povinná literatura</w:t>
            </w:r>
          </w:p>
          <w:p w14:paraId="7B639336" w14:textId="77777777" w:rsidR="00F22439" w:rsidRPr="00757F9E" w:rsidRDefault="00F22439" w:rsidP="00F22439">
            <w:pPr>
              <w:rPr>
                <w:color w:val="000000"/>
              </w:rPr>
            </w:pPr>
            <w:r w:rsidRPr="00757F9E">
              <w:rPr>
                <w:i/>
                <w:iCs/>
                <w:color w:val="000000"/>
              </w:rPr>
              <w:t>Směrnice rektora: "Jednotná formální úprava závěrečných prací, jejich uložení a zpřístupnění" (v aktuální verzi)</w:t>
            </w:r>
            <w:r w:rsidRPr="00757F9E">
              <w:rPr>
                <w:color w:val="000000"/>
              </w:rPr>
              <w:t>.</w:t>
            </w:r>
          </w:p>
          <w:p w14:paraId="361385DD" w14:textId="77777777" w:rsidR="00F22439" w:rsidRPr="00757F9E" w:rsidRDefault="00F22439" w:rsidP="00F22439">
            <w:r w:rsidRPr="00757F9E">
              <w:t>STAŇKOVÁ, P</w:t>
            </w:r>
            <w:r>
              <w:t>.,</w:t>
            </w:r>
            <w:r w:rsidRPr="00757F9E">
              <w:t xml:space="preserve"> PILÍK</w:t>
            </w:r>
            <w:r>
              <w:t>, M</w:t>
            </w:r>
            <w:r w:rsidRPr="00757F9E">
              <w:t xml:space="preserve">. </w:t>
            </w:r>
            <w:r w:rsidRPr="00757F9E">
              <w:rPr>
                <w:i/>
              </w:rPr>
              <w:t>Metodická doporučení pro psaní bakalářských a diplomových prací: texty pro distanční a prezenční studium.</w:t>
            </w:r>
            <w:r w:rsidRPr="00757F9E">
              <w:t xml:space="preserve"> Zlín: Univerzita Tomáše Bati ve Zlíně, 2009, 42 s. ISBN 978-80-7318-896-2.</w:t>
            </w:r>
          </w:p>
          <w:p w14:paraId="26034F6C" w14:textId="77777777" w:rsidR="00F22439" w:rsidRDefault="00F22439" w:rsidP="00F22439">
            <w:pPr>
              <w:ind w:left="339" w:hanging="339"/>
              <w:rPr>
                <w:b/>
              </w:rPr>
            </w:pPr>
            <w:r w:rsidRPr="00F76BFF">
              <w:rPr>
                <w:b/>
              </w:rPr>
              <w:t>Doporučená literatura</w:t>
            </w:r>
          </w:p>
          <w:p w14:paraId="680A976E" w14:textId="77777777" w:rsidR="00F22439" w:rsidRDefault="00F22439" w:rsidP="00F22439">
            <w:pPr>
              <w:jc w:val="both"/>
            </w:pPr>
            <w:r w:rsidRPr="00757F9E">
              <w:t xml:space="preserve">ČASTORÁL, Z. </w:t>
            </w:r>
            <w:r w:rsidRPr="00757F9E">
              <w:rPr>
                <w:i/>
              </w:rPr>
              <w:t>Tvůrčí přístup při tvorbě bakalářských a diplomových prací.</w:t>
            </w:r>
            <w:r w:rsidRPr="00757F9E">
              <w:t xml:space="preserve"> Praha: Univerzita Jana Amose Komenského Praha, 2012, 88 s. ISBN 978-80-7452-025-9.</w:t>
            </w:r>
          </w:p>
          <w:p w14:paraId="796055D0" w14:textId="77777777" w:rsidR="00F22439" w:rsidRDefault="00F22439" w:rsidP="00F22439">
            <w:pPr>
              <w:jc w:val="both"/>
            </w:pPr>
            <w:r w:rsidRPr="00757F9E">
              <w:t>KAPOUNOVÁ, J</w:t>
            </w:r>
            <w:r>
              <w:t>.,</w:t>
            </w:r>
            <w:r w:rsidRPr="00757F9E">
              <w:t xml:space="preserve"> KAPOUN</w:t>
            </w:r>
            <w:r>
              <w:t>, P</w:t>
            </w:r>
            <w:r w:rsidRPr="00757F9E">
              <w:t xml:space="preserve">. </w:t>
            </w:r>
            <w:r w:rsidRPr="00757F9E">
              <w:rPr>
                <w:i/>
              </w:rPr>
              <w:t>Bakalářská a diplomová práce: od zadání po obhajobu</w:t>
            </w:r>
            <w:r w:rsidRPr="00757F9E">
              <w:t>. Praha: Grada, 2017, 134 s. ISBN 978-80-271-0079-8.</w:t>
            </w:r>
          </w:p>
          <w:p w14:paraId="7FC8FA41" w14:textId="77777777" w:rsidR="00F22439" w:rsidRDefault="00F22439" w:rsidP="00F22439">
            <w:pPr>
              <w:jc w:val="both"/>
            </w:pPr>
            <w:r w:rsidRPr="00757F9E">
              <w:t>SYNEK, M</w:t>
            </w:r>
            <w:r>
              <w:t>.</w:t>
            </w:r>
            <w:r w:rsidRPr="00757F9E">
              <w:t>, MIKAN</w:t>
            </w:r>
            <w:r>
              <w:t>, P.,</w:t>
            </w:r>
            <w:r w:rsidRPr="00757F9E">
              <w:t xml:space="preserve"> VÁVROVÁ</w:t>
            </w:r>
            <w:r>
              <w:t>, H</w:t>
            </w:r>
            <w:r w:rsidRPr="00757F9E">
              <w:t xml:space="preserve">. </w:t>
            </w:r>
            <w:r w:rsidRPr="00757F9E">
              <w:rPr>
                <w:i/>
              </w:rPr>
              <w:t>Jak psát bakalářské, diplomové, doktorské a jiné písemné práce</w:t>
            </w:r>
            <w:r w:rsidRPr="00757F9E">
              <w:t>. Vyd. 3., přeprac. Praha: Oeconomica, 2011, 61</w:t>
            </w:r>
            <w:r>
              <w:t xml:space="preserve"> </w:t>
            </w:r>
            <w:r w:rsidRPr="00757F9E">
              <w:t>s. ISBN 978-80-245-1819-0.</w:t>
            </w:r>
          </w:p>
          <w:p w14:paraId="5C358CD1" w14:textId="77777777" w:rsidR="00F22439" w:rsidRPr="00F76BFF" w:rsidRDefault="00F22439" w:rsidP="00F22439">
            <w:pPr>
              <w:jc w:val="both"/>
            </w:pPr>
            <w:r w:rsidRPr="00757F9E">
              <w:rPr>
                <w:i/>
              </w:rPr>
              <w:t>Jak vypracovat bakalářskou a diplomovou práci</w:t>
            </w:r>
            <w:r w:rsidRPr="00757F9E">
              <w:t>. 5., přeprac. a rozš. vyd. Praha: Univerzita Jana Amose Komenského, 2013, 69 s. ISBN 978-80-7452-037-2.</w:t>
            </w:r>
          </w:p>
        </w:tc>
      </w:tr>
      <w:tr w:rsidR="00F22439" w14:paraId="3B313476" w14:textId="77777777" w:rsidTr="00F224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011937" w14:textId="77777777" w:rsidR="00F22439" w:rsidRPr="00F76BFF" w:rsidRDefault="00F22439" w:rsidP="00F22439">
            <w:pPr>
              <w:jc w:val="center"/>
              <w:rPr>
                <w:b/>
              </w:rPr>
            </w:pPr>
            <w:r w:rsidRPr="00F76BFF">
              <w:rPr>
                <w:b/>
              </w:rPr>
              <w:t>Informace ke kombinované nebo distanční formě</w:t>
            </w:r>
          </w:p>
        </w:tc>
      </w:tr>
      <w:tr w:rsidR="00F22439" w14:paraId="172483FC" w14:textId="77777777" w:rsidTr="00F22439">
        <w:tc>
          <w:tcPr>
            <w:tcW w:w="4787" w:type="dxa"/>
            <w:gridSpan w:val="3"/>
            <w:tcBorders>
              <w:top w:val="single" w:sz="2" w:space="0" w:color="auto"/>
            </w:tcBorders>
            <w:shd w:val="clear" w:color="auto" w:fill="F7CAAC"/>
          </w:tcPr>
          <w:p w14:paraId="69B678D8" w14:textId="77777777" w:rsidR="00F22439" w:rsidRPr="00F76BFF" w:rsidRDefault="00F22439" w:rsidP="00F22439">
            <w:pPr>
              <w:jc w:val="both"/>
            </w:pPr>
            <w:r w:rsidRPr="00F76BFF">
              <w:rPr>
                <w:b/>
              </w:rPr>
              <w:t>Rozsah konzultací (soustředění)</w:t>
            </w:r>
          </w:p>
        </w:tc>
        <w:tc>
          <w:tcPr>
            <w:tcW w:w="889" w:type="dxa"/>
            <w:tcBorders>
              <w:top w:val="single" w:sz="2" w:space="0" w:color="auto"/>
            </w:tcBorders>
          </w:tcPr>
          <w:p w14:paraId="1846D87A" w14:textId="77777777" w:rsidR="00F22439" w:rsidRPr="00F76BFF" w:rsidRDefault="00F22439" w:rsidP="00F22439">
            <w:pPr>
              <w:jc w:val="both"/>
            </w:pPr>
          </w:p>
        </w:tc>
        <w:tc>
          <w:tcPr>
            <w:tcW w:w="4179" w:type="dxa"/>
            <w:gridSpan w:val="4"/>
            <w:tcBorders>
              <w:top w:val="single" w:sz="2" w:space="0" w:color="auto"/>
            </w:tcBorders>
            <w:shd w:val="clear" w:color="auto" w:fill="F7CAAC"/>
          </w:tcPr>
          <w:p w14:paraId="70EB8A46" w14:textId="77777777" w:rsidR="00F22439" w:rsidRDefault="00F22439" w:rsidP="00F22439">
            <w:pPr>
              <w:jc w:val="both"/>
              <w:rPr>
                <w:b/>
              </w:rPr>
            </w:pPr>
            <w:r>
              <w:rPr>
                <w:b/>
              </w:rPr>
              <w:t xml:space="preserve">hodin </w:t>
            </w:r>
          </w:p>
        </w:tc>
      </w:tr>
      <w:tr w:rsidR="00F22439" w14:paraId="5BD59B28" w14:textId="77777777" w:rsidTr="00F22439">
        <w:tc>
          <w:tcPr>
            <w:tcW w:w="9855" w:type="dxa"/>
            <w:gridSpan w:val="8"/>
            <w:shd w:val="clear" w:color="auto" w:fill="F7CAAC"/>
          </w:tcPr>
          <w:p w14:paraId="6EE82B64" w14:textId="77777777" w:rsidR="00F22439" w:rsidRPr="00F76BFF" w:rsidRDefault="00F22439" w:rsidP="00F22439">
            <w:pPr>
              <w:jc w:val="both"/>
              <w:rPr>
                <w:b/>
              </w:rPr>
            </w:pPr>
            <w:r w:rsidRPr="00F76BFF">
              <w:rPr>
                <w:b/>
              </w:rPr>
              <w:t>Informace o způsobu kontaktu s vyučujícím</w:t>
            </w:r>
          </w:p>
        </w:tc>
      </w:tr>
      <w:tr w:rsidR="00F22439" w14:paraId="2F7CC0F2" w14:textId="77777777" w:rsidTr="00F22439">
        <w:trPr>
          <w:trHeight w:val="817"/>
        </w:trPr>
        <w:tc>
          <w:tcPr>
            <w:tcW w:w="9855" w:type="dxa"/>
            <w:gridSpan w:val="8"/>
          </w:tcPr>
          <w:p w14:paraId="2CAE22E0" w14:textId="77777777" w:rsidR="00F22439" w:rsidRPr="00F76BFF" w:rsidRDefault="00F22439" w:rsidP="00F22439">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002C806"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2439" w14:paraId="2207321E" w14:textId="77777777" w:rsidTr="00F22439">
        <w:tc>
          <w:tcPr>
            <w:tcW w:w="9855" w:type="dxa"/>
            <w:gridSpan w:val="8"/>
            <w:tcBorders>
              <w:bottom w:val="double" w:sz="4" w:space="0" w:color="auto"/>
            </w:tcBorders>
            <w:shd w:val="clear" w:color="auto" w:fill="BDD6EE"/>
          </w:tcPr>
          <w:p w14:paraId="65C06C4A" w14:textId="77777777" w:rsidR="00F22439" w:rsidRDefault="00F22439" w:rsidP="00F22439">
            <w:pPr>
              <w:jc w:val="both"/>
              <w:rPr>
                <w:b/>
                <w:sz w:val="28"/>
              </w:rPr>
            </w:pPr>
            <w:r>
              <w:br w:type="page"/>
            </w:r>
            <w:r>
              <w:rPr>
                <w:b/>
                <w:sz w:val="28"/>
              </w:rPr>
              <w:t>B-III – Charakteristika studijního předmětu</w:t>
            </w:r>
          </w:p>
        </w:tc>
      </w:tr>
      <w:tr w:rsidR="00F22439" w14:paraId="113331D1" w14:textId="77777777" w:rsidTr="00F22439">
        <w:tc>
          <w:tcPr>
            <w:tcW w:w="3086" w:type="dxa"/>
            <w:tcBorders>
              <w:top w:val="double" w:sz="4" w:space="0" w:color="auto"/>
            </w:tcBorders>
            <w:shd w:val="clear" w:color="auto" w:fill="F7CAAC"/>
          </w:tcPr>
          <w:p w14:paraId="091A7D92" w14:textId="77777777" w:rsidR="00F22439" w:rsidRPr="00F76BFF" w:rsidRDefault="00F22439" w:rsidP="00F22439">
            <w:pPr>
              <w:jc w:val="both"/>
              <w:rPr>
                <w:b/>
              </w:rPr>
            </w:pPr>
            <w:r w:rsidRPr="00F76BFF">
              <w:rPr>
                <w:b/>
              </w:rPr>
              <w:t>Název studijního předmětu</w:t>
            </w:r>
          </w:p>
        </w:tc>
        <w:tc>
          <w:tcPr>
            <w:tcW w:w="6769" w:type="dxa"/>
            <w:gridSpan w:val="7"/>
            <w:tcBorders>
              <w:top w:val="double" w:sz="4" w:space="0" w:color="auto"/>
            </w:tcBorders>
          </w:tcPr>
          <w:p w14:paraId="58500741" w14:textId="77777777" w:rsidR="00F22439" w:rsidRPr="00F76BFF" w:rsidRDefault="00F22439" w:rsidP="00F22439">
            <w:pPr>
              <w:jc w:val="both"/>
            </w:pPr>
            <w:r w:rsidRPr="00DA1A52">
              <w:t>Odborná praxe</w:t>
            </w:r>
          </w:p>
        </w:tc>
      </w:tr>
      <w:tr w:rsidR="00F22439" w14:paraId="0C487200" w14:textId="77777777" w:rsidTr="00F22439">
        <w:trPr>
          <w:trHeight w:val="249"/>
        </w:trPr>
        <w:tc>
          <w:tcPr>
            <w:tcW w:w="3086" w:type="dxa"/>
            <w:shd w:val="clear" w:color="auto" w:fill="F7CAAC"/>
          </w:tcPr>
          <w:p w14:paraId="740AD34C" w14:textId="77777777" w:rsidR="00F22439" w:rsidRPr="00F76BFF" w:rsidRDefault="00F22439" w:rsidP="00F22439">
            <w:pPr>
              <w:jc w:val="both"/>
              <w:rPr>
                <w:b/>
              </w:rPr>
            </w:pPr>
            <w:r w:rsidRPr="00F76BFF">
              <w:rPr>
                <w:b/>
              </w:rPr>
              <w:t>Typ předmětu</w:t>
            </w:r>
          </w:p>
        </w:tc>
        <w:tc>
          <w:tcPr>
            <w:tcW w:w="3406" w:type="dxa"/>
            <w:gridSpan w:val="4"/>
          </w:tcPr>
          <w:p w14:paraId="5E590989" w14:textId="77777777" w:rsidR="00F22439" w:rsidRPr="00F76BFF" w:rsidRDefault="00F22439" w:rsidP="00F22439">
            <w:pPr>
              <w:jc w:val="both"/>
            </w:pPr>
            <w:r>
              <w:t>povinný „P“</w:t>
            </w:r>
          </w:p>
        </w:tc>
        <w:tc>
          <w:tcPr>
            <w:tcW w:w="2695" w:type="dxa"/>
            <w:gridSpan w:val="2"/>
            <w:shd w:val="clear" w:color="auto" w:fill="F7CAAC"/>
          </w:tcPr>
          <w:p w14:paraId="18CFC196" w14:textId="77777777" w:rsidR="00F22439" w:rsidRDefault="00F22439" w:rsidP="00F22439">
            <w:pPr>
              <w:jc w:val="both"/>
            </w:pPr>
            <w:r>
              <w:rPr>
                <w:b/>
              </w:rPr>
              <w:t>doporučený ročník / semestr</w:t>
            </w:r>
          </w:p>
        </w:tc>
        <w:tc>
          <w:tcPr>
            <w:tcW w:w="668" w:type="dxa"/>
          </w:tcPr>
          <w:p w14:paraId="754251C9" w14:textId="77777777" w:rsidR="00F22439" w:rsidRDefault="00F22439" w:rsidP="00F22439">
            <w:pPr>
              <w:jc w:val="both"/>
            </w:pPr>
            <w:r>
              <w:t>2 / L</w:t>
            </w:r>
          </w:p>
        </w:tc>
      </w:tr>
      <w:tr w:rsidR="00F22439" w14:paraId="2EAB4D50" w14:textId="77777777" w:rsidTr="00F22439">
        <w:tc>
          <w:tcPr>
            <w:tcW w:w="3086" w:type="dxa"/>
            <w:shd w:val="clear" w:color="auto" w:fill="F7CAAC"/>
          </w:tcPr>
          <w:p w14:paraId="524A25B8" w14:textId="77777777" w:rsidR="00F22439" w:rsidRPr="00F76BFF" w:rsidRDefault="00F22439" w:rsidP="00F22439">
            <w:pPr>
              <w:jc w:val="both"/>
              <w:rPr>
                <w:b/>
              </w:rPr>
            </w:pPr>
            <w:r w:rsidRPr="00F76BFF">
              <w:rPr>
                <w:b/>
              </w:rPr>
              <w:t>Rozsah studijního předmětu</w:t>
            </w:r>
          </w:p>
        </w:tc>
        <w:tc>
          <w:tcPr>
            <w:tcW w:w="1701" w:type="dxa"/>
            <w:gridSpan w:val="2"/>
          </w:tcPr>
          <w:p w14:paraId="0195D4C5" w14:textId="77777777" w:rsidR="00F22439" w:rsidRPr="00F76BFF" w:rsidRDefault="00F22439" w:rsidP="00F22439">
            <w:pPr>
              <w:jc w:val="both"/>
            </w:pPr>
          </w:p>
        </w:tc>
        <w:tc>
          <w:tcPr>
            <w:tcW w:w="889" w:type="dxa"/>
            <w:shd w:val="clear" w:color="auto" w:fill="F7CAAC"/>
          </w:tcPr>
          <w:p w14:paraId="6C1043A2" w14:textId="77777777" w:rsidR="00F22439" w:rsidRPr="00F76BFF" w:rsidRDefault="00F22439" w:rsidP="00F22439">
            <w:pPr>
              <w:jc w:val="both"/>
              <w:rPr>
                <w:b/>
              </w:rPr>
            </w:pPr>
            <w:r w:rsidRPr="00F76BFF">
              <w:rPr>
                <w:b/>
              </w:rPr>
              <w:t xml:space="preserve">hod. </w:t>
            </w:r>
          </w:p>
        </w:tc>
        <w:tc>
          <w:tcPr>
            <w:tcW w:w="816" w:type="dxa"/>
          </w:tcPr>
          <w:p w14:paraId="46FF954A" w14:textId="67345233" w:rsidR="00F22439" w:rsidRDefault="00E12A30" w:rsidP="00F22439">
            <w:pPr>
              <w:jc w:val="both"/>
            </w:pPr>
            <w:ins w:id="545" w:author="Michal Pilík" w:date="2019-09-06T08:11:00Z">
              <w:r>
                <w:t>240</w:t>
              </w:r>
            </w:ins>
            <w:del w:id="546" w:author="Michal Pilík" w:date="2019-09-06T08:11:00Z">
              <w:r w:rsidR="006E0A6F" w:rsidDel="00E12A30">
                <w:delText>120</w:delText>
              </w:r>
            </w:del>
          </w:p>
        </w:tc>
        <w:tc>
          <w:tcPr>
            <w:tcW w:w="2156" w:type="dxa"/>
            <w:shd w:val="clear" w:color="auto" w:fill="F7CAAC"/>
          </w:tcPr>
          <w:p w14:paraId="560F0B6D" w14:textId="77777777" w:rsidR="00F22439" w:rsidRDefault="00F22439" w:rsidP="00F22439">
            <w:pPr>
              <w:jc w:val="both"/>
              <w:rPr>
                <w:b/>
              </w:rPr>
            </w:pPr>
            <w:r>
              <w:rPr>
                <w:b/>
              </w:rPr>
              <w:t>kreditů</w:t>
            </w:r>
          </w:p>
        </w:tc>
        <w:tc>
          <w:tcPr>
            <w:tcW w:w="1207" w:type="dxa"/>
            <w:gridSpan w:val="2"/>
          </w:tcPr>
          <w:p w14:paraId="1A3642BF" w14:textId="77777777" w:rsidR="00F22439" w:rsidRDefault="00F22439" w:rsidP="00F22439">
            <w:pPr>
              <w:jc w:val="both"/>
            </w:pPr>
            <w:r>
              <w:t>15</w:t>
            </w:r>
          </w:p>
        </w:tc>
      </w:tr>
      <w:tr w:rsidR="00F22439" w14:paraId="5D834535" w14:textId="77777777" w:rsidTr="00F22439">
        <w:tc>
          <w:tcPr>
            <w:tcW w:w="3086" w:type="dxa"/>
            <w:shd w:val="clear" w:color="auto" w:fill="F7CAAC"/>
          </w:tcPr>
          <w:p w14:paraId="7CC1CB2D" w14:textId="77777777" w:rsidR="00F22439" w:rsidRPr="00F76BFF" w:rsidRDefault="00F22439" w:rsidP="00F22439">
            <w:pPr>
              <w:jc w:val="both"/>
              <w:rPr>
                <w:b/>
              </w:rPr>
            </w:pPr>
            <w:r w:rsidRPr="00F76BFF">
              <w:rPr>
                <w:b/>
              </w:rPr>
              <w:t>Prerekvizity, korekvizity, ekvivalence</w:t>
            </w:r>
          </w:p>
        </w:tc>
        <w:tc>
          <w:tcPr>
            <w:tcW w:w="6769" w:type="dxa"/>
            <w:gridSpan w:val="7"/>
          </w:tcPr>
          <w:p w14:paraId="319C8ABD" w14:textId="77777777" w:rsidR="00F22439" w:rsidRPr="00F76BFF" w:rsidRDefault="00F22439" w:rsidP="00F22439">
            <w:pPr>
              <w:jc w:val="both"/>
            </w:pPr>
          </w:p>
        </w:tc>
      </w:tr>
      <w:tr w:rsidR="00F22439" w14:paraId="2709391C" w14:textId="77777777" w:rsidTr="00F22439">
        <w:tc>
          <w:tcPr>
            <w:tcW w:w="3086" w:type="dxa"/>
            <w:shd w:val="clear" w:color="auto" w:fill="F7CAAC"/>
          </w:tcPr>
          <w:p w14:paraId="1002E636" w14:textId="77777777" w:rsidR="00F22439" w:rsidRPr="00F76BFF" w:rsidRDefault="00F22439" w:rsidP="00F22439">
            <w:pPr>
              <w:jc w:val="both"/>
              <w:rPr>
                <w:b/>
              </w:rPr>
            </w:pPr>
            <w:r w:rsidRPr="00F76BFF">
              <w:rPr>
                <w:b/>
              </w:rPr>
              <w:t>Způsob ověření studijních výsledků</w:t>
            </w:r>
          </w:p>
        </w:tc>
        <w:tc>
          <w:tcPr>
            <w:tcW w:w="3406" w:type="dxa"/>
            <w:gridSpan w:val="4"/>
          </w:tcPr>
          <w:p w14:paraId="5A4664EE" w14:textId="6E6D42D6" w:rsidR="00F22439" w:rsidRPr="00F76BFF" w:rsidRDefault="00DA1A52" w:rsidP="00F22439">
            <w:pPr>
              <w:jc w:val="both"/>
            </w:pPr>
            <w:r>
              <w:t>zápočet</w:t>
            </w:r>
          </w:p>
        </w:tc>
        <w:tc>
          <w:tcPr>
            <w:tcW w:w="2156" w:type="dxa"/>
            <w:shd w:val="clear" w:color="auto" w:fill="F7CAAC"/>
          </w:tcPr>
          <w:p w14:paraId="599AEAF5" w14:textId="77777777" w:rsidR="00F22439" w:rsidRDefault="00F22439" w:rsidP="00F22439">
            <w:pPr>
              <w:jc w:val="both"/>
              <w:rPr>
                <w:b/>
              </w:rPr>
            </w:pPr>
            <w:r>
              <w:rPr>
                <w:b/>
              </w:rPr>
              <w:t>Forma výuky</w:t>
            </w:r>
          </w:p>
        </w:tc>
        <w:tc>
          <w:tcPr>
            <w:tcW w:w="1207" w:type="dxa"/>
            <w:gridSpan w:val="2"/>
          </w:tcPr>
          <w:p w14:paraId="27349372" w14:textId="6BA7C1F3" w:rsidR="00F22439" w:rsidRDefault="006E0A6F" w:rsidP="00F22439">
            <w:r>
              <w:t>Odborné praxe / exkurze</w:t>
            </w:r>
          </w:p>
        </w:tc>
      </w:tr>
      <w:tr w:rsidR="00F22439" w14:paraId="055BD3FF" w14:textId="77777777" w:rsidTr="00F22439">
        <w:tc>
          <w:tcPr>
            <w:tcW w:w="3086" w:type="dxa"/>
            <w:shd w:val="clear" w:color="auto" w:fill="F7CAAC"/>
          </w:tcPr>
          <w:p w14:paraId="27E09F98" w14:textId="77777777" w:rsidR="00F22439" w:rsidRPr="00F76BFF" w:rsidRDefault="00F22439" w:rsidP="00F22439">
            <w:pPr>
              <w:jc w:val="both"/>
              <w:rPr>
                <w:b/>
              </w:rPr>
            </w:pPr>
            <w:r w:rsidRPr="00F76BFF">
              <w:rPr>
                <w:b/>
              </w:rPr>
              <w:t>Forma způsobu ověření studijních výsledků a další požadavky na studenta</w:t>
            </w:r>
          </w:p>
        </w:tc>
        <w:tc>
          <w:tcPr>
            <w:tcW w:w="6769" w:type="dxa"/>
            <w:gridSpan w:val="7"/>
            <w:tcBorders>
              <w:bottom w:val="nil"/>
            </w:tcBorders>
          </w:tcPr>
          <w:p w14:paraId="1DB3F1C4" w14:textId="77777777" w:rsidR="006E0A6F" w:rsidRDefault="006E0A6F" w:rsidP="006E0A6F">
            <w:pPr>
              <w:jc w:val="both"/>
            </w:pPr>
            <w:r>
              <w:t>Způsob zakončení předmětu – zápočet</w:t>
            </w:r>
          </w:p>
          <w:p w14:paraId="36B1B572" w14:textId="76624E23" w:rsidR="006E0A6F" w:rsidRDefault="006E0A6F" w:rsidP="006E0A6F">
            <w:pPr>
              <w:jc w:val="both"/>
            </w:pPr>
            <w:r>
              <w:t>Požadavky na studenta</w:t>
            </w:r>
            <w:r w:rsidR="00DA1A52">
              <w:t xml:space="preserve">: </w:t>
            </w:r>
            <w:r>
              <w:t>Pro získání zápočtu je nutné:</w:t>
            </w:r>
          </w:p>
          <w:p w14:paraId="5A8AB3D9" w14:textId="77777777" w:rsidR="006E0A6F" w:rsidRDefault="006E0A6F" w:rsidP="006E0A6F">
            <w:pPr>
              <w:jc w:val="both"/>
            </w:pPr>
            <w:r>
              <w:t>1. Akceptovat pokyny k praxím uvedené v sylabu předmětu.</w:t>
            </w:r>
          </w:p>
          <w:p w14:paraId="16227915" w14:textId="77777777" w:rsidR="006E0A6F" w:rsidRDefault="006E0A6F" w:rsidP="006E0A6F">
            <w:pPr>
              <w:jc w:val="both"/>
            </w:pPr>
            <w:r>
              <w:t>2. Splnit úkoly zadané ze strany organizace.</w:t>
            </w:r>
          </w:p>
          <w:p w14:paraId="438BC7A9" w14:textId="77777777" w:rsidR="006E0A6F" w:rsidRDefault="006E0A6F" w:rsidP="006E0A6F">
            <w:pPr>
              <w:jc w:val="both"/>
            </w:pPr>
            <w:r>
              <w:t>3. Vypracování závěrečné zprávy po absolvování odborné praxe.</w:t>
            </w:r>
          </w:p>
          <w:p w14:paraId="6F575B70" w14:textId="33602651" w:rsidR="006E0A6F" w:rsidRPr="00DA1A52" w:rsidRDefault="006E0A6F" w:rsidP="006E0A6F">
            <w:pPr>
              <w:jc w:val="both"/>
            </w:pPr>
            <w:r>
              <w:t>4. Vyplnění a odevzdání dotazníků Hodnocení praxe praktikantem/stážistou a Hodnocení praktikanta stážisty/firmou.</w:t>
            </w:r>
          </w:p>
        </w:tc>
      </w:tr>
      <w:tr w:rsidR="00F22439" w14:paraId="7A25C071" w14:textId="77777777" w:rsidTr="00DA1A52">
        <w:trPr>
          <w:trHeight w:val="1500"/>
        </w:trPr>
        <w:tc>
          <w:tcPr>
            <w:tcW w:w="9855" w:type="dxa"/>
            <w:gridSpan w:val="8"/>
            <w:tcBorders>
              <w:top w:val="nil"/>
            </w:tcBorders>
          </w:tcPr>
          <w:p w14:paraId="2A572BA9" w14:textId="77777777" w:rsidR="00DA1A52" w:rsidRDefault="00DA1A52" w:rsidP="00DA1A52">
            <w:r>
              <w:t>Náležitosti "Závěrečné zprávy z odborné praxe":</w:t>
            </w:r>
          </w:p>
          <w:p w14:paraId="6D32A8CA" w14:textId="77777777" w:rsidR="00DA1A52" w:rsidRDefault="00DA1A52" w:rsidP="00DA1A52">
            <w:r>
              <w:t>- musí být zpracována formou eseje</w:t>
            </w:r>
          </w:p>
          <w:p w14:paraId="4B8248A4" w14:textId="77777777" w:rsidR="00DA1A52" w:rsidRDefault="00DA1A52" w:rsidP="00DA1A52">
            <w:r>
              <w:t>- na tvorbu závěrečné zprávy využijte šablonu DP UTB, (délka eseje minimálně 15 000 znaků včetně mezer);</w:t>
            </w:r>
          </w:p>
          <w:p w14:paraId="2EE09E4D" w14:textId="645B19B6" w:rsidR="00DA1A52" w:rsidRPr="00F76BFF" w:rsidRDefault="00DA1A52" w:rsidP="00DA1A52">
            <w:pPr>
              <w:jc w:val="both"/>
            </w:pPr>
            <w: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F22439" w14:paraId="38C46330" w14:textId="77777777" w:rsidTr="00F22439">
        <w:trPr>
          <w:trHeight w:val="197"/>
        </w:trPr>
        <w:tc>
          <w:tcPr>
            <w:tcW w:w="3086" w:type="dxa"/>
            <w:tcBorders>
              <w:top w:val="nil"/>
            </w:tcBorders>
            <w:shd w:val="clear" w:color="auto" w:fill="F7CAAC"/>
          </w:tcPr>
          <w:p w14:paraId="1554B267" w14:textId="77777777" w:rsidR="00F22439" w:rsidRPr="00F76BFF" w:rsidRDefault="00F22439" w:rsidP="00F22439">
            <w:pPr>
              <w:jc w:val="both"/>
              <w:rPr>
                <w:b/>
              </w:rPr>
            </w:pPr>
            <w:r w:rsidRPr="00F76BFF">
              <w:rPr>
                <w:b/>
              </w:rPr>
              <w:t>Garant předmětu</w:t>
            </w:r>
          </w:p>
        </w:tc>
        <w:tc>
          <w:tcPr>
            <w:tcW w:w="6769" w:type="dxa"/>
            <w:gridSpan w:val="7"/>
            <w:tcBorders>
              <w:top w:val="nil"/>
            </w:tcBorders>
          </w:tcPr>
          <w:p w14:paraId="6D4CDCED" w14:textId="77777777" w:rsidR="00F22439" w:rsidRPr="00F76BFF" w:rsidRDefault="00F22439" w:rsidP="00F22439">
            <w:pPr>
              <w:jc w:val="both"/>
            </w:pPr>
            <w:r>
              <w:t>Ing. Lucie Macurová, Ph.D.</w:t>
            </w:r>
          </w:p>
        </w:tc>
      </w:tr>
      <w:tr w:rsidR="00F22439" w14:paraId="540BC19E" w14:textId="77777777" w:rsidTr="00F22439">
        <w:trPr>
          <w:trHeight w:val="243"/>
        </w:trPr>
        <w:tc>
          <w:tcPr>
            <w:tcW w:w="3086" w:type="dxa"/>
            <w:tcBorders>
              <w:top w:val="nil"/>
            </w:tcBorders>
            <w:shd w:val="clear" w:color="auto" w:fill="F7CAAC"/>
          </w:tcPr>
          <w:p w14:paraId="611E0246" w14:textId="77777777" w:rsidR="00F22439" w:rsidRPr="00F76BFF" w:rsidRDefault="00F22439" w:rsidP="00F22439">
            <w:pPr>
              <w:jc w:val="both"/>
              <w:rPr>
                <w:b/>
              </w:rPr>
            </w:pPr>
            <w:r w:rsidRPr="00F76BFF">
              <w:rPr>
                <w:b/>
              </w:rPr>
              <w:t>Zapojení garanta do výuky předmětu</w:t>
            </w:r>
          </w:p>
        </w:tc>
        <w:tc>
          <w:tcPr>
            <w:tcW w:w="6769" w:type="dxa"/>
            <w:gridSpan w:val="7"/>
            <w:tcBorders>
              <w:top w:val="nil"/>
            </w:tcBorders>
          </w:tcPr>
          <w:p w14:paraId="6DA2F676" w14:textId="77777777" w:rsidR="00DA1A52" w:rsidRDefault="00DA1A52" w:rsidP="00DA1A52">
            <w:pPr>
              <w:jc w:val="both"/>
            </w:pPr>
            <w:r>
              <w:t>Garant se podílí v rozsahu 100 %</w:t>
            </w:r>
          </w:p>
          <w:p w14:paraId="574A2F77" w14:textId="1FD608E0" w:rsidR="00F22439" w:rsidRPr="00F76BFF" w:rsidRDefault="00DA1A52" w:rsidP="00DA1A52">
            <w:pPr>
              <w:jc w:val="both"/>
            </w:pPr>
            <w:r>
              <w:t>Garant se podílí na řízení systému nabídky odborných prací, dále dohlíží na kvalitu a vyhodnocení zpracovaných esejí.</w:t>
            </w:r>
          </w:p>
        </w:tc>
      </w:tr>
      <w:tr w:rsidR="00F22439" w14:paraId="631234BC" w14:textId="77777777" w:rsidTr="00F22439">
        <w:tc>
          <w:tcPr>
            <w:tcW w:w="3086" w:type="dxa"/>
            <w:shd w:val="clear" w:color="auto" w:fill="F7CAAC"/>
          </w:tcPr>
          <w:p w14:paraId="620FBEFC" w14:textId="77777777" w:rsidR="00F22439" w:rsidRPr="00F76BFF" w:rsidRDefault="00F22439" w:rsidP="00F22439">
            <w:pPr>
              <w:jc w:val="both"/>
              <w:rPr>
                <w:b/>
              </w:rPr>
            </w:pPr>
            <w:r w:rsidRPr="00F76BFF">
              <w:rPr>
                <w:b/>
              </w:rPr>
              <w:t>Vyučující</w:t>
            </w:r>
          </w:p>
        </w:tc>
        <w:tc>
          <w:tcPr>
            <w:tcW w:w="6769" w:type="dxa"/>
            <w:gridSpan w:val="7"/>
            <w:tcBorders>
              <w:bottom w:val="nil"/>
            </w:tcBorders>
          </w:tcPr>
          <w:p w14:paraId="111EBBAA" w14:textId="77777777" w:rsidR="00F22439" w:rsidRPr="00F76BFF" w:rsidRDefault="00F22439" w:rsidP="00F22439">
            <w:pPr>
              <w:jc w:val="both"/>
            </w:pPr>
            <w:r>
              <w:t>Ing. Lucie Macurová, Ph.D. – 100%</w:t>
            </w:r>
          </w:p>
        </w:tc>
      </w:tr>
      <w:tr w:rsidR="00F22439" w14:paraId="169A463C" w14:textId="77777777" w:rsidTr="00F22439">
        <w:trPr>
          <w:trHeight w:val="100"/>
        </w:trPr>
        <w:tc>
          <w:tcPr>
            <w:tcW w:w="9855" w:type="dxa"/>
            <w:gridSpan w:val="8"/>
            <w:tcBorders>
              <w:top w:val="nil"/>
            </w:tcBorders>
          </w:tcPr>
          <w:p w14:paraId="4C7DF12E" w14:textId="77777777" w:rsidR="00F22439" w:rsidRPr="00F76BFF" w:rsidRDefault="00F22439" w:rsidP="00F22439">
            <w:pPr>
              <w:jc w:val="both"/>
            </w:pPr>
          </w:p>
        </w:tc>
      </w:tr>
      <w:tr w:rsidR="00F22439" w14:paraId="49439EF5" w14:textId="77777777" w:rsidTr="00F22439">
        <w:tc>
          <w:tcPr>
            <w:tcW w:w="3086" w:type="dxa"/>
            <w:shd w:val="clear" w:color="auto" w:fill="F7CAAC"/>
          </w:tcPr>
          <w:p w14:paraId="37851B14" w14:textId="77777777" w:rsidR="00F22439" w:rsidRPr="00F76BFF" w:rsidRDefault="00F22439" w:rsidP="00F22439">
            <w:pPr>
              <w:jc w:val="both"/>
              <w:rPr>
                <w:b/>
              </w:rPr>
            </w:pPr>
            <w:r w:rsidRPr="00F76BFF">
              <w:rPr>
                <w:b/>
              </w:rPr>
              <w:t>Stručná anotace předmětu</w:t>
            </w:r>
          </w:p>
        </w:tc>
        <w:tc>
          <w:tcPr>
            <w:tcW w:w="6769" w:type="dxa"/>
            <w:gridSpan w:val="7"/>
            <w:tcBorders>
              <w:bottom w:val="nil"/>
            </w:tcBorders>
          </w:tcPr>
          <w:p w14:paraId="086C9959" w14:textId="77777777" w:rsidR="00F22439" w:rsidRPr="00F76BFF" w:rsidRDefault="00F22439" w:rsidP="00F22439">
            <w:pPr>
              <w:jc w:val="both"/>
            </w:pPr>
          </w:p>
        </w:tc>
      </w:tr>
      <w:tr w:rsidR="00F22439" w14:paraId="2C28E42F" w14:textId="77777777" w:rsidTr="00F22439">
        <w:trPr>
          <w:trHeight w:val="2117"/>
        </w:trPr>
        <w:tc>
          <w:tcPr>
            <w:tcW w:w="9855" w:type="dxa"/>
            <w:gridSpan w:val="8"/>
            <w:tcBorders>
              <w:top w:val="nil"/>
              <w:bottom w:val="single" w:sz="12" w:space="0" w:color="auto"/>
            </w:tcBorders>
          </w:tcPr>
          <w:p w14:paraId="196E9778" w14:textId="77777777" w:rsidR="00DA1A52" w:rsidRPr="00DA1A52" w:rsidRDefault="00DA1A52" w:rsidP="00DA1A52">
            <w:pPr>
              <w:pStyle w:val="Normlnweb"/>
              <w:jc w:val="both"/>
              <w:rPr>
                <w:color w:val="000000"/>
                <w:sz w:val="20"/>
                <w:szCs w:val="20"/>
              </w:rPr>
            </w:pPr>
            <w:r w:rsidRPr="00DA1A52">
              <w:rPr>
                <w:color w:val="000000"/>
                <w:sz w:val="20"/>
                <w:szCs w:val="20"/>
              </w:rPr>
              <w:t>Cílem předmětu je umožnit absolvování odborné praxe studentům prezenční formy studia programu Průmyslové inženýrství a Ekonomika a management. Odborné praxe by měly vést ke 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FaME. V rámci Odborné praxe jsou rozvíjeny zvláště odbornost v oblasti metod průmyslového inženýrství a řízení výroby a kvality 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4235FC9D" w14:textId="2CED7D7E" w:rsidR="00F22439" w:rsidRPr="004D290A" w:rsidRDefault="00E12A30" w:rsidP="00DA1A52">
            <w:pPr>
              <w:pStyle w:val="Normlnweb"/>
              <w:jc w:val="both"/>
              <w:rPr>
                <w:rFonts w:ascii="Calibri" w:hAnsi="Calibri"/>
                <w:color w:val="000000"/>
                <w:sz w:val="20"/>
                <w:szCs w:val="20"/>
              </w:rPr>
            </w:pPr>
            <w:ins w:id="547" w:author="Michal Pilík" w:date="2019-09-06T08:11:00Z">
              <w:r w:rsidRPr="00E12A30">
                <w:rPr>
                  <w:color w:val="000000"/>
                  <w:sz w:val="20"/>
                  <w:szCs w:val="20"/>
                  <w:rPrChange w:id="548" w:author="Michal Pilík" w:date="2019-09-06T08:11:00Z">
                    <w:rPr>
                      <w:rFonts w:ascii="Calibri-Light" w:hAnsi="Calibri-Light" w:cs="Calibri-Light"/>
                    </w:rPr>
                  </w:rPrChange>
                </w:rPr>
                <w:t>Minimální délka praxe je 240 hodin v rámci celého magisterského studia a může probíhat i blokově v rámci jednotlivých semestrů</w:t>
              </w:r>
              <w:r w:rsidRPr="005E4C64">
                <w:rPr>
                  <w:rFonts w:ascii="Calibri-Light" w:hAnsi="Calibri-Light" w:cs="Calibri-Light"/>
                </w:rPr>
                <w:t>.</w:t>
              </w:r>
            </w:ins>
            <w:del w:id="549" w:author="Michal Pilík" w:date="2019-09-06T08:11:00Z">
              <w:r w:rsidR="00DA1A52" w:rsidRPr="00DA1A52" w:rsidDel="00E12A30">
                <w:rPr>
                  <w:color w:val="000000"/>
                  <w:sz w:val="20"/>
                  <w:szCs w:val="20"/>
                </w:rPr>
                <w:delText>Délka pobytu studenta v daném podniku (organizaci), je omezena pouze minimální vyžadovanou délkou a ta je 80 hod/semestr.</w:delText>
              </w:r>
            </w:del>
          </w:p>
        </w:tc>
      </w:tr>
      <w:tr w:rsidR="00F22439" w14:paraId="6A148474" w14:textId="77777777" w:rsidTr="00F22439">
        <w:trPr>
          <w:trHeight w:val="265"/>
        </w:trPr>
        <w:tc>
          <w:tcPr>
            <w:tcW w:w="3653" w:type="dxa"/>
            <w:gridSpan w:val="2"/>
            <w:tcBorders>
              <w:top w:val="nil"/>
            </w:tcBorders>
            <w:shd w:val="clear" w:color="auto" w:fill="F7CAAC"/>
          </w:tcPr>
          <w:p w14:paraId="37C6AE0D" w14:textId="77777777" w:rsidR="00F22439" w:rsidRPr="004D290A" w:rsidRDefault="00F22439" w:rsidP="00F22439">
            <w:pPr>
              <w:jc w:val="both"/>
            </w:pPr>
            <w:r w:rsidRPr="004D290A">
              <w:rPr>
                <w:b/>
              </w:rPr>
              <w:t>Studijní literatura a studijní pomůcky</w:t>
            </w:r>
          </w:p>
        </w:tc>
        <w:tc>
          <w:tcPr>
            <w:tcW w:w="6202" w:type="dxa"/>
            <w:gridSpan w:val="6"/>
            <w:tcBorders>
              <w:top w:val="nil"/>
              <w:bottom w:val="nil"/>
            </w:tcBorders>
          </w:tcPr>
          <w:p w14:paraId="5C0FED6E" w14:textId="77777777" w:rsidR="00F22439" w:rsidRPr="00F76BFF" w:rsidRDefault="00F22439" w:rsidP="00F22439">
            <w:pPr>
              <w:jc w:val="both"/>
            </w:pPr>
          </w:p>
        </w:tc>
      </w:tr>
      <w:tr w:rsidR="00F22439" w14:paraId="5F1D6F3B" w14:textId="77777777" w:rsidTr="00DA1A52">
        <w:trPr>
          <w:trHeight w:val="825"/>
        </w:trPr>
        <w:tc>
          <w:tcPr>
            <w:tcW w:w="9855" w:type="dxa"/>
            <w:gridSpan w:val="8"/>
            <w:tcBorders>
              <w:top w:val="nil"/>
            </w:tcBorders>
          </w:tcPr>
          <w:p w14:paraId="2015230E" w14:textId="77777777" w:rsidR="00DA1A52" w:rsidRDefault="00DA1A52" w:rsidP="00DA1A52">
            <w:pPr>
              <w:jc w:val="both"/>
            </w:pPr>
            <w:r>
              <w:t xml:space="preserve">OFFER, J. A., GEORGE, J., VALACIC, J. </w:t>
            </w:r>
            <w:r>
              <w:rPr>
                <w:i/>
                <w:iCs/>
              </w:rPr>
              <w:t>Modern Systems Analysis And Design</w:t>
            </w:r>
            <w:r>
              <w:t>. Pearson, 2013, 552 p. ISBN 9780273787099</w:t>
            </w:r>
          </w:p>
          <w:p w14:paraId="302A3AC5" w14:textId="65EE9252" w:rsidR="00F22439" w:rsidRPr="00F76BFF" w:rsidRDefault="00DA1A52" w:rsidP="00DA1A52">
            <w:pPr>
              <w:jc w:val="both"/>
            </w:pPr>
            <w:r>
              <w:t xml:space="preserve">PODESWA, H. </w:t>
            </w:r>
            <w:r>
              <w:rPr>
                <w:i/>
                <w:iCs/>
              </w:rPr>
              <w:t>The Business Analyst's Handbook.</w:t>
            </w:r>
            <w:r>
              <w:t xml:space="preserve"> Cengage Learning PTR, 2008, 432 p. ISBN 9781598635652</w:t>
            </w:r>
          </w:p>
        </w:tc>
      </w:tr>
      <w:tr w:rsidR="00F22439" w14:paraId="674A60B3" w14:textId="77777777" w:rsidTr="00F224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411835" w14:textId="77777777" w:rsidR="00F22439" w:rsidRPr="00F76BFF" w:rsidRDefault="00F22439" w:rsidP="00F22439">
            <w:pPr>
              <w:jc w:val="center"/>
              <w:rPr>
                <w:b/>
              </w:rPr>
            </w:pPr>
            <w:r w:rsidRPr="00F76BFF">
              <w:rPr>
                <w:b/>
              </w:rPr>
              <w:t>Informace ke kombinované nebo distanční formě</w:t>
            </w:r>
          </w:p>
        </w:tc>
      </w:tr>
      <w:tr w:rsidR="00F22439" w14:paraId="3B85D6ED" w14:textId="77777777" w:rsidTr="00F22439">
        <w:tc>
          <w:tcPr>
            <w:tcW w:w="4787" w:type="dxa"/>
            <w:gridSpan w:val="3"/>
            <w:tcBorders>
              <w:top w:val="single" w:sz="2" w:space="0" w:color="auto"/>
            </w:tcBorders>
            <w:shd w:val="clear" w:color="auto" w:fill="F7CAAC"/>
          </w:tcPr>
          <w:p w14:paraId="2B6C9CC1" w14:textId="77777777" w:rsidR="00F22439" w:rsidRPr="00F76BFF" w:rsidRDefault="00F22439" w:rsidP="00F22439">
            <w:pPr>
              <w:jc w:val="both"/>
            </w:pPr>
            <w:r w:rsidRPr="00F76BFF">
              <w:rPr>
                <w:b/>
              </w:rPr>
              <w:t>Rozsah konzultací (soustředění)</w:t>
            </w:r>
          </w:p>
        </w:tc>
        <w:tc>
          <w:tcPr>
            <w:tcW w:w="889" w:type="dxa"/>
            <w:tcBorders>
              <w:top w:val="single" w:sz="2" w:space="0" w:color="auto"/>
            </w:tcBorders>
          </w:tcPr>
          <w:p w14:paraId="00C656E8" w14:textId="36915996" w:rsidR="00F22439" w:rsidRPr="00F76BFF" w:rsidRDefault="00DA1A52" w:rsidP="00DA1A52">
            <w:pPr>
              <w:jc w:val="center"/>
            </w:pPr>
            <w:r>
              <w:t>120</w:t>
            </w:r>
          </w:p>
        </w:tc>
        <w:tc>
          <w:tcPr>
            <w:tcW w:w="4179" w:type="dxa"/>
            <w:gridSpan w:val="4"/>
            <w:tcBorders>
              <w:top w:val="single" w:sz="2" w:space="0" w:color="auto"/>
            </w:tcBorders>
            <w:shd w:val="clear" w:color="auto" w:fill="F7CAAC"/>
          </w:tcPr>
          <w:p w14:paraId="5400BE00" w14:textId="77777777" w:rsidR="00F22439" w:rsidRDefault="00F22439" w:rsidP="00F22439">
            <w:pPr>
              <w:jc w:val="both"/>
              <w:rPr>
                <w:b/>
              </w:rPr>
            </w:pPr>
            <w:r>
              <w:rPr>
                <w:b/>
              </w:rPr>
              <w:t xml:space="preserve">hodin </w:t>
            </w:r>
          </w:p>
        </w:tc>
      </w:tr>
      <w:tr w:rsidR="00F22439" w14:paraId="5B989AE8" w14:textId="77777777" w:rsidTr="00F22439">
        <w:tc>
          <w:tcPr>
            <w:tcW w:w="9855" w:type="dxa"/>
            <w:gridSpan w:val="8"/>
            <w:shd w:val="clear" w:color="auto" w:fill="F7CAAC"/>
          </w:tcPr>
          <w:p w14:paraId="189307A2" w14:textId="77777777" w:rsidR="00F22439" w:rsidRPr="00F76BFF" w:rsidRDefault="00F22439" w:rsidP="00F22439">
            <w:pPr>
              <w:jc w:val="both"/>
              <w:rPr>
                <w:b/>
              </w:rPr>
            </w:pPr>
            <w:r w:rsidRPr="00F76BFF">
              <w:rPr>
                <w:b/>
              </w:rPr>
              <w:t>Informace o způsobu kontaktu s vyučujícím</w:t>
            </w:r>
          </w:p>
        </w:tc>
      </w:tr>
      <w:tr w:rsidR="00F22439" w14:paraId="07E76057" w14:textId="77777777" w:rsidTr="00F22439">
        <w:trPr>
          <w:trHeight w:val="817"/>
        </w:trPr>
        <w:tc>
          <w:tcPr>
            <w:tcW w:w="9855" w:type="dxa"/>
            <w:gridSpan w:val="8"/>
          </w:tcPr>
          <w:p w14:paraId="087B93F2" w14:textId="77777777" w:rsidR="00F22439" w:rsidRPr="00F76BFF" w:rsidRDefault="00F22439" w:rsidP="00F22439">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267B0A3" w14:textId="77777777" w:rsidR="00AE229D" w:rsidRDefault="00AE229D">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F22439" w14:paraId="119C58D4" w14:textId="77777777" w:rsidTr="00F22439">
        <w:trPr>
          <w:gridBefore w:val="1"/>
          <w:wBefore w:w="75" w:type="dxa"/>
        </w:trPr>
        <w:tc>
          <w:tcPr>
            <w:tcW w:w="9855" w:type="dxa"/>
            <w:gridSpan w:val="16"/>
            <w:tcBorders>
              <w:bottom w:val="double" w:sz="4" w:space="0" w:color="auto"/>
            </w:tcBorders>
            <w:shd w:val="clear" w:color="auto" w:fill="BDD6EE"/>
          </w:tcPr>
          <w:p w14:paraId="6EF03E8B" w14:textId="77777777" w:rsidR="00F22439" w:rsidRDefault="00F22439" w:rsidP="00F22439">
            <w:pPr>
              <w:jc w:val="both"/>
              <w:rPr>
                <w:b/>
                <w:sz w:val="28"/>
              </w:rPr>
            </w:pPr>
            <w:r>
              <w:br w:type="page"/>
            </w:r>
            <w:r>
              <w:rPr>
                <w:b/>
                <w:sz w:val="28"/>
              </w:rPr>
              <w:t>B-III – Charakteristika studijního předmětu</w:t>
            </w:r>
          </w:p>
        </w:tc>
      </w:tr>
      <w:tr w:rsidR="00F22439" w14:paraId="04B8D7D0" w14:textId="77777777" w:rsidTr="00F22439">
        <w:trPr>
          <w:gridBefore w:val="1"/>
          <w:wBefore w:w="75" w:type="dxa"/>
        </w:trPr>
        <w:tc>
          <w:tcPr>
            <w:tcW w:w="3086" w:type="dxa"/>
            <w:gridSpan w:val="2"/>
            <w:tcBorders>
              <w:top w:val="double" w:sz="4" w:space="0" w:color="auto"/>
            </w:tcBorders>
            <w:shd w:val="clear" w:color="auto" w:fill="F7CAAC"/>
          </w:tcPr>
          <w:p w14:paraId="36087A15" w14:textId="77777777" w:rsidR="00F22439" w:rsidRDefault="00F22439" w:rsidP="00F22439">
            <w:pPr>
              <w:jc w:val="both"/>
              <w:rPr>
                <w:b/>
              </w:rPr>
            </w:pPr>
            <w:r>
              <w:rPr>
                <w:b/>
              </w:rPr>
              <w:t>Název studijního předmětu</w:t>
            </w:r>
          </w:p>
        </w:tc>
        <w:tc>
          <w:tcPr>
            <w:tcW w:w="6769" w:type="dxa"/>
            <w:gridSpan w:val="14"/>
            <w:tcBorders>
              <w:top w:val="double" w:sz="4" w:space="0" w:color="auto"/>
            </w:tcBorders>
          </w:tcPr>
          <w:p w14:paraId="7E4052E3" w14:textId="77777777" w:rsidR="00F22439" w:rsidRDefault="00F22439" w:rsidP="00F22439">
            <w:pPr>
              <w:jc w:val="both"/>
            </w:pPr>
            <w:r>
              <w:t>Řízení lidských zdrojů II</w:t>
            </w:r>
          </w:p>
        </w:tc>
      </w:tr>
      <w:tr w:rsidR="00F22439" w14:paraId="5ECF9744" w14:textId="77777777" w:rsidTr="00F22439">
        <w:trPr>
          <w:gridBefore w:val="1"/>
          <w:wBefore w:w="75" w:type="dxa"/>
        </w:trPr>
        <w:tc>
          <w:tcPr>
            <w:tcW w:w="3086" w:type="dxa"/>
            <w:gridSpan w:val="2"/>
            <w:shd w:val="clear" w:color="auto" w:fill="F7CAAC"/>
          </w:tcPr>
          <w:p w14:paraId="423BF817" w14:textId="77777777" w:rsidR="00F22439" w:rsidRDefault="00F22439" w:rsidP="00F22439">
            <w:pPr>
              <w:jc w:val="both"/>
              <w:rPr>
                <w:b/>
              </w:rPr>
            </w:pPr>
            <w:r>
              <w:rPr>
                <w:b/>
              </w:rPr>
              <w:t>Typ předmětu</w:t>
            </w:r>
          </w:p>
        </w:tc>
        <w:tc>
          <w:tcPr>
            <w:tcW w:w="3406" w:type="dxa"/>
            <w:gridSpan w:val="8"/>
          </w:tcPr>
          <w:p w14:paraId="11A966AC" w14:textId="77777777" w:rsidR="00F22439" w:rsidRDefault="00F22439" w:rsidP="00F22439">
            <w:pPr>
              <w:jc w:val="both"/>
            </w:pPr>
            <w:r>
              <w:t>povinně volitelný „PV“</w:t>
            </w:r>
          </w:p>
        </w:tc>
        <w:tc>
          <w:tcPr>
            <w:tcW w:w="2695" w:type="dxa"/>
            <w:gridSpan w:val="4"/>
            <w:shd w:val="clear" w:color="auto" w:fill="F7CAAC"/>
          </w:tcPr>
          <w:p w14:paraId="2AD47F92" w14:textId="77777777" w:rsidR="00F22439" w:rsidRDefault="00F22439" w:rsidP="00F22439">
            <w:pPr>
              <w:jc w:val="both"/>
            </w:pPr>
            <w:r>
              <w:rPr>
                <w:b/>
              </w:rPr>
              <w:t>doporučený ročník / semestr</w:t>
            </w:r>
          </w:p>
        </w:tc>
        <w:tc>
          <w:tcPr>
            <w:tcW w:w="668" w:type="dxa"/>
            <w:gridSpan w:val="2"/>
          </w:tcPr>
          <w:p w14:paraId="352EC886" w14:textId="77777777" w:rsidR="00F22439" w:rsidRDefault="00F22439" w:rsidP="00F22439">
            <w:pPr>
              <w:jc w:val="both"/>
            </w:pPr>
            <w:r>
              <w:t>1,2/Z</w:t>
            </w:r>
          </w:p>
        </w:tc>
      </w:tr>
      <w:tr w:rsidR="00F22439" w14:paraId="2E8752A0" w14:textId="77777777" w:rsidTr="00F22439">
        <w:trPr>
          <w:gridBefore w:val="1"/>
          <w:wBefore w:w="75" w:type="dxa"/>
        </w:trPr>
        <w:tc>
          <w:tcPr>
            <w:tcW w:w="3086" w:type="dxa"/>
            <w:gridSpan w:val="2"/>
            <w:shd w:val="clear" w:color="auto" w:fill="F7CAAC"/>
          </w:tcPr>
          <w:p w14:paraId="5CEAFCB2" w14:textId="77777777" w:rsidR="00F22439" w:rsidRDefault="00F22439" w:rsidP="00F22439">
            <w:pPr>
              <w:jc w:val="both"/>
              <w:rPr>
                <w:b/>
              </w:rPr>
            </w:pPr>
            <w:r>
              <w:rPr>
                <w:b/>
              </w:rPr>
              <w:t>Rozsah studijního předmětu</w:t>
            </w:r>
          </w:p>
        </w:tc>
        <w:tc>
          <w:tcPr>
            <w:tcW w:w="1701" w:type="dxa"/>
            <w:gridSpan w:val="4"/>
          </w:tcPr>
          <w:p w14:paraId="3DED0F35" w14:textId="77777777" w:rsidR="00F22439" w:rsidRDefault="00F22439" w:rsidP="00F22439">
            <w:pPr>
              <w:jc w:val="both"/>
            </w:pPr>
            <w:r>
              <w:t>13p + 13s</w:t>
            </w:r>
          </w:p>
        </w:tc>
        <w:tc>
          <w:tcPr>
            <w:tcW w:w="889" w:type="dxa"/>
            <w:gridSpan w:val="2"/>
            <w:shd w:val="clear" w:color="auto" w:fill="F7CAAC"/>
          </w:tcPr>
          <w:p w14:paraId="4A6D363A" w14:textId="77777777" w:rsidR="00F22439" w:rsidRDefault="00F22439" w:rsidP="00F22439">
            <w:pPr>
              <w:jc w:val="both"/>
              <w:rPr>
                <w:b/>
              </w:rPr>
            </w:pPr>
            <w:r>
              <w:rPr>
                <w:b/>
              </w:rPr>
              <w:t xml:space="preserve">hod. </w:t>
            </w:r>
          </w:p>
        </w:tc>
        <w:tc>
          <w:tcPr>
            <w:tcW w:w="816" w:type="dxa"/>
            <w:gridSpan w:val="2"/>
          </w:tcPr>
          <w:p w14:paraId="5AC61DF8" w14:textId="77777777" w:rsidR="00F22439" w:rsidRDefault="00F22439" w:rsidP="00F22439">
            <w:pPr>
              <w:jc w:val="both"/>
            </w:pPr>
            <w:r>
              <w:t>26</w:t>
            </w:r>
          </w:p>
        </w:tc>
        <w:tc>
          <w:tcPr>
            <w:tcW w:w="2156" w:type="dxa"/>
            <w:gridSpan w:val="2"/>
            <w:shd w:val="clear" w:color="auto" w:fill="F7CAAC"/>
          </w:tcPr>
          <w:p w14:paraId="7D789732" w14:textId="77777777" w:rsidR="00F22439" w:rsidRDefault="00F22439" w:rsidP="00F22439">
            <w:pPr>
              <w:jc w:val="both"/>
              <w:rPr>
                <w:b/>
              </w:rPr>
            </w:pPr>
            <w:r>
              <w:rPr>
                <w:b/>
              </w:rPr>
              <w:t>kreditů</w:t>
            </w:r>
          </w:p>
        </w:tc>
        <w:tc>
          <w:tcPr>
            <w:tcW w:w="1207" w:type="dxa"/>
            <w:gridSpan w:val="4"/>
          </w:tcPr>
          <w:p w14:paraId="164D4CC8" w14:textId="33391B2F" w:rsidR="00F22439" w:rsidRDefault="007C59E7" w:rsidP="00F22439">
            <w:pPr>
              <w:jc w:val="both"/>
            </w:pPr>
            <w:r>
              <w:t>3</w:t>
            </w:r>
          </w:p>
        </w:tc>
      </w:tr>
      <w:tr w:rsidR="00F22439" w14:paraId="48EE10A7" w14:textId="77777777" w:rsidTr="00F22439">
        <w:trPr>
          <w:gridBefore w:val="1"/>
          <w:wBefore w:w="75" w:type="dxa"/>
        </w:trPr>
        <w:tc>
          <w:tcPr>
            <w:tcW w:w="3086" w:type="dxa"/>
            <w:gridSpan w:val="2"/>
            <w:shd w:val="clear" w:color="auto" w:fill="F7CAAC"/>
          </w:tcPr>
          <w:p w14:paraId="18797FEC" w14:textId="77777777" w:rsidR="00F22439" w:rsidRDefault="00F22439" w:rsidP="00F22439">
            <w:pPr>
              <w:jc w:val="both"/>
              <w:rPr>
                <w:b/>
                <w:sz w:val="22"/>
              </w:rPr>
            </w:pPr>
            <w:r>
              <w:rPr>
                <w:b/>
              </w:rPr>
              <w:t>Prerekvizity, korekvizity, ekvivalence</w:t>
            </w:r>
          </w:p>
        </w:tc>
        <w:tc>
          <w:tcPr>
            <w:tcW w:w="6769" w:type="dxa"/>
            <w:gridSpan w:val="14"/>
          </w:tcPr>
          <w:p w14:paraId="082D3244" w14:textId="77777777" w:rsidR="00F22439" w:rsidRDefault="00F22439" w:rsidP="00F22439">
            <w:pPr>
              <w:jc w:val="both"/>
            </w:pPr>
            <w:r>
              <w:t>Ekvivalence (Human Resource Management II)</w:t>
            </w:r>
          </w:p>
        </w:tc>
      </w:tr>
      <w:tr w:rsidR="00F22439" w14:paraId="3728514A" w14:textId="77777777" w:rsidTr="00F22439">
        <w:trPr>
          <w:gridBefore w:val="1"/>
          <w:wBefore w:w="75" w:type="dxa"/>
        </w:trPr>
        <w:tc>
          <w:tcPr>
            <w:tcW w:w="3086" w:type="dxa"/>
            <w:gridSpan w:val="2"/>
            <w:shd w:val="clear" w:color="auto" w:fill="F7CAAC"/>
          </w:tcPr>
          <w:p w14:paraId="7001A81D" w14:textId="77777777" w:rsidR="00F22439" w:rsidRDefault="00F22439" w:rsidP="00F22439">
            <w:pPr>
              <w:jc w:val="both"/>
              <w:rPr>
                <w:b/>
              </w:rPr>
            </w:pPr>
            <w:r>
              <w:rPr>
                <w:b/>
              </w:rPr>
              <w:t>Způsob ověření studijních výsledků</w:t>
            </w:r>
          </w:p>
        </w:tc>
        <w:tc>
          <w:tcPr>
            <w:tcW w:w="3406" w:type="dxa"/>
            <w:gridSpan w:val="8"/>
          </w:tcPr>
          <w:p w14:paraId="0A9B4B63" w14:textId="77777777" w:rsidR="00F22439" w:rsidRDefault="00F22439" w:rsidP="00F22439">
            <w:pPr>
              <w:jc w:val="both"/>
            </w:pPr>
            <w:r>
              <w:t>zápočet, zkouška</w:t>
            </w:r>
          </w:p>
        </w:tc>
        <w:tc>
          <w:tcPr>
            <w:tcW w:w="2156" w:type="dxa"/>
            <w:gridSpan w:val="2"/>
            <w:shd w:val="clear" w:color="auto" w:fill="F7CAAC"/>
          </w:tcPr>
          <w:p w14:paraId="02A7C958" w14:textId="77777777" w:rsidR="00F22439" w:rsidRDefault="00F22439" w:rsidP="00F22439">
            <w:pPr>
              <w:jc w:val="both"/>
              <w:rPr>
                <w:b/>
              </w:rPr>
            </w:pPr>
            <w:r>
              <w:rPr>
                <w:b/>
              </w:rPr>
              <w:t>Forma výuky</w:t>
            </w:r>
          </w:p>
        </w:tc>
        <w:tc>
          <w:tcPr>
            <w:tcW w:w="1207" w:type="dxa"/>
            <w:gridSpan w:val="4"/>
          </w:tcPr>
          <w:p w14:paraId="79E3E72B" w14:textId="77777777" w:rsidR="00F22439" w:rsidRDefault="00F22439" w:rsidP="00F22439">
            <w:pPr>
              <w:jc w:val="both"/>
            </w:pPr>
            <w:r>
              <w:t>přednáška, seminář</w:t>
            </w:r>
          </w:p>
        </w:tc>
      </w:tr>
      <w:tr w:rsidR="00F22439" w14:paraId="21AFBEE8" w14:textId="77777777" w:rsidTr="00F22439">
        <w:trPr>
          <w:gridBefore w:val="1"/>
          <w:wBefore w:w="75" w:type="dxa"/>
        </w:trPr>
        <w:tc>
          <w:tcPr>
            <w:tcW w:w="3086" w:type="dxa"/>
            <w:gridSpan w:val="2"/>
            <w:shd w:val="clear" w:color="auto" w:fill="F7CAAC"/>
          </w:tcPr>
          <w:p w14:paraId="20C3473F" w14:textId="77777777" w:rsidR="00F22439" w:rsidRDefault="00F22439" w:rsidP="00F22439">
            <w:pPr>
              <w:jc w:val="both"/>
              <w:rPr>
                <w:b/>
              </w:rPr>
            </w:pPr>
            <w:r>
              <w:rPr>
                <w:b/>
              </w:rPr>
              <w:t>Forma způsobu ověření studijních výsledků a další požadavky na studenta</w:t>
            </w:r>
          </w:p>
        </w:tc>
        <w:tc>
          <w:tcPr>
            <w:tcW w:w="6769" w:type="dxa"/>
            <w:gridSpan w:val="14"/>
            <w:tcBorders>
              <w:bottom w:val="nil"/>
            </w:tcBorders>
          </w:tcPr>
          <w:p w14:paraId="7E90FAAC" w14:textId="77777777" w:rsidR="00F22439" w:rsidRDefault="00F22439" w:rsidP="00F22439">
            <w:pPr>
              <w:jc w:val="both"/>
            </w:pPr>
            <w:r w:rsidRPr="00897246">
              <w:t xml:space="preserve">Způsob zakončení předmětu – </w:t>
            </w:r>
            <w:r>
              <w:t xml:space="preserve">zápočet, </w:t>
            </w:r>
            <w:r w:rsidRPr="00897246">
              <w:t>zkouška</w:t>
            </w:r>
            <w:r>
              <w:t xml:space="preserve"> </w:t>
            </w:r>
          </w:p>
          <w:p w14:paraId="1AEDA0EE" w14:textId="77777777" w:rsidR="00F22439" w:rsidRDefault="00F22439" w:rsidP="00F22439">
            <w:pPr>
              <w:jc w:val="both"/>
            </w:pPr>
            <w:r>
              <w:t>Požadavky na zápočet: získat hodnocení "splněno" či "splněno s pochvalou" za zadaný seminární úkol, docházka na min. 80 % realizovaných seminářů, aktivní zapojení na seminářích.</w:t>
            </w:r>
          </w:p>
          <w:p w14:paraId="29439B76" w14:textId="77777777" w:rsidR="00F22439" w:rsidRDefault="00F22439" w:rsidP="00F22439">
            <w:pPr>
              <w:jc w:val="both"/>
            </w:pPr>
            <w:r>
              <w:t>Požadavky na zkoušku: zvládnutí znalostí, které jsou vymezeny jednotlivými tematickými okruhy. Zkouška má dvě části: písemnou a ústní. Písemný test musí být napsán alespoň na 60 %.</w:t>
            </w:r>
          </w:p>
        </w:tc>
      </w:tr>
      <w:tr w:rsidR="00F22439" w14:paraId="7F25A12D" w14:textId="77777777" w:rsidTr="00F22439">
        <w:trPr>
          <w:gridBefore w:val="1"/>
          <w:wBefore w:w="75" w:type="dxa"/>
          <w:trHeight w:val="70"/>
        </w:trPr>
        <w:tc>
          <w:tcPr>
            <w:tcW w:w="9855" w:type="dxa"/>
            <w:gridSpan w:val="16"/>
            <w:tcBorders>
              <w:top w:val="nil"/>
            </w:tcBorders>
          </w:tcPr>
          <w:p w14:paraId="6E3B973B" w14:textId="77777777" w:rsidR="00F22439" w:rsidRDefault="00F22439" w:rsidP="00F22439">
            <w:pPr>
              <w:jc w:val="both"/>
            </w:pPr>
          </w:p>
        </w:tc>
      </w:tr>
      <w:tr w:rsidR="00F22439" w14:paraId="01ECC532" w14:textId="77777777" w:rsidTr="00F22439">
        <w:trPr>
          <w:gridBefore w:val="1"/>
          <w:wBefore w:w="75" w:type="dxa"/>
          <w:trHeight w:val="197"/>
        </w:trPr>
        <w:tc>
          <w:tcPr>
            <w:tcW w:w="3086" w:type="dxa"/>
            <w:gridSpan w:val="2"/>
            <w:tcBorders>
              <w:top w:val="nil"/>
            </w:tcBorders>
            <w:shd w:val="clear" w:color="auto" w:fill="F7CAAC"/>
          </w:tcPr>
          <w:p w14:paraId="61A5272B" w14:textId="77777777" w:rsidR="00F22439" w:rsidRDefault="00F22439" w:rsidP="00F22439">
            <w:pPr>
              <w:jc w:val="both"/>
              <w:rPr>
                <w:b/>
              </w:rPr>
            </w:pPr>
            <w:r>
              <w:rPr>
                <w:b/>
              </w:rPr>
              <w:t>Garant předmětu</w:t>
            </w:r>
          </w:p>
        </w:tc>
        <w:tc>
          <w:tcPr>
            <w:tcW w:w="6769" w:type="dxa"/>
            <w:gridSpan w:val="14"/>
            <w:tcBorders>
              <w:top w:val="nil"/>
            </w:tcBorders>
          </w:tcPr>
          <w:p w14:paraId="17DC8526" w14:textId="77777777" w:rsidR="00F22439" w:rsidRDefault="00F22439" w:rsidP="00F22439">
            <w:pPr>
              <w:jc w:val="both"/>
            </w:pPr>
            <w:r>
              <w:t>Ing. Jana Matošková, Ph.D.</w:t>
            </w:r>
          </w:p>
        </w:tc>
      </w:tr>
      <w:tr w:rsidR="00F22439" w14:paraId="7BDF7A6E" w14:textId="77777777" w:rsidTr="00F22439">
        <w:trPr>
          <w:gridBefore w:val="1"/>
          <w:wBefore w:w="75" w:type="dxa"/>
          <w:trHeight w:val="243"/>
        </w:trPr>
        <w:tc>
          <w:tcPr>
            <w:tcW w:w="3086" w:type="dxa"/>
            <w:gridSpan w:val="2"/>
            <w:tcBorders>
              <w:top w:val="nil"/>
            </w:tcBorders>
            <w:shd w:val="clear" w:color="auto" w:fill="F7CAAC"/>
          </w:tcPr>
          <w:p w14:paraId="7355C017" w14:textId="77777777" w:rsidR="00F22439" w:rsidRDefault="00F22439" w:rsidP="00F22439">
            <w:pPr>
              <w:jc w:val="both"/>
              <w:rPr>
                <w:b/>
              </w:rPr>
            </w:pPr>
            <w:r>
              <w:rPr>
                <w:b/>
              </w:rPr>
              <w:t>Zapojení garanta do výuky předmětu</w:t>
            </w:r>
          </w:p>
        </w:tc>
        <w:tc>
          <w:tcPr>
            <w:tcW w:w="6769" w:type="dxa"/>
            <w:gridSpan w:val="14"/>
            <w:tcBorders>
              <w:top w:val="nil"/>
            </w:tcBorders>
          </w:tcPr>
          <w:p w14:paraId="3BB723A6" w14:textId="77777777" w:rsidR="00F22439" w:rsidRDefault="00F22439" w:rsidP="00F22439">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F22439" w14:paraId="686AF234" w14:textId="77777777" w:rsidTr="00F22439">
        <w:trPr>
          <w:gridBefore w:val="1"/>
          <w:wBefore w:w="75" w:type="dxa"/>
        </w:trPr>
        <w:tc>
          <w:tcPr>
            <w:tcW w:w="3086" w:type="dxa"/>
            <w:gridSpan w:val="2"/>
            <w:shd w:val="clear" w:color="auto" w:fill="F7CAAC"/>
          </w:tcPr>
          <w:p w14:paraId="4768DA14" w14:textId="77777777" w:rsidR="00F22439" w:rsidRDefault="00F22439" w:rsidP="00F22439">
            <w:pPr>
              <w:jc w:val="both"/>
              <w:rPr>
                <w:b/>
              </w:rPr>
            </w:pPr>
            <w:r>
              <w:rPr>
                <w:b/>
              </w:rPr>
              <w:t>Vyučující</w:t>
            </w:r>
          </w:p>
        </w:tc>
        <w:tc>
          <w:tcPr>
            <w:tcW w:w="6769" w:type="dxa"/>
            <w:gridSpan w:val="14"/>
            <w:tcBorders>
              <w:bottom w:val="nil"/>
            </w:tcBorders>
          </w:tcPr>
          <w:p w14:paraId="1C82FE85" w14:textId="77777777" w:rsidR="00F22439" w:rsidRDefault="00F22439" w:rsidP="00F22439">
            <w:pPr>
              <w:jc w:val="both"/>
            </w:pPr>
            <w:r>
              <w:t>Ing. Jana Matošková, Ph.D. - přednášky (100%)</w:t>
            </w:r>
          </w:p>
        </w:tc>
      </w:tr>
      <w:tr w:rsidR="00F22439" w14:paraId="0695E911" w14:textId="77777777" w:rsidTr="00F22439">
        <w:trPr>
          <w:gridBefore w:val="1"/>
          <w:wBefore w:w="75" w:type="dxa"/>
          <w:trHeight w:val="70"/>
        </w:trPr>
        <w:tc>
          <w:tcPr>
            <w:tcW w:w="9855" w:type="dxa"/>
            <w:gridSpan w:val="16"/>
            <w:tcBorders>
              <w:top w:val="nil"/>
            </w:tcBorders>
          </w:tcPr>
          <w:p w14:paraId="69DAB670" w14:textId="77777777" w:rsidR="00F22439" w:rsidRDefault="00F22439" w:rsidP="00F22439">
            <w:pPr>
              <w:jc w:val="both"/>
            </w:pPr>
          </w:p>
        </w:tc>
      </w:tr>
      <w:tr w:rsidR="00F22439" w14:paraId="710DF3EE" w14:textId="77777777" w:rsidTr="00F22439">
        <w:trPr>
          <w:gridBefore w:val="1"/>
          <w:wBefore w:w="75" w:type="dxa"/>
        </w:trPr>
        <w:tc>
          <w:tcPr>
            <w:tcW w:w="3086" w:type="dxa"/>
            <w:gridSpan w:val="2"/>
            <w:shd w:val="clear" w:color="auto" w:fill="F7CAAC"/>
          </w:tcPr>
          <w:p w14:paraId="401AE6C0" w14:textId="77777777" w:rsidR="00F22439" w:rsidRDefault="00F22439" w:rsidP="00F22439">
            <w:pPr>
              <w:jc w:val="both"/>
              <w:rPr>
                <w:b/>
              </w:rPr>
            </w:pPr>
            <w:r>
              <w:rPr>
                <w:b/>
              </w:rPr>
              <w:t>Stručná anotace předmětu</w:t>
            </w:r>
          </w:p>
        </w:tc>
        <w:tc>
          <w:tcPr>
            <w:tcW w:w="6769" w:type="dxa"/>
            <w:gridSpan w:val="14"/>
            <w:tcBorders>
              <w:bottom w:val="nil"/>
            </w:tcBorders>
          </w:tcPr>
          <w:p w14:paraId="631328B8" w14:textId="77777777" w:rsidR="00F22439" w:rsidRDefault="00F22439" w:rsidP="00F22439">
            <w:pPr>
              <w:jc w:val="both"/>
            </w:pPr>
          </w:p>
        </w:tc>
      </w:tr>
      <w:tr w:rsidR="00F22439" w14:paraId="1C7B5482" w14:textId="77777777" w:rsidTr="00F22439">
        <w:trPr>
          <w:gridBefore w:val="1"/>
          <w:wBefore w:w="75" w:type="dxa"/>
          <w:trHeight w:val="2402"/>
        </w:trPr>
        <w:tc>
          <w:tcPr>
            <w:tcW w:w="9855" w:type="dxa"/>
            <w:gridSpan w:val="16"/>
            <w:tcBorders>
              <w:top w:val="nil"/>
              <w:bottom w:val="single" w:sz="12" w:space="0" w:color="auto"/>
            </w:tcBorders>
          </w:tcPr>
          <w:p w14:paraId="3F53F08A" w14:textId="77777777" w:rsidR="00F22439" w:rsidRDefault="00F22439" w:rsidP="00F22439">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14:paraId="123FBA5F" w14:textId="77777777" w:rsidR="00F22439" w:rsidRPr="00197263" w:rsidRDefault="00F22439" w:rsidP="005961AC">
            <w:pPr>
              <w:pStyle w:val="Odstavecseseznamem"/>
              <w:numPr>
                <w:ilvl w:val="0"/>
                <w:numId w:val="65"/>
              </w:numPr>
              <w:ind w:left="187" w:hanging="187"/>
              <w:jc w:val="both"/>
            </w:pPr>
            <w:r w:rsidRPr="00197263">
              <w:t>Charakteristika aktuální koncepce personálního řízení.</w:t>
            </w:r>
          </w:p>
          <w:p w14:paraId="31DD98FE" w14:textId="77777777" w:rsidR="00F22439" w:rsidRPr="00197263" w:rsidRDefault="00F22439" w:rsidP="005961AC">
            <w:pPr>
              <w:pStyle w:val="Odstavecseseznamem"/>
              <w:numPr>
                <w:ilvl w:val="0"/>
                <w:numId w:val="65"/>
              </w:numPr>
              <w:ind w:left="187" w:hanging="187"/>
              <w:jc w:val="both"/>
            </w:pPr>
            <w:r w:rsidRPr="00197263">
              <w:t>Personální marketing.</w:t>
            </w:r>
          </w:p>
          <w:p w14:paraId="1D4310E2" w14:textId="77777777" w:rsidR="00F22439" w:rsidRPr="00197263" w:rsidRDefault="00F22439" w:rsidP="005961AC">
            <w:pPr>
              <w:pStyle w:val="Odstavecseseznamem"/>
              <w:numPr>
                <w:ilvl w:val="0"/>
                <w:numId w:val="65"/>
              </w:numPr>
              <w:ind w:left="187" w:hanging="187"/>
              <w:jc w:val="both"/>
            </w:pPr>
            <w:r w:rsidRPr="00197263">
              <w:t>Personální plánování a personální controlling.</w:t>
            </w:r>
          </w:p>
          <w:p w14:paraId="30EB61F4" w14:textId="77777777" w:rsidR="00F22439" w:rsidRPr="00197263" w:rsidRDefault="00F22439" w:rsidP="005961AC">
            <w:pPr>
              <w:pStyle w:val="Odstavecseseznamem"/>
              <w:numPr>
                <w:ilvl w:val="0"/>
                <w:numId w:val="65"/>
              </w:numPr>
              <w:ind w:left="187" w:hanging="187"/>
              <w:jc w:val="both"/>
            </w:pPr>
            <w:r w:rsidRPr="00197263">
              <w:t>Personální výzkum.</w:t>
            </w:r>
          </w:p>
          <w:p w14:paraId="51199BCA" w14:textId="77777777" w:rsidR="00F22439" w:rsidRPr="00197263" w:rsidRDefault="00F22439" w:rsidP="005961AC">
            <w:pPr>
              <w:pStyle w:val="Odstavecseseznamem"/>
              <w:numPr>
                <w:ilvl w:val="0"/>
                <w:numId w:val="65"/>
              </w:numPr>
              <w:ind w:left="187" w:hanging="187"/>
              <w:jc w:val="both"/>
            </w:pPr>
            <w:r w:rsidRPr="00197263">
              <w:t>Řízení lidských zdrojů ve specifických podmínkách (malé firmy, multinacionální společnosti, soukromé neziskové organizace, instituce veřejné správy a samosprávy, školství, řízení lidských zdrojů v době ekonomické krize).</w:t>
            </w:r>
          </w:p>
          <w:p w14:paraId="5E7A7F87" w14:textId="77777777" w:rsidR="00F22439" w:rsidRDefault="00F22439" w:rsidP="005961AC">
            <w:pPr>
              <w:pStyle w:val="Odstavecseseznamem"/>
              <w:numPr>
                <w:ilvl w:val="0"/>
                <w:numId w:val="65"/>
              </w:numPr>
              <w:ind w:left="187" w:hanging="187"/>
              <w:contextualSpacing w:val="0"/>
              <w:jc w:val="both"/>
            </w:pPr>
            <w:r w:rsidRPr="00197263">
              <w:t>Aktuální trendy v řízení lidských zdrojů (personální outsourcing, talent management, řízení znalostních pracovníků, podpora sdílení znalostí v organizacích atd.).</w:t>
            </w:r>
          </w:p>
        </w:tc>
      </w:tr>
      <w:tr w:rsidR="00F22439" w14:paraId="3B639079" w14:textId="77777777" w:rsidTr="00F22439">
        <w:trPr>
          <w:gridBefore w:val="1"/>
          <w:wBefore w:w="75" w:type="dxa"/>
          <w:trHeight w:val="265"/>
        </w:trPr>
        <w:tc>
          <w:tcPr>
            <w:tcW w:w="3653" w:type="dxa"/>
            <w:gridSpan w:val="4"/>
            <w:tcBorders>
              <w:top w:val="nil"/>
            </w:tcBorders>
            <w:shd w:val="clear" w:color="auto" w:fill="F7CAAC"/>
          </w:tcPr>
          <w:p w14:paraId="4265B95F" w14:textId="77777777" w:rsidR="00F22439" w:rsidRDefault="00F22439" w:rsidP="00F22439">
            <w:pPr>
              <w:jc w:val="both"/>
            </w:pPr>
            <w:r>
              <w:rPr>
                <w:b/>
              </w:rPr>
              <w:t>Studijní literatura a studijní pomůcky</w:t>
            </w:r>
          </w:p>
        </w:tc>
        <w:tc>
          <w:tcPr>
            <w:tcW w:w="6202" w:type="dxa"/>
            <w:gridSpan w:val="12"/>
            <w:tcBorders>
              <w:top w:val="nil"/>
              <w:bottom w:val="nil"/>
            </w:tcBorders>
          </w:tcPr>
          <w:p w14:paraId="5385498D" w14:textId="77777777" w:rsidR="00F22439" w:rsidRDefault="00F22439" w:rsidP="00F22439">
            <w:pPr>
              <w:jc w:val="both"/>
            </w:pPr>
          </w:p>
        </w:tc>
      </w:tr>
      <w:tr w:rsidR="00F22439" w14:paraId="73AF2766" w14:textId="77777777" w:rsidTr="00F22439">
        <w:trPr>
          <w:gridBefore w:val="1"/>
          <w:wBefore w:w="75" w:type="dxa"/>
          <w:trHeight w:val="1497"/>
        </w:trPr>
        <w:tc>
          <w:tcPr>
            <w:tcW w:w="9855" w:type="dxa"/>
            <w:gridSpan w:val="16"/>
            <w:tcBorders>
              <w:top w:val="nil"/>
            </w:tcBorders>
          </w:tcPr>
          <w:p w14:paraId="75AA3B29" w14:textId="77777777" w:rsidR="00F22439" w:rsidRPr="002658B2" w:rsidRDefault="00F22439" w:rsidP="00F22439">
            <w:pPr>
              <w:jc w:val="both"/>
              <w:rPr>
                <w:b/>
              </w:rPr>
            </w:pPr>
            <w:r w:rsidRPr="002658B2">
              <w:rPr>
                <w:b/>
              </w:rPr>
              <w:t>Povinná</w:t>
            </w:r>
            <w:r>
              <w:rPr>
                <w:b/>
              </w:rPr>
              <w:t xml:space="preserve"> literatura</w:t>
            </w:r>
          </w:p>
          <w:p w14:paraId="1EAC7F7E" w14:textId="77777777" w:rsidR="00F22439" w:rsidRPr="008D3502" w:rsidRDefault="00F22439" w:rsidP="00F22439">
            <w:pPr>
              <w:jc w:val="both"/>
            </w:pPr>
            <w:r w:rsidRPr="008D3502">
              <w:t>ARMSTRONG, M</w:t>
            </w:r>
            <w:r>
              <w:t>.,</w:t>
            </w:r>
            <w:r w:rsidRPr="008D3502">
              <w:t xml:space="preserve"> TAYLOR</w:t>
            </w:r>
            <w:r>
              <w:t>, S</w:t>
            </w:r>
            <w:r w:rsidRPr="008D3502">
              <w:t xml:space="preserve">. </w:t>
            </w:r>
            <w:r w:rsidRPr="008D3502">
              <w:rPr>
                <w:i/>
                <w:iCs/>
              </w:rPr>
              <w:t>Řízení lidských zdrojů: moderní pojetí a postupy</w:t>
            </w:r>
            <w:r w:rsidRPr="008D3502">
              <w:t>. 13. vyd. Přel. Martin ŠIKÝŘ. 2015. ISBN 978-80-247-5258-7.</w:t>
            </w:r>
          </w:p>
          <w:p w14:paraId="5AA3D851" w14:textId="77777777" w:rsidR="00F22439" w:rsidRPr="008D3502" w:rsidRDefault="00F22439" w:rsidP="00F22439">
            <w:pPr>
              <w:jc w:val="both"/>
            </w:pPr>
            <w:r w:rsidRPr="008D3502">
              <w:t xml:space="preserve">DVOŘÁKOVÁ, Z. </w:t>
            </w:r>
            <w:r w:rsidRPr="008D3502">
              <w:rPr>
                <w:i/>
                <w:iCs/>
              </w:rPr>
              <w:t>Řízení lidských zdrojů</w:t>
            </w:r>
            <w:r w:rsidRPr="008D3502">
              <w:t>. 1. vyd. Praha: C.H. Beck, 2012. ISBN 978-80-7400-347-9.</w:t>
            </w:r>
          </w:p>
          <w:p w14:paraId="5AAE8992" w14:textId="77777777" w:rsidR="00F22439" w:rsidRDefault="00F22439" w:rsidP="00F22439">
            <w:pPr>
              <w:jc w:val="both"/>
            </w:pPr>
            <w:r>
              <w:t xml:space="preserve">HORVÁTHOVÁ, P., BLÁHA, J., ČOPÍKOVÁ, A. </w:t>
            </w:r>
            <w:r>
              <w:rPr>
                <w:i/>
                <w:iCs/>
              </w:rPr>
              <w:t>Řízení lidských zdrojů: nové trendy</w:t>
            </w:r>
            <w:r>
              <w:t>. 1. vyd. Praha: Management Press, 2016. ISBN 978-80-7261-430-1.</w:t>
            </w:r>
          </w:p>
          <w:p w14:paraId="74E08053" w14:textId="77777777" w:rsidR="00F22439" w:rsidRPr="008D3502" w:rsidRDefault="00F22439" w:rsidP="00F22439">
            <w:pPr>
              <w:jc w:val="both"/>
            </w:pPr>
            <w:r w:rsidRPr="008D3502">
              <w:t xml:space="preserve">KOUBEK, J. </w:t>
            </w:r>
            <w:r w:rsidRPr="008D3502">
              <w:rPr>
                <w:i/>
                <w:iCs/>
              </w:rPr>
              <w:t>Řízení lidských zdrojů: základy moderní personalistiky</w:t>
            </w:r>
            <w:r w:rsidRPr="008D3502">
              <w:t>. 5. vyd. Praha: Management Press, 2015. ISBN 978-80-7261-288-8.</w:t>
            </w:r>
          </w:p>
          <w:p w14:paraId="63A7EBA2" w14:textId="77777777" w:rsidR="00F22439" w:rsidRDefault="00F22439" w:rsidP="00F22439">
            <w:pPr>
              <w:jc w:val="both"/>
              <w:rPr>
                <w:b/>
              </w:rPr>
            </w:pPr>
            <w:r w:rsidRPr="002658B2">
              <w:rPr>
                <w:b/>
              </w:rPr>
              <w:t>Doporučená literatura</w:t>
            </w:r>
          </w:p>
          <w:p w14:paraId="3C078CE1" w14:textId="77777777" w:rsidR="00F22439" w:rsidRDefault="00F22439" w:rsidP="00F22439">
            <w:pPr>
              <w:jc w:val="both"/>
            </w:pPr>
            <w:r>
              <w:t xml:space="preserve">BRŮHA, D., BUKOVJAN, P., ČORNEJOVÁ, H., et al. </w:t>
            </w:r>
            <w:r>
              <w:rPr>
                <w:i/>
                <w:iCs/>
              </w:rPr>
              <w:t>Abeceda personalisty</w:t>
            </w:r>
            <w:r>
              <w:t>. 7. vyd. Olomouc: ANAG, 2016. Práce, mzdy, pojištění. ISBN 978-80-7554-003-4.</w:t>
            </w:r>
          </w:p>
          <w:p w14:paraId="08B46437" w14:textId="77777777" w:rsidR="00F22439" w:rsidRDefault="00F22439" w:rsidP="00F22439">
            <w:pPr>
              <w:jc w:val="both"/>
            </w:pPr>
            <w:r>
              <w:t xml:space="preserve">KOUBEK, J. </w:t>
            </w:r>
            <w:r>
              <w:rPr>
                <w:i/>
                <w:iCs/>
              </w:rPr>
              <w:t>Personální práce v malých a středních firmách</w:t>
            </w:r>
            <w:r>
              <w:t>. 4. vyd. Praha: Grada, 2011. Management (Grada). ISBN 978-80-247-3823-9.</w:t>
            </w:r>
          </w:p>
          <w:p w14:paraId="0B75489B" w14:textId="77777777" w:rsidR="00F22439" w:rsidRPr="008D3502" w:rsidRDefault="00F22439" w:rsidP="00F22439">
            <w:pPr>
              <w:jc w:val="both"/>
            </w:pPr>
            <w:r>
              <w:t>URBAN, J</w:t>
            </w:r>
            <w:r w:rsidRPr="008D3502">
              <w:t xml:space="preserve">. </w:t>
            </w:r>
            <w:r w:rsidRPr="008D3502">
              <w:rPr>
                <w:i/>
                <w:iCs/>
              </w:rPr>
              <w:t>Řízení lidí v organizaci: personální rozměr managementu</w:t>
            </w:r>
            <w:r w:rsidRPr="008D3502">
              <w:t>. 2. vyd. Praha: Wolters Kluwer ČR, 2013. ISBN 978-80-7357-925-8.</w:t>
            </w:r>
          </w:p>
          <w:p w14:paraId="2D6F25BF" w14:textId="77777777" w:rsidR="00F22439" w:rsidRDefault="00F22439" w:rsidP="00F22439">
            <w:pPr>
              <w:jc w:val="both"/>
            </w:pPr>
            <w:r w:rsidRPr="008D3502">
              <w:t>URBAN, J</w:t>
            </w:r>
            <w:r>
              <w:t>.</w:t>
            </w:r>
            <w:r w:rsidRPr="008D3502">
              <w:t xml:space="preserve"> a kol. </w:t>
            </w:r>
            <w:r w:rsidRPr="008D3502">
              <w:rPr>
                <w:i/>
                <w:iCs/>
              </w:rPr>
              <w:t>Personalistika</w:t>
            </w:r>
            <w:r w:rsidRPr="008D3502">
              <w:t>. 4. vyd. Praha: Wolters Kluwer ČR, 2011. ISBN 978-80-7357-627-1.</w:t>
            </w:r>
          </w:p>
          <w:p w14:paraId="1C07D626" w14:textId="77777777" w:rsidR="00F22439" w:rsidRDefault="00F22439" w:rsidP="00F22439">
            <w:pPr>
              <w:jc w:val="both"/>
            </w:pPr>
            <w:r>
              <w:t xml:space="preserve">ULRICH, D. </w:t>
            </w:r>
            <w:r>
              <w:rPr>
                <w:i/>
                <w:iCs/>
              </w:rPr>
              <w:t>Nová éra řízení lidských zdrojů - ze servisu partnerem: šest kompetencí pro HR budoucnosti</w:t>
            </w:r>
            <w:r>
              <w:t>. 1. vyd. Praha: Grada, 2014. ISBN 978-80-247-5090-3.</w:t>
            </w:r>
          </w:p>
        </w:tc>
      </w:tr>
      <w:tr w:rsidR="00F22439" w14:paraId="633C2877" w14:textId="77777777" w:rsidTr="00F22439">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21876BB8" w14:textId="77777777" w:rsidR="00F22439" w:rsidRDefault="00F22439" w:rsidP="00F22439">
            <w:pPr>
              <w:jc w:val="center"/>
              <w:rPr>
                <w:b/>
              </w:rPr>
            </w:pPr>
            <w:r>
              <w:rPr>
                <w:b/>
              </w:rPr>
              <w:t>Informace ke kombinované nebo distanční formě</w:t>
            </w:r>
          </w:p>
        </w:tc>
      </w:tr>
      <w:tr w:rsidR="00F22439" w14:paraId="71161A23" w14:textId="77777777" w:rsidTr="00F22439">
        <w:trPr>
          <w:gridBefore w:val="1"/>
          <w:wBefore w:w="75" w:type="dxa"/>
        </w:trPr>
        <w:tc>
          <w:tcPr>
            <w:tcW w:w="4787" w:type="dxa"/>
            <w:gridSpan w:val="6"/>
            <w:tcBorders>
              <w:top w:val="single" w:sz="2" w:space="0" w:color="auto"/>
            </w:tcBorders>
            <w:shd w:val="clear" w:color="auto" w:fill="F7CAAC"/>
          </w:tcPr>
          <w:p w14:paraId="15E94708" w14:textId="77777777" w:rsidR="00F22439" w:rsidRDefault="00F22439" w:rsidP="00F22439">
            <w:pPr>
              <w:jc w:val="both"/>
            </w:pPr>
            <w:r>
              <w:rPr>
                <w:b/>
              </w:rPr>
              <w:t>Rozsah konzultací (soustředění)</w:t>
            </w:r>
          </w:p>
        </w:tc>
        <w:tc>
          <w:tcPr>
            <w:tcW w:w="889" w:type="dxa"/>
            <w:gridSpan w:val="2"/>
            <w:tcBorders>
              <w:top w:val="single" w:sz="2" w:space="0" w:color="auto"/>
            </w:tcBorders>
          </w:tcPr>
          <w:p w14:paraId="3156C3AA" w14:textId="71C821F2" w:rsidR="00F22439" w:rsidRDefault="00BC357D" w:rsidP="00F22439">
            <w:pPr>
              <w:jc w:val="both"/>
            </w:pPr>
            <w:r>
              <w:t>10</w:t>
            </w:r>
          </w:p>
        </w:tc>
        <w:tc>
          <w:tcPr>
            <w:tcW w:w="4179" w:type="dxa"/>
            <w:gridSpan w:val="8"/>
            <w:tcBorders>
              <w:top w:val="single" w:sz="2" w:space="0" w:color="auto"/>
            </w:tcBorders>
            <w:shd w:val="clear" w:color="auto" w:fill="F7CAAC"/>
          </w:tcPr>
          <w:p w14:paraId="689D2EB7" w14:textId="77777777" w:rsidR="00F22439" w:rsidRDefault="00F22439" w:rsidP="00F22439">
            <w:pPr>
              <w:jc w:val="both"/>
              <w:rPr>
                <w:b/>
              </w:rPr>
            </w:pPr>
            <w:r>
              <w:rPr>
                <w:b/>
              </w:rPr>
              <w:t xml:space="preserve">hodin </w:t>
            </w:r>
          </w:p>
        </w:tc>
      </w:tr>
      <w:tr w:rsidR="00F22439" w14:paraId="2806D3BE" w14:textId="77777777" w:rsidTr="00F22439">
        <w:trPr>
          <w:gridBefore w:val="1"/>
          <w:wBefore w:w="75" w:type="dxa"/>
        </w:trPr>
        <w:tc>
          <w:tcPr>
            <w:tcW w:w="9855" w:type="dxa"/>
            <w:gridSpan w:val="16"/>
            <w:shd w:val="clear" w:color="auto" w:fill="F7CAAC"/>
          </w:tcPr>
          <w:p w14:paraId="77F5B3FC" w14:textId="77777777" w:rsidR="00F22439" w:rsidRDefault="00F22439" w:rsidP="00F22439">
            <w:pPr>
              <w:jc w:val="both"/>
              <w:rPr>
                <w:b/>
              </w:rPr>
            </w:pPr>
            <w:r>
              <w:rPr>
                <w:b/>
              </w:rPr>
              <w:t>Informace o způsobu kontaktu s vyučujícím</w:t>
            </w:r>
          </w:p>
        </w:tc>
      </w:tr>
      <w:tr w:rsidR="00F22439" w14:paraId="7D1E005F" w14:textId="77777777" w:rsidTr="00F22439">
        <w:trPr>
          <w:gridBefore w:val="1"/>
          <w:wBefore w:w="75" w:type="dxa"/>
          <w:trHeight w:val="801"/>
        </w:trPr>
        <w:tc>
          <w:tcPr>
            <w:tcW w:w="9855" w:type="dxa"/>
            <w:gridSpan w:val="16"/>
          </w:tcPr>
          <w:p w14:paraId="28F5E9FB" w14:textId="77777777" w:rsidR="00F22439" w:rsidRDefault="00F22439" w:rsidP="00F224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2439" w14:paraId="60245A01" w14:textId="77777777" w:rsidTr="00F22439">
        <w:trPr>
          <w:gridAfter w:val="1"/>
          <w:wAfter w:w="75" w:type="dxa"/>
        </w:trPr>
        <w:tc>
          <w:tcPr>
            <w:tcW w:w="9855" w:type="dxa"/>
            <w:gridSpan w:val="16"/>
            <w:tcBorders>
              <w:bottom w:val="double" w:sz="4" w:space="0" w:color="auto"/>
            </w:tcBorders>
            <w:shd w:val="clear" w:color="auto" w:fill="BDD6EE"/>
          </w:tcPr>
          <w:p w14:paraId="03013394" w14:textId="77777777" w:rsidR="00F22439" w:rsidRDefault="00F22439" w:rsidP="00F22439">
            <w:pPr>
              <w:jc w:val="both"/>
              <w:rPr>
                <w:b/>
                <w:sz w:val="28"/>
              </w:rPr>
            </w:pPr>
            <w:r>
              <w:br w:type="page"/>
            </w:r>
            <w:r>
              <w:rPr>
                <w:b/>
                <w:sz w:val="28"/>
              </w:rPr>
              <w:t>B-III – Charakteristika studijního předmětu</w:t>
            </w:r>
          </w:p>
        </w:tc>
      </w:tr>
      <w:tr w:rsidR="00F22439" w14:paraId="0C3CA6BC" w14:textId="77777777" w:rsidTr="00F22439">
        <w:trPr>
          <w:gridAfter w:val="1"/>
          <w:wAfter w:w="75" w:type="dxa"/>
        </w:trPr>
        <w:tc>
          <w:tcPr>
            <w:tcW w:w="3086" w:type="dxa"/>
            <w:gridSpan w:val="2"/>
            <w:tcBorders>
              <w:top w:val="double" w:sz="4" w:space="0" w:color="auto"/>
            </w:tcBorders>
            <w:shd w:val="clear" w:color="auto" w:fill="F7CAAC"/>
          </w:tcPr>
          <w:p w14:paraId="6D9DBCC4" w14:textId="77777777" w:rsidR="00F22439" w:rsidRDefault="00F22439" w:rsidP="00F22439">
            <w:pPr>
              <w:jc w:val="both"/>
              <w:rPr>
                <w:b/>
              </w:rPr>
            </w:pPr>
            <w:r>
              <w:rPr>
                <w:b/>
              </w:rPr>
              <w:t>Název studijního předmětu</w:t>
            </w:r>
          </w:p>
        </w:tc>
        <w:tc>
          <w:tcPr>
            <w:tcW w:w="6769" w:type="dxa"/>
            <w:gridSpan w:val="14"/>
            <w:tcBorders>
              <w:top w:val="double" w:sz="4" w:space="0" w:color="auto"/>
            </w:tcBorders>
          </w:tcPr>
          <w:p w14:paraId="575FAB54" w14:textId="77777777" w:rsidR="00F22439" w:rsidRDefault="00F22439" w:rsidP="00F22439">
            <w:pPr>
              <w:jc w:val="both"/>
            </w:pPr>
            <w:r>
              <w:t>Human Resource Management II</w:t>
            </w:r>
          </w:p>
        </w:tc>
      </w:tr>
      <w:tr w:rsidR="00F22439" w14:paraId="722F0B0F" w14:textId="77777777" w:rsidTr="00F22439">
        <w:trPr>
          <w:gridAfter w:val="1"/>
          <w:wAfter w:w="75" w:type="dxa"/>
        </w:trPr>
        <w:tc>
          <w:tcPr>
            <w:tcW w:w="3086" w:type="dxa"/>
            <w:gridSpan w:val="2"/>
            <w:shd w:val="clear" w:color="auto" w:fill="F7CAAC"/>
          </w:tcPr>
          <w:p w14:paraId="0DD53F62" w14:textId="77777777" w:rsidR="00F22439" w:rsidRDefault="00F22439" w:rsidP="00F22439">
            <w:pPr>
              <w:jc w:val="both"/>
              <w:rPr>
                <w:b/>
              </w:rPr>
            </w:pPr>
            <w:r>
              <w:rPr>
                <w:b/>
              </w:rPr>
              <w:t>Typ předmětu</w:t>
            </w:r>
          </w:p>
        </w:tc>
        <w:tc>
          <w:tcPr>
            <w:tcW w:w="3406" w:type="dxa"/>
            <w:gridSpan w:val="8"/>
          </w:tcPr>
          <w:p w14:paraId="48ED5836" w14:textId="77777777" w:rsidR="00F22439" w:rsidRDefault="00F22439" w:rsidP="00F22439">
            <w:pPr>
              <w:jc w:val="both"/>
            </w:pPr>
            <w:r>
              <w:t>povinně volitelný „PV“</w:t>
            </w:r>
          </w:p>
        </w:tc>
        <w:tc>
          <w:tcPr>
            <w:tcW w:w="2695" w:type="dxa"/>
            <w:gridSpan w:val="4"/>
            <w:shd w:val="clear" w:color="auto" w:fill="F7CAAC"/>
          </w:tcPr>
          <w:p w14:paraId="545DDFA4" w14:textId="77777777" w:rsidR="00F22439" w:rsidRDefault="00F22439" w:rsidP="00F22439">
            <w:pPr>
              <w:jc w:val="both"/>
            </w:pPr>
            <w:r>
              <w:rPr>
                <w:b/>
              </w:rPr>
              <w:t>doporučený ročník / semestr</w:t>
            </w:r>
          </w:p>
        </w:tc>
        <w:tc>
          <w:tcPr>
            <w:tcW w:w="668" w:type="dxa"/>
            <w:gridSpan w:val="2"/>
          </w:tcPr>
          <w:p w14:paraId="3059701E" w14:textId="77777777" w:rsidR="00F22439" w:rsidRDefault="00F22439" w:rsidP="00F22439">
            <w:pPr>
              <w:jc w:val="both"/>
            </w:pPr>
            <w:r>
              <w:t>1,2/Z</w:t>
            </w:r>
          </w:p>
        </w:tc>
      </w:tr>
      <w:tr w:rsidR="00F22439" w14:paraId="3E4A6B6F" w14:textId="77777777" w:rsidTr="00F22439">
        <w:trPr>
          <w:gridAfter w:val="1"/>
          <w:wAfter w:w="75" w:type="dxa"/>
        </w:trPr>
        <w:tc>
          <w:tcPr>
            <w:tcW w:w="3086" w:type="dxa"/>
            <w:gridSpan w:val="2"/>
            <w:shd w:val="clear" w:color="auto" w:fill="F7CAAC"/>
          </w:tcPr>
          <w:p w14:paraId="11C82853" w14:textId="77777777" w:rsidR="00F22439" w:rsidRDefault="00F22439" w:rsidP="00F22439">
            <w:pPr>
              <w:jc w:val="both"/>
              <w:rPr>
                <w:b/>
              </w:rPr>
            </w:pPr>
            <w:r>
              <w:rPr>
                <w:b/>
              </w:rPr>
              <w:t>Rozsah studijního předmětu</w:t>
            </w:r>
          </w:p>
        </w:tc>
        <w:tc>
          <w:tcPr>
            <w:tcW w:w="1701" w:type="dxa"/>
            <w:gridSpan w:val="4"/>
          </w:tcPr>
          <w:p w14:paraId="46BFC4F4" w14:textId="77777777" w:rsidR="00F22439" w:rsidRDefault="00F22439" w:rsidP="00F22439">
            <w:pPr>
              <w:jc w:val="both"/>
            </w:pPr>
            <w:r>
              <w:t>13p + 13s</w:t>
            </w:r>
          </w:p>
        </w:tc>
        <w:tc>
          <w:tcPr>
            <w:tcW w:w="889" w:type="dxa"/>
            <w:gridSpan w:val="2"/>
            <w:shd w:val="clear" w:color="auto" w:fill="F7CAAC"/>
          </w:tcPr>
          <w:p w14:paraId="45F3A573" w14:textId="77777777" w:rsidR="00F22439" w:rsidRDefault="00F22439" w:rsidP="00F22439">
            <w:pPr>
              <w:jc w:val="both"/>
              <w:rPr>
                <w:b/>
              </w:rPr>
            </w:pPr>
            <w:r>
              <w:rPr>
                <w:b/>
              </w:rPr>
              <w:t xml:space="preserve">hod. </w:t>
            </w:r>
          </w:p>
        </w:tc>
        <w:tc>
          <w:tcPr>
            <w:tcW w:w="816" w:type="dxa"/>
            <w:gridSpan w:val="2"/>
          </w:tcPr>
          <w:p w14:paraId="2F1EFA54" w14:textId="77777777" w:rsidR="00F22439" w:rsidRDefault="00F22439" w:rsidP="00F22439">
            <w:pPr>
              <w:jc w:val="both"/>
            </w:pPr>
            <w:r>
              <w:t>26</w:t>
            </w:r>
          </w:p>
        </w:tc>
        <w:tc>
          <w:tcPr>
            <w:tcW w:w="2156" w:type="dxa"/>
            <w:gridSpan w:val="2"/>
            <w:shd w:val="clear" w:color="auto" w:fill="F7CAAC"/>
          </w:tcPr>
          <w:p w14:paraId="52764247" w14:textId="77777777" w:rsidR="00F22439" w:rsidRDefault="00F22439" w:rsidP="00F22439">
            <w:pPr>
              <w:jc w:val="both"/>
              <w:rPr>
                <w:b/>
              </w:rPr>
            </w:pPr>
            <w:r>
              <w:rPr>
                <w:b/>
              </w:rPr>
              <w:t>kreditů</w:t>
            </w:r>
          </w:p>
        </w:tc>
        <w:tc>
          <w:tcPr>
            <w:tcW w:w="1207" w:type="dxa"/>
            <w:gridSpan w:val="4"/>
          </w:tcPr>
          <w:p w14:paraId="1DD98EDD" w14:textId="63ABF453" w:rsidR="00F22439" w:rsidRDefault="007C59E7" w:rsidP="00F22439">
            <w:pPr>
              <w:jc w:val="both"/>
            </w:pPr>
            <w:r>
              <w:t>3</w:t>
            </w:r>
          </w:p>
        </w:tc>
      </w:tr>
      <w:tr w:rsidR="00F22439" w14:paraId="7A05F457" w14:textId="77777777" w:rsidTr="00F22439">
        <w:trPr>
          <w:gridAfter w:val="1"/>
          <w:wAfter w:w="75" w:type="dxa"/>
        </w:trPr>
        <w:tc>
          <w:tcPr>
            <w:tcW w:w="3086" w:type="dxa"/>
            <w:gridSpan w:val="2"/>
            <w:shd w:val="clear" w:color="auto" w:fill="F7CAAC"/>
          </w:tcPr>
          <w:p w14:paraId="48084F2D" w14:textId="77777777" w:rsidR="00F22439" w:rsidRDefault="00F22439" w:rsidP="00F22439">
            <w:pPr>
              <w:jc w:val="both"/>
              <w:rPr>
                <w:b/>
                <w:sz w:val="22"/>
              </w:rPr>
            </w:pPr>
            <w:r>
              <w:rPr>
                <w:b/>
              </w:rPr>
              <w:t>Prerekvizity, korekvizity, ekvivalence</w:t>
            </w:r>
          </w:p>
        </w:tc>
        <w:tc>
          <w:tcPr>
            <w:tcW w:w="6769" w:type="dxa"/>
            <w:gridSpan w:val="14"/>
          </w:tcPr>
          <w:p w14:paraId="01D240A0" w14:textId="77777777" w:rsidR="00F22439" w:rsidRDefault="00F22439" w:rsidP="00F22439">
            <w:pPr>
              <w:jc w:val="both"/>
            </w:pPr>
            <w:r>
              <w:t>Ekvivalence (Řízení lidských zdrojů II)</w:t>
            </w:r>
          </w:p>
        </w:tc>
      </w:tr>
      <w:tr w:rsidR="00F22439" w14:paraId="33C6089C" w14:textId="77777777" w:rsidTr="00F22439">
        <w:trPr>
          <w:gridAfter w:val="1"/>
          <w:wAfter w:w="75" w:type="dxa"/>
        </w:trPr>
        <w:tc>
          <w:tcPr>
            <w:tcW w:w="3086" w:type="dxa"/>
            <w:gridSpan w:val="2"/>
            <w:shd w:val="clear" w:color="auto" w:fill="F7CAAC"/>
          </w:tcPr>
          <w:p w14:paraId="517BB2FB" w14:textId="77777777" w:rsidR="00F22439" w:rsidRDefault="00F22439" w:rsidP="00F22439">
            <w:pPr>
              <w:jc w:val="both"/>
              <w:rPr>
                <w:b/>
              </w:rPr>
            </w:pPr>
            <w:r>
              <w:rPr>
                <w:b/>
              </w:rPr>
              <w:t>Způsob ověření studijních výsledků</w:t>
            </w:r>
          </w:p>
        </w:tc>
        <w:tc>
          <w:tcPr>
            <w:tcW w:w="3406" w:type="dxa"/>
            <w:gridSpan w:val="8"/>
          </w:tcPr>
          <w:p w14:paraId="118E1E07" w14:textId="77777777" w:rsidR="00F22439" w:rsidRDefault="00F22439" w:rsidP="00F22439">
            <w:pPr>
              <w:jc w:val="both"/>
            </w:pPr>
            <w:r>
              <w:t>zápočet, zkouška</w:t>
            </w:r>
          </w:p>
        </w:tc>
        <w:tc>
          <w:tcPr>
            <w:tcW w:w="2156" w:type="dxa"/>
            <w:gridSpan w:val="2"/>
            <w:shd w:val="clear" w:color="auto" w:fill="F7CAAC"/>
          </w:tcPr>
          <w:p w14:paraId="1422BA07" w14:textId="77777777" w:rsidR="00F22439" w:rsidRDefault="00F22439" w:rsidP="00F22439">
            <w:pPr>
              <w:jc w:val="both"/>
              <w:rPr>
                <w:b/>
              </w:rPr>
            </w:pPr>
            <w:r>
              <w:rPr>
                <w:b/>
              </w:rPr>
              <w:t>Forma výuky</w:t>
            </w:r>
          </w:p>
        </w:tc>
        <w:tc>
          <w:tcPr>
            <w:tcW w:w="1207" w:type="dxa"/>
            <w:gridSpan w:val="4"/>
          </w:tcPr>
          <w:p w14:paraId="13475CF6" w14:textId="77777777" w:rsidR="00F22439" w:rsidRDefault="00F22439" w:rsidP="00F22439">
            <w:pPr>
              <w:jc w:val="both"/>
            </w:pPr>
            <w:r>
              <w:t>přednáška, seminář</w:t>
            </w:r>
          </w:p>
        </w:tc>
      </w:tr>
      <w:tr w:rsidR="00F22439" w14:paraId="4ADCB149" w14:textId="77777777" w:rsidTr="00F22439">
        <w:trPr>
          <w:gridAfter w:val="1"/>
          <w:wAfter w:w="75" w:type="dxa"/>
        </w:trPr>
        <w:tc>
          <w:tcPr>
            <w:tcW w:w="3086" w:type="dxa"/>
            <w:gridSpan w:val="2"/>
            <w:shd w:val="clear" w:color="auto" w:fill="F7CAAC"/>
          </w:tcPr>
          <w:p w14:paraId="4F4507D6" w14:textId="77777777" w:rsidR="00F22439" w:rsidRDefault="00F22439" w:rsidP="00F22439">
            <w:pPr>
              <w:jc w:val="both"/>
              <w:rPr>
                <w:b/>
              </w:rPr>
            </w:pPr>
            <w:r>
              <w:rPr>
                <w:b/>
              </w:rPr>
              <w:t>Forma způsobu ověření studijních výsledků a další požadavky na studenta</w:t>
            </w:r>
          </w:p>
        </w:tc>
        <w:tc>
          <w:tcPr>
            <w:tcW w:w="6769" w:type="dxa"/>
            <w:gridSpan w:val="14"/>
            <w:tcBorders>
              <w:bottom w:val="nil"/>
            </w:tcBorders>
          </w:tcPr>
          <w:p w14:paraId="264A7B4E" w14:textId="77777777" w:rsidR="00F22439" w:rsidRDefault="00F22439" w:rsidP="00F22439">
            <w:pPr>
              <w:jc w:val="both"/>
            </w:pPr>
            <w:r>
              <w:t xml:space="preserve">Způsob zakončení předmětu – zápočet, zkouška </w:t>
            </w:r>
          </w:p>
          <w:p w14:paraId="12691BA8" w14:textId="77777777" w:rsidR="00F22439" w:rsidRDefault="00F22439" w:rsidP="00F22439">
            <w:pPr>
              <w:jc w:val="both"/>
            </w:pPr>
            <w:r>
              <w:t>Požadavky na zápočet: získat hodnocení "splněno" či "splněno s pochvalou" za zadaný seminární úkol, docházka na min. 80 % realizovaných seminářů, aktivní zapojení na seminářích.</w:t>
            </w:r>
          </w:p>
          <w:p w14:paraId="6556B7F9" w14:textId="77777777" w:rsidR="00F22439" w:rsidRDefault="00F22439" w:rsidP="00F22439">
            <w:pPr>
              <w:jc w:val="both"/>
            </w:pPr>
            <w:r>
              <w:t>Požadavky na zkoušku: zvládnutí znalostí, které jsou vymezeny jednotlivými tematickými okruhy. Zkouška má dvě části: písemnou a ústní. Písemný test musí být napsán alespoň na 60 %.</w:t>
            </w:r>
          </w:p>
        </w:tc>
      </w:tr>
      <w:tr w:rsidR="00F22439" w14:paraId="3ED1A00D" w14:textId="77777777" w:rsidTr="00F22439">
        <w:trPr>
          <w:gridAfter w:val="1"/>
          <w:wAfter w:w="75" w:type="dxa"/>
          <w:trHeight w:val="70"/>
        </w:trPr>
        <w:tc>
          <w:tcPr>
            <w:tcW w:w="9855" w:type="dxa"/>
            <w:gridSpan w:val="16"/>
            <w:tcBorders>
              <w:top w:val="nil"/>
            </w:tcBorders>
          </w:tcPr>
          <w:p w14:paraId="0F8A1198" w14:textId="77777777" w:rsidR="00F22439" w:rsidRDefault="00F22439" w:rsidP="00F22439">
            <w:pPr>
              <w:jc w:val="both"/>
            </w:pPr>
          </w:p>
        </w:tc>
      </w:tr>
      <w:tr w:rsidR="00F22439" w14:paraId="1A969D66" w14:textId="77777777" w:rsidTr="00F22439">
        <w:trPr>
          <w:gridAfter w:val="1"/>
          <w:wAfter w:w="75" w:type="dxa"/>
          <w:trHeight w:val="197"/>
        </w:trPr>
        <w:tc>
          <w:tcPr>
            <w:tcW w:w="3086" w:type="dxa"/>
            <w:gridSpan w:val="2"/>
            <w:tcBorders>
              <w:top w:val="nil"/>
            </w:tcBorders>
            <w:shd w:val="clear" w:color="auto" w:fill="F7CAAC"/>
          </w:tcPr>
          <w:p w14:paraId="0AF5F688" w14:textId="77777777" w:rsidR="00F22439" w:rsidRDefault="00F22439" w:rsidP="00F22439">
            <w:pPr>
              <w:jc w:val="both"/>
              <w:rPr>
                <w:b/>
              </w:rPr>
            </w:pPr>
            <w:r>
              <w:rPr>
                <w:b/>
              </w:rPr>
              <w:t>Garant předmětu</w:t>
            </w:r>
          </w:p>
        </w:tc>
        <w:tc>
          <w:tcPr>
            <w:tcW w:w="6769" w:type="dxa"/>
            <w:gridSpan w:val="14"/>
            <w:tcBorders>
              <w:top w:val="nil"/>
            </w:tcBorders>
          </w:tcPr>
          <w:p w14:paraId="18FF70C9" w14:textId="77777777" w:rsidR="00F22439" w:rsidRDefault="00F22439" w:rsidP="00F22439">
            <w:pPr>
              <w:jc w:val="both"/>
            </w:pPr>
            <w:r>
              <w:t>Ing. Jana Matošková, Ph.D.</w:t>
            </w:r>
          </w:p>
        </w:tc>
      </w:tr>
      <w:tr w:rsidR="00F22439" w14:paraId="13C278E0" w14:textId="77777777" w:rsidTr="00F22439">
        <w:trPr>
          <w:gridAfter w:val="1"/>
          <w:wAfter w:w="75" w:type="dxa"/>
          <w:trHeight w:val="243"/>
        </w:trPr>
        <w:tc>
          <w:tcPr>
            <w:tcW w:w="3086" w:type="dxa"/>
            <w:gridSpan w:val="2"/>
            <w:tcBorders>
              <w:top w:val="nil"/>
            </w:tcBorders>
            <w:shd w:val="clear" w:color="auto" w:fill="F7CAAC"/>
          </w:tcPr>
          <w:p w14:paraId="1F210562" w14:textId="77777777" w:rsidR="00F22439" w:rsidRDefault="00F22439" w:rsidP="00F22439">
            <w:pPr>
              <w:jc w:val="both"/>
              <w:rPr>
                <w:b/>
              </w:rPr>
            </w:pPr>
            <w:r>
              <w:rPr>
                <w:b/>
              </w:rPr>
              <w:t>Zapojení garanta do výuky předmětu</w:t>
            </w:r>
          </w:p>
        </w:tc>
        <w:tc>
          <w:tcPr>
            <w:tcW w:w="6769" w:type="dxa"/>
            <w:gridSpan w:val="14"/>
            <w:tcBorders>
              <w:top w:val="nil"/>
            </w:tcBorders>
          </w:tcPr>
          <w:p w14:paraId="50D84456" w14:textId="77777777" w:rsidR="00F22439" w:rsidRDefault="00F22439" w:rsidP="00F22439">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F22439" w14:paraId="28A16E1A" w14:textId="77777777" w:rsidTr="00F22439">
        <w:trPr>
          <w:gridAfter w:val="1"/>
          <w:wAfter w:w="75" w:type="dxa"/>
        </w:trPr>
        <w:tc>
          <w:tcPr>
            <w:tcW w:w="3086" w:type="dxa"/>
            <w:gridSpan w:val="2"/>
            <w:shd w:val="clear" w:color="auto" w:fill="F7CAAC"/>
          </w:tcPr>
          <w:p w14:paraId="26A3F6DA" w14:textId="77777777" w:rsidR="00F22439" w:rsidRDefault="00F22439" w:rsidP="00F22439">
            <w:pPr>
              <w:jc w:val="both"/>
              <w:rPr>
                <w:b/>
              </w:rPr>
            </w:pPr>
            <w:r>
              <w:rPr>
                <w:b/>
              </w:rPr>
              <w:t>Vyučující</w:t>
            </w:r>
          </w:p>
        </w:tc>
        <w:tc>
          <w:tcPr>
            <w:tcW w:w="6769" w:type="dxa"/>
            <w:gridSpan w:val="14"/>
            <w:tcBorders>
              <w:bottom w:val="nil"/>
            </w:tcBorders>
          </w:tcPr>
          <w:p w14:paraId="7B41DBFD" w14:textId="77777777" w:rsidR="00F22439" w:rsidRDefault="00F22439" w:rsidP="00F22439">
            <w:pPr>
              <w:jc w:val="both"/>
            </w:pPr>
            <w:r>
              <w:t>Ing. Jana Matošková, Ph.D. - přednášky (100%)</w:t>
            </w:r>
          </w:p>
        </w:tc>
      </w:tr>
      <w:tr w:rsidR="00F22439" w14:paraId="0E3B3FB8" w14:textId="77777777" w:rsidTr="00F22439">
        <w:trPr>
          <w:gridAfter w:val="1"/>
          <w:wAfter w:w="75" w:type="dxa"/>
          <w:trHeight w:val="70"/>
        </w:trPr>
        <w:tc>
          <w:tcPr>
            <w:tcW w:w="9855" w:type="dxa"/>
            <w:gridSpan w:val="16"/>
            <w:tcBorders>
              <w:top w:val="nil"/>
            </w:tcBorders>
          </w:tcPr>
          <w:p w14:paraId="54099238" w14:textId="77777777" w:rsidR="00F22439" w:rsidRDefault="00F22439" w:rsidP="00F22439">
            <w:pPr>
              <w:jc w:val="both"/>
            </w:pPr>
          </w:p>
        </w:tc>
      </w:tr>
      <w:tr w:rsidR="00F22439" w14:paraId="2BC7F59B" w14:textId="77777777" w:rsidTr="00F22439">
        <w:trPr>
          <w:gridAfter w:val="1"/>
          <w:wAfter w:w="75" w:type="dxa"/>
        </w:trPr>
        <w:tc>
          <w:tcPr>
            <w:tcW w:w="3086" w:type="dxa"/>
            <w:gridSpan w:val="2"/>
            <w:shd w:val="clear" w:color="auto" w:fill="F7CAAC"/>
          </w:tcPr>
          <w:p w14:paraId="1208335D" w14:textId="77777777" w:rsidR="00F22439" w:rsidRDefault="00F22439" w:rsidP="00F22439">
            <w:pPr>
              <w:jc w:val="both"/>
              <w:rPr>
                <w:b/>
              </w:rPr>
            </w:pPr>
            <w:r>
              <w:rPr>
                <w:b/>
              </w:rPr>
              <w:t>Stručná anotace předmětu</w:t>
            </w:r>
          </w:p>
        </w:tc>
        <w:tc>
          <w:tcPr>
            <w:tcW w:w="6769" w:type="dxa"/>
            <w:gridSpan w:val="14"/>
            <w:tcBorders>
              <w:bottom w:val="nil"/>
            </w:tcBorders>
          </w:tcPr>
          <w:p w14:paraId="5FA72F21" w14:textId="77777777" w:rsidR="00F22439" w:rsidRDefault="00F22439" w:rsidP="00F22439">
            <w:pPr>
              <w:jc w:val="both"/>
            </w:pPr>
          </w:p>
        </w:tc>
      </w:tr>
      <w:tr w:rsidR="00F22439" w14:paraId="2CC88A2A" w14:textId="77777777" w:rsidTr="00F22439">
        <w:trPr>
          <w:gridAfter w:val="1"/>
          <w:wAfter w:w="75" w:type="dxa"/>
          <w:trHeight w:val="2402"/>
        </w:trPr>
        <w:tc>
          <w:tcPr>
            <w:tcW w:w="9855" w:type="dxa"/>
            <w:gridSpan w:val="16"/>
            <w:tcBorders>
              <w:top w:val="nil"/>
              <w:bottom w:val="single" w:sz="12" w:space="0" w:color="auto"/>
            </w:tcBorders>
          </w:tcPr>
          <w:p w14:paraId="31261560" w14:textId="77777777" w:rsidR="00F22439" w:rsidRDefault="00F22439" w:rsidP="00F22439">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14:paraId="1D0EC417" w14:textId="77777777" w:rsidR="00F22439" w:rsidRPr="006C4B46" w:rsidRDefault="00F22439" w:rsidP="005961AC">
            <w:pPr>
              <w:pStyle w:val="Odstavecseseznamem"/>
              <w:numPr>
                <w:ilvl w:val="0"/>
                <w:numId w:val="65"/>
              </w:numPr>
              <w:ind w:left="187" w:hanging="187"/>
              <w:jc w:val="both"/>
            </w:pPr>
            <w:r w:rsidRPr="006C4B46">
              <w:t>Charakteristika aktuální koncepce personálního řízení.</w:t>
            </w:r>
          </w:p>
          <w:p w14:paraId="5A857361" w14:textId="77777777" w:rsidR="00F22439" w:rsidRPr="006C4B46" w:rsidRDefault="00F22439" w:rsidP="005961AC">
            <w:pPr>
              <w:pStyle w:val="Odstavecseseznamem"/>
              <w:numPr>
                <w:ilvl w:val="0"/>
                <w:numId w:val="65"/>
              </w:numPr>
              <w:ind w:left="187" w:hanging="187"/>
              <w:jc w:val="both"/>
            </w:pPr>
            <w:r w:rsidRPr="006C4B46">
              <w:t>Personální marketing.</w:t>
            </w:r>
          </w:p>
          <w:p w14:paraId="4CA845F3" w14:textId="77777777" w:rsidR="00F22439" w:rsidRPr="006C4B46" w:rsidRDefault="00F22439" w:rsidP="005961AC">
            <w:pPr>
              <w:pStyle w:val="Odstavecseseznamem"/>
              <w:numPr>
                <w:ilvl w:val="0"/>
                <w:numId w:val="65"/>
              </w:numPr>
              <w:ind w:left="187" w:hanging="187"/>
              <w:jc w:val="both"/>
            </w:pPr>
            <w:r w:rsidRPr="006C4B46">
              <w:t>Personální plánování a personální controlling.</w:t>
            </w:r>
          </w:p>
          <w:p w14:paraId="6E9062D3" w14:textId="77777777" w:rsidR="00F22439" w:rsidRPr="006C4B46" w:rsidRDefault="00F22439" w:rsidP="005961AC">
            <w:pPr>
              <w:pStyle w:val="Odstavecseseznamem"/>
              <w:numPr>
                <w:ilvl w:val="0"/>
                <w:numId w:val="65"/>
              </w:numPr>
              <w:ind w:left="187" w:hanging="187"/>
              <w:jc w:val="both"/>
            </w:pPr>
            <w:r w:rsidRPr="006C4B46">
              <w:t>Personální výzkum.</w:t>
            </w:r>
          </w:p>
          <w:p w14:paraId="342C39E8" w14:textId="77777777" w:rsidR="00F22439" w:rsidRPr="006C4B46" w:rsidRDefault="00F22439" w:rsidP="005961AC">
            <w:pPr>
              <w:pStyle w:val="Odstavecseseznamem"/>
              <w:numPr>
                <w:ilvl w:val="0"/>
                <w:numId w:val="65"/>
              </w:numPr>
              <w:ind w:left="187" w:hanging="187"/>
              <w:jc w:val="both"/>
            </w:pPr>
            <w:r w:rsidRPr="006C4B46">
              <w:t>Řízení lidských zdrojů ve specifických podmínkách (malé firmy, multinacionální společnosti, soukromé neziskové organizace, instituce veřejné správy a samosprávy, školství, řízení lidských zdrojů v době ekonomické krize).</w:t>
            </w:r>
          </w:p>
          <w:p w14:paraId="1FB6397F" w14:textId="77777777" w:rsidR="00F22439" w:rsidRDefault="00F22439" w:rsidP="005961AC">
            <w:pPr>
              <w:pStyle w:val="Odstavecseseznamem"/>
              <w:numPr>
                <w:ilvl w:val="0"/>
                <w:numId w:val="65"/>
              </w:numPr>
              <w:ind w:left="187" w:hanging="187"/>
              <w:contextualSpacing w:val="0"/>
              <w:jc w:val="both"/>
            </w:pPr>
            <w:r w:rsidRPr="006C4B46">
              <w:t>Aktuální trendy v řízení lidských zdrojů (personální outsourcing, talent management, řízení znalostních pracovníků, podpora sdílení znalostí v organizacích atd.).</w:t>
            </w:r>
          </w:p>
        </w:tc>
      </w:tr>
      <w:tr w:rsidR="00F22439" w14:paraId="601FEBCF" w14:textId="77777777" w:rsidTr="00F22439">
        <w:trPr>
          <w:gridAfter w:val="1"/>
          <w:wAfter w:w="75" w:type="dxa"/>
          <w:trHeight w:val="265"/>
        </w:trPr>
        <w:tc>
          <w:tcPr>
            <w:tcW w:w="3653" w:type="dxa"/>
            <w:gridSpan w:val="4"/>
            <w:tcBorders>
              <w:top w:val="nil"/>
            </w:tcBorders>
            <w:shd w:val="clear" w:color="auto" w:fill="F7CAAC"/>
          </w:tcPr>
          <w:p w14:paraId="24693C9C" w14:textId="77777777" w:rsidR="00F22439" w:rsidRDefault="00F22439" w:rsidP="00F22439">
            <w:pPr>
              <w:jc w:val="both"/>
            </w:pPr>
            <w:r>
              <w:rPr>
                <w:b/>
              </w:rPr>
              <w:t>Studijní literatura a studijní pomůcky</w:t>
            </w:r>
          </w:p>
        </w:tc>
        <w:tc>
          <w:tcPr>
            <w:tcW w:w="6202" w:type="dxa"/>
            <w:gridSpan w:val="12"/>
            <w:tcBorders>
              <w:top w:val="nil"/>
              <w:bottom w:val="nil"/>
            </w:tcBorders>
          </w:tcPr>
          <w:p w14:paraId="7446EDDB" w14:textId="77777777" w:rsidR="00F22439" w:rsidRDefault="00F22439" w:rsidP="00F22439">
            <w:pPr>
              <w:jc w:val="both"/>
            </w:pPr>
          </w:p>
        </w:tc>
      </w:tr>
      <w:tr w:rsidR="00F22439" w14:paraId="6CBF55FB" w14:textId="77777777" w:rsidTr="00F22439">
        <w:trPr>
          <w:gridAfter w:val="1"/>
          <w:wAfter w:w="75" w:type="dxa"/>
          <w:trHeight w:val="1497"/>
        </w:trPr>
        <w:tc>
          <w:tcPr>
            <w:tcW w:w="9855" w:type="dxa"/>
            <w:gridSpan w:val="16"/>
            <w:tcBorders>
              <w:top w:val="nil"/>
            </w:tcBorders>
          </w:tcPr>
          <w:p w14:paraId="43A64AC7" w14:textId="77777777" w:rsidR="00F22439" w:rsidRPr="002658B2" w:rsidRDefault="00F22439" w:rsidP="00F22439">
            <w:pPr>
              <w:jc w:val="both"/>
              <w:rPr>
                <w:b/>
              </w:rPr>
            </w:pPr>
            <w:r w:rsidRPr="002658B2">
              <w:rPr>
                <w:b/>
              </w:rPr>
              <w:t>Povinná</w:t>
            </w:r>
            <w:r>
              <w:rPr>
                <w:b/>
              </w:rPr>
              <w:t xml:space="preserve"> literatura</w:t>
            </w:r>
          </w:p>
          <w:p w14:paraId="5D8F8151" w14:textId="77777777" w:rsidR="00F22439" w:rsidRDefault="00F22439" w:rsidP="00F22439">
            <w:pPr>
              <w:jc w:val="both"/>
            </w:pPr>
            <w:r>
              <w:t xml:space="preserve">ARMSTRONG, M. </w:t>
            </w:r>
            <w:r w:rsidRPr="00287645">
              <w:rPr>
                <w:i/>
              </w:rPr>
              <w:t>Armstrong’s handbook of human resource management practice.</w:t>
            </w:r>
            <w:r>
              <w:t xml:space="preserve"> 14. vyd. New York: Kogan Page Limited, 2017. ISBN 978-0-7494-7411-9.</w:t>
            </w:r>
          </w:p>
          <w:p w14:paraId="6560F623" w14:textId="77777777" w:rsidR="00F22439" w:rsidRDefault="00F22439" w:rsidP="00F22439">
            <w:pPr>
              <w:jc w:val="both"/>
            </w:pPr>
            <w:r>
              <w:t xml:space="preserve">CRAWSHAW, J. R., BUDHWAR, P. S., DAVIS, A. </w:t>
            </w:r>
            <w:r>
              <w:rPr>
                <w:i/>
                <w:iCs/>
              </w:rPr>
              <w:t>Human resource management: strategic and international perspectives</w:t>
            </w:r>
            <w:r>
              <w:t>. 2. vyd. Los Angeles: SAGE, 2017. ISBN 978-1473967663.</w:t>
            </w:r>
          </w:p>
          <w:p w14:paraId="53CF8444" w14:textId="77777777" w:rsidR="00F22439" w:rsidRDefault="00F22439" w:rsidP="00F22439">
            <w:pPr>
              <w:jc w:val="both"/>
            </w:pPr>
            <w:r>
              <w:t xml:space="preserve">NOE, R. A., ed. </w:t>
            </w:r>
            <w:r w:rsidRPr="00287645">
              <w:rPr>
                <w:i/>
              </w:rPr>
              <w:t>Fundamentals of human resource management</w:t>
            </w:r>
            <w:r>
              <w:t>. 5. vyd. New York, NY: McGraw-Hill/Irwin, 2014. ISBN 978-0-07-811261-4.</w:t>
            </w:r>
          </w:p>
          <w:p w14:paraId="5B11FF97" w14:textId="77777777" w:rsidR="00F22439" w:rsidRPr="00AB155A" w:rsidRDefault="00F22439" w:rsidP="00F22439">
            <w:pPr>
              <w:jc w:val="both"/>
            </w:pPr>
            <w:r w:rsidRPr="00AB155A">
              <w:t>REDMAN, T</w:t>
            </w:r>
            <w:r>
              <w:t xml:space="preserve">., </w:t>
            </w:r>
            <w:r w:rsidRPr="00AB155A">
              <w:t>WILKINSON</w:t>
            </w:r>
            <w:r>
              <w:t xml:space="preserve">, A., </w:t>
            </w:r>
            <w:r w:rsidRPr="00AB155A">
              <w:t>DUNDON</w:t>
            </w:r>
            <w:r>
              <w:t>, T.</w:t>
            </w:r>
            <w:r w:rsidRPr="00AB155A">
              <w:t xml:space="preserve"> </w:t>
            </w:r>
            <w:r w:rsidRPr="00AB155A">
              <w:rPr>
                <w:i/>
                <w:iCs/>
              </w:rPr>
              <w:t>Contemporary human resource management: text and cases</w:t>
            </w:r>
            <w:r w:rsidRPr="00AB155A">
              <w:t>. 5. vyd. Harlow, United Kingdom: Pearson Education, 2017. ISBN 978-1-292-08824-2.</w:t>
            </w:r>
          </w:p>
          <w:p w14:paraId="5C872A5B" w14:textId="77777777" w:rsidR="00F22439" w:rsidRDefault="00F22439" w:rsidP="00F22439">
            <w:pPr>
              <w:jc w:val="both"/>
              <w:rPr>
                <w:b/>
              </w:rPr>
            </w:pPr>
            <w:r w:rsidRPr="002658B2">
              <w:rPr>
                <w:b/>
              </w:rPr>
              <w:t>Doporučená literatura</w:t>
            </w:r>
          </w:p>
          <w:p w14:paraId="4870D17B" w14:textId="77777777" w:rsidR="00F22439" w:rsidRDefault="00F22439" w:rsidP="00F22439">
            <w:pPr>
              <w:jc w:val="both"/>
            </w:pPr>
            <w:r>
              <w:t xml:space="preserve">EDITED BY CARY L. COOPER AND RONALD J. BURKE. </w:t>
            </w:r>
            <w:r>
              <w:rPr>
                <w:i/>
                <w:iCs/>
              </w:rPr>
              <w:t>Human resource management in small business: achieving peak performance</w:t>
            </w:r>
            <w:r>
              <w:t>. Cheltenham: Edward Elgar, 2012. ISBN 9780857932839.</w:t>
            </w:r>
          </w:p>
          <w:p w14:paraId="2B212F28" w14:textId="77777777" w:rsidR="00F22439" w:rsidRDefault="00F22439" w:rsidP="00F22439">
            <w:pPr>
              <w:jc w:val="both"/>
            </w:pPr>
            <w:r>
              <w:t xml:space="preserve">FITZENZ, J., DAVISON, B. </w:t>
            </w:r>
            <w:r>
              <w:rPr>
                <w:i/>
                <w:iCs/>
              </w:rPr>
              <w:t>How to measure human resources management</w:t>
            </w:r>
            <w:r>
              <w:t>. 3. vyd. New York: McGraw-Hill, 2002. ISBN 978-0-07-136998-5.</w:t>
            </w:r>
          </w:p>
          <w:p w14:paraId="331AD258" w14:textId="77777777" w:rsidR="00F22439" w:rsidRDefault="00F22439" w:rsidP="00F22439">
            <w:pPr>
              <w:jc w:val="both"/>
            </w:pPr>
            <w:r>
              <w:t xml:space="preserve">HARZING, A. W., PINNINGTON, A. </w:t>
            </w:r>
            <w:r>
              <w:rPr>
                <w:i/>
                <w:iCs/>
              </w:rPr>
              <w:t>International human resource management</w:t>
            </w:r>
            <w:r>
              <w:t>. 4. vyd. London: SAGE Publications, 2015. ISBN 978-1446267318.</w:t>
            </w:r>
          </w:p>
          <w:p w14:paraId="27045861" w14:textId="77777777" w:rsidR="00F22439" w:rsidRDefault="00F22439" w:rsidP="00F22439">
            <w:pPr>
              <w:jc w:val="both"/>
            </w:pPr>
            <w:r>
              <w:t xml:space="preserve">ULRICH, D. </w:t>
            </w:r>
            <w:r>
              <w:rPr>
                <w:i/>
                <w:iCs/>
              </w:rPr>
              <w:t>HR from the outside in: the next era of human resources transformation</w:t>
            </w:r>
            <w:r>
              <w:t>. New York: McGraw-Hill, 2012. ISBN 978-0071802666.</w:t>
            </w:r>
          </w:p>
        </w:tc>
      </w:tr>
      <w:tr w:rsidR="00F22439" w14:paraId="0B88B32A" w14:textId="77777777" w:rsidTr="00F22439">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035268BC" w14:textId="77777777" w:rsidR="00F22439" w:rsidRDefault="00F22439" w:rsidP="00F22439">
            <w:pPr>
              <w:jc w:val="center"/>
              <w:rPr>
                <w:b/>
              </w:rPr>
            </w:pPr>
            <w:r>
              <w:rPr>
                <w:b/>
              </w:rPr>
              <w:t>Informace ke kombinované nebo distanční formě</w:t>
            </w:r>
          </w:p>
        </w:tc>
      </w:tr>
      <w:tr w:rsidR="00F22439" w14:paraId="124E5C95" w14:textId="77777777" w:rsidTr="00F22439">
        <w:trPr>
          <w:gridAfter w:val="1"/>
          <w:wAfter w:w="75" w:type="dxa"/>
        </w:trPr>
        <w:tc>
          <w:tcPr>
            <w:tcW w:w="4787" w:type="dxa"/>
            <w:gridSpan w:val="6"/>
            <w:tcBorders>
              <w:top w:val="single" w:sz="2" w:space="0" w:color="auto"/>
            </w:tcBorders>
            <w:shd w:val="clear" w:color="auto" w:fill="F7CAAC"/>
          </w:tcPr>
          <w:p w14:paraId="164E14F3" w14:textId="77777777" w:rsidR="00F22439" w:rsidRDefault="00F22439" w:rsidP="00F22439">
            <w:pPr>
              <w:jc w:val="both"/>
            </w:pPr>
            <w:r>
              <w:rPr>
                <w:b/>
              </w:rPr>
              <w:t>Rozsah konzultací (soustředění)</w:t>
            </w:r>
          </w:p>
        </w:tc>
        <w:tc>
          <w:tcPr>
            <w:tcW w:w="889" w:type="dxa"/>
            <w:gridSpan w:val="2"/>
            <w:tcBorders>
              <w:top w:val="single" w:sz="2" w:space="0" w:color="auto"/>
            </w:tcBorders>
          </w:tcPr>
          <w:p w14:paraId="4C866BB5" w14:textId="747B5306" w:rsidR="00F22439" w:rsidRDefault="00BC357D" w:rsidP="00F22439">
            <w:pPr>
              <w:jc w:val="both"/>
            </w:pPr>
            <w:r>
              <w:t>10</w:t>
            </w:r>
          </w:p>
        </w:tc>
        <w:tc>
          <w:tcPr>
            <w:tcW w:w="4179" w:type="dxa"/>
            <w:gridSpan w:val="8"/>
            <w:tcBorders>
              <w:top w:val="single" w:sz="2" w:space="0" w:color="auto"/>
            </w:tcBorders>
            <w:shd w:val="clear" w:color="auto" w:fill="F7CAAC"/>
          </w:tcPr>
          <w:p w14:paraId="5BDEED9C" w14:textId="77777777" w:rsidR="00F22439" w:rsidRDefault="00F22439" w:rsidP="00F22439">
            <w:pPr>
              <w:jc w:val="both"/>
              <w:rPr>
                <w:b/>
              </w:rPr>
            </w:pPr>
            <w:r>
              <w:rPr>
                <w:b/>
              </w:rPr>
              <w:t xml:space="preserve">hodin </w:t>
            </w:r>
          </w:p>
        </w:tc>
      </w:tr>
      <w:tr w:rsidR="00F22439" w14:paraId="0600E281" w14:textId="77777777" w:rsidTr="00F22439">
        <w:trPr>
          <w:gridAfter w:val="1"/>
          <w:wAfter w:w="75" w:type="dxa"/>
        </w:trPr>
        <w:tc>
          <w:tcPr>
            <w:tcW w:w="9855" w:type="dxa"/>
            <w:gridSpan w:val="16"/>
            <w:shd w:val="clear" w:color="auto" w:fill="F7CAAC"/>
          </w:tcPr>
          <w:p w14:paraId="63426A9D" w14:textId="77777777" w:rsidR="00F22439" w:rsidRDefault="00F22439" w:rsidP="00F22439">
            <w:pPr>
              <w:jc w:val="both"/>
              <w:rPr>
                <w:b/>
              </w:rPr>
            </w:pPr>
            <w:r>
              <w:rPr>
                <w:b/>
              </w:rPr>
              <w:t>Informace o způsobu kontaktu s vyučujícím</w:t>
            </w:r>
          </w:p>
        </w:tc>
      </w:tr>
      <w:tr w:rsidR="00F22439" w14:paraId="31C5FD4C" w14:textId="77777777" w:rsidTr="00F22439">
        <w:trPr>
          <w:gridAfter w:val="1"/>
          <w:wAfter w:w="75" w:type="dxa"/>
          <w:trHeight w:val="801"/>
        </w:trPr>
        <w:tc>
          <w:tcPr>
            <w:tcW w:w="9855" w:type="dxa"/>
            <w:gridSpan w:val="16"/>
          </w:tcPr>
          <w:p w14:paraId="6AFE1DB1" w14:textId="77777777" w:rsidR="00F22439" w:rsidRDefault="00F22439" w:rsidP="00F224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2439" w14:paraId="0D3172BB" w14:textId="77777777" w:rsidTr="00F22439">
        <w:trPr>
          <w:gridBefore w:val="1"/>
          <w:wBefore w:w="75" w:type="dxa"/>
        </w:trPr>
        <w:tc>
          <w:tcPr>
            <w:tcW w:w="9855" w:type="dxa"/>
            <w:gridSpan w:val="16"/>
            <w:tcBorders>
              <w:bottom w:val="double" w:sz="4" w:space="0" w:color="auto"/>
            </w:tcBorders>
            <w:shd w:val="clear" w:color="auto" w:fill="BDD6EE"/>
          </w:tcPr>
          <w:p w14:paraId="139318F7" w14:textId="77777777" w:rsidR="00F22439" w:rsidRDefault="00F22439" w:rsidP="00F22439">
            <w:pPr>
              <w:jc w:val="both"/>
              <w:rPr>
                <w:b/>
                <w:sz w:val="28"/>
              </w:rPr>
            </w:pPr>
            <w:r>
              <w:br w:type="page"/>
            </w:r>
            <w:r>
              <w:rPr>
                <w:b/>
                <w:sz w:val="28"/>
              </w:rPr>
              <w:t>B-III – Charakteristika studijního předmětu</w:t>
            </w:r>
          </w:p>
        </w:tc>
      </w:tr>
      <w:tr w:rsidR="00F22439" w:rsidRPr="00647013" w14:paraId="76B7892A" w14:textId="77777777" w:rsidTr="00F22439">
        <w:trPr>
          <w:gridBefore w:val="1"/>
          <w:wBefore w:w="75" w:type="dxa"/>
        </w:trPr>
        <w:tc>
          <w:tcPr>
            <w:tcW w:w="3086" w:type="dxa"/>
            <w:gridSpan w:val="2"/>
            <w:tcBorders>
              <w:top w:val="double" w:sz="4" w:space="0" w:color="auto"/>
            </w:tcBorders>
            <w:shd w:val="clear" w:color="auto" w:fill="F7CAAC"/>
          </w:tcPr>
          <w:p w14:paraId="3D0B2FD9" w14:textId="77777777" w:rsidR="00F22439" w:rsidRPr="00647013" w:rsidRDefault="00F22439" w:rsidP="00F22439">
            <w:pPr>
              <w:jc w:val="both"/>
              <w:rPr>
                <w:b/>
              </w:rPr>
            </w:pPr>
            <w:r w:rsidRPr="00647013">
              <w:rPr>
                <w:b/>
              </w:rPr>
              <w:t>Název studijního předmětu</w:t>
            </w:r>
          </w:p>
        </w:tc>
        <w:tc>
          <w:tcPr>
            <w:tcW w:w="6769" w:type="dxa"/>
            <w:gridSpan w:val="14"/>
            <w:tcBorders>
              <w:top w:val="double" w:sz="4" w:space="0" w:color="auto"/>
            </w:tcBorders>
          </w:tcPr>
          <w:p w14:paraId="71376F58" w14:textId="77777777" w:rsidR="00F22439" w:rsidRPr="00647013" w:rsidRDefault="00F22439" w:rsidP="00F22439">
            <w:pPr>
              <w:jc w:val="both"/>
            </w:pPr>
            <w:r w:rsidRPr="00647013">
              <w:t>Strategický management</w:t>
            </w:r>
          </w:p>
        </w:tc>
      </w:tr>
      <w:tr w:rsidR="00F22439" w:rsidRPr="00647013" w14:paraId="75A52EB7" w14:textId="77777777" w:rsidTr="00F22439">
        <w:trPr>
          <w:gridBefore w:val="1"/>
          <w:wBefore w:w="75" w:type="dxa"/>
        </w:trPr>
        <w:tc>
          <w:tcPr>
            <w:tcW w:w="3086" w:type="dxa"/>
            <w:gridSpan w:val="2"/>
            <w:shd w:val="clear" w:color="auto" w:fill="F7CAAC"/>
          </w:tcPr>
          <w:p w14:paraId="7A15F662" w14:textId="77777777" w:rsidR="00F22439" w:rsidRPr="00647013" w:rsidRDefault="00F22439" w:rsidP="00F22439">
            <w:pPr>
              <w:jc w:val="both"/>
              <w:rPr>
                <w:b/>
              </w:rPr>
            </w:pPr>
            <w:r w:rsidRPr="00647013">
              <w:rPr>
                <w:b/>
              </w:rPr>
              <w:t>Typ předmětu</w:t>
            </w:r>
          </w:p>
        </w:tc>
        <w:tc>
          <w:tcPr>
            <w:tcW w:w="3406" w:type="dxa"/>
            <w:gridSpan w:val="8"/>
          </w:tcPr>
          <w:p w14:paraId="3799FD9F" w14:textId="1CECF2A3" w:rsidR="00F22439" w:rsidRPr="00647013" w:rsidRDefault="00F22439" w:rsidP="00DA1A52">
            <w:pPr>
              <w:jc w:val="both"/>
            </w:pPr>
            <w:r>
              <w:t>p</w:t>
            </w:r>
            <w:r w:rsidRPr="006A35A5">
              <w:t>ovinn</w:t>
            </w:r>
            <w:r>
              <w:t>ě voliteln</w:t>
            </w:r>
            <w:r w:rsidRPr="006A35A5">
              <w:t>ý „</w:t>
            </w:r>
            <w:r w:rsidR="00DA1A52">
              <w:t>PV</w:t>
            </w:r>
            <w:r w:rsidRPr="006A35A5">
              <w:t>“</w:t>
            </w:r>
          </w:p>
        </w:tc>
        <w:tc>
          <w:tcPr>
            <w:tcW w:w="2695" w:type="dxa"/>
            <w:gridSpan w:val="4"/>
            <w:shd w:val="clear" w:color="auto" w:fill="F7CAAC"/>
          </w:tcPr>
          <w:p w14:paraId="29A38585" w14:textId="77777777" w:rsidR="00F22439" w:rsidRPr="00647013" w:rsidRDefault="00F22439" w:rsidP="00F22439">
            <w:pPr>
              <w:jc w:val="both"/>
            </w:pPr>
            <w:r w:rsidRPr="00647013">
              <w:rPr>
                <w:b/>
              </w:rPr>
              <w:t>doporučený ročník / semestr</w:t>
            </w:r>
          </w:p>
        </w:tc>
        <w:tc>
          <w:tcPr>
            <w:tcW w:w="668" w:type="dxa"/>
            <w:gridSpan w:val="2"/>
          </w:tcPr>
          <w:p w14:paraId="0146011C" w14:textId="77777777" w:rsidR="00F22439" w:rsidRPr="00647013" w:rsidRDefault="00F22439" w:rsidP="00F22439">
            <w:pPr>
              <w:jc w:val="both"/>
            </w:pPr>
            <w:r>
              <w:t>1/</w:t>
            </w:r>
            <w:r w:rsidRPr="00647013">
              <w:t>Z</w:t>
            </w:r>
          </w:p>
        </w:tc>
      </w:tr>
      <w:tr w:rsidR="00F22439" w:rsidRPr="00647013" w14:paraId="784A7111" w14:textId="77777777" w:rsidTr="00F22439">
        <w:trPr>
          <w:gridBefore w:val="1"/>
          <w:wBefore w:w="75" w:type="dxa"/>
        </w:trPr>
        <w:tc>
          <w:tcPr>
            <w:tcW w:w="3086" w:type="dxa"/>
            <w:gridSpan w:val="2"/>
            <w:shd w:val="clear" w:color="auto" w:fill="F7CAAC"/>
          </w:tcPr>
          <w:p w14:paraId="5CFE0E60" w14:textId="77777777" w:rsidR="00F22439" w:rsidRPr="00647013" w:rsidRDefault="00F22439" w:rsidP="00F22439">
            <w:pPr>
              <w:jc w:val="both"/>
              <w:rPr>
                <w:b/>
              </w:rPr>
            </w:pPr>
            <w:r w:rsidRPr="00647013">
              <w:rPr>
                <w:b/>
              </w:rPr>
              <w:t>Rozsah studijního předmětu</w:t>
            </w:r>
          </w:p>
        </w:tc>
        <w:tc>
          <w:tcPr>
            <w:tcW w:w="1701" w:type="dxa"/>
            <w:gridSpan w:val="4"/>
          </w:tcPr>
          <w:p w14:paraId="197A73D6" w14:textId="77777777" w:rsidR="00F22439" w:rsidRPr="00647013" w:rsidRDefault="00F22439" w:rsidP="00F22439">
            <w:pPr>
              <w:jc w:val="both"/>
            </w:pPr>
            <w:r w:rsidRPr="00647013">
              <w:t>26p + 13s</w:t>
            </w:r>
          </w:p>
        </w:tc>
        <w:tc>
          <w:tcPr>
            <w:tcW w:w="889" w:type="dxa"/>
            <w:gridSpan w:val="2"/>
            <w:shd w:val="clear" w:color="auto" w:fill="F7CAAC"/>
          </w:tcPr>
          <w:p w14:paraId="09BA8EFE" w14:textId="77777777" w:rsidR="00F22439" w:rsidRPr="00647013" w:rsidRDefault="00F22439" w:rsidP="00F22439">
            <w:pPr>
              <w:jc w:val="both"/>
              <w:rPr>
                <w:b/>
              </w:rPr>
            </w:pPr>
            <w:r w:rsidRPr="00647013">
              <w:rPr>
                <w:b/>
              </w:rPr>
              <w:t xml:space="preserve">hod. </w:t>
            </w:r>
          </w:p>
        </w:tc>
        <w:tc>
          <w:tcPr>
            <w:tcW w:w="816" w:type="dxa"/>
            <w:gridSpan w:val="2"/>
          </w:tcPr>
          <w:p w14:paraId="550C6D3B" w14:textId="77777777" w:rsidR="00F22439" w:rsidRPr="00647013" w:rsidRDefault="00F22439" w:rsidP="00F22439">
            <w:pPr>
              <w:jc w:val="both"/>
            </w:pPr>
            <w:r w:rsidRPr="00647013">
              <w:t>39</w:t>
            </w:r>
          </w:p>
        </w:tc>
        <w:tc>
          <w:tcPr>
            <w:tcW w:w="2156" w:type="dxa"/>
            <w:gridSpan w:val="2"/>
            <w:shd w:val="clear" w:color="auto" w:fill="F7CAAC"/>
          </w:tcPr>
          <w:p w14:paraId="58C74ACC" w14:textId="77777777" w:rsidR="00F22439" w:rsidRPr="00647013" w:rsidRDefault="00F22439" w:rsidP="00F22439">
            <w:pPr>
              <w:jc w:val="both"/>
              <w:rPr>
                <w:b/>
              </w:rPr>
            </w:pPr>
            <w:r w:rsidRPr="00647013">
              <w:rPr>
                <w:b/>
              </w:rPr>
              <w:t>kreditů</w:t>
            </w:r>
          </w:p>
        </w:tc>
        <w:tc>
          <w:tcPr>
            <w:tcW w:w="1207" w:type="dxa"/>
            <w:gridSpan w:val="4"/>
          </w:tcPr>
          <w:p w14:paraId="708D5032" w14:textId="77777777" w:rsidR="00F22439" w:rsidRPr="00647013" w:rsidRDefault="00F22439" w:rsidP="00F22439">
            <w:pPr>
              <w:jc w:val="both"/>
            </w:pPr>
            <w:r w:rsidRPr="00647013">
              <w:t>4</w:t>
            </w:r>
          </w:p>
        </w:tc>
      </w:tr>
      <w:tr w:rsidR="00F22439" w:rsidRPr="00647013" w14:paraId="24C9D407" w14:textId="77777777" w:rsidTr="00F22439">
        <w:trPr>
          <w:gridBefore w:val="1"/>
          <w:wBefore w:w="75" w:type="dxa"/>
        </w:trPr>
        <w:tc>
          <w:tcPr>
            <w:tcW w:w="3086" w:type="dxa"/>
            <w:gridSpan w:val="2"/>
            <w:shd w:val="clear" w:color="auto" w:fill="F7CAAC"/>
          </w:tcPr>
          <w:p w14:paraId="5AE09063" w14:textId="77777777" w:rsidR="00F22439" w:rsidRPr="00647013" w:rsidRDefault="00F22439" w:rsidP="00F22439">
            <w:pPr>
              <w:jc w:val="both"/>
              <w:rPr>
                <w:b/>
              </w:rPr>
            </w:pPr>
            <w:r w:rsidRPr="00647013">
              <w:rPr>
                <w:b/>
              </w:rPr>
              <w:t>Prerekvizity, korekvizity, ekvivalence</w:t>
            </w:r>
          </w:p>
        </w:tc>
        <w:tc>
          <w:tcPr>
            <w:tcW w:w="6769" w:type="dxa"/>
            <w:gridSpan w:val="14"/>
          </w:tcPr>
          <w:p w14:paraId="740FFF80" w14:textId="77777777" w:rsidR="00F22439" w:rsidRPr="00647013" w:rsidRDefault="00F22439" w:rsidP="00F22439">
            <w:pPr>
              <w:jc w:val="both"/>
            </w:pPr>
            <w:r>
              <w:t>Ekvivalence (Strategic M</w:t>
            </w:r>
            <w:r w:rsidRPr="00AE35A6">
              <w:t>anagement</w:t>
            </w:r>
            <w:r>
              <w:t>)</w:t>
            </w:r>
          </w:p>
        </w:tc>
      </w:tr>
      <w:tr w:rsidR="00F22439" w:rsidRPr="00647013" w14:paraId="0CBBE545" w14:textId="77777777" w:rsidTr="00F22439">
        <w:trPr>
          <w:gridBefore w:val="1"/>
          <w:wBefore w:w="75" w:type="dxa"/>
          <w:trHeight w:val="432"/>
        </w:trPr>
        <w:tc>
          <w:tcPr>
            <w:tcW w:w="3086" w:type="dxa"/>
            <w:gridSpan w:val="2"/>
            <w:shd w:val="clear" w:color="auto" w:fill="F7CAAC"/>
          </w:tcPr>
          <w:p w14:paraId="6DD7D433" w14:textId="77777777" w:rsidR="00F22439" w:rsidRPr="00647013" w:rsidRDefault="00F22439" w:rsidP="00F22439">
            <w:pPr>
              <w:jc w:val="both"/>
              <w:rPr>
                <w:b/>
              </w:rPr>
            </w:pPr>
            <w:r w:rsidRPr="00647013">
              <w:rPr>
                <w:b/>
              </w:rPr>
              <w:t>Způsob ověření studijních výsledků</w:t>
            </w:r>
          </w:p>
        </w:tc>
        <w:tc>
          <w:tcPr>
            <w:tcW w:w="3406" w:type="dxa"/>
            <w:gridSpan w:val="8"/>
          </w:tcPr>
          <w:p w14:paraId="0BF4A98F" w14:textId="77777777" w:rsidR="00F22439" w:rsidRPr="00647013" w:rsidRDefault="00F22439" w:rsidP="00F22439">
            <w:pPr>
              <w:jc w:val="both"/>
            </w:pPr>
            <w:r>
              <w:t>z</w:t>
            </w:r>
            <w:r w:rsidRPr="00647013">
              <w:t>ápočet, zkouška</w:t>
            </w:r>
          </w:p>
        </w:tc>
        <w:tc>
          <w:tcPr>
            <w:tcW w:w="2156" w:type="dxa"/>
            <w:gridSpan w:val="2"/>
            <w:shd w:val="clear" w:color="auto" w:fill="F7CAAC"/>
          </w:tcPr>
          <w:p w14:paraId="44197E55" w14:textId="77777777" w:rsidR="00F22439" w:rsidRPr="00647013" w:rsidRDefault="00F22439" w:rsidP="00F22439">
            <w:pPr>
              <w:jc w:val="both"/>
              <w:rPr>
                <w:b/>
              </w:rPr>
            </w:pPr>
            <w:r w:rsidRPr="00647013">
              <w:rPr>
                <w:b/>
              </w:rPr>
              <w:t>Forma výuky</w:t>
            </w:r>
          </w:p>
        </w:tc>
        <w:tc>
          <w:tcPr>
            <w:tcW w:w="1207" w:type="dxa"/>
            <w:gridSpan w:val="4"/>
          </w:tcPr>
          <w:p w14:paraId="2110633D" w14:textId="77777777" w:rsidR="00F22439" w:rsidRPr="00647013" w:rsidRDefault="00F22439" w:rsidP="00F22439">
            <w:pPr>
              <w:jc w:val="both"/>
            </w:pPr>
            <w:r>
              <w:t>p</w:t>
            </w:r>
            <w:r w:rsidRPr="00647013">
              <w:t>řednáška, seminář</w:t>
            </w:r>
          </w:p>
        </w:tc>
      </w:tr>
      <w:tr w:rsidR="00F22439" w:rsidRPr="00647013" w14:paraId="516CA365" w14:textId="77777777" w:rsidTr="00F22439">
        <w:trPr>
          <w:gridBefore w:val="1"/>
          <w:wBefore w:w="75" w:type="dxa"/>
        </w:trPr>
        <w:tc>
          <w:tcPr>
            <w:tcW w:w="3086" w:type="dxa"/>
            <w:gridSpan w:val="2"/>
            <w:shd w:val="clear" w:color="auto" w:fill="F7CAAC"/>
          </w:tcPr>
          <w:p w14:paraId="1F572DD5" w14:textId="77777777" w:rsidR="00F22439" w:rsidRPr="00647013" w:rsidRDefault="00F22439" w:rsidP="00F22439">
            <w:pPr>
              <w:jc w:val="both"/>
              <w:rPr>
                <w:b/>
              </w:rPr>
            </w:pPr>
            <w:r w:rsidRPr="00647013">
              <w:rPr>
                <w:b/>
              </w:rPr>
              <w:t>Forma způsobu ověření studijních výsledků a další požadavky na studenta</w:t>
            </w:r>
          </w:p>
        </w:tc>
        <w:tc>
          <w:tcPr>
            <w:tcW w:w="6769" w:type="dxa"/>
            <w:gridSpan w:val="14"/>
            <w:tcBorders>
              <w:bottom w:val="nil"/>
            </w:tcBorders>
          </w:tcPr>
          <w:p w14:paraId="6E860CD5" w14:textId="77777777" w:rsidR="00F22439" w:rsidRPr="00647013" w:rsidRDefault="00F22439" w:rsidP="00F22439">
            <w:pPr>
              <w:jc w:val="both"/>
            </w:pPr>
            <w:r w:rsidRPr="00647013">
              <w:t>Způsob zakončení předmětu – zápočet, zkouška</w:t>
            </w:r>
          </w:p>
          <w:p w14:paraId="27A73A05" w14:textId="77777777" w:rsidR="00F22439" w:rsidRPr="00647013" w:rsidRDefault="00F22439" w:rsidP="00F22439">
            <w:pPr>
              <w:jc w:val="both"/>
            </w:pPr>
            <w:r w:rsidRPr="00647013">
              <w:t>Požadavky na zápočet - vypracování seminární práce dle požadavků vyučujícího, 80% aktivní účast na seminářích.</w:t>
            </w:r>
          </w:p>
          <w:p w14:paraId="5569A85C" w14:textId="77777777" w:rsidR="00F22439" w:rsidRPr="00647013" w:rsidRDefault="00F22439" w:rsidP="00F22439">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F22439" w:rsidRPr="00647013" w14:paraId="59B30CF5" w14:textId="77777777" w:rsidTr="00F22439">
        <w:trPr>
          <w:gridBefore w:val="1"/>
          <w:wBefore w:w="75" w:type="dxa"/>
          <w:trHeight w:val="42"/>
        </w:trPr>
        <w:tc>
          <w:tcPr>
            <w:tcW w:w="9855" w:type="dxa"/>
            <w:gridSpan w:val="16"/>
            <w:tcBorders>
              <w:top w:val="nil"/>
            </w:tcBorders>
          </w:tcPr>
          <w:p w14:paraId="4FC52897" w14:textId="77777777" w:rsidR="00F22439" w:rsidRPr="00647013" w:rsidRDefault="00F22439" w:rsidP="00F22439">
            <w:pPr>
              <w:jc w:val="both"/>
            </w:pPr>
          </w:p>
        </w:tc>
      </w:tr>
      <w:tr w:rsidR="00F22439" w:rsidRPr="00647013" w14:paraId="455444DB" w14:textId="77777777" w:rsidTr="00F22439">
        <w:trPr>
          <w:gridBefore w:val="1"/>
          <w:wBefore w:w="75" w:type="dxa"/>
          <w:trHeight w:val="197"/>
        </w:trPr>
        <w:tc>
          <w:tcPr>
            <w:tcW w:w="3086" w:type="dxa"/>
            <w:gridSpan w:val="2"/>
            <w:tcBorders>
              <w:top w:val="nil"/>
            </w:tcBorders>
            <w:shd w:val="clear" w:color="auto" w:fill="F7CAAC"/>
          </w:tcPr>
          <w:p w14:paraId="4505069E" w14:textId="77777777" w:rsidR="00F22439" w:rsidRPr="00647013" w:rsidRDefault="00F22439" w:rsidP="00F22439">
            <w:pPr>
              <w:jc w:val="both"/>
              <w:rPr>
                <w:b/>
              </w:rPr>
            </w:pPr>
            <w:r w:rsidRPr="00647013">
              <w:rPr>
                <w:b/>
              </w:rPr>
              <w:t>Garant předmětu</w:t>
            </w:r>
          </w:p>
        </w:tc>
        <w:tc>
          <w:tcPr>
            <w:tcW w:w="6769" w:type="dxa"/>
            <w:gridSpan w:val="14"/>
            <w:tcBorders>
              <w:top w:val="nil"/>
            </w:tcBorders>
          </w:tcPr>
          <w:p w14:paraId="6CDBBFA6" w14:textId="77777777" w:rsidR="00F22439" w:rsidRPr="00647013" w:rsidRDefault="00F22439" w:rsidP="00F22439">
            <w:pPr>
              <w:jc w:val="both"/>
            </w:pPr>
            <w:r w:rsidRPr="00647013">
              <w:t>doc. Ing. Miloslava Chovancová, CSc.</w:t>
            </w:r>
          </w:p>
        </w:tc>
      </w:tr>
      <w:tr w:rsidR="00F22439" w:rsidRPr="00647013" w14:paraId="6B5A2AAD" w14:textId="77777777" w:rsidTr="00F22439">
        <w:trPr>
          <w:gridBefore w:val="1"/>
          <w:wBefore w:w="75" w:type="dxa"/>
          <w:trHeight w:val="243"/>
        </w:trPr>
        <w:tc>
          <w:tcPr>
            <w:tcW w:w="3086" w:type="dxa"/>
            <w:gridSpan w:val="2"/>
            <w:tcBorders>
              <w:top w:val="nil"/>
            </w:tcBorders>
            <w:shd w:val="clear" w:color="auto" w:fill="F7CAAC"/>
          </w:tcPr>
          <w:p w14:paraId="4CE261A5" w14:textId="77777777" w:rsidR="00F22439" w:rsidRPr="00647013" w:rsidRDefault="00F22439" w:rsidP="00F22439">
            <w:pPr>
              <w:jc w:val="both"/>
              <w:rPr>
                <w:b/>
              </w:rPr>
            </w:pPr>
            <w:r w:rsidRPr="00647013">
              <w:rPr>
                <w:b/>
              </w:rPr>
              <w:t>Zapojení garanta do výuky předmětu</w:t>
            </w:r>
          </w:p>
        </w:tc>
        <w:tc>
          <w:tcPr>
            <w:tcW w:w="6769" w:type="dxa"/>
            <w:gridSpan w:val="14"/>
            <w:tcBorders>
              <w:top w:val="nil"/>
            </w:tcBorders>
          </w:tcPr>
          <w:p w14:paraId="23C8D9D9" w14:textId="77777777" w:rsidR="00F22439" w:rsidRPr="00647013" w:rsidRDefault="00F22439" w:rsidP="00F22439">
            <w:pPr>
              <w:jc w:val="both"/>
            </w:pPr>
            <w:r w:rsidRPr="00594389">
              <w:t>Garant se po</w:t>
            </w:r>
            <w:r>
              <w:t>dílí na přednáškách v rozsahu 6</w:t>
            </w:r>
            <w:r w:rsidRPr="00594389">
              <w:t>0 %, dále stanovuje koncepci seminářů a dohlíží na jejich jednotné vedení.</w:t>
            </w:r>
          </w:p>
        </w:tc>
      </w:tr>
      <w:tr w:rsidR="00F22439" w:rsidRPr="00647013" w14:paraId="0252C573" w14:textId="77777777" w:rsidTr="00F22439">
        <w:trPr>
          <w:gridBefore w:val="1"/>
          <w:wBefore w:w="75" w:type="dxa"/>
        </w:trPr>
        <w:tc>
          <w:tcPr>
            <w:tcW w:w="3086" w:type="dxa"/>
            <w:gridSpan w:val="2"/>
            <w:shd w:val="clear" w:color="auto" w:fill="F7CAAC"/>
          </w:tcPr>
          <w:p w14:paraId="7D242EAC" w14:textId="77777777" w:rsidR="00F22439" w:rsidRPr="00647013" w:rsidRDefault="00F22439" w:rsidP="00F22439">
            <w:pPr>
              <w:jc w:val="both"/>
              <w:rPr>
                <w:b/>
              </w:rPr>
            </w:pPr>
            <w:r w:rsidRPr="00647013">
              <w:rPr>
                <w:b/>
              </w:rPr>
              <w:t>Vyučující</w:t>
            </w:r>
          </w:p>
        </w:tc>
        <w:tc>
          <w:tcPr>
            <w:tcW w:w="6769" w:type="dxa"/>
            <w:gridSpan w:val="14"/>
            <w:tcBorders>
              <w:bottom w:val="nil"/>
            </w:tcBorders>
          </w:tcPr>
          <w:p w14:paraId="701F7830" w14:textId="77777777" w:rsidR="00F22439" w:rsidRPr="00647013" w:rsidRDefault="00F22439" w:rsidP="00F22439">
            <w:pPr>
              <w:jc w:val="both"/>
            </w:pPr>
            <w:r w:rsidRPr="00647013">
              <w:t xml:space="preserve">doc. Ing. Miloslava Chovancová, CSc. – přednášky </w:t>
            </w:r>
            <w:r>
              <w:t>(6</w:t>
            </w:r>
            <w:r w:rsidRPr="00647013">
              <w:t>0%</w:t>
            </w:r>
            <w:r>
              <w:t>), Ing. Karel Slinták, Ph.D. – přednášky (40%)</w:t>
            </w:r>
          </w:p>
        </w:tc>
      </w:tr>
      <w:tr w:rsidR="00F22439" w:rsidRPr="00647013" w14:paraId="4DAAA8A3" w14:textId="77777777" w:rsidTr="00F22439">
        <w:trPr>
          <w:gridBefore w:val="1"/>
          <w:wBefore w:w="75" w:type="dxa"/>
          <w:trHeight w:val="78"/>
        </w:trPr>
        <w:tc>
          <w:tcPr>
            <w:tcW w:w="9855" w:type="dxa"/>
            <w:gridSpan w:val="16"/>
            <w:tcBorders>
              <w:top w:val="nil"/>
            </w:tcBorders>
          </w:tcPr>
          <w:p w14:paraId="3C6D7191" w14:textId="77777777" w:rsidR="00F22439" w:rsidRPr="00647013" w:rsidRDefault="00F22439" w:rsidP="00F22439">
            <w:pPr>
              <w:jc w:val="both"/>
            </w:pPr>
          </w:p>
        </w:tc>
      </w:tr>
      <w:tr w:rsidR="00F22439" w:rsidRPr="00647013" w14:paraId="704042DF" w14:textId="77777777" w:rsidTr="00F22439">
        <w:trPr>
          <w:gridBefore w:val="1"/>
          <w:wBefore w:w="75" w:type="dxa"/>
        </w:trPr>
        <w:tc>
          <w:tcPr>
            <w:tcW w:w="3086" w:type="dxa"/>
            <w:gridSpan w:val="2"/>
            <w:shd w:val="clear" w:color="auto" w:fill="F7CAAC"/>
          </w:tcPr>
          <w:p w14:paraId="27144158" w14:textId="77777777" w:rsidR="00F22439" w:rsidRPr="00647013" w:rsidRDefault="00F22439" w:rsidP="00F22439">
            <w:pPr>
              <w:jc w:val="both"/>
              <w:rPr>
                <w:b/>
              </w:rPr>
            </w:pPr>
            <w:r w:rsidRPr="00647013">
              <w:rPr>
                <w:b/>
              </w:rPr>
              <w:t>Stručná anotace předmětu</w:t>
            </w:r>
          </w:p>
        </w:tc>
        <w:tc>
          <w:tcPr>
            <w:tcW w:w="6769" w:type="dxa"/>
            <w:gridSpan w:val="14"/>
            <w:tcBorders>
              <w:bottom w:val="nil"/>
            </w:tcBorders>
          </w:tcPr>
          <w:p w14:paraId="4F1B956C" w14:textId="77777777" w:rsidR="00F22439" w:rsidRPr="00647013" w:rsidRDefault="00F22439" w:rsidP="00F22439">
            <w:pPr>
              <w:jc w:val="both"/>
            </w:pPr>
          </w:p>
        </w:tc>
      </w:tr>
      <w:tr w:rsidR="00F22439" w:rsidRPr="00647013" w14:paraId="4B80A73A" w14:textId="77777777" w:rsidTr="00F22439">
        <w:trPr>
          <w:gridBefore w:val="1"/>
          <w:wBefore w:w="75" w:type="dxa"/>
          <w:trHeight w:val="3938"/>
        </w:trPr>
        <w:tc>
          <w:tcPr>
            <w:tcW w:w="9855" w:type="dxa"/>
            <w:gridSpan w:val="16"/>
            <w:tcBorders>
              <w:top w:val="nil"/>
              <w:bottom w:val="single" w:sz="12" w:space="0" w:color="auto"/>
            </w:tcBorders>
          </w:tcPr>
          <w:p w14:paraId="6C5261C4" w14:textId="77777777" w:rsidR="00F22439" w:rsidRPr="00647013" w:rsidRDefault="00F22439" w:rsidP="00F22439">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2F7D86AD" w14:textId="77777777" w:rsidR="00F22439" w:rsidRPr="00647013" w:rsidRDefault="00F22439" w:rsidP="005961AC">
            <w:pPr>
              <w:pStyle w:val="Odstavecseseznamem"/>
              <w:numPr>
                <w:ilvl w:val="0"/>
                <w:numId w:val="66"/>
              </w:numPr>
              <w:ind w:left="247" w:hanging="247"/>
              <w:jc w:val="both"/>
            </w:pPr>
            <w:r w:rsidRPr="00647013">
              <w:t>Strategie a její význam pro podnik.</w:t>
            </w:r>
          </w:p>
          <w:p w14:paraId="7DA47907" w14:textId="77777777" w:rsidR="00F22439" w:rsidRPr="00647013" w:rsidRDefault="00F22439" w:rsidP="005961AC">
            <w:pPr>
              <w:pStyle w:val="Odstavecseseznamem"/>
              <w:numPr>
                <w:ilvl w:val="0"/>
                <w:numId w:val="66"/>
              </w:numPr>
              <w:ind w:left="247" w:hanging="247"/>
              <w:jc w:val="both"/>
            </w:pPr>
            <w:r w:rsidRPr="00647013">
              <w:t>Strategické vedení (leadership): řízení strategických procesů.</w:t>
            </w:r>
          </w:p>
          <w:p w14:paraId="29C40E1C" w14:textId="77777777" w:rsidR="00F22439" w:rsidRPr="00647013" w:rsidRDefault="00F22439" w:rsidP="005961AC">
            <w:pPr>
              <w:pStyle w:val="Odstavecseseznamem"/>
              <w:numPr>
                <w:ilvl w:val="0"/>
                <w:numId w:val="66"/>
              </w:numPr>
              <w:ind w:left="247" w:hanging="247"/>
              <w:jc w:val="both"/>
            </w:pPr>
            <w:r w:rsidRPr="00647013">
              <w:t>Externí analýza: struktura průmyslu, síly konkurence a strategické skupiny.</w:t>
            </w:r>
          </w:p>
          <w:p w14:paraId="615E18B8" w14:textId="77777777" w:rsidR="00F22439" w:rsidRPr="00647013" w:rsidRDefault="00F22439" w:rsidP="005961AC">
            <w:pPr>
              <w:pStyle w:val="Odstavecseseznamem"/>
              <w:numPr>
                <w:ilvl w:val="0"/>
                <w:numId w:val="66"/>
              </w:numPr>
              <w:ind w:left="247" w:hanging="247"/>
              <w:jc w:val="both"/>
            </w:pPr>
            <w:r w:rsidRPr="00647013">
              <w:t>Interní analýza: zdroje, schopnosti a klíčové kompetence.</w:t>
            </w:r>
          </w:p>
          <w:p w14:paraId="71E72ECC" w14:textId="77777777" w:rsidR="00F22439" w:rsidRPr="00647013" w:rsidRDefault="00F22439" w:rsidP="005961AC">
            <w:pPr>
              <w:pStyle w:val="Odstavecseseznamem"/>
              <w:numPr>
                <w:ilvl w:val="0"/>
                <w:numId w:val="66"/>
              </w:numPr>
              <w:ind w:left="247" w:hanging="247"/>
              <w:jc w:val="both"/>
            </w:pPr>
            <w:r w:rsidRPr="00647013">
              <w:t>Konkurenční výhoda: výkonnost firmy a business modely.</w:t>
            </w:r>
          </w:p>
          <w:p w14:paraId="4CFB2DC9" w14:textId="77777777" w:rsidR="00F22439" w:rsidRPr="00647013" w:rsidRDefault="00F22439" w:rsidP="005961AC">
            <w:pPr>
              <w:pStyle w:val="Odstavecseseznamem"/>
              <w:numPr>
                <w:ilvl w:val="0"/>
                <w:numId w:val="66"/>
              </w:numPr>
              <w:ind w:left="247" w:hanging="247"/>
              <w:jc w:val="both"/>
            </w:pPr>
            <w:r w:rsidRPr="00647013">
              <w:t>Business strategie: diferenciace, řízení nákladů a strategie modrého oceánu (BOS).</w:t>
            </w:r>
          </w:p>
          <w:p w14:paraId="5B186497" w14:textId="77777777" w:rsidR="00F22439" w:rsidRPr="00647013" w:rsidRDefault="00F22439" w:rsidP="005961AC">
            <w:pPr>
              <w:pStyle w:val="Odstavecseseznamem"/>
              <w:numPr>
                <w:ilvl w:val="0"/>
                <w:numId w:val="66"/>
              </w:numPr>
              <w:ind w:left="247" w:hanging="247"/>
              <w:jc w:val="both"/>
            </w:pPr>
            <w:r w:rsidRPr="00647013">
              <w:t>Business strategie: inovace a podnikání.</w:t>
            </w:r>
          </w:p>
          <w:p w14:paraId="51D7D643" w14:textId="77777777" w:rsidR="00F22439" w:rsidRPr="00647013" w:rsidRDefault="00F22439" w:rsidP="005961AC">
            <w:pPr>
              <w:pStyle w:val="Odstavecseseznamem"/>
              <w:numPr>
                <w:ilvl w:val="0"/>
                <w:numId w:val="66"/>
              </w:numPr>
              <w:ind w:left="247" w:hanging="247"/>
              <w:jc w:val="both"/>
            </w:pPr>
            <w:r w:rsidRPr="00647013">
              <w:t>Korporátní strategie: vertikální integrace a diverzifikace.</w:t>
            </w:r>
          </w:p>
          <w:p w14:paraId="6043A746" w14:textId="77777777" w:rsidR="00F22439" w:rsidRPr="00647013" w:rsidRDefault="00F22439" w:rsidP="005961AC">
            <w:pPr>
              <w:pStyle w:val="Odstavecseseznamem"/>
              <w:numPr>
                <w:ilvl w:val="0"/>
                <w:numId w:val="66"/>
              </w:numPr>
              <w:ind w:left="247" w:hanging="247"/>
              <w:jc w:val="both"/>
            </w:pPr>
            <w:r w:rsidRPr="00647013">
              <w:t>Korporátní strategie: strategické aliance, fúze a akvizice.</w:t>
            </w:r>
          </w:p>
          <w:p w14:paraId="1E750797" w14:textId="77777777" w:rsidR="00F22439" w:rsidRPr="00647013" w:rsidRDefault="00F22439" w:rsidP="005961AC">
            <w:pPr>
              <w:pStyle w:val="Odstavecseseznamem"/>
              <w:numPr>
                <w:ilvl w:val="0"/>
                <w:numId w:val="66"/>
              </w:numPr>
              <w:ind w:left="247" w:hanging="247"/>
              <w:jc w:val="both"/>
            </w:pPr>
            <w:r w:rsidRPr="00647013">
              <w:t>Globální strategie: světová konkurence.</w:t>
            </w:r>
          </w:p>
          <w:p w14:paraId="0AB0F98F" w14:textId="77777777" w:rsidR="00F22439" w:rsidRPr="00647013" w:rsidRDefault="00F22439" w:rsidP="005961AC">
            <w:pPr>
              <w:pStyle w:val="Odstavecseseznamem"/>
              <w:numPr>
                <w:ilvl w:val="0"/>
                <w:numId w:val="66"/>
              </w:numPr>
              <w:ind w:left="247" w:hanging="247"/>
              <w:jc w:val="both"/>
            </w:pPr>
            <w:r w:rsidRPr="00647013">
              <w:t>Návrh organizace: struktura, kultura a kontrola.</w:t>
            </w:r>
          </w:p>
          <w:p w14:paraId="4262A449" w14:textId="77777777" w:rsidR="00F22439" w:rsidRPr="00647013" w:rsidRDefault="00F22439" w:rsidP="005961AC">
            <w:pPr>
              <w:pStyle w:val="Odstavecseseznamem"/>
              <w:numPr>
                <w:ilvl w:val="0"/>
                <w:numId w:val="66"/>
              </w:numPr>
              <w:ind w:left="247" w:hanging="247"/>
              <w:jc w:val="both"/>
            </w:pPr>
            <w:r w:rsidRPr="00647013">
              <w:t>Řízení společnosti/podniku a podniková etika.</w:t>
            </w:r>
          </w:p>
          <w:p w14:paraId="5D456D58" w14:textId="77777777" w:rsidR="00F22439" w:rsidRPr="00647013" w:rsidRDefault="00F22439" w:rsidP="005961AC">
            <w:pPr>
              <w:pStyle w:val="Odstavecseseznamem"/>
              <w:numPr>
                <w:ilvl w:val="0"/>
                <w:numId w:val="66"/>
              </w:numPr>
              <w:ind w:left="247" w:hanging="247"/>
              <w:jc w:val="both"/>
              <w:rPr>
                <w:b/>
              </w:rPr>
            </w:pPr>
            <w:r w:rsidRPr="00647013">
              <w:t>Společenská odpovědnost firem.</w:t>
            </w:r>
          </w:p>
        </w:tc>
      </w:tr>
      <w:tr w:rsidR="00F22439" w:rsidRPr="00647013" w14:paraId="76159D9A" w14:textId="77777777" w:rsidTr="00F22439">
        <w:trPr>
          <w:gridBefore w:val="1"/>
          <w:wBefore w:w="75" w:type="dxa"/>
          <w:trHeight w:val="265"/>
        </w:trPr>
        <w:tc>
          <w:tcPr>
            <w:tcW w:w="3653" w:type="dxa"/>
            <w:gridSpan w:val="4"/>
            <w:tcBorders>
              <w:top w:val="nil"/>
            </w:tcBorders>
            <w:shd w:val="clear" w:color="auto" w:fill="F7CAAC"/>
          </w:tcPr>
          <w:p w14:paraId="219C493E" w14:textId="77777777" w:rsidR="00F22439" w:rsidRPr="00647013" w:rsidRDefault="00F22439" w:rsidP="00F22439">
            <w:pPr>
              <w:jc w:val="both"/>
            </w:pPr>
            <w:r w:rsidRPr="00647013">
              <w:rPr>
                <w:b/>
              </w:rPr>
              <w:t>Studijní literatura a studijní pomůcky</w:t>
            </w:r>
          </w:p>
        </w:tc>
        <w:tc>
          <w:tcPr>
            <w:tcW w:w="6202" w:type="dxa"/>
            <w:gridSpan w:val="12"/>
            <w:tcBorders>
              <w:top w:val="nil"/>
              <w:bottom w:val="nil"/>
            </w:tcBorders>
          </w:tcPr>
          <w:p w14:paraId="03B29BF4" w14:textId="77777777" w:rsidR="00F22439" w:rsidRPr="00647013" w:rsidRDefault="00F22439" w:rsidP="00F22439">
            <w:pPr>
              <w:jc w:val="both"/>
            </w:pPr>
          </w:p>
        </w:tc>
      </w:tr>
      <w:tr w:rsidR="00F22439" w:rsidRPr="00647013" w14:paraId="390B4E4D" w14:textId="77777777" w:rsidTr="00F22439">
        <w:trPr>
          <w:gridBefore w:val="1"/>
          <w:wBefore w:w="75" w:type="dxa"/>
          <w:trHeight w:val="1497"/>
        </w:trPr>
        <w:tc>
          <w:tcPr>
            <w:tcW w:w="9855" w:type="dxa"/>
            <w:gridSpan w:val="16"/>
            <w:tcBorders>
              <w:top w:val="nil"/>
            </w:tcBorders>
          </w:tcPr>
          <w:p w14:paraId="364C2577" w14:textId="77777777" w:rsidR="00F22439" w:rsidRPr="00647013" w:rsidRDefault="00F22439" w:rsidP="00F22439">
            <w:pPr>
              <w:rPr>
                <w:b/>
              </w:rPr>
            </w:pPr>
            <w:r>
              <w:rPr>
                <w:b/>
              </w:rPr>
              <w:t>Povinná</w:t>
            </w:r>
            <w:r w:rsidRPr="00647013">
              <w:rPr>
                <w:b/>
              </w:rPr>
              <w:t xml:space="preserve"> literatura</w:t>
            </w:r>
          </w:p>
          <w:p w14:paraId="22461E46" w14:textId="77777777" w:rsidR="00F22439" w:rsidRPr="00647013" w:rsidRDefault="00F22439" w:rsidP="00F22439">
            <w:pPr>
              <w:jc w:val="both"/>
            </w:pPr>
            <w:r w:rsidRPr="00647013">
              <w:t>FOTR</w:t>
            </w:r>
            <w:r>
              <w:t>,</w:t>
            </w:r>
            <w:r w:rsidRPr="00647013">
              <w:t xml:space="preserve"> J., VACÍK</w:t>
            </w:r>
            <w:r>
              <w:t>,</w:t>
            </w:r>
            <w:r w:rsidRPr="00647013">
              <w:t xml:space="preserve"> E., ŠPAČEK</w:t>
            </w:r>
            <w:r>
              <w:t>,</w:t>
            </w:r>
            <w:r w:rsidRPr="00647013">
              <w:t xml:space="preserve"> M.</w:t>
            </w:r>
            <w:r>
              <w:t>,</w:t>
            </w:r>
            <w:r w:rsidRPr="00647013">
              <w:t xml:space="preserve"> SOUČEK</w:t>
            </w:r>
            <w:r>
              <w:t>, I</w:t>
            </w:r>
            <w:r w:rsidRPr="00647013">
              <w:t xml:space="preserve">. </w:t>
            </w:r>
            <w:r w:rsidRPr="00647013">
              <w:rPr>
                <w:i/>
              </w:rPr>
              <w:t xml:space="preserve">Úspěšná realizace strategie a strategického plánu. </w:t>
            </w:r>
            <w:r w:rsidRPr="00647013">
              <w:t>Praha: Grada, 2017, 320 s. ISBN 978-80-271-0434-5.</w:t>
            </w:r>
          </w:p>
          <w:p w14:paraId="77042750" w14:textId="77777777" w:rsidR="00F22439" w:rsidRDefault="00F22439" w:rsidP="00F22439">
            <w:pPr>
              <w:jc w:val="both"/>
            </w:pPr>
            <w:r w:rsidRPr="00647013">
              <w:t>FOTR</w:t>
            </w:r>
            <w:r>
              <w:t>,</w:t>
            </w:r>
            <w:r w:rsidRPr="00647013">
              <w:t xml:space="preserve"> J., VACÍK</w:t>
            </w:r>
            <w:r>
              <w:t xml:space="preserve">, E., SOUČEK, </w:t>
            </w:r>
            <w:r w:rsidRPr="00647013">
              <w:t>I., ŠPAČEK</w:t>
            </w:r>
            <w:r>
              <w:t>,</w:t>
            </w:r>
            <w:r w:rsidRPr="00647013">
              <w:t xml:space="preserve"> M.</w:t>
            </w:r>
            <w:r>
              <w:t>,</w:t>
            </w:r>
            <w:r w:rsidRPr="00647013">
              <w:t xml:space="preserve"> HÁJEK</w:t>
            </w:r>
            <w:r>
              <w:t>, S</w:t>
            </w:r>
            <w:r w:rsidRPr="00647013">
              <w:t xml:space="preserve">. </w:t>
            </w:r>
            <w:r w:rsidRPr="00647013">
              <w:rPr>
                <w:i/>
              </w:rPr>
              <w:t>Tvorba strategie a strategické. Teorie</w:t>
            </w:r>
            <w:r w:rsidRPr="00647013">
              <w:t xml:space="preserve"> </w:t>
            </w:r>
            <w:r w:rsidRPr="00647013">
              <w:rPr>
                <w:i/>
              </w:rPr>
              <w:t>a praxe plánování</w:t>
            </w:r>
            <w:r w:rsidRPr="00647013">
              <w:t>. Praha: Grada, 2012, 384 s. ISBN 978-80-247-3985-4.</w:t>
            </w:r>
          </w:p>
          <w:p w14:paraId="756517A1" w14:textId="77777777" w:rsidR="00F22439" w:rsidRPr="00647013" w:rsidRDefault="00F22439" w:rsidP="00F22439">
            <w:pPr>
              <w:jc w:val="both"/>
            </w:pPr>
            <w:r w:rsidRPr="00647013">
              <w:t xml:space="preserve">ROTHAERMEL, F.T. </w:t>
            </w:r>
            <w:r w:rsidRPr="00647013">
              <w:rPr>
                <w:i/>
              </w:rPr>
              <w:t>Strategic management</w:t>
            </w:r>
            <w:r w:rsidRPr="00647013">
              <w:t>. McGraw-Hill Education, 2017, 516 s. ISBN 978-1-259-4247-4.</w:t>
            </w:r>
          </w:p>
          <w:p w14:paraId="42486729" w14:textId="77777777" w:rsidR="00F22439" w:rsidRPr="00647013" w:rsidRDefault="00F22439" w:rsidP="00F22439">
            <w:pPr>
              <w:jc w:val="both"/>
              <w:rPr>
                <w:b/>
              </w:rPr>
            </w:pPr>
            <w:r w:rsidRPr="00647013">
              <w:rPr>
                <w:b/>
              </w:rPr>
              <w:t>Doporučená literatura</w:t>
            </w:r>
          </w:p>
          <w:p w14:paraId="6EAA6A7B" w14:textId="77777777" w:rsidR="00F22439" w:rsidRDefault="00F22439" w:rsidP="00F22439">
            <w:pPr>
              <w:jc w:val="both"/>
            </w:pPr>
            <w:r w:rsidRPr="00647013">
              <w:t>ČERVENÝ</w:t>
            </w:r>
            <w:r>
              <w:t>,</w:t>
            </w:r>
            <w:r w:rsidRPr="00647013">
              <w:t xml:space="preserve"> R., HANZELKOVÁ</w:t>
            </w:r>
            <w:r>
              <w:t>,</w:t>
            </w:r>
            <w:r w:rsidRPr="00647013">
              <w:t xml:space="preserve"> A.</w:t>
            </w:r>
            <w:r>
              <w:t>,</w:t>
            </w:r>
            <w:r w:rsidRPr="00647013">
              <w:t xml:space="preserve"> KEŘKOVSKÝ</w:t>
            </w:r>
            <w:r>
              <w:t>, M</w:t>
            </w:r>
            <w:r w:rsidRPr="00647013">
              <w:rPr>
                <w:i/>
              </w:rPr>
              <w:t>. Korporátní strategie. Krok za krokem</w:t>
            </w:r>
            <w:r w:rsidRPr="00647013">
              <w:t>. C. H. Beck, 2016, 204 s. ISBN</w:t>
            </w:r>
            <w:r w:rsidRPr="00647013">
              <w:tab/>
              <w:t xml:space="preserve">978-80-7400-620-3. </w:t>
            </w:r>
          </w:p>
          <w:p w14:paraId="1AC3E1AE" w14:textId="77777777" w:rsidR="00F22439" w:rsidRPr="00647013" w:rsidRDefault="00F22439" w:rsidP="00F22439">
            <w:pPr>
              <w:jc w:val="both"/>
            </w:pPr>
            <w:r>
              <w:rPr>
                <w:color w:val="000000"/>
              </w:rPr>
              <w:t xml:space="preserve">HILL, CH. W. L, JONES, G. R. </w:t>
            </w:r>
            <w:r w:rsidRPr="008F2AA5">
              <w:rPr>
                <w:i/>
                <w:color w:val="000000"/>
              </w:rPr>
              <w:t>Strategic Management.</w:t>
            </w:r>
            <w:r>
              <w:rPr>
                <w:color w:val="000000"/>
              </w:rPr>
              <w:t xml:space="preserve"> 10 ed. South-Western Cengage Learning, 2017, 490 s. ISBN 978-1-111-82584-3</w:t>
            </w:r>
          </w:p>
          <w:p w14:paraId="67B58063" w14:textId="77777777" w:rsidR="00F22439" w:rsidRPr="00647013" w:rsidRDefault="00F22439" w:rsidP="00F22439">
            <w:pPr>
              <w:jc w:val="both"/>
            </w:pPr>
            <w:r w:rsidRPr="00647013">
              <w:t>ZUZÁK</w:t>
            </w:r>
            <w:r>
              <w:t>,</w:t>
            </w:r>
            <w:r w:rsidRPr="00647013">
              <w:t xml:space="preserve"> R. </w:t>
            </w:r>
            <w:r w:rsidRPr="00647013">
              <w:rPr>
                <w:i/>
              </w:rPr>
              <w:t>Strategické řízení podniku</w:t>
            </w:r>
            <w:r w:rsidRPr="00647013">
              <w:t>. Praha: Grada, 2011, 176 s. ISBN 978-80-247-4008-9.</w:t>
            </w:r>
          </w:p>
        </w:tc>
      </w:tr>
      <w:tr w:rsidR="00F22439" w:rsidRPr="00647013" w14:paraId="648C851D" w14:textId="77777777" w:rsidTr="00F22439">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01C7AEE0" w14:textId="77777777" w:rsidR="00F22439" w:rsidRPr="00647013" w:rsidRDefault="00F22439" w:rsidP="00F22439">
            <w:pPr>
              <w:jc w:val="center"/>
              <w:rPr>
                <w:b/>
              </w:rPr>
            </w:pPr>
            <w:r w:rsidRPr="00647013">
              <w:rPr>
                <w:b/>
              </w:rPr>
              <w:t>Informace ke kombinované nebo distanční formě</w:t>
            </w:r>
          </w:p>
        </w:tc>
      </w:tr>
      <w:tr w:rsidR="00F22439" w:rsidRPr="00647013" w14:paraId="3F396E9B" w14:textId="77777777" w:rsidTr="00F22439">
        <w:trPr>
          <w:gridBefore w:val="1"/>
          <w:wBefore w:w="75" w:type="dxa"/>
        </w:trPr>
        <w:tc>
          <w:tcPr>
            <w:tcW w:w="4787" w:type="dxa"/>
            <w:gridSpan w:val="6"/>
            <w:tcBorders>
              <w:top w:val="single" w:sz="2" w:space="0" w:color="auto"/>
            </w:tcBorders>
            <w:shd w:val="clear" w:color="auto" w:fill="F7CAAC"/>
          </w:tcPr>
          <w:p w14:paraId="7DDB9D26" w14:textId="77777777" w:rsidR="00F22439" w:rsidRPr="00647013" w:rsidRDefault="00F22439" w:rsidP="00F22439">
            <w:pPr>
              <w:jc w:val="both"/>
            </w:pPr>
            <w:r w:rsidRPr="00647013">
              <w:rPr>
                <w:b/>
              </w:rPr>
              <w:t>Rozsah konzultací (soustředění)</w:t>
            </w:r>
          </w:p>
        </w:tc>
        <w:tc>
          <w:tcPr>
            <w:tcW w:w="889" w:type="dxa"/>
            <w:gridSpan w:val="2"/>
            <w:tcBorders>
              <w:top w:val="single" w:sz="2" w:space="0" w:color="auto"/>
            </w:tcBorders>
          </w:tcPr>
          <w:p w14:paraId="6D28B60F" w14:textId="3AAF4F85" w:rsidR="00F22439" w:rsidRPr="00647013" w:rsidRDefault="00BC357D" w:rsidP="00F22439">
            <w:pPr>
              <w:jc w:val="both"/>
            </w:pPr>
            <w:r>
              <w:t>15</w:t>
            </w:r>
          </w:p>
        </w:tc>
        <w:tc>
          <w:tcPr>
            <w:tcW w:w="4179" w:type="dxa"/>
            <w:gridSpan w:val="8"/>
            <w:tcBorders>
              <w:top w:val="single" w:sz="2" w:space="0" w:color="auto"/>
            </w:tcBorders>
            <w:shd w:val="clear" w:color="auto" w:fill="F7CAAC"/>
          </w:tcPr>
          <w:p w14:paraId="4DDD5602" w14:textId="77777777" w:rsidR="00F22439" w:rsidRPr="00647013" w:rsidRDefault="00F22439" w:rsidP="00F22439">
            <w:pPr>
              <w:jc w:val="both"/>
              <w:rPr>
                <w:b/>
              </w:rPr>
            </w:pPr>
            <w:r w:rsidRPr="00647013">
              <w:rPr>
                <w:b/>
              </w:rPr>
              <w:t xml:space="preserve">hodin </w:t>
            </w:r>
          </w:p>
        </w:tc>
      </w:tr>
      <w:tr w:rsidR="00F22439" w:rsidRPr="00647013" w14:paraId="6F2DFD11" w14:textId="77777777" w:rsidTr="00F22439">
        <w:trPr>
          <w:gridBefore w:val="1"/>
          <w:wBefore w:w="75" w:type="dxa"/>
        </w:trPr>
        <w:tc>
          <w:tcPr>
            <w:tcW w:w="9855" w:type="dxa"/>
            <w:gridSpan w:val="16"/>
            <w:shd w:val="clear" w:color="auto" w:fill="F7CAAC"/>
          </w:tcPr>
          <w:p w14:paraId="19550F05" w14:textId="77777777" w:rsidR="00F22439" w:rsidRPr="00647013" w:rsidRDefault="00F22439" w:rsidP="00F22439">
            <w:pPr>
              <w:jc w:val="both"/>
              <w:rPr>
                <w:b/>
              </w:rPr>
            </w:pPr>
            <w:r w:rsidRPr="00647013">
              <w:rPr>
                <w:b/>
              </w:rPr>
              <w:t>Informace o způsobu kontaktu s vyučujícím</w:t>
            </w:r>
          </w:p>
        </w:tc>
      </w:tr>
      <w:tr w:rsidR="00F22439" w:rsidRPr="00647013" w14:paraId="40767BAC" w14:textId="77777777" w:rsidTr="00F22439">
        <w:trPr>
          <w:gridBefore w:val="1"/>
          <w:wBefore w:w="75" w:type="dxa"/>
          <w:trHeight w:val="603"/>
        </w:trPr>
        <w:tc>
          <w:tcPr>
            <w:tcW w:w="9855" w:type="dxa"/>
            <w:gridSpan w:val="16"/>
          </w:tcPr>
          <w:p w14:paraId="5252759A" w14:textId="77777777" w:rsidR="00F22439" w:rsidRPr="00647013" w:rsidRDefault="00F22439" w:rsidP="00F22439">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2439" w14:paraId="0EE212E3" w14:textId="77777777" w:rsidTr="00F22439">
        <w:trPr>
          <w:gridAfter w:val="1"/>
          <w:wAfter w:w="75" w:type="dxa"/>
        </w:trPr>
        <w:tc>
          <w:tcPr>
            <w:tcW w:w="9855" w:type="dxa"/>
            <w:gridSpan w:val="16"/>
            <w:tcBorders>
              <w:bottom w:val="double" w:sz="4" w:space="0" w:color="auto"/>
            </w:tcBorders>
            <w:shd w:val="clear" w:color="auto" w:fill="BDD6EE"/>
          </w:tcPr>
          <w:p w14:paraId="1C735073" w14:textId="77777777" w:rsidR="00F22439" w:rsidRDefault="00F22439" w:rsidP="00F22439">
            <w:pPr>
              <w:jc w:val="both"/>
              <w:rPr>
                <w:b/>
                <w:sz w:val="28"/>
              </w:rPr>
            </w:pPr>
            <w:r>
              <w:br w:type="page"/>
            </w:r>
            <w:r>
              <w:rPr>
                <w:b/>
                <w:sz w:val="28"/>
              </w:rPr>
              <w:t>B-III – Charakteristika studijního předmětu</w:t>
            </w:r>
          </w:p>
        </w:tc>
      </w:tr>
      <w:tr w:rsidR="00F22439" w:rsidRPr="00647013" w14:paraId="7EAF14FE" w14:textId="77777777" w:rsidTr="00F22439">
        <w:trPr>
          <w:gridAfter w:val="1"/>
          <w:wAfter w:w="75" w:type="dxa"/>
        </w:trPr>
        <w:tc>
          <w:tcPr>
            <w:tcW w:w="3086" w:type="dxa"/>
            <w:gridSpan w:val="2"/>
            <w:tcBorders>
              <w:top w:val="double" w:sz="4" w:space="0" w:color="auto"/>
            </w:tcBorders>
            <w:shd w:val="clear" w:color="auto" w:fill="F7CAAC"/>
          </w:tcPr>
          <w:p w14:paraId="11FB5068" w14:textId="77777777" w:rsidR="00F22439" w:rsidRPr="00647013" w:rsidRDefault="00F22439" w:rsidP="00F22439">
            <w:pPr>
              <w:jc w:val="both"/>
              <w:rPr>
                <w:b/>
              </w:rPr>
            </w:pPr>
            <w:r w:rsidRPr="00647013">
              <w:rPr>
                <w:b/>
              </w:rPr>
              <w:t>Název studijního předmětu</w:t>
            </w:r>
          </w:p>
        </w:tc>
        <w:tc>
          <w:tcPr>
            <w:tcW w:w="6769" w:type="dxa"/>
            <w:gridSpan w:val="14"/>
            <w:tcBorders>
              <w:top w:val="double" w:sz="4" w:space="0" w:color="auto"/>
            </w:tcBorders>
          </w:tcPr>
          <w:p w14:paraId="71485343" w14:textId="77777777" w:rsidR="00F22439" w:rsidRPr="00647013" w:rsidRDefault="00F22439" w:rsidP="00F22439">
            <w:pPr>
              <w:jc w:val="both"/>
            </w:pPr>
            <w:r>
              <w:t>Strategic M</w:t>
            </w:r>
            <w:r w:rsidRPr="00AE35A6">
              <w:t>anagement</w:t>
            </w:r>
          </w:p>
        </w:tc>
      </w:tr>
      <w:tr w:rsidR="00F22439" w:rsidRPr="00647013" w14:paraId="15C5525A" w14:textId="77777777" w:rsidTr="00F22439">
        <w:trPr>
          <w:gridAfter w:val="1"/>
          <w:wAfter w:w="75" w:type="dxa"/>
        </w:trPr>
        <w:tc>
          <w:tcPr>
            <w:tcW w:w="3086" w:type="dxa"/>
            <w:gridSpan w:val="2"/>
            <w:shd w:val="clear" w:color="auto" w:fill="F7CAAC"/>
          </w:tcPr>
          <w:p w14:paraId="1DC54498" w14:textId="77777777" w:rsidR="00F22439" w:rsidRPr="00647013" w:rsidRDefault="00F22439" w:rsidP="00F22439">
            <w:pPr>
              <w:jc w:val="both"/>
              <w:rPr>
                <w:b/>
              </w:rPr>
            </w:pPr>
            <w:r w:rsidRPr="00647013">
              <w:rPr>
                <w:b/>
              </w:rPr>
              <w:t>Typ předmětu</w:t>
            </w:r>
          </w:p>
        </w:tc>
        <w:tc>
          <w:tcPr>
            <w:tcW w:w="3406" w:type="dxa"/>
            <w:gridSpan w:val="8"/>
          </w:tcPr>
          <w:p w14:paraId="33E5397C" w14:textId="77777777" w:rsidR="00F22439" w:rsidRPr="00647013" w:rsidRDefault="00F22439" w:rsidP="00F22439">
            <w:pPr>
              <w:jc w:val="both"/>
            </w:pPr>
            <w:r>
              <w:t>p</w:t>
            </w:r>
            <w:r w:rsidRPr="006A35A5">
              <w:t>ovi</w:t>
            </w:r>
            <w:r>
              <w:t>nně volitelný „PV</w:t>
            </w:r>
            <w:r w:rsidRPr="006A35A5">
              <w:t>“</w:t>
            </w:r>
          </w:p>
        </w:tc>
        <w:tc>
          <w:tcPr>
            <w:tcW w:w="2695" w:type="dxa"/>
            <w:gridSpan w:val="4"/>
            <w:shd w:val="clear" w:color="auto" w:fill="F7CAAC"/>
          </w:tcPr>
          <w:p w14:paraId="7BDB21B6" w14:textId="77777777" w:rsidR="00F22439" w:rsidRPr="00647013" w:rsidRDefault="00F22439" w:rsidP="00F22439">
            <w:pPr>
              <w:jc w:val="both"/>
            </w:pPr>
            <w:r w:rsidRPr="00647013">
              <w:rPr>
                <w:b/>
              </w:rPr>
              <w:t>doporučený ročník / semestr</w:t>
            </w:r>
          </w:p>
        </w:tc>
        <w:tc>
          <w:tcPr>
            <w:tcW w:w="668" w:type="dxa"/>
            <w:gridSpan w:val="2"/>
          </w:tcPr>
          <w:p w14:paraId="20A930E4" w14:textId="77777777" w:rsidR="00F22439" w:rsidRPr="00647013" w:rsidRDefault="00F22439" w:rsidP="00F22439">
            <w:pPr>
              <w:jc w:val="both"/>
            </w:pPr>
            <w:r>
              <w:t>1/</w:t>
            </w:r>
            <w:r w:rsidRPr="00647013">
              <w:t>Z</w:t>
            </w:r>
          </w:p>
        </w:tc>
      </w:tr>
      <w:tr w:rsidR="00F22439" w:rsidRPr="00647013" w14:paraId="009825A8" w14:textId="77777777" w:rsidTr="00F22439">
        <w:trPr>
          <w:gridAfter w:val="1"/>
          <w:wAfter w:w="75" w:type="dxa"/>
        </w:trPr>
        <w:tc>
          <w:tcPr>
            <w:tcW w:w="3086" w:type="dxa"/>
            <w:gridSpan w:val="2"/>
            <w:shd w:val="clear" w:color="auto" w:fill="F7CAAC"/>
          </w:tcPr>
          <w:p w14:paraId="4DF51106" w14:textId="77777777" w:rsidR="00F22439" w:rsidRPr="00647013" w:rsidRDefault="00F22439" w:rsidP="00F22439">
            <w:pPr>
              <w:jc w:val="both"/>
              <w:rPr>
                <w:b/>
              </w:rPr>
            </w:pPr>
            <w:r w:rsidRPr="00647013">
              <w:rPr>
                <w:b/>
              </w:rPr>
              <w:t>Rozsah studijního předmětu</w:t>
            </w:r>
          </w:p>
        </w:tc>
        <w:tc>
          <w:tcPr>
            <w:tcW w:w="1701" w:type="dxa"/>
            <w:gridSpan w:val="4"/>
          </w:tcPr>
          <w:p w14:paraId="4D9AF436" w14:textId="77777777" w:rsidR="00F22439" w:rsidRPr="00647013" w:rsidRDefault="00F22439" w:rsidP="00F22439">
            <w:pPr>
              <w:jc w:val="both"/>
            </w:pPr>
            <w:r w:rsidRPr="00647013">
              <w:t>26p + 13s</w:t>
            </w:r>
          </w:p>
        </w:tc>
        <w:tc>
          <w:tcPr>
            <w:tcW w:w="889" w:type="dxa"/>
            <w:gridSpan w:val="2"/>
            <w:shd w:val="clear" w:color="auto" w:fill="F7CAAC"/>
          </w:tcPr>
          <w:p w14:paraId="4C979E13" w14:textId="77777777" w:rsidR="00F22439" w:rsidRPr="00647013" w:rsidRDefault="00F22439" w:rsidP="00F22439">
            <w:pPr>
              <w:jc w:val="both"/>
              <w:rPr>
                <w:b/>
              </w:rPr>
            </w:pPr>
            <w:r w:rsidRPr="00647013">
              <w:rPr>
                <w:b/>
              </w:rPr>
              <w:t xml:space="preserve">hod. </w:t>
            </w:r>
          </w:p>
        </w:tc>
        <w:tc>
          <w:tcPr>
            <w:tcW w:w="816" w:type="dxa"/>
            <w:gridSpan w:val="2"/>
          </w:tcPr>
          <w:p w14:paraId="6F980C4D" w14:textId="77777777" w:rsidR="00F22439" w:rsidRPr="00647013" w:rsidRDefault="00F22439" w:rsidP="00F22439">
            <w:pPr>
              <w:jc w:val="both"/>
            </w:pPr>
            <w:r w:rsidRPr="00647013">
              <w:t>39</w:t>
            </w:r>
          </w:p>
        </w:tc>
        <w:tc>
          <w:tcPr>
            <w:tcW w:w="2156" w:type="dxa"/>
            <w:gridSpan w:val="2"/>
            <w:shd w:val="clear" w:color="auto" w:fill="F7CAAC"/>
          </w:tcPr>
          <w:p w14:paraId="371CD82A" w14:textId="77777777" w:rsidR="00F22439" w:rsidRPr="00647013" w:rsidRDefault="00F22439" w:rsidP="00F22439">
            <w:pPr>
              <w:jc w:val="both"/>
              <w:rPr>
                <w:b/>
              </w:rPr>
            </w:pPr>
            <w:r w:rsidRPr="00647013">
              <w:rPr>
                <w:b/>
              </w:rPr>
              <w:t>kreditů</w:t>
            </w:r>
          </w:p>
        </w:tc>
        <w:tc>
          <w:tcPr>
            <w:tcW w:w="1207" w:type="dxa"/>
            <w:gridSpan w:val="4"/>
          </w:tcPr>
          <w:p w14:paraId="689D9634" w14:textId="77777777" w:rsidR="00F22439" w:rsidRPr="00647013" w:rsidRDefault="00F22439" w:rsidP="00F22439">
            <w:pPr>
              <w:jc w:val="both"/>
            </w:pPr>
            <w:r w:rsidRPr="00647013">
              <w:t>4</w:t>
            </w:r>
          </w:p>
        </w:tc>
      </w:tr>
      <w:tr w:rsidR="00F22439" w:rsidRPr="00647013" w14:paraId="190944A1" w14:textId="77777777" w:rsidTr="00F22439">
        <w:trPr>
          <w:gridAfter w:val="1"/>
          <w:wAfter w:w="75" w:type="dxa"/>
        </w:trPr>
        <w:tc>
          <w:tcPr>
            <w:tcW w:w="3086" w:type="dxa"/>
            <w:gridSpan w:val="2"/>
            <w:shd w:val="clear" w:color="auto" w:fill="F7CAAC"/>
          </w:tcPr>
          <w:p w14:paraId="67E94C8F" w14:textId="77777777" w:rsidR="00F22439" w:rsidRPr="00647013" w:rsidRDefault="00F22439" w:rsidP="00F22439">
            <w:pPr>
              <w:jc w:val="both"/>
              <w:rPr>
                <w:b/>
              </w:rPr>
            </w:pPr>
            <w:r w:rsidRPr="00647013">
              <w:rPr>
                <w:b/>
              </w:rPr>
              <w:t>Prerekvizity, korekvizity, ekvivalence</w:t>
            </w:r>
          </w:p>
        </w:tc>
        <w:tc>
          <w:tcPr>
            <w:tcW w:w="6769" w:type="dxa"/>
            <w:gridSpan w:val="14"/>
          </w:tcPr>
          <w:p w14:paraId="7C2B026F" w14:textId="77777777" w:rsidR="00F22439" w:rsidRPr="00647013" w:rsidRDefault="00F22439" w:rsidP="00F22439">
            <w:pPr>
              <w:jc w:val="both"/>
            </w:pPr>
            <w:r>
              <w:t>Ekvivalence (</w:t>
            </w:r>
            <w:r w:rsidRPr="00647013">
              <w:t>Strategický management</w:t>
            </w:r>
            <w:r>
              <w:t>)</w:t>
            </w:r>
          </w:p>
        </w:tc>
      </w:tr>
      <w:tr w:rsidR="00F22439" w:rsidRPr="00647013" w14:paraId="5E4E62D4" w14:textId="77777777" w:rsidTr="00F22439">
        <w:trPr>
          <w:gridAfter w:val="1"/>
          <w:wAfter w:w="75" w:type="dxa"/>
          <w:trHeight w:val="432"/>
        </w:trPr>
        <w:tc>
          <w:tcPr>
            <w:tcW w:w="3086" w:type="dxa"/>
            <w:gridSpan w:val="2"/>
            <w:shd w:val="clear" w:color="auto" w:fill="F7CAAC"/>
          </w:tcPr>
          <w:p w14:paraId="139A81F9" w14:textId="77777777" w:rsidR="00F22439" w:rsidRPr="00647013" w:rsidRDefault="00F22439" w:rsidP="00F22439">
            <w:pPr>
              <w:jc w:val="both"/>
              <w:rPr>
                <w:b/>
              </w:rPr>
            </w:pPr>
            <w:r w:rsidRPr="00647013">
              <w:rPr>
                <w:b/>
              </w:rPr>
              <w:t>Způsob ověření studijních výsledků</w:t>
            </w:r>
          </w:p>
        </w:tc>
        <w:tc>
          <w:tcPr>
            <w:tcW w:w="3406" w:type="dxa"/>
            <w:gridSpan w:val="8"/>
          </w:tcPr>
          <w:p w14:paraId="2978EAC0" w14:textId="77777777" w:rsidR="00F22439" w:rsidRPr="00647013" w:rsidRDefault="00F22439" w:rsidP="00F22439">
            <w:pPr>
              <w:jc w:val="both"/>
            </w:pPr>
            <w:r>
              <w:t>z</w:t>
            </w:r>
            <w:r w:rsidRPr="00647013">
              <w:t>ápočet, zkouška</w:t>
            </w:r>
          </w:p>
        </w:tc>
        <w:tc>
          <w:tcPr>
            <w:tcW w:w="2156" w:type="dxa"/>
            <w:gridSpan w:val="2"/>
            <w:shd w:val="clear" w:color="auto" w:fill="F7CAAC"/>
          </w:tcPr>
          <w:p w14:paraId="1ED2918F" w14:textId="77777777" w:rsidR="00F22439" w:rsidRPr="00647013" w:rsidRDefault="00F22439" w:rsidP="00F22439">
            <w:pPr>
              <w:jc w:val="both"/>
              <w:rPr>
                <w:b/>
              </w:rPr>
            </w:pPr>
            <w:r w:rsidRPr="00647013">
              <w:rPr>
                <w:b/>
              </w:rPr>
              <w:t>Forma výuky</w:t>
            </w:r>
          </w:p>
        </w:tc>
        <w:tc>
          <w:tcPr>
            <w:tcW w:w="1207" w:type="dxa"/>
            <w:gridSpan w:val="4"/>
          </w:tcPr>
          <w:p w14:paraId="0F26CB35" w14:textId="77777777" w:rsidR="00F22439" w:rsidRPr="00647013" w:rsidRDefault="00F22439" w:rsidP="00F22439">
            <w:pPr>
              <w:jc w:val="both"/>
            </w:pPr>
            <w:r>
              <w:t>p</w:t>
            </w:r>
            <w:r w:rsidRPr="00647013">
              <w:t>řednáška, seminář</w:t>
            </w:r>
          </w:p>
        </w:tc>
      </w:tr>
      <w:tr w:rsidR="00F22439" w:rsidRPr="00647013" w14:paraId="1EA2616C" w14:textId="77777777" w:rsidTr="00F22439">
        <w:trPr>
          <w:gridAfter w:val="1"/>
          <w:wAfter w:w="75" w:type="dxa"/>
        </w:trPr>
        <w:tc>
          <w:tcPr>
            <w:tcW w:w="3086" w:type="dxa"/>
            <w:gridSpan w:val="2"/>
            <w:shd w:val="clear" w:color="auto" w:fill="F7CAAC"/>
          </w:tcPr>
          <w:p w14:paraId="00325029" w14:textId="77777777" w:rsidR="00F22439" w:rsidRPr="00647013" w:rsidRDefault="00F22439" w:rsidP="00F22439">
            <w:pPr>
              <w:jc w:val="both"/>
              <w:rPr>
                <w:b/>
              </w:rPr>
            </w:pPr>
            <w:r w:rsidRPr="00647013">
              <w:rPr>
                <w:b/>
              </w:rPr>
              <w:t>Forma způsobu ověření studijních výsledků a další požadavky na studenta</w:t>
            </w:r>
          </w:p>
        </w:tc>
        <w:tc>
          <w:tcPr>
            <w:tcW w:w="6769" w:type="dxa"/>
            <w:gridSpan w:val="14"/>
            <w:tcBorders>
              <w:bottom w:val="nil"/>
            </w:tcBorders>
          </w:tcPr>
          <w:p w14:paraId="2539F303" w14:textId="77777777" w:rsidR="00F22439" w:rsidRPr="00647013" w:rsidRDefault="00F22439" w:rsidP="00F22439">
            <w:pPr>
              <w:jc w:val="both"/>
            </w:pPr>
            <w:r w:rsidRPr="00647013">
              <w:t>Způsob zakončení předmětu – zápočet, zkouška</w:t>
            </w:r>
          </w:p>
          <w:p w14:paraId="3B2C83D2" w14:textId="77777777" w:rsidR="00F22439" w:rsidRPr="00647013" w:rsidRDefault="00F22439" w:rsidP="00F22439">
            <w:pPr>
              <w:jc w:val="both"/>
            </w:pPr>
            <w:r w:rsidRPr="00647013">
              <w:t>Požadavky na zápočet - vypracování seminární práce dle požadavků vyučujícího, 80% aktivní účast na seminářích.</w:t>
            </w:r>
          </w:p>
          <w:p w14:paraId="35C9ED53" w14:textId="77777777" w:rsidR="00F22439" w:rsidRPr="00647013" w:rsidRDefault="00F22439" w:rsidP="00F22439">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F22439" w:rsidRPr="00647013" w14:paraId="0C251C9A" w14:textId="77777777" w:rsidTr="00F22439">
        <w:trPr>
          <w:gridAfter w:val="1"/>
          <w:wAfter w:w="75" w:type="dxa"/>
          <w:trHeight w:val="42"/>
        </w:trPr>
        <w:tc>
          <w:tcPr>
            <w:tcW w:w="9855" w:type="dxa"/>
            <w:gridSpan w:val="16"/>
            <w:tcBorders>
              <w:top w:val="nil"/>
            </w:tcBorders>
          </w:tcPr>
          <w:p w14:paraId="56801EA9" w14:textId="77777777" w:rsidR="00F22439" w:rsidRPr="00647013" w:rsidRDefault="00F22439" w:rsidP="00F22439">
            <w:pPr>
              <w:jc w:val="both"/>
            </w:pPr>
          </w:p>
        </w:tc>
      </w:tr>
      <w:tr w:rsidR="00F22439" w:rsidRPr="00647013" w14:paraId="50A4A51E" w14:textId="77777777" w:rsidTr="00F22439">
        <w:trPr>
          <w:gridAfter w:val="1"/>
          <w:wAfter w:w="75" w:type="dxa"/>
          <w:trHeight w:val="197"/>
        </w:trPr>
        <w:tc>
          <w:tcPr>
            <w:tcW w:w="3086" w:type="dxa"/>
            <w:gridSpan w:val="2"/>
            <w:tcBorders>
              <w:top w:val="nil"/>
            </w:tcBorders>
            <w:shd w:val="clear" w:color="auto" w:fill="F7CAAC"/>
          </w:tcPr>
          <w:p w14:paraId="06C7064F" w14:textId="77777777" w:rsidR="00F22439" w:rsidRPr="00647013" w:rsidRDefault="00F22439" w:rsidP="00F22439">
            <w:pPr>
              <w:jc w:val="both"/>
              <w:rPr>
                <w:b/>
              </w:rPr>
            </w:pPr>
            <w:r w:rsidRPr="00647013">
              <w:rPr>
                <w:b/>
              </w:rPr>
              <w:t>Garant předmětu</w:t>
            </w:r>
          </w:p>
        </w:tc>
        <w:tc>
          <w:tcPr>
            <w:tcW w:w="6769" w:type="dxa"/>
            <w:gridSpan w:val="14"/>
            <w:tcBorders>
              <w:top w:val="nil"/>
            </w:tcBorders>
          </w:tcPr>
          <w:p w14:paraId="1C49A752" w14:textId="77777777" w:rsidR="00F22439" w:rsidRPr="00647013" w:rsidRDefault="00F22439" w:rsidP="00F22439">
            <w:pPr>
              <w:jc w:val="both"/>
            </w:pPr>
            <w:r w:rsidRPr="00647013">
              <w:t>doc. Ing. Miloslava Chovancová, CSc.</w:t>
            </w:r>
          </w:p>
        </w:tc>
      </w:tr>
      <w:tr w:rsidR="00F22439" w:rsidRPr="00647013" w14:paraId="62607C69" w14:textId="77777777" w:rsidTr="00F22439">
        <w:trPr>
          <w:gridAfter w:val="1"/>
          <w:wAfter w:w="75" w:type="dxa"/>
          <w:trHeight w:val="243"/>
        </w:trPr>
        <w:tc>
          <w:tcPr>
            <w:tcW w:w="3086" w:type="dxa"/>
            <w:gridSpan w:val="2"/>
            <w:tcBorders>
              <w:top w:val="nil"/>
            </w:tcBorders>
            <w:shd w:val="clear" w:color="auto" w:fill="F7CAAC"/>
          </w:tcPr>
          <w:p w14:paraId="575F4FCE" w14:textId="77777777" w:rsidR="00F22439" w:rsidRPr="00647013" w:rsidRDefault="00F22439" w:rsidP="00F22439">
            <w:pPr>
              <w:jc w:val="both"/>
              <w:rPr>
                <w:b/>
              </w:rPr>
            </w:pPr>
            <w:r w:rsidRPr="00647013">
              <w:rPr>
                <w:b/>
              </w:rPr>
              <w:t>Zapojení garanta do výuky předmětu</w:t>
            </w:r>
          </w:p>
        </w:tc>
        <w:tc>
          <w:tcPr>
            <w:tcW w:w="6769" w:type="dxa"/>
            <w:gridSpan w:val="14"/>
            <w:tcBorders>
              <w:top w:val="nil"/>
            </w:tcBorders>
          </w:tcPr>
          <w:p w14:paraId="7E857EDA" w14:textId="77777777" w:rsidR="00F22439" w:rsidRPr="00647013" w:rsidRDefault="00F22439" w:rsidP="00F22439">
            <w:pPr>
              <w:jc w:val="both"/>
            </w:pPr>
            <w:r w:rsidRPr="00F3404D">
              <w:t xml:space="preserve">Garant se podílí na přednáškách v rozsahu </w:t>
            </w:r>
            <w:r>
              <w:t>60</w:t>
            </w:r>
            <w:r w:rsidRPr="00F3404D">
              <w:t xml:space="preserve"> %, dále stanovuje koncepci seminářů a dohlíží na jejich jednotné vedení.</w:t>
            </w:r>
          </w:p>
        </w:tc>
      </w:tr>
      <w:tr w:rsidR="00F22439" w:rsidRPr="00647013" w14:paraId="1B18042F" w14:textId="77777777" w:rsidTr="00F22439">
        <w:trPr>
          <w:gridAfter w:val="1"/>
          <w:wAfter w:w="75" w:type="dxa"/>
        </w:trPr>
        <w:tc>
          <w:tcPr>
            <w:tcW w:w="3086" w:type="dxa"/>
            <w:gridSpan w:val="2"/>
            <w:shd w:val="clear" w:color="auto" w:fill="F7CAAC"/>
          </w:tcPr>
          <w:p w14:paraId="2A91B4DE" w14:textId="77777777" w:rsidR="00F22439" w:rsidRPr="00647013" w:rsidRDefault="00F22439" w:rsidP="00F22439">
            <w:pPr>
              <w:jc w:val="both"/>
              <w:rPr>
                <w:b/>
              </w:rPr>
            </w:pPr>
            <w:r w:rsidRPr="00647013">
              <w:rPr>
                <w:b/>
              </w:rPr>
              <w:t>Vyučující</w:t>
            </w:r>
          </w:p>
        </w:tc>
        <w:tc>
          <w:tcPr>
            <w:tcW w:w="6769" w:type="dxa"/>
            <w:gridSpan w:val="14"/>
            <w:tcBorders>
              <w:bottom w:val="nil"/>
            </w:tcBorders>
          </w:tcPr>
          <w:p w14:paraId="32D471A1" w14:textId="77777777" w:rsidR="00F22439" w:rsidRPr="00647013" w:rsidRDefault="00F22439" w:rsidP="00F22439">
            <w:pPr>
              <w:jc w:val="both"/>
            </w:pPr>
            <w:r w:rsidRPr="00647013">
              <w:t xml:space="preserve">doc. Ing. Miloslava Chovancová, CSc. – přednášky </w:t>
            </w:r>
            <w:r>
              <w:t>(6</w:t>
            </w:r>
            <w:r w:rsidRPr="00647013">
              <w:t>0%</w:t>
            </w:r>
            <w:r>
              <w:t xml:space="preserve">), Ing. Karel Slinták, Ph.D. - </w:t>
            </w:r>
            <w:r w:rsidRPr="00647013">
              <w:t xml:space="preserve">přednášky </w:t>
            </w:r>
            <w:r>
              <w:t>(4</w:t>
            </w:r>
            <w:r w:rsidRPr="00647013">
              <w:t>0%</w:t>
            </w:r>
            <w:r>
              <w:t>)</w:t>
            </w:r>
          </w:p>
        </w:tc>
      </w:tr>
      <w:tr w:rsidR="00F22439" w:rsidRPr="00647013" w14:paraId="5D39F26B" w14:textId="77777777" w:rsidTr="00F22439">
        <w:trPr>
          <w:gridAfter w:val="1"/>
          <w:wAfter w:w="75" w:type="dxa"/>
          <w:trHeight w:val="78"/>
        </w:trPr>
        <w:tc>
          <w:tcPr>
            <w:tcW w:w="9855" w:type="dxa"/>
            <w:gridSpan w:val="16"/>
            <w:tcBorders>
              <w:top w:val="nil"/>
            </w:tcBorders>
          </w:tcPr>
          <w:p w14:paraId="036538A0" w14:textId="77777777" w:rsidR="00F22439" w:rsidRPr="00647013" w:rsidRDefault="00F22439" w:rsidP="00F22439">
            <w:pPr>
              <w:jc w:val="both"/>
            </w:pPr>
          </w:p>
        </w:tc>
      </w:tr>
      <w:tr w:rsidR="00F22439" w:rsidRPr="00647013" w14:paraId="064D73B4" w14:textId="77777777" w:rsidTr="00F22439">
        <w:trPr>
          <w:gridAfter w:val="1"/>
          <w:wAfter w:w="75" w:type="dxa"/>
        </w:trPr>
        <w:tc>
          <w:tcPr>
            <w:tcW w:w="3086" w:type="dxa"/>
            <w:gridSpan w:val="2"/>
            <w:shd w:val="clear" w:color="auto" w:fill="F7CAAC"/>
          </w:tcPr>
          <w:p w14:paraId="1315D7BA" w14:textId="77777777" w:rsidR="00F22439" w:rsidRPr="00647013" w:rsidRDefault="00F22439" w:rsidP="00F22439">
            <w:pPr>
              <w:jc w:val="both"/>
              <w:rPr>
                <w:b/>
              </w:rPr>
            </w:pPr>
            <w:r w:rsidRPr="00647013">
              <w:rPr>
                <w:b/>
              </w:rPr>
              <w:t>Stručná anotace předmětu</w:t>
            </w:r>
          </w:p>
        </w:tc>
        <w:tc>
          <w:tcPr>
            <w:tcW w:w="6769" w:type="dxa"/>
            <w:gridSpan w:val="14"/>
            <w:tcBorders>
              <w:bottom w:val="nil"/>
            </w:tcBorders>
          </w:tcPr>
          <w:p w14:paraId="4801C0C7" w14:textId="77777777" w:rsidR="00F22439" w:rsidRPr="00647013" w:rsidRDefault="00F22439" w:rsidP="00F22439">
            <w:pPr>
              <w:jc w:val="both"/>
            </w:pPr>
          </w:p>
        </w:tc>
      </w:tr>
      <w:tr w:rsidR="00F22439" w:rsidRPr="00647013" w14:paraId="619633FC" w14:textId="77777777" w:rsidTr="00F22439">
        <w:trPr>
          <w:gridAfter w:val="1"/>
          <w:wAfter w:w="75" w:type="dxa"/>
          <w:trHeight w:val="3938"/>
        </w:trPr>
        <w:tc>
          <w:tcPr>
            <w:tcW w:w="9855" w:type="dxa"/>
            <w:gridSpan w:val="16"/>
            <w:tcBorders>
              <w:top w:val="nil"/>
              <w:bottom w:val="single" w:sz="12" w:space="0" w:color="auto"/>
            </w:tcBorders>
          </w:tcPr>
          <w:p w14:paraId="645C78F6" w14:textId="77777777" w:rsidR="00F22439" w:rsidRPr="00647013" w:rsidRDefault="00F22439" w:rsidP="00F22439">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4A995487" w14:textId="77777777" w:rsidR="00F22439" w:rsidRPr="00647013" w:rsidRDefault="00F22439" w:rsidP="005961AC">
            <w:pPr>
              <w:pStyle w:val="Odstavecseseznamem"/>
              <w:numPr>
                <w:ilvl w:val="0"/>
                <w:numId w:val="66"/>
              </w:numPr>
              <w:ind w:left="247" w:hanging="247"/>
              <w:jc w:val="both"/>
            </w:pPr>
            <w:r w:rsidRPr="00647013">
              <w:t>Strategie a její význam pro podnik.</w:t>
            </w:r>
          </w:p>
          <w:p w14:paraId="774C8CBE" w14:textId="77777777" w:rsidR="00F22439" w:rsidRPr="00647013" w:rsidRDefault="00F22439" w:rsidP="005961AC">
            <w:pPr>
              <w:pStyle w:val="Odstavecseseznamem"/>
              <w:numPr>
                <w:ilvl w:val="0"/>
                <w:numId w:val="66"/>
              </w:numPr>
              <w:ind w:left="247" w:hanging="247"/>
              <w:jc w:val="both"/>
            </w:pPr>
            <w:r w:rsidRPr="00647013">
              <w:t>Strategické vedení (leadership): řízení strategických procesů.</w:t>
            </w:r>
          </w:p>
          <w:p w14:paraId="4EC03CB9" w14:textId="77777777" w:rsidR="00F22439" w:rsidRPr="00647013" w:rsidRDefault="00F22439" w:rsidP="005961AC">
            <w:pPr>
              <w:pStyle w:val="Odstavecseseznamem"/>
              <w:numPr>
                <w:ilvl w:val="0"/>
                <w:numId w:val="66"/>
              </w:numPr>
              <w:ind w:left="247" w:hanging="247"/>
              <w:jc w:val="both"/>
            </w:pPr>
            <w:r w:rsidRPr="00647013">
              <w:t>Externí analýza: struktura průmyslu, síly konkurence a strategické skupiny.</w:t>
            </w:r>
          </w:p>
          <w:p w14:paraId="3FE66E08" w14:textId="77777777" w:rsidR="00F22439" w:rsidRPr="00647013" w:rsidRDefault="00F22439" w:rsidP="005961AC">
            <w:pPr>
              <w:pStyle w:val="Odstavecseseznamem"/>
              <w:numPr>
                <w:ilvl w:val="0"/>
                <w:numId w:val="66"/>
              </w:numPr>
              <w:ind w:left="247" w:hanging="247"/>
              <w:jc w:val="both"/>
            </w:pPr>
            <w:r w:rsidRPr="00647013">
              <w:t>Interní analýza: zdroje, schopnosti a klíčové kompetence.</w:t>
            </w:r>
          </w:p>
          <w:p w14:paraId="0618072B" w14:textId="77777777" w:rsidR="00F22439" w:rsidRPr="00647013" w:rsidRDefault="00F22439" w:rsidP="005961AC">
            <w:pPr>
              <w:pStyle w:val="Odstavecseseznamem"/>
              <w:numPr>
                <w:ilvl w:val="0"/>
                <w:numId w:val="66"/>
              </w:numPr>
              <w:ind w:left="247" w:hanging="247"/>
              <w:jc w:val="both"/>
            </w:pPr>
            <w:r w:rsidRPr="00647013">
              <w:t>Konkurenční výhoda: výkonnost firmy a business modely.</w:t>
            </w:r>
          </w:p>
          <w:p w14:paraId="62D7C36D" w14:textId="77777777" w:rsidR="00F22439" w:rsidRPr="00647013" w:rsidRDefault="00F22439" w:rsidP="005961AC">
            <w:pPr>
              <w:pStyle w:val="Odstavecseseznamem"/>
              <w:numPr>
                <w:ilvl w:val="0"/>
                <w:numId w:val="66"/>
              </w:numPr>
              <w:ind w:left="247" w:hanging="247"/>
              <w:jc w:val="both"/>
            </w:pPr>
            <w:r w:rsidRPr="00647013">
              <w:t>Business strategie: diferenciace, řízení nákladů a strategie modrého oceánu (BOS).</w:t>
            </w:r>
          </w:p>
          <w:p w14:paraId="0A711F64" w14:textId="77777777" w:rsidR="00F22439" w:rsidRPr="00647013" w:rsidRDefault="00F22439" w:rsidP="005961AC">
            <w:pPr>
              <w:pStyle w:val="Odstavecseseznamem"/>
              <w:numPr>
                <w:ilvl w:val="0"/>
                <w:numId w:val="66"/>
              </w:numPr>
              <w:ind w:left="247" w:hanging="247"/>
              <w:jc w:val="both"/>
            </w:pPr>
            <w:r w:rsidRPr="00647013">
              <w:t>Business strategie: inovace a podnikání.</w:t>
            </w:r>
          </w:p>
          <w:p w14:paraId="30CDFD4C" w14:textId="77777777" w:rsidR="00F22439" w:rsidRPr="00647013" w:rsidRDefault="00F22439" w:rsidP="005961AC">
            <w:pPr>
              <w:pStyle w:val="Odstavecseseznamem"/>
              <w:numPr>
                <w:ilvl w:val="0"/>
                <w:numId w:val="66"/>
              </w:numPr>
              <w:ind w:left="247" w:hanging="247"/>
              <w:jc w:val="both"/>
            </w:pPr>
            <w:r w:rsidRPr="00647013">
              <w:t>Korporátní strategie: vertikální integrace a diverzifikace.</w:t>
            </w:r>
          </w:p>
          <w:p w14:paraId="697B0866" w14:textId="77777777" w:rsidR="00F22439" w:rsidRPr="00647013" w:rsidRDefault="00F22439" w:rsidP="005961AC">
            <w:pPr>
              <w:pStyle w:val="Odstavecseseznamem"/>
              <w:numPr>
                <w:ilvl w:val="0"/>
                <w:numId w:val="66"/>
              </w:numPr>
              <w:ind w:left="247" w:hanging="247"/>
              <w:jc w:val="both"/>
            </w:pPr>
            <w:r w:rsidRPr="00647013">
              <w:t>Korporátní strategie: strategické aliance, fúze a akvizice.</w:t>
            </w:r>
          </w:p>
          <w:p w14:paraId="2FFE2F4F" w14:textId="77777777" w:rsidR="00F22439" w:rsidRPr="00647013" w:rsidRDefault="00F22439" w:rsidP="005961AC">
            <w:pPr>
              <w:pStyle w:val="Odstavecseseznamem"/>
              <w:numPr>
                <w:ilvl w:val="0"/>
                <w:numId w:val="66"/>
              </w:numPr>
              <w:ind w:left="247" w:hanging="247"/>
              <w:jc w:val="both"/>
            </w:pPr>
            <w:r w:rsidRPr="00647013">
              <w:t>Globální strategie: světová konkurence.</w:t>
            </w:r>
          </w:p>
          <w:p w14:paraId="4569C603" w14:textId="77777777" w:rsidR="00F22439" w:rsidRPr="00647013" w:rsidRDefault="00F22439" w:rsidP="005961AC">
            <w:pPr>
              <w:pStyle w:val="Odstavecseseznamem"/>
              <w:numPr>
                <w:ilvl w:val="0"/>
                <w:numId w:val="66"/>
              </w:numPr>
              <w:ind w:left="247" w:hanging="247"/>
              <w:jc w:val="both"/>
            </w:pPr>
            <w:r w:rsidRPr="00647013">
              <w:t>Návrh organizace: struktura, kultura a kontrola.</w:t>
            </w:r>
          </w:p>
          <w:p w14:paraId="05DE328A" w14:textId="77777777" w:rsidR="00F22439" w:rsidRPr="00647013" w:rsidRDefault="00F22439" w:rsidP="005961AC">
            <w:pPr>
              <w:pStyle w:val="Odstavecseseznamem"/>
              <w:numPr>
                <w:ilvl w:val="0"/>
                <w:numId w:val="66"/>
              </w:numPr>
              <w:ind w:left="247" w:hanging="247"/>
              <w:jc w:val="both"/>
            </w:pPr>
            <w:r w:rsidRPr="00647013">
              <w:t>Řízení společnosti/podniku a podniková etika.</w:t>
            </w:r>
          </w:p>
          <w:p w14:paraId="38459C9E" w14:textId="77777777" w:rsidR="00F22439" w:rsidRPr="00647013" w:rsidRDefault="00F22439" w:rsidP="005961AC">
            <w:pPr>
              <w:pStyle w:val="Odstavecseseznamem"/>
              <w:numPr>
                <w:ilvl w:val="0"/>
                <w:numId w:val="66"/>
              </w:numPr>
              <w:ind w:left="247" w:hanging="247"/>
              <w:jc w:val="both"/>
              <w:rPr>
                <w:b/>
              </w:rPr>
            </w:pPr>
            <w:r w:rsidRPr="00647013">
              <w:t>Společenská odpovědnost firem.</w:t>
            </w:r>
          </w:p>
        </w:tc>
      </w:tr>
      <w:tr w:rsidR="00F22439" w:rsidRPr="00647013" w14:paraId="4E6605D2" w14:textId="77777777" w:rsidTr="00F22439">
        <w:trPr>
          <w:gridAfter w:val="1"/>
          <w:wAfter w:w="75" w:type="dxa"/>
          <w:trHeight w:val="265"/>
        </w:trPr>
        <w:tc>
          <w:tcPr>
            <w:tcW w:w="3653" w:type="dxa"/>
            <w:gridSpan w:val="4"/>
            <w:tcBorders>
              <w:top w:val="nil"/>
            </w:tcBorders>
            <w:shd w:val="clear" w:color="auto" w:fill="F7CAAC"/>
          </w:tcPr>
          <w:p w14:paraId="5A553B8A" w14:textId="77777777" w:rsidR="00F22439" w:rsidRPr="00647013" w:rsidRDefault="00F22439" w:rsidP="00F22439">
            <w:pPr>
              <w:jc w:val="both"/>
            </w:pPr>
            <w:r w:rsidRPr="00647013">
              <w:rPr>
                <w:b/>
              </w:rPr>
              <w:t>Studijní literatura a studijní pomůcky</w:t>
            </w:r>
          </w:p>
        </w:tc>
        <w:tc>
          <w:tcPr>
            <w:tcW w:w="6202" w:type="dxa"/>
            <w:gridSpan w:val="12"/>
            <w:tcBorders>
              <w:top w:val="nil"/>
              <w:bottom w:val="nil"/>
            </w:tcBorders>
          </w:tcPr>
          <w:p w14:paraId="12D9F3AE" w14:textId="77777777" w:rsidR="00F22439" w:rsidRPr="00647013" w:rsidRDefault="00F22439" w:rsidP="00F22439">
            <w:pPr>
              <w:jc w:val="both"/>
            </w:pPr>
          </w:p>
        </w:tc>
      </w:tr>
      <w:tr w:rsidR="00F22439" w:rsidRPr="00647013" w14:paraId="051AAFEC" w14:textId="77777777" w:rsidTr="00F22439">
        <w:trPr>
          <w:gridAfter w:val="1"/>
          <w:wAfter w:w="75" w:type="dxa"/>
          <w:trHeight w:val="1497"/>
        </w:trPr>
        <w:tc>
          <w:tcPr>
            <w:tcW w:w="9855" w:type="dxa"/>
            <w:gridSpan w:val="16"/>
            <w:tcBorders>
              <w:top w:val="nil"/>
            </w:tcBorders>
          </w:tcPr>
          <w:p w14:paraId="3AFA1830" w14:textId="77777777" w:rsidR="00F22439" w:rsidRPr="006C3696" w:rsidRDefault="00F22439" w:rsidP="00F22439">
            <w:r w:rsidRPr="004808C0">
              <w:rPr>
                <w:b/>
              </w:rPr>
              <w:t>Povinná literatura</w:t>
            </w:r>
          </w:p>
          <w:p w14:paraId="277ECD8B" w14:textId="77777777" w:rsidR="00F22439" w:rsidRDefault="00F22439" w:rsidP="00F22439">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14:paraId="46A01ABF" w14:textId="77777777" w:rsidR="00F22439" w:rsidRPr="006C3696" w:rsidRDefault="00F22439" w:rsidP="00F22439">
            <w:pPr>
              <w:jc w:val="both"/>
            </w:pPr>
            <w:r w:rsidRPr="006C3696">
              <w:t xml:space="preserve">ROTHAERMEL, F. T. </w:t>
            </w:r>
            <w:r w:rsidRPr="006C3696">
              <w:rPr>
                <w:i/>
              </w:rPr>
              <w:t>Strategic Management.</w:t>
            </w:r>
            <w:r w:rsidRPr="006C3696">
              <w:t xml:space="preserve"> 3 ed. McGraw-Hill Education 2017, 516 s. ISBN  978-1259420474</w:t>
            </w:r>
            <w:r>
              <w:t>.</w:t>
            </w:r>
          </w:p>
          <w:p w14:paraId="072EF5A5" w14:textId="77777777" w:rsidR="00F22439" w:rsidRPr="004808C0" w:rsidRDefault="00F22439" w:rsidP="00F22439">
            <w:pPr>
              <w:jc w:val="both"/>
              <w:rPr>
                <w:b/>
              </w:rPr>
            </w:pPr>
            <w:r w:rsidRPr="004808C0">
              <w:rPr>
                <w:b/>
              </w:rPr>
              <w:t>Doporučená literatura</w:t>
            </w:r>
          </w:p>
          <w:p w14:paraId="2F926FC4" w14:textId="77777777" w:rsidR="00F22439" w:rsidRDefault="00F22439" w:rsidP="00F22439">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14:paraId="1FD68E38" w14:textId="77777777" w:rsidR="00F22439" w:rsidRPr="00647013" w:rsidRDefault="00F22439" w:rsidP="00F22439">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F22439" w:rsidRPr="00647013" w14:paraId="637CA5B2" w14:textId="77777777" w:rsidTr="00F22439">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BDB9F56" w14:textId="77777777" w:rsidR="00F22439" w:rsidRPr="00647013" w:rsidRDefault="00F22439" w:rsidP="00F22439">
            <w:pPr>
              <w:jc w:val="center"/>
              <w:rPr>
                <w:b/>
              </w:rPr>
            </w:pPr>
            <w:r w:rsidRPr="00647013">
              <w:rPr>
                <w:b/>
              </w:rPr>
              <w:t>Informace ke kombinované nebo distanční formě</w:t>
            </w:r>
          </w:p>
        </w:tc>
      </w:tr>
      <w:tr w:rsidR="00F22439" w:rsidRPr="00647013" w14:paraId="7853F647" w14:textId="77777777" w:rsidTr="00F22439">
        <w:trPr>
          <w:gridAfter w:val="1"/>
          <w:wAfter w:w="75" w:type="dxa"/>
        </w:trPr>
        <w:tc>
          <w:tcPr>
            <w:tcW w:w="4787" w:type="dxa"/>
            <w:gridSpan w:val="6"/>
            <w:tcBorders>
              <w:top w:val="single" w:sz="2" w:space="0" w:color="auto"/>
            </w:tcBorders>
            <w:shd w:val="clear" w:color="auto" w:fill="F7CAAC"/>
          </w:tcPr>
          <w:p w14:paraId="3FED7674" w14:textId="77777777" w:rsidR="00F22439" w:rsidRPr="00647013" w:rsidRDefault="00F22439" w:rsidP="00F22439">
            <w:pPr>
              <w:jc w:val="both"/>
            </w:pPr>
            <w:r w:rsidRPr="00647013">
              <w:rPr>
                <w:b/>
              </w:rPr>
              <w:t>Rozsah konzultací (soustředění)</w:t>
            </w:r>
          </w:p>
        </w:tc>
        <w:tc>
          <w:tcPr>
            <w:tcW w:w="889" w:type="dxa"/>
            <w:gridSpan w:val="2"/>
            <w:tcBorders>
              <w:top w:val="single" w:sz="2" w:space="0" w:color="auto"/>
            </w:tcBorders>
          </w:tcPr>
          <w:p w14:paraId="13E62359" w14:textId="77777777" w:rsidR="00F22439" w:rsidRPr="00647013" w:rsidRDefault="00F22439" w:rsidP="00F22439">
            <w:pPr>
              <w:jc w:val="both"/>
            </w:pPr>
            <w:r w:rsidRPr="00647013">
              <w:t>20</w:t>
            </w:r>
          </w:p>
        </w:tc>
        <w:tc>
          <w:tcPr>
            <w:tcW w:w="4179" w:type="dxa"/>
            <w:gridSpan w:val="8"/>
            <w:tcBorders>
              <w:top w:val="single" w:sz="2" w:space="0" w:color="auto"/>
            </w:tcBorders>
            <w:shd w:val="clear" w:color="auto" w:fill="F7CAAC"/>
          </w:tcPr>
          <w:p w14:paraId="7EE6D3B0" w14:textId="77777777" w:rsidR="00F22439" w:rsidRPr="00647013" w:rsidRDefault="00F22439" w:rsidP="00F22439">
            <w:pPr>
              <w:jc w:val="both"/>
              <w:rPr>
                <w:b/>
              </w:rPr>
            </w:pPr>
            <w:r w:rsidRPr="00647013">
              <w:rPr>
                <w:b/>
              </w:rPr>
              <w:t xml:space="preserve">hodin </w:t>
            </w:r>
          </w:p>
        </w:tc>
      </w:tr>
      <w:tr w:rsidR="00F22439" w:rsidRPr="00647013" w14:paraId="75126A8E" w14:textId="77777777" w:rsidTr="00F22439">
        <w:trPr>
          <w:gridAfter w:val="1"/>
          <w:wAfter w:w="75" w:type="dxa"/>
        </w:trPr>
        <w:tc>
          <w:tcPr>
            <w:tcW w:w="9855" w:type="dxa"/>
            <w:gridSpan w:val="16"/>
            <w:shd w:val="clear" w:color="auto" w:fill="F7CAAC"/>
          </w:tcPr>
          <w:p w14:paraId="481BFEFF" w14:textId="77777777" w:rsidR="00F22439" w:rsidRPr="00647013" w:rsidRDefault="00F22439" w:rsidP="00F22439">
            <w:pPr>
              <w:jc w:val="both"/>
              <w:rPr>
                <w:b/>
              </w:rPr>
            </w:pPr>
            <w:r w:rsidRPr="00647013">
              <w:rPr>
                <w:b/>
              </w:rPr>
              <w:t>Informace o způsobu kontaktu s vyučujícím</w:t>
            </w:r>
          </w:p>
        </w:tc>
      </w:tr>
      <w:tr w:rsidR="00F22439" w:rsidRPr="00647013" w14:paraId="23CF5F83" w14:textId="77777777" w:rsidTr="00F22439">
        <w:trPr>
          <w:gridAfter w:val="1"/>
          <w:wAfter w:w="75" w:type="dxa"/>
          <w:trHeight w:val="603"/>
        </w:trPr>
        <w:tc>
          <w:tcPr>
            <w:tcW w:w="9855" w:type="dxa"/>
            <w:gridSpan w:val="16"/>
          </w:tcPr>
          <w:p w14:paraId="5E8EB555" w14:textId="77777777" w:rsidR="00F22439" w:rsidRPr="00647013" w:rsidRDefault="00F22439" w:rsidP="00F22439">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8FF210"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rsidRPr="00A55E43" w14:paraId="496A4748" w14:textId="77777777" w:rsidTr="00A55E43">
        <w:tc>
          <w:tcPr>
            <w:tcW w:w="9855" w:type="dxa"/>
            <w:gridSpan w:val="8"/>
            <w:tcBorders>
              <w:bottom w:val="double" w:sz="4" w:space="0" w:color="auto"/>
            </w:tcBorders>
            <w:shd w:val="clear" w:color="auto" w:fill="BDD6EE"/>
          </w:tcPr>
          <w:p w14:paraId="5E4648F8" w14:textId="77777777" w:rsidR="00A55E43" w:rsidRPr="00A55E43" w:rsidRDefault="00A55E43" w:rsidP="00A55E43">
            <w:pPr>
              <w:jc w:val="both"/>
              <w:rPr>
                <w:b/>
                <w:sz w:val="28"/>
              </w:rPr>
            </w:pPr>
            <w:r w:rsidRPr="00A55E43">
              <w:br w:type="page"/>
            </w:r>
            <w:r w:rsidRPr="00A55E43">
              <w:rPr>
                <w:b/>
                <w:sz w:val="28"/>
              </w:rPr>
              <w:t>B-III – Charakteristika studijního předmětu</w:t>
            </w:r>
          </w:p>
        </w:tc>
      </w:tr>
      <w:tr w:rsidR="00A55E43" w:rsidRPr="00A55E43" w14:paraId="555E2947" w14:textId="77777777" w:rsidTr="00A55E43">
        <w:tc>
          <w:tcPr>
            <w:tcW w:w="3086" w:type="dxa"/>
            <w:tcBorders>
              <w:top w:val="double" w:sz="4" w:space="0" w:color="auto"/>
            </w:tcBorders>
            <w:shd w:val="clear" w:color="auto" w:fill="F7CAAC"/>
          </w:tcPr>
          <w:p w14:paraId="0D3D724C" w14:textId="77777777" w:rsidR="00A55E43" w:rsidRPr="00A55E43" w:rsidRDefault="00A55E43" w:rsidP="00A55E43">
            <w:pPr>
              <w:jc w:val="both"/>
              <w:rPr>
                <w:b/>
              </w:rPr>
            </w:pPr>
            <w:r w:rsidRPr="00A55E43">
              <w:rPr>
                <w:b/>
              </w:rPr>
              <w:t>Název studijního předmětu</w:t>
            </w:r>
          </w:p>
        </w:tc>
        <w:tc>
          <w:tcPr>
            <w:tcW w:w="6769" w:type="dxa"/>
            <w:gridSpan w:val="7"/>
            <w:tcBorders>
              <w:top w:val="double" w:sz="4" w:space="0" w:color="auto"/>
            </w:tcBorders>
          </w:tcPr>
          <w:p w14:paraId="0956789F" w14:textId="77777777" w:rsidR="00A55E43" w:rsidRPr="00A55E43" w:rsidRDefault="00A55E43" w:rsidP="00A55E43">
            <w:pPr>
              <w:jc w:val="both"/>
            </w:pPr>
            <w:r w:rsidRPr="00A55E43">
              <w:rPr>
                <w:color w:val="000000" w:themeColor="text1"/>
              </w:rPr>
              <w:t>Informační podpora ekonomického řízení firmy</w:t>
            </w:r>
          </w:p>
        </w:tc>
      </w:tr>
      <w:tr w:rsidR="00A55E43" w:rsidRPr="00A55E43" w14:paraId="226CB1F1" w14:textId="77777777" w:rsidTr="00A55E43">
        <w:tc>
          <w:tcPr>
            <w:tcW w:w="3086" w:type="dxa"/>
            <w:shd w:val="clear" w:color="auto" w:fill="F7CAAC"/>
          </w:tcPr>
          <w:p w14:paraId="18626781" w14:textId="77777777" w:rsidR="00A55E43" w:rsidRPr="00A55E43" w:rsidRDefault="00A55E43" w:rsidP="00A55E43">
            <w:pPr>
              <w:jc w:val="both"/>
              <w:rPr>
                <w:b/>
              </w:rPr>
            </w:pPr>
            <w:r w:rsidRPr="00A55E43">
              <w:rPr>
                <w:b/>
              </w:rPr>
              <w:t>Typ předmětu</w:t>
            </w:r>
          </w:p>
        </w:tc>
        <w:tc>
          <w:tcPr>
            <w:tcW w:w="3406" w:type="dxa"/>
            <w:gridSpan w:val="4"/>
          </w:tcPr>
          <w:p w14:paraId="12298A1F" w14:textId="77777777" w:rsidR="00A55E43" w:rsidRPr="00A55E43" w:rsidRDefault="00A55E43" w:rsidP="00A55E43">
            <w:pPr>
              <w:jc w:val="both"/>
            </w:pPr>
            <w:r>
              <w:t>p</w:t>
            </w:r>
            <w:r w:rsidRPr="00A55E43">
              <w:t>ovinně volitelný „PV“</w:t>
            </w:r>
          </w:p>
        </w:tc>
        <w:tc>
          <w:tcPr>
            <w:tcW w:w="2695" w:type="dxa"/>
            <w:gridSpan w:val="2"/>
            <w:shd w:val="clear" w:color="auto" w:fill="F7CAAC"/>
          </w:tcPr>
          <w:p w14:paraId="5EA47AF6" w14:textId="77777777" w:rsidR="00A55E43" w:rsidRPr="00A55E43" w:rsidRDefault="00A55E43" w:rsidP="00A55E43">
            <w:pPr>
              <w:jc w:val="both"/>
            </w:pPr>
            <w:r w:rsidRPr="00A55E43">
              <w:rPr>
                <w:b/>
              </w:rPr>
              <w:t>doporučený ročník / semestr</w:t>
            </w:r>
          </w:p>
        </w:tc>
        <w:tc>
          <w:tcPr>
            <w:tcW w:w="668" w:type="dxa"/>
          </w:tcPr>
          <w:p w14:paraId="670E15F1" w14:textId="77777777" w:rsidR="00A55E43" w:rsidRPr="00A55E43" w:rsidRDefault="00A55E43" w:rsidP="00A55E43">
            <w:pPr>
              <w:jc w:val="both"/>
            </w:pPr>
            <w:r w:rsidRPr="00A55E43">
              <w:t>2/Z</w:t>
            </w:r>
          </w:p>
        </w:tc>
      </w:tr>
      <w:tr w:rsidR="00A55E43" w:rsidRPr="00A55E43" w14:paraId="61C0E063" w14:textId="77777777" w:rsidTr="00A55E43">
        <w:tc>
          <w:tcPr>
            <w:tcW w:w="3086" w:type="dxa"/>
            <w:shd w:val="clear" w:color="auto" w:fill="F7CAAC"/>
          </w:tcPr>
          <w:p w14:paraId="3EF339E6" w14:textId="77777777" w:rsidR="00A55E43" w:rsidRPr="00A55E43" w:rsidRDefault="00A55E43" w:rsidP="00A55E43">
            <w:pPr>
              <w:jc w:val="both"/>
              <w:rPr>
                <w:b/>
              </w:rPr>
            </w:pPr>
            <w:r w:rsidRPr="00A55E43">
              <w:rPr>
                <w:b/>
              </w:rPr>
              <w:t>Rozsah studijního předmětu</w:t>
            </w:r>
          </w:p>
        </w:tc>
        <w:tc>
          <w:tcPr>
            <w:tcW w:w="1701" w:type="dxa"/>
            <w:gridSpan w:val="2"/>
          </w:tcPr>
          <w:p w14:paraId="1401141C" w14:textId="77777777" w:rsidR="00A55E43" w:rsidRPr="00A55E43" w:rsidRDefault="00A55E43" w:rsidP="00A55E43">
            <w:pPr>
              <w:jc w:val="both"/>
            </w:pPr>
            <w:r w:rsidRPr="00A55E43">
              <w:t>13p + 26c</w:t>
            </w:r>
          </w:p>
        </w:tc>
        <w:tc>
          <w:tcPr>
            <w:tcW w:w="889" w:type="dxa"/>
            <w:shd w:val="clear" w:color="auto" w:fill="F7CAAC"/>
          </w:tcPr>
          <w:p w14:paraId="086D2AB3" w14:textId="77777777" w:rsidR="00A55E43" w:rsidRPr="00A55E43" w:rsidRDefault="00A55E43" w:rsidP="00A55E43">
            <w:pPr>
              <w:jc w:val="both"/>
              <w:rPr>
                <w:b/>
              </w:rPr>
            </w:pPr>
            <w:r w:rsidRPr="00A55E43">
              <w:rPr>
                <w:b/>
              </w:rPr>
              <w:t xml:space="preserve">hod. </w:t>
            </w:r>
          </w:p>
        </w:tc>
        <w:tc>
          <w:tcPr>
            <w:tcW w:w="816" w:type="dxa"/>
          </w:tcPr>
          <w:p w14:paraId="5F0BD52A" w14:textId="77777777" w:rsidR="00A55E43" w:rsidRPr="00A55E43" w:rsidRDefault="00A55E43" w:rsidP="00A55E43">
            <w:pPr>
              <w:jc w:val="both"/>
            </w:pPr>
            <w:r w:rsidRPr="00A55E43">
              <w:t>39</w:t>
            </w:r>
          </w:p>
        </w:tc>
        <w:tc>
          <w:tcPr>
            <w:tcW w:w="2156" w:type="dxa"/>
            <w:shd w:val="clear" w:color="auto" w:fill="F7CAAC"/>
          </w:tcPr>
          <w:p w14:paraId="63FD98AD" w14:textId="77777777" w:rsidR="00A55E43" w:rsidRPr="00A55E43" w:rsidRDefault="00A55E43" w:rsidP="00A55E43">
            <w:pPr>
              <w:jc w:val="both"/>
              <w:rPr>
                <w:b/>
              </w:rPr>
            </w:pPr>
            <w:r w:rsidRPr="00A55E43">
              <w:rPr>
                <w:b/>
              </w:rPr>
              <w:t>kreditů</w:t>
            </w:r>
          </w:p>
        </w:tc>
        <w:tc>
          <w:tcPr>
            <w:tcW w:w="1207" w:type="dxa"/>
            <w:gridSpan w:val="2"/>
          </w:tcPr>
          <w:p w14:paraId="12D71EAF" w14:textId="77777777" w:rsidR="00A55E43" w:rsidRPr="00A55E43" w:rsidRDefault="00A55E43" w:rsidP="00A55E43">
            <w:pPr>
              <w:jc w:val="both"/>
            </w:pPr>
            <w:r w:rsidRPr="00A55E43">
              <w:t>3</w:t>
            </w:r>
          </w:p>
        </w:tc>
      </w:tr>
      <w:tr w:rsidR="00A55E43" w:rsidRPr="00A55E43" w14:paraId="3E9A46F2" w14:textId="77777777" w:rsidTr="00A55E43">
        <w:tc>
          <w:tcPr>
            <w:tcW w:w="3086" w:type="dxa"/>
            <w:shd w:val="clear" w:color="auto" w:fill="F7CAAC"/>
          </w:tcPr>
          <w:p w14:paraId="3F6D1460" w14:textId="77777777" w:rsidR="00A55E43" w:rsidRPr="00A55E43" w:rsidRDefault="00A55E43" w:rsidP="00A55E43">
            <w:pPr>
              <w:jc w:val="both"/>
              <w:rPr>
                <w:b/>
                <w:sz w:val="22"/>
              </w:rPr>
            </w:pPr>
            <w:r w:rsidRPr="00A55E43">
              <w:rPr>
                <w:b/>
              </w:rPr>
              <w:t>Prerekvizity, korekvizity, ekvivalence</w:t>
            </w:r>
          </w:p>
        </w:tc>
        <w:tc>
          <w:tcPr>
            <w:tcW w:w="6769" w:type="dxa"/>
            <w:gridSpan w:val="7"/>
          </w:tcPr>
          <w:p w14:paraId="56B37B9E" w14:textId="5299A7EC" w:rsidR="00A55E43" w:rsidRPr="00A55E43" w:rsidRDefault="00A55E43" w:rsidP="00A55E43">
            <w:pPr>
              <w:jc w:val="both"/>
            </w:pPr>
            <w:r w:rsidRPr="00A55E43">
              <w:t>Ekvivalence (</w:t>
            </w:r>
            <w:r w:rsidR="00DA1A52">
              <w:rPr>
                <w:lang w:val="en-GB"/>
              </w:rPr>
              <w:t>Business E</w:t>
            </w:r>
            <w:r w:rsidRPr="00A55E43">
              <w:rPr>
                <w:lang w:val="en-GB"/>
              </w:rPr>
              <w:t>conomics Management Information Support</w:t>
            </w:r>
            <w:r w:rsidRPr="00A55E43">
              <w:t>)</w:t>
            </w:r>
          </w:p>
        </w:tc>
      </w:tr>
      <w:tr w:rsidR="00A55E43" w:rsidRPr="00A55E43" w14:paraId="7D7F3FC3" w14:textId="77777777" w:rsidTr="00A55E43">
        <w:tc>
          <w:tcPr>
            <w:tcW w:w="3086" w:type="dxa"/>
            <w:shd w:val="clear" w:color="auto" w:fill="F7CAAC"/>
          </w:tcPr>
          <w:p w14:paraId="3FA096FE" w14:textId="77777777" w:rsidR="00A55E43" w:rsidRPr="00A55E43" w:rsidRDefault="00A55E43" w:rsidP="00A55E43">
            <w:pPr>
              <w:jc w:val="both"/>
              <w:rPr>
                <w:b/>
              </w:rPr>
            </w:pPr>
            <w:r w:rsidRPr="00A55E43">
              <w:rPr>
                <w:b/>
              </w:rPr>
              <w:t>Způsob ověření studijních výsledků</w:t>
            </w:r>
          </w:p>
        </w:tc>
        <w:tc>
          <w:tcPr>
            <w:tcW w:w="3406" w:type="dxa"/>
            <w:gridSpan w:val="4"/>
          </w:tcPr>
          <w:p w14:paraId="0ECD6964" w14:textId="77777777" w:rsidR="00A55E43" w:rsidRPr="00A55E43" w:rsidRDefault="00A55E43" w:rsidP="00A55E43">
            <w:pPr>
              <w:jc w:val="both"/>
            </w:pPr>
            <w:r>
              <w:t>k</w:t>
            </w:r>
            <w:r w:rsidRPr="00A55E43">
              <w:t>lasifikovaný zápočet</w:t>
            </w:r>
          </w:p>
        </w:tc>
        <w:tc>
          <w:tcPr>
            <w:tcW w:w="2156" w:type="dxa"/>
            <w:shd w:val="clear" w:color="auto" w:fill="F7CAAC"/>
          </w:tcPr>
          <w:p w14:paraId="7950D001" w14:textId="77777777" w:rsidR="00A55E43" w:rsidRPr="00A55E43" w:rsidRDefault="00A55E43" w:rsidP="00A55E43">
            <w:pPr>
              <w:jc w:val="both"/>
              <w:rPr>
                <w:b/>
              </w:rPr>
            </w:pPr>
            <w:r w:rsidRPr="00A55E43">
              <w:rPr>
                <w:b/>
              </w:rPr>
              <w:t>Forma výuky</w:t>
            </w:r>
          </w:p>
        </w:tc>
        <w:tc>
          <w:tcPr>
            <w:tcW w:w="1207" w:type="dxa"/>
            <w:gridSpan w:val="2"/>
          </w:tcPr>
          <w:p w14:paraId="2C48BCC9" w14:textId="77777777" w:rsidR="00A55E43" w:rsidRPr="00A55E43" w:rsidRDefault="00A55E43" w:rsidP="00A55E43">
            <w:pPr>
              <w:jc w:val="both"/>
            </w:pPr>
            <w:r>
              <w:t>p</w:t>
            </w:r>
            <w:r w:rsidRPr="00A55E43">
              <w:t>řednáška, cvičení</w:t>
            </w:r>
          </w:p>
        </w:tc>
      </w:tr>
      <w:tr w:rsidR="00A55E43" w:rsidRPr="00A55E43" w14:paraId="473E25F7" w14:textId="77777777" w:rsidTr="00A55E43">
        <w:tc>
          <w:tcPr>
            <w:tcW w:w="3086" w:type="dxa"/>
            <w:shd w:val="clear" w:color="auto" w:fill="F7CAAC"/>
          </w:tcPr>
          <w:p w14:paraId="15BE0664" w14:textId="77777777" w:rsidR="00A55E43" w:rsidRPr="00A55E43" w:rsidRDefault="00A55E43" w:rsidP="00A55E43">
            <w:pPr>
              <w:jc w:val="both"/>
              <w:rPr>
                <w:b/>
              </w:rPr>
            </w:pPr>
            <w:r w:rsidRPr="00A55E43">
              <w:rPr>
                <w:b/>
              </w:rPr>
              <w:t>Forma způsobu ověření studijních výsledků a další požadavky na studenta</w:t>
            </w:r>
          </w:p>
        </w:tc>
        <w:tc>
          <w:tcPr>
            <w:tcW w:w="6769" w:type="dxa"/>
            <w:gridSpan w:val="7"/>
            <w:tcBorders>
              <w:bottom w:val="nil"/>
            </w:tcBorders>
          </w:tcPr>
          <w:p w14:paraId="3607E932" w14:textId="051E746E" w:rsidR="00A55E43" w:rsidRPr="00A55E43" w:rsidRDefault="00A55E43" w:rsidP="00A55E43">
            <w:pPr>
              <w:jc w:val="both"/>
            </w:pPr>
            <w:r w:rsidRPr="00A55E43">
              <w:t>Způsob zakončení předmě</w:t>
            </w:r>
            <w:r w:rsidR="00DA1A52">
              <w:t>tu - klasifikovaný zápočet</w:t>
            </w:r>
          </w:p>
          <w:p w14:paraId="6889E5D9" w14:textId="77777777" w:rsidR="00A55E43" w:rsidRPr="00A55E43" w:rsidRDefault="00A55E43" w:rsidP="00A55E43">
            <w:pPr>
              <w:jc w:val="both"/>
            </w:pPr>
            <w:r w:rsidRPr="00A55E43">
              <w:t>Požadavky (č. 1) - průběžné vypracování seminárních a studijních úkolů dle zadání vyučujícího, minimálně 80% aktivní účast na seminářích a odevzdání závěrečné seminární práce vypracované dle zadání. Předpokladem absolvování je aktivní účast na cvičeních. Závěrečná seminární práce zaměřená na tvorbu EIS/CIS typu Business Intelligence modelové firmy je zpracována v prostředí MS Excel a formou prezentace oponována na konci semestru. Student musí získat minimálně 20 bodů z celkového počtu 40 bodů. Student rovněž může získat až 60 bonusových bodů navíc jako motivaci za dosažený hospodářský výsledek v počítačem řízené podnikové manažerské simulaci realizované v průběhu celého semestru.</w:t>
            </w:r>
          </w:p>
          <w:p w14:paraId="0D43A900" w14:textId="77777777" w:rsidR="00A55E43" w:rsidRPr="00A55E43" w:rsidRDefault="00A55E43" w:rsidP="00A55E43">
            <w:pPr>
              <w:jc w:val="both"/>
            </w:pPr>
            <w:r w:rsidRPr="00A55E43">
              <w:t xml:space="preserve">Požadavky (č. 2) – závěrečný písemný test s maximálním možným počtem dosažitelných bodů 60. </w:t>
            </w:r>
          </w:p>
          <w:p w14:paraId="77B71F71" w14:textId="77777777" w:rsidR="00A55E43" w:rsidRPr="00A55E43" w:rsidRDefault="00A55E43" w:rsidP="00A55E43">
            <w:pPr>
              <w:jc w:val="both"/>
            </w:pPr>
            <w:r w:rsidRPr="00A55E43">
              <w:t>Celkový výsledek hodnocení předmětu je součtem získaných bodů.</w:t>
            </w:r>
          </w:p>
        </w:tc>
      </w:tr>
      <w:tr w:rsidR="00A55E43" w:rsidRPr="00A55E43" w14:paraId="4F2A08B6" w14:textId="77777777" w:rsidTr="00A55E43">
        <w:trPr>
          <w:trHeight w:val="156"/>
        </w:trPr>
        <w:tc>
          <w:tcPr>
            <w:tcW w:w="9855" w:type="dxa"/>
            <w:gridSpan w:val="8"/>
            <w:tcBorders>
              <w:top w:val="nil"/>
            </w:tcBorders>
          </w:tcPr>
          <w:p w14:paraId="36434E92" w14:textId="77777777" w:rsidR="00A55E43" w:rsidRPr="00A55E43" w:rsidRDefault="00A55E43" w:rsidP="00A55E43">
            <w:pPr>
              <w:jc w:val="both"/>
            </w:pPr>
          </w:p>
        </w:tc>
      </w:tr>
      <w:tr w:rsidR="00A55E43" w:rsidRPr="00A55E43" w14:paraId="4D2431E5" w14:textId="77777777" w:rsidTr="00A55E43">
        <w:trPr>
          <w:trHeight w:val="197"/>
        </w:trPr>
        <w:tc>
          <w:tcPr>
            <w:tcW w:w="3086" w:type="dxa"/>
            <w:tcBorders>
              <w:top w:val="nil"/>
            </w:tcBorders>
            <w:shd w:val="clear" w:color="auto" w:fill="F7CAAC"/>
          </w:tcPr>
          <w:p w14:paraId="1A9D0782" w14:textId="77777777" w:rsidR="00A55E43" w:rsidRPr="00A55E43" w:rsidRDefault="00A55E43" w:rsidP="00A55E43">
            <w:pPr>
              <w:jc w:val="both"/>
              <w:rPr>
                <w:b/>
              </w:rPr>
            </w:pPr>
            <w:r w:rsidRPr="00A55E43">
              <w:rPr>
                <w:b/>
              </w:rPr>
              <w:t>Garant předmětu</w:t>
            </w:r>
          </w:p>
        </w:tc>
        <w:tc>
          <w:tcPr>
            <w:tcW w:w="6769" w:type="dxa"/>
            <w:gridSpan w:val="7"/>
            <w:tcBorders>
              <w:top w:val="nil"/>
            </w:tcBorders>
          </w:tcPr>
          <w:p w14:paraId="1535D474" w14:textId="2EC80578" w:rsidR="00A55E43" w:rsidRPr="00A55E43" w:rsidRDefault="00A55E43" w:rsidP="00DA1A52">
            <w:pPr>
              <w:jc w:val="both"/>
            </w:pPr>
            <w:del w:id="550" w:author="Pavla Trefilová" w:date="2019-09-10T12:56:00Z">
              <w:r w:rsidRPr="00A55E43" w:rsidDel="00B72E09">
                <w:delText>doc</w:delText>
              </w:r>
            </w:del>
            <w:ins w:id="551" w:author="Pavla Trefilová" w:date="2019-09-10T12:56:00Z">
              <w:r w:rsidR="00B72E09">
                <w:t>prof</w:t>
              </w:r>
            </w:ins>
            <w:r w:rsidRPr="00A55E43">
              <w:t>. Ing. Rastislav Rajnoha, PhD.</w:t>
            </w:r>
          </w:p>
        </w:tc>
      </w:tr>
      <w:tr w:rsidR="00A55E43" w:rsidRPr="00A55E43" w14:paraId="3DB4AD62" w14:textId="77777777" w:rsidTr="00A55E43">
        <w:trPr>
          <w:trHeight w:val="243"/>
        </w:trPr>
        <w:tc>
          <w:tcPr>
            <w:tcW w:w="3086" w:type="dxa"/>
            <w:tcBorders>
              <w:top w:val="nil"/>
            </w:tcBorders>
            <w:shd w:val="clear" w:color="auto" w:fill="F7CAAC"/>
          </w:tcPr>
          <w:p w14:paraId="009AEA2C" w14:textId="77777777" w:rsidR="00A55E43" w:rsidRPr="00A55E43" w:rsidRDefault="00A55E43" w:rsidP="00A55E43">
            <w:pPr>
              <w:jc w:val="both"/>
              <w:rPr>
                <w:b/>
              </w:rPr>
            </w:pPr>
            <w:r w:rsidRPr="00A55E43">
              <w:rPr>
                <w:b/>
              </w:rPr>
              <w:t>Zapojení garanta do výuky předmětu</w:t>
            </w:r>
          </w:p>
        </w:tc>
        <w:tc>
          <w:tcPr>
            <w:tcW w:w="6769" w:type="dxa"/>
            <w:gridSpan w:val="7"/>
            <w:tcBorders>
              <w:top w:val="nil"/>
            </w:tcBorders>
          </w:tcPr>
          <w:p w14:paraId="52165481" w14:textId="65A032F4" w:rsidR="00A55E43" w:rsidRPr="00A55E43" w:rsidRDefault="00A55E43" w:rsidP="00A55E43">
            <w:pPr>
              <w:jc w:val="both"/>
            </w:pPr>
            <w:r w:rsidRPr="00A55E43">
              <w:t xml:space="preserve">Garant se podílí na přednášení v rozsahu </w:t>
            </w:r>
            <w:r w:rsidR="005C07FB">
              <w:t>9</w:t>
            </w:r>
            <w:r w:rsidRPr="00A55E43">
              <w:t>0 %</w:t>
            </w:r>
            <w:r>
              <w:t xml:space="preserve">, </w:t>
            </w:r>
            <w:r w:rsidRPr="00F3404D">
              <w:t>dále stanovuje koncepci seminářů a dohlíží na jejich jednotné vedení.</w:t>
            </w:r>
          </w:p>
        </w:tc>
      </w:tr>
      <w:tr w:rsidR="00A55E43" w:rsidRPr="00A55E43" w14:paraId="6E9863FD" w14:textId="77777777" w:rsidTr="00A55E43">
        <w:tc>
          <w:tcPr>
            <w:tcW w:w="3086" w:type="dxa"/>
            <w:shd w:val="clear" w:color="auto" w:fill="F7CAAC"/>
          </w:tcPr>
          <w:p w14:paraId="576C69B5" w14:textId="77777777" w:rsidR="00A55E43" w:rsidRPr="00A55E43" w:rsidRDefault="00A55E43" w:rsidP="00A55E43">
            <w:pPr>
              <w:jc w:val="both"/>
              <w:rPr>
                <w:b/>
              </w:rPr>
            </w:pPr>
            <w:r w:rsidRPr="00A55E43">
              <w:rPr>
                <w:b/>
              </w:rPr>
              <w:t>Vyučující</w:t>
            </w:r>
          </w:p>
        </w:tc>
        <w:tc>
          <w:tcPr>
            <w:tcW w:w="6769" w:type="dxa"/>
            <w:gridSpan w:val="7"/>
            <w:tcBorders>
              <w:bottom w:val="nil"/>
            </w:tcBorders>
          </w:tcPr>
          <w:p w14:paraId="75202E2D" w14:textId="677A3477" w:rsidR="00A55E43" w:rsidRPr="00A55E43" w:rsidRDefault="00A55E43" w:rsidP="00DA1A52">
            <w:pPr>
              <w:jc w:val="both"/>
            </w:pPr>
            <w:del w:id="552" w:author="Pavla Trefilová" w:date="2019-09-10T12:56:00Z">
              <w:r w:rsidRPr="00A55E43" w:rsidDel="00B72E09">
                <w:delText>doc</w:delText>
              </w:r>
            </w:del>
            <w:ins w:id="553" w:author="Pavla Trefilová" w:date="2019-09-10T12:56:00Z">
              <w:r w:rsidR="00B72E09">
                <w:t>prof</w:t>
              </w:r>
            </w:ins>
            <w:r w:rsidRPr="00A55E43">
              <w:t>. Ing. Rastislav Rajnoha, PhD. - přednášky (</w:t>
            </w:r>
            <w:r w:rsidR="005C07FB">
              <w:t>9</w:t>
            </w:r>
            <w:r w:rsidRPr="00A55E43">
              <w:t>0%)</w:t>
            </w:r>
            <w:r w:rsidR="005C07FB">
              <w:t>, Ing. Tomáš Janů – přednášky (10%)</w:t>
            </w:r>
            <w:r w:rsidR="002B3D10">
              <w:t xml:space="preserve"> – ext.</w:t>
            </w:r>
          </w:p>
        </w:tc>
      </w:tr>
      <w:tr w:rsidR="00A55E43" w:rsidRPr="00A55E43" w14:paraId="3D037E90" w14:textId="77777777" w:rsidTr="00A55E43">
        <w:trPr>
          <w:trHeight w:val="56"/>
        </w:trPr>
        <w:tc>
          <w:tcPr>
            <w:tcW w:w="9855" w:type="dxa"/>
            <w:gridSpan w:val="8"/>
            <w:tcBorders>
              <w:top w:val="nil"/>
            </w:tcBorders>
          </w:tcPr>
          <w:p w14:paraId="6740D3A0" w14:textId="77777777" w:rsidR="00A55E43" w:rsidRPr="00A55E43" w:rsidRDefault="00A55E43" w:rsidP="00A55E43">
            <w:pPr>
              <w:jc w:val="both"/>
            </w:pPr>
          </w:p>
        </w:tc>
      </w:tr>
      <w:tr w:rsidR="00A55E43" w:rsidRPr="00A55E43" w14:paraId="4B33A428" w14:textId="77777777" w:rsidTr="00A55E43">
        <w:tc>
          <w:tcPr>
            <w:tcW w:w="3086" w:type="dxa"/>
            <w:shd w:val="clear" w:color="auto" w:fill="F7CAAC"/>
          </w:tcPr>
          <w:p w14:paraId="4A1B2132" w14:textId="77777777" w:rsidR="00A55E43" w:rsidRPr="00A55E43" w:rsidRDefault="00A55E43" w:rsidP="00A55E43">
            <w:pPr>
              <w:jc w:val="both"/>
              <w:rPr>
                <w:b/>
              </w:rPr>
            </w:pPr>
            <w:r w:rsidRPr="00A55E43">
              <w:rPr>
                <w:b/>
              </w:rPr>
              <w:t>Stručná anotace předmětu</w:t>
            </w:r>
          </w:p>
        </w:tc>
        <w:tc>
          <w:tcPr>
            <w:tcW w:w="6769" w:type="dxa"/>
            <w:gridSpan w:val="7"/>
            <w:tcBorders>
              <w:bottom w:val="nil"/>
            </w:tcBorders>
          </w:tcPr>
          <w:p w14:paraId="0DD54E90" w14:textId="77777777" w:rsidR="00A55E43" w:rsidRPr="00A55E43" w:rsidRDefault="00A55E43" w:rsidP="00A55E43">
            <w:pPr>
              <w:jc w:val="both"/>
            </w:pPr>
          </w:p>
        </w:tc>
      </w:tr>
      <w:tr w:rsidR="00A55E43" w:rsidRPr="00A55E43" w14:paraId="428E56B3" w14:textId="77777777" w:rsidTr="00A55E43">
        <w:trPr>
          <w:trHeight w:val="992"/>
        </w:trPr>
        <w:tc>
          <w:tcPr>
            <w:tcW w:w="9855" w:type="dxa"/>
            <w:gridSpan w:val="8"/>
            <w:tcBorders>
              <w:top w:val="nil"/>
              <w:bottom w:val="single" w:sz="12" w:space="0" w:color="auto"/>
            </w:tcBorders>
          </w:tcPr>
          <w:p w14:paraId="172D7511" w14:textId="77777777" w:rsidR="00A55E43" w:rsidRPr="00A55E43" w:rsidRDefault="00A55E43" w:rsidP="00A55E43">
            <w:pPr>
              <w:jc w:val="both"/>
            </w:pPr>
            <w:r w:rsidRPr="00A55E43">
              <w:t>Cílem předmětu je seznámit studenty se specifiky informační podpory ekonomického řízení podniku. Předmět se zaměřuje na využití metod systémové a informační podpory v oblasti manažérského plánování, rozhodování, manažérského účetnictví a controllingu. Informační systém na bázi Business Intelligence je využíván jako informační podpora taktického a strategického řízení firem, zejména pro sestavování podnikových plánů a rozpočtů, dále pro měření a vyhodnocování výkonnosti podnikových procesů a jejích KPI. Kurs seznamuje posluchače s praktickými aspekty fungování informační podpory typu Business Intelligence, exekutivních a manažérských informačních systémů (EIS, MIS, CIS), které posluchačům umožní bezproblémovou orientaci v daném tématu a přispějí k rozšíření znalostí v oblastech ekonomického řízení firmy s využitím sofistikované softvérové informační podpory na bázi OLAP - DW nebo také MS Excel. Posluchači získají znalosti a dovednosti, které jsou specifické pro řízení podniku na bázi ekonomického controllingového řízení s využitím informační podpory včetně získání praktických zkušeností s využitím informačních systémů používaných v podnikové praxi. Ověření získaných znalostí a zkušeností bude rovněž provedeno prostřednictvím počítačem řízené podnikové manažerské simulace realizované v počítačovém laboratoriu v průběhu celého semestru.</w:t>
            </w:r>
          </w:p>
          <w:p w14:paraId="45F0BB2F" w14:textId="77777777" w:rsidR="00A55E43" w:rsidRPr="00A55E43" w:rsidRDefault="00A55E43" w:rsidP="005961AC">
            <w:pPr>
              <w:numPr>
                <w:ilvl w:val="0"/>
                <w:numId w:val="67"/>
              </w:numPr>
              <w:ind w:left="250" w:hanging="250"/>
              <w:contextualSpacing/>
              <w:jc w:val="both"/>
            </w:pPr>
            <w:r w:rsidRPr="00A55E43">
              <w:t xml:space="preserve">Informační podpora top-managementu, postavení MIS/CIS (EIS) v celofiremní informační strategii, vazba na systémy ERP, CRM, SCM. </w:t>
            </w:r>
          </w:p>
          <w:p w14:paraId="3F49C1C8" w14:textId="77777777" w:rsidR="00A55E43" w:rsidRPr="00A55E43" w:rsidRDefault="00A55E43" w:rsidP="005961AC">
            <w:pPr>
              <w:numPr>
                <w:ilvl w:val="0"/>
                <w:numId w:val="67"/>
              </w:numPr>
              <w:ind w:left="250" w:hanging="250"/>
              <w:contextualSpacing/>
              <w:jc w:val="both"/>
            </w:pPr>
            <w:r w:rsidRPr="00A55E43">
              <w:t xml:space="preserve">Procesy ekonomického řízení firmy a jejích procesů na bázi Business Intelligence informační podpory. </w:t>
            </w:r>
          </w:p>
          <w:p w14:paraId="0B9BE8FB" w14:textId="77777777" w:rsidR="00A55E43" w:rsidRPr="00A55E43" w:rsidRDefault="00A55E43" w:rsidP="005961AC">
            <w:pPr>
              <w:numPr>
                <w:ilvl w:val="0"/>
                <w:numId w:val="67"/>
              </w:numPr>
              <w:ind w:left="250" w:hanging="250"/>
              <w:contextualSpacing/>
              <w:jc w:val="both"/>
            </w:pPr>
            <w:r w:rsidRPr="00A55E43">
              <w:t>Měření a řízení ekonomických procesů z hlediska manažérských potřeb na úrovni vrcholového řízení firmy.</w:t>
            </w:r>
          </w:p>
          <w:p w14:paraId="7745980F" w14:textId="77777777" w:rsidR="00A55E43" w:rsidRPr="00A55E43" w:rsidRDefault="00A55E43" w:rsidP="005961AC">
            <w:pPr>
              <w:numPr>
                <w:ilvl w:val="0"/>
                <w:numId w:val="67"/>
              </w:numPr>
              <w:ind w:left="250" w:hanging="250"/>
              <w:contextualSpacing/>
              <w:jc w:val="both"/>
            </w:pPr>
            <w:r w:rsidRPr="00A55E43">
              <w:t>Základní struktura informačních systémů DSS (</w:t>
            </w:r>
            <w:r w:rsidRPr="00A55E43">
              <w:rPr>
                <w:lang w:val="en-GB"/>
              </w:rPr>
              <w:t>Decision Support System</w:t>
            </w:r>
            <w:r w:rsidRPr="00A55E43">
              <w:t>), EIS (</w:t>
            </w:r>
            <w:r w:rsidRPr="00A55E43">
              <w:rPr>
                <w:lang w:val="en-GB"/>
              </w:rPr>
              <w:t>Executive Information System</w:t>
            </w:r>
            <w:r w:rsidRPr="00A55E43">
              <w:t>) nebo také CIS (</w:t>
            </w:r>
            <w:r w:rsidRPr="00A55E43">
              <w:rPr>
                <w:lang w:val="en-GB"/>
              </w:rPr>
              <w:t>Controlling Information System</w:t>
            </w:r>
            <w:r w:rsidRPr="00A55E43">
              <w:t xml:space="preserve">). </w:t>
            </w:r>
          </w:p>
          <w:p w14:paraId="43E75E1A" w14:textId="77777777" w:rsidR="00A55E43" w:rsidRPr="00A55E43" w:rsidRDefault="00A55E43" w:rsidP="005961AC">
            <w:pPr>
              <w:numPr>
                <w:ilvl w:val="0"/>
                <w:numId w:val="67"/>
              </w:numPr>
              <w:ind w:left="250" w:hanging="250"/>
              <w:contextualSpacing/>
              <w:jc w:val="both"/>
            </w:pPr>
            <w:r w:rsidRPr="00A55E43">
              <w:t>Plánovací a analytické procesy z pohledu strategického a taktického řízení firmy a jejích informační podpora. Systém SIOP (Systém integrovaného operativního plánování).</w:t>
            </w:r>
          </w:p>
          <w:p w14:paraId="1E11DF98" w14:textId="77777777" w:rsidR="00A55E43" w:rsidRPr="00A55E43" w:rsidRDefault="00A55E43" w:rsidP="005961AC">
            <w:pPr>
              <w:numPr>
                <w:ilvl w:val="0"/>
                <w:numId w:val="67"/>
              </w:numPr>
              <w:ind w:left="250" w:hanging="250"/>
              <w:contextualSpacing/>
              <w:jc w:val="both"/>
            </w:pPr>
            <w:r w:rsidRPr="00A55E43">
              <w:t xml:space="preserve">Informační podpora strategického řízení, plánování a controllingu na bázi metodiky BSC (Balanced Scorecard), softwarová podpora na vybrané informační platformě. </w:t>
            </w:r>
          </w:p>
          <w:p w14:paraId="2EBB7D06" w14:textId="77777777" w:rsidR="00A55E43" w:rsidRPr="00A55E43" w:rsidRDefault="00A55E43" w:rsidP="005961AC">
            <w:pPr>
              <w:numPr>
                <w:ilvl w:val="0"/>
                <w:numId w:val="67"/>
              </w:numPr>
              <w:ind w:left="250" w:hanging="250"/>
              <w:contextualSpacing/>
              <w:jc w:val="both"/>
            </w:pPr>
            <w:r w:rsidRPr="00A55E43">
              <w:t xml:space="preserve">Plánování a controlling operativního řízení v oblasti marketingu, obchodu a prodejní výkonnosti a jejích informační podpora. </w:t>
            </w:r>
          </w:p>
          <w:p w14:paraId="69B8087F" w14:textId="77777777" w:rsidR="00A55E43" w:rsidRPr="00A55E43" w:rsidRDefault="00A55E43" w:rsidP="005961AC">
            <w:pPr>
              <w:numPr>
                <w:ilvl w:val="0"/>
                <w:numId w:val="67"/>
              </w:numPr>
              <w:ind w:left="250" w:hanging="250"/>
              <w:contextualSpacing/>
              <w:jc w:val="both"/>
            </w:pPr>
            <w:r w:rsidRPr="00A55E43">
              <w:t>Plánování a controlling v oblasti operativního řízení podnikových zdrojů - výroba, materiálové hospodářství, logistika, doprava, sklady, energetické hospodářství a jiné.</w:t>
            </w:r>
          </w:p>
          <w:p w14:paraId="542AEE9D" w14:textId="77777777" w:rsidR="00A55E43" w:rsidRPr="00A55E43" w:rsidRDefault="00A55E43" w:rsidP="005961AC">
            <w:pPr>
              <w:numPr>
                <w:ilvl w:val="0"/>
                <w:numId w:val="67"/>
              </w:numPr>
              <w:ind w:left="250" w:hanging="250"/>
              <w:contextualSpacing/>
              <w:jc w:val="both"/>
            </w:pPr>
            <w:r w:rsidRPr="00A55E43">
              <w:t xml:space="preserve">Plánování a controlling v oblasti tvorby výkonu (ziskovosti), multidimenzionální controllingový reporting z hlediska produktů, trhů, zákazníků apod. a jejích informační podpora. </w:t>
            </w:r>
          </w:p>
          <w:p w14:paraId="0E10EE41" w14:textId="77777777" w:rsidR="00A55E43" w:rsidRPr="00A55E43" w:rsidRDefault="00A55E43" w:rsidP="005961AC">
            <w:pPr>
              <w:numPr>
                <w:ilvl w:val="0"/>
                <w:numId w:val="67"/>
              </w:numPr>
              <w:ind w:left="250" w:hanging="250"/>
              <w:contextualSpacing/>
              <w:jc w:val="both"/>
            </w:pPr>
            <w:r w:rsidRPr="00A55E43">
              <w:t xml:space="preserve">Finanční analýzy a plánování a controlling finanční výkonnosti a jejích informační podpora. Plánování a controlling likvidity a jejích informační podpora. </w:t>
            </w:r>
          </w:p>
          <w:p w14:paraId="3A90F8B3" w14:textId="77777777" w:rsidR="00A55E43" w:rsidRPr="00A55E43" w:rsidRDefault="00A55E43" w:rsidP="005961AC">
            <w:pPr>
              <w:numPr>
                <w:ilvl w:val="0"/>
                <w:numId w:val="67"/>
              </w:numPr>
              <w:ind w:left="250" w:hanging="250"/>
              <w:contextualSpacing/>
              <w:jc w:val="both"/>
            </w:pPr>
            <w:r w:rsidRPr="00A55E43">
              <w:t xml:space="preserve">Tvorba informačního systému EIS/CIS pro potřeby strategického a taktického ekonomického řízení firmy na bázi controllingového systému řízení v prostředí MS Excel. </w:t>
            </w:r>
          </w:p>
          <w:p w14:paraId="66A1B0A2" w14:textId="77777777" w:rsidR="00A55E43" w:rsidRPr="00A55E43" w:rsidRDefault="00A55E43" w:rsidP="005961AC">
            <w:pPr>
              <w:numPr>
                <w:ilvl w:val="0"/>
                <w:numId w:val="67"/>
              </w:numPr>
              <w:ind w:left="250" w:hanging="250"/>
              <w:contextualSpacing/>
              <w:jc w:val="both"/>
            </w:pPr>
            <w:r w:rsidRPr="00A55E43">
              <w:t>Implementace a aplikace vytvořeného EIS/CIS typu Business Intelligence v manažérsko-ekonomickém simulačním prostředí LUDUS.</w:t>
            </w:r>
          </w:p>
          <w:p w14:paraId="64022D3D" w14:textId="77777777" w:rsidR="00A55E43" w:rsidRPr="00A55E43" w:rsidRDefault="00A55E43" w:rsidP="00A55E43">
            <w:pPr>
              <w:ind w:left="36"/>
              <w:jc w:val="both"/>
            </w:pPr>
            <w:r w:rsidRPr="00A55E43">
              <w:t xml:space="preserve">V průběhu celého semestru bude rovněž realizována praktická simulace ekonomického řízení firmy a jeho informační podpory prostřednictvím počítačem řízené podnikové manažerské simulace v časovém horizontu 1 účetního roka.  </w:t>
            </w:r>
          </w:p>
        </w:tc>
      </w:tr>
      <w:tr w:rsidR="00A55E43" w:rsidRPr="00A55E43" w14:paraId="7EBBADC9" w14:textId="77777777" w:rsidTr="00A55E43">
        <w:trPr>
          <w:trHeight w:val="265"/>
        </w:trPr>
        <w:tc>
          <w:tcPr>
            <w:tcW w:w="3653" w:type="dxa"/>
            <w:gridSpan w:val="2"/>
            <w:tcBorders>
              <w:top w:val="nil"/>
            </w:tcBorders>
            <w:shd w:val="clear" w:color="auto" w:fill="F7CAAC"/>
          </w:tcPr>
          <w:p w14:paraId="69A0ED30" w14:textId="77777777" w:rsidR="00A55E43" w:rsidRPr="00A55E43" w:rsidRDefault="00A55E43" w:rsidP="00A55E43">
            <w:pPr>
              <w:jc w:val="both"/>
            </w:pPr>
            <w:r w:rsidRPr="00A55E43">
              <w:rPr>
                <w:b/>
              </w:rPr>
              <w:t>Studijní literatura a studijní pomůcky</w:t>
            </w:r>
          </w:p>
        </w:tc>
        <w:tc>
          <w:tcPr>
            <w:tcW w:w="6202" w:type="dxa"/>
            <w:gridSpan w:val="6"/>
            <w:tcBorders>
              <w:top w:val="nil"/>
              <w:bottom w:val="nil"/>
            </w:tcBorders>
          </w:tcPr>
          <w:p w14:paraId="5DB8344F" w14:textId="77777777" w:rsidR="00A55E43" w:rsidRPr="00A55E43" w:rsidRDefault="00A55E43" w:rsidP="00A55E43">
            <w:pPr>
              <w:jc w:val="both"/>
            </w:pPr>
          </w:p>
        </w:tc>
      </w:tr>
      <w:tr w:rsidR="00A55E43" w:rsidRPr="00A55E43" w14:paraId="5C11D0F1" w14:textId="77777777" w:rsidTr="00A55E43">
        <w:trPr>
          <w:trHeight w:val="1497"/>
        </w:trPr>
        <w:tc>
          <w:tcPr>
            <w:tcW w:w="9855" w:type="dxa"/>
            <w:gridSpan w:val="8"/>
            <w:tcBorders>
              <w:top w:val="nil"/>
            </w:tcBorders>
          </w:tcPr>
          <w:p w14:paraId="0106F83A" w14:textId="77777777" w:rsidR="00A55E43" w:rsidRPr="00A55E43" w:rsidRDefault="00A55E43" w:rsidP="00A55E43">
            <w:pPr>
              <w:jc w:val="both"/>
              <w:rPr>
                <w:b/>
              </w:rPr>
            </w:pPr>
            <w:r w:rsidRPr="00A55E43">
              <w:rPr>
                <w:b/>
              </w:rPr>
              <w:t>Povinná literatura</w:t>
            </w:r>
          </w:p>
          <w:p w14:paraId="036D7475" w14:textId="77777777" w:rsidR="00A55E43" w:rsidRPr="00A55E43" w:rsidRDefault="00A55E43" w:rsidP="00A55E43">
            <w:pPr>
              <w:jc w:val="both"/>
              <w:rPr>
                <w:rFonts w:eastAsia="Calibri"/>
                <w:lang w:val="sk-SK"/>
              </w:rPr>
            </w:pPr>
            <w:r w:rsidRPr="00A55E43">
              <w:rPr>
                <w:caps/>
              </w:rPr>
              <w:t>Basl</w:t>
            </w:r>
            <w:r w:rsidRPr="00A55E43">
              <w:t>, J.</w:t>
            </w:r>
            <w:r>
              <w:t>,</w:t>
            </w:r>
            <w:r w:rsidRPr="00A55E43">
              <w:t xml:space="preserve"> </w:t>
            </w:r>
            <w:r w:rsidRPr="00A55E43">
              <w:rPr>
                <w:caps/>
              </w:rPr>
              <w:t>Blažíček</w:t>
            </w:r>
            <w:r>
              <w:rPr>
                <w:caps/>
              </w:rPr>
              <w:t>, R</w:t>
            </w:r>
            <w:r w:rsidRPr="00A55E43">
              <w:t xml:space="preserve">. </w:t>
            </w:r>
            <w:r w:rsidRPr="00A55E43">
              <w:rPr>
                <w:i/>
              </w:rPr>
              <w:t>Podnikové informační systémy.</w:t>
            </w:r>
            <w:r w:rsidRPr="00A55E43">
              <w:t xml:space="preserve"> </w:t>
            </w:r>
            <w:r w:rsidRPr="00A55E43">
              <w:rPr>
                <w:rFonts w:eastAsia="Calibri"/>
                <w:lang w:val="sk-SK"/>
              </w:rPr>
              <w:t xml:space="preserve">3. aktualizované a </w:t>
            </w:r>
            <w:r w:rsidRPr="00A55E43">
              <w:rPr>
                <w:rFonts w:eastAsia="Calibri"/>
              </w:rPr>
              <w:t>doplněné vydání</w:t>
            </w:r>
            <w:r w:rsidRPr="00A55E43">
              <w:rPr>
                <w:bCs/>
              </w:rPr>
              <w:t xml:space="preserve">. </w:t>
            </w:r>
            <w:r w:rsidRPr="00A55E43">
              <w:t xml:space="preserve">Praha: Grada, 2012, 328 s. </w:t>
            </w:r>
            <w:r w:rsidRPr="00A55E43">
              <w:rPr>
                <w:rFonts w:eastAsia="Calibri"/>
                <w:lang w:val="sk-SK"/>
              </w:rPr>
              <w:t>ISBN 978-80-247-4307-3.</w:t>
            </w:r>
          </w:p>
          <w:p w14:paraId="19196681" w14:textId="77777777" w:rsidR="00A55E43" w:rsidRPr="00A55E43" w:rsidRDefault="00A55E43" w:rsidP="00A55E43">
            <w:pPr>
              <w:jc w:val="both"/>
            </w:pPr>
            <w:r w:rsidRPr="00A55E43">
              <w:rPr>
                <w:caps/>
              </w:rPr>
              <w:t>Molnár</w:t>
            </w:r>
            <w:r w:rsidRPr="00A55E43">
              <w:t xml:space="preserve">, Z. </w:t>
            </w:r>
            <w:r w:rsidRPr="00A55E43">
              <w:rPr>
                <w:i/>
              </w:rPr>
              <w:t>Podnikové informační systémy.</w:t>
            </w:r>
            <w:r w:rsidRPr="00A55E43">
              <w:t xml:space="preserve"> 2. přepracované vydání. Praha: Česká technika - nakladatelství ČVUT, 2009, 195 s. ISBN 978-80-01-04380-6. </w:t>
            </w:r>
          </w:p>
          <w:p w14:paraId="7E7E1219" w14:textId="77777777" w:rsidR="00A55E43" w:rsidRPr="00A55E43" w:rsidRDefault="00A55E43" w:rsidP="00A55E43">
            <w:pPr>
              <w:jc w:val="both"/>
              <w:outlineLvl w:val="0"/>
              <w:rPr>
                <w:bCs/>
                <w:kern w:val="36"/>
                <w:lang w:val="sk-SK" w:eastAsia="sk-SK"/>
              </w:rPr>
            </w:pPr>
            <w:r w:rsidRPr="00A55E43">
              <w:rPr>
                <w:bCs/>
                <w:caps/>
                <w:kern w:val="36"/>
                <w:lang w:val="sk-SK" w:eastAsia="sk-SK"/>
              </w:rPr>
              <w:t>Novotný</w:t>
            </w:r>
            <w:r w:rsidRPr="00A55E43">
              <w:rPr>
                <w:bCs/>
                <w:kern w:val="36"/>
                <w:lang w:val="sk-SK" w:eastAsia="sk-SK"/>
              </w:rPr>
              <w:t>,</w:t>
            </w:r>
            <w:r>
              <w:rPr>
                <w:bCs/>
                <w:kern w:val="36"/>
                <w:lang w:val="sk-SK" w:eastAsia="sk-SK"/>
              </w:rPr>
              <w:t xml:space="preserve"> O.</w:t>
            </w:r>
            <w:hyperlink r:id="rId33" w:history="1">
              <w:r w:rsidRPr="00A55E43">
                <w:rPr>
                  <w:bCs/>
                  <w:kern w:val="36"/>
                  <w:lang w:val="sk-SK" w:eastAsia="sk-SK"/>
                </w:rPr>
                <w:t>,</w:t>
              </w:r>
            </w:hyperlink>
            <w:r>
              <w:rPr>
                <w:bCs/>
                <w:kern w:val="36"/>
                <w:lang w:val="sk-SK" w:eastAsia="sk-SK"/>
              </w:rPr>
              <w:t xml:space="preserve"> POUR, J., SLÁNSKÝ, D.</w:t>
            </w:r>
            <w:r w:rsidRPr="00A55E43">
              <w:rPr>
                <w:bCs/>
                <w:caps/>
                <w:kern w:val="36"/>
                <w:lang w:val="sk-SK" w:eastAsia="sk-SK"/>
              </w:rPr>
              <w:t xml:space="preserve"> </w:t>
            </w:r>
            <w:r w:rsidRPr="00A55E43">
              <w:rPr>
                <w:bCs/>
                <w:i/>
                <w:kern w:val="36"/>
                <w:lang w:val="sk-SK" w:eastAsia="sk-SK"/>
              </w:rPr>
              <w:t xml:space="preserve">Business Intelligence: </w:t>
            </w:r>
            <w:r w:rsidRPr="00A55E43">
              <w:rPr>
                <w:bCs/>
                <w:i/>
                <w:kern w:val="36"/>
                <w:lang w:eastAsia="sk-SK"/>
              </w:rPr>
              <w:t>Jak využít bohatství ve vašich datech</w:t>
            </w:r>
            <w:r w:rsidRPr="00A55E43">
              <w:rPr>
                <w:bCs/>
                <w:kern w:val="36"/>
                <w:lang w:eastAsia="sk-SK"/>
              </w:rPr>
              <w:t xml:space="preserve">. </w:t>
            </w:r>
            <w:r w:rsidRPr="00A55E43">
              <w:rPr>
                <w:bCs/>
                <w:kern w:val="36"/>
                <w:lang w:val="sk-SK" w:eastAsia="sk-SK"/>
              </w:rPr>
              <w:t>Praha: Grada, 2005, 256 s. ISBN 80-247-1094-3.</w:t>
            </w:r>
          </w:p>
          <w:p w14:paraId="45894299" w14:textId="77777777" w:rsidR="00A55E43" w:rsidRPr="00A55E43" w:rsidRDefault="00A55E43" w:rsidP="00A55E43">
            <w:pPr>
              <w:jc w:val="both"/>
              <w:rPr>
                <w:b/>
              </w:rPr>
            </w:pPr>
            <w:r w:rsidRPr="00A55E43">
              <w:rPr>
                <w:b/>
              </w:rPr>
              <w:t>Doporučená literatura</w:t>
            </w:r>
          </w:p>
          <w:p w14:paraId="3DCCBAD4" w14:textId="77777777" w:rsidR="00A55E43" w:rsidRPr="00A55E43" w:rsidRDefault="00A55E43" w:rsidP="00A55E43">
            <w:pPr>
              <w:jc w:val="both"/>
              <w:rPr>
                <w:lang w:val="sk-SK" w:eastAsia="sk-SK"/>
              </w:rPr>
            </w:pPr>
            <w:r w:rsidRPr="00A55E43">
              <w:rPr>
                <w:caps/>
                <w:lang w:val="sk-SK" w:eastAsia="sk-SK"/>
              </w:rPr>
              <w:t>Haag</w:t>
            </w:r>
            <w:r w:rsidRPr="00A55E43">
              <w:rPr>
                <w:lang w:val="sk-SK" w:eastAsia="sk-SK"/>
              </w:rPr>
              <w:t>, S.</w:t>
            </w:r>
            <w:r>
              <w:rPr>
                <w:lang w:val="sk-SK" w:eastAsia="sk-SK"/>
              </w:rPr>
              <w:t>,</w:t>
            </w:r>
            <w:r w:rsidRPr="00A55E43">
              <w:rPr>
                <w:lang w:val="sk-SK" w:eastAsia="sk-SK"/>
              </w:rPr>
              <w:t xml:space="preserve"> </w:t>
            </w:r>
            <w:r w:rsidRPr="00A55E43">
              <w:rPr>
                <w:caps/>
                <w:lang w:val="sk-SK" w:eastAsia="sk-SK"/>
              </w:rPr>
              <w:t>Cummings</w:t>
            </w:r>
            <w:r>
              <w:rPr>
                <w:caps/>
                <w:lang w:val="sk-SK" w:eastAsia="sk-SK"/>
              </w:rPr>
              <w:t>, M</w:t>
            </w:r>
            <w:r w:rsidRPr="00A55E43">
              <w:rPr>
                <w:lang w:val="sk-SK" w:eastAsia="sk-SK"/>
              </w:rPr>
              <w:t xml:space="preserve">. </w:t>
            </w:r>
            <w:r w:rsidRPr="00A55E43">
              <w:rPr>
                <w:i/>
                <w:lang w:val="sk-SK" w:eastAsia="sk-SK"/>
              </w:rPr>
              <w:t>Management Information Systems for the Information Age</w:t>
            </w:r>
            <w:r w:rsidRPr="00A55E43">
              <w:rPr>
                <w:lang w:val="sk-SK" w:eastAsia="sk-SK"/>
              </w:rPr>
              <w:t xml:space="preserve">. </w:t>
            </w:r>
            <w:r w:rsidRPr="00A55E43">
              <w:rPr>
                <w:bCs/>
              </w:rPr>
              <w:t>9</w:t>
            </w:r>
            <w:r w:rsidRPr="00A55E43">
              <w:rPr>
                <w:bCs/>
                <w:vertAlign w:val="superscript"/>
              </w:rPr>
              <w:t>th</w:t>
            </w:r>
            <w:r w:rsidRPr="00A55E43">
              <w:rPr>
                <w:bCs/>
              </w:rPr>
              <w:t xml:space="preserve"> ed</w:t>
            </w:r>
            <w:r w:rsidRPr="00A55E43">
              <w:rPr>
                <w:rFonts w:eastAsia="Calibri"/>
                <w:lang w:val="sk-SK"/>
              </w:rPr>
              <w:t>.</w:t>
            </w:r>
            <w:r w:rsidRPr="00A55E43">
              <w:rPr>
                <w:lang w:val="sk-SK" w:eastAsia="sk-SK"/>
              </w:rPr>
              <w:t xml:space="preserve"> San Diego: McGraw - Hill, 2012, ISBN 978-0-073-37685-1.</w:t>
            </w:r>
          </w:p>
          <w:p w14:paraId="72282949" w14:textId="77777777" w:rsidR="00A55E43" w:rsidRPr="00A55E43" w:rsidRDefault="00A55E43" w:rsidP="00A55E43">
            <w:pPr>
              <w:autoSpaceDE w:val="0"/>
              <w:autoSpaceDN w:val="0"/>
              <w:adjustRightInd w:val="0"/>
              <w:jc w:val="both"/>
            </w:pPr>
            <w:r w:rsidRPr="00A55E43">
              <w:rPr>
                <w:rFonts w:eastAsia="Calibri"/>
                <w:caps/>
                <w:lang w:val="sk-SK"/>
              </w:rPr>
              <w:t>Laudon</w:t>
            </w:r>
            <w:r w:rsidRPr="00A55E43">
              <w:rPr>
                <w:rFonts w:eastAsia="Calibri"/>
                <w:lang w:val="sk-SK"/>
              </w:rPr>
              <w:t>, K.C.</w:t>
            </w:r>
            <w:r>
              <w:rPr>
                <w:rFonts w:eastAsia="Calibri"/>
                <w:lang w:val="sk-SK"/>
              </w:rPr>
              <w:t>,</w:t>
            </w:r>
            <w:r w:rsidRPr="00A55E43">
              <w:rPr>
                <w:rFonts w:eastAsia="Calibri"/>
                <w:lang w:val="sk-SK"/>
              </w:rPr>
              <w:t xml:space="preserve"> </w:t>
            </w:r>
            <w:r w:rsidRPr="00A55E43">
              <w:rPr>
                <w:rFonts w:eastAsia="Calibri"/>
                <w:caps/>
                <w:lang w:val="sk-SK"/>
              </w:rPr>
              <w:t>Laudon</w:t>
            </w:r>
            <w:r>
              <w:rPr>
                <w:rFonts w:eastAsia="Calibri"/>
                <w:caps/>
                <w:lang w:val="sk-SK"/>
              </w:rPr>
              <w:t>, J.P</w:t>
            </w:r>
            <w:r w:rsidRPr="00A55E43">
              <w:rPr>
                <w:rFonts w:eastAsia="Calibri"/>
                <w:lang w:val="sk-SK"/>
              </w:rPr>
              <w:t xml:space="preserve">. </w:t>
            </w:r>
            <w:r w:rsidRPr="00A55E43">
              <w:rPr>
                <w:rFonts w:eastAsia="Calibri"/>
                <w:i/>
                <w:lang w:val="sk-SK"/>
              </w:rPr>
              <w:t>Management Information Systems - Managing the Digital Firm</w:t>
            </w:r>
            <w:r w:rsidRPr="00A55E43">
              <w:rPr>
                <w:rFonts w:eastAsia="Calibri"/>
                <w:lang w:val="sk-SK"/>
              </w:rPr>
              <w:t xml:space="preserve">. </w:t>
            </w:r>
            <w:r w:rsidRPr="00A55E43">
              <w:rPr>
                <w:bCs/>
              </w:rPr>
              <w:t>13</w:t>
            </w:r>
            <w:r w:rsidRPr="00A55E43">
              <w:rPr>
                <w:bCs/>
                <w:vertAlign w:val="superscript"/>
              </w:rPr>
              <w:t>th</w:t>
            </w:r>
            <w:r w:rsidRPr="00A55E43">
              <w:rPr>
                <w:bCs/>
              </w:rPr>
              <w:t xml:space="preserve"> ed</w:t>
            </w:r>
            <w:r w:rsidRPr="00A55E43">
              <w:rPr>
                <w:rFonts w:eastAsia="Calibri"/>
                <w:lang w:val="sk-SK"/>
              </w:rPr>
              <w:t xml:space="preserve">. </w:t>
            </w:r>
            <w:r w:rsidRPr="00A55E43">
              <w:rPr>
                <w:szCs w:val="16"/>
                <w:lang w:eastAsia="sk-SK"/>
              </w:rPr>
              <w:t>New Jersey: Pearson Prentice Hall</w:t>
            </w:r>
            <w:r w:rsidRPr="00A55E43">
              <w:rPr>
                <w:rFonts w:eastAsia="Calibri"/>
                <w:lang w:val="sk-SK"/>
              </w:rPr>
              <w:t xml:space="preserve">, 2014, 588 s. </w:t>
            </w:r>
            <w:r w:rsidRPr="00A55E43">
              <w:t xml:space="preserve">ISBN: 978-0-273-78997-0. </w:t>
            </w:r>
          </w:p>
          <w:p w14:paraId="09C4C04C" w14:textId="77777777" w:rsidR="00A55E43" w:rsidRPr="00A55E43" w:rsidRDefault="00A55E43" w:rsidP="00A55E43">
            <w:pPr>
              <w:jc w:val="both"/>
              <w:outlineLvl w:val="0"/>
              <w:rPr>
                <w:bCs/>
                <w:kern w:val="36"/>
                <w:lang w:val="sk-SK" w:eastAsia="sk-SK"/>
              </w:rPr>
            </w:pPr>
            <w:r w:rsidRPr="00A55E43">
              <w:rPr>
                <w:bCs/>
                <w:kern w:val="36"/>
                <w:lang w:val="sk-SK" w:eastAsia="sk-SK"/>
              </w:rPr>
              <w:t>POWER, D.J.</w:t>
            </w:r>
            <w:r>
              <w:rPr>
                <w:bCs/>
                <w:kern w:val="36"/>
                <w:lang w:val="sk-SK" w:eastAsia="sk-SK"/>
              </w:rPr>
              <w:t>,</w:t>
            </w:r>
            <w:r w:rsidRPr="00A55E43">
              <w:rPr>
                <w:bCs/>
                <w:kern w:val="36"/>
                <w:lang w:val="sk-SK" w:eastAsia="sk-SK"/>
              </w:rPr>
              <w:t xml:space="preserve"> </w:t>
            </w:r>
            <w:r w:rsidRPr="00A55E43">
              <w:rPr>
                <w:bCs/>
                <w:caps/>
                <w:kern w:val="36"/>
                <w:lang w:val="sk-SK" w:eastAsia="sk-SK"/>
              </w:rPr>
              <w:t>Heavin</w:t>
            </w:r>
            <w:r>
              <w:rPr>
                <w:bCs/>
                <w:caps/>
                <w:kern w:val="36"/>
                <w:lang w:val="sk-SK" w:eastAsia="sk-SK"/>
              </w:rPr>
              <w:t>, C</w:t>
            </w:r>
            <w:r w:rsidRPr="00A55E43">
              <w:rPr>
                <w:bCs/>
                <w:kern w:val="36"/>
                <w:lang w:val="sk-SK" w:eastAsia="sk-SK"/>
              </w:rPr>
              <w:t xml:space="preserve">. </w:t>
            </w:r>
            <w:r w:rsidRPr="00A55E43">
              <w:rPr>
                <w:bCs/>
                <w:i/>
                <w:kern w:val="36"/>
                <w:lang w:val="sk-SK" w:eastAsia="sk-SK"/>
              </w:rPr>
              <w:t>Decision Support, Analytics, and Business Intelligence.</w:t>
            </w:r>
            <w:r w:rsidRPr="00A55E43">
              <w:rPr>
                <w:bCs/>
                <w:kern w:val="36"/>
                <w:lang w:val="sk-SK" w:eastAsia="sk-SK"/>
              </w:rPr>
              <w:t xml:space="preserve"> 3</w:t>
            </w:r>
            <w:r w:rsidRPr="00A55E43">
              <w:rPr>
                <w:bCs/>
                <w:kern w:val="36"/>
                <w:vertAlign w:val="superscript"/>
                <w:lang w:val="sk-SK" w:eastAsia="sk-SK"/>
              </w:rPr>
              <w:t>th</w:t>
            </w:r>
            <w:r w:rsidRPr="00A55E43">
              <w:rPr>
                <w:bCs/>
                <w:kern w:val="36"/>
                <w:lang w:val="sk-SK" w:eastAsia="sk-SK"/>
              </w:rPr>
              <w:t xml:space="preserve"> ed</w:t>
            </w:r>
            <w:r w:rsidRPr="00A55E43">
              <w:rPr>
                <w:rFonts w:eastAsia="Calibri"/>
                <w:bCs/>
                <w:kern w:val="36"/>
                <w:lang w:val="sk-SK" w:eastAsia="sk-SK"/>
              </w:rPr>
              <w:t>. New York: Business Expert Press, 2017, ISBN 978-1-63157-391-0.</w:t>
            </w:r>
          </w:p>
        </w:tc>
      </w:tr>
      <w:tr w:rsidR="00A55E43" w:rsidRPr="00A55E43" w14:paraId="607DC01C"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898345" w14:textId="77777777" w:rsidR="00A55E43" w:rsidRPr="00A55E43" w:rsidRDefault="00A55E43" w:rsidP="00A55E43">
            <w:pPr>
              <w:jc w:val="center"/>
              <w:rPr>
                <w:b/>
              </w:rPr>
            </w:pPr>
            <w:r w:rsidRPr="00A55E43">
              <w:rPr>
                <w:b/>
              </w:rPr>
              <w:t>Informace ke kombinované nebo distanční formě</w:t>
            </w:r>
          </w:p>
        </w:tc>
      </w:tr>
      <w:tr w:rsidR="00A55E43" w:rsidRPr="00A55E43" w14:paraId="021B5CBC" w14:textId="77777777" w:rsidTr="00A55E43">
        <w:tc>
          <w:tcPr>
            <w:tcW w:w="4787" w:type="dxa"/>
            <w:gridSpan w:val="3"/>
            <w:tcBorders>
              <w:top w:val="single" w:sz="2" w:space="0" w:color="auto"/>
            </w:tcBorders>
            <w:shd w:val="clear" w:color="auto" w:fill="F7CAAC"/>
          </w:tcPr>
          <w:p w14:paraId="533FEE67" w14:textId="77777777" w:rsidR="00A55E43" w:rsidRPr="00A55E43" w:rsidRDefault="00A55E43" w:rsidP="00A55E43">
            <w:pPr>
              <w:jc w:val="both"/>
            </w:pPr>
            <w:r w:rsidRPr="00A55E43">
              <w:rPr>
                <w:b/>
              </w:rPr>
              <w:t>Rozsah konzultací (soustředění)</w:t>
            </w:r>
          </w:p>
        </w:tc>
        <w:tc>
          <w:tcPr>
            <w:tcW w:w="889" w:type="dxa"/>
            <w:tcBorders>
              <w:top w:val="single" w:sz="2" w:space="0" w:color="auto"/>
            </w:tcBorders>
          </w:tcPr>
          <w:p w14:paraId="56A9C566" w14:textId="12720664" w:rsidR="00A55E43" w:rsidRPr="00A55E43" w:rsidRDefault="00BC357D" w:rsidP="00A55E43">
            <w:pPr>
              <w:jc w:val="both"/>
            </w:pPr>
            <w:r>
              <w:t>15</w:t>
            </w:r>
          </w:p>
        </w:tc>
        <w:tc>
          <w:tcPr>
            <w:tcW w:w="4179" w:type="dxa"/>
            <w:gridSpan w:val="4"/>
            <w:tcBorders>
              <w:top w:val="single" w:sz="2" w:space="0" w:color="auto"/>
            </w:tcBorders>
            <w:shd w:val="clear" w:color="auto" w:fill="F7CAAC"/>
          </w:tcPr>
          <w:p w14:paraId="4A06CE0B" w14:textId="77777777" w:rsidR="00A55E43" w:rsidRPr="00A55E43" w:rsidRDefault="00A55E43" w:rsidP="00A55E43">
            <w:pPr>
              <w:jc w:val="both"/>
              <w:rPr>
                <w:b/>
              </w:rPr>
            </w:pPr>
            <w:r w:rsidRPr="00A55E43">
              <w:rPr>
                <w:b/>
              </w:rPr>
              <w:t xml:space="preserve">hodin </w:t>
            </w:r>
          </w:p>
        </w:tc>
      </w:tr>
      <w:tr w:rsidR="00A55E43" w:rsidRPr="00A55E43" w14:paraId="05A1FDD8" w14:textId="77777777" w:rsidTr="00A55E43">
        <w:tc>
          <w:tcPr>
            <w:tcW w:w="9855" w:type="dxa"/>
            <w:gridSpan w:val="8"/>
            <w:shd w:val="clear" w:color="auto" w:fill="F7CAAC"/>
          </w:tcPr>
          <w:p w14:paraId="6EC13883" w14:textId="77777777" w:rsidR="00A55E43" w:rsidRPr="00A55E43" w:rsidRDefault="00A55E43" w:rsidP="00A55E43">
            <w:pPr>
              <w:jc w:val="both"/>
              <w:rPr>
                <w:b/>
              </w:rPr>
            </w:pPr>
            <w:r w:rsidRPr="00A55E43">
              <w:rPr>
                <w:b/>
              </w:rPr>
              <w:t>Informace o způsobu kontaktu s vyučujícím</w:t>
            </w:r>
          </w:p>
        </w:tc>
      </w:tr>
      <w:tr w:rsidR="00A55E43" w:rsidRPr="00A55E43" w14:paraId="732E5AA7" w14:textId="77777777" w:rsidTr="00A55E43">
        <w:trPr>
          <w:trHeight w:val="717"/>
        </w:trPr>
        <w:tc>
          <w:tcPr>
            <w:tcW w:w="9855" w:type="dxa"/>
            <w:gridSpan w:val="8"/>
          </w:tcPr>
          <w:p w14:paraId="32940270" w14:textId="77777777" w:rsidR="00A55E43" w:rsidRPr="00A55E43" w:rsidRDefault="00A55E43" w:rsidP="00A55E43">
            <w:pPr>
              <w:jc w:val="both"/>
            </w:pPr>
            <w:r w:rsidRPr="00A55E4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4589BF2"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rsidRPr="00A55E43" w14:paraId="13328D0B" w14:textId="77777777" w:rsidTr="00A55E43">
        <w:tc>
          <w:tcPr>
            <w:tcW w:w="9855" w:type="dxa"/>
            <w:gridSpan w:val="8"/>
            <w:tcBorders>
              <w:bottom w:val="double" w:sz="4" w:space="0" w:color="auto"/>
            </w:tcBorders>
            <w:shd w:val="clear" w:color="auto" w:fill="BDD6EE"/>
          </w:tcPr>
          <w:p w14:paraId="666386AD" w14:textId="77777777" w:rsidR="00A55E43" w:rsidRPr="00A55E43" w:rsidRDefault="00A55E43" w:rsidP="00A55E43">
            <w:pPr>
              <w:jc w:val="both"/>
              <w:rPr>
                <w:b/>
                <w:sz w:val="28"/>
              </w:rPr>
            </w:pPr>
            <w:r w:rsidRPr="00A55E43">
              <w:br w:type="page"/>
            </w:r>
            <w:r w:rsidRPr="00A55E43">
              <w:rPr>
                <w:b/>
                <w:sz w:val="28"/>
              </w:rPr>
              <w:t>B-III – Charakteristika studijního předmětu</w:t>
            </w:r>
          </w:p>
        </w:tc>
      </w:tr>
      <w:tr w:rsidR="00A55E43" w:rsidRPr="00A55E43" w14:paraId="3E44D4F0" w14:textId="77777777" w:rsidTr="00A55E43">
        <w:tc>
          <w:tcPr>
            <w:tcW w:w="3086" w:type="dxa"/>
            <w:tcBorders>
              <w:top w:val="double" w:sz="4" w:space="0" w:color="auto"/>
            </w:tcBorders>
            <w:shd w:val="clear" w:color="auto" w:fill="F7CAAC"/>
          </w:tcPr>
          <w:p w14:paraId="15598B95" w14:textId="77777777" w:rsidR="00A55E43" w:rsidRPr="00A55E43" w:rsidRDefault="00A55E43" w:rsidP="00A55E43">
            <w:pPr>
              <w:jc w:val="both"/>
              <w:rPr>
                <w:b/>
              </w:rPr>
            </w:pPr>
            <w:r w:rsidRPr="00A55E43">
              <w:rPr>
                <w:b/>
              </w:rPr>
              <w:t>Název studijního předmětu</w:t>
            </w:r>
          </w:p>
        </w:tc>
        <w:tc>
          <w:tcPr>
            <w:tcW w:w="6769" w:type="dxa"/>
            <w:gridSpan w:val="7"/>
            <w:tcBorders>
              <w:top w:val="double" w:sz="4" w:space="0" w:color="auto"/>
            </w:tcBorders>
          </w:tcPr>
          <w:p w14:paraId="274C8987" w14:textId="77777777" w:rsidR="00A55E43" w:rsidRPr="00A55E43" w:rsidRDefault="00A55E43" w:rsidP="00A55E43">
            <w:pPr>
              <w:jc w:val="both"/>
            </w:pPr>
            <w:r w:rsidRPr="00A55E43">
              <w:rPr>
                <w:lang w:val="en-GB"/>
              </w:rPr>
              <w:t>Business Economics Management Information Support</w:t>
            </w:r>
          </w:p>
        </w:tc>
      </w:tr>
      <w:tr w:rsidR="00A55E43" w:rsidRPr="00A55E43" w14:paraId="50A0CD4C" w14:textId="77777777" w:rsidTr="00A55E43">
        <w:tc>
          <w:tcPr>
            <w:tcW w:w="3086" w:type="dxa"/>
            <w:shd w:val="clear" w:color="auto" w:fill="F7CAAC"/>
          </w:tcPr>
          <w:p w14:paraId="71A9CD4E" w14:textId="77777777" w:rsidR="00A55E43" w:rsidRPr="00A55E43" w:rsidRDefault="00A55E43" w:rsidP="00A55E43">
            <w:pPr>
              <w:jc w:val="both"/>
              <w:rPr>
                <w:b/>
              </w:rPr>
            </w:pPr>
            <w:r w:rsidRPr="00A55E43">
              <w:rPr>
                <w:b/>
              </w:rPr>
              <w:t>Typ předmětu</w:t>
            </w:r>
          </w:p>
        </w:tc>
        <w:tc>
          <w:tcPr>
            <w:tcW w:w="3406" w:type="dxa"/>
            <w:gridSpan w:val="4"/>
          </w:tcPr>
          <w:p w14:paraId="1A362C8A" w14:textId="77777777" w:rsidR="00A55E43" w:rsidRPr="00A55E43" w:rsidRDefault="00A55E43" w:rsidP="00A55E43">
            <w:pPr>
              <w:jc w:val="both"/>
            </w:pPr>
            <w:r>
              <w:t>p</w:t>
            </w:r>
            <w:r w:rsidRPr="00A55E43">
              <w:t>ovinně volitelný „PV“</w:t>
            </w:r>
          </w:p>
        </w:tc>
        <w:tc>
          <w:tcPr>
            <w:tcW w:w="2695" w:type="dxa"/>
            <w:gridSpan w:val="2"/>
            <w:shd w:val="clear" w:color="auto" w:fill="F7CAAC"/>
          </w:tcPr>
          <w:p w14:paraId="2B575FB5" w14:textId="77777777" w:rsidR="00A55E43" w:rsidRPr="00A55E43" w:rsidRDefault="00A55E43" w:rsidP="00A55E43">
            <w:pPr>
              <w:jc w:val="both"/>
            </w:pPr>
            <w:r w:rsidRPr="00A55E43">
              <w:rPr>
                <w:b/>
              </w:rPr>
              <w:t>doporučený ročník / semestr</w:t>
            </w:r>
          </w:p>
        </w:tc>
        <w:tc>
          <w:tcPr>
            <w:tcW w:w="668" w:type="dxa"/>
          </w:tcPr>
          <w:p w14:paraId="51FF77B9" w14:textId="77777777" w:rsidR="00A55E43" w:rsidRPr="00A55E43" w:rsidRDefault="00A55E43" w:rsidP="00A55E43">
            <w:pPr>
              <w:jc w:val="both"/>
            </w:pPr>
            <w:r w:rsidRPr="00A55E43">
              <w:t>2/Z</w:t>
            </w:r>
          </w:p>
        </w:tc>
      </w:tr>
      <w:tr w:rsidR="00A55E43" w:rsidRPr="00A55E43" w14:paraId="1A1A0729" w14:textId="77777777" w:rsidTr="00A55E43">
        <w:tc>
          <w:tcPr>
            <w:tcW w:w="3086" w:type="dxa"/>
            <w:shd w:val="clear" w:color="auto" w:fill="F7CAAC"/>
          </w:tcPr>
          <w:p w14:paraId="43F0B553" w14:textId="77777777" w:rsidR="00A55E43" w:rsidRPr="00A55E43" w:rsidRDefault="00A55E43" w:rsidP="00A55E43">
            <w:pPr>
              <w:jc w:val="both"/>
              <w:rPr>
                <w:b/>
              </w:rPr>
            </w:pPr>
            <w:r w:rsidRPr="00A55E43">
              <w:rPr>
                <w:b/>
              </w:rPr>
              <w:t>Rozsah studijního předmětu</w:t>
            </w:r>
          </w:p>
        </w:tc>
        <w:tc>
          <w:tcPr>
            <w:tcW w:w="1701" w:type="dxa"/>
            <w:gridSpan w:val="2"/>
          </w:tcPr>
          <w:p w14:paraId="04690D65" w14:textId="77777777" w:rsidR="00A55E43" w:rsidRPr="00A55E43" w:rsidRDefault="00A55E43" w:rsidP="00A55E43">
            <w:pPr>
              <w:jc w:val="both"/>
            </w:pPr>
            <w:r w:rsidRPr="00A55E43">
              <w:t>13p + 26c</w:t>
            </w:r>
          </w:p>
        </w:tc>
        <w:tc>
          <w:tcPr>
            <w:tcW w:w="889" w:type="dxa"/>
            <w:shd w:val="clear" w:color="auto" w:fill="F7CAAC"/>
          </w:tcPr>
          <w:p w14:paraId="4D337FCE" w14:textId="77777777" w:rsidR="00A55E43" w:rsidRPr="00A55E43" w:rsidRDefault="00A55E43" w:rsidP="00A55E43">
            <w:pPr>
              <w:jc w:val="both"/>
              <w:rPr>
                <w:b/>
              </w:rPr>
            </w:pPr>
            <w:r w:rsidRPr="00A55E43">
              <w:rPr>
                <w:b/>
              </w:rPr>
              <w:t xml:space="preserve">hod. </w:t>
            </w:r>
          </w:p>
        </w:tc>
        <w:tc>
          <w:tcPr>
            <w:tcW w:w="816" w:type="dxa"/>
          </w:tcPr>
          <w:p w14:paraId="4BBAF0CE" w14:textId="77777777" w:rsidR="00A55E43" w:rsidRPr="00A55E43" w:rsidRDefault="00A55E43" w:rsidP="00A55E43">
            <w:pPr>
              <w:jc w:val="both"/>
            </w:pPr>
            <w:r w:rsidRPr="00A55E43">
              <w:t>39</w:t>
            </w:r>
          </w:p>
        </w:tc>
        <w:tc>
          <w:tcPr>
            <w:tcW w:w="2156" w:type="dxa"/>
            <w:shd w:val="clear" w:color="auto" w:fill="F7CAAC"/>
          </w:tcPr>
          <w:p w14:paraId="5DB4E90C" w14:textId="77777777" w:rsidR="00A55E43" w:rsidRPr="00A55E43" w:rsidRDefault="00A55E43" w:rsidP="00A55E43">
            <w:pPr>
              <w:jc w:val="both"/>
              <w:rPr>
                <w:b/>
              </w:rPr>
            </w:pPr>
            <w:r w:rsidRPr="00A55E43">
              <w:rPr>
                <w:b/>
              </w:rPr>
              <w:t>kreditů</w:t>
            </w:r>
          </w:p>
        </w:tc>
        <w:tc>
          <w:tcPr>
            <w:tcW w:w="1207" w:type="dxa"/>
            <w:gridSpan w:val="2"/>
          </w:tcPr>
          <w:p w14:paraId="005D65E1" w14:textId="77777777" w:rsidR="00A55E43" w:rsidRPr="00A55E43" w:rsidRDefault="00A55E43" w:rsidP="00A55E43">
            <w:pPr>
              <w:jc w:val="both"/>
            </w:pPr>
            <w:r w:rsidRPr="00A55E43">
              <w:t>3</w:t>
            </w:r>
          </w:p>
        </w:tc>
      </w:tr>
      <w:tr w:rsidR="00A55E43" w:rsidRPr="00A55E43" w14:paraId="7772E6FD" w14:textId="77777777" w:rsidTr="00A55E43">
        <w:tc>
          <w:tcPr>
            <w:tcW w:w="3086" w:type="dxa"/>
            <w:shd w:val="clear" w:color="auto" w:fill="F7CAAC"/>
          </w:tcPr>
          <w:p w14:paraId="73917FFE" w14:textId="77777777" w:rsidR="00A55E43" w:rsidRPr="00A55E43" w:rsidRDefault="00A55E43" w:rsidP="00A55E43">
            <w:pPr>
              <w:jc w:val="both"/>
              <w:rPr>
                <w:b/>
                <w:sz w:val="22"/>
              </w:rPr>
            </w:pPr>
            <w:r w:rsidRPr="00A55E43">
              <w:rPr>
                <w:b/>
              </w:rPr>
              <w:t>Prerekvizity, korekvizity, ekvivalence</w:t>
            </w:r>
          </w:p>
        </w:tc>
        <w:tc>
          <w:tcPr>
            <w:tcW w:w="6769" w:type="dxa"/>
            <w:gridSpan w:val="7"/>
          </w:tcPr>
          <w:p w14:paraId="2FE82226" w14:textId="77777777" w:rsidR="00A55E43" w:rsidRPr="00A55E43" w:rsidRDefault="00A55E43" w:rsidP="00A55E43">
            <w:pPr>
              <w:jc w:val="both"/>
            </w:pPr>
            <w:r w:rsidRPr="00A55E43">
              <w:t>Ekvivalence (</w:t>
            </w:r>
            <w:r w:rsidRPr="00A55E43">
              <w:rPr>
                <w:color w:val="000000" w:themeColor="text1"/>
              </w:rPr>
              <w:t>Informační podpora ekonomického řízení firmy</w:t>
            </w:r>
            <w:r w:rsidRPr="00A55E43">
              <w:t>)</w:t>
            </w:r>
          </w:p>
        </w:tc>
      </w:tr>
      <w:tr w:rsidR="00A55E43" w:rsidRPr="00A55E43" w14:paraId="65B66F13" w14:textId="77777777" w:rsidTr="00A55E43">
        <w:tc>
          <w:tcPr>
            <w:tcW w:w="3086" w:type="dxa"/>
            <w:shd w:val="clear" w:color="auto" w:fill="F7CAAC"/>
          </w:tcPr>
          <w:p w14:paraId="0E147A4A" w14:textId="77777777" w:rsidR="00A55E43" w:rsidRPr="00A55E43" w:rsidRDefault="00A55E43" w:rsidP="00A55E43">
            <w:pPr>
              <w:jc w:val="both"/>
              <w:rPr>
                <w:b/>
              </w:rPr>
            </w:pPr>
            <w:r w:rsidRPr="00A55E43">
              <w:rPr>
                <w:b/>
              </w:rPr>
              <w:t>Způsob ověření studijních výsledků</w:t>
            </w:r>
          </w:p>
        </w:tc>
        <w:tc>
          <w:tcPr>
            <w:tcW w:w="3406" w:type="dxa"/>
            <w:gridSpan w:val="4"/>
          </w:tcPr>
          <w:p w14:paraId="42A41E75" w14:textId="77777777" w:rsidR="00A55E43" w:rsidRPr="00A55E43" w:rsidRDefault="00A55E43" w:rsidP="00A55E43">
            <w:pPr>
              <w:jc w:val="both"/>
            </w:pPr>
            <w:r>
              <w:t>k</w:t>
            </w:r>
            <w:r w:rsidRPr="00A55E43">
              <w:t>lasifikovaný zápočet</w:t>
            </w:r>
          </w:p>
        </w:tc>
        <w:tc>
          <w:tcPr>
            <w:tcW w:w="2156" w:type="dxa"/>
            <w:shd w:val="clear" w:color="auto" w:fill="F7CAAC"/>
          </w:tcPr>
          <w:p w14:paraId="2D314379" w14:textId="77777777" w:rsidR="00A55E43" w:rsidRPr="00A55E43" w:rsidRDefault="00A55E43" w:rsidP="00A55E43">
            <w:pPr>
              <w:jc w:val="both"/>
              <w:rPr>
                <w:b/>
              </w:rPr>
            </w:pPr>
            <w:r w:rsidRPr="00A55E43">
              <w:rPr>
                <w:b/>
              </w:rPr>
              <w:t>Forma výuky</w:t>
            </w:r>
          </w:p>
        </w:tc>
        <w:tc>
          <w:tcPr>
            <w:tcW w:w="1207" w:type="dxa"/>
            <w:gridSpan w:val="2"/>
          </w:tcPr>
          <w:p w14:paraId="55F6520C" w14:textId="77777777" w:rsidR="00A55E43" w:rsidRPr="00A55E43" w:rsidRDefault="00A55E43" w:rsidP="00A55E43">
            <w:pPr>
              <w:jc w:val="both"/>
            </w:pPr>
            <w:r>
              <w:t>p</w:t>
            </w:r>
            <w:r w:rsidRPr="00A55E43">
              <w:t>řednáška, cvičení</w:t>
            </w:r>
          </w:p>
        </w:tc>
      </w:tr>
      <w:tr w:rsidR="00A55E43" w:rsidRPr="00A55E43" w14:paraId="0E152AEA" w14:textId="77777777" w:rsidTr="00A55E43">
        <w:tc>
          <w:tcPr>
            <w:tcW w:w="3086" w:type="dxa"/>
            <w:shd w:val="clear" w:color="auto" w:fill="F7CAAC"/>
          </w:tcPr>
          <w:p w14:paraId="22D00824" w14:textId="77777777" w:rsidR="00A55E43" w:rsidRPr="00A55E43" w:rsidRDefault="00A55E43" w:rsidP="00A55E43">
            <w:pPr>
              <w:jc w:val="both"/>
              <w:rPr>
                <w:b/>
              </w:rPr>
            </w:pPr>
            <w:r w:rsidRPr="00A55E43">
              <w:rPr>
                <w:b/>
              </w:rPr>
              <w:t>Forma způsobu ověření studijních výsledků a další požadavky na studenta</w:t>
            </w:r>
          </w:p>
        </w:tc>
        <w:tc>
          <w:tcPr>
            <w:tcW w:w="6769" w:type="dxa"/>
            <w:gridSpan w:val="7"/>
            <w:tcBorders>
              <w:bottom w:val="nil"/>
            </w:tcBorders>
          </w:tcPr>
          <w:p w14:paraId="21D5178F" w14:textId="785C37C5" w:rsidR="00A55E43" w:rsidRPr="00A55E43" w:rsidRDefault="00A55E43" w:rsidP="00A55E43">
            <w:pPr>
              <w:jc w:val="both"/>
            </w:pPr>
            <w:r w:rsidRPr="00A55E43">
              <w:t>Způsob zakončení p</w:t>
            </w:r>
            <w:r w:rsidR="00DA1A52">
              <w:t>ředmětu - klasifikovaný zápočet</w:t>
            </w:r>
          </w:p>
          <w:p w14:paraId="06F5918F" w14:textId="77777777" w:rsidR="00A55E43" w:rsidRPr="00A55E43" w:rsidRDefault="00A55E43" w:rsidP="00A55E43">
            <w:pPr>
              <w:jc w:val="both"/>
            </w:pPr>
            <w:r w:rsidRPr="00A55E43">
              <w:t>Požadavky (č. 1) - průběžné vypracování seminárních a studijních úkolů dle zadání vyučujícího, minimálně 80% aktivní účast na seminářích a odevzdání závěrečné seminární práce vypracované dle zadání. Předpokladem absolvování je aktivní účast na cvičeních. Závěrečná seminární práce zaměřená na tvorbu EIS/CIS typu Business Intelligence modelové firmy je zpracována v prostředí MS Excel a formou prezentace oponována na konci semestru. Student musí získat minimálně 20 bodů z celkového počtu 40 bodů. Student rovněž může získat až 60 bonusových bodů navíc jako motivaci za dosažený hospodářský výsledek v počítačem řízené podnikové manažerské simulaci realizované v průběhu celého semestru.</w:t>
            </w:r>
          </w:p>
          <w:p w14:paraId="15DDCECD" w14:textId="77777777" w:rsidR="00A55E43" w:rsidRPr="00A55E43" w:rsidRDefault="00A55E43" w:rsidP="00A55E43">
            <w:pPr>
              <w:jc w:val="both"/>
            </w:pPr>
            <w:r w:rsidRPr="00A55E43">
              <w:t xml:space="preserve">Požadavky (č. 2) – závěrečný písemný test s  maximálním možným počtem dosažitelných bodů 60. </w:t>
            </w:r>
          </w:p>
          <w:p w14:paraId="79535C9F" w14:textId="77777777" w:rsidR="00A55E43" w:rsidRPr="00A55E43" w:rsidRDefault="00A55E43" w:rsidP="00A55E43">
            <w:pPr>
              <w:jc w:val="both"/>
            </w:pPr>
            <w:r w:rsidRPr="00A55E43">
              <w:t>Celkový výsledek hodnocení předmětu je součtem získaných bodů.</w:t>
            </w:r>
          </w:p>
        </w:tc>
      </w:tr>
      <w:tr w:rsidR="00A55E43" w:rsidRPr="00A55E43" w14:paraId="15C1A546" w14:textId="77777777" w:rsidTr="00A55E43">
        <w:trPr>
          <w:trHeight w:val="156"/>
        </w:trPr>
        <w:tc>
          <w:tcPr>
            <w:tcW w:w="9855" w:type="dxa"/>
            <w:gridSpan w:val="8"/>
            <w:tcBorders>
              <w:top w:val="nil"/>
            </w:tcBorders>
          </w:tcPr>
          <w:p w14:paraId="5D1BFCE4" w14:textId="77777777" w:rsidR="00A55E43" w:rsidRPr="00A55E43" w:rsidRDefault="00A55E43" w:rsidP="00A55E43">
            <w:pPr>
              <w:jc w:val="both"/>
            </w:pPr>
          </w:p>
        </w:tc>
      </w:tr>
      <w:tr w:rsidR="00A55E43" w:rsidRPr="00A55E43" w14:paraId="47E5CEB3" w14:textId="77777777" w:rsidTr="00A55E43">
        <w:trPr>
          <w:trHeight w:val="197"/>
        </w:trPr>
        <w:tc>
          <w:tcPr>
            <w:tcW w:w="3086" w:type="dxa"/>
            <w:tcBorders>
              <w:top w:val="nil"/>
            </w:tcBorders>
            <w:shd w:val="clear" w:color="auto" w:fill="F7CAAC"/>
          </w:tcPr>
          <w:p w14:paraId="40EE3E3B" w14:textId="77777777" w:rsidR="00A55E43" w:rsidRPr="00A55E43" w:rsidRDefault="00A55E43" w:rsidP="00A55E43">
            <w:pPr>
              <w:jc w:val="both"/>
              <w:rPr>
                <w:b/>
              </w:rPr>
            </w:pPr>
            <w:r w:rsidRPr="00A55E43">
              <w:rPr>
                <w:b/>
              </w:rPr>
              <w:t>Garant předmětu</w:t>
            </w:r>
          </w:p>
        </w:tc>
        <w:tc>
          <w:tcPr>
            <w:tcW w:w="6769" w:type="dxa"/>
            <w:gridSpan w:val="7"/>
            <w:tcBorders>
              <w:top w:val="nil"/>
            </w:tcBorders>
          </w:tcPr>
          <w:p w14:paraId="0ED62212" w14:textId="42A3E701" w:rsidR="00A55E43" w:rsidRPr="00A55E43" w:rsidRDefault="00A55E43">
            <w:pPr>
              <w:jc w:val="both"/>
            </w:pPr>
            <w:del w:id="554" w:author="Pavla Trefilová" w:date="2019-09-10T12:56:00Z">
              <w:r w:rsidRPr="00A55E43" w:rsidDel="00B72E09">
                <w:delText>doc</w:delText>
              </w:r>
            </w:del>
            <w:ins w:id="555" w:author="Pavla Trefilová" w:date="2019-09-10T12:56:00Z">
              <w:r w:rsidR="00B72E09">
                <w:t>prof</w:t>
              </w:r>
            </w:ins>
            <w:r w:rsidRPr="00A55E43">
              <w:t>. Ing. Rastislav Rajnoha, Ph.D.</w:t>
            </w:r>
          </w:p>
        </w:tc>
      </w:tr>
      <w:tr w:rsidR="00A55E43" w:rsidRPr="00A55E43" w14:paraId="3566836C" w14:textId="77777777" w:rsidTr="00A55E43">
        <w:trPr>
          <w:trHeight w:val="243"/>
        </w:trPr>
        <w:tc>
          <w:tcPr>
            <w:tcW w:w="3086" w:type="dxa"/>
            <w:tcBorders>
              <w:top w:val="nil"/>
            </w:tcBorders>
            <w:shd w:val="clear" w:color="auto" w:fill="F7CAAC"/>
          </w:tcPr>
          <w:p w14:paraId="563791C7" w14:textId="77777777" w:rsidR="00A55E43" w:rsidRPr="00A55E43" w:rsidRDefault="00A55E43" w:rsidP="00A55E43">
            <w:pPr>
              <w:jc w:val="both"/>
              <w:rPr>
                <w:b/>
              </w:rPr>
            </w:pPr>
            <w:r w:rsidRPr="00A55E43">
              <w:rPr>
                <w:b/>
              </w:rPr>
              <w:t>Zapojení garanta do výuky předmětu</w:t>
            </w:r>
          </w:p>
        </w:tc>
        <w:tc>
          <w:tcPr>
            <w:tcW w:w="6769" w:type="dxa"/>
            <w:gridSpan w:val="7"/>
            <w:tcBorders>
              <w:top w:val="nil"/>
            </w:tcBorders>
          </w:tcPr>
          <w:p w14:paraId="2CE05696" w14:textId="62A70A94" w:rsidR="00A55E43" w:rsidRPr="00A55E43" w:rsidRDefault="00A55E43" w:rsidP="00A55E43">
            <w:pPr>
              <w:jc w:val="both"/>
            </w:pPr>
            <w:r w:rsidRPr="00A55E43">
              <w:t xml:space="preserve">Garant se podílí na přednášení v rozsahu </w:t>
            </w:r>
            <w:r w:rsidR="005C07FB">
              <w:t>9</w:t>
            </w:r>
            <w:r w:rsidRPr="00A55E43">
              <w:t>0 %</w:t>
            </w:r>
            <w:r>
              <w:t xml:space="preserve">, </w:t>
            </w:r>
            <w:r w:rsidRPr="00F3404D">
              <w:t>dále stanovuje koncepci seminářů a dohlíží na jejich jednotné vedení.</w:t>
            </w:r>
          </w:p>
        </w:tc>
      </w:tr>
      <w:tr w:rsidR="00A55E43" w:rsidRPr="00A55E43" w14:paraId="0B3D26EA" w14:textId="77777777" w:rsidTr="005C07FB">
        <w:trPr>
          <w:trHeight w:val="70"/>
        </w:trPr>
        <w:tc>
          <w:tcPr>
            <w:tcW w:w="3086" w:type="dxa"/>
            <w:shd w:val="clear" w:color="auto" w:fill="F7CAAC"/>
          </w:tcPr>
          <w:p w14:paraId="38CC924A" w14:textId="77777777" w:rsidR="00A55E43" w:rsidRPr="00A55E43" w:rsidRDefault="00A55E43" w:rsidP="00A55E43">
            <w:pPr>
              <w:jc w:val="both"/>
              <w:rPr>
                <w:b/>
              </w:rPr>
            </w:pPr>
            <w:r w:rsidRPr="00A55E43">
              <w:rPr>
                <w:b/>
              </w:rPr>
              <w:t>Vyučující</w:t>
            </w:r>
          </w:p>
        </w:tc>
        <w:tc>
          <w:tcPr>
            <w:tcW w:w="6769" w:type="dxa"/>
            <w:gridSpan w:val="7"/>
            <w:tcBorders>
              <w:bottom w:val="nil"/>
            </w:tcBorders>
          </w:tcPr>
          <w:p w14:paraId="1B14E25F" w14:textId="22BDF045" w:rsidR="00A55E43" w:rsidRPr="00A55E43" w:rsidRDefault="005C07FB" w:rsidP="00A55E43">
            <w:pPr>
              <w:jc w:val="both"/>
            </w:pPr>
            <w:del w:id="556" w:author="Pavla Trefilová" w:date="2019-09-10T12:56:00Z">
              <w:r w:rsidRPr="00A55E43" w:rsidDel="00B72E09">
                <w:delText>doc</w:delText>
              </w:r>
            </w:del>
            <w:ins w:id="557" w:author="Pavla Trefilová" w:date="2019-09-10T12:56:00Z">
              <w:r w:rsidR="00B72E09">
                <w:t>prof</w:t>
              </w:r>
            </w:ins>
            <w:r w:rsidRPr="00A55E43">
              <w:t>. Ing. Rastislav Rajnoha, PhD. - přednášky (</w:t>
            </w:r>
            <w:r>
              <w:t>9</w:t>
            </w:r>
            <w:r w:rsidRPr="00A55E43">
              <w:t>0%)</w:t>
            </w:r>
            <w:r>
              <w:t>, Ing. Tomáš Janů – přednášky (10%)</w:t>
            </w:r>
            <w:r w:rsidR="002B3D10">
              <w:t xml:space="preserve"> – ext.</w:t>
            </w:r>
          </w:p>
        </w:tc>
      </w:tr>
      <w:tr w:rsidR="00A55E43" w:rsidRPr="00A55E43" w14:paraId="640FD750" w14:textId="77777777" w:rsidTr="00A55E43">
        <w:trPr>
          <w:trHeight w:val="56"/>
        </w:trPr>
        <w:tc>
          <w:tcPr>
            <w:tcW w:w="9855" w:type="dxa"/>
            <w:gridSpan w:val="8"/>
            <w:tcBorders>
              <w:top w:val="nil"/>
            </w:tcBorders>
          </w:tcPr>
          <w:p w14:paraId="440A8EAA" w14:textId="77777777" w:rsidR="00A55E43" w:rsidRPr="00A55E43" w:rsidRDefault="00A55E43" w:rsidP="00A55E43">
            <w:pPr>
              <w:jc w:val="both"/>
            </w:pPr>
          </w:p>
        </w:tc>
      </w:tr>
      <w:tr w:rsidR="00A55E43" w:rsidRPr="00A55E43" w14:paraId="495AE21D" w14:textId="77777777" w:rsidTr="00A55E43">
        <w:tc>
          <w:tcPr>
            <w:tcW w:w="3086" w:type="dxa"/>
            <w:shd w:val="clear" w:color="auto" w:fill="F7CAAC"/>
          </w:tcPr>
          <w:p w14:paraId="4EC403CF" w14:textId="77777777" w:rsidR="00A55E43" w:rsidRPr="00A55E43" w:rsidRDefault="00A55E43" w:rsidP="00A55E43">
            <w:pPr>
              <w:jc w:val="both"/>
              <w:rPr>
                <w:b/>
              </w:rPr>
            </w:pPr>
            <w:r w:rsidRPr="00A55E43">
              <w:rPr>
                <w:b/>
              </w:rPr>
              <w:t>Stručná anotace předmětu</w:t>
            </w:r>
          </w:p>
        </w:tc>
        <w:tc>
          <w:tcPr>
            <w:tcW w:w="6769" w:type="dxa"/>
            <w:gridSpan w:val="7"/>
            <w:tcBorders>
              <w:bottom w:val="nil"/>
            </w:tcBorders>
          </w:tcPr>
          <w:p w14:paraId="50D2FDAE" w14:textId="77777777" w:rsidR="00A55E43" w:rsidRPr="00A55E43" w:rsidRDefault="00A55E43" w:rsidP="00A55E43">
            <w:pPr>
              <w:jc w:val="both"/>
            </w:pPr>
          </w:p>
        </w:tc>
      </w:tr>
      <w:tr w:rsidR="00A55E43" w:rsidRPr="00A55E43" w14:paraId="43415C21" w14:textId="77777777" w:rsidTr="00A55E43">
        <w:trPr>
          <w:trHeight w:val="992"/>
        </w:trPr>
        <w:tc>
          <w:tcPr>
            <w:tcW w:w="9855" w:type="dxa"/>
            <w:gridSpan w:val="8"/>
            <w:tcBorders>
              <w:top w:val="nil"/>
              <w:bottom w:val="single" w:sz="12" w:space="0" w:color="auto"/>
            </w:tcBorders>
          </w:tcPr>
          <w:p w14:paraId="3EA14D93" w14:textId="77777777" w:rsidR="00A55E43" w:rsidRPr="00A55E43" w:rsidRDefault="00A55E43" w:rsidP="00A55E43">
            <w:pPr>
              <w:jc w:val="both"/>
            </w:pPr>
            <w:r w:rsidRPr="00A55E43">
              <w:t>Cílem předmětu je seznámit studenty se specifiky informační podpory ekonomického řízení podniku. Předmět se zaměřuje na využití metod systémové a informační podpory v oblasti manažérského plánování, rozhodování, manažérského účetnictví a controllingu. Informační systém na bázi Business Intelligence je využíván jako informační podpora taktického a strategického řízení firem, zejména pro sestavování podnikových plánů a rozpočtů, dále pro měření a vyhodnocování výkonnosti podnikových procesů a jejích KPI. Kurs seznamuje posluchače s praktickými aspekty fungování informační podpory typu Business Intelligence, exekutivních a manažérských informačních systémů (EIS, MIS, CIS), které posluchačům umožní bezproblémovou orientaci v daném tématu a přispějí k rozšíření znalostí v oblastech ekonomického řízení firmy s využitím sofistikované softvérové informační podpory na bázi OLAP - DW nebo také MS Excel. Posluchači získají znalosti a dovednosti, které jsou specifické pro řízení podniku na bázi ekonomického controllingového řízení s využitím informační podpory včetně získání praktických zkušeností s využitím informačních systémů používaných v podnikové praxi. Ověření získaných znalostí a zkušeností bude rovněž provedeno prostřednictvím počítačem řízené podnikové manažerské simulace realizované v počítačovém laboratoriu v průběhu celého semestru.</w:t>
            </w:r>
          </w:p>
          <w:p w14:paraId="4D29CE7A" w14:textId="77777777" w:rsidR="00A55E43" w:rsidRPr="00A55E43" w:rsidRDefault="00A55E43" w:rsidP="005961AC">
            <w:pPr>
              <w:numPr>
                <w:ilvl w:val="0"/>
                <w:numId w:val="68"/>
              </w:numPr>
              <w:ind w:left="250" w:hanging="250"/>
              <w:contextualSpacing/>
              <w:jc w:val="both"/>
            </w:pPr>
            <w:r w:rsidRPr="00A55E43">
              <w:t xml:space="preserve">Informační podpora top-managementu, postavení MIS/CIS (EIS) v celofiremní informační strategii, vazba na systémy ERP, CRM, SCM. </w:t>
            </w:r>
          </w:p>
          <w:p w14:paraId="57E30280" w14:textId="77777777" w:rsidR="00A55E43" w:rsidRPr="00A55E43" w:rsidRDefault="00A55E43" w:rsidP="005961AC">
            <w:pPr>
              <w:numPr>
                <w:ilvl w:val="0"/>
                <w:numId w:val="68"/>
              </w:numPr>
              <w:ind w:left="250" w:hanging="250"/>
              <w:contextualSpacing/>
              <w:jc w:val="both"/>
            </w:pPr>
            <w:r w:rsidRPr="00A55E43">
              <w:t xml:space="preserve">Procesy ekonomického řízení firmy a jejích procesů na bázi Business Intelligence informační podpory. </w:t>
            </w:r>
          </w:p>
          <w:p w14:paraId="3AE3BCB8" w14:textId="77777777" w:rsidR="00A55E43" w:rsidRPr="00A55E43" w:rsidRDefault="00A55E43" w:rsidP="005961AC">
            <w:pPr>
              <w:numPr>
                <w:ilvl w:val="0"/>
                <w:numId w:val="68"/>
              </w:numPr>
              <w:ind w:left="250" w:hanging="250"/>
              <w:contextualSpacing/>
              <w:jc w:val="both"/>
            </w:pPr>
            <w:r w:rsidRPr="00A55E43">
              <w:t>Měření a řízení ekonomických procesů z hlediska manažérských potřeb na úrovni vrcholového řízení firmy.</w:t>
            </w:r>
          </w:p>
          <w:p w14:paraId="4DCBBEFA" w14:textId="77777777" w:rsidR="00A55E43" w:rsidRPr="00A55E43" w:rsidRDefault="00A55E43" w:rsidP="005961AC">
            <w:pPr>
              <w:numPr>
                <w:ilvl w:val="0"/>
                <w:numId w:val="68"/>
              </w:numPr>
              <w:ind w:left="250" w:hanging="250"/>
              <w:contextualSpacing/>
              <w:jc w:val="both"/>
            </w:pPr>
            <w:r w:rsidRPr="00A55E43">
              <w:t>Základní struktura informačních systémů DSS (</w:t>
            </w:r>
            <w:r w:rsidRPr="00A55E43">
              <w:rPr>
                <w:lang w:val="en-GB"/>
              </w:rPr>
              <w:t>Decision Support System</w:t>
            </w:r>
            <w:r w:rsidRPr="00A55E43">
              <w:t>), EIS (</w:t>
            </w:r>
            <w:r w:rsidRPr="00A55E43">
              <w:rPr>
                <w:lang w:val="en-GB"/>
              </w:rPr>
              <w:t>Executive Information System</w:t>
            </w:r>
            <w:r w:rsidRPr="00A55E43">
              <w:t>) nebo také CIS (</w:t>
            </w:r>
            <w:r w:rsidRPr="00A55E43">
              <w:rPr>
                <w:lang w:val="en-GB"/>
              </w:rPr>
              <w:t>Controlling Information System</w:t>
            </w:r>
            <w:r w:rsidRPr="00A55E43">
              <w:t xml:space="preserve">). </w:t>
            </w:r>
          </w:p>
          <w:p w14:paraId="1C6A5863" w14:textId="77777777" w:rsidR="00A55E43" w:rsidRPr="00A55E43" w:rsidRDefault="00A55E43" w:rsidP="005961AC">
            <w:pPr>
              <w:numPr>
                <w:ilvl w:val="0"/>
                <w:numId w:val="68"/>
              </w:numPr>
              <w:ind w:left="250" w:hanging="250"/>
              <w:contextualSpacing/>
              <w:jc w:val="both"/>
            </w:pPr>
            <w:r w:rsidRPr="00A55E43">
              <w:t>Plánovací a analytické procesy z pohledu strategického a taktického řízení firmy a jejích informační podpora. Systém SIOP (Systém integrovaného operativního plánování).</w:t>
            </w:r>
          </w:p>
          <w:p w14:paraId="36CD8018" w14:textId="77777777" w:rsidR="00A55E43" w:rsidRPr="00A55E43" w:rsidRDefault="00A55E43" w:rsidP="005961AC">
            <w:pPr>
              <w:numPr>
                <w:ilvl w:val="0"/>
                <w:numId w:val="68"/>
              </w:numPr>
              <w:ind w:left="250" w:hanging="250"/>
              <w:contextualSpacing/>
              <w:jc w:val="both"/>
            </w:pPr>
            <w:r w:rsidRPr="00A55E43">
              <w:t xml:space="preserve">Informační podpora strategického řízení, plánování a controllingu na bázi metodiky BSC (Balanced Scorecard), softwarová podpora na vybrané informační platformě. </w:t>
            </w:r>
          </w:p>
          <w:p w14:paraId="04B7E00E" w14:textId="77777777" w:rsidR="00A55E43" w:rsidRPr="00A55E43" w:rsidRDefault="00A55E43" w:rsidP="005961AC">
            <w:pPr>
              <w:numPr>
                <w:ilvl w:val="0"/>
                <w:numId w:val="68"/>
              </w:numPr>
              <w:ind w:left="250" w:hanging="250"/>
              <w:contextualSpacing/>
              <w:jc w:val="both"/>
            </w:pPr>
            <w:r w:rsidRPr="00A55E43">
              <w:t xml:space="preserve">Plánování a controlling operativního řízení v oblasti marketingu, obchodu a prodejní výkonnosti a jejích informační podpora. </w:t>
            </w:r>
          </w:p>
          <w:p w14:paraId="1D1B2991" w14:textId="77777777" w:rsidR="00A55E43" w:rsidRPr="00A55E43" w:rsidRDefault="00A55E43" w:rsidP="005961AC">
            <w:pPr>
              <w:numPr>
                <w:ilvl w:val="0"/>
                <w:numId w:val="68"/>
              </w:numPr>
              <w:ind w:left="250" w:hanging="250"/>
              <w:contextualSpacing/>
              <w:jc w:val="both"/>
            </w:pPr>
            <w:r w:rsidRPr="00A55E43">
              <w:t>Plánování a controlling v oblasti operativního řízení podnikových zdrojů - výroba, materiálové hospodářství, logistika, doprava, sklady, energetické hospodářství a jiné.</w:t>
            </w:r>
          </w:p>
          <w:p w14:paraId="36166729" w14:textId="77777777" w:rsidR="00A55E43" w:rsidRPr="00A55E43" w:rsidRDefault="00A55E43" w:rsidP="005961AC">
            <w:pPr>
              <w:numPr>
                <w:ilvl w:val="0"/>
                <w:numId w:val="68"/>
              </w:numPr>
              <w:ind w:left="250" w:hanging="250"/>
              <w:contextualSpacing/>
              <w:jc w:val="both"/>
            </w:pPr>
            <w:r w:rsidRPr="00A55E43">
              <w:t xml:space="preserve">Plánování a controlling v oblasti tvorby výkonu (ziskovosti), multidimenzionální controllingový reporting z hlediska produktů, trhů, zákazníků apod. a jejích informační podpora. </w:t>
            </w:r>
          </w:p>
          <w:p w14:paraId="14804E50" w14:textId="77777777" w:rsidR="00A55E43" w:rsidRPr="00A55E43" w:rsidRDefault="00A55E43" w:rsidP="005961AC">
            <w:pPr>
              <w:numPr>
                <w:ilvl w:val="0"/>
                <w:numId w:val="68"/>
              </w:numPr>
              <w:ind w:left="250" w:hanging="250"/>
              <w:contextualSpacing/>
              <w:jc w:val="both"/>
            </w:pPr>
            <w:r w:rsidRPr="00A55E43">
              <w:t xml:space="preserve">Finanční analýzy a plánování a controlling finanční výkonnosti a jejích informační podpora. Plánování a controlling likvidity a jejích informační podpora. </w:t>
            </w:r>
          </w:p>
          <w:p w14:paraId="1949124E" w14:textId="77777777" w:rsidR="00A55E43" w:rsidRPr="00A55E43" w:rsidRDefault="00A55E43" w:rsidP="005961AC">
            <w:pPr>
              <w:numPr>
                <w:ilvl w:val="0"/>
                <w:numId w:val="68"/>
              </w:numPr>
              <w:ind w:left="250" w:hanging="250"/>
              <w:contextualSpacing/>
              <w:jc w:val="both"/>
            </w:pPr>
            <w:r w:rsidRPr="00A55E43">
              <w:t xml:space="preserve">Tvorba informačního systému EIS/CIS pro potřeby strategického a taktického ekonomického řízení firmy na bázi controllingového systému řízení v prostředí MS Excel. </w:t>
            </w:r>
          </w:p>
          <w:p w14:paraId="234FF981" w14:textId="77777777" w:rsidR="00A55E43" w:rsidRPr="00A55E43" w:rsidRDefault="00A55E43" w:rsidP="005961AC">
            <w:pPr>
              <w:numPr>
                <w:ilvl w:val="0"/>
                <w:numId w:val="68"/>
              </w:numPr>
              <w:ind w:left="250" w:hanging="250"/>
              <w:contextualSpacing/>
              <w:jc w:val="both"/>
            </w:pPr>
            <w:r w:rsidRPr="00A55E43">
              <w:t>Implementace a aplikace vytvořeného EIS/CIS typu Business Intelligence v manažérsko-ekonomickém simulačním prostředí LUDUS.</w:t>
            </w:r>
          </w:p>
          <w:p w14:paraId="4E23820F" w14:textId="77777777" w:rsidR="00A55E43" w:rsidRPr="00A55E43" w:rsidRDefault="00A55E43" w:rsidP="00A55E43">
            <w:pPr>
              <w:ind w:left="36"/>
              <w:jc w:val="both"/>
            </w:pPr>
            <w:r w:rsidRPr="00A55E43">
              <w:t xml:space="preserve">V průběhu celého semestru bude rovněž realizována praktická simulace ekonomického řízení firmy a jeho informační podpory prostřednictvím počítačem řízené podnikové manažerské simulace v časovém horizontu 1 účetního roka.  </w:t>
            </w:r>
          </w:p>
        </w:tc>
      </w:tr>
      <w:tr w:rsidR="00A55E43" w:rsidRPr="00A55E43" w14:paraId="52B0A3F9" w14:textId="77777777" w:rsidTr="00A55E43">
        <w:trPr>
          <w:trHeight w:val="265"/>
        </w:trPr>
        <w:tc>
          <w:tcPr>
            <w:tcW w:w="3653" w:type="dxa"/>
            <w:gridSpan w:val="2"/>
            <w:tcBorders>
              <w:top w:val="nil"/>
            </w:tcBorders>
            <w:shd w:val="clear" w:color="auto" w:fill="F7CAAC"/>
          </w:tcPr>
          <w:p w14:paraId="3D78404B" w14:textId="77777777" w:rsidR="00A55E43" w:rsidRPr="00A55E43" w:rsidRDefault="00A55E43" w:rsidP="00A55E43">
            <w:pPr>
              <w:jc w:val="both"/>
            </w:pPr>
            <w:r w:rsidRPr="00A55E43">
              <w:rPr>
                <w:b/>
              </w:rPr>
              <w:t>Studijní literatura a studijní pomůcky</w:t>
            </w:r>
          </w:p>
        </w:tc>
        <w:tc>
          <w:tcPr>
            <w:tcW w:w="6202" w:type="dxa"/>
            <w:gridSpan w:val="6"/>
            <w:tcBorders>
              <w:top w:val="nil"/>
              <w:bottom w:val="nil"/>
            </w:tcBorders>
          </w:tcPr>
          <w:p w14:paraId="49476313" w14:textId="77777777" w:rsidR="00A55E43" w:rsidRPr="00A55E43" w:rsidRDefault="00A55E43" w:rsidP="00A55E43">
            <w:pPr>
              <w:jc w:val="both"/>
            </w:pPr>
          </w:p>
        </w:tc>
      </w:tr>
      <w:tr w:rsidR="00A55E43" w:rsidRPr="00A55E43" w14:paraId="7DF2821B" w14:textId="77777777" w:rsidTr="00A55E43">
        <w:trPr>
          <w:trHeight w:val="1497"/>
        </w:trPr>
        <w:tc>
          <w:tcPr>
            <w:tcW w:w="9855" w:type="dxa"/>
            <w:gridSpan w:val="8"/>
            <w:tcBorders>
              <w:top w:val="nil"/>
            </w:tcBorders>
          </w:tcPr>
          <w:p w14:paraId="5D8F59A7" w14:textId="77777777" w:rsidR="00A55E43" w:rsidRPr="00A55E43" w:rsidRDefault="00A55E43" w:rsidP="00A55E43">
            <w:pPr>
              <w:jc w:val="both"/>
              <w:rPr>
                <w:b/>
                <w:caps/>
                <w:lang w:val="sk-SK" w:eastAsia="sk-SK"/>
              </w:rPr>
            </w:pPr>
            <w:r w:rsidRPr="00A55E43">
              <w:rPr>
                <w:b/>
                <w:lang w:val="en"/>
              </w:rPr>
              <w:t>Literature (obligatory)</w:t>
            </w:r>
            <w:r w:rsidRPr="00A55E43">
              <w:rPr>
                <w:b/>
                <w:caps/>
                <w:lang w:val="sk-SK" w:eastAsia="sk-SK"/>
              </w:rPr>
              <w:t>:</w:t>
            </w:r>
          </w:p>
          <w:p w14:paraId="5F6F3F79" w14:textId="77777777" w:rsidR="00A55E43" w:rsidRPr="00A55E43" w:rsidRDefault="00A55E43" w:rsidP="00A55E43">
            <w:pPr>
              <w:jc w:val="both"/>
              <w:rPr>
                <w:lang w:val="sk-SK" w:eastAsia="sk-SK"/>
              </w:rPr>
            </w:pPr>
            <w:r w:rsidRPr="00A55E43">
              <w:rPr>
                <w:caps/>
                <w:lang w:val="sk-SK" w:eastAsia="sk-SK"/>
              </w:rPr>
              <w:t>Haag</w:t>
            </w:r>
            <w:r w:rsidRPr="00A55E43">
              <w:rPr>
                <w:lang w:val="sk-SK" w:eastAsia="sk-SK"/>
              </w:rPr>
              <w:t>, S.</w:t>
            </w:r>
            <w:r>
              <w:rPr>
                <w:lang w:val="sk-SK" w:eastAsia="sk-SK"/>
              </w:rPr>
              <w:t>,</w:t>
            </w:r>
            <w:r w:rsidRPr="00A55E43">
              <w:rPr>
                <w:lang w:val="sk-SK" w:eastAsia="sk-SK"/>
              </w:rPr>
              <w:t xml:space="preserve"> </w:t>
            </w:r>
            <w:r w:rsidRPr="00A55E43">
              <w:rPr>
                <w:caps/>
                <w:lang w:val="sk-SK" w:eastAsia="sk-SK"/>
              </w:rPr>
              <w:t>Cummings</w:t>
            </w:r>
            <w:r>
              <w:rPr>
                <w:caps/>
                <w:lang w:val="sk-SK" w:eastAsia="sk-SK"/>
              </w:rPr>
              <w:t>, m</w:t>
            </w:r>
            <w:r w:rsidRPr="00A55E43">
              <w:rPr>
                <w:lang w:val="sk-SK" w:eastAsia="sk-SK"/>
              </w:rPr>
              <w:t xml:space="preserve">. </w:t>
            </w:r>
            <w:r w:rsidRPr="00A55E43">
              <w:rPr>
                <w:i/>
                <w:lang w:val="sk-SK" w:eastAsia="sk-SK"/>
              </w:rPr>
              <w:t>Management Information Systems for the Information Age</w:t>
            </w:r>
            <w:r w:rsidRPr="00A55E43">
              <w:rPr>
                <w:lang w:val="sk-SK" w:eastAsia="sk-SK"/>
              </w:rPr>
              <w:t xml:space="preserve">. </w:t>
            </w:r>
            <w:r w:rsidRPr="00A55E43">
              <w:rPr>
                <w:bCs/>
              </w:rPr>
              <w:t>9</w:t>
            </w:r>
            <w:r w:rsidRPr="00A55E43">
              <w:rPr>
                <w:bCs/>
                <w:vertAlign w:val="superscript"/>
              </w:rPr>
              <w:t>th</w:t>
            </w:r>
            <w:r w:rsidRPr="00A55E43">
              <w:rPr>
                <w:bCs/>
              </w:rPr>
              <w:t xml:space="preserve"> ed</w:t>
            </w:r>
            <w:r w:rsidRPr="00A55E43">
              <w:rPr>
                <w:rFonts w:eastAsia="Calibri"/>
                <w:lang w:val="sk-SK"/>
              </w:rPr>
              <w:t>.</w:t>
            </w:r>
            <w:r w:rsidRPr="00A55E43">
              <w:rPr>
                <w:lang w:val="sk-SK" w:eastAsia="sk-SK"/>
              </w:rPr>
              <w:t xml:space="preserve"> San Diego: McGraw - Hill, 2012, ISBN-13: 978-0-073-37685-1.</w:t>
            </w:r>
          </w:p>
          <w:p w14:paraId="49E2DCB3" w14:textId="77777777" w:rsidR="00A55E43" w:rsidRPr="00A55E43" w:rsidRDefault="00A55E43" w:rsidP="00A55E43">
            <w:pPr>
              <w:autoSpaceDE w:val="0"/>
              <w:autoSpaceDN w:val="0"/>
              <w:adjustRightInd w:val="0"/>
              <w:jc w:val="both"/>
            </w:pPr>
            <w:r w:rsidRPr="00A55E43">
              <w:rPr>
                <w:rFonts w:eastAsia="Calibri"/>
                <w:caps/>
                <w:lang w:val="sk-SK"/>
              </w:rPr>
              <w:t>Laudon</w:t>
            </w:r>
            <w:r w:rsidRPr="00A55E43">
              <w:rPr>
                <w:rFonts w:eastAsia="Calibri"/>
                <w:lang w:val="sk-SK"/>
              </w:rPr>
              <w:t>, K.C.</w:t>
            </w:r>
            <w:r>
              <w:rPr>
                <w:rFonts w:eastAsia="Calibri"/>
                <w:lang w:val="sk-SK"/>
              </w:rPr>
              <w:t>,</w:t>
            </w:r>
            <w:r w:rsidRPr="00A55E43">
              <w:rPr>
                <w:rFonts w:eastAsia="Calibri"/>
                <w:lang w:val="sk-SK"/>
              </w:rPr>
              <w:t xml:space="preserve"> </w:t>
            </w:r>
            <w:r w:rsidRPr="00A55E43">
              <w:rPr>
                <w:rFonts w:eastAsia="Calibri"/>
                <w:caps/>
                <w:lang w:val="sk-SK"/>
              </w:rPr>
              <w:t>Laudon</w:t>
            </w:r>
            <w:r>
              <w:rPr>
                <w:rFonts w:eastAsia="Calibri"/>
                <w:caps/>
                <w:lang w:val="sk-SK"/>
              </w:rPr>
              <w:t>, j.p</w:t>
            </w:r>
            <w:r w:rsidRPr="00A55E43">
              <w:rPr>
                <w:rFonts w:eastAsia="Calibri"/>
                <w:lang w:val="sk-SK"/>
              </w:rPr>
              <w:t xml:space="preserve">. </w:t>
            </w:r>
            <w:r w:rsidRPr="00A55E43">
              <w:rPr>
                <w:rFonts w:eastAsia="Calibri"/>
                <w:i/>
                <w:lang w:val="sk-SK"/>
              </w:rPr>
              <w:t>Management Information Systems - Managing the Digital Firm</w:t>
            </w:r>
            <w:r w:rsidRPr="00A55E43">
              <w:rPr>
                <w:rFonts w:eastAsia="Calibri"/>
                <w:lang w:val="sk-SK"/>
              </w:rPr>
              <w:t xml:space="preserve">. </w:t>
            </w:r>
            <w:r w:rsidRPr="00A55E43">
              <w:rPr>
                <w:bCs/>
              </w:rPr>
              <w:t>13</w:t>
            </w:r>
            <w:r w:rsidRPr="00A55E43">
              <w:rPr>
                <w:bCs/>
                <w:vertAlign w:val="superscript"/>
              </w:rPr>
              <w:t>th</w:t>
            </w:r>
            <w:r w:rsidRPr="00A55E43">
              <w:rPr>
                <w:bCs/>
              </w:rPr>
              <w:t xml:space="preserve"> ed</w:t>
            </w:r>
            <w:r w:rsidRPr="00A55E43">
              <w:rPr>
                <w:rFonts w:eastAsia="Calibri"/>
                <w:lang w:val="sk-SK"/>
              </w:rPr>
              <w:t xml:space="preserve">. </w:t>
            </w:r>
            <w:r w:rsidRPr="00A55E43">
              <w:rPr>
                <w:szCs w:val="16"/>
                <w:lang w:eastAsia="sk-SK"/>
              </w:rPr>
              <w:t>New Jersey: Pearson Prentice Hall</w:t>
            </w:r>
            <w:r w:rsidRPr="00A55E43">
              <w:rPr>
                <w:rFonts w:eastAsia="Calibri"/>
                <w:lang w:val="sk-SK"/>
              </w:rPr>
              <w:t xml:space="preserve">, 2014, 588 s. </w:t>
            </w:r>
            <w:r w:rsidRPr="00A55E43">
              <w:t xml:space="preserve">ISBN: 978-0-273-78997-0. </w:t>
            </w:r>
          </w:p>
          <w:p w14:paraId="1F398D68" w14:textId="77777777" w:rsidR="00A55E43" w:rsidRPr="00A55E43" w:rsidRDefault="00A55E43" w:rsidP="00A55E43">
            <w:pPr>
              <w:jc w:val="both"/>
              <w:outlineLvl w:val="0"/>
              <w:rPr>
                <w:bCs/>
                <w:kern w:val="36"/>
                <w:lang w:val="sk-SK" w:eastAsia="sk-SK"/>
              </w:rPr>
            </w:pPr>
            <w:r w:rsidRPr="00A55E43">
              <w:rPr>
                <w:bCs/>
                <w:kern w:val="36"/>
                <w:lang w:val="sk-SK" w:eastAsia="sk-SK"/>
              </w:rPr>
              <w:t>POWER, D.J.</w:t>
            </w:r>
            <w:r>
              <w:rPr>
                <w:bCs/>
                <w:kern w:val="36"/>
                <w:lang w:val="sk-SK" w:eastAsia="sk-SK"/>
              </w:rPr>
              <w:t>,</w:t>
            </w:r>
            <w:r w:rsidRPr="00A55E43">
              <w:rPr>
                <w:bCs/>
                <w:kern w:val="36"/>
                <w:lang w:val="sk-SK" w:eastAsia="sk-SK"/>
              </w:rPr>
              <w:t xml:space="preserve"> </w:t>
            </w:r>
            <w:r w:rsidRPr="00A55E43">
              <w:rPr>
                <w:bCs/>
                <w:caps/>
                <w:kern w:val="36"/>
                <w:lang w:val="sk-SK" w:eastAsia="sk-SK"/>
              </w:rPr>
              <w:t>Heavin</w:t>
            </w:r>
            <w:r>
              <w:rPr>
                <w:bCs/>
                <w:caps/>
                <w:kern w:val="36"/>
                <w:lang w:val="sk-SK" w:eastAsia="sk-SK"/>
              </w:rPr>
              <w:t>, c</w:t>
            </w:r>
            <w:r w:rsidRPr="00A55E43">
              <w:rPr>
                <w:bCs/>
                <w:kern w:val="36"/>
                <w:lang w:val="sk-SK" w:eastAsia="sk-SK"/>
              </w:rPr>
              <w:t xml:space="preserve">. </w:t>
            </w:r>
            <w:r w:rsidRPr="00A55E43">
              <w:rPr>
                <w:bCs/>
                <w:i/>
                <w:kern w:val="36"/>
                <w:lang w:val="sk-SK" w:eastAsia="sk-SK"/>
              </w:rPr>
              <w:t>Decision Support, Analytics, and Business Intelligence.</w:t>
            </w:r>
            <w:r w:rsidRPr="00A55E43">
              <w:rPr>
                <w:bCs/>
                <w:kern w:val="36"/>
                <w:lang w:val="sk-SK" w:eastAsia="sk-SK"/>
              </w:rPr>
              <w:t xml:space="preserve"> 3</w:t>
            </w:r>
            <w:r w:rsidRPr="00A55E43">
              <w:rPr>
                <w:bCs/>
                <w:kern w:val="36"/>
                <w:vertAlign w:val="superscript"/>
                <w:lang w:val="sk-SK" w:eastAsia="sk-SK"/>
              </w:rPr>
              <w:t>th</w:t>
            </w:r>
            <w:r w:rsidRPr="00A55E43">
              <w:rPr>
                <w:bCs/>
                <w:kern w:val="36"/>
                <w:lang w:val="sk-SK" w:eastAsia="sk-SK"/>
              </w:rPr>
              <w:t xml:space="preserve"> ed</w:t>
            </w:r>
            <w:r w:rsidRPr="00A55E43">
              <w:rPr>
                <w:rFonts w:eastAsia="Calibri"/>
                <w:bCs/>
                <w:kern w:val="36"/>
                <w:lang w:val="sk-SK" w:eastAsia="sk-SK"/>
              </w:rPr>
              <w:t>. New York: Business Expert Press, 2017, ISBN 978-1-63157-391-0.</w:t>
            </w:r>
          </w:p>
        </w:tc>
      </w:tr>
      <w:tr w:rsidR="00A55E43" w:rsidRPr="00A55E43" w14:paraId="6018B8E9"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762FE8" w14:textId="77777777" w:rsidR="00A55E43" w:rsidRPr="00A55E43" w:rsidRDefault="00A55E43" w:rsidP="00A55E43">
            <w:pPr>
              <w:jc w:val="center"/>
              <w:rPr>
                <w:b/>
              </w:rPr>
            </w:pPr>
            <w:r w:rsidRPr="00A55E43">
              <w:rPr>
                <w:b/>
              </w:rPr>
              <w:t>Informace ke kombinované nebo distanční formě</w:t>
            </w:r>
          </w:p>
        </w:tc>
      </w:tr>
      <w:tr w:rsidR="00A55E43" w:rsidRPr="00A55E43" w14:paraId="5077E062" w14:textId="77777777" w:rsidTr="00A55E43">
        <w:tc>
          <w:tcPr>
            <w:tcW w:w="4787" w:type="dxa"/>
            <w:gridSpan w:val="3"/>
            <w:tcBorders>
              <w:top w:val="single" w:sz="2" w:space="0" w:color="auto"/>
            </w:tcBorders>
            <w:shd w:val="clear" w:color="auto" w:fill="F7CAAC"/>
          </w:tcPr>
          <w:p w14:paraId="2F7AB67C" w14:textId="77777777" w:rsidR="00A55E43" w:rsidRPr="00A55E43" w:rsidRDefault="00A55E43" w:rsidP="00A55E43">
            <w:pPr>
              <w:jc w:val="both"/>
            </w:pPr>
            <w:r w:rsidRPr="00A55E43">
              <w:rPr>
                <w:b/>
              </w:rPr>
              <w:t>Rozsah konzultací (soustředění)</w:t>
            </w:r>
          </w:p>
        </w:tc>
        <w:tc>
          <w:tcPr>
            <w:tcW w:w="889" w:type="dxa"/>
            <w:tcBorders>
              <w:top w:val="single" w:sz="2" w:space="0" w:color="auto"/>
            </w:tcBorders>
          </w:tcPr>
          <w:p w14:paraId="11B785D9" w14:textId="19D64382" w:rsidR="00A55E43" w:rsidRPr="00A55E43" w:rsidRDefault="00BC357D" w:rsidP="00A55E43">
            <w:pPr>
              <w:jc w:val="both"/>
            </w:pPr>
            <w:r>
              <w:t>15</w:t>
            </w:r>
          </w:p>
        </w:tc>
        <w:tc>
          <w:tcPr>
            <w:tcW w:w="4179" w:type="dxa"/>
            <w:gridSpan w:val="4"/>
            <w:tcBorders>
              <w:top w:val="single" w:sz="2" w:space="0" w:color="auto"/>
            </w:tcBorders>
            <w:shd w:val="clear" w:color="auto" w:fill="F7CAAC"/>
          </w:tcPr>
          <w:p w14:paraId="48967E4B" w14:textId="77777777" w:rsidR="00A55E43" w:rsidRPr="00A55E43" w:rsidRDefault="00A55E43" w:rsidP="00A55E43">
            <w:pPr>
              <w:jc w:val="both"/>
              <w:rPr>
                <w:b/>
              </w:rPr>
            </w:pPr>
            <w:r w:rsidRPr="00A55E43">
              <w:rPr>
                <w:b/>
              </w:rPr>
              <w:t xml:space="preserve">hodin </w:t>
            </w:r>
          </w:p>
        </w:tc>
      </w:tr>
      <w:tr w:rsidR="00A55E43" w:rsidRPr="00A55E43" w14:paraId="57AE9456" w14:textId="77777777" w:rsidTr="00A55E43">
        <w:tc>
          <w:tcPr>
            <w:tcW w:w="9855" w:type="dxa"/>
            <w:gridSpan w:val="8"/>
            <w:shd w:val="clear" w:color="auto" w:fill="F7CAAC"/>
          </w:tcPr>
          <w:p w14:paraId="21E7E0FA" w14:textId="77777777" w:rsidR="00A55E43" w:rsidRPr="00A55E43" w:rsidRDefault="00A55E43" w:rsidP="00A55E43">
            <w:pPr>
              <w:jc w:val="both"/>
              <w:rPr>
                <w:b/>
              </w:rPr>
            </w:pPr>
            <w:r w:rsidRPr="00A55E43">
              <w:rPr>
                <w:b/>
              </w:rPr>
              <w:t>Informace o způsobu kontaktu s vyučujícím</w:t>
            </w:r>
          </w:p>
        </w:tc>
      </w:tr>
      <w:tr w:rsidR="00A55E43" w:rsidRPr="00A55E43" w14:paraId="6D88ABE4" w14:textId="77777777" w:rsidTr="00A55E43">
        <w:trPr>
          <w:trHeight w:val="779"/>
        </w:trPr>
        <w:tc>
          <w:tcPr>
            <w:tcW w:w="9855" w:type="dxa"/>
            <w:gridSpan w:val="8"/>
          </w:tcPr>
          <w:p w14:paraId="5F7D85F3" w14:textId="77777777" w:rsidR="00A55E43" w:rsidRPr="00A55E43" w:rsidRDefault="00A55E43" w:rsidP="00A55E43">
            <w:pPr>
              <w:jc w:val="both"/>
            </w:pPr>
            <w:r w:rsidRPr="00A55E4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F374A42"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68B69291" w14:textId="77777777" w:rsidTr="00A55E43">
        <w:tc>
          <w:tcPr>
            <w:tcW w:w="9855" w:type="dxa"/>
            <w:gridSpan w:val="8"/>
            <w:tcBorders>
              <w:bottom w:val="double" w:sz="4" w:space="0" w:color="auto"/>
            </w:tcBorders>
            <w:shd w:val="clear" w:color="auto" w:fill="BDD6EE"/>
          </w:tcPr>
          <w:p w14:paraId="77288656" w14:textId="77777777" w:rsidR="00A55E43" w:rsidRDefault="00A55E43" w:rsidP="00A55E43">
            <w:pPr>
              <w:jc w:val="both"/>
              <w:rPr>
                <w:b/>
                <w:sz w:val="28"/>
              </w:rPr>
            </w:pPr>
            <w:r>
              <w:br w:type="page"/>
            </w:r>
            <w:r>
              <w:rPr>
                <w:b/>
                <w:sz w:val="28"/>
              </w:rPr>
              <w:t>B-III – Charakteristika studijního předmětu</w:t>
            </w:r>
          </w:p>
        </w:tc>
      </w:tr>
      <w:tr w:rsidR="00A55E43" w14:paraId="4A5AA9A6" w14:textId="77777777" w:rsidTr="00A55E43">
        <w:tc>
          <w:tcPr>
            <w:tcW w:w="3086" w:type="dxa"/>
            <w:tcBorders>
              <w:top w:val="double" w:sz="4" w:space="0" w:color="auto"/>
            </w:tcBorders>
            <w:shd w:val="clear" w:color="auto" w:fill="F7CAAC"/>
          </w:tcPr>
          <w:p w14:paraId="3F21B24C" w14:textId="77777777" w:rsidR="00A55E43" w:rsidRPr="001A5A05" w:rsidRDefault="00A55E43" w:rsidP="00A55E43">
            <w:pPr>
              <w:jc w:val="both"/>
              <w:rPr>
                <w:b/>
              </w:rPr>
            </w:pPr>
            <w:r w:rsidRPr="001A5A05">
              <w:rPr>
                <w:b/>
              </w:rPr>
              <w:t>Název studijního předmětu</w:t>
            </w:r>
          </w:p>
        </w:tc>
        <w:tc>
          <w:tcPr>
            <w:tcW w:w="6769" w:type="dxa"/>
            <w:gridSpan w:val="7"/>
            <w:tcBorders>
              <w:top w:val="double" w:sz="4" w:space="0" w:color="auto"/>
            </w:tcBorders>
          </w:tcPr>
          <w:p w14:paraId="0AC1DD7D" w14:textId="77777777" w:rsidR="00A55E43" w:rsidRPr="001A5A05" w:rsidRDefault="00A55E43" w:rsidP="00A55E43">
            <w:pPr>
              <w:jc w:val="both"/>
            </w:pPr>
            <w:r w:rsidRPr="001A5A05">
              <w:t>Business akademie 1</w:t>
            </w:r>
          </w:p>
        </w:tc>
      </w:tr>
      <w:tr w:rsidR="00A55E43" w14:paraId="35CCFDC0" w14:textId="77777777" w:rsidTr="00A55E43">
        <w:tc>
          <w:tcPr>
            <w:tcW w:w="3086" w:type="dxa"/>
            <w:shd w:val="clear" w:color="auto" w:fill="F7CAAC"/>
          </w:tcPr>
          <w:p w14:paraId="132B29B6" w14:textId="77777777" w:rsidR="00A55E43" w:rsidRPr="001A5A05" w:rsidRDefault="00A55E43" w:rsidP="00A55E43">
            <w:pPr>
              <w:jc w:val="both"/>
              <w:rPr>
                <w:b/>
              </w:rPr>
            </w:pPr>
            <w:r w:rsidRPr="001A5A05">
              <w:rPr>
                <w:b/>
              </w:rPr>
              <w:t>Typ předmětu</w:t>
            </w:r>
          </w:p>
        </w:tc>
        <w:tc>
          <w:tcPr>
            <w:tcW w:w="3406" w:type="dxa"/>
            <w:gridSpan w:val="4"/>
          </w:tcPr>
          <w:p w14:paraId="79EBEDE0" w14:textId="77777777" w:rsidR="00A55E43" w:rsidRPr="001A5A05" w:rsidRDefault="00A55E43" w:rsidP="00A55E43">
            <w:pPr>
              <w:jc w:val="both"/>
            </w:pPr>
            <w:r w:rsidRPr="006A35A5">
              <w:t>povinně volitelný „PV“</w:t>
            </w:r>
          </w:p>
        </w:tc>
        <w:tc>
          <w:tcPr>
            <w:tcW w:w="2695" w:type="dxa"/>
            <w:gridSpan w:val="2"/>
            <w:shd w:val="clear" w:color="auto" w:fill="F7CAAC"/>
          </w:tcPr>
          <w:p w14:paraId="6B11A481" w14:textId="77777777" w:rsidR="00A55E43" w:rsidRPr="001A5A05" w:rsidRDefault="00A55E43" w:rsidP="00A55E43">
            <w:pPr>
              <w:jc w:val="both"/>
            </w:pPr>
            <w:r w:rsidRPr="001A5A05">
              <w:rPr>
                <w:b/>
              </w:rPr>
              <w:t>doporučený ročník / semestr</w:t>
            </w:r>
          </w:p>
        </w:tc>
        <w:tc>
          <w:tcPr>
            <w:tcW w:w="668" w:type="dxa"/>
          </w:tcPr>
          <w:p w14:paraId="1EE0EC11" w14:textId="77777777" w:rsidR="00A55E43" w:rsidRPr="001A5A05" w:rsidRDefault="00A55E43" w:rsidP="00A55E43">
            <w:pPr>
              <w:jc w:val="both"/>
            </w:pPr>
            <w:r w:rsidRPr="001A5A05">
              <w:t>1/Z</w:t>
            </w:r>
          </w:p>
        </w:tc>
      </w:tr>
      <w:tr w:rsidR="00A55E43" w14:paraId="4DA044F4" w14:textId="77777777" w:rsidTr="00A55E43">
        <w:tc>
          <w:tcPr>
            <w:tcW w:w="3086" w:type="dxa"/>
            <w:shd w:val="clear" w:color="auto" w:fill="F7CAAC"/>
          </w:tcPr>
          <w:p w14:paraId="142F83B9" w14:textId="77777777" w:rsidR="00A55E43" w:rsidRPr="001A5A05" w:rsidRDefault="00A55E43" w:rsidP="00A55E43">
            <w:pPr>
              <w:jc w:val="both"/>
              <w:rPr>
                <w:b/>
              </w:rPr>
            </w:pPr>
            <w:r w:rsidRPr="001A5A05">
              <w:rPr>
                <w:b/>
              </w:rPr>
              <w:t>Rozsah studijního předmětu</w:t>
            </w:r>
          </w:p>
        </w:tc>
        <w:tc>
          <w:tcPr>
            <w:tcW w:w="1701" w:type="dxa"/>
            <w:gridSpan w:val="2"/>
          </w:tcPr>
          <w:p w14:paraId="7DDD02EE" w14:textId="77777777" w:rsidR="00A55E43" w:rsidRPr="001A5A05" w:rsidRDefault="00A55E43" w:rsidP="00A55E43">
            <w:pPr>
              <w:jc w:val="both"/>
            </w:pPr>
            <w:r w:rsidRPr="001A5A05">
              <w:t>26</w:t>
            </w:r>
            <w:r>
              <w:t>s</w:t>
            </w:r>
          </w:p>
        </w:tc>
        <w:tc>
          <w:tcPr>
            <w:tcW w:w="889" w:type="dxa"/>
            <w:shd w:val="clear" w:color="auto" w:fill="F7CAAC"/>
          </w:tcPr>
          <w:p w14:paraId="22C6638B" w14:textId="77777777" w:rsidR="00A55E43" w:rsidRPr="001A5A05" w:rsidRDefault="00A55E43" w:rsidP="00A55E43">
            <w:pPr>
              <w:jc w:val="both"/>
              <w:rPr>
                <w:b/>
              </w:rPr>
            </w:pPr>
            <w:r w:rsidRPr="001A5A05">
              <w:rPr>
                <w:b/>
              </w:rPr>
              <w:t xml:space="preserve">hod. </w:t>
            </w:r>
          </w:p>
        </w:tc>
        <w:tc>
          <w:tcPr>
            <w:tcW w:w="816" w:type="dxa"/>
          </w:tcPr>
          <w:p w14:paraId="2FE5815F" w14:textId="77777777" w:rsidR="00A55E43" w:rsidRPr="001A5A05" w:rsidRDefault="00A55E43" w:rsidP="00A55E43">
            <w:pPr>
              <w:jc w:val="both"/>
            </w:pPr>
            <w:r w:rsidRPr="001A5A05">
              <w:t>26</w:t>
            </w:r>
          </w:p>
        </w:tc>
        <w:tc>
          <w:tcPr>
            <w:tcW w:w="2156" w:type="dxa"/>
            <w:shd w:val="clear" w:color="auto" w:fill="F7CAAC"/>
          </w:tcPr>
          <w:p w14:paraId="12A0E3FE" w14:textId="77777777" w:rsidR="00A55E43" w:rsidRPr="001A5A05" w:rsidRDefault="00A55E43" w:rsidP="00A55E43">
            <w:pPr>
              <w:jc w:val="both"/>
              <w:rPr>
                <w:b/>
              </w:rPr>
            </w:pPr>
            <w:r w:rsidRPr="001A5A05">
              <w:rPr>
                <w:b/>
              </w:rPr>
              <w:t>kreditů</w:t>
            </w:r>
          </w:p>
        </w:tc>
        <w:tc>
          <w:tcPr>
            <w:tcW w:w="1207" w:type="dxa"/>
            <w:gridSpan w:val="2"/>
          </w:tcPr>
          <w:p w14:paraId="41574FE1" w14:textId="77777777" w:rsidR="00A55E43" w:rsidRPr="001A5A05" w:rsidRDefault="00A55E43" w:rsidP="00A55E43">
            <w:pPr>
              <w:jc w:val="both"/>
            </w:pPr>
            <w:r w:rsidRPr="001A5A05">
              <w:t>2</w:t>
            </w:r>
          </w:p>
        </w:tc>
      </w:tr>
      <w:tr w:rsidR="00A55E43" w14:paraId="165BC382" w14:textId="77777777" w:rsidTr="00A55E43">
        <w:tc>
          <w:tcPr>
            <w:tcW w:w="3086" w:type="dxa"/>
            <w:shd w:val="clear" w:color="auto" w:fill="F7CAAC"/>
          </w:tcPr>
          <w:p w14:paraId="188212CB" w14:textId="77777777" w:rsidR="00A55E43" w:rsidRPr="001A5A05" w:rsidRDefault="00A55E43" w:rsidP="00A55E43">
            <w:pPr>
              <w:jc w:val="both"/>
              <w:rPr>
                <w:b/>
              </w:rPr>
            </w:pPr>
            <w:r w:rsidRPr="001A5A05">
              <w:rPr>
                <w:b/>
              </w:rPr>
              <w:t>Prerekvizity, korekvizity, ekvivalence</w:t>
            </w:r>
          </w:p>
        </w:tc>
        <w:tc>
          <w:tcPr>
            <w:tcW w:w="6769" w:type="dxa"/>
            <w:gridSpan w:val="7"/>
          </w:tcPr>
          <w:p w14:paraId="5117BA88" w14:textId="77777777" w:rsidR="00A55E43" w:rsidRPr="001A5A05" w:rsidRDefault="00A55E43" w:rsidP="00A55E43">
            <w:pPr>
              <w:jc w:val="both"/>
            </w:pPr>
          </w:p>
        </w:tc>
      </w:tr>
      <w:tr w:rsidR="00A55E43" w14:paraId="46C18F30" w14:textId="77777777" w:rsidTr="00A55E43">
        <w:tc>
          <w:tcPr>
            <w:tcW w:w="3086" w:type="dxa"/>
            <w:shd w:val="clear" w:color="auto" w:fill="F7CAAC"/>
          </w:tcPr>
          <w:p w14:paraId="59680C5F" w14:textId="77777777" w:rsidR="00A55E43" w:rsidRPr="001A5A05" w:rsidRDefault="00A55E43" w:rsidP="00A55E43">
            <w:pPr>
              <w:jc w:val="both"/>
              <w:rPr>
                <w:b/>
              </w:rPr>
            </w:pPr>
            <w:r w:rsidRPr="001A5A05">
              <w:rPr>
                <w:b/>
              </w:rPr>
              <w:t>Způsob ověření studijních výsledků</w:t>
            </w:r>
          </w:p>
        </w:tc>
        <w:tc>
          <w:tcPr>
            <w:tcW w:w="3406" w:type="dxa"/>
            <w:gridSpan w:val="4"/>
          </w:tcPr>
          <w:p w14:paraId="07AF708E" w14:textId="77777777" w:rsidR="00A55E43" w:rsidRPr="001A5A05" w:rsidRDefault="00A55E43" w:rsidP="00A55E43">
            <w:pPr>
              <w:jc w:val="both"/>
            </w:pPr>
            <w:r>
              <w:t>k</w:t>
            </w:r>
            <w:r w:rsidRPr="001A5A05">
              <w:t>lasifikovaný zápočet</w:t>
            </w:r>
          </w:p>
        </w:tc>
        <w:tc>
          <w:tcPr>
            <w:tcW w:w="2156" w:type="dxa"/>
            <w:shd w:val="clear" w:color="auto" w:fill="F7CAAC"/>
          </w:tcPr>
          <w:p w14:paraId="707DBB78" w14:textId="77777777" w:rsidR="00A55E43" w:rsidRPr="001A5A05" w:rsidRDefault="00A55E43" w:rsidP="00A55E43">
            <w:pPr>
              <w:jc w:val="both"/>
              <w:rPr>
                <w:b/>
              </w:rPr>
            </w:pPr>
            <w:r w:rsidRPr="001A5A05">
              <w:rPr>
                <w:b/>
              </w:rPr>
              <w:t>Forma výuky</w:t>
            </w:r>
          </w:p>
        </w:tc>
        <w:tc>
          <w:tcPr>
            <w:tcW w:w="1207" w:type="dxa"/>
            <w:gridSpan w:val="2"/>
          </w:tcPr>
          <w:p w14:paraId="228DDA2A" w14:textId="77777777" w:rsidR="00A55E43" w:rsidRPr="001A5A05" w:rsidRDefault="00A55E43" w:rsidP="00A55E43">
            <w:pPr>
              <w:jc w:val="both"/>
            </w:pPr>
            <w:r>
              <w:t>seminář</w:t>
            </w:r>
          </w:p>
          <w:p w14:paraId="36F74291" w14:textId="77777777" w:rsidR="00A55E43" w:rsidRPr="001A5A05" w:rsidRDefault="00A55E43" w:rsidP="00A55E43">
            <w:pPr>
              <w:jc w:val="both"/>
            </w:pPr>
          </w:p>
        </w:tc>
      </w:tr>
      <w:tr w:rsidR="00A55E43" w14:paraId="72D856C8" w14:textId="77777777" w:rsidTr="00A55E43">
        <w:tc>
          <w:tcPr>
            <w:tcW w:w="3086" w:type="dxa"/>
            <w:shd w:val="clear" w:color="auto" w:fill="F7CAAC"/>
          </w:tcPr>
          <w:p w14:paraId="0A9F0E77" w14:textId="77777777" w:rsidR="00A55E43" w:rsidRPr="001A5A05" w:rsidRDefault="00A55E43" w:rsidP="00A55E43">
            <w:pPr>
              <w:jc w:val="both"/>
              <w:rPr>
                <w:b/>
              </w:rPr>
            </w:pPr>
            <w:r w:rsidRPr="001A5A05">
              <w:rPr>
                <w:b/>
              </w:rPr>
              <w:t>Forma způsobu ověření studijních výsledků a další požadavky na studenta</w:t>
            </w:r>
          </w:p>
        </w:tc>
        <w:tc>
          <w:tcPr>
            <w:tcW w:w="6769" w:type="dxa"/>
            <w:gridSpan w:val="7"/>
            <w:tcBorders>
              <w:bottom w:val="nil"/>
            </w:tcBorders>
          </w:tcPr>
          <w:p w14:paraId="12FA9F89" w14:textId="77777777" w:rsidR="00A55E43" w:rsidRPr="001A5A05" w:rsidRDefault="00A55E43" w:rsidP="00A55E43">
            <w:pPr>
              <w:jc w:val="both"/>
            </w:pPr>
            <w:r w:rsidRPr="001A5A05">
              <w:t>Způsob zakončení předmětu – klasifikovaný zápočet</w:t>
            </w:r>
          </w:p>
          <w:p w14:paraId="33C6F601" w14:textId="77777777" w:rsidR="00A55E43" w:rsidRPr="001A5A05" w:rsidRDefault="00A55E43" w:rsidP="00A55E43">
            <w:pPr>
              <w:jc w:val="both"/>
            </w:pPr>
            <w:r w:rsidRPr="001A5A05">
              <w:t xml:space="preserve">Požadavky na </w:t>
            </w:r>
            <w:r>
              <w:t xml:space="preserve">klasifikovaný </w:t>
            </w:r>
            <w:r w:rsidRPr="001A5A05">
              <w:t>zápočet – zpracování podnikatelského nápadu modelem Lean Canvas a jeho obhajoba, 80% aktivní účast na seminářích.</w:t>
            </w:r>
          </w:p>
        </w:tc>
      </w:tr>
      <w:tr w:rsidR="00A55E43" w14:paraId="66D3F499" w14:textId="77777777" w:rsidTr="00A55E43">
        <w:trPr>
          <w:trHeight w:val="42"/>
        </w:trPr>
        <w:tc>
          <w:tcPr>
            <w:tcW w:w="9855" w:type="dxa"/>
            <w:gridSpan w:val="8"/>
            <w:tcBorders>
              <w:top w:val="nil"/>
            </w:tcBorders>
          </w:tcPr>
          <w:p w14:paraId="70862F5D" w14:textId="77777777" w:rsidR="00A55E43" w:rsidRPr="001A5A05" w:rsidRDefault="00A55E43" w:rsidP="00A55E43">
            <w:pPr>
              <w:jc w:val="both"/>
            </w:pPr>
          </w:p>
        </w:tc>
      </w:tr>
      <w:tr w:rsidR="00A55E43" w14:paraId="423835A7" w14:textId="77777777" w:rsidTr="00A55E43">
        <w:trPr>
          <w:trHeight w:val="197"/>
        </w:trPr>
        <w:tc>
          <w:tcPr>
            <w:tcW w:w="3086" w:type="dxa"/>
            <w:tcBorders>
              <w:top w:val="nil"/>
            </w:tcBorders>
            <w:shd w:val="clear" w:color="auto" w:fill="F7CAAC"/>
          </w:tcPr>
          <w:p w14:paraId="6C5B8E7C" w14:textId="77777777" w:rsidR="00A55E43" w:rsidRPr="001A5A05" w:rsidRDefault="00A55E43" w:rsidP="00A55E43">
            <w:pPr>
              <w:jc w:val="both"/>
              <w:rPr>
                <w:b/>
              </w:rPr>
            </w:pPr>
            <w:r w:rsidRPr="001A5A05">
              <w:rPr>
                <w:b/>
              </w:rPr>
              <w:t>Garant předmětu</w:t>
            </w:r>
          </w:p>
        </w:tc>
        <w:tc>
          <w:tcPr>
            <w:tcW w:w="6769" w:type="dxa"/>
            <w:gridSpan w:val="7"/>
            <w:tcBorders>
              <w:top w:val="nil"/>
            </w:tcBorders>
          </w:tcPr>
          <w:p w14:paraId="0F762363" w14:textId="77777777" w:rsidR="00A55E43" w:rsidRPr="001A5A05" w:rsidRDefault="00A55E43" w:rsidP="00A55E43">
            <w:pPr>
              <w:jc w:val="both"/>
            </w:pPr>
            <w:r>
              <w:t xml:space="preserve">doc. </w:t>
            </w:r>
            <w:r w:rsidRPr="001A5A05">
              <w:t>Ing. Petr Novák, Ph.D.</w:t>
            </w:r>
          </w:p>
        </w:tc>
      </w:tr>
      <w:tr w:rsidR="00A55E43" w14:paraId="21D4A89D" w14:textId="77777777" w:rsidTr="00A55E43">
        <w:trPr>
          <w:trHeight w:val="243"/>
        </w:trPr>
        <w:tc>
          <w:tcPr>
            <w:tcW w:w="3086" w:type="dxa"/>
            <w:tcBorders>
              <w:top w:val="nil"/>
            </w:tcBorders>
            <w:shd w:val="clear" w:color="auto" w:fill="F7CAAC"/>
          </w:tcPr>
          <w:p w14:paraId="016F135A" w14:textId="77777777" w:rsidR="00A55E43" w:rsidRPr="001A5A05" w:rsidRDefault="00A55E43" w:rsidP="00A55E43">
            <w:pPr>
              <w:jc w:val="both"/>
              <w:rPr>
                <w:b/>
              </w:rPr>
            </w:pPr>
            <w:r w:rsidRPr="001A5A05">
              <w:rPr>
                <w:b/>
              </w:rPr>
              <w:t>Zapojení garanta do výuky předmětu</w:t>
            </w:r>
          </w:p>
        </w:tc>
        <w:tc>
          <w:tcPr>
            <w:tcW w:w="6769" w:type="dxa"/>
            <w:gridSpan w:val="7"/>
            <w:tcBorders>
              <w:top w:val="nil"/>
            </w:tcBorders>
          </w:tcPr>
          <w:p w14:paraId="1D460258" w14:textId="77777777" w:rsidR="00A55E43" w:rsidRPr="001A5A05" w:rsidRDefault="00A55E43" w:rsidP="00A55E43">
            <w:pPr>
              <w:jc w:val="both"/>
            </w:pPr>
            <w:r>
              <w:t>Garant se podílí v rozsahu 7</w:t>
            </w:r>
            <w:r w:rsidRPr="00594389">
              <w:t>0 %, stanovuje koncepci seminářů a dohlíží na jejich jednotné vedení.</w:t>
            </w:r>
          </w:p>
        </w:tc>
      </w:tr>
      <w:tr w:rsidR="00A55E43" w14:paraId="41EE8B4B" w14:textId="77777777" w:rsidTr="00A55E43">
        <w:tc>
          <w:tcPr>
            <w:tcW w:w="3086" w:type="dxa"/>
            <w:shd w:val="clear" w:color="auto" w:fill="F7CAAC"/>
          </w:tcPr>
          <w:p w14:paraId="76554851" w14:textId="77777777" w:rsidR="00A55E43" w:rsidRPr="001A5A05" w:rsidRDefault="00A55E43" w:rsidP="00A55E43">
            <w:pPr>
              <w:jc w:val="both"/>
              <w:rPr>
                <w:b/>
              </w:rPr>
            </w:pPr>
            <w:r w:rsidRPr="001A5A05">
              <w:rPr>
                <w:b/>
              </w:rPr>
              <w:t>Vyučující</w:t>
            </w:r>
          </w:p>
        </w:tc>
        <w:tc>
          <w:tcPr>
            <w:tcW w:w="6769" w:type="dxa"/>
            <w:gridSpan w:val="7"/>
            <w:tcBorders>
              <w:bottom w:val="nil"/>
            </w:tcBorders>
          </w:tcPr>
          <w:p w14:paraId="40C4333D" w14:textId="0D69DB8B" w:rsidR="00A55E43" w:rsidRPr="001A5A05" w:rsidRDefault="00A55E43" w:rsidP="00A55E43">
            <w:pPr>
              <w:jc w:val="both"/>
            </w:pPr>
            <w:r>
              <w:t xml:space="preserve">doc. </w:t>
            </w:r>
            <w:r w:rsidRPr="001A5A05">
              <w:t>Ing. Petr Novák, Ph.D.</w:t>
            </w:r>
            <w:r>
              <w:t xml:space="preserve"> – semináře (70%), Ing. Petr Konečný – semináře (30%)</w:t>
            </w:r>
            <w:r w:rsidR="002B3D10">
              <w:t xml:space="preserve"> – ext.</w:t>
            </w:r>
          </w:p>
        </w:tc>
      </w:tr>
      <w:tr w:rsidR="00A55E43" w14:paraId="1C66B8B1" w14:textId="77777777" w:rsidTr="00A55E43">
        <w:trPr>
          <w:trHeight w:val="42"/>
        </w:trPr>
        <w:tc>
          <w:tcPr>
            <w:tcW w:w="9855" w:type="dxa"/>
            <w:gridSpan w:val="8"/>
            <w:tcBorders>
              <w:top w:val="nil"/>
            </w:tcBorders>
          </w:tcPr>
          <w:p w14:paraId="776297CE" w14:textId="77777777" w:rsidR="00A55E43" w:rsidRPr="001A5A05" w:rsidRDefault="00A55E43" w:rsidP="00A55E43">
            <w:pPr>
              <w:jc w:val="both"/>
            </w:pPr>
          </w:p>
        </w:tc>
      </w:tr>
      <w:tr w:rsidR="00A55E43" w14:paraId="26AD740A" w14:textId="77777777" w:rsidTr="00A55E43">
        <w:tc>
          <w:tcPr>
            <w:tcW w:w="3086" w:type="dxa"/>
            <w:shd w:val="clear" w:color="auto" w:fill="F7CAAC"/>
          </w:tcPr>
          <w:p w14:paraId="2BC825B6" w14:textId="77777777" w:rsidR="00A55E43" w:rsidRPr="001A5A05" w:rsidRDefault="00A55E43" w:rsidP="00A55E43">
            <w:pPr>
              <w:jc w:val="both"/>
              <w:rPr>
                <w:b/>
              </w:rPr>
            </w:pPr>
            <w:r w:rsidRPr="001A5A05">
              <w:rPr>
                <w:b/>
              </w:rPr>
              <w:t>Stručná anotace předmětu</w:t>
            </w:r>
          </w:p>
        </w:tc>
        <w:tc>
          <w:tcPr>
            <w:tcW w:w="6769" w:type="dxa"/>
            <w:gridSpan w:val="7"/>
            <w:tcBorders>
              <w:bottom w:val="nil"/>
            </w:tcBorders>
          </w:tcPr>
          <w:p w14:paraId="385B6E91" w14:textId="77777777" w:rsidR="00A55E43" w:rsidRPr="001A5A05" w:rsidRDefault="00A55E43" w:rsidP="00A55E43">
            <w:pPr>
              <w:jc w:val="both"/>
            </w:pPr>
          </w:p>
        </w:tc>
      </w:tr>
      <w:tr w:rsidR="00A55E43" w14:paraId="0BC78A6E" w14:textId="77777777" w:rsidTr="00A55E43">
        <w:trPr>
          <w:trHeight w:val="3938"/>
        </w:trPr>
        <w:tc>
          <w:tcPr>
            <w:tcW w:w="9855" w:type="dxa"/>
            <w:gridSpan w:val="8"/>
            <w:tcBorders>
              <w:top w:val="nil"/>
              <w:bottom w:val="single" w:sz="12" w:space="0" w:color="auto"/>
            </w:tcBorders>
          </w:tcPr>
          <w:p w14:paraId="6749626C" w14:textId="77777777" w:rsidR="00A55E43" w:rsidRPr="001A5A05" w:rsidRDefault="00A55E43" w:rsidP="00A55E43">
            <w:pPr>
              <w:jc w:val="both"/>
            </w:pPr>
            <w:r w:rsidRPr="001A5A05">
              <w:t xml:space="preserve">Cílem předmětu je seznámit studenty s aspekty rozhodujícími o úspěchu podnikání, poskytnout přehled </w:t>
            </w:r>
            <w:r w:rsidRPr="001A5A05">
              <w:br/>
              <w:t xml:space="preserve">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w:t>
            </w:r>
            <w:r w:rsidRPr="001A5A05">
              <w:br/>
              <w:t xml:space="preserve">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w:t>
            </w:r>
            <w:r w:rsidRPr="001A5A05">
              <w:br/>
              <w:t xml:space="preserve">z podnikatelského inkubátoru budou demonstrovány úspěšné postupy při zakládání a rozběhu firemního podnikání. </w:t>
            </w:r>
          </w:p>
          <w:p w14:paraId="0551AB52" w14:textId="77777777" w:rsidR="00A55E43" w:rsidRPr="001A5A05" w:rsidRDefault="00A55E43" w:rsidP="005961AC">
            <w:pPr>
              <w:pStyle w:val="Odstavecseseznamem"/>
              <w:numPr>
                <w:ilvl w:val="0"/>
                <w:numId w:val="69"/>
              </w:numPr>
              <w:ind w:left="247" w:hanging="247"/>
              <w:jc w:val="both"/>
            </w:pPr>
            <w:r w:rsidRPr="001A5A05">
              <w:t>Podnikatelské prostředí v ČR, podnikání v regionu.</w:t>
            </w:r>
          </w:p>
          <w:p w14:paraId="2926135A" w14:textId="77777777" w:rsidR="00A55E43" w:rsidRPr="001A5A05" w:rsidRDefault="00A55E43" w:rsidP="005961AC">
            <w:pPr>
              <w:pStyle w:val="Odstavecseseznamem"/>
              <w:numPr>
                <w:ilvl w:val="0"/>
                <w:numId w:val="69"/>
              </w:numPr>
              <w:ind w:left="247" w:hanging="247"/>
              <w:jc w:val="both"/>
            </w:pPr>
            <w:r w:rsidRPr="001A5A05">
              <w:t>Komparace podnikatelských determinant v regionech - analýza konkrétních firem etablovaných oborů vybraných regionů.</w:t>
            </w:r>
          </w:p>
          <w:p w14:paraId="34C11DC4" w14:textId="77777777" w:rsidR="00A55E43" w:rsidRPr="001A5A05" w:rsidRDefault="00A55E43" w:rsidP="005961AC">
            <w:pPr>
              <w:pStyle w:val="Odstavecseseznamem"/>
              <w:numPr>
                <w:ilvl w:val="0"/>
                <w:numId w:val="69"/>
              </w:numPr>
              <w:ind w:left="247" w:hanging="247"/>
              <w:jc w:val="both"/>
            </w:pPr>
            <w:r w:rsidRPr="001A5A05">
              <w:t>Podpora podnikání v ČR.</w:t>
            </w:r>
          </w:p>
          <w:p w14:paraId="6F9FB946" w14:textId="77777777" w:rsidR="00A55E43" w:rsidRPr="001A5A05" w:rsidRDefault="00A55E43" w:rsidP="005961AC">
            <w:pPr>
              <w:pStyle w:val="Odstavecseseznamem"/>
              <w:numPr>
                <w:ilvl w:val="0"/>
                <w:numId w:val="69"/>
              </w:numPr>
              <w:ind w:left="247" w:hanging="247"/>
              <w:jc w:val="both"/>
            </w:pPr>
            <w:r w:rsidRPr="001A5A05">
              <w:t>Start-up – pojem, problémy, ukázky, případové studie vybraných start-upů.</w:t>
            </w:r>
          </w:p>
          <w:p w14:paraId="5D93A0CC" w14:textId="77777777" w:rsidR="00A55E43" w:rsidRPr="001A5A05" w:rsidRDefault="00A55E43" w:rsidP="005961AC">
            <w:pPr>
              <w:pStyle w:val="Odstavecseseznamem"/>
              <w:numPr>
                <w:ilvl w:val="0"/>
                <w:numId w:val="69"/>
              </w:numPr>
              <w:ind w:left="247" w:hanging="247"/>
              <w:jc w:val="both"/>
            </w:pPr>
            <w:r w:rsidRPr="001A5A05">
              <w:t>Příklady dobré praxe – spojeno s exkurzí do firmy.</w:t>
            </w:r>
          </w:p>
          <w:p w14:paraId="038CA162" w14:textId="77777777" w:rsidR="00A55E43" w:rsidRPr="001A5A05" w:rsidRDefault="00A55E43" w:rsidP="005961AC">
            <w:pPr>
              <w:pStyle w:val="Odstavecseseznamem"/>
              <w:numPr>
                <w:ilvl w:val="0"/>
                <w:numId w:val="69"/>
              </w:numPr>
              <w:ind w:left="247" w:hanging="247"/>
              <w:jc w:val="both"/>
            </w:pPr>
            <w:r w:rsidRPr="001A5A05">
              <w:t>Právní aspekty podnikání a zakládaní právních forem podnikání v ČR.</w:t>
            </w:r>
          </w:p>
          <w:p w14:paraId="4517D5F6" w14:textId="77777777" w:rsidR="00A55E43" w:rsidRPr="001A5A05" w:rsidRDefault="00A55E43" w:rsidP="005961AC">
            <w:pPr>
              <w:pStyle w:val="Odstavecseseznamem"/>
              <w:numPr>
                <w:ilvl w:val="0"/>
                <w:numId w:val="69"/>
              </w:numPr>
              <w:ind w:left="247" w:hanging="247"/>
              <w:jc w:val="both"/>
            </w:pPr>
            <w:r w:rsidRPr="001A5A05">
              <w:t>Právo v podnikání, ochrana duševního vlastnictví.</w:t>
            </w:r>
          </w:p>
          <w:p w14:paraId="3E782266" w14:textId="77777777" w:rsidR="00A55E43" w:rsidRPr="001A5A05" w:rsidRDefault="00A55E43" w:rsidP="005961AC">
            <w:pPr>
              <w:pStyle w:val="Odstavecseseznamem"/>
              <w:numPr>
                <w:ilvl w:val="0"/>
                <w:numId w:val="69"/>
              </w:numPr>
              <w:ind w:left="247" w:hanging="247"/>
              <w:jc w:val="both"/>
            </w:pPr>
            <w:r w:rsidRPr="001A5A05">
              <w:t>Ekonomické aspekty podnikání, řízení nákladů a výnosů v nově vznikající firmě.</w:t>
            </w:r>
          </w:p>
          <w:p w14:paraId="21CC6957" w14:textId="77777777" w:rsidR="00A55E43" w:rsidRPr="001A5A05" w:rsidRDefault="00A55E43" w:rsidP="005961AC">
            <w:pPr>
              <w:pStyle w:val="Odstavecseseznamem"/>
              <w:numPr>
                <w:ilvl w:val="0"/>
                <w:numId w:val="69"/>
              </w:numPr>
              <w:ind w:left="247" w:hanging="247"/>
              <w:jc w:val="both"/>
            </w:pPr>
            <w:r w:rsidRPr="001A5A05">
              <w:t>Marketing a marketingové strategie v podnikání.</w:t>
            </w:r>
          </w:p>
          <w:p w14:paraId="39F1F09E" w14:textId="77777777" w:rsidR="00A55E43" w:rsidRPr="001A5A05" w:rsidRDefault="00A55E43" w:rsidP="005961AC">
            <w:pPr>
              <w:pStyle w:val="Odstavecseseznamem"/>
              <w:numPr>
                <w:ilvl w:val="0"/>
                <w:numId w:val="69"/>
              </w:numPr>
              <w:ind w:left="247" w:hanging="247"/>
              <w:jc w:val="both"/>
            </w:pPr>
            <w:r w:rsidRPr="001A5A05">
              <w:t xml:space="preserve">Tvorba business modelu – Canvas a Lean canvas. </w:t>
            </w:r>
          </w:p>
          <w:p w14:paraId="11A8B837" w14:textId="77777777" w:rsidR="00A55E43" w:rsidRPr="001A5A05" w:rsidRDefault="00A55E43" w:rsidP="005961AC">
            <w:pPr>
              <w:pStyle w:val="Odstavecseseznamem"/>
              <w:numPr>
                <w:ilvl w:val="0"/>
                <w:numId w:val="69"/>
              </w:numPr>
              <w:ind w:left="247" w:hanging="247"/>
              <w:jc w:val="both"/>
            </w:pPr>
            <w:r w:rsidRPr="001A5A05">
              <w:t>Lean canvas - rozpracování podnikatelského nápadu.</w:t>
            </w:r>
          </w:p>
          <w:p w14:paraId="10AFCF27" w14:textId="77777777" w:rsidR="00A55E43" w:rsidRPr="001A5A05" w:rsidRDefault="00A55E43" w:rsidP="005961AC">
            <w:pPr>
              <w:pStyle w:val="Odstavecseseznamem"/>
              <w:numPr>
                <w:ilvl w:val="0"/>
                <w:numId w:val="69"/>
              </w:numPr>
              <w:ind w:left="247" w:hanging="247"/>
              <w:jc w:val="both"/>
            </w:pPr>
            <w:r w:rsidRPr="001A5A05">
              <w:t>Praktické ověření rozpracovaných podnikatelských nápadů.</w:t>
            </w:r>
          </w:p>
          <w:p w14:paraId="43AAD559" w14:textId="77777777" w:rsidR="00A55E43" w:rsidRPr="001A5A05" w:rsidRDefault="00A55E43" w:rsidP="005961AC">
            <w:pPr>
              <w:pStyle w:val="Odstavecseseznamem"/>
              <w:numPr>
                <w:ilvl w:val="0"/>
                <w:numId w:val="69"/>
              </w:numPr>
              <w:ind w:left="247" w:hanging="247"/>
              <w:jc w:val="both"/>
            </w:pPr>
            <w:r w:rsidRPr="001A5A05">
              <w:t>Obhajoby rozpracovaných podnikatelský nápadů formou Elevator pitch.</w:t>
            </w:r>
          </w:p>
        </w:tc>
      </w:tr>
      <w:tr w:rsidR="00A55E43" w14:paraId="08ED3F37" w14:textId="77777777" w:rsidTr="00A55E43">
        <w:trPr>
          <w:trHeight w:val="265"/>
        </w:trPr>
        <w:tc>
          <w:tcPr>
            <w:tcW w:w="3653" w:type="dxa"/>
            <w:gridSpan w:val="2"/>
            <w:tcBorders>
              <w:top w:val="nil"/>
            </w:tcBorders>
            <w:shd w:val="clear" w:color="auto" w:fill="F7CAAC"/>
          </w:tcPr>
          <w:p w14:paraId="0116624D" w14:textId="77777777" w:rsidR="00A55E43" w:rsidRPr="001A5A05" w:rsidRDefault="00A55E43" w:rsidP="00A55E43">
            <w:pPr>
              <w:jc w:val="both"/>
            </w:pPr>
            <w:r w:rsidRPr="001A5A05">
              <w:rPr>
                <w:b/>
              </w:rPr>
              <w:t>Studijní literatura a studijní pomůcky</w:t>
            </w:r>
          </w:p>
        </w:tc>
        <w:tc>
          <w:tcPr>
            <w:tcW w:w="6202" w:type="dxa"/>
            <w:gridSpan w:val="6"/>
            <w:tcBorders>
              <w:top w:val="nil"/>
              <w:bottom w:val="nil"/>
            </w:tcBorders>
          </w:tcPr>
          <w:p w14:paraId="52C5CA43" w14:textId="77777777" w:rsidR="00A55E43" w:rsidRPr="001A5A05" w:rsidRDefault="00A55E43" w:rsidP="00A55E43">
            <w:pPr>
              <w:jc w:val="both"/>
            </w:pPr>
          </w:p>
        </w:tc>
      </w:tr>
      <w:tr w:rsidR="00A55E43" w14:paraId="3DC1A8A6" w14:textId="77777777" w:rsidTr="00A55E43">
        <w:trPr>
          <w:trHeight w:val="694"/>
        </w:trPr>
        <w:tc>
          <w:tcPr>
            <w:tcW w:w="9855" w:type="dxa"/>
            <w:gridSpan w:val="8"/>
            <w:tcBorders>
              <w:top w:val="nil"/>
            </w:tcBorders>
          </w:tcPr>
          <w:p w14:paraId="109EDBE1" w14:textId="77777777" w:rsidR="00A55E43" w:rsidRPr="001A5A05" w:rsidRDefault="00A55E43" w:rsidP="00A55E43">
            <w:pPr>
              <w:jc w:val="both"/>
              <w:rPr>
                <w:b/>
              </w:rPr>
            </w:pPr>
            <w:r w:rsidRPr="001A5A05">
              <w:rPr>
                <w:b/>
              </w:rPr>
              <w:t>Povinná literatura</w:t>
            </w:r>
          </w:p>
          <w:p w14:paraId="3965F160" w14:textId="77777777" w:rsidR="00A55E43" w:rsidRPr="001A5A05" w:rsidRDefault="00A55E43" w:rsidP="00A55E43">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16E9B0EA" w14:textId="77777777" w:rsidR="00A55E43" w:rsidRPr="001A5A05" w:rsidRDefault="00A55E43" w:rsidP="00A55E43">
            <w:pPr>
              <w:jc w:val="both"/>
            </w:pPr>
            <w:r w:rsidRPr="001A5A05">
              <w:t>OSTERWALDER, A.</w:t>
            </w:r>
            <w:r>
              <w:t>,</w:t>
            </w:r>
            <w:r w:rsidRPr="001A5A05">
              <w:t xml:space="preserve"> PIGNEUR</w:t>
            </w:r>
            <w:r>
              <w:t>, Y</w:t>
            </w:r>
            <w:r w:rsidRPr="001A5A05">
              <w:t xml:space="preserve">. </w:t>
            </w:r>
            <w:r w:rsidRPr="001A5A05">
              <w:rPr>
                <w:i/>
              </w:rPr>
              <w:t xml:space="preserve">Tvorba business modelů: příručka pro vizionáře, inovátory a všechny, co se nebojí výzev. </w:t>
            </w:r>
            <w:r w:rsidRPr="001A5A05">
              <w:t>Brno: BizBooks, 2012. ISBN 978-80-265-0025-4.</w:t>
            </w:r>
          </w:p>
          <w:p w14:paraId="1E34CDF6" w14:textId="77777777" w:rsidR="00A55E43" w:rsidRPr="001A5A05" w:rsidRDefault="00A55E43" w:rsidP="00A55E43">
            <w:pPr>
              <w:jc w:val="both"/>
            </w:pPr>
            <w:r w:rsidRPr="001A5A05">
              <w:t>VEBER, J.</w:t>
            </w:r>
            <w:r>
              <w:t xml:space="preserve">, </w:t>
            </w:r>
            <w:r w:rsidRPr="001A5A05">
              <w:t>SRPOVÁ</w:t>
            </w:r>
            <w:r>
              <w:t>, J</w:t>
            </w:r>
            <w:r w:rsidRPr="001A5A05">
              <w:t xml:space="preserve">. </w:t>
            </w:r>
            <w:r w:rsidRPr="001A5A05">
              <w:rPr>
                <w:i/>
                <w:iCs/>
              </w:rPr>
              <w:t>Podnikání malé a střední firmy</w:t>
            </w:r>
            <w:r w:rsidRPr="001A5A05">
              <w:t>. 3. aktualiz. a dopl. vyd. Praha: Grada, 2012, 332 s. ISBN 978-80-247-4520-6.</w:t>
            </w:r>
          </w:p>
          <w:p w14:paraId="6ACE1EBF" w14:textId="77777777" w:rsidR="00A55E43" w:rsidRPr="001A5A05" w:rsidRDefault="00A55E43" w:rsidP="00A55E43">
            <w:pPr>
              <w:jc w:val="both"/>
            </w:pPr>
            <w:r w:rsidRPr="001A5A05">
              <w:t>VOCHOZKA, M.</w:t>
            </w:r>
            <w:r>
              <w:t xml:space="preserve">, </w:t>
            </w:r>
            <w:r w:rsidRPr="001A5A05">
              <w:t>MULAČ</w:t>
            </w:r>
            <w:r>
              <w:t>, P.</w:t>
            </w:r>
            <w:r w:rsidRPr="001A5A05">
              <w:t xml:space="preserve"> </w:t>
            </w:r>
            <w:r w:rsidRPr="001A5A05">
              <w:rPr>
                <w:i/>
                <w:iCs/>
              </w:rPr>
              <w:t xml:space="preserve">Podniková ekonomika. </w:t>
            </w:r>
            <w:r w:rsidRPr="001A5A05">
              <w:t>1. vyd. Praha: Grada, 2012, 570 s.</w:t>
            </w:r>
            <w:r>
              <w:t xml:space="preserve"> ISBN 978-80-247-4372-1.</w:t>
            </w:r>
          </w:p>
          <w:p w14:paraId="007E7110" w14:textId="77777777" w:rsidR="00A55E43" w:rsidRPr="001A5A05" w:rsidRDefault="00A55E43" w:rsidP="00A55E43">
            <w:pPr>
              <w:jc w:val="both"/>
            </w:pPr>
            <w:r w:rsidRPr="001A5A05">
              <w:t>Zákon č. 455/1991 Sb., o živnostenském podnikání v platném znění</w:t>
            </w:r>
          </w:p>
          <w:p w14:paraId="0DC4270A" w14:textId="77777777" w:rsidR="00A55E43" w:rsidRPr="001A5A05" w:rsidRDefault="00A55E43" w:rsidP="00A55E43">
            <w:pPr>
              <w:jc w:val="both"/>
              <w:rPr>
                <w:b/>
              </w:rPr>
            </w:pPr>
            <w:r w:rsidRPr="001A5A05">
              <w:rPr>
                <w:b/>
              </w:rPr>
              <w:t>Doporučená literatura</w:t>
            </w:r>
          </w:p>
          <w:p w14:paraId="391A7543" w14:textId="77777777" w:rsidR="00A55E43" w:rsidRPr="001A5A05" w:rsidRDefault="00A55E43" w:rsidP="00A55E43">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47116D62" w14:textId="77777777" w:rsidR="00A55E43" w:rsidRPr="001A5A05" w:rsidRDefault="00A55E43" w:rsidP="00A55E43">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029E2943" w14:textId="77777777" w:rsidR="00A55E43" w:rsidRPr="001A5A05" w:rsidRDefault="00A55E43" w:rsidP="00A55E43">
            <w:pPr>
              <w:jc w:val="both"/>
            </w:pPr>
            <w:r w:rsidRPr="001A5A05">
              <w:t>THIEL, P.A.</w:t>
            </w:r>
            <w:r>
              <w:t xml:space="preserve">, </w:t>
            </w:r>
            <w:r w:rsidRPr="001A5A05">
              <w:t>MASTERS</w:t>
            </w:r>
            <w:r>
              <w:t>, B</w:t>
            </w:r>
            <w:r w:rsidRPr="001A5A05">
              <w:t xml:space="preserve">. </w:t>
            </w:r>
            <w:r w:rsidRPr="001A5A05">
              <w:rPr>
                <w:i/>
                <w:iCs/>
              </w:rPr>
              <w:t>Od nuly k jedničce: úvahy o startupech, aneb, jak tvořit budoucnost</w:t>
            </w:r>
            <w:r>
              <w:t>. Brno: Jan Melvil Publishing,</w:t>
            </w:r>
            <w:r w:rsidRPr="001A5A05">
              <w:t xml:space="preserve"> 2015. ISBN 978-80-87270-72-1.</w:t>
            </w:r>
          </w:p>
          <w:p w14:paraId="08A1AEF5" w14:textId="77777777" w:rsidR="00A55E43" w:rsidRPr="001A5A05" w:rsidRDefault="00A55E43" w:rsidP="00A55E43">
            <w:pPr>
              <w:jc w:val="both"/>
            </w:pPr>
            <w:r w:rsidRPr="001A5A05">
              <w:t xml:space="preserve">VÁCLAVÍKOVÁ, M. </w:t>
            </w:r>
            <w:r w:rsidRPr="001A5A05">
              <w:rPr>
                <w:i/>
              </w:rPr>
              <w:t>Líheň podnikatelských nápadů: první kroky v podnikání</w:t>
            </w:r>
            <w:r w:rsidRPr="001A5A05">
              <w:t>. Brno: BizBooks, 2015. ISBN 978-80-265-0320-0.</w:t>
            </w:r>
          </w:p>
        </w:tc>
      </w:tr>
      <w:tr w:rsidR="00A55E43" w14:paraId="60888ED0"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6FC941" w14:textId="77777777" w:rsidR="00A55E43" w:rsidRPr="001A5A05" w:rsidRDefault="00A55E43" w:rsidP="00A55E43">
            <w:pPr>
              <w:jc w:val="center"/>
              <w:rPr>
                <w:b/>
              </w:rPr>
            </w:pPr>
            <w:r w:rsidRPr="001A5A05">
              <w:rPr>
                <w:b/>
              </w:rPr>
              <w:t>Informace ke kombinované nebo distanční formě</w:t>
            </w:r>
          </w:p>
        </w:tc>
      </w:tr>
      <w:tr w:rsidR="00A55E43" w14:paraId="58F8781D" w14:textId="77777777" w:rsidTr="00A55E43">
        <w:tc>
          <w:tcPr>
            <w:tcW w:w="4787" w:type="dxa"/>
            <w:gridSpan w:val="3"/>
            <w:tcBorders>
              <w:top w:val="single" w:sz="2" w:space="0" w:color="auto"/>
            </w:tcBorders>
            <w:shd w:val="clear" w:color="auto" w:fill="F7CAAC"/>
          </w:tcPr>
          <w:p w14:paraId="71DBB759" w14:textId="77777777" w:rsidR="00A55E43" w:rsidRPr="001A5A05" w:rsidRDefault="00A55E43" w:rsidP="00A55E43">
            <w:pPr>
              <w:jc w:val="both"/>
            </w:pPr>
            <w:r w:rsidRPr="001A5A05">
              <w:rPr>
                <w:b/>
              </w:rPr>
              <w:t>Rozsah konzultací (soustředění)</w:t>
            </w:r>
          </w:p>
        </w:tc>
        <w:tc>
          <w:tcPr>
            <w:tcW w:w="889" w:type="dxa"/>
            <w:tcBorders>
              <w:top w:val="single" w:sz="2" w:space="0" w:color="auto"/>
            </w:tcBorders>
          </w:tcPr>
          <w:p w14:paraId="1515BFDB" w14:textId="77777777" w:rsidR="00A55E43" w:rsidRPr="001A5A05" w:rsidRDefault="00A55E43" w:rsidP="00A55E43">
            <w:pPr>
              <w:jc w:val="both"/>
            </w:pPr>
          </w:p>
        </w:tc>
        <w:tc>
          <w:tcPr>
            <w:tcW w:w="4179" w:type="dxa"/>
            <w:gridSpan w:val="4"/>
            <w:tcBorders>
              <w:top w:val="single" w:sz="2" w:space="0" w:color="auto"/>
            </w:tcBorders>
            <w:shd w:val="clear" w:color="auto" w:fill="F7CAAC"/>
          </w:tcPr>
          <w:p w14:paraId="7E6DE509" w14:textId="77777777" w:rsidR="00A55E43" w:rsidRPr="001A5A05" w:rsidRDefault="00A55E43" w:rsidP="00A55E43">
            <w:pPr>
              <w:jc w:val="both"/>
              <w:rPr>
                <w:b/>
              </w:rPr>
            </w:pPr>
            <w:r w:rsidRPr="001A5A05">
              <w:rPr>
                <w:b/>
              </w:rPr>
              <w:t xml:space="preserve">hodin </w:t>
            </w:r>
          </w:p>
        </w:tc>
      </w:tr>
      <w:tr w:rsidR="00A55E43" w14:paraId="531E0368" w14:textId="77777777" w:rsidTr="00A55E43">
        <w:tc>
          <w:tcPr>
            <w:tcW w:w="9855" w:type="dxa"/>
            <w:gridSpan w:val="8"/>
            <w:shd w:val="clear" w:color="auto" w:fill="F7CAAC"/>
          </w:tcPr>
          <w:p w14:paraId="4F24D577" w14:textId="77777777" w:rsidR="00A55E43" w:rsidRPr="001A5A05" w:rsidRDefault="00A55E43" w:rsidP="00A55E43">
            <w:pPr>
              <w:jc w:val="both"/>
              <w:rPr>
                <w:b/>
              </w:rPr>
            </w:pPr>
            <w:r w:rsidRPr="001A5A05">
              <w:rPr>
                <w:b/>
              </w:rPr>
              <w:t>Informace o způsobu kontaktu s vyučujícím</w:t>
            </w:r>
          </w:p>
        </w:tc>
      </w:tr>
      <w:tr w:rsidR="00A55E43" w14:paraId="553E8D7C" w14:textId="77777777" w:rsidTr="00A55E43">
        <w:trPr>
          <w:trHeight w:val="739"/>
        </w:trPr>
        <w:tc>
          <w:tcPr>
            <w:tcW w:w="9855" w:type="dxa"/>
            <w:gridSpan w:val="8"/>
          </w:tcPr>
          <w:p w14:paraId="41758A11" w14:textId="77777777" w:rsidR="00A55E43" w:rsidRPr="001A5A05" w:rsidRDefault="00A55E43" w:rsidP="00A55E43">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BC6A9AF" w14:textId="77777777" w:rsidR="00A55E43" w:rsidRDefault="00A55E43" w:rsidP="00A55E4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16B7E27C" w14:textId="77777777" w:rsidTr="00A55E43">
        <w:tc>
          <w:tcPr>
            <w:tcW w:w="9855" w:type="dxa"/>
            <w:gridSpan w:val="8"/>
            <w:tcBorders>
              <w:bottom w:val="double" w:sz="4" w:space="0" w:color="auto"/>
            </w:tcBorders>
            <w:shd w:val="clear" w:color="auto" w:fill="BDD6EE"/>
          </w:tcPr>
          <w:p w14:paraId="6F687E08" w14:textId="77777777" w:rsidR="00A55E43" w:rsidRDefault="00A55E43" w:rsidP="00A55E43">
            <w:pPr>
              <w:jc w:val="both"/>
              <w:rPr>
                <w:b/>
                <w:sz w:val="28"/>
              </w:rPr>
            </w:pPr>
            <w:r>
              <w:br w:type="page"/>
            </w:r>
            <w:r>
              <w:rPr>
                <w:b/>
                <w:sz w:val="28"/>
              </w:rPr>
              <w:t>B-III – Charakteristika studijního předmětu</w:t>
            </w:r>
          </w:p>
        </w:tc>
      </w:tr>
      <w:tr w:rsidR="00A55E43" w14:paraId="2EB6C5CE" w14:textId="77777777" w:rsidTr="00A55E43">
        <w:tc>
          <w:tcPr>
            <w:tcW w:w="3086" w:type="dxa"/>
            <w:tcBorders>
              <w:top w:val="double" w:sz="4" w:space="0" w:color="auto"/>
            </w:tcBorders>
            <w:shd w:val="clear" w:color="auto" w:fill="F7CAAC"/>
          </w:tcPr>
          <w:p w14:paraId="27785FFA" w14:textId="77777777" w:rsidR="00A55E43" w:rsidRPr="001A5A05" w:rsidRDefault="00A55E43" w:rsidP="00A55E43">
            <w:pPr>
              <w:jc w:val="both"/>
              <w:rPr>
                <w:b/>
              </w:rPr>
            </w:pPr>
            <w:r w:rsidRPr="001A5A05">
              <w:rPr>
                <w:b/>
              </w:rPr>
              <w:t>Název studijního předmětu</w:t>
            </w:r>
          </w:p>
        </w:tc>
        <w:tc>
          <w:tcPr>
            <w:tcW w:w="6769" w:type="dxa"/>
            <w:gridSpan w:val="7"/>
            <w:tcBorders>
              <w:top w:val="double" w:sz="4" w:space="0" w:color="auto"/>
            </w:tcBorders>
          </w:tcPr>
          <w:p w14:paraId="5006C4BF" w14:textId="77777777" w:rsidR="00A55E43" w:rsidRPr="001A5A05" w:rsidRDefault="00A55E43" w:rsidP="00A55E43">
            <w:pPr>
              <w:jc w:val="both"/>
            </w:pPr>
            <w:r w:rsidRPr="001A5A05">
              <w:t>Business akademie 2</w:t>
            </w:r>
          </w:p>
        </w:tc>
      </w:tr>
      <w:tr w:rsidR="00A55E43" w14:paraId="7E22A502" w14:textId="77777777" w:rsidTr="00A55E43">
        <w:tc>
          <w:tcPr>
            <w:tcW w:w="3086" w:type="dxa"/>
            <w:shd w:val="clear" w:color="auto" w:fill="F7CAAC"/>
          </w:tcPr>
          <w:p w14:paraId="34CF3153" w14:textId="77777777" w:rsidR="00A55E43" w:rsidRPr="001A5A05" w:rsidRDefault="00A55E43" w:rsidP="00A55E43">
            <w:pPr>
              <w:jc w:val="both"/>
              <w:rPr>
                <w:b/>
              </w:rPr>
            </w:pPr>
            <w:r w:rsidRPr="001A5A05">
              <w:rPr>
                <w:b/>
              </w:rPr>
              <w:t>Typ předmětu</w:t>
            </w:r>
          </w:p>
        </w:tc>
        <w:tc>
          <w:tcPr>
            <w:tcW w:w="3406" w:type="dxa"/>
            <w:gridSpan w:val="4"/>
          </w:tcPr>
          <w:p w14:paraId="0BA40D8E" w14:textId="77777777" w:rsidR="00A55E43" w:rsidRPr="001A5A05" w:rsidRDefault="00A55E43" w:rsidP="00A55E43">
            <w:pPr>
              <w:jc w:val="both"/>
            </w:pPr>
            <w:r w:rsidRPr="006A35A5">
              <w:t>povinně volitelný „PV“</w:t>
            </w:r>
          </w:p>
        </w:tc>
        <w:tc>
          <w:tcPr>
            <w:tcW w:w="2695" w:type="dxa"/>
            <w:gridSpan w:val="2"/>
            <w:shd w:val="clear" w:color="auto" w:fill="F7CAAC"/>
          </w:tcPr>
          <w:p w14:paraId="2FA8B03E" w14:textId="77777777" w:rsidR="00A55E43" w:rsidRPr="001A5A05" w:rsidRDefault="00A55E43" w:rsidP="00A55E43">
            <w:pPr>
              <w:jc w:val="both"/>
            </w:pPr>
            <w:r w:rsidRPr="001A5A05">
              <w:rPr>
                <w:b/>
              </w:rPr>
              <w:t>doporučený ročník / semestr</w:t>
            </w:r>
          </w:p>
        </w:tc>
        <w:tc>
          <w:tcPr>
            <w:tcW w:w="668" w:type="dxa"/>
          </w:tcPr>
          <w:p w14:paraId="757E0214" w14:textId="77777777" w:rsidR="00A55E43" w:rsidRPr="001A5A05" w:rsidRDefault="00A55E43" w:rsidP="00A55E43">
            <w:pPr>
              <w:jc w:val="both"/>
            </w:pPr>
            <w:r w:rsidRPr="001A5A05">
              <w:t>1/L</w:t>
            </w:r>
          </w:p>
        </w:tc>
      </w:tr>
      <w:tr w:rsidR="00A55E43" w14:paraId="10DDC776" w14:textId="77777777" w:rsidTr="00A55E43">
        <w:tc>
          <w:tcPr>
            <w:tcW w:w="3086" w:type="dxa"/>
            <w:shd w:val="clear" w:color="auto" w:fill="F7CAAC"/>
          </w:tcPr>
          <w:p w14:paraId="122145B9" w14:textId="77777777" w:rsidR="00A55E43" w:rsidRPr="001A5A05" w:rsidRDefault="00A55E43" w:rsidP="00A55E43">
            <w:pPr>
              <w:jc w:val="both"/>
              <w:rPr>
                <w:b/>
              </w:rPr>
            </w:pPr>
            <w:r w:rsidRPr="001A5A05">
              <w:rPr>
                <w:b/>
              </w:rPr>
              <w:t>Rozsah studijního předmětu</w:t>
            </w:r>
          </w:p>
        </w:tc>
        <w:tc>
          <w:tcPr>
            <w:tcW w:w="1701" w:type="dxa"/>
            <w:gridSpan w:val="2"/>
          </w:tcPr>
          <w:p w14:paraId="217C97C3" w14:textId="77777777" w:rsidR="00A55E43" w:rsidRPr="001A5A05" w:rsidRDefault="00A55E43" w:rsidP="00A55E43">
            <w:pPr>
              <w:jc w:val="both"/>
            </w:pPr>
            <w:r w:rsidRPr="001A5A05">
              <w:t>26</w:t>
            </w:r>
            <w:r>
              <w:t>s</w:t>
            </w:r>
          </w:p>
        </w:tc>
        <w:tc>
          <w:tcPr>
            <w:tcW w:w="889" w:type="dxa"/>
            <w:shd w:val="clear" w:color="auto" w:fill="F7CAAC"/>
          </w:tcPr>
          <w:p w14:paraId="43D6C73E" w14:textId="77777777" w:rsidR="00A55E43" w:rsidRPr="001A5A05" w:rsidRDefault="00A55E43" w:rsidP="00A55E43">
            <w:pPr>
              <w:jc w:val="both"/>
              <w:rPr>
                <w:b/>
              </w:rPr>
            </w:pPr>
            <w:r w:rsidRPr="001A5A05">
              <w:rPr>
                <w:b/>
              </w:rPr>
              <w:t xml:space="preserve">hod. </w:t>
            </w:r>
          </w:p>
        </w:tc>
        <w:tc>
          <w:tcPr>
            <w:tcW w:w="816" w:type="dxa"/>
          </w:tcPr>
          <w:p w14:paraId="21A6603B" w14:textId="77777777" w:rsidR="00A55E43" w:rsidRPr="001A5A05" w:rsidRDefault="00A55E43" w:rsidP="00A55E43">
            <w:pPr>
              <w:jc w:val="both"/>
            </w:pPr>
            <w:r w:rsidRPr="001A5A05">
              <w:t>26</w:t>
            </w:r>
          </w:p>
        </w:tc>
        <w:tc>
          <w:tcPr>
            <w:tcW w:w="2156" w:type="dxa"/>
            <w:shd w:val="clear" w:color="auto" w:fill="F7CAAC"/>
          </w:tcPr>
          <w:p w14:paraId="06C66E96" w14:textId="77777777" w:rsidR="00A55E43" w:rsidRPr="001A5A05" w:rsidRDefault="00A55E43" w:rsidP="00A55E43">
            <w:pPr>
              <w:jc w:val="both"/>
              <w:rPr>
                <w:b/>
              </w:rPr>
            </w:pPr>
            <w:r w:rsidRPr="001A5A05">
              <w:rPr>
                <w:b/>
              </w:rPr>
              <w:t>kreditů</w:t>
            </w:r>
          </w:p>
        </w:tc>
        <w:tc>
          <w:tcPr>
            <w:tcW w:w="1207" w:type="dxa"/>
            <w:gridSpan w:val="2"/>
          </w:tcPr>
          <w:p w14:paraId="058D17FC" w14:textId="77777777" w:rsidR="00A55E43" w:rsidRPr="001A5A05" w:rsidRDefault="00A55E43" w:rsidP="00A55E43">
            <w:pPr>
              <w:jc w:val="both"/>
            </w:pPr>
            <w:r w:rsidRPr="001A5A05">
              <w:t>2</w:t>
            </w:r>
          </w:p>
        </w:tc>
      </w:tr>
      <w:tr w:rsidR="00A55E43" w14:paraId="0880D922" w14:textId="77777777" w:rsidTr="00A55E43">
        <w:tc>
          <w:tcPr>
            <w:tcW w:w="3086" w:type="dxa"/>
            <w:shd w:val="clear" w:color="auto" w:fill="F7CAAC"/>
          </w:tcPr>
          <w:p w14:paraId="2739B417" w14:textId="77777777" w:rsidR="00A55E43" w:rsidRPr="001A5A05" w:rsidRDefault="00A55E43" w:rsidP="00A55E43">
            <w:pPr>
              <w:jc w:val="both"/>
              <w:rPr>
                <w:b/>
              </w:rPr>
            </w:pPr>
            <w:r w:rsidRPr="001A5A05">
              <w:rPr>
                <w:b/>
              </w:rPr>
              <w:t>Prerekvizity, korekvizity, ekvivalence</w:t>
            </w:r>
          </w:p>
        </w:tc>
        <w:tc>
          <w:tcPr>
            <w:tcW w:w="6769" w:type="dxa"/>
            <w:gridSpan w:val="7"/>
          </w:tcPr>
          <w:p w14:paraId="6BBE8F00" w14:textId="77777777" w:rsidR="00A55E43" w:rsidRPr="001A5A05" w:rsidRDefault="00A55E43" w:rsidP="00A55E43">
            <w:pPr>
              <w:jc w:val="both"/>
            </w:pPr>
          </w:p>
        </w:tc>
      </w:tr>
      <w:tr w:rsidR="00A55E43" w14:paraId="083A157C" w14:textId="77777777" w:rsidTr="00A55E43">
        <w:tc>
          <w:tcPr>
            <w:tcW w:w="3086" w:type="dxa"/>
            <w:shd w:val="clear" w:color="auto" w:fill="F7CAAC"/>
          </w:tcPr>
          <w:p w14:paraId="521690A4" w14:textId="77777777" w:rsidR="00A55E43" w:rsidRPr="001A5A05" w:rsidRDefault="00A55E43" w:rsidP="00A55E43">
            <w:pPr>
              <w:jc w:val="both"/>
              <w:rPr>
                <w:b/>
              </w:rPr>
            </w:pPr>
            <w:r w:rsidRPr="001A5A05">
              <w:rPr>
                <w:b/>
              </w:rPr>
              <w:t>Způsob ověření studijních výsledků</w:t>
            </w:r>
          </w:p>
        </w:tc>
        <w:tc>
          <w:tcPr>
            <w:tcW w:w="3406" w:type="dxa"/>
            <w:gridSpan w:val="4"/>
          </w:tcPr>
          <w:p w14:paraId="46B7D29F" w14:textId="77777777" w:rsidR="00A55E43" w:rsidRPr="001A5A05" w:rsidRDefault="00A55E43" w:rsidP="00A55E43">
            <w:pPr>
              <w:jc w:val="both"/>
            </w:pPr>
            <w:r>
              <w:t>k</w:t>
            </w:r>
            <w:r w:rsidRPr="001A5A05">
              <w:t>lasifikovaný zápočet</w:t>
            </w:r>
          </w:p>
        </w:tc>
        <w:tc>
          <w:tcPr>
            <w:tcW w:w="2156" w:type="dxa"/>
            <w:shd w:val="clear" w:color="auto" w:fill="F7CAAC"/>
          </w:tcPr>
          <w:p w14:paraId="1517FEF2" w14:textId="77777777" w:rsidR="00A55E43" w:rsidRPr="001A5A05" w:rsidRDefault="00A55E43" w:rsidP="00A55E43">
            <w:pPr>
              <w:jc w:val="both"/>
              <w:rPr>
                <w:b/>
              </w:rPr>
            </w:pPr>
            <w:r w:rsidRPr="001A5A05">
              <w:rPr>
                <w:b/>
              </w:rPr>
              <w:t>Forma výuky</w:t>
            </w:r>
          </w:p>
        </w:tc>
        <w:tc>
          <w:tcPr>
            <w:tcW w:w="1207" w:type="dxa"/>
            <w:gridSpan w:val="2"/>
          </w:tcPr>
          <w:p w14:paraId="549C53F1" w14:textId="77777777" w:rsidR="00A55E43" w:rsidRPr="001A5A05" w:rsidRDefault="00A55E43" w:rsidP="00A55E43">
            <w:pPr>
              <w:jc w:val="both"/>
            </w:pPr>
            <w:r>
              <w:t>seminář</w:t>
            </w:r>
          </w:p>
          <w:p w14:paraId="0C4D3014" w14:textId="77777777" w:rsidR="00A55E43" w:rsidRPr="001A5A05" w:rsidRDefault="00A55E43" w:rsidP="00A55E43">
            <w:pPr>
              <w:jc w:val="both"/>
            </w:pPr>
          </w:p>
        </w:tc>
      </w:tr>
      <w:tr w:rsidR="00A55E43" w14:paraId="2D503581" w14:textId="77777777" w:rsidTr="00A55E43">
        <w:tc>
          <w:tcPr>
            <w:tcW w:w="3086" w:type="dxa"/>
            <w:shd w:val="clear" w:color="auto" w:fill="F7CAAC"/>
          </w:tcPr>
          <w:p w14:paraId="3756DB96" w14:textId="77777777" w:rsidR="00A55E43" w:rsidRPr="001A5A05" w:rsidRDefault="00A55E43" w:rsidP="00A55E43">
            <w:pPr>
              <w:jc w:val="both"/>
              <w:rPr>
                <w:b/>
              </w:rPr>
            </w:pPr>
            <w:r w:rsidRPr="001A5A05">
              <w:rPr>
                <w:b/>
              </w:rPr>
              <w:t>Forma způsobu ověření studijních výsledků a další požadavky na studenta</w:t>
            </w:r>
          </w:p>
        </w:tc>
        <w:tc>
          <w:tcPr>
            <w:tcW w:w="6769" w:type="dxa"/>
            <w:gridSpan w:val="7"/>
            <w:tcBorders>
              <w:bottom w:val="nil"/>
            </w:tcBorders>
          </w:tcPr>
          <w:p w14:paraId="1A32E369" w14:textId="77777777" w:rsidR="00A55E43" w:rsidRPr="001A5A05" w:rsidRDefault="00A55E43" w:rsidP="00A55E43">
            <w:pPr>
              <w:jc w:val="both"/>
            </w:pPr>
            <w:r w:rsidRPr="001A5A05">
              <w:t>Způsob zakončení předmětu – klasifikovaný zápočet</w:t>
            </w:r>
          </w:p>
          <w:p w14:paraId="2D4AE56C" w14:textId="77777777" w:rsidR="00A55E43" w:rsidRPr="001A5A05" w:rsidRDefault="00A55E43" w:rsidP="00A55E43">
            <w:pPr>
              <w:jc w:val="both"/>
            </w:pPr>
            <w:r w:rsidRPr="001A5A05">
              <w:t xml:space="preserve">Požadavky na </w:t>
            </w:r>
            <w:r>
              <w:t xml:space="preserve">klasifikovaný </w:t>
            </w:r>
            <w:r w:rsidRPr="001A5A05">
              <w:t xml:space="preserve">zápočet – hloubkové zpracování podnikatelského plánu a jeho obhajoba, 80% aktivní účast na </w:t>
            </w:r>
            <w:r>
              <w:t>seminářích</w:t>
            </w:r>
            <w:r w:rsidRPr="001A5A05">
              <w:t>.</w:t>
            </w:r>
          </w:p>
        </w:tc>
      </w:tr>
      <w:tr w:rsidR="00A55E43" w14:paraId="1117F177" w14:textId="77777777" w:rsidTr="00A55E43">
        <w:trPr>
          <w:trHeight w:val="42"/>
        </w:trPr>
        <w:tc>
          <w:tcPr>
            <w:tcW w:w="9855" w:type="dxa"/>
            <w:gridSpan w:val="8"/>
            <w:tcBorders>
              <w:top w:val="nil"/>
            </w:tcBorders>
          </w:tcPr>
          <w:p w14:paraId="79216476" w14:textId="77777777" w:rsidR="00A55E43" w:rsidRPr="001A5A05" w:rsidRDefault="00A55E43" w:rsidP="00A55E43">
            <w:pPr>
              <w:jc w:val="both"/>
            </w:pPr>
          </w:p>
        </w:tc>
      </w:tr>
      <w:tr w:rsidR="00A55E43" w14:paraId="46D3BB4D" w14:textId="77777777" w:rsidTr="00A55E43">
        <w:trPr>
          <w:trHeight w:val="197"/>
        </w:trPr>
        <w:tc>
          <w:tcPr>
            <w:tcW w:w="3086" w:type="dxa"/>
            <w:tcBorders>
              <w:top w:val="nil"/>
            </w:tcBorders>
            <w:shd w:val="clear" w:color="auto" w:fill="F7CAAC"/>
          </w:tcPr>
          <w:p w14:paraId="5E97199A" w14:textId="77777777" w:rsidR="00A55E43" w:rsidRPr="001A5A05" w:rsidRDefault="00A55E43" w:rsidP="00A55E43">
            <w:pPr>
              <w:jc w:val="both"/>
              <w:rPr>
                <w:b/>
              </w:rPr>
            </w:pPr>
            <w:r w:rsidRPr="001A5A05">
              <w:rPr>
                <w:b/>
              </w:rPr>
              <w:t>Garant předmětu</w:t>
            </w:r>
          </w:p>
        </w:tc>
        <w:tc>
          <w:tcPr>
            <w:tcW w:w="6769" w:type="dxa"/>
            <w:gridSpan w:val="7"/>
            <w:tcBorders>
              <w:top w:val="nil"/>
            </w:tcBorders>
          </w:tcPr>
          <w:p w14:paraId="65BE0BB3" w14:textId="293430DA" w:rsidR="00A55E43" w:rsidRPr="001A5A05" w:rsidRDefault="00A55E43" w:rsidP="00A55E43">
            <w:pPr>
              <w:jc w:val="both"/>
            </w:pPr>
            <w:del w:id="558" w:author="Pavla Trefilová" w:date="2019-09-10T12:57:00Z">
              <w:r w:rsidRPr="001A5A05" w:rsidDel="00B72E09">
                <w:delText>doc</w:delText>
              </w:r>
            </w:del>
            <w:ins w:id="559" w:author="Pavla Trefilová" w:date="2019-09-10T12:57:00Z">
              <w:r w:rsidR="00B72E09">
                <w:t>prof</w:t>
              </w:r>
            </w:ins>
            <w:r w:rsidRPr="001A5A05">
              <w:t>. Ing. Boris Popesko, Ph.D.</w:t>
            </w:r>
          </w:p>
        </w:tc>
      </w:tr>
      <w:tr w:rsidR="00A55E43" w14:paraId="4DF790B5" w14:textId="77777777" w:rsidTr="00A55E43">
        <w:trPr>
          <w:trHeight w:val="243"/>
        </w:trPr>
        <w:tc>
          <w:tcPr>
            <w:tcW w:w="3086" w:type="dxa"/>
            <w:tcBorders>
              <w:top w:val="nil"/>
            </w:tcBorders>
            <w:shd w:val="clear" w:color="auto" w:fill="F7CAAC"/>
          </w:tcPr>
          <w:p w14:paraId="43C55AAE" w14:textId="77777777" w:rsidR="00A55E43" w:rsidRPr="001A5A05" w:rsidRDefault="00A55E43" w:rsidP="00A55E43">
            <w:pPr>
              <w:jc w:val="both"/>
              <w:rPr>
                <w:b/>
              </w:rPr>
            </w:pPr>
            <w:r w:rsidRPr="001A5A05">
              <w:rPr>
                <w:b/>
              </w:rPr>
              <w:t>Zapojení garanta do výuky předmětu</w:t>
            </w:r>
          </w:p>
        </w:tc>
        <w:tc>
          <w:tcPr>
            <w:tcW w:w="6769" w:type="dxa"/>
            <w:gridSpan w:val="7"/>
            <w:tcBorders>
              <w:top w:val="nil"/>
            </w:tcBorders>
          </w:tcPr>
          <w:p w14:paraId="053499A9" w14:textId="77777777" w:rsidR="00A55E43" w:rsidRPr="001A5A05" w:rsidRDefault="00A55E43" w:rsidP="00A55E43">
            <w:pPr>
              <w:jc w:val="both"/>
            </w:pPr>
            <w:r>
              <w:t>Garant se podílí v rozsahu 7</w:t>
            </w:r>
            <w:r w:rsidRPr="00594389">
              <w:t>0 %, stanovuje koncepci seminářů a dohlíží na jejich jednotné vedení.</w:t>
            </w:r>
          </w:p>
        </w:tc>
      </w:tr>
      <w:tr w:rsidR="00A55E43" w14:paraId="4F2BD0BE" w14:textId="77777777" w:rsidTr="00A55E43">
        <w:tc>
          <w:tcPr>
            <w:tcW w:w="3086" w:type="dxa"/>
            <w:shd w:val="clear" w:color="auto" w:fill="F7CAAC"/>
          </w:tcPr>
          <w:p w14:paraId="2D773EF4" w14:textId="77777777" w:rsidR="00A55E43" w:rsidRPr="001A5A05" w:rsidRDefault="00A55E43" w:rsidP="00A55E43">
            <w:pPr>
              <w:jc w:val="both"/>
              <w:rPr>
                <w:b/>
              </w:rPr>
            </w:pPr>
            <w:r w:rsidRPr="001A5A05">
              <w:rPr>
                <w:b/>
              </w:rPr>
              <w:t>Vyučující</w:t>
            </w:r>
          </w:p>
        </w:tc>
        <w:tc>
          <w:tcPr>
            <w:tcW w:w="6769" w:type="dxa"/>
            <w:gridSpan w:val="7"/>
            <w:tcBorders>
              <w:bottom w:val="nil"/>
            </w:tcBorders>
          </w:tcPr>
          <w:p w14:paraId="52B6F041" w14:textId="4F145AE0" w:rsidR="00A55E43" w:rsidRPr="001A5A05" w:rsidRDefault="00A55E43" w:rsidP="00A55E43">
            <w:pPr>
              <w:jc w:val="both"/>
            </w:pPr>
            <w:del w:id="560" w:author="Pavla Trefilová" w:date="2019-09-10T12:57:00Z">
              <w:r w:rsidRPr="001A5A05" w:rsidDel="00B72E09">
                <w:delText>doc</w:delText>
              </w:r>
            </w:del>
            <w:ins w:id="561" w:author="Pavla Trefilová" w:date="2019-09-10T12:57:00Z">
              <w:r w:rsidR="00B72E09">
                <w:t>prof</w:t>
              </w:r>
            </w:ins>
            <w:r w:rsidRPr="001A5A05">
              <w:t>. Ing. Boris Popesko, Ph.D.</w:t>
            </w:r>
            <w:r>
              <w:t xml:space="preserve"> – semináře (70%), Ing. Petr Konečný – semináře (30%)</w:t>
            </w:r>
            <w:r w:rsidR="002B3D10">
              <w:t xml:space="preserve"> – ext.</w:t>
            </w:r>
          </w:p>
        </w:tc>
      </w:tr>
      <w:tr w:rsidR="00A55E43" w14:paraId="4F1C1565" w14:textId="77777777" w:rsidTr="00A55E43">
        <w:trPr>
          <w:trHeight w:val="42"/>
        </w:trPr>
        <w:tc>
          <w:tcPr>
            <w:tcW w:w="9855" w:type="dxa"/>
            <w:gridSpan w:val="8"/>
            <w:tcBorders>
              <w:top w:val="nil"/>
            </w:tcBorders>
          </w:tcPr>
          <w:p w14:paraId="5EF3EEC6" w14:textId="77777777" w:rsidR="00A55E43" w:rsidRPr="001A5A05" w:rsidRDefault="00A55E43" w:rsidP="00A55E43">
            <w:pPr>
              <w:jc w:val="both"/>
            </w:pPr>
          </w:p>
        </w:tc>
      </w:tr>
      <w:tr w:rsidR="00A55E43" w14:paraId="65BD33CB" w14:textId="77777777" w:rsidTr="00A55E43">
        <w:tc>
          <w:tcPr>
            <w:tcW w:w="3086" w:type="dxa"/>
            <w:shd w:val="clear" w:color="auto" w:fill="F7CAAC"/>
          </w:tcPr>
          <w:p w14:paraId="036D9A03" w14:textId="77777777" w:rsidR="00A55E43" w:rsidRPr="001A5A05" w:rsidRDefault="00A55E43" w:rsidP="00A55E43">
            <w:pPr>
              <w:jc w:val="both"/>
              <w:rPr>
                <w:b/>
              </w:rPr>
            </w:pPr>
            <w:r w:rsidRPr="001A5A05">
              <w:rPr>
                <w:b/>
              </w:rPr>
              <w:t>Stručná anotace předmětu</w:t>
            </w:r>
          </w:p>
        </w:tc>
        <w:tc>
          <w:tcPr>
            <w:tcW w:w="6769" w:type="dxa"/>
            <w:gridSpan w:val="7"/>
            <w:tcBorders>
              <w:bottom w:val="nil"/>
            </w:tcBorders>
          </w:tcPr>
          <w:p w14:paraId="1EBA2229" w14:textId="77777777" w:rsidR="00A55E43" w:rsidRPr="001A5A05" w:rsidRDefault="00A55E43" w:rsidP="00A55E43">
            <w:pPr>
              <w:jc w:val="both"/>
            </w:pPr>
          </w:p>
        </w:tc>
      </w:tr>
      <w:tr w:rsidR="00A55E43" w14:paraId="65BE4D36" w14:textId="77777777" w:rsidTr="00A55E43">
        <w:trPr>
          <w:trHeight w:val="3938"/>
        </w:trPr>
        <w:tc>
          <w:tcPr>
            <w:tcW w:w="9855" w:type="dxa"/>
            <w:gridSpan w:val="8"/>
            <w:tcBorders>
              <w:top w:val="nil"/>
              <w:bottom w:val="single" w:sz="12" w:space="0" w:color="auto"/>
            </w:tcBorders>
          </w:tcPr>
          <w:p w14:paraId="2678D5BA" w14:textId="77777777" w:rsidR="00A55E43" w:rsidRPr="001A5A05" w:rsidRDefault="00A55E43" w:rsidP="00A55E43">
            <w:pPr>
              <w:jc w:val="both"/>
            </w:pPr>
            <w:r w:rsidRPr="001A5A05">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14:paraId="04AC1864" w14:textId="77777777" w:rsidR="00A55E43" w:rsidRPr="001A5A05" w:rsidRDefault="00A55E43" w:rsidP="005961AC">
            <w:pPr>
              <w:pStyle w:val="Odstavecseseznamem"/>
              <w:numPr>
                <w:ilvl w:val="0"/>
                <w:numId w:val="70"/>
              </w:numPr>
              <w:ind w:left="247" w:hanging="247"/>
              <w:jc w:val="both"/>
            </w:pPr>
            <w:r w:rsidRPr="001A5A05">
              <w:t>Podnikatelský nápad, business modely, Lean Canvas.</w:t>
            </w:r>
          </w:p>
          <w:p w14:paraId="5930634F" w14:textId="77777777" w:rsidR="00A55E43" w:rsidRPr="001A5A05" w:rsidRDefault="00A55E43" w:rsidP="005961AC">
            <w:pPr>
              <w:pStyle w:val="Odstavecseseznamem"/>
              <w:numPr>
                <w:ilvl w:val="0"/>
                <w:numId w:val="70"/>
              </w:numPr>
              <w:ind w:left="247" w:hanging="247"/>
              <w:jc w:val="both"/>
            </w:pPr>
            <w:r w:rsidRPr="001A5A05">
              <w:t>Akcelerace podnikatelského nápadu.</w:t>
            </w:r>
          </w:p>
          <w:p w14:paraId="305EA345" w14:textId="77777777" w:rsidR="00A55E43" w:rsidRPr="001A5A05" w:rsidRDefault="00A55E43" w:rsidP="005961AC">
            <w:pPr>
              <w:pStyle w:val="Odstavecseseznamem"/>
              <w:numPr>
                <w:ilvl w:val="0"/>
                <w:numId w:val="70"/>
              </w:numPr>
              <w:ind w:left="247" w:hanging="247"/>
              <w:jc w:val="both"/>
            </w:pPr>
            <w:r w:rsidRPr="001A5A05">
              <w:t>Podnikatelský plán.</w:t>
            </w:r>
          </w:p>
          <w:p w14:paraId="39AA522D" w14:textId="77777777" w:rsidR="00A55E43" w:rsidRPr="001A5A05" w:rsidRDefault="00A55E43" w:rsidP="005961AC">
            <w:pPr>
              <w:pStyle w:val="Odstavecseseznamem"/>
              <w:numPr>
                <w:ilvl w:val="0"/>
                <w:numId w:val="70"/>
              </w:numPr>
              <w:ind w:left="247" w:hanging="247"/>
              <w:jc w:val="both"/>
            </w:pPr>
            <w:r w:rsidRPr="001A5A05">
              <w:t>Právní aspekty zakládání vlastní firmy, vybrané problémy, vzorové příklady.</w:t>
            </w:r>
          </w:p>
          <w:p w14:paraId="561F6675" w14:textId="77777777" w:rsidR="00A55E43" w:rsidRPr="001A5A05" w:rsidRDefault="00A55E43" w:rsidP="005961AC">
            <w:pPr>
              <w:pStyle w:val="Odstavecseseznamem"/>
              <w:numPr>
                <w:ilvl w:val="0"/>
                <w:numId w:val="70"/>
              </w:numPr>
              <w:ind w:left="247" w:hanging="247"/>
              <w:jc w:val="both"/>
            </w:pPr>
            <w:r w:rsidRPr="001A5A05">
              <w:t>Marketing a prodej.</w:t>
            </w:r>
          </w:p>
          <w:p w14:paraId="0DAA75BE" w14:textId="77777777" w:rsidR="00A55E43" w:rsidRPr="001A5A05" w:rsidRDefault="00A55E43" w:rsidP="005961AC">
            <w:pPr>
              <w:pStyle w:val="Odstavecseseznamem"/>
              <w:numPr>
                <w:ilvl w:val="0"/>
                <w:numId w:val="70"/>
              </w:numPr>
              <w:ind w:left="247" w:hanging="247"/>
              <w:jc w:val="both"/>
            </w:pPr>
            <w:r w:rsidRPr="001A5A05">
              <w:t>Komunikace – nástroje, trendy, práce ve skupinách.</w:t>
            </w:r>
          </w:p>
          <w:p w14:paraId="5F73A854" w14:textId="77777777" w:rsidR="00A55E43" w:rsidRPr="001A5A05" w:rsidRDefault="00A55E43" w:rsidP="005961AC">
            <w:pPr>
              <w:pStyle w:val="Odstavecseseznamem"/>
              <w:numPr>
                <w:ilvl w:val="0"/>
                <w:numId w:val="70"/>
              </w:numPr>
              <w:ind w:left="247" w:hanging="247"/>
              <w:jc w:val="both"/>
            </w:pPr>
            <w:r w:rsidRPr="001A5A05">
              <w:t>Zdroje a způsoby financování start-upových projektů – standardní přístup (banky, investoři).</w:t>
            </w:r>
          </w:p>
          <w:p w14:paraId="730D8218" w14:textId="77777777" w:rsidR="00A55E43" w:rsidRPr="001A5A05" w:rsidRDefault="00A55E43" w:rsidP="005961AC">
            <w:pPr>
              <w:pStyle w:val="Odstavecseseznamem"/>
              <w:numPr>
                <w:ilvl w:val="0"/>
                <w:numId w:val="70"/>
              </w:numPr>
              <w:ind w:left="247" w:hanging="247"/>
              <w:jc w:val="both"/>
            </w:pPr>
            <w:r w:rsidRPr="001A5A05">
              <w:t>Zdroje a způsoby financování start-upových projektů – moderní přístupy (Crowdfunding).</w:t>
            </w:r>
          </w:p>
          <w:p w14:paraId="6844BBEA" w14:textId="77777777" w:rsidR="00A55E43" w:rsidRPr="001A5A05" w:rsidRDefault="00A55E43" w:rsidP="005961AC">
            <w:pPr>
              <w:pStyle w:val="Odstavecseseznamem"/>
              <w:numPr>
                <w:ilvl w:val="0"/>
                <w:numId w:val="70"/>
              </w:numPr>
              <w:ind w:left="247" w:hanging="247"/>
              <w:jc w:val="both"/>
            </w:pPr>
            <w:r w:rsidRPr="001A5A05">
              <w:t>Ekonomické propočty v podnikatelském plánu.</w:t>
            </w:r>
          </w:p>
          <w:p w14:paraId="2FEA011C" w14:textId="77777777" w:rsidR="00A55E43" w:rsidRPr="001A5A05" w:rsidRDefault="00A55E43" w:rsidP="005961AC">
            <w:pPr>
              <w:pStyle w:val="Odstavecseseznamem"/>
              <w:numPr>
                <w:ilvl w:val="0"/>
                <w:numId w:val="70"/>
              </w:numPr>
              <w:ind w:left="247" w:hanging="247"/>
              <w:jc w:val="both"/>
            </w:pPr>
            <w:r w:rsidRPr="001A5A05">
              <w:t xml:space="preserve">Tvorba business modelu – Canvas a Lean canvas. </w:t>
            </w:r>
          </w:p>
          <w:p w14:paraId="3F3967BD" w14:textId="77777777" w:rsidR="00A55E43" w:rsidRPr="001A5A05" w:rsidRDefault="00A55E43" w:rsidP="005961AC">
            <w:pPr>
              <w:pStyle w:val="Odstavecseseznamem"/>
              <w:numPr>
                <w:ilvl w:val="0"/>
                <w:numId w:val="70"/>
              </w:numPr>
              <w:ind w:left="247" w:hanging="247"/>
              <w:jc w:val="both"/>
            </w:pPr>
            <w:r w:rsidRPr="001A5A05">
              <w:t>Lean management – nastavení procesů.</w:t>
            </w:r>
          </w:p>
          <w:p w14:paraId="184D8BF7" w14:textId="77777777" w:rsidR="00A55E43" w:rsidRPr="001A5A05" w:rsidRDefault="00A55E43" w:rsidP="005961AC">
            <w:pPr>
              <w:pStyle w:val="Odstavecseseznamem"/>
              <w:numPr>
                <w:ilvl w:val="0"/>
                <w:numId w:val="70"/>
              </w:numPr>
              <w:ind w:left="247" w:hanging="247"/>
              <w:jc w:val="both"/>
            </w:pPr>
            <w:r w:rsidRPr="001A5A05">
              <w:t>Prezentační dovednosti.</w:t>
            </w:r>
          </w:p>
          <w:p w14:paraId="71FF2F16" w14:textId="77777777" w:rsidR="00A55E43" w:rsidRPr="001A5A05" w:rsidRDefault="00A55E43" w:rsidP="005961AC">
            <w:pPr>
              <w:pStyle w:val="Odstavecseseznamem"/>
              <w:numPr>
                <w:ilvl w:val="0"/>
                <w:numId w:val="70"/>
              </w:numPr>
              <w:ind w:left="247" w:hanging="247"/>
              <w:jc w:val="both"/>
            </w:pPr>
            <w:r w:rsidRPr="001A5A05">
              <w:t>Obhajoby podnikatelský nápadů formou investičního fóra.</w:t>
            </w:r>
          </w:p>
        </w:tc>
      </w:tr>
      <w:tr w:rsidR="00A55E43" w14:paraId="323560CE" w14:textId="77777777" w:rsidTr="00A55E43">
        <w:trPr>
          <w:trHeight w:val="265"/>
        </w:trPr>
        <w:tc>
          <w:tcPr>
            <w:tcW w:w="3653" w:type="dxa"/>
            <w:gridSpan w:val="2"/>
            <w:tcBorders>
              <w:top w:val="nil"/>
            </w:tcBorders>
            <w:shd w:val="clear" w:color="auto" w:fill="F7CAAC"/>
          </w:tcPr>
          <w:p w14:paraId="50A4F1F3" w14:textId="77777777" w:rsidR="00A55E43" w:rsidRPr="001A5A05" w:rsidRDefault="00A55E43" w:rsidP="00A55E43">
            <w:pPr>
              <w:jc w:val="both"/>
            </w:pPr>
            <w:r w:rsidRPr="001A5A05">
              <w:rPr>
                <w:b/>
              </w:rPr>
              <w:t>Studijní literatura a studijní pomůcky</w:t>
            </w:r>
          </w:p>
        </w:tc>
        <w:tc>
          <w:tcPr>
            <w:tcW w:w="6202" w:type="dxa"/>
            <w:gridSpan w:val="6"/>
            <w:tcBorders>
              <w:top w:val="nil"/>
              <w:bottom w:val="nil"/>
            </w:tcBorders>
          </w:tcPr>
          <w:p w14:paraId="62E2CF3E" w14:textId="77777777" w:rsidR="00A55E43" w:rsidRPr="001A5A05" w:rsidRDefault="00A55E43" w:rsidP="00A55E43">
            <w:pPr>
              <w:jc w:val="both"/>
            </w:pPr>
          </w:p>
        </w:tc>
      </w:tr>
      <w:tr w:rsidR="00A55E43" w14:paraId="00B17ED6" w14:textId="77777777" w:rsidTr="00A55E43">
        <w:trPr>
          <w:trHeight w:val="411"/>
        </w:trPr>
        <w:tc>
          <w:tcPr>
            <w:tcW w:w="9855" w:type="dxa"/>
            <w:gridSpan w:val="8"/>
            <w:tcBorders>
              <w:top w:val="nil"/>
            </w:tcBorders>
          </w:tcPr>
          <w:p w14:paraId="44CF8C29" w14:textId="77777777" w:rsidR="00A55E43" w:rsidRPr="001A5A05" w:rsidRDefault="00A55E43" w:rsidP="00A55E43">
            <w:pPr>
              <w:jc w:val="both"/>
              <w:rPr>
                <w:b/>
              </w:rPr>
            </w:pPr>
            <w:r w:rsidRPr="001A5A05">
              <w:rPr>
                <w:b/>
              </w:rPr>
              <w:t>Povinná literatura</w:t>
            </w:r>
          </w:p>
          <w:p w14:paraId="6940EC1D" w14:textId="77777777" w:rsidR="00A55E43" w:rsidRPr="001A5A05" w:rsidRDefault="00A55E43" w:rsidP="00A55E43">
            <w:pPr>
              <w:jc w:val="both"/>
            </w:pPr>
            <w:r w:rsidRPr="001A5A05">
              <w:t>KORÁB, V., PETERKA</w:t>
            </w:r>
            <w:r>
              <w:t>,</w:t>
            </w:r>
            <w:r w:rsidRPr="001A5A05">
              <w:t xml:space="preserve"> J.</w:t>
            </w:r>
            <w:r>
              <w:t>,</w:t>
            </w:r>
            <w:r w:rsidRPr="001A5A05">
              <w:t xml:space="preserve"> REŽŇÁKOVÁ</w:t>
            </w:r>
            <w:r>
              <w:t>, M</w:t>
            </w:r>
            <w:r w:rsidRPr="001A5A05">
              <w:t xml:space="preserve">. </w:t>
            </w:r>
            <w:r w:rsidRPr="001A5A05">
              <w:rPr>
                <w:i/>
                <w:iCs/>
              </w:rPr>
              <w:t>Podnikatelský plán</w:t>
            </w:r>
            <w:r w:rsidRPr="001A5A05">
              <w:t>. Brno: Computer Press, 2007, 216 s. ISBN 978-80-251-1605-0.</w:t>
            </w:r>
          </w:p>
          <w:p w14:paraId="7AAF11F6" w14:textId="77777777" w:rsidR="00A55E43" w:rsidRPr="001A5A05" w:rsidRDefault="00A55E43" w:rsidP="00A55E43">
            <w:pPr>
              <w:jc w:val="both"/>
            </w:pPr>
            <w:r w:rsidRPr="001A5A05">
              <w:t>MARTINOVIČOVÁ, D., KONEČNÝ</w:t>
            </w:r>
            <w:r>
              <w:t>,</w:t>
            </w:r>
            <w:r w:rsidRPr="001A5A05">
              <w:t xml:space="preserve"> M.</w:t>
            </w:r>
            <w:r>
              <w:t>,</w:t>
            </w:r>
            <w:r w:rsidRPr="001A5A05">
              <w:t xml:space="preserve"> VAVŘINA</w:t>
            </w:r>
            <w:r>
              <w:t>, J</w:t>
            </w:r>
            <w:r w:rsidRPr="001A5A05">
              <w:t xml:space="preserve">. </w:t>
            </w:r>
            <w:r w:rsidRPr="001A5A05">
              <w:rPr>
                <w:i/>
                <w:iCs/>
              </w:rPr>
              <w:t>Úvod do podnikové ekonomiky</w:t>
            </w:r>
            <w:r w:rsidRPr="001A5A05">
              <w:t>. Praha: Grada, 2014, 208 s. ISBN 978-80-247-5316-4.</w:t>
            </w:r>
          </w:p>
          <w:p w14:paraId="29510D1E" w14:textId="77777777" w:rsidR="00A55E43" w:rsidRPr="001A5A05" w:rsidRDefault="00A55E43" w:rsidP="00A55E43">
            <w:pPr>
              <w:jc w:val="both"/>
            </w:pPr>
            <w:r w:rsidRPr="001A5A05">
              <w:t xml:space="preserve">SRPOVÁ, J. </w:t>
            </w:r>
            <w:r w:rsidRPr="001A5A05">
              <w:rPr>
                <w:i/>
                <w:iCs/>
              </w:rPr>
              <w:t>Podnikatelský plán a strategie</w:t>
            </w:r>
            <w:r w:rsidRPr="001A5A05">
              <w:t>. Praha: Grada, 2011, 194 s. ISBN 978-80-247-4103-1.</w:t>
            </w:r>
          </w:p>
          <w:p w14:paraId="25711064" w14:textId="77777777" w:rsidR="00A55E43" w:rsidRPr="001A5A05" w:rsidRDefault="00A55E43" w:rsidP="00A55E43">
            <w:pPr>
              <w:jc w:val="both"/>
            </w:pPr>
            <w:r w:rsidRPr="001A5A05">
              <w:t>Zákon č. 455/1991 Sb., o živnostenském podnikání v platném znění</w:t>
            </w:r>
          </w:p>
          <w:p w14:paraId="7D8E93A8" w14:textId="77777777" w:rsidR="00A55E43" w:rsidRPr="001A5A05" w:rsidRDefault="00A55E43" w:rsidP="00A55E43">
            <w:pPr>
              <w:jc w:val="both"/>
              <w:rPr>
                <w:b/>
              </w:rPr>
            </w:pPr>
            <w:r w:rsidRPr="001A5A05">
              <w:rPr>
                <w:b/>
              </w:rPr>
              <w:t>Doporučená literatura</w:t>
            </w:r>
          </w:p>
          <w:p w14:paraId="61C3913C" w14:textId="77777777" w:rsidR="00A55E43" w:rsidRPr="001A5A05" w:rsidRDefault="00A55E43" w:rsidP="00A55E43">
            <w:pPr>
              <w:jc w:val="both"/>
            </w:pPr>
            <w:r w:rsidRPr="001A5A05">
              <w:t xml:space="preserve">ABRAMS, R. </w:t>
            </w:r>
            <w:r w:rsidRPr="001A5A05">
              <w:rPr>
                <w:i/>
              </w:rPr>
              <w:t>Successful business plan secrets &amp; strategies: America's best-selling business plan guide!.</w:t>
            </w:r>
            <w:r w:rsidRPr="001A5A05">
              <w:t xml:space="preserve"> Palo Alto: PlanningShop, 2014. ISBN 978-1-933895-46-8. </w:t>
            </w:r>
          </w:p>
          <w:p w14:paraId="26A798B8" w14:textId="77777777" w:rsidR="00A55E43" w:rsidRPr="001A5A05" w:rsidRDefault="00A55E43" w:rsidP="00A55E43">
            <w:pPr>
              <w:jc w:val="both"/>
            </w:pPr>
            <w:r w:rsidRPr="001A5A05">
              <w:t xml:space="preserve">GUILLEBEAU, Ch. </w:t>
            </w:r>
            <w:r w:rsidRPr="001A5A05">
              <w:rPr>
                <w:i/>
              </w:rPr>
              <w:t>Startup za pakatel: objevte způsob, jak pracovat na sebe a živit se tím, co vás baví</w:t>
            </w:r>
            <w:r w:rsidRPr="001A5A05">
              <w:t>. Brno: Jan Melvil, 2013. ISBN 978-80-87270-59-2.</w:t>
            </w:r>
          </w:p>
          <w:p w14:paraId="069A903B" w14:textId="77777777" w:rsidR="00A55E43" w:rsidRPr="001A5A05" w:rsidRDefault="00A55E43" w:rsidP="00A55E43">
            <w:pPr>
              <w:jc w:val="both"/>
            </w:pPr>
            <w:r w:rsidRPr="001A5A05">
              <w:t>KOTLER, P.</w:t>
            </w:r>
            <w:r>
              <w:t>,</w:t>
            </w:r>
            <w:r w:rsidRPr="001A5A05">
              <w:t xml:space="preserve"> ARMSTRONG</w:t>
            </w:r>
            <w:r>
              <w:t>, G</w:t>
            </w:r>
            <w:r w:rsidRPr="001A5A05">
              <w:t xml:space="preserve">. </w:t>
            </w:r>
            <w:r w:rsidRPr="001A5A05">
              <w:rPr>
                <w:i/>
                <w:iCs/>
              </w:rPr>
              <w:t>Principles of marketing</w:t>
            </w:r>
            <w:r w:rsidRPr="001A5A05">
              <w:t>. 15th global ed. Harlow: Pearson, 2014, 716 s. ISBN 978-0-273-78699-3.</w:t>
            </w:r>
          </w:p>
          <w:p w14:paraId="729BE28D" w14:textId="77777777" w:rsidR="00A55E43" w:rsidRDefault="00A55E43" w:rsidP="00A55E43">
            <w:pPr>
              <w:jc w:val="both"/>
            </w:pPr>
            <w:r w:rsidRPr="001A5A05">
              <w:t xml:space="preserve">RIES, E. </w:t>
            </w:r>
            <w:r w:rsidRPr="001A5A05">
              <w:rPr>
                <w:i/>
                <w:iCs/>
              </w:rPr>
              <w:t>Lean startup: jak budovat úspěšný byznys na základě neustálé inovace</w:t>
            </w:r>
            <w:r w:rsidRPr="001A5A05">
              <w:t xml:space="preserve">. Brno: BizBooks, 2015, 279 s. ISBN 978-80-265-0389-7. </w:t>
            </w:r>
          </w:p>
          <w:p w14:paraId="614F2120" w14:textId="77777777" w:rsidR="00A55E43" w:rsidRPr="001A5A05" w:rsidRDefault="00A55E43" w:rsidP="00A55E43">
            <w:pPr>
              <w:jc w:val="both"/>
            </w:pPr>
            <w:r w:rsidRPr="001A5A05">
              <w:t>VEBER, J.</w:t>
            </w:r>
            <w:r>
              <w:t>,</w:t>
            </w:r>
            <w:r w:rsidRPr="001A5A05">
              <w:t xml:space="preserve"> SRPOVÁ</w:t>
            </w:r>
            <w:r>
              <w:t>, J</w:t>
            </w:r>
            <w:r w:rsidRPr="001A5A05">
              <w:t xml:space="preserve">. </w:t>
            </w:r>
            <w:r w:rsidRPr="001A5A05">
              <w:rPr>
                <w:i/>
                <w:iCs/>
              </w:rPr>
              <w:t>Podnikání malé a střední firmy</w:t>
            </w:r>
            <w:r w:rsidRPr="001A5A05">
              <w:t>. 3. aktualiz. a dopl. vyd. Praha: Grada, 2012, 332 s. ISBN 978-80-247-4520-6.</w:t>
            </w:r>
          </w:p>
          <w:p w14:paraId="33B6A3AA" w14:textId="77777777" w:rsidR="00A55E43" w:rsidRPr="001A5A05" w:rsidRDefault="00A55E43" w:rsidP="00A55E43">
            <w:pPr>
              <w:jc w:val="both"/>
            </w:pPr>
            <w:r w:rsidRPr="001A5A05">
              <w:t>VOCHOZKA, M.</w:t>
            </w:r>
            <w:r>
              <w:t>,</w:t>
            </w:r>
            <w:r w:rsidRPr="001A5A05">
              <w:t xml:space="preserve"> MULAČ</w:t>
            </w:r>
            <w:r>
              <w:t>, P</w:t>
            </w:r>
            <w:r w:rsidRPr="001A5A05">
              <w:t xml:space="preserve">. </w:t>
            </w:r>
            <w:r w:rsidRPr="001A5A05">
              <w:rPr>
                <w:i/>
                <w:iCs/>
              </w:rPr>
              <w:t xml:space="preserve">Podniková ekonomika. </w:t>
            </w:r>
            <w:r w:rsidRPr="001A5A05">
              <w:t>1. vyd. Praha: Grada, 2012, 570 s.</w:t>
            </w:r>
            <w:r>
              <w:t xml:space="preserve"> ISBN 978-80-247-4372-1.</w:t>
            </w:r>
          </w:p>
        </w:tc>
      </w:tr>
      <w:tr w:rsidR="00A55E43" w14:paraId="3885632C"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45B958F" w14:textId="77777777" w:rsidR="00A55E43" w:rsidRPr="001A5A05" w:rsidRDefault="00A55E43" w:rsidP="00A55E43">
            <w:pPr>
              <w:jc w:val="center"/>
              <w:rPr>
                <w:b/>
              </w:rPr>
            </w:pPr>
            <w:r w:rsidRPr="001A5A05">
              <w:rPr>
                <w:b/>
              </w:rPr>
              <w:t>Informace ke kombinované nebo distanční formě</w:t>
            </w:r>
          </w:p>
        </w:tc>
      </w:tr>
      <w:tr w:rsidR="00A55E43" w14:paraId="60F414BF" w14:textId="77777777" w:rsidTr="00A55E43">
        <w:tc>
          <w:tcPr>
            <w:tcW w:w="4787" w:type="dxa"/>
            <w:gridSpan w:val="3"/>
            <w:tcBorders>
              <w:top w:val="single" w:sz="2" w:space="0" w:color="auto"/>
            </w:tcBorders>
            <w:shd w:val="clear" w:color="auto" w:fill="F7CAAC"/>
          </w:tcPr>
          <w:p w14:paraId="703A5441" w14:textId="77777777" w:rsidR="00A55E43" w:rsidRPr="001A5A05" w:rsidRDefault="00A55E43" w:rsidP="00A55E43">
            <w:pPr>
              <w:jc w:val="both"/>
            </w:pPr>
            <w:r w:rsidRPr="001A5A05">
              <w:rPr>
                <w:b/>
              </w:rPr>
              <w:t>Rozsah konzultací (soustředění)</w:t>
            </w:r>
          </w:p>
        </w:tc>
        <w:tc>
          <w:tcPr>
            <w:tcW w:w="889" w:type="dxa"/>
            <w:tcBorders>
              <w:top w:val="single" w:sz="2" w:space="0" w:color="auto"/>
            </w:tcBorders>
          </w:tcPr>
          <w:p w14:paraId="08BF2BDE" w14:textId="77777777" w:rsidR="00A55E43" w:rsidRPr="001A5A05" w:rsidRDefault="00A55E43" w:rsidP="00A55E43">
            <w:pPr>
              <w:jc w:val="both"/>
            </w:pPr>
          </w:p>
        </w:tc>
        <w:tc>
          <w:tcPr>
            <w:tcW w:w="4179" w:type="dxa"/>
            <w:gridSpan w:val="4"/>
            <w:tcBorders>
              <w:top w:val="single" w:sz="2" w:space="0" w:color="auto"/>
            </w:tcBorders>
            <w:shd w:val="clear" w:color="auto" w:fill="F7CAAC"/>
          </w:tcPr>
          <w:p w14:paraId="290286A4" w14:textId="77777777" w:rsidR="00A55E43" w:rsidRPr="001A5A05" w:rsidRDefault="00A55E43" w:rsidP="00A55E43">
            <w:pPr>
              <w:jc w:val="both"/>
              <w:rPr>
                <w:b/>
              </w:rPr>
            </w:pPr>
            <w:r w:rsidRPr="001A5A05">
              <w:rPr>
                <w:b/>
              </w:rPr>
              <w:t xml:space="preserve">hodin </w:t>
            </w:r>
          </w:p>
        </w:tc>
      </w:tr>
      <w:tr w:rsidR="00A55E43" w14:paraId="6316429D" w14:textId="77777777" w:rsidTr="00A55E43">
        <w:tc>
          <w:tcPr>
            <w:tcW w:w="9855" w:type="dxa"/>
            <w:gridSpan w:val="8"/>
            <w:shd w:val="clear" w:color="auto" w:fill="F7CAAC"/>
          </w:tcPr>
          <w:p w14:paraId="0ECCD50E" w14:textId="77777777" w:rsidR="00A55E43" w:rsidRPr="001A5A05" w:rsidRDefault="00A55E43" w:rsidP="00A55E43">
            <w:pPr>
              <w:jc w:val="both"/>
              <w:rPr>
                <w:b/>
              </w:rPr>
            </w:pPr>
            <w:r w:rsidRPr="001A5A05">
              <w:rPr>
                <w:b/>
              </w:rPr>
              <w:t>Informace o způsobu kontaktu s vyučujícím</w:t>
            </w:r>
          </w:p>
        </w:tc>
      </w:tr>
      <w:tr w:rsidR="00A55E43" w14:paraId="5B9BDE36" w14:textId="77777777" w:rsidTr="00A55E43">
        <w:trPr>
          <w:trHeight w:val="640"/>
        </w:trPr>
        <w:tc>
          <w:tcPr>
            <w:tcW w:w="9855" w:type="dxa"/>
            <w:gridSpan w:val="8"/>
          </w:tcPr>
          <w:p w14:paraId="68067AA4" w14:textId="77777777" w:rsidR="00A55E43" w:rsidRPr="001A5A05" w:rsidRDefault="00A55E43" w:rsidP="00A55E43">
            <w:pPr>
              <w:jc w:val="both"/>
            </w:pPr>
            <w:r w:rsidRPr="001A5A0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A8A865" w14:textId="77777777" w:rsidR="00A55E43" w:rsidRDefault="00A55E43" w:rsidP="00A55E4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62795406" w14:textId="77777777" w:rsidTr="00A55E43">
        <w:tc>
          <w:tcPr>
            <w:tcW w:w="9855" w:type="dxa"/>
            <w:gridSpan w:val="8"/>
            <w:tcBorders>
              <w:bottom w:val="double" w:sz="4" w:space="0" w:color="auto"/>
            </w:tcBorders>
            <w:shd w:val="clear" w:color="auto" w:fill="BDD6EE"/>
          </w:tcPr>
          <w:p w14:paraId="3250D7F3" w14:textId="77777777" w:rsidR="00A55E43" w:rsidRDefault="00A55E43" w:rsidP="00A55E43">
            <w:pPr>
              <w:jc w:val="both"/>
              <w:rPr>
                <w:b/>
                <w:sz w:val="28"/>
              </w:rPr>
            </w:pPr>
            <w:r>
              <w:br w:type="page"/>
            </w:r>
            <w:r>
              <w:rPr>
                <w:b/>
                <w:sz w:val="28"/>
              </w:rPr>
              <w:t>B-III – Charakteristika studijního předmětu</w:t>
            </w:r>
          </w:p>
        </w:tc>
      </w:tr>
      <w:tr w:rsidR="00A55E43" w14:paraId="7A77292C" w14:textId="77777777" w:rsidTr="00A55E43">
        <w:tc>
          <w:tcPr>
            <w:tcW w:w="3086" w:type="dxa"/>
            <w:tcBorders>
              <w:top w:val="double" w:sz="4" w:space="0" w:color="auto"/>
            </w:tcBorders>
            <w:shd w:val="clear" w:color="auto" w:fill="F7CAAC"/>
          </w:tcPr>
          <w:p w14:paraId="639966B5" w14:textId="77777777" w:rsidR="00A55E43" w:rsidRPr="006A35A5" w:rsidRDefault="00A55E43" w:rsidP="00A55E43">
            <w:pPr>
              <w:jc w:val="both"/>
              <w:rPr>
                <w:b/>
              </w:rPr>
            </w:pPr>
            <w:r w:rsidRPr="006A35A5">
              <w:rPr>
                <w:b/>
              </w:rPr>
              <w:t>Název studijního předmětu</w:t>
            </w:r>
          </w:p>
        </w:tc>
        <w:tc>
          <w:tcPr>
            <w:tcW w:w="6769" w:type="dxa"/>
            <w:gridSpan w:val="7"/>
            <w:tcBorders>
              <w:top w:val="double" w:sz="4" w:space="0" w:color="auto"/>
            </w:tcBorders>
          </w:tcPr>
          <w:p w14:paraId="0F06299D" w14:textId="77777777" w:rsidR="00A55E43" w:rsidRPr="006A35A5" w:rsidRDefault="00A55E43" w:rsidP="00A55E43">
            <w:pPr>
              <w:jc w:val="both"/>
            </w:pPr>
            <w:r w:rsidRPr="006A35A5">
              <w:t>Řízení organizací I</w:t>
            </w:r>
          </w:p>
        </w:tc>
      </w:tr>
      <w:tr w:rsidR="00A55E43" w14:paraId="65A65C6A" w14:textId="77777777" w:rsidTr="00A55E43">
        <w:trPr>
          <w:trHeight w:val="249"/>
        </w:trPr>
        <w:tc>
          <w:tcPr>
            <w:tcW w:w="3086" w:type="dxa"/>
            <w:shd w:val="clear" w:color="auto" w:fill="F7CAAC"/>
          </w:tcPr>
          <w:p w14:paraId="48738594" w14:textId="77777777" w:rsidR="00A55E43" w:rsidRPr="006A35A5" w:rsidRDefault="00A55E43" w:rsidP="00A55E43">
            <w:pPr>
              <w:jc w:val="both"/>
              <w:rPr>
                <w:b/>
              </w:rPr>
            </w:pPr>
            <w:r w:rsidRPr="006A35A5">
              <w:rPr>
                <w:b/>
              </w:rPr>
              <w:t>Typ předmětu</w:t>
            </w:r>
          </w:p>
        </w:tc>
        <w:tc>
          <w:tcPr>
            <w:tcW w:w="3406" w:type="dxa"/>
            <w:gridSpan w:val="4"/>
          </w:tcPr>
          <w:p w14:paraId="12D85DB4" w14:textId="77777777" w:rsidR="00A55E43" w:rsidRPr="006A35A5" w:rsidRDefault="00A55E43" w:rsidP="00A55E43">
            <w:pPr>
              <w:jc w:val="both"/>
            </w:pPr>
            <w:r w:rsidRPr="006A35A5">
              <w:t>povinně volitelný „PV“</w:t>
            </w:r>
          </w:p>
        </w:tc>
        <w:tc>
          <w:tcPr>
            <w:tcW w:w="2695" w:type="dxa"/>
            <w:gridSpan w:val="2"/>
            <w:shd w:val="clear" w:color="auto" w:fill="F7CAAC"/>
          </w:tcPr>
          <w:p w14:paraId="118F7B30" w14:textId="77777777" w:rsidR="00A55E43" w:rsidRPr="006A35A5" w:rsidRDefault="00A55E43" w:rsidP="00A55E43">
            <w:pPr>
              <w:jc w:val="both"/>
            </w:pPr>
            <w:r w:rsidRPr="006A35A5">
              <w:rPr>
                <w:b/>
              </w:rPr>
              <w:t>doporučený ročník / semestr</w:t>
            </w:r>
          </w:p>
        </w:tc>
        <w:tc>
          <w:tcPr>
            <w:tcW w:w="668" w:type="dxa"/>
          </w:tcPr>
          <w:p w14:paraId="4875AE23" w14:textId="77777777" w:rsidR="00A55E43" w:rsidRPr="006A35A5" w:rsidRDefault="00A55E43" w:rsidP="00A55E43">
            <w:pPr>
              <w:jc w:val="both"/>
            </w:pPr>
            <w:r>
              <w:t>1</w:t>
            </w:r>
            <w:r w:rsidRPr="006A35A5">
              <w:t>/L</w:t>
            </w:r>
          </w:p>
        </w:tc>
      </w:tr>
      <w:tr w:rsidR="00A55E43" w14:paraId="6D2BF1A5" w14:textId="77777777" w:rsidTr="00A55E43">
        <w:tc>
          <w:tcPr>
            <w:tcW w:w="3086" w:type="dxa"/>
            <w:shd w:val="clear" w:color="auto" w:fill="F7CAAC"/>
          </w:tcPr>
          <w:p w14:paraId="3A343755" w14:textId="77777777" w:rsidR="00A55E43" w:rsidRPr="006A35A5" w:rsidRDefault="00A55E43" w:rsidP="00A55E43">
            <w:pPr>
              <w:jc w:val="both"/>
              <w:rPr>
                <w:b/>
              </w:rPr>
            </w:pPr>
            <w:r w:rsidRPr="006A35A5">
              <w:rPr>
                <w:b/>
              </w:rPr>
              <w:t>Rozsah studijního předmětu</w:t>
            </w:r>
          </w:p>
        </w:tc>
        <w:tc>
          <w:tcPr>
            <w:tcW w:w="1701" w:type="dxa"/>
            <w:gridSpan w:val="2"/>
          </w:tcPr>
          <w:p w14:paraId="003B9625" w14:textId="77777777" w:rsidR="00A55E43" w:rsidRPr="006A35A5" w:rsidRDefault="00A55E43" w:rsidP="00A55E43">
            <w:pPr>
              <w:jc w:val="both"/>
            </w:pPr>
            <w:r w:rsidRPr="006A35A5">
              <w:t>26p</w:t>
            </w:r>
          </w:p>
        </w:tc>
        <w:tc>
          <w:tcPr>
            <w:tcW w:w="889" w:type="dxa"/>
            <w:shd w:val="clear" w:color="auto" w:fill="F7CAAC"/>
          </w:tcPr>
          <w:p w14:paraId="08FBA9E4" w14:textId="77777777" w:rsidR="00A55E43" w:rsidRPr="006A35A5" w:rsidRDefault="00A55E43" w:rsidP="00A55E43">
            <w:pPr>
              <w:jc w:val="both"/>
              <w:rPr>
                <w:b/>
              </w:rPr>
            </w:pPr>
            <w:r w:rsidRPr="006A35A5">
              <w:rPr>
                <w:b/>
              </w:rPr>
              <w:t xml:space="preserve">hod. </w:t>
            </w:r>
          </w:p>
        </w:tc>
        <w:tc>
          <w:tcPr>
            <w:tcW w:w="816" w:type="dxa"/>
          </w:tcPr>
          <w:p w14:paraId="39B135E5" w14:textId="77777777" w:rsidR="00A55E43" w:rsidRPr="006A35A5" w:rsidRDefault="00A55E43" w:rsidP="00A55E43">
            <w:pPr>
              <w:jc w:val="both"/>
            </w:pPr>
            <w:r w:rsidRPr="006A35A5">
              <w:t>26</w:t>
            </w:r>
          </w:p>
        </w:tc>
        <w:tc>
          <w:tcPr>
            <w:tcW w:w="2156" w:type="dxa"/>
            <w:shd w:val="clear" w:color="auto" w:fill="F7CAAC"/>
          </w:tcPr>
          <w:p w14:paraId="5E6D5E88" w14:textId="77777777" w:rsidR="00A55E43" w:rsidRPr="006A35A5" w:rsidRDefault="00A55E43" w:rsidP="00A55E43">
            <w:pPr>
              <w:jc w:val="both"/>
              <w:rPr>
                <w:b/>
              </w:rPr>
            </w:pPr>
            <w:r w:rsidRPr="006A35A5">
              <w:rPr>
                <w:b/>
              </w:rPr>
              <w:t>kreditů</w:t>
            </w:r>
          </w:p>
        </w:tc>
        <w:tc>
          <w:tcPr>
            <w:tcW w:w="1207" w:type="dxa"/>
            <w:gridSpan w:val="2"/>
          </w:tcPr>
          <w:p w14:paraId="24D07BD9" w14:textId="77777777" w:rsidR="00A55E43" w:rsidRPr="006A35A5" w:rsidRDefault="00A55E43" w:rsidP="00A55E43">
            <w:pPr>
              <w:jc w:val="both"/>
            </w:pPr>
            <w:r>
              <w:t>6</w:t>
            </w:r>
          </w:p>
        </w:tc>
      </w:tr>
      <w:tr w:rsidR="00A55E43" w14:paraId="65FEB41F" w14:textId="77777777" w:rsidTr="00A55E43">
        <w:tc>
          <w:tcPr>
            <w:tcW w:w="3086" w:type="dxa"/>
            <w:shd w:val="clear" w:color="auto" w:fill="F7CAAC"/>
          </w:tcPr>
          <w:p w14:paraId="49E24186" w14:textId="77777777" w:rsidR="00A55E43" w:rsidRPr="006A35A5" w:rsidRDefault="00A55E43" w:rsidP="00A55E43">
            <w:pPr>
              <w:jc w:val="both"/>
              <w:rPr>
                <w:b/>
              </w:rPr>
            </w:pPr>
            <w:r w:rsidRPr="006A35A5">
              <w:rPr>
                <w:b/>
              </w:rPr>
              <w:t>Prerekvizity, korekvizity, ekvivalence</w:t>
            </w:r>
          </w:p>
        </w:tc>
        <w:tc>
          <w:tcPr>
            <w:tcW w:w="6769" w:type="dxa"/>
            <w:gridSpan w:val="7"/>
          </w:tcPr>
          <w:p w14:paraId="07F891D1" w14:textId="77777777" w:rsidR="00A55E43" w:rsidRPr="006A35A5" w:rsidRDefault="00A55E43" w:rsidP="00A55E43">
            <w:pPr>
              <w:jc w:val="both"/>
            </w:pPr>
          </w:p>
        </w:tc>
      </w:tr>
      <w:tr w:rsidR="00A55E43" w14:paraId="3F5FA527" w14:textId="77777777" w:rsidTr="00A55E43">
        <w:tc>
          <w:tcPr>
            <w:tcW w:w="3086" w:type="dxa"/>
            <w:shd w:val="clear" w:color="auto" w:fill="F7CAAC"/>
          </w:tcPr>
          <w:p w14:paraId="7751081D" w14:textId="77777777" w:rsidR="00A55E43" w:rsidRPr="006A35A5" w:rsidRDefault="00A55E43" w:rsidP="00A55E43">
            <w:pPr>
              <w:jc w:val="both"/>
              <w:rPr>
                <w:b/>
              </w:rPr>
            </w:pPr>
            <w:r w:rsidRPr="006A35A5">
              <w:rPr>
                <w:b/>
              </w:rPr>
              <w:t>Způsob ověření studijních výsledků</w:t>
            </w:r>
          </w:p>
        </w:tc>
        <w:tc>
          <w:tcPr>
            <w:tcW w:w="3406" w:type="dxa"/>
            <w:gridSpan w:val="4"/>
          </w:tcPr>
          <w:p w14:paraId="7AB12E3A" w14:textId="77777777" w:rsidR="00A55E43" w:rsidRPr="006A35A5" w:rsidRDefault="00A55E43" w:rsidP="00A55E43">
            <w:pPr>
              <w:jc w:val="both"/>
            </w:pPr>
            <w:r w:rsidRPr="006A35A5">
              <w:t>klasifikovaný zápočet</w:t>
            </w:r>
          </w:p>
        </w:tc>
        <w:tc>
          <w:tcPr>
            <w:tcW w:w="2156" w:type="dxa"/>
            <w:shd w:val="clear" w:color="auto" w:fill="F7CAAC"/>
          </w:tcPr>
          <w:p w14:paraId="7A476446" w14:textId="77777777" w:rsidR="00A55E43" w:rsidRPr="006A35A5" w:rsidRDefault="00A55E43" w:rsidP="00A55E43">
            <w:pPr>
              <w:jc w:val="both"/>
              <w:rPr>
                <w:b/>
              </w:rPr>
            </w:pPr>
            <w:r w:rsidRPr="006A35A5">
              <w:rPr>
                <w:b/>
              </w:rPr>
              <w:t>Forma výuky</w:t>
            </w:r>
          </w:p>
        </w:tc>
        <w:tc>
          <w:tcPr>
            <w:tcW w:w="1207" w:type="dxa"/>
            <w:gridSpan w:val="2"/>
          </w:tcPr>
          <w:p w14:paraId="1FDEBF5A" w14:textId="77777777" w:rsidR="00A55E43" w:rsidRPr="006A35A5" w:rsidRDefault="00A55E43" w:rsidP="00A55E43">
            <w:pPr>
              <w:jc w:val="both"/>
            </w:pPr>
            <w:r w:rsidRPr="006A35A5">
              <w:t>přednáška</w:t>
            </w:r>
          </w:p>
        </w:tc>
      </w:tr>
      <w:tr w:rsidR="00A55E43" w14:paraId="4CB23E49" w14:textId="77777777" w:rsidTr="00A55E43">
        <w:tc>
          <w:tcPr>
            <w:tcW w:w="3086" w:type="dxa"/>
            <w:shd w:val="clear" w:color="auto" w:fill="F7CAAC"/>
          </w:tcPr>
          <w:p w14:paraId="534FB19E" w14:textId="77777777" w:rsidR="00A55E43" w:rsidRPr="006A35A5" w:rsidRDefault="00A55E43" w:rsidP="00A55E43">
            <w:pPr>
              <w:jc w:val="both"/>
              <w:rPr>
                <w:b/>
              </w:rPr>
            </w:pPr>
            <w:r w:rsidRPr="006A35A5">
              <w:rPr>
                <w:b/>
              </w:rPr>
              <w:t>Forma způsobu ověření studijních výsledků a další požadavky na studenta</w:t>
            </w:r>
          </w:p>
        </w:tc>
        <w:tc>
          <w:tcPr>
            <w:tcW w:w="6769" w:type="dxa"/>
            <w:gridSpan w:val="7"/>
            <w:tcBorders>
              <w:bottom w:val="nil"/>
            </w:tcBorders>
          </w:tcPr>
          <w:p w14:paraId="335DDC2E" w14:textId="77777777" w:rsidR="00A55E43" w:rsidRDefault="00A55E43" w:rsidP="00A55E43">
            <w:pPr>
              <w:jc w:val="both"/>
              <w:rPr>
                <w:color w:val="000000"/>
                <w:lang w:eastAsia="en-US"/>
              </w:rPr>
            </w:pPr>
            <w:r w:rsidRPr="006A35A5">
              <w:rPr>
                <w:color w:val="000000"/>
                <w:shd w:val="clear" w:color="auto" w:fill="FFFFFF"/>
                <w:lang w:eastAsia="en-US"/>
              </w:rPr>
              <w:t>Způsob zakončení předmětu - klasifikovaný zápočet</w:t>
            </w:r>
          </w:p>
          <w:p w14:paraId="32D4AC20"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Požadavky pro klasifikovaný zápočet - aktivní účast na přednáškách (80 % přítomnost), průběžné vypracování a odevzdání zadaných úkolů (student získá bodové ohodnocení). Aktivní účast na stáži v partnerské organizaci, zpracování práce na téma: „Charakteristika a způsoby řízení organizac</w:t>
            </w:r>
            <w:r>
              <w:rPr>
                <w:color w:val="000000"/>
                <w:shd w:val="clear" w:color="auto" w:fill="FFFFFF"/>
                <w:lang w:eastAsia="en-US"/>
              </w:rPr>
              <w:t>e</w:t>
            </w:r>
            <w:r w:rsidRPr="006A35A5">
              <w:rPr>
                <w:color w:val="000000"/>
                <w:shd w:val="clear" w:color="auto" w:fill="FFFFFF"/>
                <w:lang w:eastAsia="en-US"/>
              </w:rPr>
              <w:t>“, tato zpráva bude oponovaná zástupcem z partnerské organizace i zástupcem FaME.</w:t>
            </w:r>
          </w:p>
          <w:p w14:paraId="23DC122E" w14:textId="77777777" w:rsidR="00A55E43" w:rsidRPr="006A35A5" w:rsidRDefault="00A55E43" w:rsidP="00A55E43">
            <w:pPr>
              <w:jc w:val="both"/>
            </w:pPr>
            <w:r w:rsidRPr="006A35A5">
              <w:rPr>
                <w:color w:val="000000"/>
                <w:shd w:val="clear" w:color="auto" w:fill="FFFFFF"/>
                <w:lang w:eastAsia="en-US"/>
              </w:rPr>
              <w:t>Hodnocení klasifikovaného zápočtu vychází ze součtu dosažených bodů (max. počet 100).</w:t>
            </w:r>
          </w:p>
        </w:tc>
      </w:tr>
      <w:tr w:rsidR="00A55E43" w14:paraId="0BE3F190" w14:textId="77777777" w:rsidTr="00A55E43">
        <w:trPr>
          <w:trHeight w:val="83"/>
        </w:trPr>
        <w:tc>
          <w:tcPr>
            <w:tcW w:w="9855" w:type="dxa"/>
            <w:gridSpan w:val="8"/>
            <w:tcBorders>
              <w:top w:val="nil"/>
            </w:tcBorders>
          </w:tcPr>
          <w:p w14:paraId="6D0C4C9C" w14:textId="77777777" w:rsidR="00A55E43" w:rsidRPr="006A35A5" w:rsidRDefault="00A55E43" w:rsidP="00A55E43">
            <w:pPr>
              <w:jc w:val="both"/>
            </w:pPr>
          </w:p>
        </w:tc>
      </w:tr>
      <w:tr w:rsidR="00A55E43" w14:paraId="29CCDD5C" w14:textId="77777777" w:rsidTr="00A55E43">
        <w:trPr>
          <w:trHeight w:val="197"/>
        </w:trPr>
        <w:tc>
          <w:tcPr>
            <w:tcW w:w="3086" w:type="dxa"/>
            <w:tcBorders>
              <w:top w:val="nil"/>
            </w:tcBorders>
            <w:shd w:val="clear" w:color="auto" w:fill="F7CAAC"/>
          </w:tcPr>
          <w:p w14:paraId="42B6E293" w14:textId="77777777" w:rsidR="00A55E43" w:rsidRPr="006A35A5" w:rsidRDefault="00A55E43" w:rsidP="00A55E43">
            <w:pPr>
              <w:jc w:val="both"/>
              <w:rPr>
                <w:b/>
              </w:rPr>
            </w:pPr>
            <w:r w:rsidRPr="006A35A5">
              <w:rPr>
                <w:b/>
              </w:rPr>
              <w:t>Garant předmětu</w:t>
            </w:r>
          </w:p>
        </w:tc>
        <w:tc>
          <w:tcPr>
            <w:tcW w:w="6769" w:type="dxa"/>
            <w:gridSpan w:val="7"/>
            <w:tcBorders>
              <w:top w:val="nil"/>
            </w:tcBorders>
          </w:tcPr>
          <w:p w14:paraId="7D1F0341" w14:textId="77777777" w:rsidR="00A55E43" w:rsidRPr="006A35A5" w:rsidRDefault="00A55E43" w:rsidP="00A55E43">
            <w:pPr>
              <w:jc w:val="both"/>
            </w:pPr>
            <w:r w:rsidRPr="006A35A5">
              <w:t>prof. Dr. Ing. Drahomíra Pavelková</w:t>
            </w:r>
          </w:p>
        </w:tc>
      </w:tr>
      <w:tr w:rsidR="00A55E43" w14:paraId="47F5CCB0" w14:textId="77777777" w:rsidTr="00A55E43">
        <w:trPr>
          <w:trHeight w:val="243"/>
        </w:trPr>
        <w:tc>
          <w:tcPr>
            <w:tcW w:w="3086" w:type="dxa"/>
            <w:tcBorders>
              <w:top w:val="nil"/>
            </w:tcBorders>
            <w:shd w:val="clear" w:color="auto" w:fill="F7CAAC"/>
          </w:tcPr>
          <w:p w14:paraId="3354D8EE" w14:textId="77777777" w:rsidR="00A55E43" w:rsidRPr="006A35A5" w:rsidRDefault="00A55E43" w:rsidP="00A55E43">
            <w:pPr>
              <w:jc w:val="both"/>
              <w:rPr>
                <w:b/>
              </w:rPr>
            </w:pPr>
            <w:r w:rsidRPr="006A35A5">
              <w:rPr>
                <w:b/>
              </w:rPr>
              <w:t>Zapojení garanta do výuky předmětu</w:t>
            </w:r>
          </w:p>
        </w:tc>
        <w:tc>
          <w:tcPr>
            <w:tcW w:w="6769" w:type="dxa"/>
            <w:gridSpan w:val="7"/>
            <w:tcBorders>
              <w:top w:val="nil"/>
            </w:tcBorders>
          </w:tcPr>
          <w:p w14:paraId="5912F960" w14:textId="77777777" w:rsidR="00A55E43" w:rsidRPr="006A35A5" w:rsidRDefault="00A55E43" w:rsidP="00A55E43">
            <w:pPr>
              <w:jc w:val="both"/>
            </w:pPr>
            <w:r w:rsidRPr="006A35A5">
              <w:t>Garant zajišťuje realizaci přednášek a spolupráci se smluvními partnerskými organizacemi pro realizaci studentských projektů.</w:t>
            </w:r>
          </w:p>
        </w:tc>
      </w:tr>
      <w:tr w:rsidR="00A55E43" w14:paraId="61F6752B" w14:textId="77777777" w:rsidTr="00A55E43">
        <w:tc>
          <w:tcPr>
            <w:tcW w:w="3086" w:type="dxa"/>
            <w:shd w:val="clear" w:color="auto" w:fill="F7CAAC"/>
          </w:tcPr>
          <w:p w14:paraId="3BBA5C98" w14:textId="77777777" w:rsidR="00A55E43" w:rsidRPr="006A35A5" w:rsidRDefault="00A55E43" w:rsidP="00A55E43">
            <w:pPr>
              <w:jc w:val="both"/>
              <w:rPr>
                <w:b/>
              </w:rPr>
            </w:pPr>
            <w:r w:rsidRPr="006A35A5">
              <w:rPr>
                <w:b/>
              </w:rPr>
              <w:t>Vyučující</w:t>
            </w:r>
          </w:p>
        </w:tc>
        <w:tc>
          <w:tcPr>
            <w:tcW w:w="6769" w:type="dxa"/>
            <w:gridSpan w:val="7"/>
            <w:tcBorders>
              <w:bottom w:val="nil"/>
            </w:tcBorders>
          </w:tcPr>
          <w:p w14:paraId="777F1931" w14:textId="77777777" w:rsidR="00A55E43" w:rsidRPr="006A35A5" w:rsidRDefault="00A55E43" w:rsidP="00A55E43">
            <w:pPr>
              <w:jc w:val="both"/>
            </w:pPr>
            <w:r>
              <w:t>prof. Dr. Ing. Drahomíra Pavelková + externí přednášející dle aktuálních ekonomicko-manažerských témat</w:t>
            </w:r>
          </w:p>
        </w:tc>
      </w:tr>
      <w:tr w:rsidR="00A55E43" w14:paraId="7B83F5BD" w14:textId="77777777" w:rsidTr="00A55E43">
        <w:trPr>
          <w:trHeight w:val="42"/>
        </w:trPr>
        <w:tc>
          <w:tcPr>
            <w:tcW w:w="9855" w:type="dxa"/>
            <w:gridSpan w:val="8"/>
            <w:tcBorders>
              <w:top w:val="nil"/>
            </w:tcBorders>
          </w:tcPr>
          <w:p w14:paraId="46F9E2F0" w14:textId="77777777" w:rsidR="00A55E43" w:rsidRPr="006A35A5" w:rsidRDefault="00A55E43" w:rsidP="00A55E43">
            <w:pPr>
              <w:jc w:val="both"/>
            </w:pPr>
          </w:p>
        </w:tc>
      </w:tr>
      <w:tr w:rsidR="00A55E43" w14:paraId="31C6F79B" w14:textId="77777777" w:rsidTr="00A55E43">
        <w:tc>
          <w:tcPr>
            <w:tcW w:w="3086" w:type="dxa"/>
            <w:shd w:val="clear" w:color="auto" w:fill="F7CAAC"/>
          </w:tcPr>
          <w:p w14:paraId="10774AB9" w14:textId="77777777" w:rsidR="00A55E43" w:rsidRPr="006A35A5" w:rsidRDefault="00A55E43" w:rsidP="00A55E43">
            <w:pPr>
              <w:jc w:val="both"/>
              <w:rPr>
                <w:b/>
              </w:rPr>
            </w:pPr>
            <w:r w:rsidRPr="006A35A5">
              <w:rPr>
                <w:b/>
              </w:rPr>
              <w:t>Stručná anotace předmětu</w:t>
            </w:r>
          </w:p>
        </w:tc>
        <w:tc>
          <w:tcPr>
            <w:tcW w:w="6769" w:type="dxa"/>
            <w:gridSpan w:val="7"/>
            <w:tcBorders>
              <w:bottom w:val="nil"/>
            </w:tcBorders>
          </w:tcPr>
          <w:p w14:paraId="4B7A66CF" w14:textId="77777777" w:rsidR="00A55E43" w:rsidRPr="006A35A5" w:rsidRDefault="00A55E43" w:rsidP="00A55E43">
            <w:pPr>
              <w:jc w:val="both"/>
            </w:pPr>
          </w:p>
        </w:tc>
      </w:tr>
      <w:tr w:rsidR="00A55E43" w14:paraId="11782401" w14:textId="77777777" w:rsidTr="00A55E43">
        <w:trPr>
          <w:trHeight w:val="2105"/>
        </w:trPr>
        <w:tc>
          <w:tcPr>
            <w:tcW w:w="9855" w:type="dxa"/>
            <w:gridSpan w:val="8"/>
            <w:tcBorders>
              <w:top w:val="nil"/>
              <w:bottom w:val="single" w:sz="12" w:space="0" w:color="auto"/>
            </w:tcBorders>
          </w:tcPr>
          <w:p w14:paraId="3915B812"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 xml:space="preserve">Předmět Řízení organizací I. je zaměřen na podporu talentovaných studentů a realizován formou absolvování odborných přednášek a stáže v partnerských organizacích, které jsou smluvně zajištěny. </w:t>
            </w:r>
          </w:p>
          <w:p w14:paraId="11435E50"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 xml:space="preserve">A. Přednášky </w:t>
            </w:r>
          </w:p>
          <w:p w14:paraId="6085D962"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 xml:space="preserve">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 </w:t>
            </w:r>
          </w:p>
          <w:p w14:paraId="09F178E5"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B. Stáž v partnerské organizaci</w:t>
            </w:r>
          </w:p>
          <w:p w14:paraId="0FB79913" w14:textId="77777777" w:rsidR="00A55E43" w:rsidRPr="006A35A5" w:rsidRDefault="00A55E43" w:rsidP="00A55E43">
            <w:pPr>
              <w:jc w:val="both"/>
              <w:rPr>
                <w:color w:val="000000"/>
                <w:shd w:val="clear" w:color="auto" w:fill="FFFFFF"/>
                <w:lang w:eastAsia="en-US"/>
              </w:rPr>
            </w:pPr>
            <w:r w:rsidRPr="006A35A5">
              <w:rPr>
                <w:color w:val="000000"/>
                <w:shd w:val="clear" w:color="auto" w:fill="FFFFFF"/>
                <w:lang w:eastAsia="en-US"/>
              </w:rPr>
              <w:t>Cílem je seznámení studenta s organizační strukturou a způsobem řízení společnosti. Součástí stáže může být řešení zadaného projektu nebo příprava podkladů pro vypracování diplomové práce.</w:t>
            </w:r>
          </w:p>
        </w:tc>
      </w:tr>
      <w:tr w:rsidR="00A55E43" w14:paraId="09FBA198" w14:textId="77777777" w:rsidTr="00A55E43">
        <w:trPr>
          <w:trHeight w:val="265"/>
        </w:trPr>
        <w:tc>
          <w:tcPr>
            <w:tcW w:w="3653" w:type="dxa"/>
            <w:gridSpan w:val="2"/>
            <w:tcBorders>
              <w:top w:val="nil"/>
            </w:tcBorders>
            <w:shd w:val="clear" w:color="auto" w:fill="F7CAAC"/>
          </w:tcPr>
          <w:p w14:paraId="4909F362" w14:textId="77777777" w:rsidR="00A55E43" w:rsidRPr="006A35A5" w:rsidRDefault="00A55E43" w:rsidP="00A55E43">
            <w:pPr>
              <w:jc w:val="both"/>
            </w:pPr>
            <w:r w:rsidRPr="006A35A5">
              <w:rPr>
                <w:b/>
              </w:rPr>
              <w:t>Studijní literatura a studijní pomůcky</w:t>
            </w:r>
          </w:p>
        </w:tc>
        <w:tc>
          <w:tcPr>
            <w:tcW w:w="6202" w:type="dxa"/>
            <w:gridSpan w:val="6"/>
            <w:tcBorders>
              <w:top w:val="nil"/>
              <w:bottom w:val="nil"/>
            </w:tcBorders>
          </w:tcPr>
          <w:p w14:paraId="1DCAD936" w14:textId="77777777" w:rsidR="00A55E43" w:rsidRPr="006A35A5" w:rsidRDefault="00A55E43" w:rsidP="00A55E43">
            <w:pPr>
              <w:jc w:val="both"/>
            </w:pPr>
          </w:p>
        </w:tc>
      </w:tr>
      <w:tr w:rsidR="00A55E43" w14:paraId="78FF3D87" w14:textId="77777777" w:rsidTr="00A55E43">
        <w:trPr>
          <w:trHeight w:val="1104"/>
        </w:trPr>
        <w:tc>
          <w:tcPr>
            <w:tcW w:w="9855" w:type="dxa"/>
            <w:gridSpan w:val="8"/>
            <w:tcBorders>
              <w:top w:val="nil"/>
            </w:tcBorders>
          </w:tcPr>
          <w:p w14:paraId="157307CF" w14:textId="77777777" w:rsidR="00A55E43" w:rsidRPr="006A35A5" w:rsidRDefault="00A55E43" w:rsidP="00A55E43">
            <w:pPr>
              <w:pStyle w:val="Odstavecseseznamem"/>
              <w:ind w:left="0"/>
              <w:jc w:val="both"/>
            </w:pPr>
            <w:r w:rsidRPr="006A35A5">
              <w:rPr>
                <w:b/>
              </w:rPr>
              <w:t>Doporučená literatura</w:t>
            </w:r>
            <w:r w:rsidRPr="006A35A5">
              <w:t xml:space="preserve"> - dle aktuálních témat odborných přednášek </w:t>
            </w:r>
          </w:p>
        </w:tc>
      </w:tr>
      <w:tr w:rsidR="00A55E43" w14:paraId="57BC7DAC"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E8601F" w14:textId="77777777" w:rsidR="00A55E43" w:rsidRPr="006A35A5" w:rsidRDefault="00A55E43" w:rsidP="00A55E43">
            <w:pPr>
              <w:jc w:val="center"/>
              <w:rPr>
                <w:b/>
              </w:rPr>
            </w:pPr>
            <w:r w:rsidRPr="006A35A5">
              <w:rPr>
                <w:b/>
              </w:rPr>
              <w:t>Informace ke kombinované nebo distanční formě</w:t>
            </w:r>
          </w:p>
        </w:tc>
      </w:tr>
      <w:tr w:rsidR="00A55E43" w14:paraId="7F4AB76B" w14:textId="77777777" w:rsidTr="00A55E43">
        <w:tc>
          <w:tcPr>
            <w:tcW w:w="4787" w:type="dxa"/>
            <w:gridSpan w:val="3"/>
            <w:tcBorders>
              <w:top w:val="single" w:sz="2" w:space="0" w:color="auto"/>
            </w:tcBorders>
            <w:shd w:val="clear" w:color="auto" w:fill="F7CAAC"/>
          </w:tcPr>
          <w:p w14:paraId="752E056D" w14:textId="77777777" w:rsidR="00A55E43" w:rsidRPr="006A35A5" w:rsidRDefault="00A55E43" w:rsidP="00A55E43">
            <w:pPr>
              <w:jc w:val="both"/>
            </w:pPr>
            <w:r w:rsidRPr="006A35A5">
              <w:rPr>
                <w:b/>
              </w:rPr>
              <w:t>Rozsah konzultací (soustředění)</w:t>
            </w:r>
          </w:p>
        </w:tc>
        <w:tc>
          <w:tcPr>
            <w:tcW w:w="889" w:type="dxa"/>
            <w:tcBorders>
              <w:top w:val="single" w:sz="2" w:space="0" w:color="auto"/>
            </w:tcBorders>
          </w:tcPr>
          <w:p w14:paraId="01930D8E" w14:textId="77777777" w:rsidR="00A55E43" w:rsidRPr="006A35A5" w:rsidRDefault="00A55E43" w:rsidP="00A55E43">
            <w:pPr>
              <w:jc w:val="both"/>
            </w:pPr>
          </w:p>
        </w:tc>
        <w:tc>
          <w:tcPr>
            <w:tcW w:w="4179" w:type="dxa"/>
            <w:gridSpan w:val="4"/>
            <w:tcBorders>
              <w:top w:val="single" w:sz="2" w:space="0" w:color="auto"/>
            </w:tcBorders>
            <w:shd w:val="clear" w:color="auto" w:fill="F7CAAC"/>
          </w:tcPr>
          <w:p w14:paraId="017BA3E2" w14:textId="77777777" w:rsidR="00A55E43" w:rsidRPr="006A35A5" w:rsidRDefault="00A55E43" w:rsidP="00A55E43">
            <w:pPr>
              <w:jc w:val="both"/>
              <w:rPr>
                <w:b/>
              </w:rPr>
            </w:pPr>
            <w:r w:rsidRPr="006A35A5">
              <w:rPr>
                <w:b/>
              </w:rPr>
              <w:t xml:space="preserve">hodin </w:t>
            </w:r>
          </w:p>
        </w:tc>
      </w:tr>
      <w:tr w:rsidR="00A55E43" w14:paraId="64C9B94C" w14:textId="77777777" w:rsidTr="00A55E43">
        <w:tc>
          <w:tcPr>
            <w:tcW w:w="9855" w:type="dxa"/>
            <w:gridSpan w:val="8"/>
            <w:shd w:val="clear" w:color="auto" w:fill="F7CAAC"/>
          </w:tcPr>
          <w:p w14:paraId="706B708D" w14:textId="77777777" w:rsidR="00A55E43" w:rsidRPr="006A35A5" w:rsidRDefault="00A55E43" w:rsidP="00A55E43">
            <w:pPr>
              <w:jc w:val="both"/>
              <w:rPr>
                <w:b/>
              </w:rPr>
            </w:pPr>
            <w:r w:rsidRPr="006A35A5">
              <w:rPr>
                <w:b/>
              </w:rPr>
              <w:t>Informace o způsobu kontaktu s vyučujícím</w:t>
            </w:r>
          </w:p>
        </w:tc>
      </w:tr>
      <w:tr w:rsidR="00A55E43" w14:paraId="24AC2389" w14:textId="77777777" w:rsidTr="00A55E43">
        <w:trPr>
          <w:trHeight w:val="629"/>
        </w:trPr>
        <w:tc>
          <w:tcPr>
            <w:tcW w:w="9855" w:type="dxa"/>
            <w:gridSpan w:val="8"/>
          </w:tcPr>
          <w:p w14:paraId="29D67DFD" w14:textId="77777777" w:rsidR="00A55E43" w:rsidRPr="006A35A5" w:rsidRDefault="00A55E43" w:rsidP="00A55E43">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DC0353" w14:textId="77777777" w:rsidR="00A55E43" w:rsidRDefault="00A55E43" w:rsidP="00A55E4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5D15928F" w14:textId="77777777" w:rsidTr="00A55E43">
        <w:tc>
          <w:tcPr>
            <w:tcW w:w="9855" w:type="dxa"/>
            <w:gridSpan w:val="8"/>
            <w:tcBorders>
              <w:bottom w:val="double" w:sz="4" w:space="0" w:color="auto"/>
            </w:tcBorders>
            <w:shd w:val="clear" w:color="auto" w:fill="BDD6EE"/>
          </w:tcPr>
          <w:p w14:paraId="65788F12" w14:textId="77777777" w:rsidR="00A55E43" w:rsidRDefault="00A55E43" w:rsidP="00A55E43">
            <w:pPr>
              <w:jc w:val="both"/>
              <w:rPr>
                <w:b/>
                <w:sz w:val="28"/>
              </w:rPr>
            </w:pPr>
            <w:r>
              <w:br w:type="page"/>
            </w:r>
            <w:r>
              <w:rPr>
                <w:b/>
                <w:sz w:val="28"/>
              </w:rPr>
              <w:t>B-III – Charakteristika studijního předmětu</w:t>
            </w:r>
          </w:p>
        </w:tc>
      </w:tr>
      <w:tr w:rsidR="00A55E43" w14:paraId="485FB467" w14:textId="77777777" w:rsidTr="00A55E43">
        <w:tc>
          <w:tcPr>
            <w:tcW w:w="3086" w:type="dxa"/>
            <w:tcBorders>
              <w:top w:val="double" w:sz="4" w:space="0" w:color="auto"/>
            </w:tcBorders>
            <w:shd w:val="clear" w:color="auto" w:fill="F7CAAC"/>
          </w:tcPr>
          <w:p w14:paraId="1FA45CCE" w14:textId="77777777" w:rsidR="00A55E43" w:rsidRDefault="00A55E43" w:rsidP="00A55E43">
            <w:pPr>
              <w:jc w:val="both"/>
              <w:rPr>
                <w:b/>
              </w:rPr>
            </w:pPr>
            <w:r>
              <w:rPr>
                <w:b/>
              </w:rPr>
              <w:t>Název studijního předmětu</w:t>
            </w:r>
          </w:p>
        </w:tc>
        <w:tc>
          <w:tcPr>
            <w:tcW w:w="6769" w:type="dxa"/>
            <w:gridSpan w:val="7"/>
            <w:tcBorders>
              <w:top w:val="double" w:sz="4" w:space="0" w:color="auto"/>
            </w:tcBorders>
          </w:tcPr>
          <w:p w14:paraId="7F89110A" w14:textId="77777777" w:rsidR="00A55E43" w:rsidRDefault="00A55E43" w:rsidP="00A55E43">
            <w:pPr>
              <w:jc w:val="both"/>
            </w:pPr>
            <w:r>
              <w:t>Řízení organizací II</w:t>
            </w:r>
          </w:p>
        </w:tc>
      </w:tr>
      <w:tr w:rsidR="00A55E43" w14:paraId="00AB648C" w14:textId="77777777" w:rsidTr="00A55E43">
        <w:trPr>
          <w:trHeight w:val="249"/>
        </w:trPr>
        <w:tc>
          <w:tcPr>
            <w:tcW w:w="3086" w:type="dxa"/>
            <w:shd w:val="clear" w:color="auto" w:fill="F7CAAC"/>
          </w:tcPr>
          <w:p w14:paraId="1A98B25B" w14:textId="77777777" w:rsidR="00A55E43" w:rsidRDefault="00A55E43" w:rsidP="00A55E43">
            <w:pPr>
              <w:jc w:val="both"/>
              <w:rPr>
                <w:b/>
              </w:rPr>
            </w:pPr>
            <w:r>
              <w:rPr>
                <w:b/>
              </w:rPr>
              <w:t>Typ předmětu</w:t>
            </w:r>
          </w:p>
        </w:tc>
        <w:tc>
          <w:tcPr>
            <w:tcW w:w="3406" w:type="dxa"/>
            <w:gridSpan w:val="4"/>
          </w:tcPr>
          <w:p w14:paraId="6EFF05DA" w14:textId="77777777" w:rsidR="00A55E43" w:rsidRDefault="00A55E43" w:rsidP="00A55E43">
            <w:pPr>
              <w:jc w:val="both"/>
            </w:pPr>
            <w:r>
              <w:t>povinně volitelný „PV“</w:t>
            </w:r>
          </w:p>
        </w:tc>
        <w:tc>
          <w:tcPr>
            <w:tcW w:w="2695" w:type="dxa"/>
            <w:gridSpan w:val="2"/>
            <w:shd w:val="clear" w:color="auto" w:fill="F7CAAC"/>
          </w:tcPr>
          <w:p w14:paraId="48907042" w14:textId="77777777" w:rsidR="00A55E43" w:rsidRDefault="00A55E43" w:rsidP="00A55E43">
            <w:pPr>
              <w:jc w:val="both"/>
            </w:pPr>
            <w:r>
              <w:rPr>
                <w:b/>
              </w:rPr>
              <w:t>doporučený ročník / semestr</w:t>
            </w:r>
          </w:p>
        </w:tc>
        <w:tc>
          <w:tcPr>
            <w:tcW w:w="668" w:type="dxa"/>
          </w:tcPr>
          <w:p w14:paraId="682F7BC0" w14:textId="77777777" w:rsidR="00A55E43" w:rsidRDefault="00A55E43" w:rsidP="00A55E43">
            <w:pPr>
              <w:jc w:val="both"/>
            </w:pPr>
            <w:r>
              <w:t>2/Z</w:t>
            </w:r>
          </w:p>
        </w:tc>
      </w:tr>
      <w:tr w:rsidR="00A55E43" w14:paraId="1ECFDAB8" w14:textId="77777777" w:rsidTr="00A55E43">
        <w:tc>
          <w:tcPr>
            <w:tcW w:w="3086" w:type="dxa"/>
            <w:shd w:val="clear" w:color="auto" w:fill="F7CAAC"/>
          </w:tcPr>
          <w:p w14:paraId="4A3D02A2" w14:textId="77777777" w:rsidR="00A55E43" w:rsidRDefault="00A55E43" w:rsidP="00A55E43">
            <w:pPr>
              <w:jc w:val="both"/>
              <w:rPr>
                <w:b/>
              </w:rPr>
            </w:pPr>
            <w:r>
              <w:rPr>
                <w:b/>
              </w:rPr>
              <w:t>Rozsah studijního předmětu</w:t>
            </w:r>
          </w:p>
        </w:tc>
        <w:tc>
          <w:tcPr>
            <w:tcW w:w="1701" w:type="dxa"/>
            <w:gridSpan w:val="2"/>
          </w:tcPr>
          <w:p w14:paraId="219AEE66" w14:textId="77777777" w:rsidR="00A55E43" w:rsidRDefault="00A55E43" w:rsidP="00A55E43">
            <w:pPr>
              <w:jc w:val="both"/>
            </w:pPr>
            <w:r>
              <w:t>26p</w:t>
            </w:r>
          </w:p>
        </w:tc>
        <w:tc>
          <w:tcPr>
            <w:tcW w:w="889" w:type="dxa"/>
            <w:shd w:val="clear" w:color="auto" w:fill="F7CAAC"/>
          </w:tcPr>
          <w:p w14:paraId="4FB8936C" w14:textId="77777777" w:rsidR="00A55E43" w:rsidRDefault="00A55E43" w:rsidP="00A55E43">
            <w:pPr>
              <w:jc w:val="both"/>
              <w:rPr>
                <w:b/>
              </w:rPr>
            </w:pPr>
            <w:r>
              <w:rPr>
                <w:b/>
              </w:rPr>
              <w:t xml:space="preserve">hod. </w:t>
            </w:r>
          </w:p>
        </w:tc>
        <w:tc>
          <w:tcPr>
            <w:tcW w:w="816" w:type="dxa"/>
          </w:tcPr>
          <w:p w14:paraId="76FC844D" w14:textId="77777777" w:rsidR="00A55E43" w:rsidRDefault="00A55E43" w:rsidP="00A55E43">
            <w:pPr>
              <w:jc w:val="both"/>
            </w:pPr>
            <w:r>
              <w:t>26</w:t>
            </w:r>
          </w:p>
        </w:tc>
        <w:tc>
          <w:tcPr>
            <w:tcW w:w="2156" w:type="dxa"/>
            <w:shd w:val="clear" w:color="auto" w:fill="F7CAAC"/>
          </w:tcPr>
          <w:p w14:paraId="506C77A8" w14:textId="77777777" w:rsidR="00A55E43" w:rsidRDefault="00A55E43" w:rsidP="00A55E43">
            <w:pPr>
              <w:jc w:val="both"/>
              <w:rPr>
                <w:b/>
              </w:rPr>
            </w:pPr>
            <w:r>
              <w:rPr>
                <w:b/>
              </w:rPr>
              <w:t>kreditů</w:t>
            </w:r>
          </w:p>
        </w:tc>
        <w:tc>
          <w:tcPr>
            <w:tcW w:w="1207" w:type="dxa"/>
            <w:gridSpan w:val="2"/>
          </w:tcPr>
          <w:p w14:paraId="6C374145" w14:textId="77777777" w:rsidR="00A55E43" w:rsidRDefault="00A55E43" w:rsidP="00A55E43">
            <w:pPr>
              <w:jc w:val="both"/>
            </w:pPr>
            <w:r>
              <w:t>6</w:t>
            </w:r>
          </w:p>
        </w:tc>
      </w:tr>
      <w:tr w:rsidR="00A55E43" w14:paraId="6FD7E795" w14:textId="77777777" w:rsidTr="00A55E43">
        <w:tc>
          <w:tcPr>
            <w:tcW w:w="3086" w:type="dxa"/>
            <w:shd w:val="clear" w:color="auto" w:fill="F7CAAC"/>
          </w:tcPr>
          <w:p w14:paraId="270698FD" w14:textId="77777777" w:rsidR="00A55E43" w:rsidRDefault="00A55E43" w:rsidP="00A55E43">
            <w:pPr>
              <w:jc w:val="both"/>
              <w:rPr>
                <w:b/>
                <w:sz w:val="22"/>
              </w:rPr>
            </w:pPr>
            <w:r>
              <w:rPr>
                <w:b/>
              </w:rPr>
              <w:t>Prerekvizity, korekvizity, ekvivalence</w:t>
            </w:r>
          </w:p>
        </w:tc>
        <w:tc>
          <w:tcPr>
            <w:tcW w:w="6769" w:type="dxa"/>
            <w:gridSpan w:val="7"/>
          </w:tcPr>
          <w:p w14:paraId="4327FB13" w14:textId="77777777" w:rsidR="00A55E43" w:rsidRDefault="00A55E43" w:rsidP="00A55E43">
            <w:pPr>
              <w:jc w:val="both"/>
            </w:pPr>
          </w:p>
        </w:tc>
      </w:tr>
      <w:tr w:rsidR="00A55E43" w14:paraId="2E4BDC9B" w14:textId="77777777" w:rsidTr="00A55E43">
        <w:tc>
          <w:tcPr>
            <w:tcW w:w="3086" w:type="dxa"/>
            <w:shd w:val="clear" w:color="auto" w:fill="F7CAAC"/>
          </w:tcPr>
          <w:p w14:paraId="48DC3D9C" w14:textId="77777777" w:rsidR="00A55E43" w:rsidRDefault="00A55E43" w:rsidP="00A55E43">
            <w:pPr>
              <w:jc w:val="both"/>
              <w:rPr>
                <w:b/>
              </w:rPr>
            </w:pPr>
            <w:r>
              <w:rPr>
                <w:b/>
              </w:rPr>
              <w:t>Způsob ověření studijních výsledků</w:t>
            </w:r>
          </w:p>
        </w:tc>
        <w:tc>
          <w:tcPr>
            <w:tcW w:w="3406" w:type="dxa"/>
            <w:gridSpan w:val="4"/>
          </w:tcPr>
          <w:p w14:paraId="44345486" w14:textId="77777777" w:rsidR="00A55E43" w:rsidRDefault="00A55E43" w:rsidP="00A55E43">
            <w:pPr>
              <w:jc w:val="both"/>
            </w:pPr>
            <w:r>
              <w:t>klasifikovaný zápočet</w:t>
            </w:r>
          </w:p>
        </w:tc>
        <w:tc>
          <w:tcPr>
            <w:tcW w:w="2156" w:type="dxa"/>
            <w:shd w:val="clear" w:color="auto" w:fill="F7CAAC"/>
          </w:tcPr>
          <w:p w14:paraId="269B8421" w14:textId="77777777" w:rsidR="00A55E43" w:rsidRDefault="00A55E43" w:rsidP="00A55E43">
            <w:pPr>
              <w:jc w:val="both"/>
              <w:rPr>
                <w:b/>
              </w:rPr>
            </w:pPr>
            <w:r>
              <w:rPr>
                <w:b/>
              </w:rPr>
              <w:t>Forma výuky</w:t>
            </w:r>
          </w:p>
        </w:tc>
        <w:tc>
          <w:tcPr>
            <w:tcW w:w="1207" w:type="dxa"/>
            <w:gridSpan w:val="2"/>
          </w:tcPr>
          <w:p w14:paraId="3728AB99" w14:textId="77777777" w:rsidR="00A55E43" w:rsidRDefault="00A55E43" w:rsidP="00A55E43">
            <w:pPr>
              <w:jc w:val="both"/>
            </w:pPr>
            <w:r>
              <w:t>přednáška</w:t>
            </w:r>
          </w:p>
        </w:tc>
      </w:tr>
      <w:tr w:rsidR="00A55E43" w14:paraId="26F1F48F" w14:textId="77777777" w:rsidTr="00A55E43">
        <w:tc>
          <w:tcPr>
            <w:tcW w:w="3086" w:type="dxa"/>
            <w:shd w:val="clear" w:color="auto" w:fill="F7CAAC"/>
          </w:tcPr>
          <w:p w14:paraId="2F5AFFD9" w14:textId="77777777" w:rsidR="00A55E43" w:rsidRPr="002A6873" w:rsidRDefault="00A55E43" w:rsidP="00A55E43">
            <w:pPr>
              <w:jc w:val="both"/>
              <w:rPr>
                <w:b/>
              </w:rPr>
            </w:pPr>
            <w:r w:rsidRPr="002A6873">
              <w:rPr>
                <w:b/>
              </w:rPr>
              <w:t>Forma způsobu ověření studijních výsledků a další požadavky na studenta</w:t>
            </w:r>
          </w:p>
        </w:tc>
        <w:tc>
          <w:tcPr>
            <w:tcW w:w="6769" w:type="dxa"/>
            <w:gridSpan w:val="7"/>
            <w:tcBorders>
              <w:bottom w:val="nil"/>
            </w:tcBorders>
          </w:tcPr>
          <w:p w14:paraId="511603FE" w14:textId="77777777" w:rsidR="00A55E43" w:rsidRDefault="00A55E43" w:rsidP="00A55E43">
            <w:pPr>
              <w:jc w:val="both"/>
              <w:rPr>
                <w:color w:val="000000"/>
                <w:lang w:eastAsia="en-US"/>
              </w:rPr>
            </w:pPr>
            <w:r w:rsidRPr="002A6873">
              <w:rPr>
                <w:color w:val="000000"/>
                <w:shd w:val="clear" w:color="auto" w:fill="FFFFFF"/>
                <w:lang w:eastAsia="en-US"/>
              </w:rPr>
              <w:t>Způsob zakončení předmětu - klasifikovaný zápočet</w:t>
            </w:r>
          </w:p>
          <w:p w14:paraId="54A41125" w14:textId="77777777" w:rsidR="00A55E43" w:rsidRDefault="00A55E43" w:rsidP="00A55E43">
            <w:pPr>
              <w:jc w:val="both"/>
              <w:rPr>
                <w:color w:val="000000"/>
                <w:shd w:val="clear" w:color="auto" w:fill="FFFFFF"/>
                <w:lang w:eastAsia="en-US"/>
              </w:rPr>
            </w:pPr>
            <w:r w:rsidRPr="008D1764">
              <w:rPr>
                <w:color w:val="000000"/>
                <w:shd w:val="clear" w:color="auto" w:fill="FFFFFF"/>
                <w:lang w:eastAsia="en-US"/>
              </w:rPr>
              <w:t>P</w:t>
            </w:r>
            <w:r>
              <w:rPr>
                <w:color w:val="000000"/>
                <w:shd w:val="clear" w:color="auto" w:fill="FFFFFF"/>
                <w:lang w:eastAsia="en-US"/>
              </w:rPr>
              <w:t xml:space="preserve">ožadavky na klasifikovaný zápočet - příprava na přednášky </w:t>
            </w:r>
            <w:r w:rsidRPr="002A6873">
              <w:rPr>
                <w:color w:val="000000"/>
                <w:shd w:val="clear" w:color="auto" w:fill="FFFFFF"/>
                <w:lang w:eastAsia="en-US"/>
              </w:rPr>
              <w:t>samostudiem doporučené literatury</w:t>
            </w:r>
            <w:r>
              <w:rPr>
                <w:color w:val="000000"/>
                <w:shd w:val="clear" w:color="auto" w:fill="FFFFFF"/>
                <w:lang w:eastAsia="en-US"/>
              </w:rPr>
              <w:t>,</w:t>
            </w:r>
            <w:r w:rsidRPr="002A6873">
              <w:rPr>
                <w:color w:val="000000"/>
                <w:shd w:val="clear" w:color="auto" w:fill="FFFFFF"/>
                <w:lang w:eastAsia="en-US"/>
              </w:rPr>
              <w:t> </w:t>
            </w:r>
            <w:r>
              <w:rPr>
                <w:color w:val="000000"/>
                <w:shd w:val="clear" w:color="auto" w:fill="FFFFFF"/>
                <w:lang w:eastAsia="en-US"/>
              </w:rPr>
              <w:t>aktivní účast na přednáškách</w:t>
            </w:r>
            <w:r w:rsidRPr="002A6873">
              <w:rPr>
                <w:color w:val="000000"/>
                <w:shd w:val="clear" w:color="auto" w:fill="FFFFFF"/>
                <w:lang w:eastAsia="en-US"/>
              </w:rPr>
              <w:t xml:space="preserve"> (80 % přítomnost)</w:t>
            </w:r>
            <w:r>
              <w:rPr>
                <w:color w:val="000000"/>
                <w:shd w:val="clear" w:color="auto" w:fill="FFFFFF"/>
                <w:lang w:eastAsia="en-US"/>
              </w:rPr>
              <w:t xml:space="preserve">, </w:t>
            </w:r>
            <w:r w:rsidRPr="002A6873">
              <w:rPr>
                <w:color w:val="000000"/>
                <w:shd w:val="clear" w:color="auto" w:fill="FFFFFF"/>
                <w:lang w:eastAsia="en-US"/>
              </w:rPr>
              <w:t>průběžné vypracování a odevzdání zadaných úkolů (student získá bodové ohodnocení)</w:t>
            </w:r>
            <w:r>
              <w:rPr>
                <w:color w:val="000000"/>
                <w:shd w:val="clear" w:color="auto" w:fill="FFFFFF"/>
                <w:lang w:eastAsia="en-US"/>
              </w:rPr>
              <w:t>.</w:t>
            </w:r>
          </w:p>
          <w:p w14:paraId="3532AB88" w14:textId="77777777" w:rsidR="00A55E43" w:rsidRDefault="00A55E43" w:rsidP="00A55E43">
            <w:pPr>
              <w:jc w:val="both"/>
              <w:rPr>
                <w:color w:val="000000"/>
                <w:shd w:val="clear" w:color="auto" w:fill="FFFFFF"/>
                <w:lang w:eastAsia="en-US"/>
              </w:rPr>
            </w:pPr>
            <w:r>
              <w:rPr>
                <w:color w:val="000000"/>
                <w:shd w:val="clear" w:color="auto" w:fill="FFFFFF"/>
                <w:lang w:eastAsia="en-US"/>
              </w:rPr>
              <w:t xml:space="preserve">Projekt závěrečná práce - </w:t>
            </w:r>
            <w:r w:rsidRPr="002A6873">
              <w:rPr>
                <w:color w:val="000000"/>
                <w:shd w:val="clear" w:color="auto" w:fill="FFFFFF"/>
                <w:lang w:eastAsia="en-US"/>
              </w:rPr>
              <w:t>aktivní účast n</w:t>
            </w:r>
            <w:r>
              <w:rPr>
                <w:color w:val="000000"/>
                <w:shd w:val="clear" w:color="auto" w:fill="FFFFFF"/>
                <w:lang w:eastAsia="en-US"/>
              </w:rPr>
              <w:t>a stáži v partnerské organizaci,</w:t>
            </w:r>
            <w:r w:rsidRPr="002A6873">
              <w:rPr>
                <w:color w:val="000000"/>
                <w:shd w:val="clear" w:color="auto" w:fill="FFFFFF"/>
                <w:lang w:eastAsia="en-US"/>
              </w:rPr>
              <w:t xml:space="preserve"> zpracování závěrečné práce na téma zadané organizací</w:t>
            </w:r>
            <w:r>
              <w:rPr>
                <w:color w:val="000000"/>
                <w:shd w:val="clear" w:color="auto" w:fill="FFFFFF"/>
                <w:lang w:eastAsia="en-US"/>
              </w:rPr>
              <w:t>. P</w:t>
            </w:r>
            <w:r w:rsidRPr="002A6873">
              <w:rPr>
                <w:color w:val="000000"/>
                <w:shd w:val="clear" w:color="auto" w:fill="FFFFFF"/>
                <w:lang w:eastAsia="en-US"/>
              </w:rPr>
              <w:t>ráce je oponována zástupcem z partner</w:t>
            </w:r>
            <w:r>
              <w:rPr>
                <w:color w:val="000000"/>
                <w:shd w:val="clear" w:color="auto" w:fill="FFFFFF"/>
                <w:lang w:eastAsia="en-US"/>
              </w:rPr>
              <w:t>ské organizace i zástupcem FaME.</w:t>
            </w:r>
          </w:p>
          <w:p w14:paraId="73EB5A3E" w14:textId="77777777" w:rsidR="00A55E43" w:rsidRPr="008D1764" w:rsidRDefault="00A55E43" w:rsidP="00A55E43">
            <w:pPr>
              <w:jc w:val="both"/>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A55E43" w14:paraId="4E39F692" w14:textId="77777777" w:rsidTr="00A55E43">
        <w:trPr>
          <w:trHeight w:val="42"/>
        </w:trPr>
        <w:tc>
          <w:tcPr>
            <w:tcW w:w="9855" w:type="dxa"/>
            <w:gridSpan w:val="8"/>
            <w:tcBorders>
              <w:top w:val="nil"/>
            </w:tcBorders>
          </w:tcPr>
          <w:p w14:paraId="2B3FEB7D" w14:textId="77777777" w:rsidR="00A55E43" w:rsidRPr="002A6873" w:rsidRDefault="00A55E43" w:rsidP="00A55E43">
            <w:pPr>
              <w:jc w:val="both"/>
            </w:pPr>
          </w:p>
        </w:tc>
      </w:tr>
      <w:tr w:rsidR="00A55E43" w14:paraId="5B1EB722" w14:textId="77777777" w:rsidTr="00A55E43">
        <w:trPr>
          <w:trHeight w:val="197"/>
        </w:trPr>
        <w:tc>
          <w:tcPr>
            <w:tcW w:w="3086" w:type="dxa"/>
            <w:tcBorders>
              <w:top w:val="nil"/>
            </w:tcBorders>
            <w:shd w:val="clear" w:color="auto" w:fill="F7CAAC"/>
          </w:tcPr>
          <w:p w14:paraId="20B528EA" w14:textId="77777777" w:rsidR="00A55E43" w:rsidRDefault="00A55E43" w:rsidP="00A55E43">
            <w:pPr>
              <w:jc w:val="both"/>
              <w:rPr>
                <w:b/>
              </w:rPr>
            </w:pPr>
            <w:r>
              <w:rPr>
                <w:b/>
              </w:rPr>
              <w:t>Garant předmětu</w:t>
            </w:r>
          </w:p>
        </w:tc>
        <w:tc>
          <w:tcPr>
            <w:tcW w:w="6769" w:type="dxa"/>
            <w:gridSpan w:val="7"/>
            <w:tcBorders>
              <w:top w:val="nil"/>
            </w:tcBorders>
          </w:tcPr>
          <w:p w14:paraId="60EF65BC" w14:textId="77777777" w:rsidR="00A55E43" w:rsidRDefault="00A55E43" w:rsidP="00A55E43">
            <w:pPr>
              <w:jc w:val="both"/>
            </w:pPr>
            <w:r>
              <w:t>prof. Dr. Ing. Drahomíra Pavelková</w:t>
            </w:r>
          </w:p>
        </w:tc>
      </w:tr>
      <w:tr w:rsidR="00A55E43" w14:paraId="32B32749" w14:textId="77777777" w:rsidTr="00A55E43">
        <w:trPr>
          <w:trHeight w:val="243"/>
        </w:trPr>
        <w:tc>
          <w:tcPr>
            <w:tcW w:w="3086" w:type="dxa"/>
            <w:tcBorders>
              <w:top w:val="nil"/>
            </w:tcBorders>
            <w:shd w:val="clear" w:color="auto" w:fill="F7CAAC"/>
          </w:tcPr>
          <w:p w14:paraId="44648B63" w14:textId="77777777" w:rsidR="00A55E43" w:rsidRDefault="00A55E43" w:rsidP="00A55E43">
            <w:pPr>
              <w:jc w:val="both"/>
              <w:rPr>
                <w:b/>
              </w:rPr>
            </w:pPr>
            <w:r>
              <w:rPr>
                <w:b/>
              </w:rPr>
              <w:t>Zapojení garanta do výuky předmětu</w:t>
            </w:r>
          </w:p>
        </w:tc>
        <w:tc>
          <w:tcPr>
            <w:tcW w:w="6769" w:type="dxa"/>
            <w:gridSpan w:val="7"/>
            <w:tcBorders>
              <w:top w:val="nil"/>
            </w:tcBorders>
          </w:tcPr>
          <w:p w14:paraId="60442E5A" w14:textId="77777777" w:rsidR="00A55E43" w:rsidRDefault="00A55E43" w:rsidP="00A55E43">
            <w:pPr>
              <w:jc w:val="both"/>
            </w:pPr>
            <w:r>
              <w:t>Garant zajišťuje realizaci přednášek a spolupráci se smluvními partnerskými organizacemi pro realizaci studentských projektů.</w:t>
            </w:r>
          </w:p>
        </w:tc>
      </w:tr>
      <w:tr w:rsidR="00A55E43" w14:paraId="0FCE5AAB" w14:textId="77777777" w:rsidTr="00A55E43">
        <w:tc>
          <w:tcPr>
            <w:tcW w:w="3086" w:type="dxa"/>
            <w:shd w:val="clear" w:color="auto" w:fill="F7CAAC"/>
          </w:tcPr>
          <w:p w14:paraId="1DF6E746" w14:textId="77777777" w:rsidR="00A55E43" w:rsidRDefault="00A55E43" w:rsidP="00A55E43">
            <w:pPr>
              <w:jc w:val="both"/>
              <w:rPr>
                <w:b/>
              </w:rPr>
            </w:pPr>
            <w:r>
              <w:rPr>
                <w:b/>
              </w:rPr>
              <w:t>Vyučující</w:t>
            </w:r>
          </w:p>
        </w:tc>
        <w:tc>
          <w:tcPr>
            <w:tcW w:w="6769" w:type="dxa"/>
            <w:gridSpan w:val="7"/>
            <w:tcBorders>
              <w:bottom w:val="nil"/>
            </w:tcBorders>
          </w:tcPr>
          <w:p w14:paraId="24133469" w14:textId="77777777" w:rsidR="00A55E43" w:rsidRDefault="00A55E43" w:rsidP="00A55E43">
            <w:pPr>
              <w:jc w:val="both"/>
            </w:pPr>
            <w:r>
              <w:t>prof. Dr. Ing. Drahomíra Pavelková + externí přednášející dle aktuálních ekonomicko-manažerských témat</w:t>
            </w:r>
          </w:p>
        </w:tc>
      </w:tr>
      <w:tr w:rsidR="00A55E43" w14:paraId="0F0C7970" w14:textId="77777777" w:rsidTr="00A55E43">
        <w:trPr>
          <w:trHeight w:val="74"/>
        </w:trPr>
        <w:tc>
          <w:tcPr>
            <w:tcW w:w="9855" w:type="dxa"/>
            <w:gridSpan w:val="8"/>
            <w:tcBorders>
              <w:top w:val="nil"/>
            </w:tcBorders>
          </w:tcPr>
          <w:p w14:paraId="7A790046" w14:textId="77777777" w:rsidR="00A55E43" w:rsidRDefault="00A55E43" w:rsidP="00A55E43">
            <w:pPr>
              <w:jc w:val="both"/>
            </w:pPr>
          </w:p>
        </w:tc>
      </w:tr>
      <w:tr w:rsidR="00A55E43" w14:paraId="3DAD1E73" w14:textId="77777777" w:rsidTr="00A55E43">
        <w:tc>
          <w:tcPr>
            <w:tcW w:w="3086" w:type="dxa"/>
            <w:shd w:val="clear" w:color="auto" w:fill="F7CAAC"/>
          </w:tcPr>
          <w:p w14:paraId="6C9B88D7" w14:textId="77777777" w:rsidR="00A55E43" w:rsidRDefault="00A55E43" w:rsidP="00A55E43">
            <w:pPr>
              <w:jc w:val="both"/>
              <w:rPr>
                <w:b/>
              </w:rPr>
            </w:pPr>
            <w:r>
              <w:rPr>
                <w:b/>
              </w:rPr>
              <w:t>Stručná anotace předmětu</w:t>
            </w:r>
          </w:p>
        </w:tc>
        <w:tc>
          <w:tcPr>
            <w:tcW w:w="6769" w:type="dxa"/>
            <w:gridSpan w:val="7"/>
            <w:tcBorders>
              <w:bottom w:val="nil"/>
            </w:tcBorders>
          </w:tcPr>
          <w:p w14:paraId="25DD8111" w14:textId="77777777" w:rsidR="00A55E43" w:rsidRDefault="00A55E43" w:rsidP="00A55E43">
            <w:pPr>
              <w:jc w:val="both"/>
            </w:pPr>
          </w:p>
        </w:tc>
      </w:tr>
      <w:tr w:rsidR="00A55E43" w14:paraId="59B78843" w14:textId="77777777" w:rsidTr="00A55E43">
        <w:trPr>
          <w:trHeight w:val="2590"/>
        </w:trPr>
        <w:tc>
          <w:tcPr>
            <w:tcW w:w="9855" w:type="dxa"/>
            <w:gridSpan w:val="8"/>
            <w:tcBorders>
              <w:top w:val="nil"/>
              <w:bottom w:val="single" w:sz="12" w:space="0" w:color="auto"/>
            </w:tcBorders>
          </w:tcPr>
          <w:p w14:paraId="3576013D"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Předmět navazuje na Řízení organizací I.,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0B1A4460"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09BDC7BB"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50A414E5" w14:textId="77777777" w:rsidR="00A55E43" w:rsidRDefault="00A55E43" w:rsidP="00A55E43">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41C2655D" w14:textId="77777777" w:rsidR="00A55E43" w:rsidRDefault="00A55E43" w:rsidP="00A55E43">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A55E43" w14:paraId="58B0A5B4" w14:textId="77777777" w:rsidTr="00A55E43">
        <w:trPr>
          <w:trHeight w:val="265"/>
        </w:trPr>
        <w:tc>
          <w:tcPr>
            <w:tcW w:w="3653" w:type="dxa"/>
            <w:gridSpan w:val="2"/>
            <w:tcBorders>
              <w:top w:val="nil"/>
            </w:tcBorders>
            <w:shd w:val="clear" w:color="auto" w:fill="F7CAAC"/>
          </w:tcPr>
          <w:p w14:paraId="70F34642" w14:textId="77777777" w:rsidR="00A55E43" w:rsidRDefault="00A55E43" w:rsidP="00A55E43">
            <w:pPr>
              <w:jc w:val="both"/>
            </w:pPr>
            <w:r>
              <w:rPr>
                <w:b/>
              </w:rPr>
              <w:t>Studijní literatura a studijní pomůcky</w:t>
            </w:r>
          </w:p>
        </w:tc>
        <w:tc>
          <w:tcPr>
            <w:tcW w:w="6202" w:type="dxa"/>
            <w:gridSpan w:val="6"/>
            <w:tcBorders>
              <w:top w:val="nil"/>
              <w:bottom w:val="nil"/>
            </w:tcBorders>
          </w:tcPr>
          <w:p w14:paraId="3FDB3C9A" w14:textId="77777777" w:rsidR="00A55E43" w:rsidRDefault="00A55E43" w:rsidP="00A55E43">
            <w:pPr>
              <w:jc w:val="both"/>
            </w:pPr>
          </w:p>
        </w:tc>
      </w:tr>
      <w:tr w:rsidR="00A55E43" w14:paraId="09FFF5FF" w14:textId="77777777" w:rsidTr="00A55E43">
        <w:trPr>
          <w:trHeight w:val="1497"/>
        </w:trPr>
        <w:tc>
          <w:tcPr>
            <w:tcW w:w="9855" w:type="dxa"/>
            <w:gridSpan w:val="8"/>
            <w:tcBorders>
              <w:top w:val="nil"/>
            </w:tcBorders>
          </w:tcPr>
          <w:p w14:paraId="0BD1C85B" w14:textId="77777777" w:rsidR="00A55E43" w:rsidRDefault="00A55E43" w:rsidP="00A55E43">
            <w:pPr>
              <w:jc w:val="both"/>
            </w:pPr>
            <w:r w:rsidRPr="00FF4223">
              <w:rPr>
                <w:b/>
              </w:rPr>
              <w:t>Doporučená literatura</w:t>
            </w:r>
            <w:r>
              <w:t xml:space="preserve"> - dle aktuálních témat odborných přednášek </w:t>
            </w:r>
          </w:p>
        </w:tc>
      </w:tr>
      <w:tr w:rsidR="00A55E43" w14:paraId="289A63E8"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8CEE2F" w14:textId="77777777" w:rsidR="00A55E43" w:rsidRDefault="00A55E43" w:rsidP="00A55E43">
            <w:pPr>
              <w:jc w:val="center"/>
              <w:rPr>
                <w:b/>
              </w:rPr>
            </w:pPr>
            <w:r>
              <w:rPr>
                <w:b/>
              </w:rPr>
              <w:t>Informace ke kombinované nebo distanční formě</w:t>
            </w:r>
          </w:p>
        </w:tc>
      </w:tr>
      <w:tr w:rsidR="00A55E43" w14:paraId="3E91A204" w14:textId="77777777" w:rsidTr="00A55E43">
        <w:tc>
          <w:tcPr>
            <w:tcW w:w="4787" w:type="dxa"/>
            <w:gridSpan w:val="3"/>
            <w:tcBorders>
              <w:top w:val="single" w:sz="2" w:space="0" w:color="auto"/>
            </w:tcBorders>
            <w:shd w:val="clear" w:color="auto" w:fill="F7CAAC"/>
          </w:tcPr>
          <w:p w14:paraId="45F78529" w14:textId="77777777" w:rsidR="00A55E43" w:rsidRDefault="00A55E43" w:rsidP="00A55E43">
            <w:pPr>
              <w:jc w:val="both"/>
            </w:pPr>
            <w:r>
              <w:rPr>
                <w:b/>
              </w:rPr>
              <w:t>Rozsah konzultací (soustředění)</w:t>
            </w:r>
          </w:p>
        </w:tc>
        <w:tc>
          <w:tcPr>
            <w:tcW w:w="889" w:type="dxa"/>
            <w:tcBorders>
              <w:top w:val="single" w:sz="2" w:space="0" w:color="auto"/>
            </w:tcBorders>
          </w:tcPr>
          <w:p w14:paraId="43BC537B" w14:textId="77777777" w:rsidR="00A55E43" w:rsidRDefault="00A55E43" w:rsidP="00A55E43">
            <w:pPr>
              <w:jc w:val="both"/>
            </w:pPr>
          </w:p>
        </w:tc>
        <w:tc>
          <w:tcPr>
            <w:tcW w:w="4179" w:type="dxa"/>
            <w:gridSpan w:val="4"/>
            <w:tcBorders>
              <w:top w:val="single" w:sz="2" w:space="0" w:color="auto"/>
            </w:tcBorders>
            <w:shd w:val="clear" w:color="auto" w:fill="F7CAAC"/>
          </w:tcPr>
          <w:p w14:paraId="2ADB6A81" w14:textId="77777777" w:rsidR="00A55E43" w:rsidRDefault="00A55E43" w:rsidP="00A55E43">
            <w:pPr>
              <w:jc w:val="both"/>
              <w:rPr>
                <w:b/>
              </w:rPr>
            </w:pPr>
            <w:r>
              <w:rPr>
                <w:b/>
              </w:rPr>
              <w:t xml:space="preserve">hodin </w:t>
            </w:r>
          </w:p>
        </w:tc>
      </w:tr>
      <w:tr w:rsidR="00A55E43" w14:paraId="72101BA1" w14:textId="77777777" w:rsidTr="00A55E43">
        <w:tc>
          <w:tcPr>
            <w:tcW w:w="9855" w:type="dxa"/>
            <w:gridSpan w:val="8"/>
            <w:shd w:val="clear" w:color="auto" w:fill="F7CAAC"/>
          </w:tcPr>
          <w:p w14:paraId="74015468" w14:textId="77777777" w:rsidR="00A55E43" w:rsidRDefault="00A55E43" w:rsidP="00A55E43">
            <w:pPr>
              <w:jc w:val="both"/>
              <w:rPr>
                <w:b/>
              </w:rPr>
            </w:pPr>
            <w:r>
              <w:rPr>
                <w:b/>
              </w:rPr>
              <w:t>Informace o způsobu kontaktu s vyučujícím</w:t>
            </w:r>
          </w:p>
        </w:tc>
      </w:tr>
      <w:tr w:rsidR="00A55E43" w14:paraId="10BBF947" w14:textId="77777777" w:rsidTr="00A55E43">
        <w:trPr>
          <w:trHeight w:val="811"/>
        </w:trPr>
        <w:tc>
          <w:tcPr>
            <w:tcW w:w="9855" w:type="dxa"/>
            <w:gridSpan w:val="8"/>
          </w:tcPr>
          <w:p w14:paraId="6F00E772" w14:textId="77777777" w:rsidR="00A55E43" w:rsidRDefault="00A55E43" w:rsidP="00A55E43">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656CBD2"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43" w14:paraId="1F9E64B5" w14:textId="77777777" w:rsidTr="00A55E43">
        <w:tc>
          <w:tcPr>
            <w:tcW w:w="9855" w:type="dxa"/>
            <w:gridSpan w:val="8"/>
            <w:tcBorders>
              <w:bottom w:val="double" w:sz="4" w:space="0" w:color="auto"/>
            </w:tcBorders>
            <w:shd w:val="clear" w:color="auto" w:fill="BDD6EE"/>
          </w:tcPr>
          <w:p w14:paraId="1AD60584" w14:textId="77777777" w:rsidR="00A55E43" w:rsidRDefault="00A55E43" w:rsidP="00A55E43">
            <w:pPr>
              <w:jc w:val="both"/>
              <w:rPr>
                <w:b/>
                <w:sz w:val="28"/>
              </w:rPr>
            </w:pPr>
            <w:r>
              <w:br w:type="page"/>
            </w:r>
            <w:r>
              <w:rPr>
                <w:b/>
                <w:sz w:val="28"/>
              </w:rPr>
              <w:t>B-III – Charakteristika studijního předmětu</w:t>
            </w:r>
          </w:p>
        </w:tc>
      </w:tr>
      <w:tr w:rsidR="00A55E43" w:rsidRPr="006915EC" w14:paraId="733A2B71" w14:textId="77777777" w:rsidTr="00A55E43">
        <w:tc>
          <w:tcPr>
            <w:tcW w:w="3086" w:type="dxa"/>
            <w:tcBorders>
              <w:top w:val="double" w:sz="4" w:space="0" w:color="auto"/>
            </w:tcBorders>
            <w:shd w:val="clear" w:color="auto" w:fill="F7CAAC"/>
          </w:tcPr>
          <w:p w14:paraId="1A8A3FBC" w14:textId="77777777" w:rsidR="00A55E43" w:rsidRDefault="00A55E43" w:rsidP="00A55E43">
            <w:pPr>
              <w:jc w:val="both"/>
              <w:rPr>
                <w:b/>
              </w:rPr>
            </w:pPr>
            <w:r>
              <w:rPr>
                <w:b/>
              </w:rPr>
              <w:t>Název studijního předmětu</w:t>
            </w:r>
          </w:p>
        </w:tc>
        <w:tc>
          <w:tcPr>
            <w:tcW w:w="6769" w:type="dxa"/>
            <w:gridSpan w:val="7"/>
            <w:tcBorders>
              <w:top w:val="double" w:sz="4" w:space="0" w:color="auto"/>
            </w:tcBorders>
          </w:tcPr>
          <w:p w14:paraId="44BBC9D1" w14:textId="77777777" w:rsidR="00A55E43" w:rsidRPr="006915EC" w:rsidRDefault="00A55E43" w:rsidP="00A55E43">
            <w:pPr>
              <w:jc w:val="both"/>
              <w:rPr>
                <w:lang w:val="en-GB"/>
              </w:rPr>
            </w:pPr>
            <w:r w:rsidRPr="006915EC">
              <w:rPr>
                <w:lang w:val="en-GB"/>
              </w:rPr>
              <w:t xml:space="preserve">Aspects of Project </w:t>
            </w:r>
            <w:r>
              <w:rPr>
                <w:lang w:val="en-GB"/>
              </w:rPr>
              <w:t>M</w:t>
            </w:r>
            <w:r w:rsidRPr="006915EC">
              <w:rPr>
                <w:lang w:val="en-GB"/>
              </w:rPr>
              <w:t>anagement</w:t>
            </w:r>
          </w:p>
        </w:tc>
      </w:tr>
      <w:tr w:rsidR="00A55E43" w14:paraId="1E32CC4E" w14:textId="77777777" w:rsidTr="00A55E43">
        <w:tc>
          <w:tcPr>
            <w:tcW w:w="3086" w:type="dxa"/>
            <w:shd w:val="clear" w:color="auto" w:fill="F7CAAC"/>
          </w:tcPr>
          <w:p w14:paraId="19A18A0F" w14:textId="77777777" w:rsidR="00A55E43" w:rsidRDefault="00A55E43" w:rsidP="00A55E43">
            <w:pPr>
              <w:jc w:val="both"/>
              <w:rPr>
                <w:b/>
              </w:rPr>
            </w:pPr>
            <w:r>
              <w:rPr>
                <w:b/>
              </w:rPr>
              <w:t>Typ předmětu</w:t>
            </w:r>
          </w:p>
        </w:tc>
        <w:tc>
          <w:tcPr>
            <w:tcW w:w="3406" w:type="dxa"/>
            <w:gridSpan w:val="4"/>
          </w:tcPr>
          <w:p w14:paraId="653A2C9A" w14:textId="77777777" w:rsidR="00A55E43" w:rsidRDefault="00A55E43" w:rsidP="00A55E43">
            <w:pPr>
              <w:jc w:val="both"/>
            </w:pPr>
            <w:r>
              <w:t>povinně v</w:t>
            </w:r>
            <w:r w:rsidRPr="00463740">
              <w:t>olitelný „</w:t>
            </w:r>
            <w:r>
              <w:t>P</w:t>
            </w:r>
            <w:r w:rsidRPr="00463740">
              <w:t>V“</w:t>
            </w:r>
          </w:p>
        </w:tc>
        <w:tc>
          <w:tcPr>
            <w:tcW w:w="2695" w:type="dxa"/>
            <w:gridSpan w:val="2"/>
            <w:shd w:val="clear" w:color="auto" w:fill="F7CAAC"/>
          </w:tcPr>
          <w:p w14:paraId="03CDF0E8" w14:textId="77777777" w:rsidR="00A55E43" w:rsidRDefault="00A55E43" w:rsidP="00A55E43">
            <w:pPr>
              <w:jc w:val="both"/>
            </w:pPr>
            <w:r>
              <w:rPr>
                <w:b/>
              </w:rPr>
              <w:t>doporučený ročník / semestr</w:t>
            </w:r>
          </w:p>
        </w:tc>
        <w:tc>
          <w:tcPr>
            <w:tcW w:w="668" w:type="dxa"/>
          </w:tcPr>
          <w:p w14:paraId="0E9FA969" w14:textId="77777777" w:rsidR="00A55E43" w:rsidRDefault="00A55E43" w:rsidP="00A55E43">
            <w:pPr>
              <w:jc w:val="both"/>
            </w:pPr>
            <w:r>
              <w:t>L</w:t>
            </w:r>
          </w:p>
        </w:tc>
      </w:tr>
      <w:tr w:rsidR="00A55E43" w14:paraId="41B90530" w14:textId="77777777" w:rsidTr="00A55E43">
        <w:tc>
          <w:tcPr>
            <w:tcW w:w="3086" w:type="dxa"/>
            <w:shd w:val="clear" w:color="auto" w:fill="F7CAAC"/>
          </w:tcPr>
          <w:p w14:paraId="1DD497CB" w14:textId="77777777" w:rsidR="00A55E43" w:rsidRDefault="00A55E43" w:rsidP="00A55E43">
            <w:pPr>
              <w:jc w:val="both"/>
              <w:rPr>
                <w:b/>
              </w:rPr>
            </w:pPr>
            <w:r>
              <w:rPr>
                <w:b/>
              </w:rPr>
              <w:t>Rozsah studijního předmětu</w:t>
            </w:r>
          </w:p>
        </w:tc>
        <w:tc>
          <w:tcPr>
            <w:tcW w:w="1701" w:type="dxa"/>
            <w:gridSpan w:val="2"/>
          </w:tcPr>
          <w:p w14:paraId="7FCFF6D9" w14:textId="77777777" w:rsidR="00A55E43" w:rsidRDefault="00A55E43" w:rsidP="00A55E43">
            <w:pPr>
              <w:jc w:val="both"/>
            </w:pPr>
            <w:r>
              <w:t>26p + 13s</w:t>
            </w:r>
          </w:p>
        </w:tc>
        <w:tc>
          <w:tcPr>
            <w:tcW w:w="889" w:type="dxa"/>
            <w:shd w:val="clear" w:color="auto" w:fill="F7CAAC"/>
          </w:tcPr>
          <w:p w14:paraId="683DD432" w14:textId="77777777" w:rsidR="00A55E43" w:rsidRDefault="00A55E43" w:rsidP="00A55E43">
            <w:pPr>
              <w:jc w:val="both"/>
              <w:rPr>
                <w:b/>
              </w:rPr>
            </w:pPr>
            <w:r>
              <w:rPr>
                <w:b/>
              </w:rPr>
              <w:t xml:space="preserve">hod. </w:t>
            </w:r>
          </w:p>
        </w:tc>
        <w:tc>
          <w:tcPr>
            <w:tcW w:w="816" w:type="dxa"/>
          </w:tcPr>
          <w:p w14:paraId="27027BA0" w14:textId="77777777" w:rsidR="00A55E43" w:rsidRDefault="00A55E43" w:rsidP="00A55E43">
            <w:pPr>
              <w:jc w:val="both"/>
            </w:pPr>
            <w:r>
              <w:t>39</w:t>
            </w:r>
          </w:p>
        </w:tc>
        <w:tc>
          <w:tcPr>
            <w:tcW w:w="2156" w:type="dxa"/>
            <w:shd w:val="clear" w:color="auto" w:fill="F7CAAC"/>
          </w:tcPr>
          <w:p w14:paraId="254D6D76" w14:textId="77777777" w:rsidR="00A55E43" w:rsidRDefault="00A55E43" w:rsidP="00A55E43">
            <w:pPr>
              <w:jc w:val="both"/>
              <w:rPr>
                <w:b/>
              </w:rPr>
            </w:pPr>
            <w:r>
              <w:rPr>
                <w:b/>
              </w:rPr>
              <w:t>kreditů</w:t>
            </w:r>
          </w:p>
        </w:tc>
        <w:tc>
          <w:tcPr>
            <w:tcW w:w="1207" w:type="dxa"/>
            <w:gridSpan w:val="2"/>
          </w:tcPr>
          <w:p w14:paraId="266D1485" w14:textId="77777777" w:rsidR="00A55E43" w:rsidRDefault="00A55E43" w:rsidP="00A55E43">
            <w:pPr>
              <w:jc w:val="both"/>
            </w:pPr>
            <w:r>
              <w:t>3</w:t>
            </w:r>
          </w:p>
        </w:tc>
      </w:tr>
      <w:tr w:rsidR="00A55E43" w14:paraId="62889586" w14:textId="77777777" w:rsidTr="00A55E43">
        <w:tc>
          <w:tcPr>
            <w:tcW w:w="3086" w:type="dxa"/>
            <w:shd w:val="clear" w:color="auto" w:fill="F7CAAC"/>
          </w:tcPr>
          <w:p w14:paraId="7208D83A" w14:textId="77777777" w:rsidR="00A55E43" w:rsidRDefault="00A55E43" w:rsidP="00A55E43">
            <w:pPr>
              <w:jc w:val="both"/>
              <w:rPr>
                <w:b/>
                <w:sz w:val="22"/>
              </w:rPr>
            </w:pPr>
            <w:r>
              <w:rPr>
                <w:b/>
              </w:rPr>
              <w:t>Prerekvizity, korekvizity, ekvivalence</w:t>
            </w:r>
          </w:p>
        </w:tc>
        <w:tc>
          <w:tcPr>
            <w:tcW w:w="6769" w:type="dxa"/>
            <w:gridSpan w:val="7"/>
          </w:tcPr>
          <w:p w14:paraId="585C2872" w14:textId="77777777" w:rsidR="00A55E43" w:rsidRDefault="00A55E43" w:rsidP="00A55E43">
            <w:pPr>
              <w:jc w:val="both"/>
            </w:pPr>
          </w:p>
        </w:tc>
      </w:tr>
      <w:tr w:rsidR="00A55E43" w14:paraId="1DD5AE76" w14:textId="77777777" w:rsidTr="00A55E43">
        <w:tc>
          <w:tcPr>
            <w:tcW w:w="3086" w:type="dxa"/>
            <w:shd w:val="clear" w:color="auto" w:fill="F7CAAC"/>
          </w:tcPr>
          <w:p w14:paraId="2CDD160A" w14:textId="77777777" w:rsidR="00A55E43" w:rsidRDefault="00A55E43" w:rsidP="00A55E43">
            <w:pPr>
              <w:jc w:val="both"/>
              <w:rPr>
                <w:b/>
              </w:rPr>
            </w:pPr>
            <w:r>
              <w:rPr>
                <w:b/>
              </w:rPr>
              <w:t>Způsob ověření studijních výsledků</w:t>
            </w:r>
          </w:p>
        </w:tc>
        <w:tc>
          <w:tcPr>
            <w:tcW w:w="3406" w:type="dxa"/>
            <w:gridSpan w:val="4"/>
          </w:tcPr>
          <w:p w14:paraId="38A347BD" w14:textId="77777777" w:rsidR="00A55E43" w:rsidRDefault="00A55E43" w:rsidP="00A55E43">
            <w:pPr>
              <w:jc w:val="both"/>
            </w:pPr>
            <w:r>
              <w:t>klasifikovaný zápočet</w:t>
            </w:r>
          </w:p>
        </w:tc>
        <w:tc>
          <w:tcPr>
            <w:tcW w:w="2156" w:type="dxa"/>
            <w:shd w:val="clear" w:color="auto" w:fill="F7CAAC"/>
          </w:tcPr>
          <w:p w14:paraId="6B03E9C9" w14:textId="77777777" w:rsidR="00A55E43" w:rsidRDefault="00A55E43" w:rsidP="00A55E43">
            <w:pPr>
              <w:jc w:val="both"/>
              <w:rPr>
                <w:b/>
              </w:rPr>
            </w:pPr>
            <w:r>
              <w:rPr>
                <w:b/>
              </w:rPr>
              <w:t>Forma výuky</w:t>
            </w:r>
          </w:p>
        </w:tc>
        <w:tc>
          <w:tcPr>
            <w:tcW w:w="1207" w:type="dxa"/>
            <w:gridSpan w:val="2"/>
          </w:tcPr>
          <w:p w14:paraId="102CB2D7" w14:textId="77777777" w:rsidR="00A55E43" w:rsidRDefault="00A55E43" w:rsidP="00A55E43">
            <w:pPr>
              <w:jc w:val="both"/>
            </w:pPr>
            <w:r>
              <w:t>přednáška, seminář</w:t>
            </w:r>
          </w:p>
        </w:tc>
      </w:tr>
      <w:tr w:rsidR="00A55E43" w14:paraId="7899AED9" w14:textId="77777777" w:rsidTr="00A55E43">
        <w:tc>
          <w:tcPr>
            <w:tcW w:w="3086" w:type="dxa"/>
            <w:shd w:val="clear" w:color="auto" w:fill="F7CAAC"/>
          </w:tcPr>
          <w:p w14:paraId="29929BDE" w14:textId="77777777" w:rsidR="00A55E43" w:rsidRDefault="00A55E43" w:rsidP="00A55E43">
            <w:pPr>
              <w:jc w:val="both"/>
              <w:rPr>
                <w:b/>
              </w:rPr>
            </w:pPr>
            <w:r>
              <w:rPr>
                <w:b/>
              </w:rPr>
              <w:t>Forma způsobu ověření studijních výsledků a další požadavky na studenta</w:t>
            </w:r>
          </w:p>
        </w:tc>
        <w:tc>
          <w:tcPr>
            <w:tcW w:w="6769" w:type="dxa"/>
            <w:gridSpan w:val="7"/>
            <w:tcBorders>
              <w:bottom w:val="nil"/>
            </w:tcBorders>
          </w:tcPr>
          <w:p w14:paraId="7872538F" w14:textId="77777777" w:rsidR="00A55E43" w:rsidRDefault="00A55E43" w:rsidP="00A55E43">
            <w:pPr>
              <w:jc w:val="both"/>
            </w:pPr>
            <w:r>
              <w:t>Způsob zakončení předmětu – klasifikovaný zápočet.</w:t>
            </w:r>
          </w:p>
          <w:p w14:paraId="54FC92D4" w14:textId="77777777" w:rsidR="00A55E43" w:rsidRDefault="00A55E43" w:rsidP="00A55E43">
            <w:pPr>
              <w:jc w:val="both"/>
            </w:pPr>
            <w:r>
              <w:t>Požadavky ke klasifikovanému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A55E43" w14:paraId="3089E73A" w14:textId="77777777" w:rsidTr="00A55E43">
        <w:trPr>
          <w:trHeight w:val="229"/>
        </w:trPr>
        <w:tc>
          <w:tcPr>
            <w:tcW w:w="9855" w:type="dxa"/>
            <w:gridSpan w:val="8"/>
            <w:tcBorders>
              <w:top w:val="nil"/>
            </w:tcBorders>
          </w:tcPr>
          <w:p w14:paraId="3AD5A0E3" w14:textId="77777777" w:rsidR="00A55E43" w:rsidRDefault="00A55E43" w:rsidP="00A55E43">
            <w:pPr>
              <w:jc w:val="both"/>
            </w:pPr>
          </w:p>
        </w:tc>
      </w:tr>
      <w:tr w:rsidR="00A55E43" w14:paraId="6205A4AB" w14:textId="77777777" w:rsidTr="00A55E43">
        <w:trPr>
          <w:trHeight w:val="197"/>
        </w:trPr>
        <w:tc>
          <w:tcPr>
            <w:tcW w:w="3086" w:type="dxa"/>
            <w:tcBorders>
              <w:top w:val="nil"/>
            </w:tcBorders>
            <w:shd w:val="clear" w:color="auto" w:fill="F7CAAC"/>
          </w:tcPr>
          <w:p w14:paraId="35786FD7" w14:textId="77777777" w:rsidR="00A55E43" w:rsidRDefault="00A55E43" w:rsidP="00A55E43">
            <w:pPr>
              <w:jc w:val="both"/>
              <w:rPr>
                <w:b/>
              </w:rPr>
            </w:pPr>
            <w:r>
              <w:rPr>
                <w:b/>
              </w:rPr>
              <w:t>Garant předmětu</w:t>
            </w:r>
          </w:p>
        </w:tc>
        <w:tc>
          <w:tcPr>
            <w:tcW w:w="6769" w:type="dxa"/>
            <w:gridSpan w:val="7"/>
            <w:tcBorders>
              <w:top w:val="nil"/>
            </w:tcBorders>
          </w:tcPr>
          <w:p w14:paraId="686767CA" w14:textId="77777777" w:rsidR="00A55E43" w:rsidRDefault="00A55E43" w:rsidP="00A55E43">
            <w:pPr>
              <w:jc w:val="both"/>
            </w:pPr>
            <w:r>
              <w:t>Ing. Eva Juřičková, Ph.D.</w:t>
            </w:r>
          </w:p>
        </w:tc>
      </w:tr>
      <w:tr w:rsidR="00A55E43" w14:paraId="397B0E4A" w14:textId="77777777" w:rsidTr="00A55E43">
        <w:trPr>
          <w:trHeight w:val="243"/>
        </w:trPr>
        <w:tc>
          <w:tcPr>
            <w:tcW w:w="3086" w:type="dxa"/>
            <w:tcBorders>
              <w:top w:val="nil"/>
            </w:tcBorders>
            <w:shd w:val="clear" w:color="auto" w:fill="F7CAAC"/>
          </w:tcPr>
          <w:p w14:paraId="0D8B30BB" w14:textId="77777777" w:rsidR="00A55E43" w:rsidRDefault="00A55E43" w:rsidP="00A55E43">
            <w:pPr>
              <w:jc w:val="both"/>
              <w:rPr>
                <w:b/>
              </w:rPr>
            </w:pPr>
            <w:r>
              <w:rPr>
                <w:b/>
              </w:rPr>
              <w:t>Zapojení garanta do výuky předmětu</w:t>
            </w:r>
          </w:p>
        </w:tc>
        <w:tc>
          <w:tcPr>
            <w:tcW w:w="6769" w:type="dxa"/>
            <w:gridSpan w:val="7"/>
            <w:tcBorders>
              <w:top w:val="nil"/>
            </w:tcBorders>
          </w:tcPr>
          <w:p w14:paraId="2FD92C08" w14:textId="77777777" w:rsidR="00A55E43" w:rsidRDefault="00A55E43" w:rsidP="00A55E43">
            <w:pPr>
              <w:jc w:val="both"/>
            </w:pPr>
            <w:r w:rsidRPr="00DB3747">
              <w:t xml:space="preserve">Garant se podílí na přednášení v rozsahu </w:t>
            </w:r>
            <w:r>
              <w:t>100</w:t>
            </w:r>
            <w:r w:rsidRPr="00DB3747">
              <w:t xml:space="preserve"> %, dále stanovuje koncepci </w:t>
            </w:r>
            <w:r>
              <w:t>seminářů</w:t>
            </w:r>
            <w:r w:rsidRPr="00DB3747">
              <w:t xml:space="preserve"> a dohlíží na jejich jednotné vedení.</w:t>
            </w:r>
          </w:p>
        </w:tc>
      </w:tr>
      <w:tr w:rsidR="00A55E43" w14:paraId="31E5CE56" w14:textId="77777777" w:rsidTr="00A55E43">
        <w:tc>
          <w:tcPr>
            <w:tcW w:w="3086" w:type="dxa"/>
            <w:shd w:val="clear" w:color="auto" w:fill="F7CAAC"/>
          </w:tcPr>
          <w:p w14:paraId="40E00F7D" w14:textId="77777777" w:rsidR="00A55E43" w:rsidRDefault="00A55E43" w:rsidP="00A55E43">
            <w:pPr>
              <w:jc w:val="both"/>
              <w:rPr>
                <w:b/>
              </w:rPr>
            </w:pPr>
            <w:r>
              <w:rPr>
                <w:b/>
              </w:rPr>
              <w:t>Vyučující</w:t>
            </w:r>
          </w:p>
        </w:tc>
        <w:tc>
          <w:tcPr>
            <w:tcW w:w="6769" w:type="dxa"/>
            <w:gridSpan w:val="7"/>
            <w:tcBorders>
              <w:bottom w:val="nil"/>
            </w:tcBorders>
          </w:tcPr>
          <w:p w14:paraId="6EBF09BF" w14:textId="77777777" w:rsidR="00A55E43" w:rsidRDefault="00A55E43" w:rsidP="00A55E43">
            <w:pPr>
              <w:jc w:val="both"/>
            </w:pPr>
            <w:r>
              <w:t>Ing. Eva Juřičková, Ph.D. – přednášky (100%)</w:t>
            </w:r>
          </w:p>
        </w:tc>
      </w:tr>
      <w:tr w:rsidR="00A55E43" w14:paraId="4D1668A5" w14:textId="77777777" w:rsidTr="00A55E43">
        <w:trPr>
          <w:trHeight w:val="70"/>
        </w:trPr>
        <w:tc>
          <w:tcPr>
            <w:tcW w:w="9855" w:type="dxa"/>
            <w:gridSpan w:val="8"/>
            <w:tcBorders>
              <w:top w:val="nil"/>
            </w:tcBorders>
          </w:tcPr>
          <w:p w14:paraId="58298D16" w14:textId="77777777" w:rsidR="00A55E43" w:rsidRDefault="00A55E43" w:rsidP="00A55E43">
            <w:pPr>
              <w:jc w:val="both"/>
            </w:pPr>
          </w:p>
        </w:tc>
      </w:tr>
      <w:tr w:rsidR="00A55E43" w14:paraId="274F8853" w14:textId="77777777" w:rsidTr="00A55E43">
        <w:tc>
          <w:tcPr>
            <w:tcW w:w="3086" w:type="dxa"/>
            <w:shd w:val="clear" w:color="auto" w:fill="F7CAAC"/>
          </w:tcPr>
          <w:p w14:paraId="6FB9721B" w14:textId="77777777" w:rsidR="00A55E43" w:rsidRDefault="00A55E43" w:rsidP="00A55E43">
            <w:pPr>
              <w:jc w:val="both"/>
              <w:rPr>
                <w:b/>
              </w:rPr>
            </w:pPr>
            <w:r>
              <w:rPr>
                <w:b/>
              </w:rPr>
              <w:t>Stručná anotace předmětu</w:t>
            </w:r>
          </w:p>
        </w:tc>
        <w:tc>
          <w:tcPr>
            <w:tcW w:w="6769" w:type="dxa"/>
            <w:gridSpan w:val="7"/>
            <w:tcBorders>
              <w:bottom w:val="nil"/>
            </w:tcBorders>
          </w:tcPr>
          <w:p w14:paraId="385B72CA" w14:textId="77777777" w:rsidR="00A55E43" w:rsidRDefault="00A55E43" w:rsidP="00A55E43">
            <w:pPr>
              <w:jc w:val="both"/>
            </w:pPr>
          </w:p>
        </w:tc>
      </w:tr>
      <w:tr w:rsidR="00A55E43" w14:paraId="30D34E2A" w14:textId="77777777" w:rsidTr="00DA1A52">
        <w:trPr>
          <w:trHeight w:val="3714"/>
        </w:trPr>
        <w:tc>
          <w:tcPr>
            <w:tcW w:w="9855" w:type="dxa"/>
            <w:gridSpan w:val="8"/>
            <w:tcBorders>
              <w:top w:val="nil"/>
              <w:bottom w:val="single" w:sz="12" w:space="0" w:color="auto"/>
            </w:tcBorders>
          </w:tcPr>
          <w:p w14:paraId="312DA2EF" w14:textId="77777777" w:rsidR="00A55E43" w:rsidRDefault="00A55E43" w:rsidP="00A55E43">
            <w:pPr>
              <w:jc w:val="both"/>
            </w:pPr>
            <w:r>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14:paraId="3ED068F1"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Historie projektového managementu. </w:t>
            </w:r>
          </w:p>
          <w:p w14:paraId="5C56AF47" w14:textId="77777777" w:rsidR="00A55E43" w:rsidRPr="001A50F4" w:rsidRDefault="00A55E43" w:rsidP="005961AC">
            <w:pPr>
              <w:pStyle w:val="Odstavecseseznamem"/>
              <w:numPr>
                <w:ilvl w:val="0"/>
                <w:numId w:val="71"/>
              </w:numPr>
              <w:spacing w:after="160" w:line="259" w:lineRule="auto"/>
              <w:ind w:left="329" w:hanging="284"/>
              <w:jc w:val="both"/>
            </w:pPr>
            <w:r w:rsidRPr="001A50F4">
              <w:t>Úvod do projektového řízení.</w:t>
            </w:r>
          </w:p>
          <w:p w14:paraId="048F2CCF" w14:textId="77777777" w:rsidR="00A55E43" w:rsidRPr="001A50F4" w:rsidRDefault="00A55E43" w:rsidP="005961AC">
            <w:pPr>
              <w:pStyle w:val="Odstavecseseznamem"/>
              <w:numPr>
                <w:ilvl w:val="0"/>
                <w:numId w:val="71"/>
              </w:numPr>
              <w:spacing w:after="160" w:line="259" w:lineRule="auto"/>
              <w:ind w:left="329" w:hanging="284"/>
              <w:jc w:val="both"/>
            </w:pPr>
            <w:r w:rsidRPr="001A50F4">
              <w:t>Projekty a procesy.</w:t>
            </w:r>
          </w:p>
          <w:p w14:paraId="03B6B7E7"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Životní cyklus projektu. </w:t>
            </w:r>
          </w:p>
          <w:p w14:paraId="13B9BCF6"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Hierarchická struktura prací.  </w:t>
            </w:r>
          </w:p>
          <w:p w14:paraId="5792EB01" w14:textId="77777777" w:rsidR="00A55E43" w:rsidRPr="001A50F4" w:rsidRDefault="00A55E43" w:rsidP="005961AC">
            <w:pPr>
              <w:pStyle w:val="Odstavecseseznamem"/>
              <w:numPr>
                <w:ilvl w:val="0"/>
                <w:numId w:val="71"/>
              </w:numPr>
              <w:spacing w:after="160" w:line="259" w:lineRule="auto"/>
              <w:ind w:left="329" w:hanging="284"/>
              <w:jc w:val="both"/>
            </w:pPr>
            <w:r w:rsidRPr="001A50F4">
              <w:t>Tvorba časového plánu.</w:t>
            </w:r>
          </w:p>
          <w:p w14:paraId="3A4E63B3" w14:textId="77777777" w:rsidR="00A55E43" w:rsidRPr="001A50F4" w:rsidRDefault="00A55E43" w:rsidP="005961AC">
            <w:pPr>
              <w:pStyle w:val="Odstavecseseznamem"/>
              <w:numPr>
                <w:ilvl w:val="0"/>
                <w:numId w:val="71"/>
              </w:numPr>
              <w:spacing w:after="160" w:line="259" w:lineRule="auto"/>
              <w:ind w:left="329" w:hanging="284"/>
              <w:jc w:val="both"/>
            </w:pPr>
            <w:r w:rsidRPr="001A50F4">
              <w:t>Plánování a odhad nákladů.</w:t>
            </w:r>
          </w:p>
          <w:p w14:paraId="6C5397CD" w14:textId="77777777" w:rsidR="00A55E43" w:rsidRPr="001A50F4" w:rsidRDefault="00A55E43" w:rsidP="005961AC">
            <w:pPr>
              <w:pStyle w:val="Odstavecseseznamem"/>
              <w:numPr>
                <w:ilvl w:val="0"/>
                <w:numId w:val="71"/>
              </w:numPr>
              <w:spacing w:after="160" w:line="259" w:lineRule="auto"/>
              <w:ind w:left="329" w:hanging="284"/>
              <w:jc w:val="both"/>
            </w:pPr>
            <w:r w:rsidRPr="001A50F4">
              <w:t>Projektový manažer.</w:t>
            </w:r>
          </w:p>
          <w:p w14:paraId="5DF38224" w14:textId="77777777" w:rsidR="00A55E43" w:rsidRPr="001A50F4" w:rsidRDefault="00A55E43" w:rsidP="005961AC">
            <w:pPr>
              <w:pStyle w:val="Odstavecseseznamem"/>
              <w:numPr>
                <w:ilvl w:val="0"/>
                <w:numId w:val="71"/>
              </w:numPr>
              <w:spacing w:after="160" w:line="259" w:lineRule="auto"/>
              <w:ind w:left="329" w:hanging="284"/>
              <w:jc w:val="both"/>
            </w:pPr>
            <w:r w:rsidRPr="001A50F4">
              <w:t xml:space="preserve">Projektový tým. </w:t>
            </w:r>
          </w:p>
          <w:p w14:paraId="61D483DB" w14:textId="77777777" w:rsidR="00A55E43" w:rsidRPr="001A50F4" w:rsidRDefault="00A55E43" w:rsidP="005961AC">
            <w:pPr>
              <w:pStyle w:val="Odstavecseseznamem"/>
              <w:numPr>
                <w:ilvl w:val="0"/>
                <w:numId w:val="71"/>
              </w:numPr>
              <w:spacing w:after="160" w:line="259" w:lineRule="auto"/>
              <w:ind w:left="329" w:hanging="284"/>
              <w:jc w:val="both"/>
            </w:pPr>
            <w:r>
              <w:t>Řízení rizik v projektu.</w:t>
            </w:r>
          </w:p>
        </w:tc>
      </w:tr>
      <w:tr w:rsidR="00A55E43" w14:paraId="5E0C676D" w14:textId="77777777" w:rsidTr="00A55E43">
        <w:trPr>
          <w:trHeight w:val="265"/>
        </w:trPr>
        <w:tc>
          <w:tcPr>
            <w:tcW w:w="3653" w:type="dxa"/>
            <w:gridSpan w:val="2"/>
            <w:tcBorders>
              <w:top w:val="nil"/>
            </w:tcBorders>
            <w:shd w:val="clear" w:color="auto" w:fill="F7CAAC"/>
          </w:tcPr>
          <w:p w14:paraId="356A606C" w14:textId="77777777" w:rsidR="00A55E43" w:rsidRDefault="00A55E43" w:rsidP="00A55E43">
            <w:pPr>
              <w:jc w:val="both"/>
            </w:pPr>
            <w:r>
              <w:rPr>
                <w:b/>
              </w:rPr>
              <w:t>Studijní literatura a studijní pomůcky</w:t>
            </w:r>
          </w:p>
        </w:tc>
        <w:tc>
          <w:tcPr>
            <w:tcW w:w="6202" w:type="dxa"/>
            <w:gridSpan w:val="6"/>
            <w:tcBorders>
              <w:top w:val="nil"/>
              <w:bottom w:val="nil"/>
            </w:tcBorders>
          </w:tcPr>
          <w:p w14:paraId="4D01EDCB" w14:textId="77777777" w:rsidR="00A55E43" w:rsidRDefault="00A55E43" w:rsidP="00A55E43">
            <w:pPr>
              <w:jc w:val="both"/>
            </w:pPr>
          </w:p>
        </w:tc>
      </w:tr>
      <w:tr w:rsidR="00A55E43" w14:paraId="4A98BCE7" w14:textId="77777777" w:rsidTr="00A55E43">
        <w:trPr>
          <w:trHeight w:val="1497"/>
        </w:trPr>
        <w:tc>
          <w:tcPr>
            <w:tcW w:w="9855" w:type="dxa"/>
            <w:gridSpan w:val="8"/>
            <w:tcBorders>
              <w:top w:val="nil"/>
            </w:tcBorders>
          </w:tcPr>
          <w:p w14:paraId="1CE8A2E8" w14:textId="77777777" w:rsidR="00A55E43" w:rsidRPr="002161A0" w:rsidRDefault="00A55E43" w:rsidP="00A55E43">
            <w:pPr>
              <w:jc w:val="both"/>
              <w:rPr>
                <w:b/>
              </w:rPr>
            </w:pPr>
            <w:r w:rsidRPr="002161A0">
              <w:rPr>
                <w:b/>
              </w:rPr>
              <w:t>Povinná literatura</w:t>
            </w:r>
          </w:p>
          <w:p w14:paraId="23BE5DBF" w14:textId="77777777" w:rsidR="00A55E43" w:rsidRDefault="00A55E43" w:rsidP="00A55E43">
            <w:pPr>
              <w:jc w:val="both"/>
            </w:pPr>
            <w:r>
              <w:t xml:space="preserve">BENTLEY, C. </w:t>
            </w:r>
            <w:r w:rsidRPr="001A50F4">
              <w:rPr>
                <w:i/>
              </w:rPr>
              <w:t>Základy metody projektového řízení/The Essence of the Project Management Method</w:t>
            </w:r>
            <w:r>
              <w:t>. Prince2. Bratislava: Inbox SK, 2013, 312 s. ISBN 978-0-9576076-2-0.</w:t>
            </w:r>
          </w:p>
          <w:p w14:paraId="591F3C74" w14:textId="77777777" w:rsidR="00A55E43" w:rsidRDefault="00A55E43" w:rsidP="00A55E43">
            <w:pPr>
              <w:jc w:val="both"/>
            </w:pPr>
            <w:r>
              <w:t xml:space="preserve">DINSMORE, P. C., CABANIS-BREWIN, J. AMA </w:t>
            </w:r>
            <w:r w:rsidRPr="001A50F4">
              <w:rPr>
                <w:i/>
              </w:rPr>
              <w:t xml:space="preserve">Handbook of Project Management. </w:t>
            </w:r>
            <w:r>
              <w:t>4th Edition. New York: AMACOM Books, 2014, 576 p. ISBN 978-0-8144-3339-3.</w:t>
            </w:r>
          </w:p>
          <w:p w14:paraId="1E5F26B4" w14:textId="77777777" w:rsidR="00A55E43" w:rsidRDefault="00A55E43" w:rsidP="00A55E43">
            <w:pPr>
              <w:jc w:val="both"/>
            </w:pPr>
            <w:r>
              <w:t xml:space="preserve">KERZNER, H. </w:t>
            </w:r>
            <w:r w:rsidRPr="001A50F4">
              <w:rPr>
                <w:i/>
              </w:rPr>
              <w:t>Project Management - A Systems Approach to Planning, Scheduling, and Controlling</w:t>
            </w:r>
            <w:r>
              <w:rPr>
                <w:i/>
              </w:rPr>
              <w:t>.</w:t>
            </w:r>
            <w:r>
              <w:t xml:space="preserve"> 12th Edition. New Jersey: John Wiley &amp; Sons, 2017, 814 p. ISBN 978-1-119-16535-4.</w:t>
            </w:r>
          </w:p>
          <w:p w14:paraId="435C84D5" w14:textId="77777777" w:rsidR="00A55E43" w:rsidRDefault="00A55E43" w:rsidP="00A55E43">
            <w:pPr>
              <w:jc w:val="both"/>
            </w:pPr>
            <w:r>
              <w:t xml:space="preserve">PROJECT MANAGEMENT INSTITUTE. </w:t>
            </w:r>
            <w:r w:rsidRPr="001A50F4">
              <w:rPr>
                <w:i/>
              </w:rPr>
              <w:t>Guide to the Project Management Body of Knowledge. (PMBOK® Guide).</w:t>
            </w:r>
            <w:r>
              <w:t xml:space="preserve"> 6th Edition. Pennsylvania: Project Management Institute, 2017. ISBN 978-1-935589-67-9. </w:t>
            </w:r>
          </w:p>
          <w:p w14:paraId="4F60B71F" w14:textId="77777777" w:rsidR="00A55E43" w:rsidRPr="002161A0" w:rsidRDefault="00A55E43" w:rsidP="00A55E43">
            <w:pPr>
              <w:jc w:val="both"/>
              <w:rPr>
                <w:b/>
              </w:rPr>
            </w:pPr>
            <w:r w:rsidRPr="002161A0">
              <w:rPr>
                <w:b/>
              </w:rPr>
              <w:t>Doporučená literatura</w:t>
            </w:r>
          </w:p>
          <w:p w14:paraId="4C5DEEA3" w14:textId="77777777" w:rsidR="00A55E43" w:rsidRDefault="00A55E43" w:rsidP="00A55E43">
            <w:pPr>
              <w:jc w:val="both"/>
            </w:pPr>
            <w:r w:rsidRPr="00D24836">
              <w:t>LESTER, A</w:t>
            </w:r>
            <w:r>
              <w:t>.</w:t>
            </w:r>
            <w:r w:rsidRPr="00D24836">
              <w:t xml:space="preserve"> </w:t>
            </w:r>
            <w:r w:rsidRPr="002161A0">
              <w:rPr>
                <w:i/>
              </w:rPr>
              <w:t>Project Management, Planning and Control - Managing Engineering, Construction and Manufacturing Projects to PMI, APM and BSI Standards</w:t>
            </w:r>
            <w:r w:rsidRPr="00D24836">
              <w:t xml:space="preserve"> (7th Edition). </w:t>
            </w:r>
            <w:r>
              <w:t xml:space="preserve">Elsevier: 2017, 650 p. ISBN 97808-102020-3. </w:t>
            </w:r>
          </w:p>
        </w:tc>
      </w:tr>
      <w:tr w:rsidR="00A55E43" w14:paraId="22397F16" w14:textId="77777777" w:rsidTr="00A55E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93D404" w14:textId="77777777" w:rsidR="00A55E43" w:rsidRDefault="00A55E43" w:rsidP="00A55E43">
            <w:pPr>
              <w:jc w:val="center"/>
              <w:rPr>
                <w:b/>
              </w:rPr>
            </w:pPr>
            <w:r>
              <w:rPr>
                <w:b/>
              </w:rPr>
              <w:t>Informace ke kombinované nebo distanční formě</w:t>
            </w:r>
          </w:p>
        </w:tc>
      </w:tr>
      <w:tr w:rsidR="00A55E43" w14:paraId="78755E4D" w14:textId="77777777" w:rsidTr="00A55E43">
        <w:tc>
          <w:tcPr>
            <w:tcW w:w="4787" w:type="dxa"/>
            <w:gridSpan w:val="3"/>
            <w:tcBorders>
              <w:top w:val="single" w:sz="2" w:space="0" w:color="auto"/>
            </w:tcBorders>
            <w:shd w:val="clear" w:color="auto" w:fill="F7CAAC"/>
          </w:tcPr>
          <w:p w14:paraId="12CD3C79" w14:textId="77777777" w:rsidR="00A55E43" w:rsidRDefault="00A55E43" w:rsidP="00A55E43">
            <w:pPr>
              <w:jc w:val="both"/>
            </w:pPr>
            <w:r>
              <w:rPr>
                <w:b/>
              </w:rPr>
              <w:t>Rozsah konzultací (soustředění)</w:t>
            </w:r>
          </w:p>
        </w:tc>
        <w:tc>
          <w:tcPr>
            <w:tcW w:w="889" w:type="dxa"/>
            <w:tcBorders>
              <w:top w:val="single" w:sz="2" w:space="0" w:color="auto"/>
            </w:tcBorders>
          </w:tcPr>
          <w:p w14:paraId="66959A63" w14:textId="77777777" w:rsidR="00A55E43" w:rsidRDefault="00A55E43" w:rsidP="00A55E43">
            <w:pPr>
              <w:jc w:val="both"/>
            </w:pPr>
          </w:p>
        </w:tc>
        <w:tc>
          <w:tcPr>
            <w:tcW w:w="4179" w:type="dxa"/>
            <w:gridSpan w:val="4"/>
            <w:tcBorders>
              <w:top w:val="single" w:sz="2" w:space="0" w:color="auto"/>
            </w:tcBorders>
            <w:shd w:val="clear" w:color="auto" w:fill="F7CAAC"/>
          </w:tcPr>
          <w:p w14:paraId="1450BD28" w14:textId="77777777" w:rsidR="00A55E43" w:rsidRDefault="00A55E43" w:rsidP="00A55E43">
            <w:pPr>
              <w:jc w:val="both"/>
              <w:rPr>
                <w:b/>
              </w:rPr>
            </w:pPr>
            <w:r>
              <w:rPr>
                <w:b/>
              </w:rPr>
              <w:t xml:space="preserve">hodin </w:t>
            </w:r>
          </w:p>
        </w:tc>
      </w:tr>
      <w:tr w:rsidR="00A55E43" w14:paraId="72C1AEC8" w14:textId="77777777" w:rsidTr="00A55E43">
        <w:tc>
          <w:tcPr>
            <w:tcW w:w="9855" w:type="dxa"/>
            <w:gridSpan w:val="8"/>
            <w:shd w:val="clear" w:color="auto" w:fill="F7CAAC"/>
          </w:tcPr>
          <w:p w14:paraId="49AFA7B5" w14:textId="77777777" w:rsidR="00A55E43" w:rsidRDefault="00A55E43" w:rsidP="00A55E43">
            <w:pPr>
              <w:jc w:val="both"/>
              <w:rPr>
                <w:b/>
              </w:rPr>
            </w:pPr>
            <w:r>
              <w:rPr>
                <w:b/>
              </w:rPr>
              <w:t>Informace o způsobu kontaktu s vyučujícím</w:t>
            </w:r>
          </w:p>
        </w:tc>
      </w:tr>
      <w:tr w:rsidR="00A55E43" w14:paraId="4133417F" w14:textId="77777777" w:rsidTr="00A55E43">
        <w:trPr>
          <w:trHeight w:val="725"/>
        </w:trPr>
        <w:tc>
          <w:tcPr>
            <w:tcW w:w="9855" w:type="dxa"/>
            <w:gridSpan w:val="8"/>
          </w:tcPr>
          <w:p w14:paraId="0B5B1B4E" w14:textId="77777777" w:rsidR="00A55E43" w:rsidRDefault="00A55E43" w:rsidP="00A55E43">
            <w:pPr>
              <w:jc w:val="both"/>
            </w:pPr>
            <w:r w:rsidRPr="002161A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648DE2" w14:textId="77777777" w:rsidR="00AE229D" w:rsidRDefault="00AE229D">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231452" w14:paraId="43BD2168" w14:textId="77777777" w:rsidTr="00157A90">
        <w:tc>
          <w:tcPr>
            <w:tcW w:w="9855" w:type="dxa"/>
            <w:gridSpan w:val="8"/>
            <w:tcBorders>
              <w:bottom w:val="double" w:sz="4" w:space="0" w:color="auto"/>
            </w:tcBorders>
            <w:shd w:val="clear" w:color="auto" w:fill="BDD6EE"/>
          </w:tcPr>
          <w:p w14:paraId="3AA414C2" w14:textId="77777777" w:rsidR="00231452" w:rsidRDefault="00231452" w:rsidP="00157A90">
            <w:pPr>
              <w:jc w:val="both"/>
              <w:rPr>
                <w:b/>
                <w:sz w:val="28"/>
              </w:rPr>
            </w:pPr>
            <w:r>
              <w:br w:type="page"/>
            </w:r>
            <w:r>
              <w:rPr>
                <w:b/>
                <w:sz w:val="28"/>
              </w:rPr>
              <w:t>B-III – Charakteristika studijního předmětu</w:t>
            </w:r>
          </w:p>
        </w:tc>
      </w:tr>
      <w:tr w:rsidR="00231452" w14:paraId="050F1CD6" w14:textId="77777777" w:rsidTr="00157A90">
        <w:tc>
          <w:tcPr>
            <w:tcW w:w="3086" w:type="dxa"/>
            <w:tcBorders>
              <w:top w:val="double" w:sz="4" w:space="0" w:color="auto"/>
            </w:tcBorders>
            <w:shd w:val="clear" w:color="auto" w:fill="F7CAAC"/>
          </w:tcPr>
          <w:p w14:paraId="49B75ED5" w14:textId="77777777" w:rsidR="00231452" w:rsidRPr="00F60B61" w:rsidRDefault="00231452" w:rsidP="00157A90">
            <w:pPr>
              <w:jc w:val="both"/>
              <w:rPr>
                <w:b/>
              </w:rPr>
            </w:pPr>
            <w:r w:rsidRPr="00F60B61">
              <w:rPr>
                <w:b/>
              </w:rPr>
              <w:t>Název studijního předmětu</w:t>
            </w:r>
          </w:p>
        </w:tc>
        <w:tc>
          <w:tcPr>
            <w:tcW w:w="6769" w:type="dxa"/>
            <w:gridSpan w:val="7"/>
            <w:tcBorders>
              <w:top w:val="double" w:sz="4" w:space="0" w:color="auto"/>
            </w:tcBorders>
          </w:tcPr>
          <w:p w14:paraId="1ABDF93B" w14:textId="77777777" w:rsidR="00231452" w:rsidRPr="00F60B61" w:rsidRDefault="00231452" w:rsidP="00157A90">
            <w:pPr>
              <w:jc w:val="both"/>
            </w:pPr>
            <w:r w:rsidRPr="00F60B61">
              <w:t>Ekonometrie</w:t>
            </w:r>
          </w:p>
        </w:tc>
      </w:tr>
      <w:tr w:rsidR="00231452" w14:paraId="53BCDDAC" w14:textId="77777777" w:rsidTr="00157A90">
        <w:tc>
          <w:tcPr>
            <w:tcW w:w="3086" w:type="dxa"/>
            <w:shd w:val="clear" w:color="auto" w:fill="F7CAAC"/>
          </w:tcPr>
          <w:p w14:paraId="2FD1ED66" w14:textId="77777777" w:rsidR="00231452" w:rsidRPr="00F60B61" w:rsidRDefault="00231452" w:rsidP="00157A90">
            <w:pPr>
              <w:jc w:val="both"/>
              <w:rPr>
                <w:b/>
              </w:rPr>
            </w:pPr>
            <w:r w:rsidRPr="00F60B61">
              <w:rPr>
                <w:b/>
              </w:rPr>
              <w:t>Typ předmětu</w:t>
            </w:r>
          </w:p>
        </w:tc>
        <w:tc>
          <w:tcPr>
            <w:tcW w:w="3406" w:type="dxa"/>
            <w:gridSpan w:val="4"/>
          </w:tcPr>
          <w:p w14:paraId="238D299D" w14:textId="77777777" w:rsidR="00231452" w:rsidRPr="00F60B61" w:rsidRDefault="00231452" w:rsidP="00157A90">
            <w:pPr>
              <w:jc w:val="both"/>
            </w:pPr>
            <w:r>
              <w:t>p</w:t>
            </w:r>
            <w:r w:rsidRPr="00F60B61">
              <w:t>ovinn</w:t>
            </w:r>
            <w:r>
              <w:t>ě voliteln</w:t>
            </w:r>
            <w:r w:rsidRPr="00F60B61">
              <w:t>ý „P</w:t>
            </w:r>
            <w:r>
              <w:t>V</w:t>
            </w:r>
            <w:r w:rsidRPr="00F60B61">
              <w:t>“</w:t>
            </w:r>
          </w:p>
        </w:tc>
        <w:tc>
          <w:tcPr>
            <w:tcW w:w="2695" w:type="dxa"/>
            <w:gridSpan w:val="2"/>
            <w:shd w:val="clear" w:color="auto" w:fill="F7CAAC"/>
          </w:tcPr>
          <w:p w14:paraId="7982316A" w14:textId="77777777" w:rsidR="00231452" w:rsidRPr="00F60B61" w:rsidRDefault="00231452" w:rsidP="00157A90">
            <w:pPr>
              <w:jc w:val="both"/>
            </w:pPr>
            <w:r w:rsidRPr="00F60B61">
              <w:rPr>
                <w:b/>
              </w:rPr>
              <w:t>doporučený ročník / semestr</w:t>
            </w:r>
          </w:p>
        </w:tc>
        <w:tc>
          <w:tcPr>
            <w:tcW w:w="668" w:type="dxa"/>
          </w:tcPr>
          <w:p w14:paraId="12AEB75B" w14:textId="77777777" w:rsidR="00231452" w:rsidRPr="00F60B61" w:rsidRDefault="00231452" w:rsidP="00157A90">
            <w:pPr>
              <w:jc w:val="both"/>
            </w:pPr>
            <w:r>
              <w:t>2</w:t>
            </w:r>
            <w:r w:rsidRPr="00F60B61">
              <w:t>/Z</w:t>
            </w:r>
          </w:p>
        </w:tc>
      </w:tr>
      <w:tr w:rsidR="00231452" w14:paraId="32821230" w14:textId="77777777" w:rsidTr="00157A90">
        <w:tc>
          <w:tcPr>
            <w:tcW w:w="3086" w:type="dxa"/>
            <w:shd w:val="clear" w:color="auto" w:fill="F7CAAC"/>
          </w:tcPr>
          <w:p w14:paraId="0F90F17E" w14:textId="77777777" w:rsidR="00231452" w:rsidRPr="00F60B61" w:rsidRDefault="00231452" w:rsidP="00157A90">
            <w:pPr>
              <w:jc w:val="both"/>
              <w:rPr>
                <w:b/>
              </w:rPr>
            </w:pPr>
            <w:r w:rsidRPr="00F60B61">
              <w:rPr>
                <w:b/>
              </w:rPr>
              <w:t>Rozsah studijního předmětu</w:t>
            </w:r>
          </w:p>
        </w:tc>
        <w:tc>
          <w:tcPr>
            <w:tcW w:w="1701" w:type="dxa"/>
            <w:gridSpan w:val="2"/>
          </w:tcPr>
          <w:p w14:paraId="468D38BA" w14:textId="77777777" w:rsidR="00231452" w:rsidRPr="00F60B61" w:rsidRDefault="00231452" w:rsidP="00157A90">
            <w:pPr>
              <w:jc w:val="both"/>
            </w:pPr>
            <w:r w:rsidRPr="00F60B61">
              <w:t>13p + 26c</w:t>
            </w:r>
          </w:p>
        </w:tc>
        <w:tc>
          <w:tcPr>
            <w:tcW w:w="889" w:type="dxa"/>
            <w:shd w:val="clear" w:color="auto" w:fill="F7CAAC"/>
          </w:tcPr>
          <w:p w14:paraId="32C61C20" w14:textId="77777777" w:rsidR="00231452" w:rsidRPr="00F60B61" w:rsidRDefault="00231452" w:rsidP="00157A90">
            <w:pPr>
              <w:jc w:val="both"/>
              <w:rPr>
                <w:b/>
              </w:rPr>
            </w:pPr>
            <w:r w:rsidRPr="00F60B61">
              <w:rPr>
                <w:b/>
              </w:rPr>
              <w:t xml:space="preserve">hod. </w:t>
            </w:r>
          </w:p>
        </w:tc>
        <w:tc>
          <w:tcPr>
            <w:tcW w:w="816" w:type="dxa"/>
          </w:tcPr>
          <w:p w14:paraId="7531C852" w14:textId="77777777" w:rsidR="00231452" w:rsidRPr="00F60B61" w:rsidRDefault="00231452" w:rsidP="00157A90">
            <w:pPr>
              <w:jc w:val="both"/>
            </w:pPr>
            <w:r w:rsidRPr="00F60B61">
              <w:t>39</w:t>
            </w:r>
          </w:p>
        </w:tc>
        <w:tc>
          <w:tcPr>
            <w:tcW w:w="2156" w:type="dxa"/>
            <w:shd w:val="clear" w:color="auto" w:fill="F7CAAC"/>
          </w:tcPr>
          <w:p w14:paraId="11DEE3AF" w14:textId="77777777" w:rsidR="00231452" w:rsidRPr="00F60B61" w:rsidRDefault="00231452" w:rsidP="00157A90">
            <w:pPr>
              <w:jc w:val="both"/>
              <w:rPr>
                <w:b/>
              </w:rPr>
            </w:pPr>
            <w:r w:rsidRPr="00F60B61">
              <w:rPr>
                <w:b/>
              </w:rPr>
              <w:t>kreditů</w:t>
            </w:r>
          </w:p>
        </w:tc>
        <w:tc>
          <w:tcPr>
            <w:tcW w:w="1207" w:type="dxa"/>
            <w:gridSpan w:val="2"/>
          </w:tcPr>
          <w:p w14:paraId="2ED167A6" w14:textId="77777777" w:rsidR="00231452" w:rsidRPr="00F60B61" w:rsidRDefault="00231452" w:rsidP="00157A90">
            <w:pPr>
              <w:jc w:val="both"/>
            </w:pPr>
            <w:r w:rsidRPr="00F60B61">
              <w:t>4</w:t>
            </w:r>
          </w:p>
        </w:tc>
      </w:tr>
      <w:tr w:rsidR="00231452" w14:paraId="16D09A07" w14:textId="77777777" w:rsidTr="00157A90">
        <w:tc>
          <w:tcPr>
            <w:tcW w:w="3086" w:type="dxa"/>
            <w:shd w:val="clear" w:color="auto" w:fill="F7CAAC"/>
          </w:tcPr>
          <w:p w14:paraId="43008ED5" w14:textId="77777777" w:rsidR="00231452" w:rsidRPr="00F60B61" w:rsidRDefault="00231452" w:rsidP="00157A90">
            <w:pPr>
              <w:jc w:val="both"/>
              <w:rPr>
                <w:b/>
              </w:rPr>
            </w:pPr>
            <w:r w:rsidRPr="00F60B61">
              <w:rPr>
                <w:b/>
              </w:rPr>
              <w:t>Prerekvizity, korekvizity, ekvivalence</w:t>
            </w:r>
          </w:p>
        </w:tc>
        <w:tc>
          <w:tcPr>
            <w:tcW w:w="6769" w:type="dxa"/>
            <w:gridSpan w:val="7"/>
          </w:tcPr>
          <w:p w14:paraId="07746197" w14:textId="77777777" w:rsidR="00231452" w:rsidRPr="00F60B61" w:rsidRDefault="00231452" w:rsidP="00157A90">
            <w:pPr>
              <w:jc w:val="both"/>
            </w:pPr>
            <w:r w:rsidRPr="00F60B61">
              <w:t>Ekvivalence (Econometrics)</w:t>
            </w:r>
          </w:p>
        </w:tc>
      </w:tr>
      <w:tr w:rsidR="00231452" w14:paraId="52493DEB" w14:textId="77777777" w:rsidTr="00157A90">
        <w:tc>
          <w:tcPr>
            <w:tcW w:w="3086" w:type="dxa"/>
            <w:shd w:val="clear" w:color="auto" w:fill="F7CAAC"/>
          </w:tcPr>
          <w:p w14:paraId="5BB1AC8C" w14:textId="77777777" w:rsidR="00231452" w:rsidRPr="00F60B61" w:rsidRDefault="00231452" w:rsidP="00157A90">
            <w:pPr>
              <w:jc w:val="both"/>
              <w:rPr>
                <w:b/>
              </w:rPr>
            </w:pPr>
            <w:r w:rsidRPr="00F60B61">
              <w:rPr>
                <w:b/>
              </w:rPr>
              <w:t>Způsob ověření studijních výsledků</w:t>
            </w:r>
          </w:p>
        </w:tc>
        <w:tc>
          <w:tcPr>
            <w:tcW w:w="3406" w:type="dxa"/>
            <w:gridSpan w:val="4"/>
          </w:tcPr>
          <w:p w14:paraId="4A3564EE" w14:textId="77777777" w:rsidR="00231452" w:rsidRPr="00F60B61" w:rsidRDefault="00231452" w:rsidP="00157A90">
            <w:pPr>
              <w:jc w:val="both"/>
            </w:pPr>
            <w:r>
              <w:t>k</w:t>
            </w:r>
            <w:r w:rsidRPr="00F60B61">
              <w:t>lasifikovaný zápočet</w:t>
            </w:r>
          </w:p>
        </w:tc>
        <w:tc>
          <w:tcPr>
            <w:tcW w:w="2156" w:type="dxa"/>
            <w:shd w:val="clear" w:color="auto" w:fill="F7CAAC"/>
          </w:tcPr>
          <w:p w14:paraId="7D6DD1C7" w14:textId="77777777" w:rsidR="00231452" w:rsidRPr="00F60B61" w:rsidRDefault="00231452" w:rsidP="00157A90">
            <w:pPr>
              <w:jc w:val="both"/>
              <w:rPr>
                <w:b/>
              </w:rPr>
            </w:pPr>
            <w:r w:rsidRPr="00F60B61">
              <w:rPr>
                <w:b/>
              </w:rPr>
              <w:t>Forma výuky</w:t>
            </w:r>
          </w:p>
        </w:tc>
        <w:tc>
          <w:tcPr>
            <w:tcW w:w="1207" w:type="dxa"/>
            <w:gridSpan w:val="2"/>
          </w:tcPr>
          <w:p w14:paraId="7915BEE5" w14:textId="77777777" w:rsidR="00231452" w:rsidRPr="00F60B61" w:rsidRDefault="00231452" w:rsidP="00157A90">
            <w:pPr>
              <w:jc w:val="both"/>
            </w:pPr>
            <w:r>
              <w:t>p</w:t>
            </w:r>
            <w:r w:rsidRPr="00F60B61">
              <w:t>řednáška, cvičení</w:t>
            </w:r>
          </w:p>
        </w:tc>
      </w:tr>
      <w:tr w:rsidR="00231452" w14:paraId="1D2C91E7" w14:textId="77777777" w:rsidTr="00157A90">
        <w:tc>
          <w:tcPr>
            <w:tcW w:w="3086" w:type="dxa"/>
            <w:shd w:val="clear" w:color="auto" w:fill="F7CAAC"/>
          </w:tcPr>
          <w:p w14:paraId="5ED93B68" w14:textId="77777777" w:rsidR="00231452" w:rsidRPr="00F60B61" w:rsidRDefault="00231452" w:rsidP="00157A90">
            <w:pPr>
              <w:jc w:val="both"/>
              <w:rPr>
                <w:b/>
              </w:rPr>
            </w:pPr>
            <w:r w:rsidRPr="00F60B61">
              <w:rPr>
                <w:b/>
              </w:rPr>
              <w:t>Forma způsobu ověření studijních výsledků a další požadavky na studenta</w:t>
            </w:r>
          </w:p>
        </w:tc>
        <w:tc>
          <w:tcPr>
            <w:tcW w:w="6769" w:type="dxa"/>
            <w:gridSpan w:val="7"/>
            <w:tcBorders>
              <w:bottom w:val="nil"/>
            </w:tcBorders>
          </w:tcPr>
          <w:p w14:paraId="4EC8F938" w14:textId="77777777" w:rsidR="00231452" w:rsidRPr="00F60B61" w:rsidRDefault="00231452" w:rsidP="00157A90">
            <w:pPr>
              <w:jc w:val="both"/>
            </w:pPr>
            <w:r w:rsidRPr="00F60B61">
              <w:t>Způsob zakončení – klasifikovaný zápočet</w:t>
            </w:r>
          </w:p>
          <w:p w14:paraId="0F0DBD87" w14:textId="77777777" w:rsidR="00231452" w:rsidRPr="00F60B61" w:rsidRDefault="00231452" w:rsidP="00157A90">
            <w:pPr>
              <w:jc w:val="both"/>
            </w:pPr>
            <w:r w:rsidRPr="00F60B61">
              <w:t xml:space="preserve">Požadavky na </w:t>
            </w:r>
            <w:r>
              <w:t>klasifikovaný zápočet – v</w:t>
            </w:r>
            <w:r w:rsidRPr="00F60B61">
              <w:t xml:space="preserve">ypracování seminární práce, písemný test musí být napsán minimálně na 60 % dosažitelných bodů a zároveň musí být dosaženo minimálně 50 % bodů z teorie a 50 % bodů z příkladů, 80% aktivní účast na </w:t>
            </w:r>
            <w:r>
              <w:t>cvičení</w:t>
            </w:r>
            <w:r w:rsidRPr="00F60B61">
              <w:t>ch.</w:t>
            </w:r>
          </w:p>
        </w:tc>
      </w:tr>
      <w:tr w:rsidR="00231452" w14:paraId="004EAF81" w14:textId="77777777" w:rsidTr="00157A90">
        <w:trPr>
          <w:trHeight w:val="229"/>
        </w:trPr>
        <w:tc>
          <w:tcPr>
            <w:tcW w:w="9855" w:type="dxa"/>
            <w:gridSpan w:val="8"/>
            <w:tcBorders>
              <w:top w:val="nil"/>
            </w:tcBorders>
          </w:tcPr>
          <w:p w14:paraId="51E604B0" w14:textId="77777777" w:rsidR="00231452" w:rsidRPr="00F60B61" w:rsidRDefault="00231452" w:rsidP="00157A90">
            <w:pPr>
              <w:jc w:val="both"/>
            </w:pPr>
          </w:p>
        </w:tc>
      </w:tr>
      <w:tr w:rsidR="00231452" w14:paraId="2A5A5B8A" w14:textId="77777777" w:rsidTr="00157A90">
        <w:trPr>
          <w:trHeight w:val="197"/>
        </w:trPr>
        <w:tc>
          <w:tcPr>
            <w:tcW w:w="3086" w:type="dxa"/>
            <w:tcBorders>
              <w:top w:val="nil"/>
            </w:tcBorders>
            <w:shd w:val="clear" w:color="auto" w:fill="F7CAAC"/>
          </w:tcPr>
          <w:p w14:paraId="65AF99FD" w14:textId="77777777" w:rsidR="00231452" w:rsidRPr="00F60B61" w:rsidRDefault="00231452" w:rsidP="00157A90">
            <w:pPr>
              <w:jc w:val="both"/>
              <w:rPr>
                <w:b/>
              </w:rPr>
            </w:pPr>
            <w:r w:rsidRPr="00F60B61">
              <w:rPr>
                <w:b/>
              </w:rPr>
              <w:t>Garant předmětu</w:t>
            </w:r>
          </w:p>
        </w:tc>
        <w:tc>
          <w:tcPr>
            <w:tcW w:w="6769" w:type="dxa"/>
            <w:gridSpan w:val="7"/>
            <w:tcBorders>
              <w:top w:val="nil"/>
            </w:tcBorders>
          </w:tcPr>
          <w:p w14:paraId="1CB36C9C" w14:textId="77777777" w:rsidR="00231452" w:rsidRPr="00F60B61" w:rsidRDefault="00231452" w:rsidP="00157A90">
            <w:pPr>
              <w:jc w:val="both"/>
            </w:pPr>
            <w:r w:rsidRPr="00F60B61">
              <w:t>Ing. Lubor Homolka, Ph.D.</w:t>
            </w:r>
          </w:p>
        </w:tc>
      </w:tr>
      <w:tr w:rsidR="00231452" w14:paraId="05301B2B" w14:textId="77777777" w:rsidTr="00157A90">
        <w:trPr>
          <w:trHeight w:val="243"/>
        </w:trPr>
        <w:tc>
          <w:tcPr>
            <w:tcW w:w="3086" w:type="dxa"/>
            <w:tcBorders>
              <w:top w:val="nil"/>
            </w:tcBorders>
            <w:shd w:val="clear" w:color="auto" w:fill="F7CAAC"/>
          </w:tcPr>
          <w:p w14:paraId="67767FD1" w14:textId="77777777" w:rsidR="00231452" w:rsidRPr="00F60B61" w:rsidRDefault="00231452" w:rsidP="00157A90">
            <w:pPr>
              <w:jc w:val="both"/>
              <w:rPr>
                <w:b/>
              </w:rPr>
            </w:pPr>
            <w:r w:rsidRPr="00F60B61">
              <w:rPr>
                <w:b/>
              </w:rPr>
              <w:t>Zapojení garanta do výuky předmětu</w:t>
            </w:r>
          </w:p>
        </w:tc>
        <w:tc>
          <w:tcPr>
            <w:tcW w:w="6769" w:type="dxa"/>
            <w:gridSpan w:val="7"/>
            <w:tcBorders>
              <w:top w:val="nil"/>
            </w:tcBorders>
          </w:tcPr>
          <w:p w14:paraId="48126817" w14:textId="77777777" w:rsidR="00231452" w:rsidRPr="00F60B61" w:rsidRDefault="00231452" w:rsidP="00157A90">
            <w:pPr>
              <w:jc w:val="both"/>
            </w:pPr>
            <w:r w:rsidRPr="00F60B61">
              <w:t xml:space="preserve">Garant se </w:t>
            </w:r>
            <w:r>
              <w:t>podílí na přednášení v rozsahu 6</w:t>
            </w:r>
            <w:r w:rsidRPr="00F60B61">
              <w:t>0 %, dále stanovuje koncepci cvičení a dohlíží na jejich jednotné vedení.</w:t>
            </w:r>
          </w:p>
        </w:tc>
      </w:tr>
      <w:tr w:rsidR="00231452" w14:paraId="2FD3D36F" w14:textId="77777777" w:rsidTr="00157A90">
        <w:tc>
          <w:tcPr>
            <w:tcW w:w="3086" w:type="dxa"/>
            <w:shd w:val="clear" w:color="auto" w:fill="F7CAAC"/>
          </w:tcPr>
          <w:p w14:paraId="218EE7D0" w14:textId="77777777" w:rsidR="00231452" w:rsidRPr="00F60B61" w:rsidRDefault="00231452" w:rsidP="00157A90">
            <w:pPr>
              <w:jc w:val="both"/>
              <w:rPr>
                <w:b/>
              </w:rPr>
            </w:pPr>
            <w:r w:rsidRPr="00F60B61">
              <w:rPr>
                <w:b/>
              </w:rPr>
              <w:t>Vyučující</w:t>
            </w:r>
          </w:p>
        </w:tc>
        <w:tc>
          <w:tcPr>
            <w:tcW w:w="6769" w:type="dxa"/>
            <w:gridSpan w:val="7"/>
            <w:tcBorders>
              <w:bottom w:val="nil"/>
            </w:tcBorders>
          </w:tcPr>
          <w:p w14:paraId="025FC9F8" w14:textId="77777777" w:rsidR="00231452" w:rsidRPr="00F60B61" w:rsidRDefault="00231452" w:rsidP="00157A90">
            <w:pPr>
              <w:jc w:val="both"/>
            </w:pPr>
            <w:r w:rsidRPr="00F60B61">
              <w:t>Ing. Lubor Homolka, Ph.D. – přednášky (</w:t>
            </w:r>
            <w:r>
              <w:t>6</w:t>
            </w:r>
            <w:r w:rsidRPr="00F60B61">
              <w:t>0%)</w:t>
            </w:r>
            <w:r>
              <w:t>, Ing. Ján Dvorský, PhD. – přednášky (40%)</w:t>
            </w:r>
          </w:p>
        </w:tc>
      </w:tr>
      <w:tr w:rsidR="00231452" w14:paraId="32D5C499" w14:textId="77777777" w:rsidTr="00157A90">
        <w:trPr>
          <w:trHeight w:val="42"/>
        </w:trPr>
        <w:tc>
          <w:tcPr>
            <w:tcW w:w="9855" w:type="dxa"/>
            <w:gridSpan w:val="8"/>
            <w:tcBorders>
              <w:top w:val="nil"/>
            </w:tcBorders>
          </w:tcPr>
          <w:p w14:paraId="6C6326D6" w14:textId="77777777" w:rsidR="00231452" w:rsidRPr="00F60B61" w:rsidRDefault="00231452" w:rsidP="00157A90">
            <w:pPr>
              <w:jc w:val="both"/>
            </w:pPr>
          </w:p>
        </w:tc>
      </w:tr>
      <w:tr w:rsidR="00231452" w14:paraId="0084251A" w14:textId="77777777" w:rsidTr="00157A90">
        <w:tc>
          <w:tcPr>
            <w:tcW w:w="3086" w:type="dxa"/>
            <w:shd w:val="clear" w:color="auto" w:fill="F7CAAC"/>
          </w:tcPr>
          <w:p w14:paraId="4DE3E7F0" w14:textId="77777777" w:rsidR="00231452" w:rsidRPr="00F60B61" w:rsidRDefault="00231452" w:rsidP="00157A90">
            <w:pPr>
              <w:jc w:val="both"/>
              <w:rPr>
                <w:b/>
              </w:rPr>
            </w:pPr>
            <w:r w:rsidRPr="00F60B61">
              <w:rPr>
                <w:b/>
              </w:rPr>
              <w:t>Stručná anotace předmětu</w:t>
            </w:r>
          </w:p>
        </w:tc>
        <w:tc>
          <w:tcPr>
            <w:tcW w:w="6769" w:type="dxa"/>
            <w:gridSpan w:val="7"/>
            <w:tcBorders>
              <w:bottom w:val="nil"/>
            </w:tcBorders>
          </w:tcPr>
          <w:p w14:paraId="3B45D188" w14:textId="77777777" w:rsidR="00231452" w:rsidRPr="00F60B61" w:rsidRDefault="00231452" w:rsidP="00157A90">
            <w:pPr>
              <w:jc w:val="both"/>
            </w:pPr>
          </w:p>
        </w:tc>
      </w:tr>
      <w:tr w:rsidR="00231452" w14:paraId="5C7A18CE" w14:textId="77777777" w:rsidTr="00157A90">
        <w:trPr>
          <w:trHeight w:val="2338"/>
        </w:trPr>
        <w:tc>
          <w:tcPr>
            <w:tcW w:w="9855" w:type="dxa"/>
            <w:gridSpan w:val="8"/>
            <w:tcBorders>
              <w:top w:val="nil"/>
              <w:bottom w:val="single" w:sz="12" w:space="0" w:color="auto"/>
            </w:tcBorders>
          </w:tcPr>
          <w:p w14:paraId="68900FFD" w14:textId="77777777" w:rsidR="00231452" w:rsidRPr="00F60B61" w:rsidRDefault="00231452" w:rsidP="00157A90">
            <w:pPr>
              <w:jc w:val="both"/>
            </w:pPr>
            <w:r w:rsidRPr="00F60B61">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79C249EE" w14:textId="77777777" w:rsidR="00231452" w:rsidRPr="00F60B61" w:rsidRDefault="00231452" w:rsidP="005961AC">
            <w:pPr>
              <w:pStyle w:val="Odstavecseseznamem"/>
              <w:numPr>
                <w:ilvl w:val="0"/>
                <w:numId w:val="72"/>
              </w:numPr>
              <w:ind w:left="247" w:hanging="247"/>
              <w:jc w:val="both"/>
            </w:pPr>
            <w:r w:rsidRPr="00F60B61">
              <w:t xml:space="preserve">Úvod do historie ekonometrie, historický přehled. </w:t>
            </w:r>
          </w:p>
          <w:p w14:paraId="2D9B1FC8" w14:textId="77777777" w:rsidR="00231452" w:rsidRPr="00F60B61" w:rsidRDefault="00231452" w:rsidP="005961AC">
            <w:pPr>
              <w:pStyle w:val="Odstavecseseznamem"/>
              <w:numPr>
                <w:ilvl w:val="0"/>
                <w:numId w:val="72"/>
              </w:numPr>
              <w:ind w:left="247" w:hanging="247"/>
              <w:jc w:val="both"/>
            </w:pPr>
            <w:r w:rsidRPr="00F60B61">
              <w:t>Proces návrhu modelu a jeho ověřování. Typ dat, kódování kvalitativních proměnných, reparametrizace obecného modelu.</w:t>
            </w:r>
          </w:p>
          <w:p w14:paraId="331EF9EC" w14:textId="77777777" w:rsidR="00231452" w:rsidRPr="00F60B61" w:rsidRDefault="00231452" w:rsidP="005961AC">
            <w:pPr>
              <w:pStyle w:val="Odstavecseseznamem"/>
              <w:numPr>
                <w:ilvl w:val="0"/>
                <w:numId w:val="72"/>
              </w:numPr>
              <w:ind w:left="247" w:hanging="247"/>
              <w:jc w:val="both"/>
            </w:pPr>
            <w:r w:rsidRPr="00F60B61">
              <w:t>Typy regresních funkcí. Metody odhadu regresních parametrů funkcí.</w:t>
            </w:r>
          </w:p>
          <w:p w14:paraId="4666AA67" w14:textId="77777777" w:rsidR="00231452" w:rsidRPr="00F60B61" w:rsidRDefault="00231452" w:rsidP="005961AC">
            <w:pPr>
              <w:pStyle w:val="Odstavecseseznamem"/>
              <w:numPr>
                <w:ilvl w:val="0"/>
                <w:numId w:val="72"/>
              </w:numPr>
              <w:ind w:left="247" w:hanging="247"/>
              <w:jc w:val="both"/>
            </w:pPr>
            <w:r w:rsidRPr="00F60B61">
              <w:t>Statistická verifikace modelu na základě statistických hypotéz a dalších indikátorů.</w:t>
            </w:r>
          </w:p>
          <w:p w14:paraId="6BA3F8D3" w14:textId="77777777" w:rsidR="00231452" w:rsidRPr="00F60B61" w:rsidRDefault="00231452" w:rsidP="005961AC">
            <w:pPr>
              <w:pStyle w:val="Odstavecseseznamem"/>
              <w:numPr>
                <w:ilvl w:val="0"/>
                <w:numId w:val="72"/>
              </w:numPr>
              <w:ind w:left="247" w:hanging="247"/>
              <w:jc w:val="both"/>
            </w:pPr>
            <w:r w:rsidRPr="00F60B61">
              <w:t>Empirická analýza základních mikro- a makro-ekonomických modelů.</w:t>
            </w:r>
          </w:p>
          <w:p w14:paraId="0C8D9477" w14:textId="77777777" w:rsidR="00231452" w:rsidRPr="00F60B61" w:rsidRDefault="00231452" w:rsidP="005961AC">
            <w:pPr>
              <w:pStyle w:val="Odstavecseseznamem"/>
              <w:numPr>
                <w:ilvl w:val="0"/>
                <w:numId w:val="72"/>
              </w:numPr>
              <w:ind w:left="247" w:hanging="247"/>
              <w:jc w:val="both"/>
            </w:pPr>
            <w:r w:rsidRPr="00F60B61">
              <w:t>Dekompoziční přístup k časovým řadám. Sezónní očišťování.</w:t>
            </w:r>
          </w:p>
          <w:p w14:paraId="2E855C98" w14:textId="77777777" w:rsidR="00231452" w:rsidRPr="00F60B61" w:rsidRDefault="00231452" w:rsidP="005961AC">
            <w:pPr>
              <w:pStyle w:val="Odstavecseseznamem"/>
              <w:numPr>
                <w:ilvl w:val="0"/>
                <w:numId w:val="72"/>
              </w:numPr>
              <w:ind w:left="247" w:hanging="247"/>
              <w:jc w:val="both"/>
            </w:pPr>
            <w:r w:rsidRPr="00F60B61">
              <w:t>Filtry a další metody vyhlazování časových řad.</w:t>
            </w:r>
          </w:p>
          <w:p w14:paraId="4D3DF202" w14:textId="77777777" w:rsidR="00231452" w:rsidRPr="00F60B61" w:rsidRDefault="00231452" w:rsidP="005961AC">
            <w:pPr>
              <w:pStyle w:val="Odstavecseseznamem"/>
              <w:numPr>
                <w:ilvl w:val="0"/>
                <w:numId w:val="72"/>
              </w:numPr>
              <w:ind w:left="247" w:hanging="247"/>
              <w:jc w:val="both"/>
            </w:pPr>
            <w:r w:rsidRPr="00F60B61">
              <w:t xml:space="preserve">Analýza reziduální složky ekonometrického modelu. Ekonometrická verifikace modelu a důsledky porušení předpokladů. </w:t>
            </w:r>
          </w:p>
        </w:tc>
      </w:tr>
      <w:tr w:rsidR="00231452" w14:paraId="5FCE4CBC" w14:textId="77777777" w:rsidTr="00157A90">
        <w:trPr>
          <w:trHeight w:val="265"/>
        </w:trPr>
        <w:tc>
          <w:tcPr>
            <w:tcW w:w="3653" w:type="dxa"/>
            <w:gridSpan w:val="2"/>
            <w:tcBorders>
              <w:top w:val="nil"/>
            </w:tcBorders>
            <w:shd w:val="clear" w:color="auto" w:fill="F7CAAC"/>
          </w:tcPr>
          <w:p w14:paraId="53168E1F" w14:textId="77777777" w:rsidR="00231452" w:rsidRPr="00F60B61" w:rsidRDefault="00231452" w:rsidP="00157A90">
            <w:pPr>
              <w:jc w:val="both"/>
            </w:pPr>
            <w:r w:rsidRPr="00F60B61">
              <w:rPr>
                <w:b/>
              </w:rPr>
              <w:t>Studijní literatura a studijní pomůcky</w:t>
            </w:r>
          </w:p>
        </w:tc>
        <w:tc>
          <w:tcPr>
            <w:tcW w:w="6202" w:type="dxa"/>
            <w:gridSpan w:val="6"/>
            <w:tcBorders>
              <w:top w:val="nil"/>
              <w:bottom w:val="nil"/>
            </w:tcBorders>
          </w:tcPr>
          <w:p w14:paraId="23571BB2" w14:textId="77777777" w:rsidR="00231452" w:rsidRPr="00F60B61" w:rsidRDefault="00231452" w:rsidP="00157A90">
            <w:pPr>
              <w:jc w:val="both"/>
            </w:pPr>
          </w:p>
        </w:tc>
      </w:tr>
      <w:tr w:rsidR="00231452" w14:paraId="5A22CBC4" w14:textId="77777777" w:rsidTr="00157A90">
        <w:trPr>
          <w:trHeight w:val="1975"/>
        </w:trPr>
        <w:tc>
          <w:tcPr>
            <w:tcW w:w="9855" w:type="dxa"/>
            <w:gridSpan w:val="8"/>
            <w:tcBorders>
              <w:top w:val="nil"/>
            </w:tcBorders>
          </w:tcPr>
          <w:p w14:paraId="0862B6AC" w14:textId="77777777" w:rsidR="00231452" w:rsidRPr="00F60B61" w:rsidRDefault="00231452" w:rsidP="00157A90">
            <w:pPr>
              <w:jc w:val="both"/>
              <w:rPr>
                <w:b/>
              </w:rPr>
            </w:pPr>
            <w:r w:rsidRPr="00F60B61">
              <w:rPr>
                <w:b/>
              </w:rPr>
              <w:t>Povinná literatura</w:t>
            </w:r>
          </w:p>
          <w:p w14:paraId="4E0686F3" w14:textId="77777777" w:rsidR="00231452" w:rsidRPr="00F60B61" w:rsidRDefault="00231452" w:rsidP="00157A90">
            <w:pPr>
              <w:jc w:val="both"/>
            </w:pPr>
            <w:r w:rsidRPr="00F60B61">
              <w:t>GUJARATI, D.N.</w:t>
            </w:r>
            <w:r>
              <w:t>,</w:t>
            </w:r>
            <w:r w:rsidRPr="00F60B61">
              <w:t xml:space="preserve"> PORTER</w:t>
            </w:r>
            <w:r>
              <w:t>,</w:t>
            </w:r>
            <w:r w:rsidRPr="00F60B61">
              <w:t xml:space="preserve"> D.C. </w:t>
            </w:r>
            <w:r w:rsidRPr="00F60B61">
              <w:rPr>
                <w:i/>
              </w:rPr>
              <w:t>Basic econometrics</w:t>
            </w:r>
            <w:r w:rsidRPr="00F60B61">
              <w:t>. 5th ed. Boston: McGraw-Hill, 2009. ISBN 978-0-07-337577-9.</w:t>
            </w:r>
          </w:p>
          <w:p w14:paraId="6B740765" w14:textId="77777777" w:rsidR="00231452" w:rsidRPr="00F60B61" w:rsidRDefault="00231452" w:rsidP="00157A90">
            <w:pPr>
              <w:jc w:val="both"/>
            </w:pPr>
            <w:r w:rsidRPr="00F60B61">
              <w:t xml:space="preserve">KLÍMEK, P. </w:t>
            </w:r>
            <w:r w:rsidRPr="00594389">
              <w:rPr>
                <w:i/>
              </w:rPr>
              <w:t>Ekonometrie: studijní pomůcka pro distanční studium</w:t>
            </w:r>
            <w:r w:rsidRPr="00F60B61">
              <w:t>. Vyd. 3., upr. Zlín: Univerzita Tomáše Bati ve Zlíně, 2010, 158 s. ISBN 978-80-7318-942-6.</w:t>
            </w:r>
          </w:p>
          <w:p w14:paraId="5D4C95D7" w14:textId="77777777" w:rsidR="00231452" w:rsidRPr="00F60B61" w:rsidRDefault="00231452" w:rsidP="00157A90">
            <w:pPr>
              <w:jc w:val="both"/>
              <w:rPr>
                <w:b/>
              </w:rPr>
            </w:pPr>
            <w:r w:rsidRPr="00F60B61">
              <w:rPr>
                <w:b/>
              </w:rPr>
              <w:t>Doporučená literatura</w:t>
            </w:r>
          </w:p>
          <w:p w14:paraId="5E1D4586" w14:textId="77777777" w:rsidR="00231452" w:rsidRDefault="00231452" w:rsidP="00157A90">
            <w:pPr>
              <w:jc w:val="both"/>
            </w:pPr>
            <w:r w:rsidRPr="00F60B61">
              <w:t xml:space="preserve">COTTRELL, A., LUCCHETTI, R. </w:t>
            </w:r>
            <w:r w:rsidRPr="00F60B61">
              <w:rPr>
                <w:i/>
              </w:rPr>
              <w:t>Gretl User’s Guide: Gnu Regression, Econometrics and Time-series Library</w:t>
            </w:r>
            <w:r w:rsidRPr="00F60B61">
              <w:t xml:space="preserve">. 2017, Dostupné z: http://gretl.sourceforge.net/gretl-help/gretl-guide.pdf. </w:t>
            </w:r>
          </w:p>
          <w:p w14:paraId="24011F84" w14:textId="77777777" w:rsidR="00231452" w:rsidRPr="00F60B61" w:rsidRDefault="00231452" w:rsidP="00157A90">
            <w:pPr>
              <w:jc w:val="both"/>
            </w:pPr>
            <w:r w:rsidRPr="00F60B61">
              <w:t xml:space="preserve">JAMES, G., WITTEN, D., HASTIE, T., TIBISHIRANI, R. </w:t>
            </w:r>
            <w:r w:rsidRPr="00F60B61">
              <w:rPr>
                <w:i/>
              </w:rPr>
              <w:t>An introduction to statistical learning: with applications in R</w:t>
            </w:r>
            <w:r w:rsidRPr="00F60B61">
              <w:t xml:space="preserve">. New York: Springer, 2015. Dostupné z: </w:t>
            </w:r>
            <w:hyperlink r:id="rId34" w:history="1">
              <w:r w:rsidRPr="00F60B61">
                <w:rPr>
                  <w:rStyle w:val="Hypertextovodkaz"/>
                  <w:rFonts w:eastAsia="Calibri"/>
                </w:rPr>
                <w:t>http://wwwbcf.usc.edu/~gareth/ISL/</w:t>
              </w:r>
            </w:hyperlink>
            <w:r w:rsidRPr="00F60B61">
              <w:rPr>
                <w:rStyle w:val="Hypertextovodkaz"/>
                <w:rFonts w:eastAsia="Calibri"/>
              </w:rPr>
              <w:t>.</w:t>
            </w:r>
          </w:p>
        </w:tc>
      </w:tr>
      <w:tr w:rsidR="00231452" w14:paraId="28BAE7C8"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EFFC9E" w14:textId="77777777" w:rsidR="00231452" w:rsidRPr="00F60B61" w:rsidRDefault="00231452" w:rsidP="00157A90">
            <w:pPr>
              <w:jc w:val="center"/>
              <w:rPr>
                <w:b/>
              </w:rPr>
            </w:pPr>
            <w:r w:rsidRPr="00F60B61">
              <w:rPr>
                <w:b/>
              </w:rPr>
              <w:t>Informace ke kombinované nebo distanční formě</w:t>
            </w:r>
          </w:p>
        </w:tc>
      </w:tr>
      <w:tr w:rsidR="00231452" w14:paraId="5F849C7B" w14:textId="77777777" w:rsidTr="00157A90">
        <w:tc>
          <w:tcPr>
            <w:tcW w:w="4787" w:type="dxa"/>
            <w:gridSpan w:val="3"/>
            <w:tcBorders>
              <w:top w:val="single" w:sz="2" w:space="0" w:color="auto"/>
            </w:tcBorders>
            <w:shd w:val="clear" w:color="auto" w:fill="F7CAAC"/>
          </w:tcPr>
          <w:p w14:paraId="255AA7D8" w14:textId="77777777" w:rsidR="00231452" w:rsidRPr="00F60B61" w:rsidRDefault="00231452" w:rsidP="00157A90">
            <w:pPr>
              <w:jc w:val="both"/>
            </w:pPr>
            <w:r w:rsidRPr="00F60B61">
              <w:rPr>
                <w:b/>
              </w:rPr>
              <w:t>Rozsah konzultací (soustředění)</w:t>
            </w:r>
          </w:p>
        </w:tc>
        <w:tc>
          <w:tcPr>
            <w:tcW w:w="889" w:type="dxa"/>
            <w:tcBorders>
              <w:top w:val="single" w:sz="2" w:space="0" w:color="auto"/>
            </w:tcBorders>
          </w:tcPr>
          <w:p w14:paraId="21E5C830" w14:textId="77777777" w:rsidR="00231452" w:rsidRPr="00F60B61" w:rsidRDefault="00231452" w:rsidP="00157A90">
            <w:pPr>
              <w:jc w:val="both"/>
            </w:pPr>
            <w:r w:rsidRPr="00F60B61">
              <w:t>15</w:t>
            </w:r>
          </w:p>
        </w:tc>
        <w:tc>
          <w:tcPr>
            <w:tcW w:w="4179" w:type="dxa"/>
            <w:gridSpan w:val="4"/>
            <w:tcBorders>
              <w:top w:val="single" w:sz="2" w:space="0" w:color="auto"/>
            </w:tcBorders>
            <w:shd w:val="clear" w:color="auto" w:fill="F7CAAC"/>
          </w:tcPr>
          <w:p w14:paraId="073D8E31" w14:textId="77777777" w:rsidR="00231452" w:rsidRPr="00F60B61" w:rsidRDefault="00231452" w:rsidP="00157A90">
            <w:pPr>
              <w:jc w:val="both"/>
              <w:rPr>
                <w:b/>
              </w:rPr>
            </w:pPr>
            <w:r w:rsidRPr="00F60B61">
              <w:rPr>
                <w:b/>
              </w:rPr>
              <w:t xml:space="preserve">hodin </w:t>
            </w:r>
          </w:p>
        </w:tc>
      </w:tr>
      <w:tr w:rsidR="00231452" w14:paraId="65671F9E" w14:textId="77777777" w:rsidTr="00157A90">
        <w:tc>
          <w:tcPr>
            <w:tcW w:w="9855" w:type="dxa"/>
            <w:gridSpan w:val="8"/>
            <w:shd w:val="clear" w:color="auto" w:fill="F7CAAC"/>
          </w:tcPr>
          <w:p w14:paraId="7D73FABD" w14:textId="77777777" w:rsidR="00231452" w:rsidRPr="00F60B61" w:rsidRDefault="00231452" w:rsidP="00157A90">
            <w:pPr>
              <w:jc w:val="both"/>
              <w:rPr>
                <w:b/>
              </w:rPr>
            </w:pPr>
            <w:r w:rsidRPr="00F60B61">
              <w:rPr>
                <w:b/>
              </w:rPr>
              <w:t>Informace o způsobu kontaktu s vyučujícím</w:t>
            </w:r>
          </w:p>
        </w:tc>
      </w:tr>
      <w:tr w:rsidR="00231452" w14:paraId="44AC92EB" w14:textId="77777777" w:rsidTr="00157A90">
        <w:trPr>
          <w:trHeight w:val="711"/>
        </w:trPr>
        <w:tc>
          <w:tcPr>
            <w:tcW w:w="9855" w:type="dxa"/>
            <w:gridSpan w:val="8"/>
          </w:tcPr>
          <w:p w14:paraId="4034CD16" w14:textId="77777777" w:rsidR="00231452" w:rsidRPr="00F60B61" w:rsidRDefault="00231452" w:rsidP="00157A90">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8D179D" w14:textId="77777777" w:rsidR="00231452" w:rsidRDefault="00231452" w:rsidP="0023145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1452" w14:paraId="62CBED85" w14:textId="77777777" w:rsidTr="00157A90">
        <w:tc>
          <w:tcPr>
            <w:tcW w:w="9855" w:type="dxa"/>
            <w:gridSpan w:val="8"/>
            <w:tcBorders>
              <w:bottom w:val="double" w:sz="4" w:space="0" w:color="auto"/>
            </w:tcBorders>
            <w:shd w:val="clear" w:color="auto" w:fill="BDD6EE"/>
          </w:tcPr>
          <w:p w14:paraId="5ECFBE7F" w14:textId="77777777" w:rsidR="00231452" w:rsidRDefault="00231452" w:rsidP="00157A90">
            <w:pPr>
              <w:jc w:val="both"/>
              <w:rPr>
                <w:b/>
                <w:sz w:val="28"/>
              </w:rPr>
            </w:pPr>
            <w:r>
              <w:br w:type="page"/>
            </w:r>
            <w:r>
              <w:rPr>
                <w:b/>
                <w:sz w:val="28"/>
              </w:rPr>
              <w:t>B-III – Charakteristika studijního předmětu</w:t>
            </w:r>
          </w:p>
        </w:tc>
      </w:tr>
      <w:tr w:rsidR="00231452" w14:paraId="7081427C" w14:textId="77777777" w:rsidTr="00157A90">
        <w:tc>
          <w:tcPr>
            <w:tcW w:w="3086" w:type="dxa"/>
            <w:tcBorders>
              <w:top w:val="double" w:sz="4" w:space="0" w:color="auto"/>
            </w:tcBorders>
            <w:shd w:val="clear" w:color="auto" w:fill="F7CAAC"/>
          </w:tcPr>
          <w:p w14:paraId="4463E9EC" w14:textId="77777777" w:rsidR="00231452" w:rsidRPr="009C1B33" w:rsidRDefault="00231452" w:rsidP="00157A90">
            <w:pPr>
              <w:jc w:val="both"/>
              <w:rPr>
                <w:b/>
              </w:rPr>
            </w:pPr>
            <w:r w:rsidRPr="009C1B33">
              <w:rPr>
                <w:b/>
              </w:rPr>
              <w:t>Název studijního předmětu</w:t>
            </w:r>
          </w:p>
        </w:tc>
        <w:tc>
          <w:tcPr>
            <w:tcW w:w="6769" w:type="dxa"/>
            <w:gridSpan w:val="7"/>
            <w:tcBorders>
              <w:top w:val="double" w:sz="4" w:space="0" w:color="auto"/>
            </w:tcBorders>
          </w:tcPr>
          <w:p w14:paraId="4811DE12" w14:textId="77777777" w:rsidR="00231452" w:rsidRPr="009C1B33" w:rsidRDefault="00231452" w:rsidP="00157A90">
            <w:pPr>
              <w:jc w:val="both"/>
            </w:pPr>
            <w:r w:rsidRPr="009C1B33">
              <w:t>Econometrics</w:t>
            </w:r>
          </w:p>
        </w:tc>
      </w:tr>
      <w:tr w:rsidR="00231452" w14:paraId="161355E5" w14:textId="77777777" w:rsidTr="00157A90">
        <w:tc>
          <w:tcPr>
            <w:tcW w:w="3086" w:type="dxa"/>
            <w:shd w:val="clear" w:color="auto" w:fill="F7CAAC"/>
          </w:tcPr>
          <w:p w14:paraId="29E0891B" w14:textId="77777777" w:rsidR="00231452" w:rsidRPr="009C1B33" w:rsidRDefault="00231452" w:rsidP="00157A90">
            <w:pPr>
              <w:jc w:val="both"/>
              <w:rPr>
                <w:b/>
              </w:rPr>
            </w:pPr>
            <w:r w:rsidRPr="009C1B33">
              <w:rPr>
                <w:b/>
              </w:rPr>
              <w:t>Typ předmětu</w:t>
            </w:r>
          </w:p>
        </w:tc>
        <w:tc>
          <w:tcPr>
            <w:tcW w:w="3406" w:type="dxa"/>
            <w:gridSpan w:val="4"/>
          </w:tcPr>
          <w:p w14:paraId="25F8A69A" w14:textId="77777777" w:rsidR="00231452" w:rsidRPr="009C1B33" w:rsidRDefault="00231452" w:rsidP="00157A90">
            <w:pPr>
              <w:jc w:val="both"/>
            </w:pPr>
            <w:r>
              <w:t>p</w:t>
            </w:r>
            <w:r w:rsidRPr="00F60B61">
              <w:t>ovinný „P“</w:t>
            </w:r>
          </w:p>
        </w:tc>
        <w:tc>
          <w:tcPr>
            <w:tcW w:w="2695" w:type="dxa"/>
            <w:gridSpan w:val="2"/>
            <w:shd w:val="clear" w:color="auto" w:fill="F7CAAC"/>
          </w:tcPr>
          <w:p w14:paraId="4F1C3AF6" w14:textId="77777777" w:rsidR="00231452" w:rsidRPr="009C1B33" w:rsidRDefault="00231452" w:rsidP="00157A90">
            <w:pPr>
              <w:jc w:val="both"/>
            </w:pPr>
            <w:r w:rsidRPr="009C1B33">
              <w:rPr>
                <w:b/>
              </w:rPr>
              <w:t>doporučený ročník / semestr</w:t>
            </w:r>
          </w:p>
        </w:tc>
        <w:tc>
          <w:tcPr>
            <w:tcW w:w="668" w:type="dxa"/>
          </w:tcPr>
          <w:p w14:paraId="090EC11E" w14:textId="77777777" w:rsidR="00231452" w:rsidRPr="009C1B33" w:rsidRDefault="00231452" w:rsidP="00157A90">
            <w:pPr>
              <w:jc w:val="both"/>
            </w:pPr>
            <w:r w:rsidRPr="009C1B33">
              <w:t>2/Z</w:t>
            </w:r>
          </w:p>
        </w:tc>
      </w:tr>
      <w:tr w:rsidR="00231452" w14:paraId="34A464CB" w14:textId="77777777" w:rsidTr="00157A90">
        <w:tc>
          <w:tcPr>
            <w:tcW w:w="3086" w:type="dxa"/>
            <w:shd w:val="clear" w:color="auto" w:fill="F7CAAC"/>
          </w:tcPr>
          <w:p w14:paraId="7ED2FC4B" w14:textId="77777777" w:rsidR="00231452" w:rsidRPr="009C1B33" w:rsidRDefault="00231452" w:rsidP="00157A90">
            <w:pPr>
              <w:jc w:val="both"/>
              <w:rPr>
                <w:b/>
              </w:rPr>
            </w:pPr>
            <w:r w:rsidRPr="009C1B33">
              <w:rPr>
                <w:b/>
              </w:rPr>
              <w:t>Rozsah studijního předmětu</w:t>
            </w:r>
          </w:p>
        </w:tc>
        <w:tc>
          <w:tcPr>
            <w:tcW w:w="1701" w:type="dxa"/>
            <w:gridSpan w:val="2"/>
          </w:tcPr>
          <w:p w14:paraId="7F25BBBC" w14:textId="77777777" w:rsidR="00231452" w:rsidRPr="009C1B33" w:rsidRDefault="00231452" w:rsidP="00157A90">
            <w:pPr>
              <w:jc w:val="both"/>
            </w:pPr>
            <w:r w:rsidRPr="009C1B33">
              <w:t>13p + 26c</w:t>
            </w:r>
          </w:p>
        </w:tc>
        <w:tc>
          <w:tcPr>
            <w:tcW w:w="889" w:type="dxa"/>
            <w:shd w:val="clear" w:color="auto" w:fill="F7CAAC"/>
          </w:tcPr>
          <w:p w14:paraId="65A00A1D" w14:textId="77777777" w:rsidR="00231452" w:rsidRPr="009C1B33" w:rsidRDefault="00231452" w:rsidP="00157A90">
            <w:pPr>
              <w:jc w:val="both"/>
              <w:rPr>
                <w:b/>
              </w:rPr>
            </w:pPr>
            <w:r w:rsidRPr="009C1B33">
              <w:rPr>
                <w:b/>
              </w:rPr>
              <w:t xml:space="preserve">hod. </w:t>
            </w:r>
          </w:p>
        </w:tc>
        <w:tc>
          <w:tcPr>
            <w:tcW w:w="816" w:type="dxa"/>
          </w:tcPr>
          <w:p w14:paraId="47B0ED40" w14:textId="77777777" w:rsidR="00231452" w:rsidRPr="009C1B33" w:rsidRDefault="00231452" w:rsidP="00157A90">
            <w:pPr>
              <w:jc w:val="both"/>
            </w:pPr>
            <w:r w:rsidRPr="009C1B33">
              <w:t>39</w:t>
            </w:r>
          </w:p>
        </w:tc>
        <w:tc>
          <w:tcPr>
            <w:tcW w:w="2156" w:type="dxa"/>
            <w:shd w:val="clear" w:color="auto" w:fill="F7CAAC"/>
          </w:tcPr>
          <w:p w14:paraId="698A8D9C" w14:textId="77777777" w:rsidR="00231452" w:rsidRPr="009C1B33" w:rsidRDefault="00231452" w:rsidP="00157A90">
            <w:pPr>
              <w:jc w:val="both"/>
              <w:rPr>
                <w:b/>
              </w:rPr>
            </w:pPr>
            <w:r w:rsidRPr="009C1B33">
              <w:rPr>
                <w:b/>
              </w:rPr>
              <w:t>kreditů</w:t>
            </w:r>
          </w:p>
        </w:tc>
        <w:tc>
          <w:tcPr>
            <w:tcW w:w="1207" w:type="dxa"/>
            <w:gridSpan w:val="2"/>
          </w:tcPr>
          <w:p w14:paraId="03677FF4" w14:textId="77777777" w:rsidR="00231452" w:rsidRPr="009C1B33" w:rsidRDefault="00231452" w:rsidP="00157A90">
            <w:pPr>
              <w:jc w:val="both"/>
            </w:pPr>
            <w:r w:rsidRPr="009C1B33">
              <w:t>4</w:t>
            </w:r>
          </w:p>
        </w:tc>
      </w:tr>
      <w:tr w:rsidR="00231452" w14:paraId="4D6EF8E6" w14:textId="77777777" w:rsidTr="00157A90">
        <w:tc>
          <w:tcPr>
            <w:tcW w:w="3086" w:type="dxa"/>
            <w:shd w:val="clear" w:color="auto" w:fill="F7CAAC"/>
          </w:tcPr>
          <w:p w14:paraId="21BB9F95" w14:textId="77777777" w:rsidR="00231452" w:rsidRPr="009C1B33" w:rsidRDefault="00231452" w:rsidP="00157A90">
            <w:pPr>
              <w:jc w:val="both"/>
              <w:rPr>
                <w:b/>
              </w:rPr>
            </w:pPr>
            <w:r w:rsidRPr="009C1B33">
              <w:rPr>
                <w:b/>
              </w:rPr>
              <w:t>Prerekvizity, korekvizity, ekvivalence</w:t>
            </w:r>
          </w:p>
        </w:tc>
        <w:tc>
          <w:tcPr>
            <w:tcW w:w="6769" w:type="dxa"/>
            <w:gridSpan w:val="7"/>
          </w:tcPr>
          <w:p w14:paraId="35E5D6D2" w14:textId="77777777" w:rsidR="00231452" w:rsidRPr="009C1B33" w:rsidRDefault="00231452" w:rsidP="00157A90">
            <w:pPr>
              <w:jc w:val="both"/>
            </w:pPr>
            <w:r w:rsidRPr="009C1B33">
              <w:t>Ekvivalence (Ekonometrie)</w:t>
            </w:r>
          </w:p>
        </w:tc>
      </w:tr>
      <w:tr w:rsidR="00231452" w14:paraId="489F1AA2" w14:textId="77777777" w:rsidTr="00157A90">
        <w:tc>
          <w:tcPr>
            <w:tcW w:w="3086" w:type="dxa"/>
            <w:shd w:val="clear" w:color="auto" w:fill="F7CAAC"/>
          </w:tcPr>
          <w:p w14:paraId="354F7BC1" w14:textId="77777777" w:rsidR="00231452" w:rsidRPr="009C1B33" w:rsidRDefault="00231452" w:rsidP="00157A90">
            <w:pPr>
              <w:jc w:val="both"/>
              <w:rPr>
                <w:b/>
              </w:rPr>
            </w:pPr>
            <w:r w:rsidRPr="009C1B33">
              <w:rPr>
                <w:b/>
              </w:rPr>
              <w:t>Způsob ověření studijních výsledků</w:t>
            </w:r>
          </w:p>
        </w:tc>
        <w:tc>
          <w:tcPr>
            <w:tcW w:w="3406" w:type="dxa"/>
            <w:gridSpan w:val="4"/>
          </w:tcPr>
          <w:p w14:paraId="454B59AE" w14:textId="77777777" w:rsidR="00231452" w:rsidRPr="009C1B33" w:rsidRDefault="00231452" w:rsidP="00157A90">
            <w:pPr>
              <w:jc w:val="both"/>
            </w:pPr>
            <w:r>
              <w:t>k</w:t>
            </w:r>
            <w:r w:rsidRPr="009C1B33">
              <w:t>lasifikovaný zápočet</w:t>
            </w:r>
          </w:p>
        </w:tc>
        <w:tc>
          <w:tcPr>
            <w:tcW w:w="2156" w:type="dxa"/>
            <w:shd w:val="clear" w:color="auto" w:fill="F7CAAC"/>
          </w:tcPr>
          <w:p w14:paraId="76BC3562" w14:textId="77777777" w:rsidR="00231452" w:rsidRPr="009C1B33" w:rsidRDefault="00231452" w:rsidP="00157A90">
            <w:pPr>
              <w:jc w:val="both"/>
              <w:rPr>
                <w:b/>
              </w:rPr>
            </w:pPr>
            <w:r w:rsidRPr="009C1B33">
              <w:rPr>
                <w:b/>
              </w:rPr>
              <w:t>Forma výuky</w:t>
            </w:r>
          </w:p>
        </w:tc>
        <w:tc>
          <w:tcPr>
            <w:tcW w:w="1207" w:type="dxa"/>
            <w:gridSpan w:val="2"/>
          </w:tcPr>
          <w:p w14:paraId="2D58F441" w14:textId="77777777" w:rsidR="00231452" w:rsidRPr="009C1B33" w:rsidRDefault="00231452" w:rsidP="00157A90">
            <w:pPr>
              <w:jc w:val="both"/>
            </w:pPr>
            <w:r>
              <w:t>p</w:t>
            </w:r>
            <w:r w:rsidRPr="009C1B33">
              <w:t>řednáška, cvičení</w:t>
            </w:r>
          </w:p>
        </w:tc>
      </w:tr>
      <w:tr w:rsidR="00231452" w14:paraId="2C8F08C8" w14:textId="77777777" w:rsidTr="00157A90">
        <w:tc>
          <w:tcPr>
            <w:tcW w:w="3086" w:type="dxa"/>
            <w:shd w:val="clear" w:color="auto" w:fill="F7CAAC"/>
          </w:tcPr>
          <w:p w14:paraId="1ACD9B76" w14:textId="77777777" w:rsidR="00231452" w:rsidRPr="009C1B33" w:rsidRDefault="00231452" w:rsidP="00157A90">
            <w:pPr>
              <w:jc w:val="both"/>
              <w:rPr>
                <w:b/>
              </w:rPr>
            </w:pPr>
            <w:r w:rsidRPr="009C1B33">
              <w:rPr>
                <w:b/>
              </w:rPr>
              <w:t>Forma způsobu ověření studijních výsledků a další požadavky na studenta</w:t>
            </w:r>
          </w:p>
        </w:tc>
        <w:tc>
          <w:tcPr>
            <w:tcW w:w="6769" w:type="dxa"/>
            <w:gridSpan w:val="7"/>
            <w:tcBorders>
              <w:bottom w:val="nil"/>
            </w:tcBorders>
          </w:tcPr>
          <w:p w14:paraId="5CD1B2D7" w14:textId="77777777" w:rsidR="00231452" w:rsidRPr="009C1B33" w:rsidRDefault="00231452" w:rsidP="00157A90">
            <w:pPr>
              <w:jc w:val="both"/>
            </w:pPr>
            <w:r w:rsidRPr="009C1B33">
              <w:t>Způsob zakončení – klasifikovaný zápočet</w:t>
            </w:r>
          </w:p>
          <w:p w14:paraId="73C6CC0D" w14:textId="77777777" w:rsidR="00231452" w:rsidRPr="009C1B33" w:rsidRDefault="00231452" w:rsidP="00157A90">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231452" w14:paraId="617432CA" w14:textId="77777777" w:rsidTr="00157A90">
        <w:trPr>
          <w:trHeight w:val="228"/>
        </w:trPr>
        <w:tc>
          <w:tcPr>
            <w:tcW w:w="9855" w:type="dxa"/>
            <w:gridSpan w:val="8"/>
            <w:tcBorders>
              <w:top w:val="nil"/>
            </w:tcBorders>
          </w:tcPr>
          <w:p w14:paraId="0650B674" w14:textId="77777777" w:rsidR="00231452" w:rsidRPr="009C1B33" w:rsidRDefault="00231452" w:rsidP="00157A90">
            <w:pPr>
              <w:jc w:val="both"/>
            </w:pPr>
          </w:p>
        </w:tc>
      </w:tr>
      <w:tr w:rsidR="00231452" w14:paraId="54B83B74" w14:textId="77777777" w:rsidTr="00157A90">
        <w:trPr>
          <w:trHeight w:val="197"/>
        </w:trPr>
        <w:tc>
          <w:tcPr>
            <w:tcW w:w="3086" w:type="dxa"/>
            <w:tcBorders>
              <w:top w:val="nil"/>
            </w:tcBorders>
            <w:shd w:val="clear" w:color="auto" w:fill="F7CAAC"/>
          </w:tcPr>
          <w:p w14:paraId="41CD677E" w14:textId="77777777" w:rsidR="00231452" w:rsidRPr="009C1B33" w:rsidRDefault="00231452" w:rsidP="00157A90">
            <w:pPr>
              <w:jc w:val="both"/>
              <w:rPr>
                <w:b/>
              </w:rPr>
            </w:pPr>
            <w:r w:rsidRPr="009C1B33">
              <w:rPr>
                <w:b/>
              </w:rPr>
              <w:t>Garant předmětu</w:t>
            </w:r>
          </w:p>
        </w:tc>
        <w:tc>
          <w:tcPr>
            <w:tcW w:w="6769" w:type="dxa"/>
            <w:gridSpan w:val="7"/>
            <w:tcBorders>
              <w:top w:val="nil"/>
            </w:tcBorders>
          </w:tcPr>
          <w:p w14:paraId="00082D23" w14:textId="77777777" w:rsidR="00231452" w:rsidRPr="009C1B33" w:rsidRDefault="00231452" w:rsidP="00157A90">
            <w:pPr>
              <w:jc w:val="both"/>
            </w:pPr>
            <w:r w:rsidRPr="009C1B33">
              <w:t>Ing. Lubor Homolka, Ph.D.</w:t>
            </w:r>
          </w:p>
        </w:tc>
      </w:tr>
      <w:tr w:rsidR="00231452" w14:paraId="0B595971" w14:textId="77777777" w:rsidTr="00157A90">
        <w:trPr>
          <w:trHeight w:val="243"/>
        </w:trPr>
        <w:tc>
          <w:tcPr>
            <w:tcW w:w="3086" w:type="dxa"/>
            <w:tcBorders>
              <w:top w:val="nil"/>
            </w:tcBorders>
            <w:shd w:val="clear" w:color="auto" w:fill="F7CAAC"/>
          </w:tcPr>
          <w:p w14:paraId="3ACDC3A2" w14:textId="77777777" w:rsidR="00231452" w:rsidRPr="009C1B33" w:rsidRDefault="00231452" w:rsidP="00157A90">
            <w:pPr>
              <w:jc w:val="both"/>
              <w:rPr>
                <w:b/>
              </w:rPr>
            </w:pPr>
            <w:r w:rsidRPr="009C1B33">
              <w:rPr>
                <w:b/>
              </w:rPr>
              <w:t>Zapojení garanta do výuky předmětu</w:t>
            </w:r>
          </w:p>
        </w:tc>
        <w:tc>
          <w:tcPr>
            <w:tcW w:w="6769" w:type="dxa"/>
            <w:gridSpan w:val="7"/>
            <w:tcBorders>
              <w:top w:val="nil"/>
            </w:tcBorders>
          </w:tcPr>
          <w:p w14:paraId="02D6F3F3" w14:textId="77777777" w:rsidR="00231452" w:rsidRPr="009C1B33" w:rsidRDefault="00231452" w:rsidP="00157A90">
            <w:pPr>
              <w:jc w:val="both"/>
            </w:pPr>
            <w:r w:rsidRPr="00F60B61">
              <w:t xml:space="preserve">Garant se </w:t>
            </w:r>
            <w:r>
              <w:t>podílí na přednášení v rozsahu 6</w:t>
            </w:r>
            <w:r w:rsidRPr="00F60B61">
              <w:t>0 %, dále stanovuje koncepci cvičení a dohlíží na jejich jednotné vedení.</w:t>
            </w:r>
          </w:p>
        </w:tc>
      </w:tr>
      <w:tr w:rsidR="00231452" w14:paraId="0E24C91E" w14:textId="77777777" w:rsidTr="00157A90">
        <w:tc>
          <w:tcPr>
            <w:tcW w:w="3086" w:type="dxa"/>
            <w:shd w:val="clear" w:color="auto" w:fill="F7CAAC"/>
          </w:tcPr>
          <w:p w14:paraId="7DC90550" w14:textId="77777777" w:rsidR="00231452" w:rsidRPr="009C1B33" w:rsidRDefault="00231452" w:rsidP="00157A90">
            <w:pPr>
              <w:jc w:val="both"/>
              <w:rPr>
                <w:b/>
              </w:rPr>
            </w:pPr>
            <w:r w:rsidRPr="009C1B33">
              <w:rPr>
                <w:b/>
              </w:rPr>
              <w:t>Vyučující</w:t>
            </w:r>
          </w:p>
        </w:tc>
        <w:tc>
          <w:tcPr>
            <w:tcW w:w="6769" w:type="dxa"/>
            <w:gridSpan w:val="7"/>
            <w:tcBorders>
              <w:bottom w:val="nil"/>
            </w:tcBorders>
          </w:tcPr>
          <w:p w14:paraId="23DDC6EA" w14:textId="77777777" w:rsidR="00231452" w:rsidRPr="009C1B33" w:rsidRDefault="00231452" w:rsidP="00157A90">
            <w:pPr>
              <w:jc w:val="both"/>
            </w:pPr>
            <w:r w:rsidRPr="00F60B61">
              <w:t>Ing. Lubor Homolka, Ph.D. – přednášky (</w:t>
            </w:r>
            <w:r>
              <w:t>6</w:t>
            </w:r>
            <w:r w:rsidRPr="00F60B61">
              <w:t>0%)</w:t>
            </w:r>
            <w:r>
              <w:t>, Ing. Ján Dvorský, PhD. – přednášky (40%)</w:t>
            </w:r>
          </w:p>
        </w:tc>
      </w:tr>
      <w:tr w:rsidR="00231452" w14:paraId="35FF2737" w14:textId="77777777" w:rsidTr="00157A90">
        <w:trPr>
          <w:trHeight w:val="78"/>
        </w:trPr>
        <w:tc>
          <w:tcPr>
            <w:tcW w:w="9855" w:type="dxa"/>
            <w:gridSpan w:val="8"/>
            <w:tcBorders>
              <w:top w:val="nil"/>
            </w:tcBorders>
          </w:tcPr>
          <w:p w14:paraId="344429AA" w14:textId="77777777" w:rsidR="00231452" w:rsidRPr="009C1B33" w:rsidRDefault="00231452" w:rsidP="00157A90">
            <w:pPr>
              <w:jc w:val="both"/>
            </w:pPr>
          </w:p>
        </w:tc>
      </w:tr>
      <w:tr w:rsidR="00231452" w14:paraId="1D532F8D" w14:textId="77777777" w:rsidTr="00157A90">
        <w:tc>
          <w:tcPr>
            <w:tcW w:w="3086" w:type="dxa"/>
            <w:shd w:val="clear" w:color="auto" w:fill="F7CAAC"/>
          </w:tcPr>
          <w:p w14:paraId="18903543" w14:textId="77777777" w:rsidR="00231452" w:rsidRPr="009C1B33" w:rsidRDefault="00231452" w:rsidP="00157A90">
            <w:pPr>
              <w:jc w:val="both"/>
              <w:rPr>
                <w:b/>
              </w:rPr>
            </w:pPr>
            <w:r w:rsidRPr="009C1B33">
              <w:rPr>
                <w:b/>
              </w:rPr>
              <w:t>Stručná anotace předmětu</w:t>
            </w:r>
          </w:p>
        </w:tc>
        <w:tc>
          <w:tcPr>
            <w:tcW w:w="6769" w:type="dxa"/>
            <w:gridSpan w:val="7"/>
            <w:tcBorders>
              <w:bottom w:val="nil"/>
            </w:tcBorders>
          </w:tcPr>
          <w:p w14:paraId="6F57FB5E" w14:textId="77777777" w:rsidR="00231452" w:rsidRPr="009C1B33" w:rsidRDefault="00231452" w:rsidP="00157A90">
            <w:pPr>
              <w:jc w:val="both"/>
            </w:pPr>
          </w:p>
        </w:tc>
      </w:tr>
      <w:tr w:rsidR="00231452" w14:paraId="3A52920D" w14:textId="77777777" w:rsidTr="00157A90">
        <w:trPr>
          <w:trHeight w:val="2338"/>
        </w:trPr>
        <w:tc>
          <w:tcPr>
            <w:tcW w:w="9855" w:type="dxa"/>
            <w:gridSpan w:val="8"/>
            <w:tcBorders>
              <w:top w:val="nil"/>
              <w:bottom w:val="single" w:sz="12" w:space="0" w:color="auto"/>
            </w:tcBorders>
          </w:tcPr>
          <w:p w14:paraId="1B53E501" w14:textId="77777777" w:rsidR="00231452" w:rsidRPr="009C1B33" w:rsidRDefault="00231452" w:rsidP="00157A90">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7C85145A" w14:textId="77777777" w:rsidR="00231452" w:rsidRPr="009C1B33" w:rsidRDefault="00231452" w:rsidP="005961AC">
            <w:pPr>
              <w:pStyle w:val="Odstavecseseznamem"/>
              <w:numPr>
                <w:ilvl w:val="0"/>
                <w:numId w:val="73"/>
              </w:numPr>
              <w:ind w:left="247" w:hanging="247"/>
              <w:jc w:val="both"/>
            </w:pPr>
            <w:r w:rsidRPr="009C1B33">
              <w:t xml:space="preserve">Úvod do historie ekonometrie, historický přehled. </w:t>
            </w:r>
          </w:p>
          <w:p w14:paraId="186ABB5B" w14:textId="77777777" w:rsidR="00231452" w:rsidRPr="009C1B33" w:rsidRDefault="00231452" w:rsidP="005961AC">
            <w:pPr>
              <w:pStyle w:val="Odstavecseseznamem"/>
              <w:numPr>
                <w:ilvl w:val="0"/>
                <w:numId w:val="73"/>
              </w:numPr>
              <w:ind w:left="247" w:hanging="247"/>
              <w:jc w:val="both"/>
            </w:pPr>
            <w:r w:rsidRPr="009C1B33">
              <w:t>Proces návrhu modelu a jeho ověřování. Typ dat, kódování kvalitativních proměnných, reparametrizace obecného modelu.</w:t>
            </w:r>
          </w:p>
          <w:p w14:paraId="51A252DF" w14:textId="77777777" w:rsidR="00231452" w:rsidRPr="009C1B33" w:rsidRDefault="00231452" w:rsidP="005961AC">
            <w:pPr>
              <w:pStyle w:val="Odstavecseseznamem"/>
              <w:numPr>
                <w:ilvl w:val="0"/>
                <w:numId w:val="73"/>
              </w:numPr>
              <w:ind w:left="247" w:hanging="247"/>
              <w:jc w:val="both"/>
            </w:pPr>
            <w:r w:rsidRPr="009C1B33">
              <w:t>Typy regresních funkcí. Metody odhadu regresních parametrů funkcí.</w:t>
            </w:r>
          </w:p>
          <w:p w14:paraId="5B52136C" w14:textId="77777777" w:rsidR="00231452" w:rsidRPr="009C1B33" w:rsidRDefault="00231452" w:rsidP="005961AC">
            <w:pPr>
              <w:pStyle w:val="Odstavecseseznamem"/>
              <w:numPr>
                <w:ilvl w:val="0"/>
                <w:numId w:val="73"/>
              </w:numPr>
              <w:ind w:left="247" w:hanging="247"/>
              <w:jc w:val="both"/>
            </w:pPr>
            <w:r w:rsidRPr="009C1B33">
              <w:t>Statistická verifikace modelu na základě statistických hypotéz a dalších indikátorů.</w:t>
            </w:r>
          </w:p>
          <w:p w14:paraId="76BFEAFA" w14:textId="77777777" w:rsidR="00231452" w:rsidRPr="009C1B33" w:rsidRDefault="00231452" w:rsidP="005961AC">
            <w:pPr>
              <w:pStyle w:val="Odstavecseseznamem"/>
              <w:numPr>
                <w:ilvl w:val="0"/>
                <w:numId w:val="73"/>
              </w:numPr>
              <w:ind w:left="247" w:hanging="247"/>
              <w:jc w:val="both"/>
            </w:pPr>
            <w:r w:rsidRPr="009C1B33">
              <w:t>Empirická analýza základních mikro- a makro-ekonomických modelů.</w:t>
            </w:r>
          </w:p>
          <w:p w14:paraId="3BA6635E" w14:textId="77777777" w:rsidR="00231452" w:rsidRPr="009C1B33" w:rsidRDefault="00231452" w:rsidP="005961AC">
            <w:pPr>
              <w:pStyle w:val="Odstavecseseznamem"/>
              <w:numPr>
                <w:ilvl w:val="0"/>
                <w:numId w:val="73"/>
              </w:numPr>
              <w:ind w:left="247" w:hanging="247"/>
              <w:jc w:val="both"/>
            </w:pPr>
            <w:r w:rsidRPr="009C1B33">
              <w:t>Dekompoziční přístup k časovým řadám. Sezónní očišťování.</w:t>
            </w:r>
          </w:p>
          <w:p w14:paraId="793EF260" w14:textId="77777777" w:rsidR="00231452" w:rsidRPr="009C1B33" w:rsidRDefault="00231452" w:rsidP="005961AC">
            <w:pPr>
              <w:pStyle w:val="Odstavecseseznamem"/>
              <w:numPr>
                <w:ilvl w:val="0"/>
                <w:numId w:val="73"/>
              </w:numPr>
              <w:ind w:left="247" w:hanging="247"/>
              <w:jc w:val="both"/>
            </w:pPr>
            <w:r w:rsidRPr="009C1B33">
              <w:t>Filtry a další metody vyhlazování časových řad.</w:t>
            </w:r>
          </w:p>
          <w:p w14:paraId="7EE535EC" w14:textId="77777777" w:rsidR="00231452" w:rsidRPr="009C1B33" w:rsidRDefault="00231452" w:rsidP="005961AC">
            <w:pPr>
              <w:pStyle w:val="Odstavecseseznamem"/>
              <w:numPr>
                <w:ilvl w:val="0"/>
                <w:numId w:val="73"/>
              </w:numPr>
              <w:ind w:left="247" w:hanging="247"/>
              <w:jc w:val="both"/>
            </w:pPr>
            <w:r w:rsidRPr="009C1B33">
              <w:t>Analýza reziduální složky ekonometrického modelu. Ekonometrická verifikace modelu a důsledky porušení předpokladů.</w:t>
            </w:r>
          </w:p>
        </w:tc>
      </w:tr>
      <w:tr w:rsidR="00231452" w14:paraId="7CC65D4D" w14:textId="77777777" w:rsidTr="00157A90">
        <w:trPr>
          <w:trHeight w:val="265"/>
        </w:trPr>
        <w:tc>
          <w:tcPr>
            <w:tcW w:w="3653" w:type="dxa"/>
            <w:gridSpan w:val="2"/>
            <w:tcBorders>
              <w:top w:val="nil"/>
            </w:tcBorders>
            <w:shd w:val="clear" w:color="auto" w:fill="F7CAAC"/>
          </w:tcPr>
          <w:p w14:paraId="0CB9C52F" w14:textId="77777777" w:rsidR="00231452" w:rsidRPr="009C1B33" w:rsidRDefault="00231452" w:rsidP="00157A90">
            <w:pPr>
              <w:jc w:val="both"/>
            </w:pPr>
            <w:r w:rsidRPr="009C1B33">
              <w:rPr>
                <w:b/>
              </w:rPr>
              <w:t>Studijní literatura a studijní pomůcky</w:t>
            </w:r>
          </w:p>
        </w:tc>
        <w:tc>
          <w:tcPr>
            <w:tcW w:w="6202" w:type="dxa"/>
            <w:gridSpan w:val="6"/>
            <w:tcBorders>
              <w:top w:val="nil"/>
              <w:bottom w:val="nil"/>
            </w:tcBorders>
          </w:tcPr>
          <w:p w14:paraId="4DCE41FD" w14:textId="77777777" w:rsidR="00231452" w:rsidRPr="009C1B33" w:rsidRDefault="00231452" w:rsidP="00157A90">
            <w:pPr>
              <w:jc w:val="both"/>
            </w:pPr>
          </w:p>
        </w:tc>
      </w:tr>
      <w:tr w:rsidR="00231452" w14:paraId="2FD3F3E4" w14:textId="77777777" w:rsidTr="00157A90">
        <w:trPr>
          <w:trHeight w:val="1497"/>
        </w:trPr>
        <w:tc>
          <w:tcPr>
            <w:tcW w:w="9855" w:type="dxa"/>
            <w:gridSpan w:val="8"/>
            <w:tcBorders>
              <w:top w:val="nil"/>
            </w:tcBorders>
          </w:tcPr>
          <w:p w14:paraId="60F63D5F" w14:textId="77777777" w:rsidR="00231452" w:rsidRPr="009C1B33" w:rsidRDefault="00231452" w:rsidP="00157A90">
            <w:pPr>
              <w:jc w:val="both"/>
              <w:rPr>
                <w:b/>
              </w:rPr>
            </w:pPr>
            <w:r w:rsidRPr="009C1B33">
              <w:rPr>
                <w:b/>
              </w:rPr>
              <w:t>Povinná literatura</w:t>
            </w:r>
          </w:p>
          <w:p w14:paraId="619D3CA7" w14:textId="77777777" w:rsidR="00231452" w:rsidRPr="009C1B33" w:rsidRDefault="00231452" w:rsidP="00157A90">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14:paraId="682CB605" w14:textId="77777777" w:rsidR="00231452" w:rsidRPr="009C1B33" w:rsidRDefault="00231452" w:rsidP="00157A90">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35" w:history="1">
              <w:r w:rsidRPr="009C1B33">
                <w:rPr>
                  <w:rStyle w:val="Hypertextovodkaz"/>
                  <w:rFonts w:eastAsia="Calibri"/>
                </w:rPr>
                <w:t>http://wwwbcf.usc.edu/~gareth/ISL/</w:t>
              </w:r>
            </w:hyperlink>
            <w:r w:rsidRPr="009C1B33">
              <w:rPr>
                <w:rStyle w:val="Hypertextovodkaz"/>
                <w:rFonts w:eastAsia="Calibri"/>
              </w:rPr>
              <w:t>.</w:t>
            </w:r>
          </w:p>
          <w:p w14:paraId="164FD87A" w14:textId="77777777" w:rsidR="00231452" w:rsidRPr="009C1B33" w:rsidRDefault="00231452" w:rsidP="00157A90">
            <w:pPr>
              <w:jc w:val="both"/>
              <w:rPr>
                <w:b/>
              </w:rPr>
            </w:pPr>
            <w:r w:rsidRPr="009C1B33">
              <w:rPr>
                <w:b/>
              </w:rPr>
              <w:t>Doporučená literatura</w:t>
            </w:r>
          </w:p>
          <w:p w14:paraId="10308110" w14:textId="77777777" w:rsidR="00231452" w:rsidRPr="009C1B33" w:rsidRDefault="00231452" w:rsidP="00157A90">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231452" w14:paraId="4A7E5279"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404AB1" w14:textId="77777777" w:rsidR="00231452" w:rsidRPr="009C1B33" w:rsidRDefault="00231452" w:rsidP="00157A90">
            <w:pPr>
              <w:jc w:val="center"/>
              <w:rPr>
                <w:b/>
              </w:rPr>
            </w:pPr>
            <w:r w:rsidRPr="009C1B33">
              <w:rPr>
                <w:b/>
              </w:rPr>
              <w:t>Informace ke kombinované nebo distanční formě</w:t>
            </w:r>
          </w:p>
        </w:tc>
      </w:tr>
      <w:tr w:rsidR="00231452" w14:paraId="1CC880CF" w14:textId="77777777" w:rsidTr="00157A90">
        <w:tc>
          <w:tcPr>
            <w:tcW w:w="4787" w:type="dxa"/>
            <w:gridSpan w:val="3"/>
            <w:tcBorders>
              <w:top w:val="single" w:sz="2" w:space="0" w:color="auto"/>
            </w:tcBorders>
            <w:shd w:val="clear" w:color="auto" w:fill="F7CAAC"/>
          </w:tcPr>
          <w:p w14:paraId="6B2ED4A1" w14:textId="77777777" w:rsidR="00231452" w:rsidRPr="009C1B33" w:rsidRDefault="00231452" w:rsidP="00157A90">
            <w:pPr>
              <w:jc w:val="both"/>
            </w:pPr>
            <w:r w:rsidRPr="009C1B33">
              <w:rPr>
                <w:b/>
              </w:rPr>
              <w:t>Rozsah konzultací (soustředění)</w:t>
            </w:r>
          </w:p>
        </w:tc>
        <w:tc>
          <w:tcPr>
            <w:tcW w:w="889" w:type="dxa"/>
            <w:tcBorders>
              <w:top w:val="single" w:sz="2" w:space="0" w:color="auto"/>
            </w:tcBorders>
          </w:tcPr>
          <w:p w14:paraId="7EA01B2C" w14:textId="77777777" w:rsidR="00231452" w:rsidRPr="009C1B33" w:rsidRDefault="00231452" w:rsidP="00157A90">
            <w:pPr>
              <w:jc w:val="both"/>
            </w:pPr>
            <w:r w:rsidRPr="009C1B33">
              <w:t>15</w:t>
            </w:r>
          </w:p>
        </w:tc>
        <w:tc>
          <w:tcPr>
            <w:tcW w:w="4179" w:type="dxa"/>
            <w:gridSpan w:val="4"/>
            <w:tcBorders>
              <w:top w:val="single" w:sz="2" w:space="0" w:color="auto"/>
            </w:tcBorders>
            <w:shd w:val="clear" w:color="auto" w:fill="F7CAAC"/>
          </w:tcPr>
          <w:p w14:paraId="5F3F5C65" w14:textId="77777777" w:rsidR="00231452" w:rsidRPr="009C1B33" w:rsidRDefault="00231452" w:rsidP="00157A90">
            <w:pPr>
              <w:jc w:val="both"/>
              <w:rPr>
                <w:b/>
              </w:rPr>
            </w:pPr>
            <w:r w:rsidRPr="009C1B33">
              <w:rPr>
                <w:b/>
              </w:rPr>
              <w:t xml:space="preserve">hodin </w:t>
            </w:r>
          </w:p>
        </w:tc>
      </w:tr>
      <w:tr w:rsidR="00231452" w14:paraId="1AF10C3C" w14:textId="77777777" w:rsidTr="00157A90">
        <w:tc>
          <w:tcPr>
            <w:tcW w:w="9855" w:type="dxa"/>
            <w:gridSpan w:val="8"/>
            <w:shd w:val="clear" w:color="auto" w:fill="F7CAAC"/>
          </w:tcPr>
          <w:p w14:paraId="5302512D" w14:textId="77777777" w:rsidR="00231452" w:rsidRPr="009C1B33" w:rsidRDefault="00231452" w:rsidP="00157A90">
            <w:pPr>
              <w:jc w:val="both"/>
              <w:rPr>
                <w:b/>
              </w:rPr>
            </w:pPr>
            <w:r w:rsidRPr="009C1B33">
              <w:rPr>
                <w:b/>
              </w:rPr>
              <w:t>Informace o způsobu kontaktu s vyučujícím</w:t>
            </w:r>
          </w:p>
        </w:tc>
      </w:tr>
      <w:tr w:rsidR="00231452" w14:paraId="3A90F149" w14:textId="77777777" w:rsidTr="00157A90">
        <w:trPr>
          <w:trHeight w:val="665"/>
        </w:trPr>
        <w:tc>
          <w:tcPr>
            <w:tcW w:w="9855" w:type="dxa"/>
            <w:gridSpan w:val="8"/>
          </w:tcPr>
          <w:p w14:paraId="2C6F07F4" w14:textId="77777777" w:rsidR="00231452" w:rsidRPr="009C1B33" w:rsidRDefault="00231452" w:rsidP="00157A90">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854899"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57A90" w14:paraId="1A7993A6" w14:textId="77777777" w:rsidTr="00157A90">
        <w:tc>
          <w:tcPr>
            <w:tcW w:w="9855" w:type="dxa"/>
            <w:gridSpan w:val="8"/>
            <w:tcBorders>
              <w:bottom w:val="double" w:sz="4" w:space="0" w:color="auto"/>
            </w:tcBorders>
            <w:shd w:val="clear" w:color="auto" w:fill="BDD6EE"/>
          </w:tcPr>
          <w:p w14:paraId="453EEF92" w14:textId="77777777" w:rsidR="00157A90" w:rsidRDefault="00157A90" w:rsidP="00157A90">
            <w:pPr>
              <w:jc w:val="both"/>
              <w:rPr>
                <w:b/>
                <w:sz w:val="28"/>
              </w:rPr>
            </w:pPr>
            <w:r>
              <w:br w:type="page"/>
            </w:r>
            <w:r>
              <w:rPr>
                <w:b/>
                <w:sz w:val="28"/>
              </w:rPr>
              <w:t>B-III – Charakteristika studijního předmětu</w:t>
            </w:r>
          </w:p>
        </w:tc>
      </w:tr>
      <w:tr w:rsidR="00157A90" w14:paraId="4BCBE89B" w14:textId="77777777" w:rsidTr="00157A90">
        <w:tc>
          <w:tcPr>
            <w:tcW w:w="3086" w:type="dxa"/>
            <w:tcBorders>
              <w:top w:val="double" w:sz="4" w:space="0" w:color="auto"/>
            </w:tcBorders>
            <w:shd w:val="clear" w:color="auto" w:fill="F7CAAC"/>
          </w:tcPr>
          <w:p w14:paraId="45221874" w14:textId="77777777" w:rsidR="00157A90" w:rsidRPr="0075086B" w:rsidRDefault="00157A90" w:rsidP="00157A90">
            <w:pPr>
              <w:jc w:val="both"/>
              <w:rPr>
                <w:b/>
              </w:rPr>
            </w:pPr>
            <w:r w:rsidRPr="0075086B">
              <w:rPr>
                <w:b/>
              </w:rPr>
              <w:t>Název studijního předmětu</w:t>
            </w:r>
          </w:p>
        </w:tc>
        <w:tc>
          <w:tcPr>
            <w:tcW w:w="6769" w:type="dxa"/>
            <w:gridSpan w:val="7"/>
            <w:tcBorders>
              <w:top w:val="double" w:sz="4" w:space="0" w:color="auto"/>
            </w:tcBorders>
          </w:tcPr>
          <w:p w14:paraId="4810E91D" w14:textId="77777777" w:rsidR="00157A90" w:rsidRPr="0075086B" w:rsidRDefault="00157A90" w:rsidP="00157A90">
            <w:pPr>
              <w:jc w:val="both"/>
            </w:pPr>
            <w:r>
              <w:t>Statistické nástroje v řízení kvality</w:t>
            </w:r>
          </w:p>
        </w:tc>
      </w:tr>
      <w:tr w:rsidR="00157A90" w14:paraId="0A62B51B" w14:textId="77777777" w:rsidTr="00157A90">
        <w:tc>
          <w:tcPr>
            <w:tcW w:w="3086" w:type="dxa"/>
            <w:shd w:val="clear" w:color="auto" w:fill="F7CAAC"/>
          </w:tcPr>
          <w:p w14:paraId="68A771CD" w14:textId="77777777" w:rsidR="00157A90" w:rsidRPr="0075086B" w:rsidRDefault="00157A90" w:rsidP="00157A90">
            <w:pPr>
              <w:jc w:val="both"/>
              <w:rPr>
                <w:b/>
              </w:rPr>
            </w:pPr>
            <w:r w:rsidRPr="0075086B">
              <w:rPr>
                <w:b/>
              </w:rPr>
              <w:t>Typ předmětu</w:t>
            </w:r>
          </w:p>
        </w:tc>
        <w:tc>
          <w:tcPr>
            <w:tcW w:w="3406" w:type="dxa"/>
            <w:gridSpan w:val="4"/>
          </w:tcPr>
          <w:p w14:paraId="7AC5AA19" w14:textId="77777777" w:rsidR="00157A90" w:rsidRPr="0075086B" w:rsidRDefault="00157A90" w:rsidP="00157A90">
            <w:pPr>
              <w:jc w:val="both"/>
            </w:pPr>
            <w:r>
              <w:t>povinně volitelný „PV</w:t>
            </w:r>
            <w:r w:rsidRPr="0075086B">
              <w:t>“</w:t>
            </w:r>
          </w:p>
        </w:tc>
        <w:tc>
          <w:tcPr>
            <w:tcW w:w="2695" w:type="dxa"/>
            <w:gridSpan w:val="2"/>
            <w:shd w:val="clear" w:color="auto" w:fill="F7CAAC"/>
          </w:tcPr>
          <w:p w14:paraId="0C1B7F1D" w14:textId="77777777" w:rsidR="00157A90" w:rsidRPr="0075086B" w:rsidRDefault="00157A90" w:rsidP="00157A90">
            <w:pPr>
              <w:jc w:val="both"/>
            </w:pPr>
            <w:r w:rsidRPr="0075086B">
              <w:rPr>
                <w:b/>
              </w:rPr>
              <w:t>doporučený ročník / semestr</w:t>
            </w:r>
          </w:p>
        </w:tc>
        <w:tc>
          <w:tcPr>
            <w:tcW w:w="668" w:type="dxa"/>
          </w:tcPr>
          <w:p w14:paraId="15E84318" w14:textId="77777777" w:rsidR="00157A90" w:rsidRPr="0075086B" w:rsidRDefault="00157A90" w:rsidP="00157A90">
            <w:pPr>
              <w:jc w:val="both"/>
            </w:pPr>
            <w:r>
              <w:t xml:space="preserve">2 </w:t>
            </w:r>
            <w:r w:rsidRPr="0075086B">
              <w:t>/</w:t>
            </w:r>
            <w:r>
              <w:t xml:space="preserve"> </w:t>
            </w:r>
            <w:r w:rsidRPr="0075086B">
              <w:t>Z</w:t>
            </w:r>
          </w:p>
        </w:tc>
      </w:tr>
      <w:tr w:rsidR="00157A90" w14:paraId="5652BF55" w14:textId="77777777" w:rsidTr="00157A90">
        <w:tc>
          <w:tcPr>
            <w:tcW w:w="3086" w:type="dxa"/>
            <w:shd w:val="clear" w:color="auto" w:fill="F7CAAC"/>
          </w:tcPr>
          <w:p w14:paraId="07CA87EE" w14:textId="77777777" w:rsidR="00157A90" w:rsidRPr="0075086B" w:rsidRDefault="00157A90" w:rsidP="00157A90">
            <w:pPr>
              <w:jc w:val="both"/>
              <w:rPr>
                <w:b/>
              </w:rPr>
            </w:pPr>
            <w:r w:rsidRPr="0075086B">
              <w:rPr>
                <w:b/>
              </w:rPr>
              <w:t>Rozsah studijního předmětu</w:t>
            </w:r>
          </w:p>
        </w:tc>
        <w:tc>
          <w:tcPr>
            <w:tcW w:w="1701" w:type="dxa"/>
            <w:gridSpan w:val="2"/>
          </w:tcPr>
          <w:p w14:paraId="7FCD74FF" w14:textId="77777777" w:rsidR="00157A90" w:rsidRPr="0075086B" w:rsidRDefault="00157A90" w:rsidP="00157A90">
            <w:pPr>
              <w:jc w:val="both"/>
            </w:pPr>
            <w:r>
              <w:t>26c</w:t>
            </w:r>
          </w:p>
        </w:tc>
        <w:tc>
          <w:tcPr>
            <w:tcW w:w="889" w:type="dxa"/>
            <w:shd w:val="clear" w:color="auto" w:fill="F7CAAC"/>
          </w:tcPr>
          <w:p w14:paraId="080E5C0B" w14:textId="77777777" w:rsidR="00157A90" w:rsidRPr="0075086B" w:rsidRDefault="00157A90" w:rsidP="00157A90">
            <w:pPr>
              <w:jc w:val="both"/>
              <w:rPr>
                <w:b/>
              </w:rPr>
            </w:pPr>
            <w:r w:rsidRPr="0075086B">
              <w:rPr>
                <w:b/>
              </w:rPr>
              <w:t xml:space="preserve">hod. </w:t>
            </w:r>
          </w:p>
        </w:tc>
        <w:tc>
          <w:tcPr>
            <w:tcW w:w="816" w:type="dxa"/>
          </w:tcPr>
          <w:p w14:paraId="29EDB9C9" w14:textId="77777777" w:rsidR="00157A90" w:rsidRPr="0075086B" w:rsidRDefault="00157A90" w:rsidP="00157A90">
            <w:pPr>
              <w:jc w:val="both"/>
            </w:pPr>
            <w:r>
              <w:t>26</w:t>
            </w:r>
          </w:p>
        </w:tc>
        <w:tc>
          <w:tcPr>
            <w:tcW w:w="2156" w:type="dxa"/>
            <w:shd w:val="clear" w:color="auto" w:fill="F7CAAC"/>
          </w:tcPr>
          <w:p w14:paraId="1FFD18CE" w14:textId="77777777" w:rsidR="00157A90" w:rsidRPr="0075086B" w:rsidRDefault="00157A90" w:rsidP="00157A90">
            <w:pPr>
              <w:jc w:val="both"/>
              <w:rPr>
                <w:b/>
              </w:rPr>
            </w:pPr>
            <w:r w:rsidRPr="0075086B">
              <w:rPr>
                <w:b/>
              </w:rPr>
              <w:t>kreditů</w:t>
            </w:r>
          </w:p>
        </w:tc>
        <w:tc>
          <w:tcPr>
            <w:tcW w:w="1207" w:type="dxa"/>
            <w:gridSpan w:val="2"/>
          </w:tcPr>
          <w:p w14:paraId="4BAD66EF" w14:textId="77777777" w:rsidR="00157A90" w:rsidRPr="0075086B" w:rsidRDefault="00157A90" w:rsidP="00157A90">
            <w:pPr>
              <w:jc w:val="both"/>
            </w:pPr>
            <w:r>
              <w:t>3</w:t>
            </w:r>
          </w:p>
        </w:tc>
      </w:tr>
      <w:tr w:rsidR="00157A90" w14:paraId="77B588F7" w14:textId="77777777" w:rsidTr="00157A90">
        <w:tc>
          <w:tcPr>
            <w:tcW w:w="3086" w:type="dxa"/>
            <w:shd w:val="clear" w:color="auto" w:fill="F7CAAC"/>
          </w:tcPr>
          <w:p w14:paraId="3F82F7EC" w14:textId="77777777" w:rsidR="00157A90" w:rsidRPr="0075086B" w:rsidRDefault="00157A90" w:rsidP="00157A90">
            <w:pPr>
              <w:jc w:val="both"/>
              <w:rPr>
                <w:b/>
              </w:rPr>
            </w:pPr>
            <w:r w:rsidRPr="0075086B">
              <w:rPr>
                <w:b/>
              </w:rPr>
              <w:t>Prerekvizity, korekvizity, ekvivalence</w:t>
            </w:r>
          </w:p>
        </w:tc>
        <w:tc>
          <w:tcPr>
            <w:tcW w:w="6769" w:type="dxa"/>
            <w:gridSpan w:val="7"/>
          </w:tcPr>
          <w:p w14:paraId="1E6DDC9F" w14:textId="77777777" w:rsidR="00157A90" w:rsidRPr="0075086B" w:rsidRDefault="00157A90" w:rsidP="00157A90">
            <w:pPr>
              <w:jc w:val="both"/>
            </w:pPr>
          </w:p>
        </w:tc>
      </w:tr>
      <w:tr w:rsidR="00157A90" w14:paraId="45463B59" w14:textId="77777777" w:rsidTr="00157A90">
        <w:tc>
          <w:tcPr>
            <w:tcW w:w="3086" w:type="dxa"/>
            <w:shd w:val="clear" w:color="auto" w:fill="F7CAAC"/>
          </w:tcPr>
          <w:p w14:paraId="0A545755" w14:textId="77777777" w:rsidR="00157A90" w:rsidRPr="0075086B" w:rsidRDefault="00157A90" w:rsidP="00157A90">
            <w:pPr>
              <w:jc w:val="both"/>
              <w:rPr>
                <w:b/>
              </w:rPr>
            </w:pPr>
            <w:r w:rsidRPr="0075086B">
              <w:rPr>
                <w:b/>
              </w:rPr>
              <w:t>Způsob ověření studijních výsledků</w:t>
            </w:r>
          </w:p>
        </w:tc>
        <w:tc>
          <w:tcPr>
            <w:tcW w:w="3406" w:type="dxa"/>
            <w:gridSpan w:val="4"/>
          </w:tcPr>
          <w:p w14:paraId="60A7050F" w14:textId="77777777" w:rsidR="00157A90" w:rsidRPr="0075086B" w:rsidRDefault="00157A90" w:rsidP="00157A90">
            <w:pPr>
              <w:jc w:val="both"/>
            </w:pPr>
            <w:r>
              <w:t>k</w:t>
            </w:r>
            <w:r w:rsidRPr="0075086B">
              <w:t>lasifikovaný zápočet</w:t>
            </w:r>
          </w:p>
        </w:tc>
        <w:tc>
          <w:tcPr>
            <w:tcW w:w="2156" w:type="dxa"/>
            <w:shd w:val="clear" w:color="auto" w:fill="F7CAAC"/>
          </w:tcPr>
          <w:p w14:paraId="0279FE99" w14:textId="77777777" w:rsidR="00157A90" w:rsidRPr="0075086B" w:rsidRDefault="00157A90" w:rsidP="00157A90">
            <w:pPr>
              <w:jc w:val="both"/>
              <w:rPr>
                <w:b/>
              </w:rPr>
            </w:pPr>
            <w:r w:rsidRPr="0075086B">
              <w:rPr>
                <w:b/>
              </w:rPr>
              <w:t>Forma výuky</w:t>
            </w:r>
          </w:p>
        </w:tc>
        <w:tc>
          <w:tcPr>
            <w:tcW w:w="1207" w:type="dxa"/>
            <w:gridSpan w:val="2"/>
          </w:tcPr>
          <w:p w14:paraId="1D28E783" w14:textId="77777777" w:rsidR="00157A90" w:rsidRPr="0075086B" w:rsidRDefault="00157A90" w:rsidP="00157A90">
            <w:r>
              <w:t>cvičení</w:t>
            </w:r>
          </w:p>
        </w:tc>
      </w:tr>
      <w:tr w:rsidR="00157A90" w14:paraId="6804A194" w14:textId="77777777" w:rsidTr="00157A90">
        <w:tc>
          <w:tcPr>
            <w:tcW w:w="3086" w:type="dxa"/>
            <w:shd w:val="clear" w:color="auto" w:fill="F7CAAC"/>
          </w:tcPr>
          <w:p w14:paraId="325F9D00" w14:textId="77777777" w:rsidR="00157A90" w:rsidRPr="0075086B" w:rsidRDefault="00157A90" w:rsidP="00157A90">
            <w:pPr>
              <w:jc w:val="both"/>
              <w:rPr>
                <w:b/>
              </w:rPr>
            </w:pPr>
            <w:r w:rsidRPr="0075086B">
              <w:rPr>
                <w:b/>
              </w:rPr>
              <w:t>Forma způsobu ověření studijních výsledků a další požadavky na studenta</w:t>
            </w:r>
          </w:p>
        </w:tc>
        <w:tc>
          <w:tcPr>
            <w:tcW w:w="6769" w:type="dxa"/>
            <w:gridSpan w:val="7"/>
            <w:tcBorders>
              <w:bottom w:val="nil"/>
            </w:tcBorders>
          </w:tcPr>
          <w:p w14:paraId="1916D069" w14:textId="77777777" w:rsidR="00157A90" w:rsidRPr="00982F2E" w:rsidRDefault="00157A90" w:rsidP="00157A90">
            <w:pPr>
              <w:jc w:val="both"/>
            </w:pPr>
            <w:r w:rsidRPr="00982F2E">
              <w:t xml:space="preserve">Způsob zakončení předmětu – klasifikovaný zápočet </w:t>
            </w:r>
          </w:p>
          <w:p w14:paraId="1B460398" w14:textId="77777777" w:rsidR="00157A90" w:rsidRPr="0075086B" w:rsidRDefault="00157A90" w:rsidP="00157A90">
            <w:pPr>
              <w:jc w:val="both"/>
              <w:rPr>
                <w:highlight w:val="yellow"/>
              </w:rPr>
            </w:pPr>
            <w:r w:rsidRPr="00982F2E">
              <w:t xml:space="preserve">Požadavky ke klasifikovanému zápočtu – </w:t>
            </w:r>
            <w:r>
              <w:t xml:space="preserve">80% aktivní účast na cvičeních, zvládnutí zápočtového úkolu prověřujícího schopnost aplikace jednotlivých nástrojů řízení kvality </w:t>
            </w:r>
          </w:p>
        </w:tc>
      </w:tr>
      <w:tr w:rsidR="00157A90" w14:paraId="61190C73" w14:textId="77777777" w:rsidTr="00157A90">
        <w:trPr>
          <w:trHeight w:val="70"/>
        </w:trPr>
        <w:tc>
          <w:tcPr>
            <w:tcW w:w="9855" w:type="dxa"/>
            <w:gridSpan w:val="8"/>
            <w:tcBorders>
              <w:top w:val="nil"/>
            </w:tcBorders>
          </w:tcPr>
          <w:p w14:paraId="14B78FEC" w14:textId="77777777" w:rsidR="00157A90" w:rsidRPr="0075086B" w:rsidRDefault="00157A90" w:rsidP="00157A90">
            <w:pPr>
              <w:jc w:val="both"/>
              <w:rPr>
                <w:highlight w:val="yellow"/>
              </w:rPr>
            </w:pPr>
          </w:p>
        </w:tc>
      </w:tr>
      <w:tr w:rsidR="00157A90" w14:paraId="3240F6F6" w14:textId="77777777" w:rsidTr="00157A90">
        <w:trPr>
          <w:trHeight w:val="197"/>
        </w:trPr>
        <w:tc>
          <w:tcPr>
            <w:tcW w:w="3086" w:type="dxa"/>
            <w:tcBorders>
              <w:top w:val="nil"/>
            </w:tcBorders>
            <w:shd w:val="clear" w:color="auto" w:fill="F7CAAC"/>
          </w:tcPr>
          <w:p w14:paraId="18FF8F11" w14:textId="77777777" w:rsidR="00157A90" w:rsidRPr="0075086B" w:rsidRDefault="00157A90" w:rsidP="00157A90">
            <w:pPr>
              <w:jc w:val="both"/>
              <w:rPr>
                <w:b/>
              </w:rPr>
            </w:pPr>
            <w:r w:rsidRPr="0075086B">
              <w:rPr>
                <w:b/>
              </w:rPr>
              <w:t>Garant předmětu</w:t>
            </w:r>
          </w:p>
        </w:tc>
        <w:tc>
          <w:tcPr>
            <w:tcW w:w="6769" w:type="dxa"/>
            <w:gridSpan w:val="7"/>
            <w:tcBorders>
              <w:top w:val="nil"/>
            </w:tcBorders>
          </w:tcPr>
          <w:p w14:paraId="1F20393F" w14:textId="77777777" w:rsidR="00157A90" w:rsidRPr="0075086B" w:rsidRDefault="00157A90" w:rsidP="00157A90">
            <w:pPr>
              <w:jc w:val="both"/>
            </w:pPr>
            <w:r>
              <w:t>Ing. Lucie Macurová, Ph.D.</w:t>
            </w:r>
          </w:p>
        </w:tc>
      </w:tr>
      <w:tr w:rsidR="00157A90" w14:paraId="15A8E283" w14:textId="77777777" w:rsidTr="00157A90">
        <w:trPr>
          <w:trHeight w:val="243"/>
        </w:trPr>
        <w:tc>
          <w:tcPr>
            <w:tcW w:w="3086" w:type="dxa"/>
            <w:tcBorders>
              <w:top w:val="nil"/>
            </w:tcBorders>
            <w:shd w:val="clear" w:color="auto" w:fill="F7CAAC"/>
          </w:tcPr>
          <w:p w14:paraId="014F0361" w14:textId="77777777" w:rsidR="00157A90" w:rsidRPr="0075086B" w:rsidRDefault="00157A90" w:rsidP="00157A90">
            <w:pPr>
              <w:jc w:val="both"/>
              <w:rPr>
                <w:b/>
              </w:rPr>
            </w:pPr>
            <w:r w:rsidRPr="0075086B">
              <w:rPr>
                <w:b/>
              </w:rPr>
              <w:t>Zapojení garanta do výuky předmětu</w:t>
            </w:r>
          </w:p>
        </w:tc>
        <w:tc>
          <w:tcPr>
            <w:tcW w:w="6769" w:type="dxa"/>
            <w:gridSpan w:val="7"/>
            <w:tcBorders>
              <w:top w:val="nil"/>
            </w:tcBorders>
          </w:tcPr>
          <w:p w14:paraId="4F4142B4" w14:textId="77777777" w:rsidR="00157A90" w:rsidRPr="0075086B" w:rsidRDefault="00157A90" w:rsidP="00157A90">
            <w:pPr>
              <w:jc w:val="both"/>
            </w:pPr>
            <w:r w:rsidRPr="0075086B">
              <w:t xml:space="preserve">Garant se podílí na </w:t>
            </w:r>
            <w:r>
              <w:t>vedení cvičení v plném rozsahu 100%.</w:t>
            </w:r>
          </w:p>
        </w:tc>
      </w:tr>
      <w:tr w:rsidR="00157A90" w14:paraId="1F2E989D" w14:textId="77777777" w:rsidTr="00157A90">
        <w:tc>
          <w:tcPr>
            <w:tcW w:w="3086" w:type="dxa"/>
            <w:shd w:val="clear" w:color="auto" w:fill="F7CAAC"/>
          </w:tcPr>
          <w:p w14:paraId="0B0688D8" w14:textId="77777777" w:rsidR="00157A90" w:rsidRPr="0075086B" w:rsidRDefault="00157A90" w:rsidP="00157A90">
            <w:pPr>
              <w:jc w:val="both"/>
              <w:rPr>
                <w:b/>
              </w:rPr>
            </w:pPr>
            <w:r w:rsidRPr="0075086B">
              <w:rPr>
                <w:b/>
              </w:rPr>
              <w:t>Vyučující</w:t>
            </w:r>
          </w:p>
        </w:tc>
        <w:tc>
          <w:tcPr>
            <w:tcW w:w="6769" w:type="dxa"/>
            <w:gridSpan w:val="7"/>
            <w:tcBorders>
              <w:bottom w:val="nil"/>
            </w:tcBorders>
          </w:tcPr>
          <w:p w14:paraId="14BC845D" w14:textId="77777777" w:rsidR="00157A90" w:rsidRPr="0075086B" w:rsidRDefault="00157A90" w:rsidP="00157A90">
            <w:pPr>
              <w:jc w:val="both"/>
            </w:pPr>
            <w:r>
              <w:t>Ing. Lucie Macurová, Ph.D. – cvičení (100%)</w:t>
            </w:r>
          </w:p>
        </w:tc>
      </w:tr>
      <w:tr w:rsidR="00157A90" w14:paraId="22063983" w14:textId="77777777" w:rsidTr="00157A90">
        <w:trPr>
          <w:trHeight w:val="70"/>
        </w:trPr>
        <w:tc>
          <w:tcPr>
            <w:tcW w:w="9855" w:type="dxa"/>
            <w:gridSpan w:val="8"/>
            <w:tcBorders>
              <w:top w:val="nil"/>
            </w:tcBorders>
          </w:tcPr>
          <w:p w14:paraId="59A174AF" w14:textId="77777777" w:rsidR="00157A90" w:rsidRPr="0075086B" w:rsidRDefault="00157A90" w:rsidP="00157A90">
            <w:pPr>
              <w:jc w:val="both"/>
            </w:pPr>
          </w:p>
        </w:tc>
      </w:tr>
      <w:tr w:rsidR="00157A90" w14:paraId="5C4DE659" w14:textId="77777777" w:rsidTr="00157A90">
        <w:tc>
          <w:tcPr>
            <w:tcW w:w="3086" w:type="dxa"/>
            <w:shd w:val="clear" w:color="auto" w:fill="F7CAAC"/>
          </w:tcPr>
          <w:p w14:paraId="63D92B8F" w14:textId="77777777" w:rsidR="00157A90" w:rsidRPr="0075086B" w:rsidRDefault="00157A90" w:rsidP="00157A90">
            <w:pPr>
              <w:jc w:val="both"/>
              <w:rPr>
                <w:b/>
              </w:rPr>
            </w:pPr>
            <w:r w:rsidRPr="0075086B">
              <w:rPr>
                <w:b/>
              </w:rPr>
              <w:t>Stručná anotace předmětu</w:t>
            </w:r>
          </w:p>
        </w:tc>
        <w:tc>
          <w:tcPr>
            <w:tcW w:w="6769" w:type="dxa"/>
            <w:gridSpan w:val="7"/>
            <w:tcBorders>
              <w:bottom w:val="nil"/>
            </w:tcBorders>
          </w:tcPr>
          <w:p w14:paraId="1D68E60B" w14:textId="77777777" w:rsidR="00157A90" w:rsidRPr="0075086B" w:rsidRDefault="00157A90" w:rsidP="00157A90">
            <w:pPr>
              <w:jc w:val="both"/>
            </w:pPr>
          </w:p>
        </w:tc>
      </w:tr>
      <w:tr w:rsidR="00157A90" w14:paraId="6F97CFEC" w14:textId="77777777" w:rsidTr="00157A90">
        <w:trPr>
          <w:trHeight w:val="3041"/>
        </w:trPr>
        <w:tc>
          <w:tcPr>
            <w:tcW w:w="9855" w:type="dxa"/>
            <w:gridSpan w:val="8"/>
            <w:tcBorders>
              <w:top w:val="nil"/>
              <w:bottom w:val="single" w:sz="12" w:space="0" w:color="auto"/>
            </w:tcBorders>
          </w:tcPr>
          <w:p w14:paraId="338AC092" w14:textId="77777777" w:rsidR="00157A90" w:rsidRPr="0095725C" w:rsidRDefault="00157A90" w:rsidP="00DA1A52">
            <w:pPr>
              <w:jc w:val="both"/>
            </w:pPr>
            <w:r w:rsidRPr="0075086B">
              <w:t xml:space="preserve">Předmět </w:t>
            </w:r>
            <w:r>
              <w:t xml:space="preserve">Statistické nástroje v řízení kvality si klade za cíl seznámení studentů s klasickými i moderními nástroji pro analýzu, měření, vyhodnocování a řízení kvality procesů s využitím statistiky. Důraz je kladem především na problematiku tzv. statistické regulace procesu (SPC – Statistical Process Control), jenž představuje preventivní přístup v řízení kvality založen na odhalování odchylek průběhu procesu od předem nastavených mantinelů. Statistická regulace procesu je také nedílnou součástí Lean Six Sigma metodologie, se kterou se studenti seznámí v rámci vybraných povinných předmětů MSP Průmyslové </w:t>
            </w:r>
            <w:r w:rsidRPr="0095725C">
              <w:t xml:space="preserve">inženýrství a předmět Statistické nástroje v řízení kvality tak doplňuje komplexní pojetí této metodiky. </w:t>
            </w:r>
          </w:p>
          <w:p w14:paraId="6D0A6B84" w14:textId="77777777" w:rsidR="00157A90" w:rsidRPr="0095725C" w:rsidRDefault="00157A90" w:rsidP="00DA1A52">
            <w:pPr>
              <w:jc w:val="both"/>
            </w:pPr>
            <w:r w:rsidRPr="0095725C">
              <w:t>Předmět je koncipován prakticky. Studenti se během cvičení seznámí postupně s následujícími oblastmi statistického řízení kvality:</w:t>
            </w:r>
          </w:p>
          <w:p w14:paraId="43CB95EC" w14:textId="18E528FB" w:rsidR="00157A90" w:rsidRPr="0095725C" w:rsidRDefault="00157A90" w:rsidP="005961AC">
            <w:pPr>
              <w:pStyle w:val="Odstavecseseznamem"/>
              <w:numPr>
                <w:ilvl w:val="0"/>
                <w:numId w:val="74"/>
              </w:numPr>
              <w:ind w:left="250" w:hanging="250"/>
              <w:contextualSpacing w:val="0"/>
              <w:jc w:val="both"/>
            </w:pPr>
            <w:r w:rsidRPr="0095725C">
              <w:t>7 klasických nástrojů řízení kvality a jejich praktická aplikace</w:t>
            </w:r>
            <w:r w:rsidR="00DA1A52">
              <w:t>.</w:t>
            </w:r>
          </w:p>
          <w:p w14:paraId="74435905" w14:textId="6CE34241" w:rsidR="00157A90" w:rsidRPr="0095725C" w:rsidRDefault="00157A90" w:rsidP="005961AC">
            <w:pPr>
              <w:pStyle w:val="Odstavecseseznamem"/>
              <w:numPr>
                <w:ilvl w:val="0"/>
                <w:numId w:val="74"/>
              </w:numPr>
              <w:ind w:left="250" w:hanging="250"/>
              <w:contextualSpacing w:val="0"/>
              <w:jc w:val="both"/>
            </w:pPr>
            <w:r w:rsidRPr="0095725C">
              <w:t>7 nových nástrojů řízení kvali</w:t>
            </w:r>
            <w:r w:rsidR="00DA1A52">
              <w:t>ty a jejich praktická aplikace.</w:t>
            </w:r>
          </w:p>
          <w:p w14:paraId="56BB104C" w14:textId="64C0D12A" w:rsidR="00157A90" w:rsidRDefault="00157A90" w:rsidP="005961AC">
            <w:pPr>
              <w:pStyle w:val="Odstavecseseznamem"/>
              <w:numPr>
                <w:ilvl w:val="0"/>
                <w:numId w:val="74"/>
              </w:numPr>
              <w:ind w:left="250" w:hanging="250"/>
              <w:contextualSpacing w:val="0"/>
              <w:jc w:val="both"/>
            </w:pPr>
            <w:r w:rsidRPr="00052A9A">
              <w:t xml:space="preserve">Cíle regulace procesu a způsobilost procesu, </w:t>
            </w:r>
            <w:r>
              <w:t>variabilita</w:t>
            </w:r>
            <w:r w:rsidRPr="00052A9A">
              <w:t xml:space="preserve"> procesu</w:t>
            </w:r>
            <w:r w:rsidR="00DA1A52">
              <w:t>.</w:t>
            </w:r>
          </w:p>
          <w:p w14:paraId="616D1AA2" w14:textId="2A2C9EC2" w:rsidR="00157A90" w:rsidRDefault="00157A90" w:rsidP="005961AC">
            <w:pPr>
              <w:pStyle w:val="Odstavecseseznamem"/>
              <w:numPr>
                <w:ilvl w:val="0"/>
                <w:numId w:val="74"/>
              </w:numPr>
              <w:ind w:left="250" w:hanging="250"/>
              <w:contextualSpacing w:val="0"/>
              <w:jc w:val="both"/>
            </w:pPr>
            <w:r>
              <w:t>Statistická regulace procesu – SPC diagramy, praktické procvičování</w:t>
            </w:r>
            <w:r w:rsidR="00DA1A52">
              <w:t>.</w:t>
            </w:r>
          </w:p>
          <w:p w14:paraId="31A3AFB0" w14:textId="6C9232BB" w:rsidR="00157A90" w:rsidRPr="0095725C" w:rsidRDefault="00157A90" w:rsidP="005961AC">
            <w:pPr>
              <w:pStyle w:val="Odstavecseseznamem"/>
              <w:numPr>
                <w:ilvl w:val="0"/>
                <w:numId w:val="74"/>
              </w:numPr>
              <w:ind w:left="250" w:hanging="250"/>
              <w:contextualSpacing w:val="0"/>
              <w:jc w:val="both"/>
            </w:pPr>
            <w:r>
              <w:t>Případová studie, práce s MS Excel, vyhodnocování vzorových dat</w:t>
            </w:r>
            <w:r w:rsidR="00DA1A52">
              <w:t>.</w:t>
            </w:r>
          </w:p>
        </w:tc>
      </w:tr>
      <w:tr w:rsidR="00157A90" w14:paraId="42A9DC01" w14:textId="77777777" w:rsidTr="00157A90">
        <w:trPr>
          <w:trHeight w:val="265"/>
        </w:trPr>
        <w:tc>
          <w:tcPr>
            <w:tcW w:w="3653" w:type="dxa"/>
            <w:gridSpan w:val="2"/>
            <w:tcBorders>
              <w:top w:val="nil"/>
            </w:tcBorders>
            <w:shd w:val="clear" w:color="auto" w:fill="F7CAAC"/>
          </w:tcPr>
          <w:p w14:paraId="2E107A89" w14:textId="77777777" w:rsidR="00157A90" w:rsidRPr="0075086B" w:rsidRDefault="00157A90" w:rsidP="00157A90">
            <w:pPr>
              <w:jc w:val="both"/>
            </w:pPr>
            <w:r w:rsidRPr="0075086B">
              <w:rPr>
                <w:b/>
              </w:rPr>
              <w:t>Studijní literatura a studijní pomůcky</w:t>
            </w:r>
          </w:p>
        </w:tc>
        <w:tc>
          <w:tcPr>
            <w:tcW w:w="6202" w:type="dxa"/>
            <w:gridSpan w:val="6"/>
            <w:tcBorders>
              <w:top w:val="nil"/>
              <w:bottom w:val="nil"/>
            </w:tcBorders>
          </w:tcPr>
          <w:p w14:paraId="49399F87" w14:textId="77777777" w:rsidR="00157A90" w:rsidRPr="0075086B" w:rsidRDefault="00157A90" w:rsidP="00157A90">
            <w:pPr>
              <w:jc w:val="both"/>
            </w:pPr>
          </w:p>
        </w:tc>
      </w:tr>
      <w:tr w:rsidR="00157A90" w14:paraId="4B1E24F9" w14:textId="77777777" w:rsidTr="00157A90">
        <w:trPr>
          <w:trHeight w:val="1497"/>
        </w:trPr>
        <w:tc>
          <w:tcPr>
            <w:tcW w:w="9855" w:type="dxa"/>
            <w:gridSpan w:val="8"/>
            <w:tcBorders>
              <w:top w:val="nil"/>
            </w:tcBorders>
          </w:tcPr>
          <w:p w14:paraId="0969E3AA" w14:textId="77777777" w:rsidR="00157A90" w:rsidRPr="0075086B" w:rsidRDefault="00157A90" w:rsidP="00157A90">
            <w:pPr>
              <w:rPr>
                <w:b/>
              </w:rPr>
            </w:pPr>
            <w:r w:rsidRPr="0075086B">
              <w:rPr>
                <w:b/>
              </w:rPr>
              <w:t>Povinná literatura</w:t>
            </w:r>
          </w:p>
          <w:p w14:paraId="3E4FA74E" w14:textId="77777777" w:rsidR="00157A90" w:rsidRPr="00A04C22" w:rsidRDefault="00157A90" w:rsidP="00157A90">
            <w:pPr>
              <w:jc w:val="both"/>
            </w:pPr>
            <w:r w:rsidRPr="00A04C22">
              <w:t xml:space="preserve">BLECHARZ, P. </w:t>
            </w:r>
            <w:r w:rsidRPr="00A04C22">
              <w:rPr>
                <w:i/>
              </w:rPr>
              <w:t>Základy moderního řízení kvality.</w:t>
            </w:r>
            <w:r w:rsidRPr="00A04C22">
              <w:t xml:space="preserve"> Praha: Ekopress, 2011, 122 s. ISBN 978-80-86929-75-0.</w:t>
            </w:r>
          </w:p>
          <w:p w14:paraId="10D23E2B" w14:textId="77777777" w:rsidR="00157A90" w:rsidRDefault="00157A90" w:rsidP="00157A90">
            <w:pPr>
              <w:jc w:val="both"/>
            </w:pPr>
            <w:r>
              <w:rPr>
                <w:i/>
              </w:rPr>
              <w:t>ČSN ISO/TR 10017</w:t>
            </w:r>
            <w:r w:rsidRPr="00A10990">
              <w:rPr>
                <w:i/>
              </w:rPr>
              <w:t xml:space="preserve"> Návod k aplikaci statistických metod v ISO 9001:2000</w:t>
            </w:r>
            <w:r>
              <w:rPr>
                <w:i/>
              </w:rPr>
              <w:t xml:space="preserve">. </w:t>
            </w:r>
            <w:r>
              <w:t>2004</w:t>
            </w:r>
          </w:p>
          <w:p w14:paraId="6CA7C17F" w14:textId="77777777" w:rsidR="00157A90" w:rsidRDefault="00157A90" w:rsidP="00157A90">
            <w:pPr>
              <w:jc w:val="both"/>
            </w:pPr>
            <w:r w:rsidRPr="00A04C22">
              <w:t>JURAN, J. M.</w:t>
            </w:r>
            <w:r>
              <w:t>,</w:t>
            </w:r>
            <w:r w:rsidRPr="00A04C22">
              <w:t xml:space="preserve"> DE FEO</w:t>
            </w:r>
            <w:r>
              <w:t>, J. A</w:t>
            </w:r>
            <w:r w:rsidRPr="00A04C22">
              <w:rPr>
                <w:i/>
              </w:rPr>
              <w:t>. Juran's quality handbook: the complete guide to performance excellence</w:t>
            </w:r>
            <w:r w:rsidRPr="00A04C22">
              <w:t xml:space="preserve">. Seventh edition. </w:t>
            </w:r>
            <w:r>
              <w:t xml:space="preserve">New York: McGraw Hill Education, </w:t>
            </w:r>
            <w:r w:rsidRPr="00A04C22">
              <w:t>2017, 968 s. ISBN 978-1-25-964361-3.</w:t>
            </w:r>
          </w:p>
          <w:p w14:paraId="7AB72915" w14:textId="77777777" w:rsidR="00157A90" w:rsidRDefault="00157A90" w:rsidP="00157A90">
            <w:pPr>
              <w:jc w:val="both"/>
            </w:pPr>
            <w:r w:rsidRPr="00821D1C">
              <w:t>KORMANEC, P</w:t>
            </w:r>
            <w:r>
              <w:t>.</w:t>
            </w:r>
            <w:r w:rsidRPr="00821D1C">
              <w:t>, KOŠTURIAK</w:t>
            </w:r>
            <w:r>
              <w:t>, J.,</w:t>
            </w:r>
            <w:r w:rsidRPr="00821D1C">
              <w:t xml:space="preserve"> STRNÁTKOVÁ</w:t>
            </w:r>
            <w:r>
              <w:t>, A</w:t>
            </w:r>
            <w:r w:rsidRPr="00821D1C">
              <w:rPr>
                <w:i/>
              </w:rPr>
              <w:t xml:space="preserve">. Lean Sigma. </w:t>
            </w:r>
            <w:r>
              <w:t>Žilina: IPA Slovakia, 2011</w:t>
            </w:r>
            <w:r w:rsidRPr="00821D1C">
              <w:t>, 50 s.</w:t>
            </w:r>
          </w:p>
          <w:p w14:paraId="5FB005E2" w14:textId="77777777" w:rsidR="00157A90" w:rsidRDefault="00157A90" w:rsidP="00157A90">
            <w:pPr>
              <w:jc w:val="both"/>
            </w:pPr>
            <w:r w:rsidRPr="00A04C22">
              <w:t>LUNAU, S</w:t>
            </w:r>
            <w:r>
              <w:t>.</w:t>
            </w:r>
            <w:r w:rsidRPr="00A04C22">
              <w:t>, MERAN</w:t>
            </w:r>
            <w:r>
              <w:t>, R.</w:t>
            </w:r>
            <w:r w:rsidRPr="00A04C22">
              <w:t>, JOHN</w:t>
            </w:r>
            <w:r>
              <w:t>, A.</w:t>
            </w:r>
            <w:r w:rsidRPr="00A04C22">
              <w:t>, ROENPAGE</w:t>
            </w:r>
            <w:r>
              <w:t>, O.,</w:t>
            </w:r>
            <w:r w:rsidRPr="00A04C22">
              <w:t xml:space="preserve"> STAUDTER</w:t>
            </w:r>
            <w:r>
              <w:t>, Ch</w:t>
            </w:r>
            <w:r w:rsidRPr="00A04C22">
              <w:t xml:space="preserve">. </w:t>
            </w:r>
            <w:r w:rsidRPr="00A04C22">
              <w:rPr>
                <w:i/>
              </w:rPr>
              <w:t xml:space="preserve">Six Sigma+lean toolset: mindset for successful implementation of improvement projects. Second edition. Berlin: Springer, </w:t>
            </w:r>
            <w:r w:rsidRPr="00A04C22">
              <w:t>2013, 400 s. Management for professionals. ISBN 978-3-642-35881-4.</w:t>
            </w:r>
          </w:p>
          <w:p w14:paraId="7EDEA7A8" w14:textId="77777777" w:rsidR="00157A90" w:rsidRDefault="00157A90" w:rsidP="00157A90">
            <w:pPr>
              <w:jc w:val="both"/>
            </w:pPr>
            <w:r w:rsidRPr="00A04C22">
              <w:t>MILLER, I</w:t>
            </w:r>
            <w:r>
              <w:t>.</w:t>
            </w:r>
            <w:r w:rsidRPr="00A04C22">
              <w:t xml:space="preserve"> </w:t>
            </w:r>
            <w:r w:rsidRPr="00A04C22">
              <w:rPr>
                <w:i/>
              </w:rPr>
              <w:t>Kapesní příručka Six Sigma.</w:t>
            </w:r>
            <w:r w:rsidRPr="00A04C22">
              <w:t xml:space="preserve"> 3. vydání. Praha: Interquality, 2016, 147 s. ISBN 978-80-905414-1-2.</w:t>
            </w:r>
          </w:p>
          <w:p w14:paraId="3ED2E233" w14:textId="77777777" w:rsidR="00157A90" w:rsidRDefault="00157A90" w:rsidP="00157A90">
            <w:pPr>
              <w:jc w:val="both"/>
            </w:pPr>
            <w:r w:rsidRPr="00A10990">
              <w:t xml:space="preserve">NENADÁL, J. </w:t>
            </w:r>
            <w:r w:rsidRPr="00A04C22">
              <w:rPr>
                <w:i/>
              </w:rPr>
              <w:t xml:space="preserve">Management kvality pro 21. století. </w:t>
            </w:r>
            <w:r w:rsidRPr="00A10990">
              <w:t>Praha: Management Press, 2018, 366 s. ISBN 978-80-7261-561-2.</w:t>
            </w:r>
          </w:p>
          <w:p w14:paraId="3B3C9645" w14:textId="77777777" w:rsidR="00157A90" w:rsidRPr="00A10990" w:rsidRDefault="00157A90" w:rsidP="00157A90">
            <w:pPr>
              <w:jc w:val="both"/>
            </w:pPr>
            <w:r w:rsidRPr="00A04C22">
              <w:t xml:space="preserve">NENADÁL, J. </w:t>
            </w:r>
            <w:r w:rsidRPr="00A04C22">
              <w:rPr>
                <w:i/>
              </w:rPr>
              <w:t>Systémy managementu kvality: co, proč a jak měřit?.</w:t>
            </w:r>
            <w:r w:rsidRPr="00A04C22">
              <w:t xml:space="preserve"> Praha: Management Press, 2016, 302 s. ISBN 978-80-7261-426-4.</w:t>
            </w:r>
          </w:p>
          <w:p w14:paraId="1E5DA372" w14:textId="77777777" w:rsidR="00157A90" w:rsidRPr="0075086B" w:rsidRDefault="00157A90" w:rsidP="00157A90">
            <w:pPr>
              <w:jc w:val="both"/>
              <w:rPr>
                <w:b/>
              </w:rPr>
            </w:pPr>
            <w:r w:rsidRPr="0075086B">
              <w:rPr>
                <w:b/>
              </w:rPr>
              <w:t>Doporučená literatura</w:t>
            </w:r>
          </w:p>
          <w:p w14:paraId="0953FFBE" w14:textId="77777777" w:rsidR="00157A90" w:rsidRDefault="00157A90" w:rsidP="00157A90">
            <w:pPr>
              <w:jc w:val="both"/>
            </w:pPr>
            <w:r w:rsidRPr="00A04C22">
              <w:t xml:space="preserve">HNÁTEK, J. </w:t>
            </w:r>
            <w:r w:rsidRPr="00A04C22">
              <w:rPr>
                <w:i/>
              </w:rPr>
              <w:t>Komentované vydání ČSN EN ISO 9001:2016 Systémy managementu kvality - Požadavky</w:t>
            </w:r>
            <w:r w:rsidRPr="00A04C22">
              <w:t>. Praha: Česká společnost pro jakost, 2016, 138 s. ISBN 978-80-02-02642-6.</w:t>
            </w:r>
          </w:p>
          <w:p w14:paraId="7686DFC1" w14:textId="77777777" w:rsidR="00157A90" w:rsidRDefault="00157A90" w:rsidP="00157A90">
            <w:pPr>
              <w:jc w:val="both"/>
            </w:pPr>
            <w:r w:rsidRPr="00A04C22">
              <w:t>COX, I</w:t>
            </w:r>
            <w:r>
              <w:t>.</w:t>
            </w:r>
            <w:r w:rsidRPr="00A04C22">
              <w:t>, GAUDARD</w:t>
            </w:r>
            <w:r>
              <w:t>, M.</w:t>
            </w:r>
            <w:r w:rsidRPr="00A04C22">
              <w:t>, RAMSEY</w:t>
            </w:r>
            <w:r>
              <w:t>, P. J.</w:t>
            </w:r>
            <w:r w:rsidRPr="00A04C22">
              <w:t>, STEPHENS</w:t>
            </w:r>
            <w:r>
              <w:t>, M. L.,</w:t>
            </w:r>
            <w:r w:rsidRPr="00A04C22">
              <w:t xml:space="preserve"> WRIGHT</w:t>
            </w:r>
            <w:r>
              <w:t>, L.T</w:t>
            </w:r>
            <w:r w:rsidRPr="00A04C22">
              <w:t xml:space="preserve">. </w:t>
            </w:r>
            <w:r w:rsidRPr="00157A90">
              <w:rPr>
                <w:i/>
              </w:rPr>
              <w:t>Visual six sigma: making data analysis lea</w:t>
            </w:r>
            <w:r w:rsidRPr="00A04C22">
              <w:t xml:space="preserve">n. Hoboken, N.J.: John Wiley &amp; Sons, </w:t>
            </w:r>
            <w:r>
              <w:t>2010</w:t>
            </w:r>
            <w:r w:rsidRPr="00A04C22">
              <w:t>, 492 s. Wiley &amp; SAS business series. ISBN 978-0-470-50691-2.</w:t>
            </w:r>
          </w:p>
          <w:p w14:paraId="2F42F71C" w14:textId="77777777" w:rsidR="00157A90" w:rsidRDefault="00157A90" w:rsidP="00157A90">
            <w:pPr>
              <w:jc w:val="both"/>
            </w:pPr>
            <w:r w:rsidRPr="00A04C22">
              <w:t>DE FEO, J</w:t>
            </w:r>
            <w:r>
              <w:t xml:space="preserve">. </w:t>
            </w:r>
            <w:r w:rsidRPr="00A04C22">
              <w:t>A.</w:t>
            </w:r>
            <w:r>
              <w:t>,</w:t>
            </w:r>
            <w:r w:rsidRPr="00A04C22">
              <w:t xml:space="preserve"> JURAN</w:t>
            </w:r>
            <w:r>
              <w:t>, J. M</w:t>
            </w:r>
            <w:r w:rsidRPr="00A04C22">
              <w:t xml:space="preserve">. </w:t>
            </w:r>
            <w:r w:rsidRPr="00A04C22">
              <w:rPr>
                <w:i/>
              </w:rPr>
              <w:t>Juran's quality essentials: for leaders.</w:t>
            </w:r>
            <w:r w:rsidRPr="00A04C22">
              <w:t xml:space="preserve"> Ne</w:t>
            </w:r>
            <w:r>
              <w:t xml:space="preserve">w York: McGraw-Hill Education, </w:t>
            </w:r>
            <w:r w:rsidRPr="00A04C22">
              <w:t>2014, 280 s. ISBN 978-0-07-182591-7.</w:t>
            </w:r>
          </w:p>
          <w:p w14:paraId="370EBAB9" w14:textId="77777777" w:rsidR="00157A90" w:rsidRPr="0075086B" w:rsidRDefault="00157A90" w:rsidP="00157A90">
            <w:pPr>
              <w:jc w:val="both"/>
            </w:pPr>
            <w:r w:rsidRPr="00821D1C">
              <w:t>MICHÁLEK, J</w:t>
            </w:r>
            <w:r>
              <w:t>.</w:t>
            </w:r>
            <w:r w:rsidRPr="00821D1C">
              <w:t>, KRÁL</w:t>
            </w:r>
            <w:r>
              <w:t>, J.,</w:t>
            </w:r>
            <w:r w:rsidRPr="00821D1C">
              <w:t xml:space="preserve"> KŘEPELA</w:t>
            </w:r>
            <w:r>
              <w:t>, J</w:t>
            </w:r>
            <w:r w:rsidRPr="00821D1C">
              <w:t xml:space="preserve">. </w:t>
            </w:r>
            <w:r w:rsidRPr="00083DBF">
              <w:rPr>
                <w:i/>
              </w:rPr>
              <w:t>Pokročilé metody SPC s příklady z praxe</w:t>
            </w:r>
            <w:r w:rsidRPr="00821D1C">
              <w:t>. Praha: Česká společnost pro jakost, 2013, 196 s.</w:t>
            </w:r>
          </w:p>
        </w:tc>
      </w:tr>
      <w:tr w:rsidR="00157A90" w14:paraId="03871569"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E7D2F29" w14:textId="77777777" w:rsidR="00157A90" w:rsidRPr="0075086B" w:rsidRDefault="00157A90" w:rsidP="00157A90">
            <w:pPr>
              <w:jc w:val="center"/>
              <w:rPr>
                <w:b/>
              </w:rPr>
            </w:pPr>
            <w:r w:rsidRPr="0075086B">
              <w:rPr>
                <w:b/>
              </w:rPr>
              <w:t>Informace ke kombinované nebo distanční formě</w:t>
            </w:r>
          </w:p>
        </w:tc>
      </w:tr>
      <w:tr w:rsidR="00157A90" w14:paraId="540B6601" w14:textId="77777777" w:rsidTr="00157A90">
        <w:tc>
          <w:tcPr>
            <w:tcW w:w="4787" w:type="dxa"/>
            <w:gridSpan w:val="3"/>
            <w:tcBorders>
              <w:top w:val="single" w:sz="2" w:space="0" w:color="auto"/>
            </w:tcBorders>
            <w:shd w:val="clear" w:color="auto" w:fill="F7CAAC"/>
          </w:tcPr>
          <w:p w14:paraId="704D04A1" w14:textId="77777777" w:rsidR="00157A90" w:rsidRPr="0075086B" w:rsidRDefault="00157A90" w:rsidP="00157A90">
            <w:pPr>
              <w:jc w:val="both"/>
            </w:pPr>
            <w:r w:rsidRPr="0075086B">
              <w:rPr>
                <w:b/>
              </w:rPr>
              <w:t>Rozsah konzultací (soustředění)</w:t>
            </w:r>
          </w:p>
        </w:tc>
        <w:tc>
          <w:tcPr>
            <w:tcW w:w="889" w:type="dxa"/>
            <w:tcBorders>
              <w:top w:val="single" w:sz="2" w:space="0" w:color="auto"/>
            </w:tcBorders>
          </w:tcPr>
          <w:p w14:paraId="55B78A20" w14:textId="77777777" w:rsidR="00157A90" w:rsidRPr="0075086B" w:rsidRDefault="00157A90" w:rsidP="00157A90">
            <w:pPr>
              <w:jc w:val="both"/>
            </w:pPr>
            <w:r w:rsidRPr="0075086B">
              <w:t>15</w:t>
            </w:r>
          </w:p>
        </w:tc>
        <w:tc>
          <w:tcPr>
            <w:tcW w:w="4179" w:type="dxa"/>
            <w:gridSpan w:val="4"/>
            <w:tcBorders>
              <w:top w:val="single" w:sz="2" w:space="0" w:color="auto"/>
            </w:tcBorders>
            <w:shd w:val="clear" w:color="auto" w:fill="F7CAAC"/>
          </w:tcPr>
          <w:p w14:paraId="7D3ACE5B" w14:textId="77777777" w:rsidR="00157A90" w:rsidRPr="0075086B" w:rsidRDefault="00157A90" w:rsidP="00157A90">
            <w:pPr>
              <w:jc w:val="both"/>
              <w:rPr>
                <w:b/>
              </w:rPr>
            </w:pPr>
            <w:r w:rsidRPr="0075086B">
              <w:rPr>
                <w:b/>
              </w:rPr>
              <w:t xml:space="preserve">hodin </w:t>
            </w:r>
          </w:p>
        </w:tc>
      </w:tr>
      <w:tr w:rsidR="00157A90" w14:paraId="5EAFAB52" w14:textId="77777777" w:rsidTr="00157A90">
        <w:tc>
          <w:tcPr>
            <w:tcW w:w="9855" w:type="dxa"/>
            <w:gridSpan w:val="8"/>
            <w:shd w:val="clear" w:color="auto" w:fill="F7CAAC"/>
          </w:tcPr>
          <w:p w14:paraId="54551266" w14:textId="77777777" w:rsidR="00157A90" w:rsidRPr="0075086B" w:rsidRDefault="00157A90" w:rsidP="00157A90">
            <w:pPr>
              <w:jc w:val="both"/>
              <w:rPr>
                <w:b/>
              </w:rPr>
            </w:pPr>
            <w:r w:rsidRPr="0075086B">
              <w:rPr>
                <w:b/>
              </w:rPr>
              <w:t>Informace o způsobu kontaktu s vyučujícím</w:t>
            </w:r>
          </w:p>
        </w:tc>
      </w:tr>
      <w:tr w:rsidR="00157A90" w14:paraId="4C7CADF8" w14:textId="77777777" w:rsidTr="00157A90">
        <w:trPr>
          <w:trHeight w:val="672"/>
        </w:trPr>
        <w:tc>
          <w:tcPr>
            <w:tcW w:w="9855" w:type="dxa"/>
            <w:gridSpan w:val="8"/>
          </w:tcPr>
          <w:p w14:paraId="144C4195" w14:textId="77777777" w:rsidR="00157A90" w:rsidRPr="0075086B" w:rsidRDefault="00157A90" w:rsidP="00157A90">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2AEFD0"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57A90" w14:paraId="4139B3F9" w14:textId="77777777" w:rsidTr="00157A90">
        <w:tc>
          <w:tcPr>
            <w:tcW w:w="9855" w:type="dxa"/>
            <w:gridSpan w:val="8"/>
            <w:tcBorders>
              <w:bottom w:val="double" w:sz="4" w:space="0" w:color="auto"/>
            </w:tcBorders>
            <w:shd w:val="clear" w:color="auto" w:fill="BDD6EE"/>
          </w:tcPr>
          <w:p w14:paraId="183EEDE9" w14:textId="77777777" w:rsidR="00157A90" w:rsidRDefault="00157A90" w:rsidP="00157A90">
            <w:pPr>
              <w:jc w:val="both"/>
              <w:rPr>
                <w:b/>
                <w:sz w:val="28"/>
              </w:rPr>
            </w:pPr>
            <w:r>
              <w:br w:type="page"/>
            </w:r>
            <w:r>
              <w:rPr>
                <w:b/>
                <w:sz w:val="28"/>
              </w:rPr>
              <w:t>B-III – Charakteristika studijního předmětu</w:t>
            </w:r>
          </w:p>
        </w:tc>
      </w:tr>
      <w:tr w:rsidR="00157A90" w14:paraId="0B65DEB1" w14:textId="77777777" w:rsidTr="00157A90">
        <w:tc>
          <w:tcPr>
            <w:tcW w:w="3086" w:type="dxa"/>
            <w:tcBorders>
              <w:top w:val="double" w:sz="4" w:space="0" w:color="auto"/>
            </w:tcBorders>
            <w:shd w:val="clear" w:color="auto" w:fill="F7CAAC"/>
          </w:tcPr>
          <w:p w14:paraId="5DBA375D" w14:textId="77777777" w:rsidR="00157A90" w:rsidRPr="006A35A5" w:rsidRDefault="00157A90" w:rsidP="00157A90">
            <w:pPr>
              <w:jc w:val="both"/>
              <w:rPr>
                <w:b/>
              </w:rPr>
            </w:pPr>
            <w:r w:rsidRPr="006A35A5">
              <w:rPr>
                <w:b/>
              </w:rPr>
              <w:t>Název studijního předmětu</w:t>
            </w:r>
          </w:p>
        </w:tc>
        <w:tc>
          <w:tcPr>
            <w:tcW w:w="6769" w:type="dxa"/>
            <w:gridSpan w:val="7"/>
            <w:tcBorders>
              <w:top w:val="double" w:sz="4" w:space="0" w:color="auto"/>
            </w:tcBorders>
          </w:tcPr>
          <w:p w14:paraId="4BEAD7CE" w14:textId="77777777" w:rsidR="00157A90" w:rsidRPr="006A35A5" w:rsidRDefault="00157A90" w:rsidP="00157A90">
            <w:pPr>
              <w:jc w:val="both"/>
            </w:pPr>
            <w:r w:rsidRPr="006A35A5">
              <w:t>Firms and Competitiveness</w:t>
            </w:r>
          </w:p>
        </w:tc>
      </w:tr>
      <w:tr w:rsidR="00157A90" w14:paraId="1162636A" w14:textId="77777777" w:rsidTr="00157A90">
        <w:tc>
          <w:tcPr>
            <w:tcW w:w="3086" w:type="dxa"/>
            <w:shd w:val="clear" w:color="auto" w:fill="F7CAAC"/>
          </w:tcPr>
          <w:p w14:paraId="5E1CF282" w14:textId="77777777" w:rsidR="00157A90" w:rsidRPr="006A35A5" w:rsidRDefault="00157A90" w:rsidP="00157A90">
            <w:pPr>
              <w:jc w:val="both"/>
              <w:rPr>
                <w:b/>
              </w:rPr>
            </w:pPr>
            <w:r w:rsidRPr="006A35A5">
              <w:rPr>
                <w:b/>
              </w:rPr>
              <w:t>Typ předmětu</w:t>
            </w:r>
          </w:p>
        </w:tc>
        <w:tc>
          <w:tcPr>
            <w:tcW w:w="3406" w:type="dxa"/>
            <w:gridSpan w:val="4"/>
          </w:tcPr>
          <w:p w14:paraId="179046A3" w14:textId="77777777" w:rsidR="00157A90" w:rsidRPr="006A35A5" w:rsidRDefault="00157A90" w:rsidP="00157A90">
            <w:pPr>
              <w:jc w:val="both"/>
            </w:pPr>
            <w:r w:rsidRPr="006A35A5">
              <w:t>povinně volitelný „PV“</w:t>
            </w:r>
          </w:p>
        </w:tc>
        <w:tc>
          <w:tcPr>
            <w:tcW w:w="2695" w:type="dxa"/>
            <w:gridSpan w:val="2"/>
            <w:shd w:val="clear" w:color="auto" w:fill="F7CAAC"/>
          </w:tcPr>
          <w:p w14:paraId="14F293CA" w14:textId="77777777" w:rsidR="00157A90" w:rsidRPr="006A35A5" w:rsidRDefault="00157A90" w:rsidP="00157A90">
            <w:pPr>
              <w:jc w:val="both"/>
            </w:pPr>
            <w:r w:rsidRPr="006A35A5">
              <w:rPr>
                <w:b/>
              </w:rPr>
              <w:t>doporučený ročník / semestr</w:t>
            </w:r>
          </w:p>
        </w:tc>
        <w:tc>
          <w:tcPr>
            <w:tcW w:w="668" w:type="dxa"/>
          </w:tcPr>
          <w:p w14:paraId="391C652E" w14:textId="77777777" w:rsidR="00157A90" w:rsidRPr="006A35A5" w:rsidRDefault="00157A90" w:rsidP="00157A90">
            <w:pPr>
              <w:jc w:val="both"/>
            </w:pPr>
            <w:r>
              <w:t>1/</w:t>
            </w:r>
            <w:r w:rsidRPr="006A35A5">
              <w:t>L</w:t>
            </w:r>
          </w:p>
        </w:tc>
      </w:tr>
      <w:tr w:rsidR="00157A90" w14:paraId="0304696F" w14:textId="77777777" w:rsidTr="00157A90">
        <w:tc>
          <w:tcPr>
            <w:tcW w:w="3086" w:type="dxa"/>
            <w:shd w:val="clear" w:color="auto" w:fill="F7CAAC"/>
          </w:tcPr>
          <w:p w14:paraId="068C9AD9" w14:textId="77777777" w:rsidR="00157A90" w:rsidRPr="006A35A5" w:rsidRDefault="00157A90" w:rsidP="00157A90">
            <w:pPr>
              <w:jc w:val="both"/>
              <w:rPr>
                <w:b/>
              </w:rPr>
            </w:pPr>
            <w:r w:rsidRPr="006A35A5">
              <w:rPr>
                <w:b/>
              </w:rPr>
              <w:t>Rozsah studijního předmětu</w:t>
            </w:r>
          </w:p>
        </w:tc>
        <w:tc>
          <w:tcPr>
            <w:tcW w:w="1701" w:type="dxa"/>
            <w:gridSpan w:val="2"/>
          </w:tcPr>
          <w:p w14:paraId="5B1D394B" w14:textId="77777777" w:rsidR="00157A90" w:rsidRPr="006A35A5" w:rsidRDefault="00157A90" w:rsidP="00157A90">
            <w:pPr>
              <w:jc w:val="both"/>
            </w:pPr>
            <w:r w:rsidRPr="006A35A5">
              <w:t>39s</w:t>
            </w:r>
          </w:p>
        </w:tc>
        <w:tc>
          <w:tcPr>
            <w:tcW w:w="889" w:type="dxa"/>
            <w:shd w:val="clear" w:color="auto" w:fill="F7CAAC"/>
          </w:tcPr>
          <w:p w14:paraId="0B2BD082" w14:textId="77777777" w:rsidR="00157A90" w:rsidRPr="006A35A5" w:rsidRDefault="00157A90" w:rsidP="00157A90">
            <w:pPr>
              <w:jc w:val="both"/>
              <w:rPr>
                <w:b/>
              </w:rPr>
            </w:pPr>
            <w:r w:rsidRPr="006A35A5">
              <w:rPr>
                <w:b/>
              </w:rPr>
              <w:t xml:space="preserve">hod. </w:t>
            </w:r>
          </w:p>
        </w:tc>
        <w:tc>
          <w:tcPr>
            <w:tcW w:w="816" w:type="dxa"/>
          </w:tcPr>
          <w:p w14:paraId="2AEAD209" w14:textId="77777777" w:rsidR="00157A90" w:rsidRPr="006A35A5" w:rsidRDefault="00157A90" w:rsidP="00157A90">
            <w:pPr>
              <w:jc w:val="both"/>
            </w:pPr>
            <w:r w:rsidRPr="006A35A5">
              <w:t>39</w:t>
            </w:r>
          </w:p>
        </w:tc>
        <w:tc>
          <w:tcPr>
            <w:tcW w:w="2156" w:type="dxa"/>
            <w:shd w:val="clear" w:color="auto" w:fill="F7CAAC"/>
          </w:tcPr>
          <w:p w14:paraId="0D886FB3" w14:textId="77777777" w:rsidR="00157A90" w:rsidRPr="006A35A5" w:rsidRDefault="00157A90" w:rsidP="00157A90">
            <w:pPr>
              <w:jc w:val="both"/>
              <w:rPr>
                <w:b/>
              </w:rPr>
            </w:pPr>
            <w:r w:rsidRPr="006A35A5">
              <w:rPr>
                <w:b/>
              </w:rPr>
              <w:t>kreditů</w:t>
            </w:r>
          </w:p>
        </w:tc>
        <w:tc>
          <w:tcPr>
            <w:tcW w:w="1207" w:type="dxa"/>
            <w:gridSpan w:val="2"/>
          </w:tcPr>
          <w:p w14:paraId="4631E3FE" w14:textId="77777777" w:rsidR="00157A90" w:rsidRPr="006A35A5" w:rsidRDefault="00157A90" w:rsidP="00157A90">
            <w:pPr>
              <w:jc w:val="both"/>
            </w:pPr>
            <w:r w:rsidRPr="006A35A5">
              <w:t>3</w:t>
            </w:r>
          </w:p>
        </w:tc>
      </w:tr>
      <w:tr w:rsidR="00157A90" w14:paraId="261FA6AE" w14:textId="77777777" w:rsidTr="00157A90">
        <w:tc>
          <w:tcPr>
            <w:tcW w:w="3086" w:type="dxa"/>
            <w:shd w:val="clear" w:color="auto" w:fill="F7CAAC"/>
          </w:tcPr>
          <w:p w14:paraId="5B4D78DA" w14:textId="77777777" w:rsidR="00157A90" w:rsidRPr="006A35A5" w:rsidRDefault="00157A90" w:rsidP="00157A90">
            <w:pPr>
              <w:jc w:val="both"/>
              <w:rPr>
                <w:b/>
              </w:rPr>
            </w:pPr>
            <w:r w:rsidRPr="006A35A5">
              <w:rPr>
                <w:b/>
              </w:rPr>
              <w:t>Prerekvizity, korekvizity, ekvivalence</w:t>
            </w:r>
          </w:p>
        </w:tc>
        <w:tc>
          <w:tcPr>
            <w:tcW w:w="6769" w:type="dxa"/>
            <w:gridSpan w:val="7"/>
          </w:tcPr>
          <w:p w14:paraId="46221F82" w14:textId="77777777" w:rsidR="00157A90" w:rsidRPr="006A35A5" w:rsidRDefault="00157A90" w:rsidP="00157A90">
            <w:pPr>
              <w:jc w:val="both"/>
            </w:pPr>
          </w:p>
        </w:tc>
      </w:tr>
      <w:tr w:rsidR="00157A90" w14:paraId="5E1A1006" w14:textId="77777777" w:rsidTr="00157A90">
        <w:tc>
          <w:tcPr>
            <w:tcW w:w="3086" w:type="dxa"/>
            <w:shd w:val="clear" w:color="auto" w:fill="F7CAAC"/>
          </w:tcPr>
          <w:p w14:paraId="274A1CA2" w14:textId="77777777" w:rsidR="00157A90" w:rsidRPr="006A35A5" w:rsidRDefault="00157A90" w:rsidP="00157A90">
            <w:pPr>
              <w:jc w:val="both"/>
              <w:rPr>
                <w:b/>
              </w:rPr>
            </w:pPr>
            <w:r w:rsidRPr="006A35A5">
              <w:rPr>
                <w:b/>
              </w:rPr>
              <w:t>Způsob ověření studijních výsledků</w:t>
            </w:r>
          </w:p>
        </w:tc>
        <w:tc>
          <w:tcPr>
            <w:tcW w:w="3406" w:type="dxa"/>
            <w:gridSpan w:val="4"/>
          </w:tcPr>
          <w:p w14:paraId="613927E6" w14:textId="77777777" w:rsidR="00157A90" w:rsidRPr="006A35A5" w:rsidRDefault="00157A90" w:rsidP="00157A90">
            <w:pPr>
              <w:jc w:val="both"/>
            </w:pPr>
            <w:r>
              <w:t>k</w:t>
            </w:r>
            <w:r w:rsidRPr="006A35A5">
              <w:t>lasifikovaný zápočet</w:t>
            </w:r>
          </w:p>
        </w:tc>
        <w:tc>
          <w:tcPr>
            <w:tcW w:w="2156" w:type="dxa"/>
            <w:shd w:val="clear" w:color="auto" w:fill="F7CAAC"/>
          </w:tcPr>
          <w:p w14:paraId="68BC9378" w14:textId="77777777" w:rsidR="00157A90" w:rsidRPr="006A35A5" w:rsidRDefault="00157A90" w:rsidP="00157A90">
            <w:pPr>
              <w:jc w:val="both"/>
              <w:rPr>
                <w:b/>
              </w:rPr>
            </w:pPr>
            <w:r w:rsidRPr="006A35A5">
              <w:rPr>
                <w:b/>
              </w:rPr>
              <w:t>Forma výuky</w:t>
            </w:r>
          </w:p>
        </w:tc>
        <w:tc>
          <w:tcPr>
            <w:tcW w:w="1207" w:type="dxa"/>
            <w:gridSpan w:val="2"/>
          </w:tcPr>
          <w:p w14:paraId="25725888" w14:textId="77777777" w:rsidR="00157A90" w:rsidRPr="006A35A5" w:rsidRDefault="00157A90" w:rsidP="00157A90">
            <w:pPr>
              <w:jc w:val="both"/>
            </w:pPr>
            <w:r>
              <w:t>s</w:t>
            </w:r>
            <w:r w:rsidRPr="006A35A5">
              <w:t>eminář</w:t>
            </w:r>
          </w:p>
          <w:p w14:paraId="2EBB2F80" w14:textId="77777777" w:rsidR="00157A90" w:rsidRPr="006A35A5" w:rsidRDefault="00157A90" w:rsidP="00157A90">
            <w:pPr>
              <w:jc w:val="both"/>
            </w:pPr>
          </w:p>
        </w:tc>
      </w:tr>
      <w:tr w:rsidR="00157A90" w14:paraId="4A259902" w14:textId="77777777" w:rsidTr="00157A90">
        <w:tc>
          <w:tcPr>
            <w:tcW w:w="3086" w:type="dxa"/>
            <w:shd w:val="clear" w:color="auto" w:fill="F7CAAC"/>
          </w:tcPr>
          <w:p w14:paraId="28E59DCF" w14:textId="77777777" w:rsidR="00157A90" w:rsidRPr="006A35A5" w:rsidRDefault="00157A90" w:rsidP="00157A90">
            <w:pPr>
              <w:jc w:val="both"/>
              <w:rPr>
                <w:b/>
              </w:rPr>
            </w:pPr>
            <w:r w:rsidRPr="006A35A5">
              <w:rPr>
                <w:b/>
              </w:rPr>
              <w:t>Forma způsobu ověření studijních výsledků a další požadavky na studenta</w:t>
            </w:r>
          </w:p>
        </w:tc>
        <w:tc>
          <w:tcPr>
            <w:tcW w:w="6769" w:type="dxa"/>
            <w:gridSpan w:val="7"/>
            <w:tcBorders>
              <w:bottom w:val="nil"/>
            </w:tcBorders>
          </w:tcPr>
          <w:p w14:paraId="0BE3C9B2" w14:textId="77777777" w:rsidR="00157A90" w:rsidRDefault="00157A90" w:rsidP="00157A90">
            <w:pPr>
              <w:jc w:val="both"/>
            </w:pPr>
            <w:r w:rsidRPr="006A35A5">
              <w:t>Způsob zakončení př</w:t>
            </w:r>
            <w:r>
              <w:t>edmětu - klasifikovaný zápočet</w:t>
            </w:r>
          </w:p>
          <w:p w14:paraId="3CBD6DAF" w14:textId="77777777" w:rsidR="00157A90" w:rsidRPr="006A35A5" w:rsidRDefault="00157A90" w:rsidP="00157A90">
            <w:pPr>
              <w:jc w:val="both"/>
            </w:pPr>
            <w:r w:rsidRPr="006A35A5">
              <w:t>Požadavky k</w:t>
            </w:r>
            <w:r>
              <w:t>e klasifikovanému</w:t>
            </w:r>
            <w:r w:rsidRPr="006A35A5">
              <w:t xml:space="preserve"> zápočtu </w:t>
            </w:r>
            <w:r>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157A90" w14:paraId="018C0C6C" w14:textId="77777777" w:rsidTr="00157A90">
        <w:trPr>
          <w:trHeight w:val="229"/>
        </w:trPr>
        <w:tc>
          <w:tcPr>
            <w:tcW w:w="9855" w:type="dxa"/>
            <w:gridSpan w:val="8"/>
            <w:tcBorders>
              <w:top w:val="nil"/>
            </w:tcBorders>
          </w:tcPr>
          <w:p w14:paraId="1F6BB1AD" w14:textId="77777777" w:rsidR="00157A90" w:rsidRPr="006A35A5" w:rsidRDefault="00157A90" w:rsidP="00157A90">
            <w:pPr>
              <w:jc w:val="both"/>
            </w:pPr>
          </w:p>
        </w:tc>
      </w:tr>
      <w:tr w:rsidR="00157A90" w14:paraId="0770C5E9" w14:textId="77777777" w:rsidTr="00157A90">
        <w:trPr>
          <w:trHeight w:val="197"/>
        </w:trPr>
        <w:tc>
          <w:tcPr>
            <w:tcW w:w="3086" w:type="dxa"/>
            <w:tcBorders>
              <w:top w:val="nil"/>
            </w:tcBorders>
            <w:shd w:val="clear" w:color="auto" w:fill="F7CAAC"/>
          </w:tcPr>
          <w:p w14:paraId="74C54527" w14:textId="77777777" w:rsidR="00157A90" w:rsidRPr="006A35A5" w:rsidRDefault="00157A90" w:rsidP="00157A90">
            <w:pPr>
              <w:jc w:val="both"/>
              <w:rPr>
                <w:b/>
              </w:rPr>
            </w:pPr>
            <w:r w:rsidRPr="006A35A5">
              <w:rPr>
                <w:b/>
              </w:rPr>
              <w:t>Garant předmětu</w:t>
            </w:r>
          </w:p>
        </w:tc>
        <w:tc>
          <w:tcPr>
            <w:tcW w:w="6769" w:type="dxa"/>
            <w:gridSpan w:val="7"/>
            <w:tcBorders>
              <w:top w:val="nil"/>
            </w:tcBorders>
          </w:tcPr>
          <w:p w14:paraId="4EFAD2AB" w14:textId="77777777" w:rsidR="00157A90" w:rsidRPr="006A35A5" w:rsidRDefault="00157A90" w:rsidP="00157A90">
            <w:pPr>
              <w:jc w:val="both"/>
            </w:pPr>
            <w:r w:rsidRPr="006A35A5">
              <w:t>doc. Ing. Adriana Knápková, Ph.D.</w:t>
            </w:r>
          </w:p>
        </w:tc>
      </w:tr>
      <w:tr w:rsidR="00157A90" w14:paraId="75FB64AC" w14:textId="77777777" w:rsidTr="00157A90">
        <w:trPr>
          <w:trHeight w:val="243"/>
        </w:trPr>
        <w:tc>
          <w:tcPr>
            <w:tcW w:w="3086" w:type="dxa"/>
            <w:tcBorders>
              <w:top w:val="nil"/>
            </w:tcBorders>
            <w:shd w:val="clear" w:color="auto" w:fill="F7CAAC"/>
          </w:tcPr>
          <w:p w14:paraId="0C6542AE" w14:textId="77777777" w:rsidR="00157A90" w:rsidRPr="006A35A5" w:rsidRDefault="00157A90" w:rsidP="00157A90">
            <w:pPr>
              <w:jc w:val="both"/>
              <w:rPr>
                <w:b/>
              </w:rPr>
            </w:pPr>
            <w:r w:rsidRPr="006A35A5">
              <w:rPr>
                <w:b/>
              </w:rPr>
              <w:t>Zapojení garanta do výuky předmětu</w:t>
            </w:r>
          </w:p>
        </w:tc>
        <w:tc>
          <w:tcPr>
            <w:tcW w:w="6769" w:type="dxa"/>
            <w:gridSpan w:val="7"/>
            <w:tcBorders>
              <w:top w:val="nil"/>
            </w:tcBorders>
          </w:tcPr>
          <w:p w14:paraId="23BBC82E" w14:textId="77777777" w:rsidR="00157A90" w:rsidRPr="006A35A5" w:rsidRDefault="00157A90" w:rsidP="00157A90">
            <w:pPr>
              <w:jc w:val="both"/>
            </w:pPr>
            <w:r w:rsidRPr="006A35A5">
              <w:t xml:space="preserve">Garant se podílí na seminářích v rozsahu </w:t>
            </w:r>
            <w:r>
              <w:t>7</w:t>
            </w:r>
            <w:r w:rsidRPr="006A35A5">
              <w:t>0 %, dále stanovuje koncepci seminářů a dohlíží na jejich jednotné vedení.</w:t>
            </w:r>
          </w:p>
        </w:tc>
      </w:tr>
      <w:tr w:rsidR="00157A90" w14:paraId="5BFA6F27" w14:textId="77777777" w:rsidTr="00157A90">
        <w:tc>
          <w:tcPr>
            <w:tcW w:w="3086" w:type="dxa"/>
            <w:shd w:val="clear" w:color="auto" w:fill="F7CAAC"/>
          </w:tcPr>
          <w:p w14:paraId="48522421" w14:textId="77777777" w:rsidR="00157A90" w:rsidRPr="006A35A5" w:rsidRDefault="00157A90" w:rsidP="00157A90">
            <w:pPr>
              <w:jc w:val="both"/>
              <w:rPr>
                <w:b/>
              </w:rPr>
            </w:pPr>
            <w:r w:rsidRPr="006A35A5">
              <w:rPr>
                <w:b/>
              </w:rPr>
              <w:t>Vyučující</w:t>
            </w:r>
          </w:p>
        </w:tc>
        <w:tc>
          <w:tcPr>
            <w:tcW w:w="6769" w:type="dxa"/>
            <w:gridSpan w:val="7"/>
            <w:tcBorders>
              <w:bottom w:val="nil"/>
            </w:tcBorders>
          </w:tcPr>
          <w:p w14:paraId="1240D364" w14:textId="3AE34D69" w:rsidR="00157A90" w:rsidRPr="006A35A5" w:rsidRDefault="00157A90" w:rsidP="00157A90">
            <w:pPr>
              <w:jc w:val="both"/>
            </w:pPr>
            <w:r w:rsidRPr="006A35A5">
              <w:t xml:space="preserve">doc. Ing. Adriana Knápková, Ph.D. – přednášky </w:t>
            </w:r>
            <w:r>
              <w:t>(7</w:t>
            </w:r>
            <w:r w:rsidRPr="006A35A5">
              <w:t>0%</w:t>
            </w:r>
            <w:r w:rsidR="00DA1A52">
              <w:t>),</w:t>
            </w:r>
            <w:r>
              <w:t xml:space="preserve"> </w:t>
            </w:r>
            <w:r w:rsidRPr="006A35A5">
              <w:t xml:space="preserve">Ing. Přemysl Pálka, Ph.D. – přednášky </w:t>
            </w:r>
            <w:r>
              <w:t>(</w:t>
            </w:r>
            <w:r w:rsidRPr="006A35A5">
              <w:t>30%</w:t>
            </w:r>
            <w:r>
              <w:t>)</w:t>
            </w:r>
          </w:p>
        </w:tc>
      </w:tr>
      <w:tr w:rsidR="00157A90" w14:paraId="288F3915" w14:textId="77777777" w:rsidTr="00157A90">
        <w:trPr>
          <w:trHeight w:val="42"/>
        </w:trPr>
        <w:tc>
          <w:tcPr>
            <w:tcW w:w="9855" w:type="dxa"/>
            <w:gridSpan w:val="8"/>
            <w:tcBorders>
              <w:top w:val="nil"/>
            </w:tcBorders>
          </w:tcPr>
          <w:p w14:paraId="3187247A" w14:textId="77777777" w:rsidR="00157A90" w:rsidRPr="006A35A5" w:rsidRDefault="00157A90" w:rsidP="00157A90">
            <w:pPr>
              <w:jc w:val="both"/>
            </w:pPr>
          </w:p>
        </w:tc>
      </w:tr>
      <w:tr w:rsidR="00157A90" w14:paraId="13B48A50" w14:textId="77777777" w:rsidTr="00157A90">
        <w:tc>
          <w:tcPr>
            <w:tcW w:w="3086" w:type="dxa"/>
            <w:shd w:val="clear" w:color="auto" w:fill="F7CAAC"/>
          </w:tcPr>
          <w:p w14:paraId="198DAF86" w14:textId="77777777" w:rsidR="00157A90" w:rsidRPr="006A35A5" w:rsidRDefault="00157A90" w:rsidP="00157A90">
            <w:pPr>
              <w:jc w:val="both"/>
              <w:rPr>
                <w:b/>
              </w:rPr>
            </w:pPr>
            <w:r w:rsidRPr="006A35A5">
              <w:rPr>
                <w:b/>
              </w:rPr>
              <w:t>Stručná anotace předmětu</w:t>
            </w:r>
          </w:p>
        </w:tc>
        <w:tc>
          <w:tcPr>
            <w:tcW w:w="6769" w:type="dxa"/>
            <w:gridSpan w:val="7"/>
            <w:tcBorders>
              <w:bottom w:val="nil"/>
            </w:tcBorders>
          </w:tcPr>
          <w:p w14:paraId="6B9379CC" w14:textId="77777777" w:rsidR="00157A90" w:rsidRPr="006A35A5" w:rsidRDefault="00157A90" w:rsidP="00157A90">
            <w:pPr>
              <w:jc w:val="both"/>
            </w:pPr>
          </w:p>
        </w:tc>
      </w:tr>
      <w:tr w:rsidR="00157A90" w14:paraId="5E00A284" w14:textId="77777777" w:rsidTr="00157A90">
        <w:trPr>
          <w:trHeight w:val="2909"/>
        </w:trPr>
        <w:tc>
          <w:tcPr>
            <w:tcW w:w="9855" w:type="dxa"/>
            <w:gridSpan w:val="8"/>
            <w:tcBorders>
              <w:top w:val="nil"/>
              <w:bottom w:val="single" w:sz="12" w:space="0" w:color="auto"/>
            </w:tcBorders>
          </w:tcPr>
          <w:p w14:paraId="102AD4A4" w14:textId="77777777" w:rsidR="00157A90" w:rsidRPr="006A35A5" w:rsidRDefault="00157A90" w:rsidP="00157A90">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562C462F" w14:textId="77777777" w:rsidR="00157A90" w:rsidRPr="006A35A5" w:rsidRDefault="00157A90" w:rsidP="005961AC">
            <w:pPr>
              <w:pStyle w:val="Odstavecseseznamem"/>
              <w:numPr>
                <w:ilvl w:val="0"/>
                <w:numId w:val="75"/>
              </w:numPr>
              <w:ind w:left="247" w:hanging="247"/>
              <w:jc w:val="both"/>
            </w:pPr>
            <w:r w:rsidRPr="006A35A5">
              <w:t>Konkurenční výhoda a principy podnikové strategie - Finland and Nokia.</w:t>
            </w:r>
          </w:p>
          <w:p w14:paraId="7B8D5229" w14:textId="77777777" w:rsidR="00157A90" w:rsidRPr="006A35A5" w:rsidRDefault="00157A90" w:rsidP="005961AC">
            <w:pPr>
              <w:pStyle w:val="Odstavecseseznamem"/>
              <w:numPr>
                <w:ilvl w:val="0"/>
                <w:numId w:val="75"/>
              </w:numPr>
              <w:ind w:left="247" w:hanging="247"/>
              <w:jc w:val="both"/>
            </w:pPr>
            <w:r w:rsidRPr="006A35A5">
              <w:t xml:space="preserve">Strategie nadnárodních společností - Intel Corporation and Volvo Trucks. </w:t>
            </w:r>
          </w:p>
          <w:p w14:paraId="7795EDF8" w14:textId="77777777" w:rsidR="00157A90" w:rsidRPr="006A35A5" w:rsidRDefault="00157A90" w:rsidP="005961AC">
            <w:pPr>
              <w:pStyle w:val="Odstavecseseznamem"/>
              <w:numPr>
                <w:ilvl w:val="0"/>
                <w:numId w:val="75"/>
              </w:numPr>
              <w:ind w:left="247" w:hanging="247"/>
              <w:jc w:val="both"/>
            </w:pPr>
            <w:r w:rsidRPr="006A35A5">
              <w:t xml:space="preserve">Porterův Diamant - The Japanese Facsimile Industry. </w:t>
            </w:r>
          </w:p>
          <w:p w14:paraId="4DD745B1" w14:textId="77777777" w:rsidR="00157A90" w:rsidRPr="006A35A5" w:rsidRDefault="00157A90" w:rsidP="005961AC">
            <w:pPr>
              <w:pStyle w:val="Odstavecseseznamem"/>
              <w:numPr>
                <w:ilvl w:val="0"/>
                <w:numId w:val="75"/>
              </w:numPr>
              <w:ind w:left="247" w:hanging="247"/>
              <w:jc w:val="both"/>
            </w:pPr>
            <w:r w:rsidRPr="006A35A5">
              <w:t xml:space="preserve">Porterův Diamant v rozvíjejících se ekonomikách - Estonia in Transition. </w:t>
            </w:r>
          </w:p>
          <w:p w14:paraId="56998837" w14:textId="77777777" w:rsidR="00157A90" w:rsidRPr="006A35A5" w:rsidRDefault="00157A90" w:rsidP="005961AC">
            <w:pPr>
              <w:pStyle w:val="Odstavecseseznamem"/>
              <w:numPr>
                <w:ilvl w:val="0"/>
                <w:numId w:val="75"/>
              </w:numPr>
              <w:ind w:left="247" w:hanging="247"/>
              <w:jc w:val="both"/>
            </w:pPr>
            <w:r w:rsidRPr="006A35A5">
              <w:t xml:space="preserve">Klastry a rozvoj klastrů - The California Wine Cluster. </w:t>
            </w:r>
          </w:p>
          <w:p w14:paraId="5B0B9BEB" w14:textId="77777777" w:rsidR="00157A90" w:rsidRPr="006A35A5" w:rsidRDefault="00157A90" w:rsidP="005961AC">
            <w:pPr>
              <w:pStyle w:val="Odstavecseseznamem"/>
              <w:numPr>
                <w:ilvl w:val="0"/>
                <w:numId w:val="75"/>
              </w:numPr>
              <w:ind w:left="247" w:hanging="247"/>
              <w:jc w:val="both"/>
            </w:pPr>
            <w:r w:rsidRPr="006A35A5">
              <w:t xml:space="preserve">Klastry v rozvíjejících se ekonomikách - Electronics and IT in Costa Rica. </w:t>
            </w:r>
          </w:p>
          <w:p w14:paraId="67695C76" w14:textId="77777777" w:rsidR="00157A90" w:rsidRPr="006A35A5" w:rsidRDefault="00157A90" w:rsidP="005961AC">
            <w:pPr>
              <w:pStyle w:val="Odstavecseseznamem"/>
              <w:numPr>
                <w:ilvl w:val="0"/>
                <w:numId w:val="75"/>
              </w:numPr>
              <w:ind w:left="247" w:hanging="247"/>
              <w:jc w:val="both"/>
            </w:pPr>
            <w:r w:rsidRPr="006A35A5">
              <w:t xml:space="preserve">Národní ekonomická strategie: vyspělá ekonomika – Singapore. </w:t>
            </w:r>
          </w:p>
          <w:p w14:paraId="500D0FC1" w14:textId="77777777" w:rsidR="00157A90" w:rsidRPr="006A35A5" w:rsidRDefault="00157A90" w:rsidP="005961AC">
            <w:pPr>
              <w:pStyle w:val="Odstavecseseznamem"/>
              <w:numPr>
                <w:ilvl w:val="0"/>
                <w:numId w:val="75"/>
              </w:numPr>
              <w:ind w:left="247" w:hanging="247"/>
              <w:jc w:val="both"/>
            </w:pPr>
            <w:r w:rsidRPr="006A35A5">
              <w:t xml:space="preserve">Národní ekonomická strategie: rozvíjející se ekonomika – Rwanda. </w:t>
            </w:r>
          </w:p>
          <w:p w14:paraId="202246BE" w14:textId="77777777" w:rsidR="00157A90" w:rsidRPr="006A35A5" w:rsidRDefault="00157A90" w:rsidP="005961AC">
            <w:pPr>
              <w:pStyle w:val="Odstavecseseznamem"/>
              <w:numPr>
                <w:ilvl w:val="0"/>
                <w:numId w:val="75"/>
              </w:numPr>
              <w:ind w:left="247" w:hanging="247"/>
              <w:jc w:val="both"/>
            </w:pPr>
            <w:r w:rsidRPr="006A35A5">
              <w:t>Týmová prezentace případových studií.</w:t>
            </w:r>
          </w:p>
        </w:tc>
      </w:tr>
      <w:tr w:rsidR="00157A90" w14:paraId="5D49C5CB" w14:textId="77777777" w:rsidTr="00157A90">
        <w:trPr>
          <w:trHeight w:val="265"/>
        </w:trPr>
        <w:tc>
          <w:tcPr>
            <w:tcW w:w="3653" w:type="dxa"/>
            <w:gridSpan w:val="2"/>
            <w:tcBorders>
              <w:top w:val="nil"/>
            </w:tcBorders>
            <w:shd w:val="clear" w:color="auto" w:fill="F7CAAC"/>
          </w:tcPr>
          <w:p w14:paraId="59678455" w14:textId="77777777" w:rsidR="00157A90" w:rsidRPr="006A35A5" w:rsidRDefault="00157A90" w:rsidP="00157A90">
            <w:pPr>
              <w:jc w:val="both"/>
            </w:pPr>
            <w:r w:rsidRPr="006A35A5">
              <w:rPr>
                <w:b/>
              </w:rPr>
              <w:t>Studijní literatura a studijní pomůcky</w:t>
            </w:r>
          </w:p>
        </w:tc>
        <w:tc>
          <w:tcPr>
            <w:tcW w:w="6202" w:type="dxa"/>
            <w:gridSpan w:val="6"/>
            <w:tcBorders>
              <w:top w:val="nil"/>
              <w:bottom w:val="nil"/>
            </w:tcBorders>
          </w:tcPr>
          <w:p w14:paraId="734C9DAC" w14:textId="77777777" w:rsidR="00157A90" w:rsidRPr="006A35A5" w:rsidRDefault="00157A90" w:rsidP="00157A90">
            <w:pPr>
              <w:jc w:val="both"/>
            </w:pPr>
          </w:p>
        </w:tc>
      </w:tr>
      <w:tr w:rsidR="00157A90" w14:paraId="00E39FAC" w14:textId="77777777" w:rsidTr="00157A90">
        <w:trPr>
          <w:trHeight w:val="1058"/>
        </w:trPr>
        <w:tc>
          <w:tcPr>
            <w:tcW w:w="9855" w:type="dxa"/>
            <w:gridSpan w:val="8"/>
            <w:tcBorders>
              <w:top w:val="nil"/>
            </w:tcBorders>
          </w:tcPr>
          <w:p w14:paraId="7235F5C1" w14:textId="77777777" w:rsidR="00157A90" w:rsidRPr="006A35A5" w:rsidRDefault="00157A90" w:rsidP="00157A90">
            <w:pPr>
              <w:rPr>
                <w:b/>
              </w:rPr>
            </w:pPr>
            <w:r w:rsidRPr="006A35A5">
              <w:rPr>
                <w:b/>
              </w:rPr>
              <w:t>Povinná literatura</w:t>
            </w:r>
          </w:p>
          <w:p w14:paraId="1B21D45E" w14:textId="77777777" w:rsidR="00157A90" w:rsidRPr="006A35A5" w:rsidRDefault="00157A90" w:rsidP="00157A90">
            <w:r w:rsidRPr="006A35A5">
              <w:t xml:space="preserve">PORTER, M. </w:t>
            </w:r>
            <w:r w:rsidRPr="006A35A5">
              <w:rPr>
                <w:i/>
                <w:iCs/>
              </w:rPr>
              <w:t>On Competition</w:t>
            </w:r>
            <w:r w:rsidRPr="006A35A5">
              <w:t xml:space="preserve">. Harvard Business School Press, 2008. ISBN 978-1422126967. </w:t>
            </w:r>
          </w:p>
          <w:p w14:paraId="7BDCD94F" w14:textId="77777777" w:rsidR="00157A90" w:rsidRPr="006A35A5" w:rsidRDefault="00157A90" w:rsidP="00157A90">
            <w:pPr>
              <w:jc w:val="both"/>
            </w:pPr>
            <w:r w:rsidRPr="006A35A5">
              <w:rPr>
                <w:i/>
                <w:iCs/>
              </w:rPr>
              <w:t>Případové studie vydané Harvard Business School k předmětu "Microeconomics of Competitiveness"</w:t>
            </w:r>
            <w:r w:rsidRPr="006A35A5">
              <w:t>.</w:t>
            </w:r>
          </w:p>
          <w:p w14:paraId="6289B09F" w14:textId="77777777" w:rsidR="00157A90" w:rsidRPr="006A35A5" w:rsidRDefault="00157A90" w:rsidP="00157A90">
            <w:pPr>
              <w:rPr>
                <w:b/>
              </w:rPr>
            </w:pPr>
            <w:r w:rsidRPr="006A35A5">
              <w:rPr>
                <w:b/>
              </w:rPr>
              <w:t>Doporučená literatura</w:t>
            </w:r>
          </w:p>
          <w:p w14:paraId="5749A697" w14:textId="77777777" w:rsidR="00157A90" w:rsidRDefault="00157A90" w:rsidP="00157A90">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14:paraId="3F88DF19" w14:textId="77777777" w:rsidR="00157A90" w:rsidRPr="006A35A5" w:rsidRDefault="00157A90" w:rsidP="00157A90">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157A90" w14:paraId="0D7BE3B5"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77137F1" w14:textId="77777777" w:rsidR="00157A90" w:rsidRPr="006A35A5" w:rsidRDefault="00157A90" w:rsidP="00157A90">
            <w:pPr>
              <w:jc w:val="center"/>
              <w:rPr>
                <w:b/>
              </w:rPr>
            </w:pPr>
            <w:r w:rsidRPr="006A35A5">
              <w:rPr>
                <w:b/>
              </w:rPr>
              <w:t>Informace ke kombinované nebo distanční formě</w:t>
            </w:r>
          </w:p>
        </w:tc>
      </w:tr>
      <w:tr w:rsidR="00157A90" w14:paraId="4502790A" w14:textId="77777777" w:rsidTr="00157A90">
        <w:tc>
          <w:tcPr>
            <w:tcW w:w="4787" w:type="dxa"/>
            <w:gridSpan w:val="3"/>
            <w:tcBorders>
              <w:top w:val="single" w:sz="2" w:space="0" w:color="auto"/>
            </w:tcBorders>
            <w:shd w:val="clear" w:color="auto" w:fill="F7CAAC"/>
          </w:tcPr>
          <w:p w14:paraId="64DB5CCF" w14:textId="77777777" w:rsidR="00157A90" w:rsidRPr="006A35A5" w:rsidRDefault="00157A90" w:rsidP="00157A90">
            <w:pPr>
              <w:jc w:val="both"/>
            </w:pPr>
            <w:r w:rsidRPr="006A35A5">
              <w:rPr>
                <w:b/>
              </w:rPr>
              <w:t>Rozsah konzultací (soustředění)</w:t>
            </w:r>
          </w:p>
        </w:tc>
        <w:tc>
          <w:tcPr>
            <w:tcW w:w="889" w:type="dxa"/>
            <w:tcBorders>
              <w:top w:val="single" w:sz="2" w:space="0" w:color="auto"/>
            </w:tcBorders>
          </w:tcPr>
          <w:p w14:paraId="4E846B08" w14:textId="77777777" w:rsidR="00157A90" w:rsidRPr="006A35A5" w:rsidRDefault="00157A90" w:rsidP="00157A90">
            <w:pPr>
              <w:jc w:val="both"/>
            </w:pPr>
          </w:p>
        </w:tc>
        <w:tc>
          <w:tcPr>
            <w:tcW w:w="4179" w:type="dxa"/>
            <w:gridSpan w:val="4"/>
            <w:tcBorders>
              <w:top w:val="single" w:sz="2" w:space="0" w:color="auto"/>
            </w:tcBorders>
            <w:shd w:val="clear" w:color="auto" w:fill="F7CAAC"/>
          </w:tcPr>
          <w:p w14:paraId="490AF915" w14:textId="77777777" w:rsidR="00157A90" w:rsidRPr="006A35A5" w:rsidRDefault="00157A90" w:rsidP="00157A90">
            <w:pPr>
              <w:jc w:val="both"/>
              <w:rPr>
                <w:b/>
              </w:rPr>
            </w:pPr>
            <w:r w:rsidRPr="006A35A5">
              <w:rPr>
                <w:b/>
              </w:rPr>
              <w:t xml:space="preserve">hodin </w:t>
            </w:r>
          </w:p>
        </w:tc>
      </w:tr>
      <w:tr w:rsidR="00157A90" w14:paraId="590DD26C" w14:textId="77777777" w:rsidTr="00157A90">
        <w:tc>
          <w:tcPr>
            <w:tcW w:w="9855" w:type="dxa"/>
            <w:gridSpan w:val="8"/>
            <w:shd w:val="clear" w:color="auto" w:fill="F7CAAC"/>
          </w:tcPr>
          <w:p w14:paraId="0AEA4961" w14:textId="77777777" w:rsidR="00157A90" w:rsidRPr="006A35A5" w:rsidRDefault="00157A90" w:rsidP="00157A90">
            <w:pPr>
              <w:jc w:val="both"/>
              <w:rPr>
                <w:b/>
              </w:rPr>
            </w:pPr>
            <w:r w:rsidRPr="006A35A5">
              <w:rPr>
                <w:b/>
              </w:rPr>
              <w:t>Informace o způsobu kontaktu s vyučujícím</w:t>
            </w:r>
          </w:p>
        </w:tc>
      </w:tr>
      <w:tr w:rsidR="00157A90" w14:paraId="1384FE2E" w14:textId="77777777" w:rsidTr="00157A90">
        <w:trPr>
          <w:trHeight w:val="606"/>
        </w:trPr>
        <w:tc>
          <w:tcPr>
            <w:tcW w:w="9855" w:type="dxa"/>
            <w:gridSpan w:val="8"/>
          </w:tcPr>
          <w:p w14:paraId="024E5E51" w14:textId="77777777" w:rsidR="00157A90" w:rsidRPr="006A35A5" w:rsidRDefault="00157A90" w:rsidP="00157A90">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017D964"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57A90" w14:paraId="1F436FEF" w14:textId="77777777" w:rsidTr="00157A90">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DFBC863" w14:textId="77777777" w:rsidR="00157A90" w:rsidRDefault="00157A90" w:rsidP="00157A90">
            <w:pPr>
              <w:jc w:val="both"/>
              <w:rPr>
                <w:b/>
                <w:sz w:val="28"/>
                <w:lang w:eastAsia="en-US"/>
              </w:rPr>
            </w:pPr>
            <w:r>
              <w:br w:type="page"/>
            </w:r>
            <w:r>
              <w:rPr>
                <w:b/>
                <w:sz w:val="28"/>
                <w:lang w:eastAsia="en-US"/>
              </w:rPr>
              <w:t>B-III – Charakteristika studijního předmětu</w:t>
            </w:r>
          </w:p>
        </w:tc>
      </w:tr>
      <w:tr w:rsidR="00157A90" w14:paraId="3BDDC3FD" w14:textId="77777777" w:rsidTr="00157A90">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929E1DD" w14:textId="77777777" w:rsidR="00157A90" w:rsidRDefault="00157A90" w:rsidP="00157A90">
            <w:pPr>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56CAC469" w14:textId="77777777" w:rsidR="00157A90" w:rsidRDefault="00157A90" w:rsidP="00157A90">
            <w:pPr>
              <w:jc w:val="both"/>
              <w:rPr>
                <w:lang w:eastAsia="en-US"/>
              </w:rPr>
            </w:pPr>
            <w:r>
              <w:rPr>
                <w:lang w:eastAsia="en-US"/>
              </w:rPr>
              <w:t>Počítačová simulace v ergonomii</w:t>
            </w:r>
          </w:p>
        </w:tc>
      </w:tr>
      <w:tr w:rsidR="00157A90" w14:paraId="4F581AC9"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B4A491" w14:textId="77777777" w:rsidR="00157A90" w:rsidRDefault="00157A90" w:rsidP="00157A90">
            <w:pPr>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E1A187B" w14:textId="77777777" w:rsidR="00157A90" w:rsidRDefault="00157A90" w:rsidP="00157A90">
            <w:pPr>
              <w:jc w:val="both"/>
              <w:rPr>
                <w:lang w:eastAsia="en-US"/>
              </w:rPr>
            </w:pPr>
            <w:r>
              <w:rPr>
                <w:lang w:eastAsia="en-US"/>
              </w:rPr>
              <w:t>povinně volitelný „PV“</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29FD4E" w14:textId="77777777" w:rsidR="00157A90" w:rsidRDefault="00157A90" w:rsidP="00157A90">
            <w:pPr>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7E74BEB" w14:textId="77777777" w:rsidR="00157A90" w:rsidRDefault="00157A90" w:rsidP="00157A90">
            <w:pPr>
              <w:jc w:val="both"/>
              <w:rPr>
                <w:lang w:eastAsia="en-US"/>
              </w:rPr>
            </w:pPr>
            <w:r>
              <w:rPr>
                <w:lang w:eastAsia="en-US"/>
              </w:rPr>
              <w:t>L</w:t>
            </w:r>
          </w:p>
        </w:tc>
      </w:tr>
      <w:tr w:rsidR="00157A90" w14:paraId="43CAFBEA"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087581" w14:textId="77777777" w:rsidR="00157A90" w:rsidRDefault="00157A90" w:rsidP="00157A90">
            <w:pPr>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990793B" w14:textId="77777777" w:rsidR="00157A90" w:rsidRDefault="00157A90" w:rsidP="00157A90">
            <w:pPr>
              <w:jc w:val="both"/>
              <w:rPr>
                <w:lang w:eastAsia="en-US"/>
              </w:rPr>
            </w:pPr>
            <w:r>
              <w:rPr>
                <w:lang w:eastAsia="en-US"/>
              </w:rPr>
              <w:t>0-26-0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6879C15" w14:textId="77777777" w:rsidR="00157A90" w:rsidRDefault="00157A90" w:rsidP="00157A90">
            <w:pPr>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B7BC5B2" w14:textId="77777777" w:rsidR="00157A90" w:rsidRDefault="00157A90" w:rsidP="00157A90">
            <w:pPr>
              <w:jc w:val="both"/>
              <w:rPr>
                <w:lang w:eastAsia="en-US"/>
              </w:rPr>
            </w:pPr>
            <w:r>
              <w:rPr>
                <w:lang w:eastAsia="en-US"/>
              </w:rPr>
              <w:t>26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65BFF00" w14:textId="77777777" w:rsidR="00157A90" w:rsidRDefault="00157A90" w:rsidP="00157A90">
            <w:pPr>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2528BD3" w14:textId="77777777" w:rsidR="00157A90" w:rsidRDefault="00157A90" w:rsidP="00157A90">
            <w:pPr>
              <w:jc w:val="both"/>
              <w:rPr>
                <w:lang w:eastAsia="en-US"/>
              </w:rPr>
            </w:pPr>
            <w:r>
              <w:rPr>
                <w:lang w:eastAsia="en-US"/>
              </w:rPr>
              <w:t>3</w:t>
            </w:r>
          </w:p>
        </w:tc>
      </w:tr>
      <w:tr w:rsidR="00157A90" w14:paraId="61EEFD06"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2F06D0" w14:textId="77777777" w:rsidR="00157A90" w:rsidRDefault="00157A90" w:rsidP="00157A90">
            <w:pPr>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0254C5A" w14:textId="77777777" w:rsidR="00157A90" w:rsidRDefault="00157A90" w:rsidP="00157A90">
            <w:pPr>
              <w:jc w:val="both"/>
              <w:rPr>
                <w:lang w:eastAsia="en-US"/>
              </w:rPr>
            </w:pPr>
          </w:p>
        </w:tc>
      </w:tr>
      <w:tr w:rsidR="00157A90" w14:paraId="425A881C"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86DB16A" w14:textId="77777777" w:rsidR="00157A90" w:rsidRDefault="00157A90" w:rsidP="00157A90">
            <w:pPr>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133BE802" w14:textId="77777777" w:rsidR="00157A90" w:rsidRDefault="00157A90" w:rsidP="00157A90">
            <w:pPr>
              <w:jc w:val="both"/>
              <w:rPr>
                <w:lang w:eastAsia="en-US"/>
              </w:rPr>
            </w:pPr>
            <w:r>
              <w:rPr>
                <w:lang w:eastAsia="en-US"/>
              </w:rPr>
              <w:t xml:space="preserve">klasifikovaný 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C40468D" w14:textId="77777777" w:rsidR="00157A90" w:rsidRDefault="00157A90" w:rsidP="00157A90">
            <w:pPr>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8DF8768" w14:textId="77777777" w:rsidR="00157A90" w:rsidRDefault="00157A90" w:rsidP="00157A90">
            <w:pPr>
              <w:jc w:val="both"/>
              <w:rPr>
                <w:lang w:eastAsia="en-US"/>
              </w:rPr>
            </w:pPr>
            <w:r>
              <w:rPr>
                <w:lang w:eastAsia="en-US"/>
              </w:rPr>
              <w:t>seminář</w:t>
            </w:r>
          </w:p>
        </w:tc>
      </w:tr>
      <w:tr w:rsidR="00157A90" w14:paraId="67FFD1EC"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6246028" w14:textId="77777777" w:rsidR="00157A90" w:rsidRDefault="00157A90" w:rsidP="00157A90">
            <w:pPr>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C89AB08" w14:textId="77777777" w:rsidR="00157A90" w:rsidRDefault="00157A90" w:rsidP="00157A90">
            <w:pPr>
              <w:jc w:val="both"/>
              <w:rPr>
                <w:lang w:eastAsia="en-US"/>
              </w:rPr>
            </w:pPr>
            <w:r>
              <w:rPr>
                <w:lang w:eastAsia="en-US"/>
              </w:rPr>
              <w:t>Způsob ukončení předmětu: klasifikovaný zápočet</w:t>
            </w:r>
          </w:p>
          <w:p w14:paraId="28733D35" w14:textId="77777777" w:rsidR="00157A90" w:rsidRDefault="00157A90" w:rsidP="00157A90">
            <w:pPr>
              <w:jc w:val="both"/>
              <w:rPr>
                <w:lang w:eastAsia="en-US"/>
              </w:rPr>
            </w:pPr>
            <w:r>
              <w:rPr>
                <w:lang w:eastAsia="en-US"/>
              </w:rPr>
              <w:t xml:space="preserve">Požadavky k udělení klasifikovaného zápočtu: pro absolvování předmětu je potřebná 80 % účast na seminářích, zvládnutí zápočtové práce v software Technomatic Jack formou v minimální úspěšnosti 60%. </w:t>
            </w:r>
          </w:p>
        </w:tc>
      </w:tr>
      <w:tr w:rsidR="00157A90" w14:paraId="1D7C4D94" w14:textId="77777777" w:rsidTr="00157A90">
        <w:trPr>
          <w:trHeight w:val="56"/>
        </w:trPr>
        <w:tc>
          <w:tcPr>
            <w:tcW w:w="9855" w:type="dxa"/>
            <w:gridSpan w:val="8"/>
            <w:tcBorders>
              <w:top w:val="nil"/>
              <w:left w:val="single" w:sz="4" w:space="0" w:color="auto"/>
              <w:bottom w:val="single" w:sz="4" w:space="0" w:color="auto"/>
              <w:right w:val="single" w:sz="4" w:space="0" w:color="auto"/>
            </w:tcBorders>
          </w:tcPr>
          <w:p w14:paraId="5C25495D" w14:textId="77777777" w:rsidR="00157A90" w:rsidRDefault="00157A90" w:rsidP="00157A90">
            <w:pPr>
              <w:jc w:val="both"/>
              <w:rPr>
                <w:lang w:eastAsia="en-US"/>
              </w:rPr>
            </w:pPr>
          </w:p>
        </w:tc>
      </w:tr>
      <w:tr w:rsidR="00157A90" w14:paraId="26BB61E3" w14:textId="77777777" w:rsidTr="00157A90">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44B8E39C" w14:textId="77777777" w:rsidR="00157A90" w:rsidRDefault="00157A90" w:rsidP="00157A90">
            <w:pPr>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4009E09" w14:textId="59533EA2" w:rsidR="00157A90" w:rsidRDefault="00157A90" w:rsidP="00157A90">
            <w:pPr>
              <w:jc w:val="both"/>
              <w:rPr>
                <w:lang w:eastAsia="en-US"/>
              </w:rPr>
            </w:pPr>
            <w:r>
              <w:rPr>
                <w:lang w:eastAsia="en-US"/>
              </w:rPr>
              <w:t xml:space="preserve">Ing. </w:t>
            </w:r>
            <w:r w:rsidR="002D2E56">
              <w:rPr>
                <w:lang w:eastAsia="en-US"/>
              </w:rPr>
              <w:t>Lucie Hrbáčková</w:t>
            </w:r>
            <w:r>
              <w:rPr>
                <w:lang w:eastAsia="en-US"/>
              </w:rPr>
              <w:t xml:space="preserve"> </w:t>
            </w:r>
          </w:p>
        </w:tc>
      </w:tr>
      <w:tr w:rsidR="00157A90" w14:paraId="2AD633B6" w14:textId="77777777" w:rsidTr="00157A90">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DA71827" w14:textId="77777777" w:rsidR="00157A90" w:rsidRDefault="00157A90" w:rsidP="00157A90">
            <w:pPr>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E569671" w14:textId="77777777" w:rsidR="00157A90" w:rsidRDefault="00157A90" w:rsidP="00157A90">
            <w:pPr>
              <w:jc w:val="both"/>
              <w:rPr>
                <w:lang w:eastAsia="en-US"/>
              </w:rPr>
            </w:pPr>
            <w:r>
              <w:rPr>
                <w:lang w:eastAsia="en-US"/>
              </w:rPr>
              <w:t>Garant stanovuje koncepci seminářů a dohlíží na jejich jednotné vedení.</w:t>
            </w:r>
          </w:p>
        </w:tc>
      </w:tr>
      <w:tr w:rsidR="00157A90" w14:paraId="655A8A38"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8A8B9B" w14:textId="77777777" w:rsidR="00157A90" w:rsidRDefault="00157A90" w:rsidP="00157A90">
            <w:pPr>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3C1AA5E1" w14:textId="15BCEC2A" w:rsidR="00157A90" w:rsidRDefault="00157A90" w:rsidP="00DA1A52">
            <w:pPr>
              <w:jc w:val="both"/>
              <w:rPr>
                <w:lang w:eastAsia="en-US"/>
              </w:rPr>
            </w:pPr>
            <w:r>
              <w:rPr>
                <w:lang w:eastAsia="en-US"/>
              </w:rPr>
              <w:t>Ing. Lucie Hrbáčkov</w:t>
            </w:r>
            <w:r w:rsidR="00ED3F62">
              <w:rPr>
                <w:lang w:eastAsia="en-US"/>
              </w:rPr>
              <w:t xml:space="preserve">á </w:t>
            </w:r>
            <w:r w:rsidR="00DA1A52">
              <w:rPr>
                <w:lang w:eastAsia="en-US"/>
              </w:rPr>
              <w:t>–</w:t>
            </w:r>
            <w:r w:rsidR="00ED3F62">
              <w:rPr>
                <w:lang w:eastAsia="en-US"/>
              </w:rPr>
              <w:t xml:space="preserve"> </w:t>
            </w:r>
            <w:r w:rsidR="00DA1A52">
              <w:rPr>
                <w:lang w:eastAsia="en-US"/>
              </w:rPr>
              <w:t>vedení seminářů</w:t>
            </w:r>
            <w:r>
              <w:rPr>
                <w:lang w:eastAsia="en-US"/>
              </w:rPr>
              <w:t xml:space="preserve"> (</w:t>
            </w:r>
            <w:r w:rsidR="002D2E56">
              <w:rPr>
                <w:lang w:eastAsia="en-US"/>
              </w:rPr>
              <w:t>80</w:t>
            </w:r>
            <w:r>
              <w:rPr>
                <w:lang w:eastAsia="en-US"/>
              </w:rPr>
              <w:t xml:space="preserve"> %)</w:t>
            </w:r>
            <w:r w:rsidR="002D2E56">
              <w:rPr>
                <w:lang w:eastAsia="en-US"/>
              </w:rPr>
              <w:t>, Ing. Michaela Opletalová – vedení seminářů (10%)</w:t>
            </w:r>
            <w:r w:rsidR="002B3D10">
              <w:rPr>
                <w:lang w:eastAsia="en-US"/>
              </w:rPr>
              <w:t xml:space="preserve"> – ext.</w:t>
            </w:r>
            <w:r w:rsidR="002D2E56">
              <w:rPr>
                <w:lang w:eastAsia="en-US"/>
              </w:rPr>
              <w:t>, Ing. Martin Hrabal, Ph.D. – vedení seminářů (10%)</w:t>
            </w:r>
            <w:r>
              <w:rPr>
                <w:lang w:eastAsia="en-US"/>
              </w:rPr>
              <w:t xml:space="preserve"> </w:t>
            </w:r>
            <w:r w:rsidR="002B3D10">
              <w:rPr>
                <w:lang w:eastAsia="en-US"/>
              </w:rPr>
              <w:t>– ext.</w:t>
            </w:r>
          </w:p>
        </w:tc>
      </w:tr>
      <w:tr w:rsidR="00157A90" w14:paraId="7CC687EC" w14:textId="77777777" w:rsidTr="00157A90">
        <w:trPr>
          <w:trHeight w:val="56"/>
        </w:trPr>
        <w:tc>
          <w:tcPr>
            <w:tcW w:w="9855" w:type="dxa"/>
            <w:gridSpan w:val="8"/>
            <w:tcBorders>
              <w:top w:val="nil"/>
              <w:left w:val="single" w:sz="4" w:space="0" w:color="auto"/>
              <w:bottom w:val="single" w:sz="4" w:space="0" w:color="auto"/>
              <w:right w:val="single" w:sz="4" w:space="0" w:color="auto"/>
            </w:tcBorders>
          </w:tcPr>
          <w:p w14:paraId="5D756C3F" w14:textId="77777777" w:rsidR="00157A90" w:rsidRDefault="00157A90" w:rsidP="00157A90">
            <w:pPr>
              <w:jc w:val="both"/>
              <w:rPr>
                <w:lang w:eastAsia="en-US"/>
              </w:rPr>
            </w:pPr>
          </w:p>
        </w:tc>
      </w:tr>
      <w:tr w:rsidR="00157A90" w14:paraId="5767F038" w14:textId="77777777" w:rsidTr="00157A90">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7595D2C" w14:textId="77777777" w:rsidR="00157A90" w:rsidRDefault="00157A90" w:rsidP="00157A90">
            <w:pPr>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6A584550" w14:textId="77777777" w:rsidR="00157A90" w:rsidRDefault="00157A90" w:rsidP="00157A90">
            <w:pPr>
              <w:jc w:val="both"/>
              <w:rPr>
                <w:lang w:eastAsia="en-US"/>
              </w:rPr>
            </w:pPr>
          </w:p>
        </w:tc>
      </w:tr>
      <w:tr w:rsidR="00157A90" w14:paraId="65E70EF4" w14:textId="77777777" w:rsidTr="00ED3F62">
        <w:trPr>
          <w:trHeight w:val="2899"/>
        </w:trPr>
        <w:tc>
          <w:tcPr>
            <w:tcW w:w="9855" w:type="dxa"/>
            <w:gridSpan w:val="8"/>
            <w:tcBorders>
              <w:top w:val="nil"/>
              <w:left w:val="single" w:sz="4" w:space="0" w:color="auto"/>
              <w:bottom w:val="single" w:sz="4" w:space="0" w:color="auto"/>
              <w:right w:val="single" w:sz="4" w:space="0" w:color="auto"/>
            </w:tcBorders>
            <w:hideMark/>
          </w:tcPr>
          <w:p w14:paraId="49776C3C" w14:textId="77777777" w:rsidR="00157A90" w:rsidRDefault="00157A90" w:rsidP="00157A90">
            <w:pPr>
              <w:jc w:val="both"/>
              <w:rPr>
                <w:lang w:eastAsia="en-US"/>
              </w:rPr>
            </w:pPr>
            <w:r>
              <w:rPr>
                <w:lang w:eastAsia="en-US"/>
              </w:rPr>
              <w:t xml:space="preserve">Předmět se zaměřuje na oblast ergonomie a designu pracoviště jako součást aplikace průmyslového inženýrství. Studenti se naučí pracovat v moderním software Technomatic Jack pro řešení ergonomických problémů a vytvoření digitálních modelů člověka. Součástí tohoto předmětu je naučit se rozumět a používat v softwaru ergonomické analýzy s cílem navrhnutí nového řešení pro prevenci nemocí z povolání. </w:t>
            </w:r>
          </w:p>
          <w:p w14:paraId="1DDD019F" w14:textId="07FEBDD4"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Ergonomie, Antropometrie, nemoci z povolání a předcházení zdravotním problémům</w:t>
            </w:r>
            <w:r w:rsidR="00DA1A52">
              <w:rPr>
                <w:color w:val="000000"/>
                <w:shd w:val="clear" w:color="auto" w:fill="FFFFFF"/>
                <w:lang w:eastAsia="en-US"/>
              </w:rPr>
              <w:t>.</w:t>
            </w:r>
          </w:p>
          <w:p w14:paraId="4293F53F" w14:textId="63269F27"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Pracovní poloha, pracovní rovina, uspořádání pracovního místa a manipulace s</w:t>
            </w:r>
            <w:r w:rsidR="00DA1A52">
              <w:rPr>
                <w:color w:val="000000"/>
                <w:shd w:val="clear" w:color="auto" w:fill="FFFFFF"/>
                <w:lang w:eastAsia="en-US"/>
              </w:rPr>
              <w:t> </w:t>
            </w:r>
            <w:r>
              <w:rPr>
                <w:color w:val="000000"/>
                <w:shd w:val="clear" w:color="auto" w:fill="FFFFFF"/>
                <w:lang w:eastAsia="en-US"/>
              </w:rPr>
              <w:t>břemeny</w:t>
            </w:r>
            <w:r w:rsidR="00DA1A52">
              <w:rPr>
                <w:color w:val="000000"/>
                <w:shd w:val="clear" w:color="auto" w:fill="FFFFFF"/>
                <w:lang w:eastAsia="en-US"/>
              </w:rPr>
              <w:t>.</w:t>
            </w:r>
          </w:p>
          <w:p w14:paraId="41344C7A" w14:textId="3C7F74DE"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Ergonomi</w:t>
            </w:r>
            <w:r w:rsidR="00DA1A52">
              <w:rPr>
                <w:color w:val="000000"/>
                <w:shd w:val="clear" w:color="auto" w:fill="FFFFFF"/>
                <w:lang w:eastAsia="en-US"/>
              </w:rPr>
              <w:t>cké analýzy – RULA, OWAS, NIOSH.</w:t>
            </w:r>
          </w:p>
          <w:p w14:paraId="0E66AEF4" w14:textId="48C62BEB"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Základy a možnosti programu – ov</w:t>
            </w:r>
            <w:r w:rsidR="00DA1A52">
              <w:rPr>
                <w:color w:val="000000"/>
                <w:shd w:val="clear" w:color="auto" w:fill="FFFFFF"/>
                <w:lang w:eastAsia="en-US"/>
              </w:rPr>
              <w:t>ládací panely a struktura Jacka.</w:t>
            </w:r>
          </w:p>
          <w:p w14:paraId="145276D3" w14:textId="572EE198"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Importování a editace postavy – polohování postavy</w:t>
            </w:r>
            <w:r w:rsidR="00DA1A52">
              <w:rPr>
                <w:color w:val="000000"/>
                <w:shd w:val="clear" w:color="auto" w:fill="FFFFFF"/>
                <w:lang w:eastAsia="en-US"/>
              </w:rPr>
              <w:t>.</w:t>
            </w:r>
          </w:p>
          <w:p w14:paraId="3AA52843" w14:textId="4BB3957C"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Simulace v Jackovi – knihovna pozic, Human Control, Posture Hand</w:t>
            </w:r>
            <w:r w:rsidR="00DA1A52">
              <w:rPr>
                <w:color w:val="000000"/>
                <w:shd w:val="clear" w:color="auto" w:fill="FFFFFF"/>
                <w:lang w:eastAsia="en-US"/>
              </w:rPr>
              <w:t>.</w:t>
            </w:r>
          </w:p>
          <w:p w14:paraId="6D06613D" w14:textId="49C53D79"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 xml:space="preserve">Ergonomická analýza v Jackovi </w:t>
            </w:r>
            <w:r w:rsidR="00DA1A52">
              <w:rPr>
                <w:color w:val="000000"/>
                <w:shd w:val="clear" w:color="auto" w:fill="FFFFFF"/>
                <w:lang w:eastAsia="en-US"/>
              </w:rPr>
              <w:t>–</w:t>
            </w:r>
            <w:r>
              <w:rPr>
                <w:color w:val="000000"/>
                <w:shd w:val="clear" w:color="auto" w:fill="FFFFFF"/>
                <w:lang w:eastAsia="en-US"/>
              </w:rPr>
              <w:t xml:space="preserve"> NIOS</w:t>
            </w:r>
            <w:r w:rsidR="00DA1A52">
              <w:rPr>
                <w:color w:val="000000"/>
                <w:shd w:val="clear" w:color="auto" w:fill="FFFFFF"/>
                <w:lang w:eastAsia="en-US"/>
              </w:rPr>
              <w:t>.</w:t>
            </w:r>
          </w:p>
          <w:p w14:paraId="28CD4544" w14:textId="600AAF88" w:rsidR="00157A90" w:rsidRDefault="00157A90" w:rsidP="005961AC">
            <w:pPr>
              <w:pStyle w:val="Odstavecseseznamem"/>
              <w:numPr>
                <w:ilvl w:val="0"/>
                <w:numId w:val="76"/>
              </w:numPr>
              <w:ind w:left="250" w:hanging="250"/>
              <w:contextualSpacing w:val="0"/>
              <w:rPr>
                <w:color w:val="000000"/>
                <w:shd w:val="clear" w:color="auto" w:fill="FFFFFF"/>
                <w:lang w:eastAsia="en-US"/>
              </w:rPr>
            </w:pPr>
            <w:r>
              <w:rPr>
                <w:color w:val="000000"/>
                <w:shd w:val="clear" w:color="auto" w:fill="FFFFFF"/>
                <w:lang w:eastAsia="en-US"/>
              </w:rPr>
              <w:t xml:space="preserve">Ergonomická analýza v Jackovi </w:t>
            </w:r>
            <w:r w:rsidR="00DA1A52">
              <w:rPr>
                <w:color w:val="000000"/>
                <w:shd w:val="clear" w:color="auto" w:fill="FFFFFF"/>
                <w:lang w:eastAsia="en-US"/>
              </w:rPr>
              <w:t>–</w:t>
            </w:r>
            <w:r>
              <w:rPr>
                <w:color w:val="000000"/>
                <w:shd w:val="clear" w:color="auto" w:fill="FFFFFF"/>
                <w:lang w:eastAsia="en-US"/>
              </w:rPr>
              <w:t xml:space="preserve"> RULA</w:t>
            </w:r>
            <w:r w:rsidR="00DA1A52">
              <w:rPr>
                <w:color w:val="000000"/>
                <w:shd w:val="clear" w:color="auto" w:fill="FFFFFF"/>
                <w:lang w:eastAsia="en-US"/>
              </w:rPr>
              <w:t>.</w:t>
            </w:r>
          </w:p>
        </w:tc>
      </w:tr>
      <w:tr w:rsidR="00157A90" w14:paraId="6EB1BB53" w14:textId="77777777" w:rsidTr="00157A90">
        <w:trPr>
          <w:trHeight w:val="265"/>
        </w:trPr>
        <w:tc>
          <w:tcPr>
            <w:tcW w:w="365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358AE4" w14:textId="77777777" w:rsidR="00157A90" w:rsidRDefault="00157A90" w:rsidP="00157A90">
            <w:pPr>
              <w:jc w:val="both"/>
              <w:rPr>
                <w:lang w:eastAsia="en-US"/>
              </w:rPr>
            </w:pPr>
            <w:r>
              <w:rPr>
                <w:b/>
                <w:lang w:eastAsia="en-US"/>
              </w:rPr>
              <w:t>Studijní literatura a studijní pomůcky</w:t>
            </w:r>
          </w:p>
        </w:tc>
        <w:tc>
          <w:tcPr>
            <w:tcW w:w="6202" w:type="dxa"/>
            <w:gridSpan w:val="6"/>
            <w:tcBorders>
              <w:top w:val="single" w:sz="4" w:space="0" w:color="auto"/>
              <w:left w:val="single" w:sz="4" w:space="0" w:color="auto"/>
              <w:bottom w:val="nil"/>
              <w:right w:val="single" w:sz="4" w:space="0" w:color="auto"/>
            </w:tcBorders>
          </w:tcPr>
          <w:p w14:paraId="5D1E4E61" w14:textId="77777777" w:rsidR="00157A90" w:rsidRDefault="00157A90" w:rsidP="00157A90">
            <w:pPr>
              <w:jc w:val="both"/>
              <w:rPr>
                <w:lang w:eastAsia="en-US"/>
              </w:rPr>
            </w:pPr>
          </w:p>
        </w:tc>
      </w:tr>
      <w:tr w:rsidR="00157A90" w14:paraId="1ECFF7F1" w14:textId="77777777" w:rsidTr="00157A90">
        <w:trPr>
          <w:trHeight w:val="1497"/>
        </w:trPr>
        <w:tc>
          <w:tcPr>
            <w:tcW w:w="9855" w:type="dxa"/>
            <w:gridSpan w:val="8"/>
            <w:tcBorders>
              <w:top w:val="nil"/>
              <w:left w:val="single" w:sz="4" w:space="0" w:color="auto"/>
              <w:bottom w:val="single" w:sz="4" w:space="0" w:color="auto"/>
              <w:right w:val="single" w:sz="4" w:space="0" w:color="auto"/>
            </w:tcBorders>
            <w:hideMark/>
          </w:tcPr>
          <w:p w14:paraId="336C420F" w14:textId="77777777" w:rsidR="00157A90" w:rsidRDefault="00157A90" w:rsidP="00157A90">
            <w:pPr>
              <w:rPr>
                <w:color w:val="000000"/>
                <w:lang w:val="en-US" w:eastAsia="en-US"/>
              </w:rPr>
            </w:pPr>
            <w:r>
              <w:rPr>
                <w:b/>
                <w:bCs/>
                <w:color w:val="000000"/>
                <w:lang w:val="en-US" w:eastAsia="en-US"/>
              </w:rPr>
              <w:t>Povinná literatura</w:t>
            </w:r>
          </w:p>
          <w:p w14:paraId="5B2F0A4C" w14:textId="77777777" w:rsidR="00157A90" w:rsidRDefault="00157A90" w:rsidP="00157A90">
            <w:pPr>
              <w:jc w:val="both"/>
              <w:rPr>
                <w:color w:val="000000"/>
                <w:shd w:val="clear" w:color="auto" w:fill="FFFFFF"/>
                <w:lang w:eastAsia="en-US"/>
              </w:rPr>
            </w:pPr>
            <w:r>
              <w:rPr>
                <w:color w:val="000000"/>
                <w:shd w:val="clear" w:color="auto" w:fill="FFFFFF"/>
                <w:lang w:eastAsia="en-US"/>
              </w:rPr>
              <w:t xml:space="preserve">BRIDGER, R. S. </w:t>
            </w:r>
            <w:r w:rsidRPr="00ED3F62">
              <w:rPr>
                <w:i/>
                <w:color w:val="000000"/>
                <w:shd w:val="clear" w:color="auto" w:fill="FFFFFF"/>
                <w:lang w:eastAsia="en-US"/>
              </w:rPr>
              <w:t>Introduction to ergonomics</w:t>
            </w:r>
            <w:r>
              <w:rPr>
                <w:color w:val="000000"/>
                <w:shd w:val="clear" w:color="auto" w:fill="FFFFFF"/>
                <w:lang w:eastAsia="en-US"/>
              </w:rPr>
              <w:t>. 3rd ed. Boca Raton: CRC Press, 2009, 776 s. ISBN 978-0-8493-7306-0. Dostupné také z: http://www.loc.gov/catdir/toc/ecip088/2008000270.html</w:t>
            </w:r>
          </w:p>
          <w:p w14:paraId="36AADF13" w14:textId="77777777" w:rsidR="00157A90" w:rsidRDefault="00157A90" w:rsidP="00157A90">
            <w:pPr>
              <w:jc w:val="both"/>
              <w:rPr>
                <w:color w:val="000000"/>
                <w:shd w:val="clear" w:color="auto" w:fill="FFFFFF"/>
                <w:lang w:eastAsia="en-US"/>
              </w:rPr>
            </w:pPr>
            <w:r>
              <w:rPr>
                <w:color w:val="000000"/>
                <w:shd w:val="clear" w:color="auto" w:fill="FFFFFF"/>
                <w:lang w:eastAsia="en-US"/>
              </w:rPr>
              <w:t>GUASTELLO, S</w:t>
            </w:r>
            <w:r w:rsidR="00ED3F62">
              <w:rPr>
                <w:color w:val="000000"/>
                <w:shd w:val="clear" w:color="auto" w:fill="FFFFFF"/>
                <w:lang w:eastAsia="en-US"/>
              </w:rPr>
              <w:t>.</w:t>
            </w:r>
            <w:r>
              <w:rPr>
                <w:color w:val="000000"/>
                <w:shd w:val="clear" w:color="auto" w:fill="FFFFFF"/>
                <w:lang w:eastAsia="en-US"/>
              </w:rPr>
              <w:t xml:space="preserve"> J. </w:t>
            </w:r>
            <w:r w:rsidRPr="00ED3F62">
              <w:rPr>
                <w:i/>
                <w:color w:val="000000"/>
                <w:shd w:val="clear" w:color="auto" w:fill="FFFFFF"/>
                <w:lang w:eastAsia="en-US"/>
              </w:rPr>
              <w:t>Human factors engineering and ergonomics: a systems approach</w:t>
            </w:r>
            <w:r>
              <w:rPr>
                <w:color w:val="000000"/>
                <w:shd w:val="clear" w:color="auto" w:fill="FFFFFF"/>
                <w:lang w:eastAsia="en-US"/>
              </w:rPr>
              <w:t>. Second edition. Boca Raton: CRC Press, Taylor &amp; Francis Group, 2014, 479 s. ISBN 978-1-4665-6009-3.</w:t>
            </w:r>
          </w:p>
          <w:p w14:paraId="543CB118" w14:textId="77777777" w:rsidR="00157A90" w:rsidRDefault="00157A90" w:rsidP="00157A90">
            <w:pPr>
              <w:jc w:val="both"/>
              <w:rPr>
                <w:color w:val="000000"/>
                <w:lang w:val="en-US" w:eastAsia="en-US"/>
              </w:rPr>
            </w:pPr>
            <w:r>
              <w:rPr>
                <w:color w:val="000000"/>
                <w:lang w:val="en-US" w:eastAsia="en-US"/>
              </w:rPr>
              <w:t>CHUNDELA, L</w:t>
            </w:r>
            <w:r w:rsidRPr="00ED3F62">
              <w:rPr>
                <w:i/>
                <w:color w:val="000000"/>
                <w:lang w:val="en-US" w:eastAsia="en-US"/>
              </w:rPr>
              <w:t>. Ergonomie.</w:t>
            </w:r>
            <w:r>
              <w:rPr>
                <w:color w:val="000000"/>
                <w:lang w:val="en-US" w:eastAsia="en-US"/>
              </w:rPr>
              <w:t xml:space="preserve"> 3. vyd. V Praze: České vysoké učení technické, 2013, 173 s. ISBN 978-80-01-05173-3.</w:t>
            </w:r>
          </w:p>
          <w:p w14:paraId="3762D3B7" w14:textId="77777777" w:rsidR="00157A90" w:rsidRDefault="00157A90" w:rsidP="00157A90">
            <w:pPr>
              <w:jc w:val="both"/>
              <w:rPr>
                <w:color w:val="000000"/>
                <w:lang w:val="en-US" w:eastAsia="en-US"/>
              </w:rPr>
            </w:pPr>
            <w:r>
              <w:rPr>
                <w:color w:val="000000"/>
                <w:lang w:val="en-US" w:eastAsia="en-US"/>
              </w:rPr>
              <w:t>KOVÁČ, J</w:t>
            </w:r>
            <w:r w:rsidR="00ED3F62">
              <w:rPr>
                <w:color w:val="000000"/>
                <w:lang w:val="en-US" w:eastAsia="en-US"/>
              </w:rPr>
              <w:t>.,</w:t>
            </w:r>
            <w:r>
              <w:rPr>
                <w:color w:val="000000"/>
                <w:lang w:val="en-US" w:eastAsia="en-US"/>
              </w:rPr>
              <w:t xml:space="preserve"> SZOMBATYOVÁ</w:t>
            </w:r>
            <w:r w:rsidR="00ED3F62">
              <w:rPr>
                <w:color w:val="000000"/>
                <w:lang w:val="en-US" w:eastAsia="en-US"/>
              </w:rPr>
              <w:t>, E</w:t>
            </w:r>
            <w:r>
              <w:rPr>
                <w:color w:val="000000"/>
                <w:lang w:val="en-US" w:eastAsia="en-US"/>
              </w:rPr>
              <w:t xml:space="preserve">. </w:t>
            </w:r>
            <w:r w:rsidRPr="00ED3F62">
              <w:rPr>
                <w:i/>
                <w:color w:val="000000"/>
                <w:lang w:val="en-US" w:eastAsia="en-US"/>
              </w:rPr>
              <w:t>Ergonómia</w:t>
            </w:r>
            <w:r>
              <w:rPr>
                <w:color w:val="000000"/>
                <w:lang w:val="en-US" w:eastAsia="en-US"/>
              </w:rPr>
              <w:t>. Košice: Technická univerzita v Košiciach, Strojnícka fakulta, 2010, 121 s. Edícia študijnej literatúry. ISBN 978-80-553-0538-7.</w:t>
            </w:r>
          </w:p>
          <w:p w14:paraId="6560DFD5" w14:textId="77777777" w:rsidR="00157A90" w:rsidRDefault="00157A90" w:rsidP="00157A90">
            <w:pPr>
              <w:jc w:val="both"/>
              <w:rPr>
                <w:color w:val="000000"/>
                <w:lang w:val="en-US" w:eastAsia="en-US"/>
              </w:rPr>
            </w:pPr>
            <w:r>
              <w:rPr>
                <w:color w:val="000000"/>
                <w:lang w:val="en-US" w:eastAsia="en-US"/>
              </w:rPr>
              <w:t>MALÝ, S</w:t>
            </w:r>
            <w:r w:rsidR="00ED3F62">
              <w:rPr>
                <w:color w:val="000000"/>
                <w:lang w:val="en-US" w:eastAsia="en-US"/>
              </w:rPr>
              <w:t>.</w:t>
            </w:r>
            <w:r>
              <w:rPr>
                <w:color w:val="000000"/>
                <w:lang w:val="en-US" w:eastAsia="en-US"/>
              </w:rPr>
              <w:t>, KRÁL</w:t>
            </w:r>
            <w:r w:rsidR="00ED3F62">
              <w:rPr>
                <w:color w:val="000000"/>
                <w:lang w:val="en-US" w:eastAsia="en-US"/>
              </w:rPr>
              <w:t>, M.,</w:t>
            </w:r>
            <w:r>
              <w:rPr>
                <w:color w:val="000000"/>
                <w:lang w:val="en-US" w:eastAsia="en-US"/>
              </w:rPr>
              <w:t xml:space="preserve"> HANÁKOVÁ</w:t>
            </w:r>
            <w:r w:rsidR="00ED3F62">
              <w:rPr>
                <w:color w:val="000000"/>
                <w:lang w:val="en-US" w:eastAsia="en-US"/>
              </w:rPr>
              <w:t>, E</w:t>
            </w:r>
            <w:r>
              <w:rPr>
                <w:color w:val="000000"/>
                <w:lang w:val="en-US" w:eastAsia="en-US"/>
              </w:rPr>
              <w:t xml:space="preserve">. </w:t>
            </w:r>
            <w:r w:rsidRPr="00ED3F62">
              <w:rPr>
                <w:i/>
                <w:color w:val="000000"/>
                <w:lang w:val="en-US" w:eastAsia="en-US"/>
              </w:rPr>
              <w:t>ABC ergonomie</w:t>
            </w:r>
            <w:r>
              <w:rPr>
                <w:color w:val="000000"/>
                <w:lang w:val="en-US" w:eastAsia="en-US"/>
              </w:rPr>
              <w:t>. Praha: Professional Publishing, 2010, 386 s. ISBN 978-80-7431-027-0.</w:t>
            </w:r>
          </w:p>
          <w:p w14:paraId="5077CBBD" w14:textId="77777777" w:rsidR="00157A90" w:rsidRDefault="00157A90" w:rsidP="00157A90">
            <w:pPr>
              <w:jc w:val="both"/>
              <w:rPr>
                <w:color w:val="000000"/>
                <w:lang w:val="en-US" w:eastAsia="en-US"/>
              </w:rPr>
            </w:pPr>
            <w:r>
              <w:rPr>
                <w:color w:val="000000"/>
                <w:lang w:val="en-US" w:eastAsia="en-US"/>
              </w:rPr>
              <w:t xml:space="preserve">SALVENDY, G. </w:t>
            </w:r>
            <w:r w:rsidRPr="00ED3F62">
              <w:rPr>
                <w:i/>
                <w:color w:val="000000"/>
                <w:lang w:val="en-US" w:eastAsia="en-US"/>
              </w:rPr>
              <w:t>Handbook of human factors and ergonomics</w:t>
            </w:r>
            <w:r>
              <w:rPr>
                <w:color w:val="000000"/>
                <w:lang w:val="en-US" w:eastAsia="en-US"/>
              </w:rPr>
              <w:t>. 4th ed. Hoboken: Wiley, 2012, 1732 s. ISBN 978-0-470-52838-9.</w:t>
            </w:r>
          </w:p>
        </w:tc>
      </w:tr>
      <w:tr w:rsidR="00157A90" w14:paraId="3E1A9E39" w14:textId="77777777" w:rsidTr="00157A90">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2B6789B5" w14:textId="77777777" w:rsidR="00157A90" w:rsidRDefault="00157A90" w:rsidP="00157A90">
            <w:pPr>
              <w:jc w:val="center"/>
              <w:rPr>
                <w:b/>
                <w:lang w:eastAsia="en-US"/>
              </w:rPr>
            </w:pPr>
            <w:r>
              <w:rPr>
                <w:b/>
                <w:lang w:eastAsia="en-US"/>
              </w:rPr>
              <w:t>Informace ke kombinované nebo distanční formě</w:t>
            </w:r>
          </w:p>
        </w:tc>
      </w:tr>
      <w:tr w:rsidR="00157A90" w14:paraId="466DA163" w14:textId="77777777" w:rsidTr="00157A90">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E34D6C3" w14:textId="77777777" w:rsidR="00157A90" w:rsidRDefault="00157A90" w:rsidP="00157A90">
            <w:pPr>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6C1FB973" w14:textId="0B9D2B25" w:rsidR="00157A90" w:rsidRDefault="00BC357D" w:rsidP="00157A90">
            <w:pPr>
              <w:jc w:val="both"/>
              <w:rPr>
                <w:lang w:eastAsia="en-US"/>
              </w:rPr>
            </w:pPr>
            <w:r>
              <w:rPr>
                <w:lang w:eastAsia="en-US"/>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81A5CFA" w14:textId="77777777" w:rsidR="00157A90" w:rsidRDefault="00157A90" w:rsidP="00157A90">
            <w:pPr>
              <w:jc w:val="both"/>
              <w:rPr>
                <w:b/>
                <w:lang w:eastAsia="en-US"/>
              </w:rPr>
            </w:pPr>
            <w:r>
              <w:rPr>
                <w:b/>
                <w:lang w:eastAsia="en-US"/>
              </w:rPr>
              <w:t xml:space="preserve">hodin </w:t>
            </w:r>
          </w:p>
        </w:tc>
      </w:tr>
      <w:tr w:rsidR="00157A90" w14:paraId="693EE25D" w14:textId="77777777" w:rsidTr="00157A90">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6D52023" w14:textId="77777777" w:rsidR="00157A90" w:rsidRDefault="00157A90" w:rsidP="00157A90">
            <w:pPr>
              <w:jc w:val="both"/>
              <w:rPr>
                <w:b/>
                <w:lang w:eastAsia="en-US"/>
              </w:rPr>
            </w:pPr>
            <w:r>
              <w:rPr>
                <w:b/>
                <w:lang w:eastAsia="en-US"/>
              </w:rPr>
              <w:t>Informace o způsobu kontaktu s vyučujícím</w:t>
            </w:r>
          </w:p>
        </w:tc>
      </w:tr>
      <w:tr w:rsidR="00157A90" w14:paraId="1BC3F93B" w14:textId="77777777" w:rsidTr="00157A90">
        <w:trPr>
          <w:trHeight w:val="621"/>
        </w:trPr>
        <w:tc>
          <w:tcPr>
            <w:tcW w:w="9855" w:type="dxa"/>
            <w:gridSpan w:val="8"/>
            <w:tcBorders>
              <w:top w:val="single" w:sz="4" w:space="0" w:color="auto"/>
              <w:left w:val="single" w:sz="4" w:space="0" w:color="auto"/>
              <w:bottom w:val="single" w:sz="4" w:space="0" w:color="auto"/>
              <w:right w:val="single" w:sz="4" w:space="0" w:color="auto"/>
            </w:tcBorders>
            <w:hideMark/>
          </w:tcPr>
          <w:p w14:paraId="2C7EE92C" w14:textId="77777777" w:rsidR="00157A90" w:rsidRDefault="00157A90" w:rsidP="00157A90">
            <w:pPr>
              <w:jc w:val="both"/>
              <w:rPr>
                <w:lang w:eastAsia="en-US"/>
              </w:rPr>
            </w:pPr>
            <w:r>
              <w:rPr>
                <w:lang w:eastAsia="en-US"/>
              </w:rPr>
              <w:t>Podle Vnitřního předpisu FaME má každý akademický pracovník stanoveny konzultační hodiny v rozsahu 2h týdně. Dále je možno komunikovat s vyučujícím prostřednictvím e-mailu nebo v rámci LMS Moodle.</w:t>
            </w:r>
          </w:p>
        </w:tc>
      </w:tr>
    </w:tbl>
    <w:p w14:paraId="483D0168"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0433A" w14:paraId="2FFFC5A1" w14:textId="77777777" w:rsidTr="0090433A">
        <w:tc>
          <w:tcPr>
            <w:tcW w:w="9855" w:type="dxa"/>
            <w:gridSpan w:val="8"/>
            <w:tcBorders>
              <w:bottom w:val="double" w:sz="4" w:space="0" w:color="auto"/>
            </w:tcBorders>
            <w:shd w:val="clear" w:color="auto" w:fill="BDD6EE"/>
          </w:tcPr>
          <w:p w14:paraId="676BDCBA" w14:textId="77777777" w:rsidR="0090433A" w:rsidRDefault="0090433A" w:rsidP="0090433A">
            <w:pPr>
              <w:jc w:val="both"/>
              <w:rPr>
                <w:b/>
                <w:sz w:val="28"/>
              </w:rPr>
            </w:pPr>
            <w:r>
              <w:br w:type="page"/>
            </w:r>
            <w:r>
              <w:rPr>
                <w:b/>
                <w:sz w:val="28"/>
              </w:rPr>
              <w:t>B-III – Charakteristika studijního předmětu</w:t>
            </w:r>
          </w:p>
        </w:tc>
      </w:tr>
      <w:tr w:rsidR="0090433A" w14:paraId="4B1F35D8" w14:textId="77777777" w:rsidTr="0090433A">
        <w:tc>
          <w:tcPr>
            <w:tcW w:w="3086" w:type="dxa"/>
            <w:tcBorders>
              <w:top w:val="double" w:sz="4" w:space="0" w:color="auto"/>
            </w:tcBorders>
            <w:shd w:val="clear" w:color="auto" w:fill="F7CAAC"/>
          </w:tcPr>
          <w:p w14:paraId="024D8736" w14:textId="77777777" w:rsidR="0090433A" w:rsidRPr="007D6B04" w:rsidRDefault="0090433A" w:rsidP="0090433A">
            <w:pPr>
              <w:jc w:val="both"/>
              <w:rPr>
                <w:b/>
              </w:rPr>
            </w:pPr>
            <w:r w:rsidRPr="007D6B04">
              <w:rPr>
                <w:b/>
              </w:rPr>
              <w:t>Název studijního předmětu</w:t>
            </w:r>
          </w:p>
        </w:tc>
        <w:tc>
          <w:tcPr>
            <w:tcW w:w="6769" w:type="dxa"/>
            <w:gridSpan w:val="7"/>
            <w:tcBorders>
              <w:top w:val="double" w:sz="4" w:space="0" w:color="auto"/>
            </w:tcBorders>
          </w:tcPr>
          <w:p w14:paraId="7348CE4C" w14:textId="77777777" w:rsidR="0090433A" w:rsidRPr="007D6B04" w:rsidRDefault="0090433A" w:rsidP="0090433A">
            <w:pPr>
              <w:jc w:val="both"/>
            </w:pPr>
            <w:r w:rsidRPr="007D6B04">
              <w:t>Historie podnikání firmy Baťa</w:t>
            </w:r>
          </w:p>
        </w:tc>
      </w:tr>
      <w:tr w:rsidR="0090433A" w14:paraId="6F707E2D" w14:textId="77777777" w:rsidTr="0090433A">
        <w:tc>
          <w:tcPr>
            <w:tcW w:w="3086" w:type="dxa"/>
            <w:shd w:val="clear" w:color="auto" w:fill="F7CAAC"/>
          </w:tcPr>
          <w:p w14:paraId="0761702C" w14:textId="77777777" w:rsidR="0090433A" w:rsidRPr="007D6B04" w:rsidRDefault="0090433A" w:rsidP="0090433A">
            <w:pPr>
              <w:jc w:val="both"/>
              <w:rPr>
                <w:b/>
              </w:rPr>
            </w:pPr>
            <w:r w:rsidRPr="007D6B04">
              <w:rPr>
                <w:b/>
              </w:rPr>
              <w:t>Typ předmětu</w:t>
            </w:r>
          </w:p>
        </w:tc>
        <w:tc>
          <w:tcPr>
            <w:tcW w:w="3406" w:type="dxa"/>
            <w:gridSpan w:val="4"/>
          </w:tcPr>
          <w:p w14:paraId="4018ED26" w14:textId="77777777" w:rsidR="0090433A" w:rsidRPr="007D6B04" w:rsidRDefault="0090433A" w:rsidP="0090433A">
            <w:pPr>
              <w:jc w:val="both"/>
            </w:pPr>
            <w:r>
              <w:t>p</w:t>
            </w:r>
            <w:r w:rsidRPr="007D6B04">
              <w:t>ovinně volitelný „PV“</w:t>
            </w:r>
          </w:p>
        </w:tc>
        <w:tc>
          <w:tcPr>
            <w:tcW w:w="2695" w:type="dxa"/>
            <w:gridSpan w:val="2"/>
            <w:shd w:val="clear" w:color="auto" w:fill="F7CAAC"/>
          </w:tcPr>
          <w:p w14:paraId="174EA83E" w14:textId="77777777" w:rsidR="0090433A" w:rsidRPr="007D6B04" w:rsidRDefault="0090433A" w:rsidP="0090433A">
            <w:pPr>
              <w:jc w:val="both"/>
            </w:pPr>
            <w:r w:rsidRPr="007D6B04">
              <w:rPr>
                <w:b/>
              </w:rPr>
              <w:t>doporučený ročník / semestr</w:t>
            </w:r>
          </w:p>
        </w:tc>
        <w:tc>
          <w:tcPr>
            <w:tcW w:w="668" w:type="dxa"/>
          </w:tcPr>
          <w:p w14:paraId="3F991968" w14:textId="77777777" w:rsidR="0090433A" w:rsidRPr="007D6B04" w:rsidRDefault="0090433A" w:rsidP="0090433A">
            <w:pPr>
              <w:jc w:val="both"/>
            </w:pPr>
            <w:r>
              <w:t>1/</w:t>
            </w:r>
            <w:r w:rsidRPr="007D6B04">
              <w:t>L</w:t>
            </w:r>
          </w:p>
        </w:tc>
      </w:tr>
      <w:tr w:rsidR="0090433A" w14:paraId="46540810" w14:textId="77777777" w:rsidTr="0090433A">
        <w:tc>
          <w:tcPr>
            <w:tcW w:w="3086" w:type="dxa"/>
            <w:shd w:val="clear" w:color="auto" w:fill="F7CAAC"/>
          </w:tcPr>
          <w:p w14:paraId="49A5648E" w14:textId="77777777" w:rsidR="0090433A" w:rsidRPr="007D6B04" w:rsidRDefault="0090433A" w:rsidP="0090433A">
            <w:pPr>
              <w:jc w:val="both"/>
              <w:rPr>
                <w:b/>
              </w:rPr>
            </w:pPr>
            <w:r w:rsidRPr="007D6B04">
              <w:rPr>
                <w:b/>
              </w:rPr>
              <w:t>Rozsah studijního předmětu</w:t>
            </w:r>
          </w:p>
        </w:tc>
        <w:tc>
          <w:tcPr>
            <w:tcW w:w="1701" w:type="dxa"/>
            <w:gridSpan w:val="2"/>
          </w:tcPr>
          <w:p w14:paraId="690F7E1D" w14:textId="77777777" w:rsidR="0090433A" w:rsidRPr="007D6B04" w:rsidRDefault="0090433A" w:rsidP="0090433A">
            <w:pPr>
              <w:jc w:val="both"/>
            </w:pPr>
            <w:r w:rsidRPr="007D6B04">
              <w:t xml:space="preserve">13p </w:t>
            </w:r>
          </w:p>
        </w:tc>
        <w:tc>
          <w:tcPr>
            <w:tcW w:w="889" w:type="dxa"/>
            <w:shd w:val="clear" w:color="auto" w:fill="F7CAAC"/>
          </w:tcPr>
          <w:p w14:paraId="12661945" w14:textId="77777777" w:rsidR="0090433A" w:rsidRPr="007D6B04" w:rsidRDefault="0090433A" w:rsidP="0090433A">
            <w:pPr>
              <w:jc w:val="both"/>
              <w:rPr>
                <w:b/>
              </w:rPr>
            </w:pPr>
            <w:r w:rsidRPr="007D6B04">
              <w:rPr>
                <w:b/>
              </w:rPr>
              <w:t xml:space="preserve">hod. </w:t>
            </w:r>
          </w:p>
        </w:tc>
        <w:tc>
          <w:tcPr>
            <w:tcW w:w="816" w:type="dxa"/>
          </w:tcPr>
          <w:p w14:paraId="71E433C5" w14:textId="77777777" w:rsidR="0090433A" w:rsidRPr="007D6B04" w:rsidRDefault="0090433A" w:rsidP="0090433A">
            <w:pPr>
              <w:jc w:val="both"/>
            </w:pPr>
            <w:r w:rsidRPr="007D6B04">
              <w:t>13</w:t>
            </w:r>
          </w:p>
        </w:tc>
        <w:tc>
          <w:tcPr>
            <w:tcW w:w="2156" w:type="dxa"/>
            <w:shd w:val="clear" w:color="auto" w:fill="F7CAAC"/>
          </w:tcPr>
          <w:p w14:paraId="5AA30640" w14:textId="77777777" w:rsidR="0090433A" w:rsidRPr="007D6B04" w:rsidRDefault="0090433A" w:rsidP="0090433A">
            <w:pPr>
              <w:jc w:val="both"/>
              <w:rPr>
                <w:b/>
              </w:rPr>
            </w:pPr>
            <w:r w:rsidRPr="007D6B04">
              <w:rPr>
                <w:b/>
              </w:rPr>
              <w:t>kreditů</w:t>
            </w:r>
          </w:p>
        </w:tc>
        <w:tc>
          <w:tcPr>
            <w:tcW w:w="1207" w:type="dxa"/>
            <w:gridSpan w:val="2"/>
          </w:tcPr>
          <w:p w14:paraId="3B339E7D" w14:textId="77777777" w:rsidR="0090433A" w:rsidRPr="007D6B04" w:rsidRDefault="0090433A" w:rsidP="0090433A">
            <w:pPr>
              <w:jc w:val="both"/>
            </w:pPr>
            <w:r w:rsidRPr="007D6B04">
              <w:t>3</w:t>
            </w:r>
          </w:p>
        </w:tc>
      </w:tr>
      <w:tr w:rsidR="0090433A" w14:paraId="1BD4B687" w14:textId="77777777" w:rsidTr="0090433A">
        <w:tc>
          <w:tcPr>
            <w:tcW w:w="3086" w:type="dxa"/>
            <w:shd w:val="clear" w:color="auto" w:fill="F7CAAC"/>
          </w:tcPr>
          <w:p w14:paraId="20C621CF" w14:textId="77777777" w:rsidR="0090433A" w:rsidRPr="007D6B04" w:rsidRDefault="0090433A" w:rsidP="0090433A">
            <w:pPr>
              <w:jc w:val="both"/>
              <w:rPr>
                <w:b/>
              </w:rPr>
            </w:pPr>
            <w:r w:rsidRPr="007D6B04">
              <w:rPr>
                <w:b/>
              </w:rPr>
              <w:t>Prerekvizity, korekvizity, ekvivalence</w:t>
            </w:r>
          </w:p>
        </w:tc>
        <w:tc>
          <w:tcPr>
            <w:tcW w:w="6769" w:type="dxa"/>
            <w:gridSpan w:val="7"/>
          </w:tcPr>
          <w:p w14:paraId="6C0BCD6D" w14:textId="77777777" w:rsidR="0090433A" w:rsidRPr="007D6B04" w:rsidRDefault="0090433A" w:rsidP="0090433A">
            <w:pPr>
              <w:jc w:val="both"/>
            </w:pPr>
          </w:p>
        </w:tc>
      </w:tr>
      <w:tr w:rsidR="0090433A" w14:paraId="6AC81E78" w14:textId="77777777" w:rsidTr="0090433A">
        <w:tc>
          <w:tcPr>
            <w:tcW w:w="3086" w:type="dxa"/>
            <w:shd w:val="clear" w:color="auto" w:fill="F7CAAC"/>
          </w:tcPr>
          <w:p w14:paraId="4A6B0A1F" w14:textId="77777777" w:rsidR="0090433A" w:rsidRPr="007D6B04" w:rsidRDefault="0090433A" w:rsidP="0090433A">
            <w:pPr>
              <w:jc w:val="both"/>
              <w:rPr>
                <w:b/>
              </w:rPr>
            </w:pPr>
            <w:r w:rsidRPr="007D6B04">
              <w:rPr>
                <w:b/>
              </w:rPr>
              <w:t>Způsob ověření studijních výsledků</w:t>
            </w:r>
          </w:p>
        </w:tc>
        <w:tc>
          <w:tcPr>
            <w:tcW w:w="3406" w:type="dxa"/>
            <w:gridSpan w:val="4"/>
          </w:tcPr>
          <w:p w14:paraId="07702021" w14:textId="77777777" w:rsidR="0090433A" w:rsidRPr="007D6B04" w:rsidRDefault="0090433A" w:rsidP="0090433A">
            <w:pPr>
              <w:jc w:val="both"/>
            </w:pPr>
            <w:r>
              <w:t>k</w:t>
            </w:r>
            <w:r w:rsidRPr="007D6B04">
              <w:t>lasifikovaný zápočet</w:t>
            </w:r>
          </w:p>
        </w:tc>
        <w:tc>
          <w:tcPr>
            <w:tcW w:w="2156" w:type="dxa"/>
            <w:shd w:val="clear" w:color="auto" w:fill="F7CAAC"/>
          </w:tcPr>
          <w:p w14:paraId="738D55CC" w14:textId="77777777" w:rsidR="0090433A" w:rsidRPr="007D6B04" w:rsidRDefault="0090433A" w:rsidP="0090433A">
            <w:pPr>
              <w:jc w:val="both"/>
              <w:rPr>
                <w:b/>
              </w:rPr>
            </w:pPr>
            <w:r w:rsidRPr="007D6B04">
              <w:rPr>
                <w:b/>
              </w:rPr>
              <w:t>Forma výuky</w:t>
            </w:r>
          </w:p>
        </w:tc>
        <w:tc>
          <w:tcPr>
            <w:tcW w:w="1207" w:type="dxa"/>
            <w:gridSpan w:val="2"/>
          </w:tcPr>
          <w:p w14:paraId="10215BB6" w14:textId="77777777" w:rsidR="0090433A" w:rsidRPr="007D6B04" w:rsidRDefault="0090433A" w:rsidP="0090433A">
            <w:pPr>
              <w:jc w:val="both"/>
            </w:pPr>
            <w:r>
              <w:t>p</w:t>
            </w:r>
            <w:r w:rsidRPr="007D6B04">
              <w:t>řednáška</w:t>
            </w:r>
          </w:p>
        </w:tc>
      </w:tr>
      <w:tr w:rsidR="0090433A" w14:paraId="541AF652" w14:textId="77777777" w:rsidTr="0090433A">
        <w:tc>
          <w:tcPr>
            <w:tcW w:w="3086" w:type="dxa"/>
            <w:shd w:val="clear" w:color="auto" w:fill="F7CAAC"/>
          </w:tcPr>
          <w:p w14:paraId="1A45DB21" w14:textId="77777777" w:rsidR="0090433A" w:rsidRPr="007D6B04" w:rsidRDefault="0090433A" w:rsidP="0090433A">
            <w:pPr>
              <w:jc w:val="both"/>
              <w:rPr>
                <w:b/>
              </w:rPr>
            </w:pPr>
            <w:r w:rsidRPr="007D6B04">
              <w:rPr>
                <w:b/>
              </w:rPr>
              <w:t>Forma způsobu ověření studijních výsledků a další požadavky na studenta</w:t>
            </w:r>
          </w:p>
        </w:tc>
        <w:tc>
          <w:tcPr>
            <w:tcW w:w="6769" w:type="dxa"/>
            <w:gridSpan w:val="7"/>
            <w:tcBorders>
              <w:bottom w:val="nil"/>
            </w:tcBorders>
          </w:tcPr>
          <w:p w14:paraId="04F44C72" w14:textId="77777777" w:rsidR="0090433A" w:rsidRPr="007D6B04" w:rsidRDefault="0090433A" w:rsidP="0090433A">
            <w:pPr>
              <w:jc w:val="both"/>
            </w:pPr>
            <w:r w:rsidRPr="007D6B04">
              <w:t>Způsob zakončení předmětu - klasifikovaný zápočet</w:t>
            </w:r>
          </w:p>
          <w:p w14:paraId="2B256185" w14:textId="77777777" w:rsidR="0090433A" w:rsidRPr="007D6B04" w:rsidRDefault="0090433A" w:rsidP="0090433A">
            <w:pPr>
              <w:jc w:val="both"/>
            </w:pPr>
            <w:r w:rsidRPr="007D6B04">
              <w:t>Požadavky k získání klasifikovaného zápočtu - aktivní účast na přednáškách, úspěšné zvládnutí písemného testu na konci semestru alespoň na 60 %.</w:t>
            </w:r>
          </w:p>
        </w:tc>
      </w:tr>
      <w:tr w:rsidR="0090433A" w14:paraId="283C3AEE" w14:textId="77777777" w:rsidTr="0090433A">
        <w:trPr>
          <w:trHeight w:val="87"/>
        </w:trPr>
        <w:tc>
          <w:tcPr>
            <w:tcW w:w="9855" w:type="dxa"/>
            <w:gridSpan w:val="8"/>
            <w:tcBorders>
              <w:top w:val="nil"/>
            </w:tcBorders>
          </w:tcPr>
          <w:p w14:paraId="29687AD0" w14:textId="77777777" w:rsidR="0090433A" w:rsidRPr="007D6B04" w:rsidRDefault="0090433A" w:rsidP="0090433A">
            <w:pPr>
              <w:jc w:val="both"/>
            </w:pPr>
          </w:p>
        </w:tc>
      </w:tr>
      <w:tr w:rsidR="0090433A" w14:paraId="3C415B90" w14:textId="77777777" w:rsidTr="0090433A">
        <w:trPr>
          <w:trHeight w:val="197"/>
        </w:trPr>
        <w:tc>
          <w:tcPr>
            <w:tcW w:w="3086" w:type="dxa"/>
            <w:tcBorders>
              <w:top w:val="nil"/>
            </w:tcBorders>
            <w:shd w:val="clear" w:color="auto" w:fill="F7CAAC"/>
          </w:tcPr>
          <w:p w14:paraId="29AD8D3C" w14:textId="77777777" w:rsidR="0090433A" w:rsidRPr="007D6B04" w:rsidRDefault="0090433A" w:rsidP="0090433A">
            <w:pPr>
              <w:jc w:val="both"/>
              <w:rPr>
                <w:b/>
              </w:rPr>
            </w:pPr>
            <w:r w:rsidRPr="007D6B04">
              <w:rPr>
                <w:b/>
              </w:rPr>
              <w:t>Garant předmětu</w:t>
            </w:r>
          </w:p>
        </w:tc>
        <w:tc>
          <w:tcPr>
            <w:tcW w:w="6769" w:type="dxa"/>
            <w:gridSpan w:val="7"/>
            <w:tcBorders>
              <w:top w:val="nil"/>
            </w:tcBorders>
          </w:tcPr>
          <w:p w14:paraId="0210094C" w14:textId="77777777" w:rsidR="0090433A" w:rsidRPr="007D6B04" w:rsidRDefault="0090433A" w:rsidP="0090433A">
            <w:pPr>
              <w:jc w:val="both"/>
            </w:pPr>
            <w:r w:rsidRPr="007D6B04">
              <w:t>doc. Ing. Pavla Staňková, Ph.D.</w:t>
            </w:r>
          </w:p>
        </w:tc>
      </w:tr>
      <w:tr w:rsidR="0090433A" w14:paraId="6DE37EE8" w14:textId="77777777" w:rsidTr="0090433A">
        <w:trPr>
          <w:trHeight w:val="243"/>
        </w:trPr>
        <w:tc>
          <w:tcPr>
            <w:tcW w:w="3086" w:type="dxa"/>
            <w:tcBorders>
              <w:top w:val="nil"/>
            </w:tcBorders>
            <w:shd w:val="clear" w:color="auto" w:fill="F7CAAC"/>
          </w:tcPr>
          <w:p w14:paraId="32626A93" w14:textId="77777777" w:rsidR="0090433A" w:rsidRPr="007D6B04" w:rsidRDefault="0090433A" w:rsidP="0090433A">
            <w:pPr>
              <w:jc w:val="both"/>
              <w:rPr>
                <w:b/>
              </w:rPr>
            </w:pPr>
            <w:r w:rsidRPr="007D6B04">
              <w:rPr>
                <w:b/>
              </w:rPr>
              <w:t>Zapojení garanta do výuky předmětu</w:t>
            </w:r>
          </w:p>
        </w:tc>
        <w:tc>
          <w:tcPr>
            <w:tcW w:w="6769" w:type="dxa"/>
            <w:gridSpan w:val="7"/>
            <w:tcBorders>
              <w:top w:val="nil"/>
            </w:tcBorders>
          </w:tcPr>
          <w:p w14:paraId="049F49EB" w14:textId="77777777" w:rsidR="0090433A" w:rsidRPr="007D6B04" w:rsidRDefault="0090433A" w:rsidP="0090433A">
            <w:pPr>
              <w:jc w:val="both"/>
            </w:pPr>
            <w:r w:rsidRPr="000C7AAC">
              <w:t>Garant se podílí na přednáškách v rozsa</w:t>
            </w:r>
            <w:r>
              <w:t>hu 2</w:t>
            </w:r>
            <w:r w:rsidRPr="000C7AAC">
              <w:t xml:space="preserve">0 %, dále stanovuje koncepci </w:t>
            </w:r>
            <w:r>
              <w:t>přednášek</w:t>
            </w:r>
            <w:r w:rsidRPr="000C7AAC">
              <w:t xml:space="preserve"> a dohlíží na jejich jednotné vedení.</w:t>
            </w:r>
          </w:p>
        </w:tc>
      </w:tr>
      <w:tr w:rsidR="0090433A" w14:paraId="1DC8CB78" w14:textId="77777777" w:rsidTr="0090433A">
        <w:tc>
          <w:tcPr>
            <w:tcW w:w="3086" w:type="dxa"/>
            <w:shd w:val="clear" w:color="auto" w:fill="F7CAAC"/>
          </w:tcPr>
          <w:p w14:paraId="4B886F82" w14:textId="77777777" w:rsidR="0090433A" w:rsidRPr="007D6B04" w:rsidRDefault="0090433A" w:rsidP="0090433A">
            <w:pPr>
              <w:jc w:val="both"/>
              <w:rPr>
                <w:b/>
              </w:rPr>
            </w:pPr>
            <w:r w:rsidRPr="007D6B04">
              <w:rPr>
                <w:b/>
              </w:rPr>
              <w:t>Vyučující</w:t>
            </w:r>
          </w:p>
        </w:tc>
        <w:tc>
          <w:tcPr>
            <w:tcW w:w="6769" w:type="dxa"/>
            <w:gridSpan w:val="7"/>
            <w:tcBorders>
              <w:bottom w:val="nil"/>
            </w:tcBorders>
          </w:tcPr>
          <w:p w14:paraId="4C2AB75A" w14:textId="728E33F0" w:rsidR="0090433A" w:rsidRPr="007D6B04" w:rsidRDefault="0090433A" w:rsidP="00DA1A52">
            <w:pPr>
              <w:jc w:val="both"/>
            </w:pPr>
            <w:r w:rsidRPr="007D6B04">
              <w:t xml:space="preserve">doc. Ing. Pavla Staňková, Ph.D. </w:t>
            </w:r>
            <w:r>
              <w:t xml:space="preserve">– přednášky </w:t>
            </w:r>
            <w:r w:rsidRPr="007D6B04">
              <w:t>(</w:t>
            </w:r>
            <w:r>
              <w:t>20</w:t>
            </w:r>
            <w:r w:rsidRPr="007D6B04">
              <w:t>%)</w:t>
            </w:r>
            <w:r w:rsidR="00DA1A52">
              <w:t>,</w:t>
            </w:r>
            <w:r>
              <w:t xml:space="preserve"> </w:t>
            </w:r>
            <w:r w:rsidRPr="007D6B04">
              <w:t>PhDr. Zdeněk Pokluda</w:t>
            </w:r>
            <w:r>
              <w:t xml:space="preserve"> – přednášky </w:t>
            </w:r>
            <w:r w:rsidRPr="007D6B04">
              <w:t>(</w:t>
            </w:r>
            <w:r>
              <w:t>80</w:t>
            </w:r>
            <w:r w:rsidRPr="007D6B04">
              <w:t>%)</w:t>
            </w:r>
          </w:p>
        </w:tc>
      </w:tr>
      <w:tr w:rsidR="0090433A" w14:paraId="1922B54D" w14:textId="77777777" w:rsidTr="0090433A">
        <w:trPr>
          <w:trHeight w:val="76"/>
        </w:trPr>
        <w:tc>
          <w:tcPr>
            <w:tcW w:w="9855" w:type="dxa"/>
            <w:gridSpan w:val="8"/>
            <w:tcBorders>
              <w:top w:val="nil"/>
            </w:tcBorders>
          </w:tcPr>
          <w:p w14:paraId="3B3270EB" w14:textId="77777777" w:rsidR="0090433A" w:rsidRPr="007D6B04" w:rsidRDefault="0090433A" w:rsidP="0090433A">
            <w:pPr>
              <w:jc w:val="both"/>
            </w:pPr>
          </w:p>
        </w:tc>
      </w:tr>
      <w:tr w:rsidR="0090433A" w14:paraId="35E9616A" w14:textId="77777777" w:rsidTr="0090433A">
        <w:tc>
          <w:tcPr>
            <w:tcW w:w="3086" w:type="dxa"/>
            <w:shd w:val="clear" w:color="auto" w:fill="F7CAAC"/>
          </w:tcPr>
          <w:p w14:paraId="6391FADA" w14:textId="77777777" w:rsidR="0090433A" w:rsidRPr="007D6B04" w:rsidRDefault="0090433A" w:rsidP="0090433A">
            <w:pPr>
              <w:jc w:val="both"/>
              <w:rPr>
                <w:b/>
              </w:rPr>
            </w:pPr>
            <w:r w:rsidRPr="007D6B04">
              <w:rPr>
                <w:b/>
              </w:rPr>
              <w:t>Stručná anotace předmětu</w:t>
            </w:r>
          </w:p>
        </w:tc>
        <w:tc>
          <w:tcPr>
            <w:tcW w:w="6769" w:type="dxa"/>
            <w:gridSpan w:val="7"/>
            <w:tcBorders>
              <w:bottom w:val="nil"/>
            </w:tcBorders>
          </w:tcPr>
          <w:p w14:paraId="725159A7" w14:textId="77777777" w:rsidR="0090433A" w:rsidRPr="007D6B04" w:rsidRDefault="0090433A" w:rsidP="0090433A">
            <w:pPr>
              <w:jc w:val="both"/>
            </w:pPr>
          </w:p>
        </w:tc>
      </w:tr>
      <w:tr w:rsidR="0090433A" w14:paraId="0657998B" w14:textId="77777777" w:rsidTr="0090433A">
        <w:trPr>
          <w:trHeight w:val="2899"/>
        </w:trPr>
        <w:tc>
          <w:tcPr>
            <w:tcW w:w="9855" w:type="dxa"/>
            <w:gridSpan w:val="8"/>
            <w:tcBorders>
              <w:top w:val="nil"/>
              <w:bottom w:val="single" w:sz="12" w:space="0" w:color="auto"/>
            </w:tcBorders>
          </w:tcPr>
          <w:p w14:paraId="554B0230" w14:textId="77777777" w:rsidR="0090433A" w:rsidRPr="007D6B04" w:rsidRDefault="0090433A" w:rsidP="0090433A">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14:paraId="399FCDBE" w14:textId="77777777" w:rsidR="0090433A" w:rsidRPr="007D6B04" w:rsidRDefault="0090433A" w:rsidP="005961AC">
            <w:pPr>
              <w:pStyle w:val="Odstavecseseznamem"/>
              <w:numPr>
                <w:ilvl w:val="0"/>
                <w:numId w:val="77"/>
              </w:numPr>
              <w:ind w:left="247" w:hanging="247"/>
              <w:jc w:val="both"/>
            </w:pPr>
            <w:r w:rsidRPr="007D6B04">
              <w:t>Základní principy, ideová a hodnotová východiska podnikání firmy Baťa.</w:t>
            </w:r>
          </w:p>
          <w:p w14:paraId="42A4D7DA" w14:textId="77777777" w:rsidR="0090433A" w:rsidRPr="007D6B04" w:rsidRDefault="0090433A" w:rsidP="005961AC">
            <w:pPr>
              <w:pStyle w:val="Odstavecseseznamem"/>
              <w:numPr>
                <w:ilvl w:val="0"/>
                <w:numId w:val="77"/>
              </w:numPr>
              <w:ind w:left="247" w:hanging="247"/>
              <w:jc w:val="both"/>
            </w:pPr>
            <w:r w:rsidRPr="007D6B04">
              <w:t>Výroba, obchod, konkurence. Baťovy boty na domácím a světovém trhu 1894-2010.</w:t>
            </w:r>
          </w:p>
          <w:p w14:paraId="48F99A44" w14:textId="77777777" w:rsidR="0090433A" w:rsidRPr="007D6B04" w:rsidRDefault="0090433A" w:rsidP="005961AC">
            <w:pPr>
              <w:pStyle w:val="Odstavecseseznamem"/>
              <w:numPr>
                <w:ilvl w:val="0"/>
                <w:numId w:val="77"/>
              </w:numPr>
              <w:ind w:left="247" w:hanging="247"/>
              <w:jc w:val="both"/>
            </w:pPr>
            <w:r w:rsidRPr="007D6B04">
              <w:t>Baťova podnikatelská říše, rozvoj podnikatelských aktivit v ČR a v zahraničí.</w:t>
            </w:r>
          </w:p>
          <w:p w14:paraId="2A9FF4E7" w14:textId="77777777" w:rsidR="0090433A" w:rsidRPr="007D6B04" w:rsidRDefault="0090433A" w:rsidP="005961AC">
            <w:pPr>
              <w:pStyle w:val="Odstavecseseznamem"/>
              <w:numPr>
                <w:ilvl w:val="0"/>
                <w:numId w:val="77"/>
              </w:numPr>
              <w:ind w:left="247" w:hanging="247"/>
              <w:jc w:val="both"/>
            </w:pPr>
            <w:r w:rsidRPr="007D6B04">
              <w:t>Firma Baťa a její lidé, komunikace ve firmě Baťa.</w:t>
            </w:r>
          </w:p>
          <w:p w14:paraId="5582FF5C" w14:textId="77777777" w:rsidR="0090433A" w:rsidRPr="007D6B04" w:rsidRDefault="0090433A" w:rsidP="005961AC">
            <w:pPr>
              <w:pStyle w:val="Odstavecseseznamem"/>
              <w:numPr>
                <w:ilvl w:val="0"/>
                <w:numId w:val="77"/>
              </w:numPr>
              <w:ind w:left="247" w:hanging="247"/>
              <w:jc w:val="both"/>
            </w:pPr>
            <w:r w:rsidRPr="007D6B04">
              <w:t>Organizace a řízení ve firmě Baťa.</w:t>
            </w:r>
          </w:p>
          <w:p w14:paraId="1D8B442A" w14:textId="77777777" w:rsidR="0090433A" w:rsidRPr="007D6B04" w:rsidRDefault="0090433A" w:rsidP="005961AC">
            <w:pPr>
              <w:pStyle w:val="Odstavecseseznamem"/>
              <w:numPr>
                <w:ilvl w:val="0"/>
                <w:numId w:val="77"/>
              </w:numPr>
              <w:ind w:left="247" w:hanging="247"/>
              <w:jc w:val="both"/>
            </w:pPr>
            <w:r w:rsidRPr="007D6B04">
              <w:t>Společenská odpovědnost podniku a podnikání firmy Baťa.</w:t>
            </w:r>
          </w:p>
          <w:p w14:paraId="02C2CDA3" w14:textId="77777777" w:rsidR="0090433A" w:rsidRPr="007D6B04" w:rsidRDefault="0090433A" w:rsidP="005961AC">
            <w:pPr>
              <w:pStyle w:val="Odstavecseseznamem"/>
              <w:numPr>
                <w:ilvl w:val="0"/>
                <w:numId w:val="77"/>
              </w:numPr>
              <w:ind w:left="247" w:hanging="247"/>
              <w:jc w:val="both"/>
            </w:pPr>
            <w:r w:rsidRPr="007D6B04">
              <w:t>Vedení firmy Baťa a veřejná správa, továrník, starosta, veřejný činitel, město a architektura.</w:t>
            </w:r>
          </w:p>
        </w:tc>
      </w:tr>
      <w:tr w:rsidR="0090433A" w14:paraId="5BB1FFEF" w14:textId="77777777" w:rsidTr="0090433A">
        <w:trPr>
          <w:trHeight w:val="265"/>
        </w:trPr>
        <w:tc>
          <w:tcPr>
            <w:tcW w:w="3653" w:type="dxa"/>
            <w:gridSpan w:val="2"/>
            <w:tcBorders>
              <w:top w:val="nil"/>
            </w:tcBorders>
            <w:shd w:val="clear" w:color="auto" w:fill="F7CAAC"/>
          </w:tcPr>
          <w:p w14:paraId="69AA2D3B" w14:textId="77777777" w:rsidR="0090433A" w:rsidRPr="007D6B04" w:rsidRDefault="0090433A" w:rsidP="0090433A">
            <w:pPr>
              <w:jc w:val="both"/>
            </w:pPr>
            <w:r w:rsidRPr="007D6B04">
              <w:rPr>
                <w:b/>
              </w:rPr>
              <w:t>Studijní literatura a studijní pomůcky</w:t>
            </w:r>
          </w:p>
        </w:tc>
        <w:tc>
          <w:tcPr>
            <w:tcW w:w="6202" w:type="dxa"/>
            <w:gridSpan w:val="6"/>
            <w:tcBorders>
              <w:top w:val="nil"/>
              <w:bottom w:val="nil"/>
            </w:tcBorders>
          </w:tcPr>
          <w:p w14:paraId="4096290F" w14:textId="77777777" w:rsidR="0090433A" w:rsidRPr="007D6B04" w:rsidRDefault="0090433A" w:rsidP="0090433A">
            <w:pPr>
              <w:jc w:val="both"/>
            </w:pPr>
          </w:p>
        </w:tc>
      </w:tr>
      <w:tr w:rsidR="0090433A" w14:paraId="3D3FE084" w14:textId="77777777" w:rsidTr="0090433A">
        <w:trPr>
          <w:trHeight w:val="1497"/>
        </w:trPr>
        <w:tc>
          <w:tcPr>
            <w:tcW w:w="9855" w:type="dxa"/>
            <w:gridSpan w:val="8"/>
            <w:tcBorders>
              <w:top w:val="nil"/>
            </w:tcBorders>
          </w:tcPr>
          <w:p w14:paraId="56B46BB5" w14:textId="77777777" w:rsidR="0090433A" w:rsidRPr="007D6B04" w:rsidRDefault="0090433A" w:rsidP="0090433A">
            <w:pPr>
              <w:jc w:val="both"/>
              <w:rPr>
                <w:b/>
              </w:rPr>
            </w:pPr>
            <w:r>
              <w:rPr>
                <w:b/>
              </w:rPr>
              <w:t>Povinná literatura</w:t>
            </w:r>
          </w:p>
          <w:p w14:paraId="6294F091" w14:textId="77777777" w:rsidR="0090433A" w:rsidRPr="007D6B04" w:rsidRDefault="0090433A" w:rsidP="0090433A">
            <w:pPr>
              <w:jc w:val="both"/>
            </w:pPr>
            <w:r w:rsidRPr="007D6B04">
              <w:t xml:space="preserve">LEŠINGROVÁ, R. </w:t>
            </w:r>
            <w:r w:rsidRPr="007D6B04">
              <w:rPr>
                <w:i/>
              </w:rPr>
              <w:t>Baťova soustava řízení</w:t>
            </w:r>
            <w:r w:rsidRPr="007D6B04">
              <w:t xml:space="preserve">. 2. vyd. Uherské Hradiště: Lešingrová Romana, 2007. ISBN 978-80-903808-4-4. </w:t>
            </w:r>
          </w:p>
          <w:p w14:paraId="06DDE783" w14:textId="77777777" w:rsidR="0090433A" w:rsidRPr="007D6B04" w:rsidRDefault="0090433A" w:rsidP="0090433A">
            <w:pPr>
              <w:jc w:val="both"/>
              <w:rPr>
                <w:color w:val="000000"/>
                <w:shd w:val="clear" w:color="auto" w:fill="FFFFFF"/>
              </w:rPr>
            </w:pPr>
            <w:r w:rsidRPr="007D6B04">
              <w:rPr>
                <w:color w:val="000000"/>
                <w:shd w:val="clear" w:color="auto" w:fill="FFFFFF"/>
              </w:rPr>
              <w:t>POKLUDA, Z. </w:t>
            </w:r>
            <w:r w:rsidRPr="007D6B04">
              <w:rPr>
                <w:i/>
                <w:iCs/>
                <w:color w:val="000000"/>
                <w:shd w:val="clear" w:color="auto" w:fill="FFFFFF"/>
              </w:rPr>
              <w:t>Ze Zlína do světa - příběh Tomáše Bati</w:t>
            </w:r>
            <w:r w:rsidRPr="007D6B04">
              <w:rPr>
                <w:color w:val="000000"/>
                <w:shd w:val="clear" w:color="auto" w:fill="FFFFFF"/>
              </w:rPr>
              <w:t>. Zlín: Nadace Tomáše Bati, 2004. ISBN 80-239-2149-5.</w:t>
            </w:r>
          </w:p>
          <w:p w14:paraId="0A07313C" w14:textId="77777777" w:rsidR="0090433A" w:rsidRPr="007D6B04" w:rsidRDefault="0090433A" w:rsidP="0090433A">
            <w:pPr>
              <w:jc w:val="both"/>
              <w:rPr>
                <w:b/>
              </w:rPr>
            </w:pPr>
            <w:r>
              <w:rPr>
                <w:b/>
              </w:rPr>
              <w:t>Doporučená literatura</w:t>
            </w:r>
          </w:p>
          <w:p w14:paraId="50F87774" w14:textId="77777777" w:rsidR="0090433A" w:rsidRDefault="0090433A" w:rsidP="0090433A">
            <w:pPr>
              <w:jc w:val="both"/>
            </w:pPr>
            <w:r w:rsidRPr="007D6B04">
              <w:t xml:space="preserve">BAŤA, T. </w:t>
            </w:r>
            <w:r w:rsidRPr="007D6B04">
              <w:rPr>
                <w:i/>
              </w:rPr>
              <w:t>Úvahy a projevy</w:t>
            </w:r>
            <w:r w:rsidRPr="007D6B04">
              <w:t xml:space="preserve">. Zlín: Univerzita Tomáše Bati ve Zlíně, 2002. ISBN 80-7318-103-7. </w:t>
            </w:r>
          </w:p>
          <w:p w14:paraId="670B80DE" w14:textId="77777777" w:rsidR="0090433A" w:rsidRPr="007D6B04" w:rsidRDefault="0090433A" w:rsidP="0090433A">
            <w:pPr>
              <w:jc w:val="both"/>
            </w:pPr>
            <w:r w:rsidRPr="007D6B04">
              <w:t xml:space="preserve">STŘÍTECKÝ|, M. </w:t>
            </w:r>
            <w:r w:rsidRPr="007D6B04">
              <w:rPr>
                <w:i/>
              </w:rPr>
              <w:t>Tvůrčí odkaz Tomáše Bati současným podnikatelům</w:t>
            </w:r>
            <w:r w:rsidRPr="007D6B04">
              <w:t xml:space="preserve">. Zlín: Univerzita Tomáše Bati, 2003. ISBN 80-7318-152-5. </w:t>
            </w:r>
          </w:p>
          <w:p w14:paraId="3F5BBBC9" w14:textId="77777777" w:rsidR="0090433A" w:rsidRPr="007D6B04" w:rsidRDefault="0090433A" w:rsidP="0090433A">
            <w:pPr>
              <w:jc w:val="both"/>
              <w:rPr>
                <w:b/>
              </w:rPr>
            </w:pPr>
            <w:r w:rsidRPr="007D6B04">
              <w:t xml:space="preserve">ZELENÝ, M. </w:t>
            </w:r>
            <w:r w:rsidRPr="007D6B04">
              <w:rPr>
                <w:i/>
              </w:rPr>
              <w:t>Cesty k úspěchu: trvalé hodnoty soustavy řízení Baťa</w:t>
            </w:r>
            <w:r w:rsidRPr="007D6B04">
              <w:t>. Zlín: Univerzita Tomáše Bati ve Zlíně, 2001. ISBN 8073180464</w:t>
            </w:r>
            <w:r>
              <w:t>.</w:t>
            </w:r>
          </w:p>
        </w:tc>
      </w:tr>
      <w:tr w:rsidR="0090433A" w14:paraId="2D5E7B53" w14:textId="77777777" w:rsidTr="0090433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950144" w14:textId="77777777" w:rsidR="0090433A" w:rsidRPr="007D6B04" w:rsidRDefault="0090433A" w:rsidP="0090433A">
            <w:pPr>
              <w:jc w:val="center"/>
              <w:rPr>
                <w:b/>
              </w:rPr>
            </w:pPr>
            <w:r w:rsidRPr="007D6B04">
              <w:rPr>
                <w:b/>
              </w:rPr>
              <w:t>Informace ke kombinované nebo distanční formě</w:t>
            </w:r>
          </w:p>
        </w:tc>
      </w:tr>
      <w:tr w:rsidR="0090433A" w14:paraId="3ACDDD98" w14:textId="77777777" w:rsidTr="0090433A">
        <w:tc>
          <w:tcPr>
            <w:tcW w:w="4787" w:type="dxa"/>
            <w:gridSpan w:val="3"/>
            <w:tcBorders>
              <w:top w:val="single" w:sz="2" w:space="0" w:color="auto"/>
            </w:tcBorders>
            <w:shd w:val="clear" w:color="auto" w:fill="F7CAAC"/>
          </w:tcPr>
          <w:p w14:paraId="1CADEF07" w14:textId="77777777" w:rsidR="0090433A" w:rsidRPr="007D6B04" w:rsidRDefault="0090433A" w:rsidP="0090433A">
            <w:pPr>
              <w:jc w:val="both"/>
            </w:pPr>
            <w:r w:rsidRPr="007D6B04">
              <w:rPr>
                <w:b/>
              </w:rPr>
              <w:t>Rozsah konzultací (soustředění)</w:t>
            </w:r>
          </w:p>
        </w:tc>
        <w:tc>
          <w:tcPr>
            <w:tcW w:w="889" w:type="dxa"/>
            <w:tcBorders>
              <w:top w:val="single" w:sz="2" w:space="0" w:color="auto"/>
            </w:tcBorders>
          </w:tcPr>
          <w:p w14:paraId="57B7AB25" w14:textId="77777777" w:rsidR="0090433A" w:rsidRPr="007D6B04" w:rsidRDefault="0090433A" w:rsidP="0090433A">
            <w:pPr>
              <w:jc w:val="both"/>
            </w:pPr>
            <w:r w:rsidRPr="007D6B04">
              <w:t>10</w:t>
            </w:r>
          </w:p>
        </w:tc>
        <w:tc>
          <w:tcPr>
            <w:tcW w:w="4179" w:type="dxa"/>
            <w:gridSpan w:val="4"/>
            <w:tcBorders>
              <w:top w:val="single" w:sz="2" w:space="0" w:color="auto"/>
            </w:tcBorders>
            <w:shd w:val="clear" w:color="auto" w:fill="F7CAAC"/>
          </w:tcPr>
          <w:p w14:paraId="3C2D8ED9" w14:textId="77777777" w:rsidR="0090433A" w:rsidRPr="007D6B04" w:rsidRDefault="0090433A" w:rsidP="0090433A">
            <w:pPr>
              <w:jc w:val="both"/>
              <w:rPr>
                <w:b/>
              </w:rPr>
            </w:pPr>
            <w:r w:rsidRPr="007D6B04">
              <w:rPr>
                <w:b/>
              </w:rPr>
              <w:t xml:space="preserve">hodin </w:t>
            </w:r>
          </w:p>
        </w:tc>
      </w:tr>
      <w:tr w:rsidR="0090433A" w14:paraId="4AC93D99" w14:textId="77777777" w:rsidTr="0090433A">
        <w:tc>
          <w:tcPr>
            <w:tcW w:w="9855" w:type="dxa"/>
            <w:gridSpan w:val="8"/>
            <w:shd w:val="clear" w:color="auto" w:fill="F7CAAC"/>
          </w:tcPr>
          <w:p w14:paraId="06BAE3FE" w14:textId="77777777" w:rsidR="0090433A" w:rsidRPr="007D6B04" w:rsidRDefault="0090433A" w:rsidP="0090433A">
            <w:pPr>
              <w:jc w:val="both"/>
              <w:rPr>
                <w:b/>
              </w:rPr>
            </w:pPr>
            <w:r w:rsidRPr="007D6B04">
              <w:rPr>
                <w:b/>
              </w:rPr>
              <w:t>Informace o způsobu kontaktu s vyučujícím</w:t>
            </w:r>
          </w:p>
        </w:tc>
      </w:tr>
      <w:tr w:rsidR="0090433A" w14:paraId="11E72579" w14:textId="77777777" w:rsidTr="0090433A">
        <w:trPr>
          <w:trHeight w:val="771"/>
        </w:trPr>
        <w:tc>
          <w:tcPr>
            <w:tcW w:w="9855" w:type="dxa"/>
            <w:gridSpan w:val="8"/>
          </w:tcPr>
          <w:p w14:paraId="254CE482" w14:textId="77777777" w:rsidR="0090433A" w:rsidRPr="007D6B04" w:rsidRDefault="0090433A" w:rsidP="0090433A">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3E431E3" w14:textId="77777777" w:rsidR="005262DE" w:rsidRDefault="005262DE"/>
    <w:p w14:paraId="6816C23A" w14:textId="77777777" w:rsidR="005262DE" w:rsidRDefault="005262D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62DE" w14:paraId="2D49C849" w14:textId="77777777" w:rsidTr="006660CB">
        <w:tc>
          <w:tcPr>
            <w:tcW w:w="9855" w:type="dxa"/>
            <w:gridSpan w:val="8"/>
            <w:tcBorders>
              <w:bottom w:val="double" w:sz="4" w:space="0" w:color="auto"/>
            </w:tcBorders>
            <w:shd w:val="clear" w:color="auto" w:fill="BDD6EE"/>
          </w:tcPr>
          <w:p w14:paraId="3544D91C" w14:textId="77777777" w:rsidR="005262DE" w:rsidRDefault="005262DE" w:rsidP="006660CB">
            <w:pPr>
              <w:jc w:val="both"/>
              <w:rPr>
                <w:b/>
                <w:sz w:val="28"/>
              </w:rPr>
            </w:pPr>
            <w:r>
              <w:br w:type="page"/>
            </w:r>
            <w:r>
              <w:rPr>
                <w:b/>
                <w:sz w:val="28"/>
              </w:rPr>
              <w:t>B-III – Charakteristika studijního předmětu</w:t>
            </w:r>
          </w:p>
        </w:tc>
      </w:tr>
      <w:tr w:rsidR="005262DE" w14:paraId="498295BF" w14:textId="77777777" w:rsidTr="006660CB">
        <w:tc>
          <w:tcPr>
            <w:tcW w:w="3086" w:type="dxa"/>
            <w:tcBorders>
              <w:top w:val="double" w:sz="4" w:space="0" w:color="auto"/>
            </w:tcBorders>
            <w:shd w:val="clear" w:color="auto" w:fill="F7CAAC"/>
          </w:tcPr>
          <w:p w14:paraId="02956C71" w14:textId="77777777" w:rsidR="005262DE" w:rsidRDefault="005262DE" w:rsidP="006660CB">
            <w:pPr>
              <w:jc w:val="both"/>
              <w:rPr>
                <w:b/>
              </w:rPr>
            </w:pPr>
            <w:r>
              <w:rPr>
                <w:b/>
              </w:rPr>
              <w:t>Název studijního předmětu</w:t>
            </w:r>
          </w:p>
        </w:tc>
        <w:tc>
          <w:tcPr>
            <w:tcW w:w="6769" w:type="dxa"/>
            <w:gridSpan w:val="7"/>
            <w:tcBorders>
              <w:top w:val="double" w:sz="4" w:space="0" w:color="auto"/>
            </w:tcBorders>
          </w:tcPr>
          <w:p w14:paraId="396DEF50" w14:textId="77777777" w:rsidR="005262DE" w:rsidRDefault="005262DE" w:rsidP="006660CB">
            <w:pPr>
              <w:jc w:val="both"/>
            </w:pPr>
            <w:r>
              <w:t>Obchodní jednání</w:t>
            </w:r>
          </w:p>
        </w:tc>
      </w:tr>
      <w:tr w:rsidR="005262DE" w14:paraId="618E9C20" w14:textId="77777777" w:rsidTr="006660CB">
        <w:tc>
          <w:tcPr>
            <w:tcW w:w="3086" w:type="dxa"/>
            <w:shd w:val="clear" w:color="auto" w:fill="F7CAAC"/>
          </w:tcPr>
          <w:p w14:paraId="31B7AE62" w14:textId="77777777" w:rsidR="005262DE" w:rsidRDefault="005262DE" w:rsidP="006660CB">
            <w:pPr>
              <w:jc w:val="both"/>
              <w:rPr>
                <w:b/>
              </w:rPr>
            </w:pPr>
            <w:r>
              <w:rPr>
                <w:b/>
              </w:rPr>
              <w:t>Typ předmětu</w:t>
            </w:r>
          </w:p>
        </w:tc>
        <w:tc>
          <w:tcPr>
            <w:tcW w:w="3406" w:type="dxa"/>
            <w:gridSpan w:val="4"/>
          </w:tcPr>
          <w:p w14:paraId="6EA9B1F3" w14:textId="25F7CBC4" w:rsidR="005262DE" w:rsidRDefault="005262DE" w:rsidP="006660CB">
            <w:pPr>
              <w:jc w:val="both"/>
            </w:pPr>
            <w:r>
              <w:t>povinně volitelný „PV“</w:t>
            </w:r>
          </w:p>
        </w:tc>
        <w:tc>
          <w:tcPr>
            <w:tcW w:w="2695" w:type="dxa"/>
            <w:gridSpan w:val="2"/>
            <w:shd w:val="clear" w:color="auto" w:fill="F7CAAC"/>
          </w:tcPr>
          <w:p w14:paraId="7F1CBAFF" w14:textId="77777777" w:rsidR="005262DE" w:rsidRDefault="005262DE" w:rsidP="006660CB">
            <w:pPr>
              <w:jc w:val="both"/>
            </w:pPr>
            <w:r>
              <w:rPr>
                <w:b/>
              </w:rPr>
              <w:t>doporučený ročník / semestr</w:t>
            </w:r>
          </w:p>
        </w:tc>
        <w:tc>
          <w:tcPr>
            <w:tcW w:w="668" w:type="dxa"/>
          </w:tcPr>
          <w:p w14:paraId="0C3ED56E" w14:textId="075760EF" w:rsidR="005262DE" w:rsidRDefault="005262DE" w:rsidP="006660CB">
            <w:pPr>
              <w:jc w:val="both"/>
            </w:pPr>
            <w:r>
              <w:t>1/L</w:t>
            </w:r>
          </w:p>
        </w:tc>
      </w:tr>
      <w:tr w:rsidR="005262DE" w14:paraId="2D0B405C" w14:textId="77777777" w:rsidTr="006660CB">
        <w:tc>
          <w:tcPr>
            <w:tcW w:w="3086" w:type="dxa"/>
            <w:shd w:val="clear" w:color="auto" w:fill="F7CAAC"/>
          </w:tcPr>
          <w:p w14:paraId="3708562F" w14:textId="77777777" w:rsidR="005262DE" w:rsidRDefault="005262DE" w:rsidP="006660CB">
            <w:pPr>
              <w:jc w:val="both"/>
              <w:rPr>
                <w:b/>
              </w:rPr>
            </w:pPr>
            <w:r>
              <w:rPr>
                <w:b/>
              </w:rPr>
              <w:t>Rozsah studijního předmětu</w:t>
            </w:r>
          </w:p>
        </w:tc>
        <w:tc>
          <w:tcPr>
            <w:tcW w:w="1701" w:type="dxa"/>
            <w:gridSpan w:val="2"/>
          </w:tcPr>
          <w:p w14:paraId="55DF2BC1" w14:textId="77777777" w:rsidR="005262DE" w:rsidRDefault="005262DE" w:rsidP="006660CB">
            <w:pPr>
              <w:jc w:val="both"/>
            </w:pPr>
            <w:r>
              <w:t>13p + 13s</w:t>
            </w:r>
          </w:p>
        </w:tc>
        <w:tc>
          <w:tcPr>
            <w:tcW w:w="889" w:type="dxa"/>
            <w:shd w:val="clear" w:color="auto" w:fill="F7CAAC"/>
          </w:tcPr>
          <w:p w14:paraId="6D9E6D6B" w14:textId="77777777" w:rsidR="005262DE" w:rsidRDefault="005262DE" w:rsidP="006660CB">
            <w:pPr>
              <w:jc w:val="both"/>
              <w:rPr>
                <w:b/>
              </w:rPr>
            </w:pPr>
            <w:r>
              <w:rPr>
                <w:b/>
              </w:rPr>
              <w:t xml:space="preserve">hod. </w:t>
            </w:r>
          </w:p>
        </w:tc>
        <w:tc>
          <w:tcPr>
            <w:tcW w:w="816" w:type="dxa"/>
          </w:tcPr>
          <w:p w14:paraId="71D887B2" w14:textId="77777777" w:rsidR="005262DE" w:rsidRDefault="005262DE" w:rsidP="006660CB">
            <w:pPr>
              <w:jc w:val="both"/>
            </w:pPr>
            <w:r>
              <w:t>26</w:t>
            </w:r>
          </w:p>
        </w:tc>
        <w:tc>
          <w:tcPr>
            <w:tcW w:w="2156" w:type="dxa"/>
            <w:shd w:val="clear" w:color="auto" w:fill="F7CAAC"/>
          </w:tcPr>
          <w:p w14:paraId="1ADAB22D" w14:textId="77777777" w:rsidR="005262DE" w:rsidRDefault="005262DE" w:rsidP="006660CB">
            <w:pPr>
              <w:jc w:val="both"/>
              <w:rPr>
                <w:b/>
              </w:rPr>
            </w:pPr>
            <w:r>
              <w:rPr>
                <w:b/>
              </w:rPr>
              <w:t>kreditů</w:t>
            </w:r>
          </w:p>
        </w:tc>
        <w:tc>
          <w:tcPr>
            <w:tcW w:w="1207" w:type="dxa"/>
            <w:gridSpan w:val="2"/>
          </w:tcPr>
          <w:p w14:paraId="52F21B39" w14:textId="77777777" w:rsidR="005262DE" w:rsidRDefault="005262DE" w:rsidP="006660CB">
            <w:pPr>
              <w:jc w:val="both"/>
            </w:pPr>
            <w:r>
              <w:t>3</w:t>
            </w:r>
          </w:p>
        </w:tc>
      </w:tr>
      <w:tr w:rsidR="005262DE" w14:paraId="38083002" w14:textId="77777777" w:rsidTr="006660CB">
        <w:tc>
          <w:tcPr>
            <w:tcW w:w="3086" w:type="dxa"/>
            <w:shd w:val="clear" w:color="auto" w:fill="F7CAAC"/>
          </w:tcPr>
          <w:p w14:paraId="23B0DD6B" w14:textId="77777777" w:rsidR="005262DE" w:rsidRDefault="005262DE" w:rsidP="006660CB">
            <w:pPr>
              <w:jc w:val="both"/>
              <w:rPr>
                <w:b/>
                <w:sz w:val="22"/>
              </w:rPr>
            </w:pPr>
            <w:r>
              <w:rPr>
                <w:b/>
              </w:rPr>
              <w:t>Prerekvizity, korekvizity, ekvivalence</w:t>
            </w:r>
          </w:p>
        </w:tc>
        <w:tc>
          <w:tcPr>
            <w:tcW w:w="6769" w:type="dxa"/>
            <w:gridSpan w:val="7"/>
          </w:tcPr>
          <w:p w14:paraId="532B1D19" w14:textId="77777777" w:rsidR="005262DE" w:rsidRDefault="005262DE" w:rsidP="006660CB">
            <w:pPr>
              <w:jc w:val="both"/>
            </w:pPr>
          </w:p>
        </w:tc>
      </w:tr>
      <w:tr w:rsidR="005262DE" w14:paraId="53073554" w14:textId="77777777" w:rsidTr="006660CB">
        <w:tc>
          <w:tcPr>
            <w:tcW w:w="3086" w:type="dxa"/>
            <w:shd w:val="clear" w:color="auto" w:fill="F7CAAC"/>
          </w:tcPr>
          <w:p w14:paraId="2D269418" w14:textId="77777777" w:rsidR="005262DE" w:rsidRDefault="005262DE" w:rsidP="006660CB">
            <w:pPr>
              <w:jc w:val="both"/>
              <w:rPr>
                <w:b/>
              </w:rPr>
            </w:pPr>
            <w:r>
              <w:rPr>
                <w:b/>
              </w:rPr>
              <w:t>Způsob ověření studijních výsledků</w:t>
            </w:r>
          </w:p>
        </w:tc>
        <w:tc>
          <w:tcPr>
            <w:tcW w:w="3406" w:type="dxa"/>
            <w:gridSpan w:val="4"/>
          </w:tcPr>
          <w:p w14:paraId="3C0C2E9E" w14:textId="7129481C" w:rsidR="005262DE" w:rsidRDefault="005262DE" w:rsidP="006660CB">
            <w:pPr>
              <w:jc w:val="both"/>
            </w:pPr>
            <w:r>
              <w:t>klasifikovaný zápočet</w:t>
            </w:r>
          </w:p>
        </w:tc>
        <w:tc>
          <w:tcPr>
            <w:tcW w:w="2156" w:type="dxa"/>
            <w:shd w:val="clear" w:color="auto" w:fill="F7CAAC"/>
          </w:tcPr>
          <w:p w14:paraId="3A652B55" w14:textId="77777777" w:rsidR="005262DE" w:rsidRDefault="005262DE" w:rsidP="006660CB">
            <w:pPr>
              <w:jc w:val="both"/>
              <w:rPr>
                <w:b/>
              </w:rPr>
            </w:pPr>
            <w:r>
              <w:rPr>
                <w:b/>
              </w:rPr>
              <w:t>Forma výuky</w:t>
            </w:r>
          </w:p>
        </w:tc>
        <w:tc>
          <w:tcPr>
            <w:tcW w:w="1207" w:type="dxa"/>
            <w:gridSpan w:val="2"/>
          </w:tcPr>
          <w:p w14:paraId="5B4DCEE6" w14:textId="2E5C3BF1" w:rsidR="005262DE" w:rsidRDefault="005262DE" w:rsidP="006660CB">
            <w:pPr>
              <w:jc w:val="both"/>
            </w:pPr>
            <w:r>
              <w:t>přednáška, seminář</w:t>
            </w:r>
          </w:p>
        </w:tc>
      </w:tr>
      <w:tr w:rsidR="005262DE" w14:paraId="25C92E4A" w14:textId="77777777" w:rsidTr="006660CB">
        <w:tc>
          <w:tcPr>
            <w:tcW w:w="3086" w:type="dxa"/>
            <w:shd w:val="clear" w:color="auto" w:fill="F7CAAC"/>
          </w:tcPr>
          <w:p w14:paraId="5695C74F" w14:textId="77777777" w:rsidR="005262DE" w:rsidRDefault="005262DE" w:rsidP="006660CB">
            <w:pPr>
              <w:jc w:val="both"/>
              <w:rPr>
                <w:b/>
              </w:rPr>
            </w:pPr>
            <w:r>
              <w:rPr>
                <w:b/>
              </w:rPr>
              <w:t>Forma způsobu ověření studijních výsledků a další požadavky na studenta</w:t>
            </w:r>
          </w:p>
        </w:tc>
        <w:tc>
          <w:tcPr>
            <w:tcW w:w="6769" w:type="dxa"/>
            <w:gridSpan w:val="7"/>
            <w:tcBorders>
              <w:bottom w:val="nil"/>
            </w:tcBorders>
          </w:tcPr>
          <w:p w14:paraId="16437F1C" w14:textId="77777777" w:rsidR="002C46C8" w:rsidRPr="00897246" w:rsidRDefault="002C46C8" w:rsidP="002C46C8">
            <w:pPr>
              <w:jc w:val="both"/>
            </w:pPr>
            <w:r w:rsidRPr="00897246">
              <w:t xml:space="preserve">Způsob zakončení předmětu – </w:t>
            </w:r>
            <w:r>
              <w:t>klasifikovaný zápočet</w:t>
            </w:r>
          </w:p>
          <w:p w14:paraId="4B0BFBD6" w14:textId="3670207A" w:rsidR="005262DE" w:rsidRDefault="002C46C8" w:rsidP="002C46C8">
            <w:pPr>
              <w:jc w:val="both"/>
            </w:pPr>
            <w:r>
              <w:t>Požadavky na klasifikovaný zápočet: d</w:t>
            </w:r>
            <w:r w:rsidRPr="00D04955">
              <w:t>ocházka na seminářích minimálně na 80 %, aktivita na seminářích, vypracování seminární práce a její prezentace v zadaném termínu a na zadané téma, písemný test z učiva zvládnutý minimálně na 60 %. R</w:t>
            </w:r>
            <w:r>
              <w:t xml:space="preserve">ozsah učiva je dán přednáškami </w:t>
            </w:r>
            <w:r w:rsidRPr="00D04955">
              <w:t>a studijními texty v LSM Moodle.</w:t>
            </w:r>
          </w:p>
        </w:tc>
      </w:tr>
      <w:tr w:rsidR="005262DE" w14:paraId="01DC361C" w14:textId="77777777" w:rsidTr="005262DE">
        <w:trPr>
          <w:trHeight w:val="87"/>
        </w:trPr>
        <w:tc>
          <w:tcPr>
            <w:tcW w:w="9855" w:type="dxa"/>
            <w:gridSpan w:val="8"/>
            <w:tcBorders>
              <w:top w:val="nil"/>
            </w:tcBorders>
          </w:tcPr>
          <w:p w14:paraId="320195CA" w14:textId="77777777" w:rsidR="005262DE" w:rsidRDefault="005262DE" w:rsidP="006660CB">
            <w:pPr>
              <w:jc w:val="both"/>
            </w:pPr>
          </w:p>
        </w:tc>
      </w:tr>
      <w:tr w:rsidR="005262DE" w14:paraId="4F63D06B" w14:textId="77777777" w:rsidTr="006660CB">
        <w:trPr>
          <w:trHeight w:val="197"/>
        </w:trPr>
        <w:tc>
          <w:tcPr>
            <w:tcW w:w="3086" w:type="dxa"/>
            <w:tcBorders>
              <w:top w:val="nil"/>
            </w:tcBorders>
            <w:shd w:val="clear" w:color="auto" w:fill="F7CAAC"/>
          </w:tcPr>
          <w:p w14:paraId="78148DD6" w14:textId="77777777" w:rsidR="005262DE" w:rsidRDefault="005262DE" w:rsidP="006660CB">
            <w:pPr>
              <w:jc w:val="both"/>
              <w:rPr>
                <w:b/>
              </w:rPr>
            </w:pPr>
            <w:r>
              <w:rPr>
                <w:b/>
              </w:rPr>
              <w:t>Garant předmětu</w:t>
            </w:r>
          </w:p>
        </w:tc>
        <w:tc>
          <w:tcPr>
            <w:tcW w:w="6769" w:type="dxa"/>
            <w:gridSpan w:val="7"/>
            <w:tcBorders>
              <w:top w:val="nil"/>
            </w:tcBorders>
          </w:tcPr>
          <w:p w14:paraId="47923764" w14:textId="77777777" w:rsidR="005262DE" w:rsidRDefault="005262DE" w:rsidP="006660CB">
            <w:pPr>
              <w:jc w:val="both"/>
            </w:pPr>
            <w:r>
              <w:t>Ing. Petra Benyahya, Ph.D.</w:t>
            </w:r>
          </w:p>
        </w:tc>
      </w:tr>
      <w:tr w:rsidR="005262DE" w14:paraId="27FFC76A" w14:textId="77777777" w:rsidTr="006660CB">
        <w:trPr>
          <w:trHeight w:val="243"/>
        </w:trPr>
        <w:tc>
          <w:tcPr>
            <w:tcW w:w="3086" w:type="dxa"/>
            <w:tcBorders>
              <w:top w:val="nil"/>
            </w:tcBorders>
            <w:shd w:val="clear" w:color="auto" w:fill="F7CAAC"/>
          </w:tcPr>
          <w:p w14:paraId="433F7196" w14:textId="77777777" w:rsidR="005262DE" w:rsidRDefault="005262DE" w:rsidP="006660CB">
            <w:pPr>
              <w:jc w:val="both"/>
              <w:rPr>
                <w:b/>
              </w:rPr>
            </w:pPr>
            <w:r>
              <w:rPr>
                <w:b/>
              </w:rPr>
              <w:t>Zapojení garanta do výuky předmětu</w:t>
            </w:r>
          </w:p>
        </w:tc>
        <w:tc>
          <w:tcPr>
            <w:tcW w:w="6769" w:type="dxa"/>
            <w:gridSpan w:val="7"/>
            <w:tcBorders>
              <w:top w:val="nil"/>
            </w:tcBorders>
          </w:tcPr>
          <w:p w14:paraId="73F563BA" w14:textId="0A5F253B" w:rsidR="005262DE" w:rsidRDefault="002C46C8" w:rsidP="006660CB">
            <w:pPr>
              <w:jc w:val="both"/>
            </w:pPr>
            <w:r w:rsidRPr="00D04955">
              <w:t xml:space="preserve">Garant se podílí na přednášení v rozsahu 100 %, dále stanovuje koncepci </w:t>
            </w:r>
            <w:r>
              <w:t>seminářů</w:t>
            </w:r>
            <w:r w:rsidRPr="00D04955">
              <w:t xml:space="preserve"> a dohlíží na jejich jednotné vedení.</w:t>
            </w:r>
          </w:p>
        </w:tc>
      </w:tr>
      <w:tr w:rsidR="005262DE" w14:paraId="0399B7B0" w14:textId="77777777" w:rsidTr="006660CB">
        <w:tc>
          <w:tcPr>
            <w:tcW w:w="3086" w:type="dxa"/>
            <w:shd w:val="clear" w:color="auto" w:fill="F7CAAC"/>
          </w:tcPr>
          <w:p w14:paraId="1A91F644" w14:textId="77777777" w:rsidR="005262DE" w:rsidRDefault="005262DE" w:rsidP="006660CB">
            <w:pPr>
              <w:jc w:val="both"/>
              <w:rPr>
                <w:b/>
              </w:rPr>
            </w:pPr>
            <w:r>
              <w:rPr>
                <w:b/>
              </w:rPr>
              <w:t>Vyučující</w:t>
            </w:r>
          </w:p>
        </w:tc>
        <w:tc>
          <w:tcPr>
            <w:tcW w:w="6769" w:type="dxa"/>
            <w:gridSpan w:val="7"/>
            <w:tcBorders>
              <w:bottom w:val="nil"/>
            </w:tcBorders>
          </w:tcPr>
          <w:p w14:paraId="6CA1507D" w14:textId="2CDBF59C" w:rsidR="005262DE" w:rsidRDefault="005262DE" w:rsidP="006660CB">
            <w:pPr>
              <w:jc w:val="both"/>
            </w:pPr>
            <w:r>
              <w:t>Ing. Petra Benyahya, Ph.D. – přednášky (100%)</w:t>
            </w:r>
          </w:p>
        </w:tc>
      </w:tr>
      <w:tr w:rsidR="005262DE" w14:paraId="1AE42D1A" w14:textId="77777777" w:rsidTr="005262DE">
        <w:trPr>
          <w:trHeight w:val="175"/>
        </w:trPr>
        <w:tc>
          <w:tcPr>
            <w:tcW w:w="9855" w:type="dxa"/>
            <w:gridSpan w:val="8"/>
            <w:tcBorders>
              <w:top w:val="nil"/>
            </w:tcBorders>
          </w:tcPr>
          <w:p w14:paraId="3B287A2F" w14:textId="1C96B28A" w:rsidR="005262DE" w:rsidRDefault="005262DE" w:rsidP="006660CB">
            <w:pPr>
              <w:jc w:val="both"/>
            </w:pPr>
          </w:p>
        </w:tc>
      </w:tr>
      <w:tr w:rsidR="005262DE" w14:paraId="325A139C" w14:textId="77777777" w:rsidTr="006660CB">
        <w:tc>
          <w:tcPr>
            <w:tcW w:w="3086" w:type="dxa"/>
            <w:shd w:val="clear" w:color="auto" w:fill="F7CAAC"/>
          </w:tcPr>
          <w:p w14:paraId="3EA2F19F" w14:textId="77777777" w:rsidR="005262DE" w:rsidRDefault="005262DE" w:rsidP="006660CB">
            <w:pPr>
              <w:jc w:val="both"/>
              <w:rPr>
                <w:b/>
              </w:rPr>
            </w:pPr>
            <w:r>
              <w:rPr>
                <w:b/>
              </w:rPr>
              <w:t>Stručná anotace předmětu</w:t>
            </w:r>
          </w:p>
        </w:tc>
        <w:tc>
          <w:tcPr>
            <w:tcW w:w="6769" w:type="dxa"/>
            <w:gridSpan w:val="7"/>
            <w:tcBorders>
              <w:bottom w:val="nil"/>
            </w:tcBorders>
          </w:tcPr>
          <w:p w14:paraId="0C1C3CED" w14:textId="77777777" w:rsidR="005262DE" w:rsidRDefault="005262DE" w:rsidP="006660CB">
            <w:pPr>
              <w:jc w:val="both"/>
            </w:pPr>
          </w:p>
        </w:tc>
      </w:tr>
      <w:tr w:rsidR="002C46C8" w14:paraId="398BDBF0" w14:textId="77777777" w:rsidTr="006660CB">
        <w:trPr>
          <w:trHeight w:val="3938"/>
        </w:trPr>
        <w:tc>
          <w:tcPr>
            <w:tcW w:w="9855" w:type="dxa"/>
            <w:gridSpan w:val="8"/>
            <w:tcBorders>
              <w:top w:val="nil"/>
              <w:bottom w:val="single" w:sz="12" w:space="0" w:color="auto"/>
            </w:tcBorders>
          </w:tcPr>
          <w:p w14:paraId="2CC1B5A6" w14:textId="77777777" w:rsidR="002C46C8" w:rsidRPr="00D04955" w:rsidRDefault="002C46C8" w:rsidP="002C46C8">
            <w:pPr>
              <w:jc w:val="both"/>
            </w:pPr>
            <w:r w:rsidRPr="00D04955">
              <w:t>Předmět se věnuje přípravě manažera na obchodní jednání, způsobům a technikám vyjednávání, obraně proti nátlakovým technikám. Cílem předmětu je vést studenty k pečlivé přípravě na obchodní jednání, ke zdokonalování jejich vyjednávacích schopností a celkové kultuře jejich vystupování během obchodního jednání. Po nezbytném teoretickém a metodickém výkladu bude dán prostor pro řešení konkrétních modelových situací, kde si studenti vyzkouší vést obchodní jednání, budou trénovat a rozvíjet své vyjednávací dovednosti, procvičí si zvládání nepříjemných námitek obchodních partnerů atd.</w:t>
            </w:r>
          </w:p>
          <w:p w14:paraId="1E626AE3" w14:textId="77777777" w:rsidR="002C46C8" w:rsidRPr="00D04955" w:rsidRDefault="002C46C8" w:rsidP="00FA4A83">
            <w:pPr>
              <w:pStyle w:val="Odstavecseseznamem"/>
              <w:numPr>
                <w:ilvl w:val="0"/>
                <w:numId w:val="94"/>
              </w:numPr>
              <w:ind w:left="247" w:hanging="247"/>
              <w:jc w:val="both"/>
            </w:pPr>
            <w:r w:rsidRPr="00D04955">
              <w:t>Úvod do předmětu - základní pojmy obchodní jednání, vyjednávání.</w:t>
            </w:r>
          </w:p>
          <w:p w14:paraId="40AB482D" w14:textId="77777777" w:rsidR="002C46C8" w:rsidRPr="00D04955" w:rsidRDefault="002C46C8" w:rsidP="00FA4A83">
            <w:pPr>
              <w:pStyle w:val="Odstavecseseznamem"/>
              <w:numPr>
                <w:ilvl w:val="0"/>
                <w:numId w:val="94"/>
              </w:numPr>
              <w:ind w:left="247" w:hanging="247"/>
              <w:jc w:val="both"/>
            </w:pPr>
            <w:r w:rsidRPr="00D04955">
              <w:t>Příprava na obchodní jednání, stanovení cílů, volba strategie.</w:t>
            </w:r>
          </w:p>
          <w:p w14:paraId="05FCCBA8" w14:textId="77777777" w:rsidR="002C46C8" w:rsidRPr="00D04955" w:rsidRDefault="002C46C8" w:rsidP="00FA4A83">
            <w:pPr>
              <w:pStyle w:val="Odstavecseseznamem"/>
              <w:numPr>
                <w:ilvl w:val="0"/>
                <w:numId w:val="94"/>
              </w:numPr>
              <w:ind w:left="247" w:hanging="247"/>
              <w:jc w:val="both"/>
            </w:pPr>
            <w:r w:rsidRPr="00D04955">
              <w:t>Průběh obchodního jednání a jeho fáze.</w:t>
            </w:r>
          </w:p>
          <w:p w14:paraId="4E1D8F52" w14:textId="77777777" w:rsidR="002C46C8" w:rsidRPr="00D04955" w:rsidRDefault="002C46C8" w:rsidP="00FA4A83">
            <w:pPr>
              <w:pStyle w:val="Odstavecseseznamem"/>
              <w:numPr>
                <w:ilvl w:val="0"/>
                <w:numId w:val="94"/>
              </w:numPr>
              <w:ind w:left="247" w:hanging="247"/>
              <w:jc w:val="both"/>
            </w:pPr>
            <w:r w:rsidRPr="00D04955">
              <w:t>Jak vyjednávat, jak požadovat ústupky druhé strany.</w:t>
            </w:r>
          </w:p>
          <w:p w14:paraId="5F102BD5" w14:textId="77777777" w:rsidR="002C46C8" w:rsidRPr="00D04955" w:rsidRDefault="002C46C8" w:rsidP="00FA4A83">
            <w:pPr>
              <w:pStyle w:val="Odstavecseseznamem"/>
              <w:numPr>
                <w:ilvl w:val="0"/>
                <w:numId w:val="94"/>
              </w:numPr>
              <w:ind w:left="247" w:hanging="247"/>
              <w:jc w:val="both"/>
            </w:pPr>
            <w:r w:rsidRPr="00D04955">
              <w:t>Techniky kladení otázek u obchodního jednání.</w:t>
            </w:r>
          </w:p>
          <w:p w14:paraId="0A6E6B91" w14:textId="77777777" w:rsidR="002C46C8" w:rsidRPr="00D04955" w:rsidRDefault="002C46C8" w:rsidP="00FA4A83">
            <w:pPr>
              <w:pStyle w:val="Odstavecseseznamem"/>
              <w:numPr>
                <w:ilvl w:val="0"/>
                <w:numId w:val="94"/>
              </w:numPr>
              <w:ind w:left="247" w:hanging="247"/>
              <w:jc w:val="both"/>
            </w:pPr>
            <w:r w:rsidRPr="00D04955">
              <w:t>Techniky zvládání námitek obchodního partnera.</w:t>
            </w:r>
          </w:p>
          <w:p w14:paraId="49213D57" w14:textId="77777777" w:rsidR="002C46C8" w:rsidRPr="00D04955" w:rsidRDefault="002C46C8" w:rsidP="00FA4A83">
            <w:pPr>
              <w:pStyle w:val="Odstavecseseznamem"/>
              <w:numPr>
                <w:ilvl w:val="0"/>
                <w:numId w:val="94"/>
              </w:numPr>
              <w:ind w:left="247" w:hanging="247"/>
              <w:jc w:val="both"/>
            </w:pPr>
            <w:r w:rsidRPr="00D04955">
              <w:t>Typologie vyjednavačů, typologie zákazníků.</w:t>
            </w:r>
          </w:p>
          <w:p w14:paraId="1B3B1E21" w14:textId="77777777" w:rsidR="002C46C8" w:rsidRPr="00D04955" w:rsidRDefault="002C46C8" w:rsidP="00FA4A83">
            <w:pPr>
              <w:pStyle w:val="Odstavecseseznamem"/>
              <w:numPr>
                <w:ilvl w:val="0"/>
                <w:numId w:val="94"/>
              </w:numPr>
              <w:ind w:left="247" w:hanging="247"/>
              <w:jc w:val="both"/>
            </w:pPr>
            <w:r w:rsidRPr="00D04955">
              <w:t>Obrana proti nátlakovým technikám při obchodním jednání.</w:t>
            </w:r>
          </w:p>
          <w:p w14:paraId="45FFA491" w14:textId="77777777" w:rsidR="002C46C8" w:rsidRPr="00D04955" w:rsidRDefault="002C46C8" w:rsidP="00FA4A83">
            <w:pPr>
              <w:pStyle w:val="Odstavecseseznamem"/>
              <w:numPr>
                <w:ilvl w:val="0"/>
                <w:numId w:val="94"/>
              </w:numPr>
              <w:ind w:left="247" w:hanging="247"/>
              <w:jc w:val="both"/>
            </w:pPr>
            <w:r w:rsidRPr="00D04955">
              <w:t>Etiketa při obchodním jednání a obchodní večeři.</w:t>
            </w:r>
          </w:p>
          <w:p w14:paraId="7B591A93" w14:textId="77777777" w:rsidR="002C46C8" w:rsidRPr="00D04955" w:rsidRDefault="002C46C8" w:rsidP="00FA4A83">
            <w:pPr>
              <w:pStyle w:val="Odstavecseseznamem"/>
              <w:numPr>
                <w:ilvl w:val="0"/>
                <w:numId w:val="94"/>
              </w:numPr>
              <w:ind w:left="247" w:hanging="247"/>
              <w:jc w:val="both"/>
            </w:pPr>
            <w:r w:rsidRPr="00D04955">
              <w:t>Neverbální komunikace při obchodních jednáních.</w:t>
            </w:r>
          </w:p>
          <w:p w14:paraId="245D79AE" w14:textId="77777777" w:rsidR="002C46C8" w:rsidRPr="00D04955" w:rsidRDefault="002C46C8" w:rsidP="00FA4A83">
            <w:pPr>
              <w:pStyle w:val="Odstavecseseznamem"/>
              <w:numPr>
                <w:ilvl w:val="0"/>
                <w:numId w:val="94"/>
              </w:numPr>
              <w:ind w:left="247" w:hanging="247"/>
              <w:jc w:val="both"/>
            </w:pPr>
            <w:r w:rsidRPr="00D04955">
              <w:t>Formal Business Dress - oblečení manažera při obchodním jednání.</w:t>
            </w:r>
          </w:p>
          <w:p w14:paraId="3111E0DA" w14:textId="77777777" w:rsidR="002C46C8" w:rsidRPr="00D04955" w:rsidRDefault="002C46C8" w:rsidP="00FA4A83">
            <w:pPr>
              <w:pStyle w:val="Odstavecseseznamem"/>
              <w:numPr>
                <w:ilvl w:val="0"/>
                <w:numId w:val="94"/>
              </w:numPr>
              <w:ind w:left="247" w:hanging="247"/>
              <w:jc w:val="both"/>
            </w:pPr>
            <w:r w:rsidRPr="00D04955">
              <w:t>Networking, elevator pitch, osobní marketing.</w:t>
            </w:r>
          </w:p>
          <w:p w14:paraId="7F8F5A65" w14:textId="15EBE077" w:rsidR="002C46C8" w:rsidRDefault="002C46C8" w:rsidP="00FA4A83">
            <w:pPr>
              <w:pStyle w:val="Odstavecseseznamem"/>
              <w:numPr>
                <w:ilvl w:val="0"/>
                <w:numId w:val="93"/>
              </w:numPr>
              <w:ind w:left="254" w:hanging="254"/>
              <w:jc w:val="both"/>
            </w:pPr>
            <w:r w:rsidRPr="00D04955">
              <w:t>Obchodní jednání se zahraničním obchodním partnerem.</w:t>
            </w:r>
          </w:p>
        </w:tc>
      </w:tr>
      <w:tr w:rsidR="002C46C8" w14:paraId="0D462907" w14:textId="77777777" w:rsidTr="006660CB">
        <w:trPr>
          <w:trHeight w:val="265"/>
        </w:trPr>
        <w:tc>
          <w:tcPr>
            <w:tcW w:w="3653" w:type="dxa"/>
            <w:gridSpan w:val="2"/>
            <w:tcBorders>
              <w:top w:val="nil"/>
            </w:tcBorders>
            <w:shd w:val="clear" w:color="auto" w:fill="F7CAAC"/>
          </w:tcPr>
          <w:p w14:paraId="45815AC8" w14:textId="77777777" w:rsidR="002C46C8" w:rsidRDefault="002C46C8" w:rsidP="002C46C8">
            <w:pPr>
              <w:jc w:val="both"/>
            </w:pPr>
            <w:r>
              <w:rPr>
                <w:b/>
              </w:rPr>
              <w:t>Studijní literatura a studijní pomůcky</w:t>
            </w:r>
          </w:p>
        </w:tc>
        <w:tc>
          <w:tcPr>
            <w:tcW w:w="6202" w:type="dxa"/>
            <w:gridSpan w:val="6"/>
            <w:tcBorders>
              <w:top w:val="nil"/>
              <w:bottom w:val="nil"/>
            </w:tcBorders>
          </w:tcPr>
          <w:p w14:paraId="0E848745" w14:textId="77777777" w:rsidR="002C46C8" w:rsidRDefault="002C46C8" w:rsidP="002C46C8">
            <w:pPr>
              <w:jc w:val="both"/>
            </w:pPr>
          </w:p>
        </w:tc>
      </w:tr>
      <w:tr w:rsidR="002C46C8" w14:paraId="21C733B0" w14:textId="77777777" w:rsidTr="006660CB">
        <w:trPr>
          <w:trHeight w:val="1497"/>
        </w:trPr>
        <w:tc>
          <w:tcPr>
            <w:tcW w:w="9855" w:type="dxa"/>
            <w:gridSpan w:val="8"/>
            <w:tcBorders>
              <w:top w:val="nil"/>
            </w:tcBorders>
          </w:tcPr>
          <w:p w14:paraId="5DACA543" w14:textId="77777777" w:rsidR="002C46C8" w:rsidRPr="004808C0" w:rsidRDefault="002C46C8" w:rsidP="002C46C8">
            <w:pPr>
              <w:jc w:val="both"/>
              <w:rPr>
                <w:b/>
              </w:rPr>
            </w:pPr>
            <w:r w:rsidRPr="004808C0">
              <w:rPr>
                <w:b/>
              </w:rPr>
              <w:t>Povinná literatura</w:t>
            </w:r>
          </w:p>
          <w:p w14:paraId="434CE969" w14:textId="77777777" w:rsidR="002C46C8" w:rsidRPr="00D04955" w:rsidRDefault="002C46C8" w:rsidP="002C46C8">
            <w:pPr>
              <w:jc w:val="both"/>
            </w:pPr>
            <w:r w:rsidRPr="00347642">
              <w:t xml:space="preserve">FRITZSCHE, T. </w:t>
            </w:r>
            <w:r w:rsidRPr="00347642">
              <w:rPr>
                <w:bCs/>
                <w:i/>
              </w:rPr>
              <w:t>Jak přesvědčivě vyjednávat: psychologické strategie a metody: s příklady a praktickými tipy</w:t>
            </w:r>
            <w:r w:rsidRPr="00347642">
              <w:t>. Praha: Graha, 2015, ISBN 978-80-247-5726-1.</w:t>
            </w:r>
          </w:p>
          <w:p w14:paraId="78A33476" w14:textId="77777777" w:rsidR="002C46C8" w:rsidRPr="00D04955" w:rsidRDefault="00771C29" w:rsidP="002C46C8">
            <w:pPr>
              <w:jc w:val="both"/>
            </w:pPr>
            <w:hyperlink r:id="rId36" w:history="1">
              <w:r w:rsidR="002C46C8" w:rsidRPr="00D04955">
                <w:t>LIMBECK, M</w:t>
              </w:r>
            </w:hyperlink>
            <w:r w:rsidR="002C46C8" w:rsidRPr="00D04955">
              <w:t xml:space="preserve">. </w:t>
            </w:r>
            <w:r w:rsidR="002C46C8" w:rsidRPr="00D04955">
              <w:rPr>
                <w:i/>
              </w:rPr>
              <w:t>Velká kniha o prodeji: Nový hardselling – Staňte se jedničkou na trhu</w:t>
            </w:r>
            <w:r w:rsidR="002C46C8" w:rsidRPr="00D04955">
              <w:t>. Praha: Grada</w:t>
            </w:r>
            <w:r w:rsidR="002C46C8">
              <w:t>,</w:t>
            </w:r>
            <w:r w:rsidR="002C46C8" w:rsidRPr="00D04955">
              <w:t xml:space="preserve"> 2014, 288 s. ISBN 978-80-247-4095-9.</w:t>
            </w:r>
          </w:p>
          <w:p w14:paraId="28209279" w14:textId="77777777" w:rsidR="002C46C8" w:rsidRDefault="002C46C8" w:rsidP="002C46C8">
            <w:pPr>
              <w:jc w:val="both"/>
            </w:pPr>
            <w:r w:rsidRPr="00D04955">
              <w:t>ŠPAČEK, L. </w:t>
            </w:r>
            <w:r w:rsidRPr="00D04955">
              <w:rPr>
                <w:i/>
              </w:rPr>
              <w:t>Business etiketa a komunikace.</w:t>
            </w:r>
            <w:r w:rsidRPr="00D04955">
              <w:t xml:space="preserve"> Ladislav Špaček, 2013, 343 s. ISBN 978-80-260-4347-8.</w:t>
            </w:r>
          </w:p>
          <w:p w14:paraId="049FEC53" w14:textId="77777777" w:rsidR="002C46C8" w:rsidRPr="004808C0" w:rsidRDefault="002C46C8" w:rsidP="002C46C8">
            <w:pPr>
              <w:jc w:val="both"/>
              <w:rPr>
                <w:b/>
              </w:rPr>
            </w:pPr>
            <w:r w:rsidRPr="004808C0">
              <w:rPr>
                <w:b/>
              </w:rPr>
              <w:t>Doporučená literatura</w:t>
            </w:r>
          </w:p>
          <w:p w14:paraId="0639E0C2" w14:textId="77777777" w:rsidR="002C46C8" w:rsidRPr="00D04955" w:rsidRDefault="00771C29" w:rsidP="002C46C8">
            <w:pPr>
              <w:jc w:val="both"/>
              <w:rPr>
                <w:bCs/>
              </w:rPr>
            </w:pPr>
            <w:hyperlink r:id="rId37" w:history="1">
              <w:r w:rsidR="002C46C8" w:rsidRPr="00D04955">
                <w:rPr>
                  <w:bCs/>
                </w:rPr>
                <w:t>CARON N</w:t>
              </w:r>
            </w:hyperlink>
            <w:r w:rsidR="002C46C8" w:rsidRPr="00D04955">
              <w:rPr>
                <w:bCs/>
              </w:rPr>
              <w:t xml:space="preserve">. </w:t>
            </w:r>
            <w:r w:rsidR="002C46C8" w:rsidRPr="00D04955">
              <w:rPr>
                <w:bCs/>
                <w:i/>
              </w:rPr>
              <w:t>Prodej problémovým zákazníkům: Klíč k vyjednávání a přesvědčování - 3., rozšířené vydání</w:t>
            </w:r>
            <w:r w:rsidR="002C46C8">
              <w:rPr>
                <w:bCs/>
              </w:rPr>
              <w:t>. Praha: Grada</w:t>
            </w:r>
            <w:r w:rsidR="002C46C8" w:rsidRPr="00D04955">
              <w:rPr>
                <w:bCs/>
              </w:rPr>
              <w:t>, 2012, 272 s. ISBN 978-80-247-4049-2.</w:t>
            </w:r>
          </w:p>
          <w:p w14:paraId="75701338" w14:textId="77777777" w:rsidR="002C46C8" w:rsidRDefault="002C46C8" w:rsidP="002C46C8">
            <w:pPr>
              <w:jc w:val="both"/>
              <w:rPr>
                <w:rFonts w:ascii="Arial Unicode MS" w:hAnsi="Arial Unicode MS"/>
                <w:color w:val="000000"/>
                <w:sz w:val="19"/>
                <w:szCs w:val="19"/>
                <w:shd w:val="clear" w:color="auto" w:fill="DCDCDC"/>
              </w:rPr>
            </w:pPr>
            <w:r>
              <w:rPr>
                <w:bCs/>
              </w:rPr>
              <w:t xml:space="preserve">KENSETT, H. </w:t>
            </w:r>
            <w:r w:rsidRPr="00347642">
              <w:rPr>
                <w:i/>
              </w:rPr>
              <w:t>Jak myslí úspěšní obchodníci: 48 nástrojů, se kterými na přeplněném trhu rozhodně vyniknete: triky, které prodávají</w:t>
            </w:r>
            <w:r>
              <w:rPr>
                <w:i/>
              </w:rPr>
              <w:t xml:space="preserve">. </w:t>
            </w:r>
            <w:r w:rsidRPr="00347642">
              <w:t>Management Press, 2018, ISBN 978-80-726-1536-0.</w:t>
            </w:r>
          </w:p>
          <w:p w14:paraId="679E33A4" w14:textId="77777777" w:rsidR="002C46C8" w:rsidRPr="00D04955" w:rsidRDefault="002C46C8" w:rsidP="002C46C8">
            <w:pPr>
              <w:jc w:val="both"/>
            </w:pPr>
            <w:r w:rsidRPr="00D04955">
              <w:t xml:space="preserve">GRANT, </w:t>
            </w:r>
            <w:hyperlink r:id="rId38" w:history="1">
              <w:r w:rsidRPr="00D04955">
                <w:t>C.</w:t>
              </w:r>
            </w:hyperlink>
            <w:r w:rsidRPr="00D04955">
              <w:t xml:space="preserve"> </w:t>
            </w:r>
            <w:r w:rsidRPr="00D04955">
              <w:rPr>
                <w:i/>
              </w:rPr>
              <w:t>Prodej, nebo prodají tobě</w:t>
            </w:r>
            <w:r w:rsidRPr="00D04955">
              <w:t xml:space="preserve">. </w:t>
            </w:r>
            <w:r w:rsidRPr="00D04955">
              <w:rPr>
                <w:bCs/>
              </w:rPr>
              <w:t>GRANT CARDONE CEE, 2017, 250 s. ISBN 978-80-270-0886-5.</w:t>
            </w:r>
          </w:p>
          <w:p w14:paraId="3B3014C9" w14:textId="77777777" w:rsidR="002C46C8" w:rsidRPr="00D04955" w:rsidRDefault="00771C29" w:rsidP="002C46C8">
            <w:pPr>
              <w:jc w:val="both"/>
              <w:rPr>
                <w:bCs/>
              </w:rPr>
            </w:pPr>
            <w:hyperlink r:id="rId39" w:history="1">
              <w:r w:rsidR="002C46C8" w:rsidRPr="00D04955">
                <w:rPr>
                  <w:bCs/>
                </w:rPr>
                <w:t>JEMELKA, J</w:t>
              </w:r>
            </w:hyperlink>
            <w:r w:rsidR="002C46C8" w:rsidRPr="00D04955">
              <w:rPr>
                <w:bCs/>
              </w:rPr>
              <w:t xml:space="preserve">. </w:t>
            </w:r>
            <w:r w:rsidR="002C46C8" w:rsidRPr="00D04955">
              <w:rPr>
                <w:bCs/>
                <w:i/>
              </w:rPr>
              <w:t>Prodej - dřina nebo hra</w:t>
            </w:r>
            <w:r w:rsidR="002C46C8" w:rsidRPr="00D04955">
              <w:rPr>
                <w:bCs/>
              </w:rPr>
              <w:t>.</w:t>
            </w:r>
            <w:r w:rsidR="002C46C8">
              <w:rPr>
                <w:bCs/>
              </w:rPr>
              <w:t xml:space="preserve"> Praha: Grada</w:t>
            </w:r>
            <w:r w:rsidR="002C46C8" w:rsidRPr="00D04955">
              <w:rPr>
                <w:bCs/>
              </w:rPr>
              <w:t>, 2013, 240 s. ISBN 978-80-247-4805-4.</w:t>
            </w:r>
          </w:p>
          <w:p w14:paraId="3E9A46AD" w14:textId="77777777" w:rsidR="002C46C8" w:rsidRPr="00D04955" w:rsidRDefault="002C46C8" w:rsidP="002C46C8">
            <w:pPr>
              <w:jc w:val="both"/>
            </w:pPr>
            <w:r w:rsidRPr="00D04955">
              <w:rPr>
                <w:bCs/>
              </w:rPr>
              <w:t xml:space="preserve">KONOPÁČ, M. </w:t>
            </w:r>
            <w:r w:rsidRPr="00D04955">
              <w:rPr>
                <w:bCs/>
                <w:i/>
              </w:rPr>
              <w:t xml:space="preserve">Jak se stát obchodním zástupcem: </w:t>
            </w:r>
            <w:r w:rsidRPr="00D04955">
              <w:rPr>
                <w:i/>
              </w:rPr>
              <w:t>Tipy a triky pro úspěšný přijímací pohovor a zkušební dobu</w:t>
            </w:r>
            <w:r>
              <w:t>. Praha: Grada</w:t>
            </w:r>
            <w:r w:rsidRPr="00D04955">
              <w:t>, 2016, 144 s. ISBN 978-80-271-0167-2.</w:t>
            </w:r>
          </w:p>
          <w:p w14:paraId="3F9624A7" w14:textId="77777777" w:rsidR="002C46C8" w:rsidRDefault="002C46C8" w:rsidP="002C46C8">
            <w:pPr>
              <w:jc w:val="both"/>
              <w:rPr>
                <w:bCs/>
              </w:rPr>
            </w:pPr>
            <w:r w:rsidRPr="00D04955">
              <w:rPr>
                <w:bCs/>
              </w:rPr>
              <w:t>ŠPAČEK, L. </w:t>
            </w:r>
            <w:r w:rsidRPr="00D04955">
              <w:rPr>
                <w:bCs/>
                <w:i/>
              </w:rPr>
              <w:t>Úspěšný obchodní zástupce</w:t>
            </w:r>
            <w:r w:rsidRPr="00D04955">
              <w:rPr>
                <w:bCs/>
              </w:rPr>
              <w:t>. Fragment, 2014, 216 s. ISBN 978-80-253-2196-6.</w:t>
            </w:r>
          </w:p>
          <w:p w14:paraId="190CF95D" w14:textId="5CB6F94A" w:rsidR="002C46C8" w:rsidRDefault="002C46C8" w:rsidP="002C46C8">
            <w:pPr>
              <w:shd w:val="clear" w:color="auto" w:fill="FFFFFF"/>
              <w:textAlignment w:val="baseline"/>
            </w:pPr>
            <w:r w:rsidRPr="000F5E98">
              <w:rPr>
                <w:bCs/>
              </w:rPr>
              <w:t xml:space="preserve">TRACY, B. </w:t>
            </w:r>
            <w:r w:rsidRPr="000F5E98">
              <w:rPr>
                <w:i/>
              </w:rPr>
              <w:t>100 zákonů obchodního úspěchu: proč jsou někteří lidé úspěšnější než jiní</w:t>
            </w:r>
            <w:r w:rsidRPr="000F5E98">
              <w:rPr>
                <w:bCs/>
              </w:rPr>
              <w:t>. Synergie, 2016, ISBN 978-80-7370-360-8.</w:t>
            </w:r>
            <w:r w:rsidRPr="00CB2DAF">
              <w:rPr>
                <w:bCs/>
              </w:rPr>
              <w:t>.</w:t>
            </w:r>
          </w:p>
        </w:tc>
      </w:tr>
      <w:tr w:rsidR="002C46C8" w14:paraId="69B87476" w14:textId="77777777" w:rsidTr="006660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16A4AD" w14:textId="77777777" w:rsidR="002C46C8" w:rsidRDefault="002C46C8" w:rsidP="002C46C8">
            <w:pPr>
              <w:jc w:val="center"/>
              <w:rPr>
                <w:b/>
              </w:rPr>
            </w:pPr>
            <w:r>
              <w:rPr>
                <w:b/>
              </w:rPr>
              <w:t>Informace ke kombinované nebo distanční formě</w:t>
            </w:r>
          </w:p>
        </w:tc>
      </w:tr>
      <w:tr w:rsidR="002C46C8" w14:paraId="35C0DF86" w14:textId="77777777" w:rsidTr="006660CB">
        <w:tc>
          <w:tcPr>
            <w:tcW w:w="4787" w:type="dxa"/>
            <w:gridSpan w:val="3"/>
            <w:tcBorders>
              <w:top w:val="single" w:sz="2" w:space="0" w:color="auto"/>
            </w:tcBorders>
            <w:shd w:val="clear" w:color="auto" w:fill="F7CAAC"/>
          </w:tcPr>
          <w:p w14:paraId="6458B732" w14:textId="77777777" w:rsidR="002C46C8" w:rsidRDefault="002C46C8" w:rsidP="002C46C8">
            <w:pPr>
              <w:jc w:val="both"/>
            </w:pPr>
            <w:r>
              <w:rPr>
                <w:b/>
              </w:rPr>
              <w:t>Rozsah konzultací (soustředění)</w:t>
            </w:r>
          </w:p>
        </w:tc>
        <w:tc>
          <w:tcPr>
            <w:tcW w:w="889" w:type="dxa"/>
            <w:tcBorders>
              <w:top w:val="single" w:sz="2" w:space="0" w:color="auto"/>
            </w:tcBorders>
          </w:tcPr>
          <w:p w14:paraId="3A78DB52" w14:textId="40EC52B2" w:rsidR="002C46C8" w:rsidRDefault="002C46C8" w:rsidP="002C46C8">
            <w:pPr>
              <w:jc w:val="both"/>
            </w:pPr>
            <w:r>
              <w:t>10</w:t>
            </w:r>
          </w:p>
        </w:tc>
        <w:tc>
          <w:tcPr>
            <w:tcW w:w="4179" w:type="dxa"/>
            <w:gridSpan w:val="4"/>
            <w:tcBorders>
              <w:top w:val="single" w:sz="2" w:space="0" w:color="auto"/>
            </w:tcBorders>
            <w:shd w:val="clear" w:color="auto" w:fill="F7CAAC"/>
          </w:tcPr>
          <w:p w14:paraId="4982B0AE" w14:textId="77777777" w:rsidR="002C46C8" w:rsidRDefault="002C46C8" w:rsidP="002C46C8">
            <w:pPr>
              <w:jc w:val="both"/>
              <w:rPr>
                <w:b/>
              </w:rPr>
            </w:pPr>
            <w:r>
              <w:rPr>
                <w:b/>
              </w:rPr>
              <w:t xml:space="preserve">hodin </w:t>
            </w:r>
          </w:p>
        </w:tc>
      </w:tr>
      <w:tr w:rsidR="002C46C8" w14:paraId="523B5B79" w14:textId="77777777" w:rsidTr="006660CB">
        <w:tc>
          <w:tcPr>
            <w:tcW w:w="9855" w:type="dxa"/>
            <w:gridSpan w:val="8"/>
            <w:shd w:val="clear" w:color="auto" w:fill="F7CAAC"/>
          </w:tcPr>
          <w:p w14:paraId="434BE920" w14:textId="77777777" w:rsidR="002C46C8" w:rsidRDefault="002C46C8" w:rsidP="002C46C8">
            <w:pPr>
              <w:jc w:val="both"/>
              <w:rPr>
                <w:b/>
              </w:rPr>
            </w:pPr>
            <w:r>
              <w:rPr>
                <w:b/>
              </w:rPr>
              <w:t>Informace o způsobu kontaktu s vyučujícím</w:t>
            </w:r>
          </w:p>
        </w:tc>
      </w:tr>
      <w:tr w:rsidR="002C46C8" w14:paraId="2442C5F4" w14:textId="77777777" w:rsidTr="005262DE">
        <w:trPr>
          <w:trHeight w:val="739"/>
        </w:trPr>
        <w:tc>
          <w:tcPr>
            <w:tcW w:w="9855" w:type="dxa"/>
            <w:gridSpan w:val="8"/>
          </w:tcPr>
          <w:p w14:paraId="5694C47D" w14:textId="0308F0D1" w:rsidR="002C46C8" w:rsidRDefault="002C46C8" w:rsidP="002C46C8">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6B95490E" w14:textId="445ABD23"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0433A" w14:paraId="018294F5" w14:textId="77777777" w:rsidTr="0090433A">
        <w:tc>
          <w:tcPr>
            <w:tcW w:w="9855" w:type="dxa"/>
            <w:gridSpan w:val="8"/>
            <w:tcBorders>
              <w:bottom w:val="double" w:sz="4" w:space="0" w:color="auto"/>
            </w:tcBorders>
            <w:shd w:val="clear" w:color="auto" w:fill="BDD6EE"/>
          </w:tcPr>
          <w:p w14:paraId="74A538D7" w14:textId="77777777" w:rsidR="0090433A" w:rsidRDefault="0090433A" w:rsidP="0090433A">
            <w:pPr>
              <w:jc w:val="both"/>
              <w:rPr>
                <w:b/>
                <w:sz w:val="28"/>
              </w:rPr>
            </w:pPr>
            <w:r>
              <w:br w:type="page"/>
            </w:r>
            <w:r>
              <w:rPr>
                <w:b/>
                <w:sz w:val="28"/>
              </w:rPr>
              <w:t>B-III – Charakteristika studijního předmětu</w:t>
            </w:r>
          </w:p>
        </w:tc>
      </w:tr>
      <w:tr w:rsidR="0090433A" w:rsidRPr="00F76BFF" w14:paraId="3E56A71B" w14:textId="77777777" w:rsidTr="0090433A">
        <w:tc>
          <w:tcPr>
            <w:tcW w:w="3086" w:type="dxa"/>
            <w:tcBorders>
              <w:top w:val="double" w:sz="4" w:space="0" w:color="auto"/>
            </w:tcBorders>
            <w:shd w:val="clear" w:color="auto" w:fill="F7CAAC"/>
          </w:tcPr>
          <w:p w14:paraId="0999306E" w14:textId="77777777" w:rsidR="0090433A" w:rsidRPr="00F76BFF" w:rsidRDefault="0090433A" w:rsidP="0090433A">
            <w:pPr>
              <w:jc w:val="both"/>
              <w:rPr>
                <w:b/>
              </w:rPr>
            </w:pPr>
            <w:r w:rsidRPr="00F76BFF">
              <w:rPr>
                <w:b/>
              </w:rPr>
              <w:t>Název studijního předmětu</w:t>
            </w:r>
          </w:p>
        </w:tc>
        <w:tc>
          <w:tcPr>
            <w:tcW w:w="6769" w:type="dxa"/>
            <w:gridSpan w:val="7"/>
            <w:tcBorders>
              <w:top w:val="double" w:sz="4" w:space="0" w:color="auto"/>
            </w:tcBorders>
          </w:tcPr>
          <w:p w14:paraId="54E3B2FE" w14:textId="77777777" w:rsidR="0090433A" w:rsidRPr="00F76BFF" w:rsidRDefault="0090433A" w:rsidP="0090433A">
            <w:pPr>
              <w:jc w:val="both"/>
            </w:pPr>
            <w:r>
              <w:t>Presentation Skills</w:t>
            </w:r>
          </w:p>
        </w:tc>
      </w:tr>
      <w:tr w:rsidR="0090433A" w14:paraId="65920C51" w14:textId="77777777" w:rsidTr="0090433A">
        <w:trPr>
          <w:trHeight w:val="249"/>
        </w:trPr>
        <w:tc>
          <w:tcPr>
            <w:tcW w:w="3086" w:type="dxa"/>
            <w:shd w:val="clear" w:color="auto" w:fill="F7CAAC"/>
          </w:tcPr>
          <w:p w14:paraId="1D559D76" w14:textId="77777777" w:rsidR="0090433A" w:rsidRPr="00F76BFF" w:rsidRDefault="0090433A" w:rsidP="0090433A">
            <w:pPr>
              <w:jc w:val="both"/>
              <w:rPr>
                <w:b/>
              </w:rPr>
            </w:pPr>
            <w:r w:rsidRPr="00F76BFF">
              <w:rPr>
                <w:b/>
              </w:rPr>
              <w:t>Typ předmětu</w:t>
            </w:r>
          </w:p>
        </w:tc>
        <w:tc>
          <w:tcPr>
            <w:tcW w:w="3406" w:type="dxa"/>
            <w:gridSpan w:val="4"/>
          </w:tcPr>
          <w:p w14:paraId="78868BDC" w14:textId="77777777" w:rsidR="0090433A" w:rsidRPr="00F76BFF" w:rsidRDefault="0090433A" w:rsidP="0090433A">
            <w:pPr>
              <w:jc w:val="both"/>
            </w:pPr>
            <w:r>
              <w:t>povinně volitelný „PV“</w:t>
            </w:r>
          </w:p>
        </w:tc>
        <w:tc>
          <w:tcPr>
            <w:tcW w:w="2695" w:type="dxa"/>
            <w:gridSpan w:val="2"/>
            <w:shd w:val="clear" w:color="auto" w:fill="F7CAAC"/>
          </w:tcPr>
          <w:p w14:paraId="5CB06883" w14:textId="77777777" w:rsidR="0090433A" w:rsidRDefault="0090433A" w:rsidP="0090433A">
            <w:pPr>
              <w:jc w:val="both"/>
            </w:pPr>
            <w:r>
              <w:rPr>
                <w:b/>
              </w:rPr>
              <w:t>doporučený ročník / semestr</w:t>
            </w:r>
          </w:p>
        </w:tc>
        <w:tc>
          <w:tcPr>
            <w:tcW w:w="668" w:type="dxa"/>
          </w:tcPr>
          <w:p w14:paraId="76A65183" w14:textId="77777777" w:rsidR="0090433A" w:rsidRDefault="0090433A" w:rsidP="0090433A">
            <w:pPr>
              <w:jc w:val="both"/>
            </w:pPr>
            <w:r>
              <w:t>1/L</w:t>
            </w:r>
          </w:p>
        </w:tc>
      </w:tr>
      <w:tr w:rsidR="0090433A" w14:paraId="73203F0D" w14:textId="77777777" w:rsidTr="0090433A">
        <w:tc>
          <w:tcPr>
            <w:tcW w:w="3086" w:type="dxa"/>
            <w:shd w:val="clear" w:color="auto" w:fill="F7CAAC"/>
          </w:tcPr>
          <w:p w14:paraId="2EEF77D6" w14:textId="77777777" w:rsidR="0090433A" w:rsidRPr="00F76BFF" w:rsidRDefault="0090433A" w:rsidP="0090433A">
            <w:pPr>
              <w:jc w:val="both"/>
              <w:rPr>
                <w:b/>
              </w:rPr>
            </w:pPr>
            <w:r w:rsidRPr="00F76BFF">
              <w:rPr>
                <w:b/>
              </w:rPr>
              <w:t>Rozsah studijního předmětu</w:t>
            </w:r>
          </w:p>
        </w:tc>
        <w:tc>
          <w:tcPr>
            <w:tcW w:w="1701" w:type="dxa"/>
            <w:gridSpan w:val="2"/>
          </w:tcPr>
          <w:p w14:paraId="33D5229C" w14:textId="77777777" w:rsidR="0090433A" w:rsidRPr="00F76BFF" w:rsidRDefault="0090433A" w:rsidP="0090433A">
            <w:pPr>
              <w:jc w:val="both"/>
            </w:pPr>
            <w:r>
              <w:t>26c</w:t>
            </w:r>
          </w:p>
        </w:tc>
        <w:tc>
          <w:tcPr>
            <w:tcW w:w="889" w:type="dxa"/>
            <w:shd w:val="clear" w:color="auto" w:fill="F7CAAC"/>
          </w:tcPr>
          <w:p w14:paraId="129D9AA8" w14:textId="77777777" w:rsidR="0090433A" w:rsidRPr="00F76BFF" w:rsidRDefault="0090433A" w:rsidP="0090433A">
            <w:pPr>
              <w:jc w:val="both"/>
              <w:rPr>
                <w:b/>
              </w:rPr>
            </w:pPr>
            <w:r w:rsidRPr="00F76BFF">
              <w:rPr>
                <w:b/>
              </w:rPr>
              <w:t xml:space="preserve">hod. </w:t>
            </w:r>
          </w:p>
        </w:tc>
        <w:tc>
          <w:tcPr>
            <w:tcW w:w="816" w:type="dxa"/>
          </w:tcPr>
          <w:p w14:paraId="4342ECA8" w14:textId="77777777" w:rsidR="0090433A" w:rsidRDefault="0090433A" w:rsidP="0090433A">
            <w:pPr>
              <w:jc w:val="both"/>
            </w:pPr>
            <w:r>
              <w:t>26</w:t>
            </w:r>
          </w:p>
        </w:tc>
        <w:tc>
          <w:tcPr>
            <w:tcW w:w="2156" w:type="dxa"/>
            <w:shd w:val="clear" w:color="auto" w:fill="F7CAAC"/>
          </w:tcPr>
          <w:p w14:paraId="797DC9C3" w14:textId="77777777" w:rsidR="0090433A" w:rsidRDefault="0090433A" w:rsidP="0090433A">
            <w:pPr>
              <w:jc w:val="both"/>
              <w:rPr>
                <w:b/>
              </w:rPr>
            </w:pPr>
            <w:r>
              <w:rPr>
                <w:b/>
              </w:rPr>
              <w:t>kreditů</w:t>
            </w:r>
          </w:p>
        </w:tc>
        <w:tc>
          <w:tcPr>
            <w:tcW w:w="1207" w:type="dxa"/>
            <w:gridSpan w:val="2"/>
          </w:tcPr>
          <w:p w14:paraId="69B22AC9" w14:textId="77777777" w:rsidR="0090433A" w:rsidRDefault="0090433A" w:rsidP="0090433A">
            <w:pPr>
              <w:jc w:val="both"/>
            </w:pPr>
            <w:r>
              <w:t>3</w:t>
            </w:r>
          </w:p>
        </w:tc>
      </w:tr>
      <w:tr w:rsidR="0090433A" w:rsidRPr="00F76BFF" w14:paraId="4FD58CFE" w14:textId="77777777" w:rsidTr="0090433A">
        <w:tc>
          <w:tcPr>
            <w:tcW w:w="3086" w:type="dxa"/>
            <w:shd w:val="clear" w:color="auto" w:fill="F7CAAC"/>
          </w:tcPr>
          <w:p w14:paraId="371FD45A" w14:textId="77777777" w:rsidR="0090433A" w:rsidRPr="00F76BFF" w:rsidRDefault="0090433A" w:rsidP="0090433A">
            <w:pPr>
              <w:jc w:val="both"/>
              <w:rPr>
                <w:b/>
              </w:rPr>
            </w:pPr>
            <w:r w:rsidRPr="00F76BFF">
              <w:rPr>
                <w:b/>
              </w:rPr>
              <w:t>Prerekvizity, korekvizity, ekvivalence</w:t>
            </w:r>
          </w:p>
        </w:tc>
        <w:tc>
          <w:tcPr>
            <w:tcW w:w="6769" w:type="dxa"/>
            <w:gridSpan w:val="7"/>
          </w:tcPr>
          <w:p w14:paraId="5B2259A2" w14:textId="77777777" w:rsidR="0090433A" w:rsidRPr="00F76BFF" w:rsidRDefault="0090433A" w:rsidP="0090433A">
            <w:pPr>
              <w:jc w:val="both"/>
            </w:pPr>
          </w:p>
        </w:tc>
      </w:tr>
      <w:tr w:rsidR="0090433A" w14:paraId="6BF12DEB" w14:textId="77777777" w:rsidTr="0090433A">
        <w:tc>
          <w:tcPr>
            <w:tcW w:w="3086" w:type="dxa"/>
            <w:shd w:val="clear" w:color="auto" w:fill="F7CAAC"/>
          </w:tcPr>
          <w:p w14:paraId="4E8ED0C0" w14:textId="77777777" w:rsidR="0090433A" w:rsidRPr="00F76BFF" w:rsidRDefault="0090433A" w:rsidP="0090433A">
            <w:pPr>
              <w:jc w:val="both"/>
              <w:rPr>
                <w:b/>
              </w:rPr>
            </w:pPr>
            <w:r w:rsidRPr="00F76BFF">
              <w:rPr>
                <w:b/>
              </w:rPr>
              <w:t>Způsob ověření studijních výsledků</w:t>
            </w:r>
          </w:p>
        </w:tc>
        <w:tc>
          <w:tcPr>
            <w:tcW w:w="3406" w:type="dxa"/>
            <w:gridSpan w:val="4"/>
          </w:tcPr>
          <w:p w14:paraId="57EB45D7" w14:textId="77777777" w:rsidR="0090433A" w:rsidRPr="00F76BFF" w:rsidRDefault="0090433A" w:rsidP="0090433A">
            <w:pPr>
              <w:jc w:val="both"/>
            </w:pPr>
            <w:r>
              <w:t>klasifikovaný zápočet</w:t>
            </w:r>
          </w:p>
        </w:tc>
        <w:tc>
          <w:tcPr>
            <w:tcW w:w="2156" w:type="dxa"/>
            <w:shd w:val="clear" w:color="auto" w:fill="F7CAAC"/>
          </w:tcPr>
          <w:p w14:paraId="77E33F1D" w14:textId="77777777" w:rsidR="0090433A" w:rsidRDefault="0090433A" w:rsidP="0090433A">
            <w:pPr>
              <w:jc w:val="both"/>
              <w:rPr>
                <w:b/>
              </w:rPr>
            </w:pPr>
            <w:r>
              <w:rPr>
                <w:b/>
              </w:rPr>
              <w:t>Forma výuky</w:t>
            </w:r>
          </w:p>
        </w:tc>
        <w:tc>
          <w:tcPr>
            <w:tcW w:w="1207" w:type="dxa"/>
            <w:gridSpan w:val="2"/>
          </w:tcPr>
          <w:p w14:paraId="63F93EF5" w14:textId="77777777" w:rsidR="0090433A" w:rsidRDefault="0090433A" w:rsidP="0090433A">
            <w:r>
              <w:t>cvičení</w:t>
            </w:r>
          </w:p>
        </w:tc>
      </w:tr>
      <w:tr w:rsidR="0090433A" w:rsidRPr="00EA2805" w14:paraId="1D68CE7A" w14:textId="77777777" w:rsidTr="0090433A">
        <w:tc>
          <w:tcPr>
            <w:tcW w:w="3086" w:type="dxa"/>
            <w:shd w:val="clear" w:color="auto" w:fill="F7CAAC"/>
          </w:tcPr>
          <w:p w14:paraId="1E7B8650" w14:textId="77777777" w:rsidR="0090433A" w:rsidRPr="00F76BFF" w:rsidRDefault="0090433A" w:rsidP="0090433A">
            <w:pPr>
              <w:jc w:val="both"/>
              <w:rPr>
                <w:b/>
              </w:rPr>
            </w:pPr>
            <w:r w:rsidRPr="00F76BFF">
              <w:rPr>
                <w:b/>
              </w:rPr>
              <w:t>Forma způsobu ověření studijních výsledků a další požadavky na studenta</w:t>
            </w:r>
          </w:p>
        </w:tc>
        <w:tc>
          <w:tcPr>
            <w:tcW w:w="6769" w:type="dxa"/>
            <w:gridSpan w:val="7"/>
            <w:tcBorders>
              <w:bottom w:val="nil"/>
            </w:tcBorders>
          </w:tcPr>
          <w:p w14:paraId="03DC5AF2" w14:textId="77777777" w:rsidR="0090433A" w:rsidRDefault="0090433A" w:rsidP="0090433A">
            <w:pPr>
              <w:jc w:val="both"/>
              <w:rPr>
                <w:color w:val="000000"/>
                <w:szCs w:val="17"/>
                <w:shd w:val="clear" w:color="auto" w:fill="FFFFFF"/>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w:t>
            </w:r>
          </w:p>
          <w:p w14:paraId="3799AC03" w14:textId="77777777" w:rsidR="0090433A" w:rsidRPr="00EA2805" w:rsidRDefault="0090433A" w:rsidP="0090433A">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Aktivní účast na cvičeních.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90433A" w:rsidRPr="00F76BFF" w14:paraId="395EA1A7" w14:textId="77777777" w:rsidTr="0090433A">
        <w:trPr>
          <w:trHeight w:val="154"/>
        </w:trPr>
        <w:tc>
          <w:tcPr>
            <w:tcW w:w="9855" w:type="dxa"/>
            <w:gridSpan w:val="8"/>
            <w:tcBorders>
              <w:top w:val="nil"/>
            </w:tcBorders>
          </w:tcPr>
          <w:p w14:paraId="58C5DA90" w14:textId="77777777" w:rsidR="0090433A" w:rsidRPr="00F76BFF" w:rsidRDefault="0090433A" w:rsidP="0090433A"/>
        </w:tc>
      </w:tr>
      <w:tr w:rsidR="0090433A" w:rsidRPr="00F76BFF" w14:paraId="7840187D" w14:textId="77777777" w:rsidTr="0090433A">
        <w:trPr>
          <w:trHeight w:val="197"/>
        </w:trPr>
        <w:tc>
          <w:tcPr>
            <w:tcW w:w="3086" w:type="dxa"/>
            <w:tcBorders>
              <w:top w:val="nil"/>
            </w:tcBorders>
            <w:shd w:val="clear" w:color="auto" w:fill="F7CAAC"/>
          </w:tcPr>
          <w:p w14:paraId="7E6C4740" w14:textId="77777777" w:rsidR="0090433A" w:rsidRPr="00F76BFF" w:rsidRDefault="0090433A" w:rsidP="0090433A">
            <w:pPr>
              <w:jc w:val="both"/>
              <w:rPr>
                <w:b/>
              </w:rPr>
            </w:pPr>
            <w:r w:rsidRPr="00F76BFF">
              <w:rPr>
                <w:b/>
              </w:rPr>
              <w:t>Garant předmětu</w:t>
            </w:r>
          </w:p>
        </w:tc>
        <w:tc>
          <w:tcPr>
            <w:tcW w:w="6769" w:type="dxa"/>
            <w:gridSpan w:val="7"/>
            <w:tcBorders>
              <w:top w:val="nil"/>
            </w:tcBorders>
          </w:tcPr>
          <w:p w14:paraId="1AF65C50" w14:textId="77777777" w:rsidR="0090433A" w:rsidRPr="00F76BFF" w:rsidRDefault="0090433A" w:rsidP="0090433A">
            <w:pPr>
              <w:jc w:val="both"/>
            </w:pPr>
            <w:r>
              <w:t>PhDr. Jana Semotamová</w:t>
            </w:r>
          </w:p>
        </w:tc>
      </w:tr>
      <w:tr w:rsidR="0090433A" w:rsidRPr="00F76BFF" w14:paraId="115EAF59" w14:textId="77777777" w:rsidTr="0090433A">
        <w:trPr>
          <w:trHeight w:val="243"/>
        </w:trPr>
        <w:tc>
          <w:tcPr>
            <w:tcW w:w="3086" w:type="dxa"/>
            <w:tcBorders>
              <w:top w:val="nil"/>
            </w:tcBorders>
            <w:shd w:val="clear" w:color="auto" w:fill="F7CAAC"/>
          </w:tcPr>
          <w:p w14:paraId="4DF872CA" w14:textId="77777777" w:rsidR="0090433A" w:rsidRPr="00F76BFF" w:rsidRDefault="0090433A" w:rsidP="0090433A">
            <w:pPr>
              <w:jc w:val="both"/>
              <w:rPr>
                <w:b/>
              </w:rPr>
            </w:pPr>
            <w:r w:rsidRPr="00F76BFF">
              <w:rPr>
                <w:b/>
              </w:rPr>
              <w:t>Zapojení garanta do výuky předmětu</w:t>
            </w:r>
          </w:p>
        </w:tc>
        <w:tc>
          <w:tcPr>
            <w:tcW w:w="6769" w:type="dxa"/>
            <w:gridSpan w:val="7"/>
            <w:tcBorders>
              <w:top w:val="nil"/>
            </w:tcBorders>
          </w:tcPr>
          <w:p w14:paraId="4F588121" w14:textId="77777777" w:rsidR="0090433A" w:rsidRPr="00F76BFF" w:rsidRDefault="0090433A" w:rsidP="0090433A">
            <w:pPr>
              <w:jc w:val="both"/>
            </w:pPr>
            <w:r w:rsidRPr="001D65F1">
              <w:rPr>
                <w:color w:val="1D2129"/>
                <w:szCs w:val="21"/>
                <w:shd w:val="clear" w:color="auto" w:fill="FFFFFF"/>
              </w:rPr>
              <w:t xml:space="preserve">Garant se podílí v rozsahu 100 %, stanovuje koncepci </w:t>
            </w:r>
            <w:r>
              <w:rPr>
                <w:color w:val="1D2129"/>
                <w:szCs w:val="21"/>
                <w:shd w:val="clear" w:color="auto" w:fill="FFFFFF"/>
              </w:rPr>
              <w:t>cvičení</w:t>
            </w:r>
            <w:r w:rsidRPr="001D65F1">
              <w:rPr>
                <w:color w:val="1D2129"/>
                <w:szCs w:val="21"/>
                <w:shd w:val="clear" w:color="auto" w:fill="FFFFFF"/>
              </w:rPr>
              <w:t xml:space="preserve"> a dohlíží na jejich jednotné vedení.</w:t>
            </w:r>
          </w:p>
        </w:tc>
      </w:tr>
      <w:tr w:rsidR="0090433A" w:rsidRPr="00F76BFF" w14:paraId="56976961" w14:textId="77777777" w:rsidTr="0090433A">
        <w:tc>
          <w:tcPr>
            <w:tcW w:w="3086" w:type="dxa"/>
            <w:shd w:val="clear" w:color="auto" w:fill="F7CAAC"/>
          </w:tcPr>
          <w:p w14:paraId="7879B36F" w14:textId="77777777" w:rsidR="0090433A" w:rsidRPr="00F76BFF" w:rsidRDefault="0090433A" w:rsidP="0090433A">
            <w:pPr>
              <w:jc w:val="both"/>
              <w:rPr>
                <w:b/>
              </w:rPr>
            </w:pPr>
            <w:r w:rsidRPr="00F76BFF">
              <w:rPr>
                <w:b/>
              </w:rPr>
              <w:t>Vyučující</w:t>
            </w:r>
          </w:p>
        </w:tc>
        <w:tc>
          <w:tcPr>
            <w:tcW w:w="6769" w:type="dxa"/>
            <w:gridSpan w:val="7"/>
            <w:tcBorders>
              <w:bottom w:val="nil"/>
            </w:tcBorders>
          </w:tcPr>
          <w:p w14:paraId="6FE59BD0" w14:textId="15BA80CE" w:rsidR="0090433A" w:rsidRPr="00F76BFF" w:rsidRDefault="0090433A" w:rsidP="0090433A">
            <w:pPr>
              <w:jc w:val="both"/>
            </w:pPr>
            <w:r>
              <w:t xml:space="preserve">PhDr. Jana Semotamová – </w:t>
            </w:r>
            <w:r w:rsidR="00DA1A52">
              <w:t xml:space="preserve">vedení </w:t>
            </w:r>
            <w:r>
              <w:t>cvičení (100</w:t>
            </w:r>
            <w:r w:rsidRPr="00823401">
              <w:t>%)</w:t>
            </w:r>
          </w:p>
        </w:tc>
      </w:tr>
      <w:tr w:rsidR="0090433A" w:rsidRPr="00F76BFF" w14:paraId="24D58E01" w14:textId="77777777" w:rsidTr="0090433A">
        <w:trPr>
          <w:trHeight w:val="100"/>
        </w:trPr>
        <w:tc>
          <w:tcPr>
            <w:tcW w:w="9855" w:type="dxa"/>
            <w:gridSpan w:val="8"/>
            <w:tcBorders>
              <w:top w:val="nil"/>
            </w:tcBorders>
          </w:tcPr>
          <w:p w14:paraId="09B2A0F5" w14:textId="77777777" w:rsidR="0090433A" w:rsidRPr="00F76BFF" w:rsidRDefault="0090433A" w:rsidP="0090433A">
            <w:pPr>
              <w:jc w:val="both"/>
            </w:pPr>
          </w:p>
        </w:tc>
      </w:tr>
      <w:tr w:rsidR="0090433A" w:rsidRPr="00F76BFF" w14:paraId="64ECC188" w14:textId="77777777" w:rsidTr="0090433A">
        <w:tc>
          <w:tcPr>
            <w:tcW w:w="3086" w:type="dxa"/>
            <w:shd w:val="clear" w:color="auto" w:fill="F7CAAC"/>
          </w:tcPr>
          <w:p w14:paraId="2FB57C47" w14:textId="77777777" w:rsidR="0090433A" w:rsidRPr="00F76BFF" w:rsidRDefault="0090433A" w:rsidP="0090433A">
            <w:pPr>
              <w:jc w:val="both"/>
              <w:rPr>
                <w:b/>
              </w:rPr>
            </w:pPr>
            <w:r w:rsidRPr="00F76BFF">
              <w:rPr>
                <w:b/>
              </w:rPr>
              <w:t>Stručná anotace předmětu</w:t>
            </w:r>
          </w:p>
        </w:tc>
        <w:tc>
          <w:tcPr>
            <w:tcW w:w="6769" w:type="dxa"/>
            <w:gridSpan w:val="7"/>
            <w:tcBorders>
              <w:bottom w:val="nil"/>
            </w:tcBorders>
          </w:tcPr>
          <w:p w14:paraId="606D874F" w14:textId="77777777" w:rsidR="0090433A" w:rsidRPr="00F76BFF" w:rsidRDefault="0090433A" w:rsidP="0090433A">
            <w:pPr>
              <w:jc w:val="both"/>
            </w:pPr>
          </w:p>
        </w:tc>
      </w:tr>
      <w:tr w:rsidR="0090433A" w:rsidRPr="00EA2805" w14:paraId="53E7C584" w14:textId="77777777" w:rsidTr="0090433A">
        <w:trPr>
          <w:trHeight w:val="1003"/>
        </w:trPr>
        <w:tc>
          <w:tcPr>
            <w:tcW w:w="9855" w:type="dxa"/>
            <w:gridSpan w:val="8"/>
            <w:tcBorders>
              <w:top w:val="nil"/>
              <w:bottom w:val="single" w:sz="12" w:space="0" w:color="auto"/>
            </w:tcBorders>
          </w:tcPr>
          <w:p w14:paraId="6E1FC57A" w14:textId="367F7677" w:rsidR="0090433A" w:rsidRPr="00EA2805" w:rsidRDefault="0090433A" w:rsidP="0090433A">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tc>
      </w:tr>
      <w:tr w:rsidR="0090433A" w:rsidRPr="00F76BFF" w14:paraId="3C7F853B" w14:textId="77777777" w:rsidTr="0090433A">
        <w:trPr>
          <w:trHeight w:val="265"/>
        </w:trPr>
        <w:tc>
          <w:tcPr>
            <w:tcW w:w="3653" w:type="dxa"/>
            <w:gridSpan w:val="2"/>
            <w:tcBorders>
              <w:top w:val="nil"/>
            </w:tcBorders>
            <w:shd w:val="clear" w:color="auto" w:fill="F7CAAC"/>
          </w:tcPr>
          <w:p w14:paraId="7D913DE1" w14:textId="77777777" w:rsidR="0090433A" w:rsidRPr="004D290A" w:rsidRDefault="0090433A" w:rsidP="0090433A">
            <w:pPr>
              <w:jc w:val="both"/>
            </w:pPr>
            <w:r w:rsidRPr="004D290A">
              <w:rPr>
                <w:b/>
              </w:rPr>
              <w:t>Studijní literatura a studijní pomůcky</w:t>
            </w:r>
          </w:p>
        </w:tc>
        <w:tc>
          <w:tcPr>
            <w:tcW w:w="6202" w:type="dxa"/>
            <w:gridSpan w:val="6"/>
            <w:tcBorders>
              <w:top w:val="nil"/>
              <w:bottom w:val="nil"/>
            </w:tcBorders>
          </w:tcPr>
          <w:p w14:paraId="47FFD447" w14:textId="77777777" w:rsidR="0090433A" w:rsidRPr="00F76BFF" w:rsidRDefault="0090433A" w:rsidP="0090433A">
            <w:pPr>
              <w:jc w:val="both"/>
            </w:pPr>
          </w:p>
        </w:tc>
      </w:tr>
      <w:tr w:rsidR="0090433A" w:rsidRPr="00ED61A1" w14:paraId="7BAD920A" w14:textId="77777777" w:rsidTr="0090433A">
        <w:trPr>
          <w:trHeight w:val="992"/>
        </w:trPr>
        <w:tc>
          <w:tcPr>
            <w:tcW w:w="9855" w:type="dxa"/>
            <w:gridSpan w:val="8"/>
            <w:tcBorders>
              <w:top w:val="nil"/>
            </w:tcBorders>
          </w:tcPr>
          <w:p w14:paraId="0326EF52" w14:textId="77777777" w:rsidR="0090433A" w:rsidRPr="00EA2805" w:rsidRDefault="0090433A" w:rsidP="0090433A">
            <w:pPr>
              <w:rPr>
                <w:b/>
              </w:rPr>
            </w:pPr>
            <w:r w:rsidRPr="00EA2805">
              <w:rPr>
                <w:b/>
              </w:rPr>
              <w:t>Povinná literatura</w:t>
            </w:r>
          </w:p>
          <w:p w14:paraId="07B7C9D3" w14:textId="77777777" w:rsidR="0090433A" w:rsidRDefault="0090433A" w:rsidP="0090433A">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14:paraId="30C65D80" w14:textId="77777777" w:rsidR="0090433A" w:rsidRDefault="0090433A" w:rsidP="0090433A">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14:paraId="44FDCAA9" w14:textId="77777777" w:rsidR="0090433A" w:rsidRPr="00EA2805" w:rsidRDefault="0090433A" w:rsidP="0090433A">
            <w:pPr>
              <w:jc w:val="both"/>
              <w:rPr>
                <w:b/>
              </w:rPr>
            </w:pPr>
            <w:r w:rsidRPr="00EA2805">
              <w:rPr>
                <w:b/>
              </w:rPr>
              <w:t>Doporučená literatura</w:t>
            </w:r>
          </w:p>
          <w:p w14:paraId="575497D0" w14:textId="77777777" w:rsidR="0090433A" w:rsidRPr="00EA2805" w:rsidRDefault="0090433A" w:rsidP="0090433A">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14:paraId="6350E39F" w14:textId="77777777" w:rsidR="0090433A" w:rsidRDefault="0090433A" w:rsidP="0090433A">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40" w:history="1">
              <w:r w:rsidRPr="00944258">
                <w:rPr>
                  <w:rStyle w:val="Hypertextovodkaz"/>
                  <w:shd w:val="clear" w:color="auto" w:fill="FFFFFF"/>
                </w:rPr>
                <w:t>http://www.loc.gov/catdir/enhancements/fy1001/2009030255-b.html</w:t>
              </w:r>
            </w:hyperlink>
          </w:p>
          <w:p w14:paraId="31393B88" w14:textId="77777777" w:rsidR="0090433A" w:rsidRPr="0090433A" w:rsidRDefault="0090433A" w:rsidP="0090433A">
            <w:pPr>
              <w:jc w:val="both"/>
            </w:pPr>
            <w:r w:rsidRPr="0090433A">
              <w:rPr>
                <w:rStyle w:val="Hypertextovodkaz"/>
                <w:bCs/>
                <w:color w:val="auto"/>
                <w:u w:val="none"/>
                <w:shd w:val="clear" w:color="auto" w:fill="FFFFFF"/>
              </w:rPr>
              <w:t xml:space="preserve">GREGORY, H. </w:t>
            </w:r>
            <w:r w:rsidRPr="0090433A">
              <w:rPr>
                <w:rStyle w:val="Hypertextovodkaz"/>
                <w:bCs/>
                <w:i/>
                <w:color w:val="auto"/>
                <w:u w:val="none"/>
                <w:shd w:val="clear" w:color="auto" w:fill="FFFFFF"/>
              </w:rPr>
              <w:t>Public speaking for college and career.</w:t>
            </w:r>
            <w:r w:rsidRPr="0090433A">
              <w:rPr>
                <w:rStyle w:val="Hypertextovodkaz"/>
                <w:bCs/>
                <w:color w:val="auto"/>
                <w:u w:val="none"/>
                <w:shd w:val="clear" w:color="auto" w:fill="FFFFFF"/>
              </w:rPr>
              <w:t xml:space="preserve"> 9th ed. New York: McGraw-Hill, 2010, 426 s. ISBN 978-0-07-338516-7.</w:t>
            </w:r>
          </w:p>
        </w:tc>
      </w:tr>
      <w:tr w:rsidR="0090433A" w:rsidRPr="00F76BFF" w14:paraId="450920BB" w14:textId="77777777" w:rsidTr="0090433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C88E55" w14:textId="77777777" w:rsidR="0090433A" w:rsidRPr="00F76BFF" w:rsidRDefault="0090433A" w:rsidP="0090433A">
            <w:pPr>
              <w:jc w:val="center"/>
              <w:rPr>
                <w:b/>
              </w:rPr>
            </w:pPr>
            <w:r w:rsidRPr="00F76BFF">
              <w:rPr>
                <w:b/>
              </w:rPr>
              <w:t>Informace ke kombinované nebo distanční formě</w:t>
            </w:r>
          </w:p>
        </w:tc>
      </w:tr>
      <w:tr w:rsidR="0090433A" w14:paraId="3C493DE1" w14:textId="77777777" w:rsidTr="0090433A">
        <w:tc>
          <w:tcPr>
            <w:tcW w:w="4787" w:type="dxa"/>
            <w:gridSpan w:val="3"/>
            <w:tcBorders>
              <w:top w:val="single" w:sz="2" w:space="0" w:color="auto"/>
            </w:tcBorders>
            <w:shd w:val="clear" w:color="auto" w:fill="F7CAAC"/>
          </w:tcPr>
          <w:p w14:paraId="0A397536" w14:textId="77777777" w:rsidR="0090433A" w:rsidRPr="00F76BFF" w:rsidRDefault="0090433A" w:rsidP="0090433A">
            <w:pPr>
              <w:jc w:val="both"/>
            </w:pPr>
            <w:r w:rsidRPr="00F76BFF">
              <w:rPr>
                <w:b/>
              </w:rPr>
              <w:t>Rozsah konzultací (soustředění)</w:t>
            </w:r>
          </w:p>
        </w:tc>
        <w:tc>
          <w:tcPr>
            <w:tcW w:w="889" w:type="dxa"/>
            <w:tcBorders>
              <w:top w:val="single" w:sz="2" w:space="0" w:color="auto"/>
            </w:tcBorders>
          </w:tcPr>
          <w:p w14:paraId="595252D6" w14:textId="77777777" w:rsidR="0090433A" w:rsidRPr="00F76BFF" w:rsidRDefault="0090433A" w:rsidP="0090433A">
            <w:pPr>
              <w:jc w:val="both"/>
            </w:pPr>
          </w:p>
        </w:tc>
        <w:tc>
          <w:tcPr>
            <w:tcW w:w="4179" w:type="dxa"/>
            <w:gridSpan w:val="4"/>
            <w:tcBorders>
              <w:top w:val="single" w:sz="2" w:space="0" w:color="auto"/>
            </w:tcBorders>
            <w:shd w:val="clear" w:color="auto" w:fill="F7CAAC"/>
          </w:tcPr>
          <w:p w14:paraId="4640BAC0" w14:textId="77777777" w:rsidR="0090433A" w:rsidRDefault="0090433A" w:rsidP="0090433A">
            <w:pPr>
              <w:jc w:val="both"/>
              <w:rPr>
                <w:b/>
              </w:rPr>
            </w:pPr>
            <w:r>
              <w:rPr>
                <w:b/>
              </w:rPr>
              <w:t xml:space="preserve">hodin </w:t>
            </w:r>
          </w:p>
        </w:tc>
      </w:tr>
      <w:tr w:rsidR="0090433A" w:rsidRPr="00F76BFF" w14:paraId="4CADCD80" w14:textId="77777777" w:rsidTr="0090433A">
        <w:tc>
          <w:tcPr>
            <w:tcW w:w="9855" w:type="dxa"/>
            <w:gridSpan w:val="8"/>
            <w:shd w:val="clear" w:color="auto" w:fill="F7CAAC"/>
          </w:tcPr>
          <w:p w14:paraId="60D7AA51" w14:textId="77777777" w:rsidR="0090433A" w:rsidRPr="00F76BFF" w:rsidRDefault="0090433A" w:rsidP="0090433A">
            <w:pPr>
              <w:jc w:val="both"/>
              <w:rPr>
                <w:b/>
              </w:rPr>
            </w:pPr>
            <w:r w:rsidRPr="00F76BFF">
              <w:rPr>
                <w:b/>
              </w:rPr>
              <w:t>Informace o způsobu kontaktu s vyučujícím</w:t>
            </w:r>
          </w:p>
        </w:tc>
      </w:tr>
      <w:tr w:rsidR="0090433A" w:rsidRPr="00F76BFF" w14:paraId="3073847E" w14:textId="77777777" w:rsidTr="0090433A">
        <w:trPr>
          <w:trHeight w:val="817"/>
        </w:trPr>
        <w:tc>
          <w:tcPr>
            <w:tcW w:w="9855" w:type="dxa"/>
            <w:gridSpan w:val="8"/>
          </w:tcPr>
          <w:p w14:paraId="42B18CCE" w14:textId="77777777" w:rsidR="0090433A" w:rsidRPr="00F76BFF" w:rsidRDefault="0090433A" w:rsidP="0090433A">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AAE9E74" w14:textId="77777777" w:rsidR="00AE229D" w:rsidRDefault="00AE229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372A4" w14:paraId="7CC0B93B" w14:textId="77777777" w:rsidTr="006467FA">
        <w:tc>
          <w:tcPr>
            <w:tcW w:w="9855" w:type="dxa"/>
            <w:gridSpan w:val="8"/>
            <w:tcBorders>
              <w:bottom w:val="double" w:sz="4" w:space="0" w:color="auto"/>
            </w:tcBorders>
            <w:shd w:val="clear" w:color="auto" w:fill="BDD6EE"/>
          </w:tcPr>
          <w:p w14:paraId="138F551B" w14:textId="77777777" w:rsidR="00C372A4" w:rsidRDefault="00C372A4" w:rsidP="006467FA">
            <w:pPr>
              <w:jc w:val="both"/>
              <w:rPr>
                <w:b/>
                <w:sz w:val="28"/>
              </w:rPr>
            </w:pPr>
            <w:r>
              <w:br w:type="page"/>
            </w:r>
            <w:r>
              <w:rPr>
                <w:b/>
                <w:sz w:val="28"/>
              </w:rPr>
              <w:t>B-III – Charakteristika studijního předmětu</w:t>
            </w:r>
          </w:p>
        </w:tc>
      </w:tr>
      <w:tr w:rsidR="00C372A4" w14:paraId="159B986C" w14:textId="77777777" w:rsidTr="006467FA">
        <w:tc>
          <w:tcPr>
            <w:tcW w:w="3086" w:type="dxa"/>
            <w:tcBorders>
              <w:top w:val="double" w:sz="4" w:space="0" w:color="auto"/>
            </w:tcBorders>
            <w:shd w:val="clear" w:color="auto" w:fill="F7CAAC"/>
          </w:tcPr>
          <w:p w14:paraId="088F1721" w14:textId="77777777" w:rsidR="00C372A4" w:rsidRPr="00D30BB7" w:rsidRDefault="00C372A4" w:rsidP="006467FA">
            <w:pPr>
              <w:jc w:val="both"/>
              <w:rPr>
                <w:b/>
              </w:rPr>
            </w:pPr>
            <w:r w:rsidRPr="00D30BB7">
              <w:rPr>
                <w:b/>
              </w:rPr>
              <w:t>Název studijního předmětu</w:t>
            </w:r>
          </w:p>
        </w:tc>
        <w:tc>
          <w:tcPr>
            <w:tcW w:w="6769" w:type="dxa"/>
            <w:gridSpan w:val="7"/>
            <w:tcBorders>
              <w:top w:val="double" w:sz="4" w:space="0" w:color="auto"/>
            </w:tcBorders>
          </w:tcPr>
          <w:p w14:paraId="747708DA" w14:textId="77777777" w:rsidR="00C372A4" w:rsidRPr="00D30BB7" w:rsidRDefault="00C372A4" w:rsidP="006467FA">
            <w:pPr>
              <w:jc w:val="both"/>
            </w:pPr>
            <w:r w:rsidRPr="00D30BB7">
              <w:t>Manažerské účetnictví II</w:t>
            </w:r>
          </w:p>
        </w:tc>
      </w:tr>
      <w:tr w:rsidR="00C372A4" w14:paraId="33FE63C7" w14:textId="77777777" w:rsidTr="006467FA">
        <w:tc>
          <w:tcPr>
            <w:tcW w:w="3086" w:type="dxa"/>
            <w:shd w:val="clear" w:color="auto" w:fill="F7CAAC"/>
          </w:tcPr>
          <w:p w14:paraId="0D331937" w14:textId="77777777" w:rsidR="00C372A4" w:rsidRPr="00D30BB7" w:rsidRDefault="00C372A4" w:rsidP="006467FA">
            <w:pPr>
              <w:jc w:val="both"/>
              <w:rPr>
                <w:b/>
              </w:rPr>
            </w:pPr>
            <w:r w:rsidRPr="00D30BB7">
              <w:rPr>
                <w:b/>
              </w:rPr>
              <w:t>Typ předmětu</w:t>
            </w:r>
          </w:p>
        </w:tc>
        <w:tc>
          <w:tcPr>
            <w:tcW w:w="3406" w:type="dxa"/>
            <w:gridSpan w:val="4"/>
          </w:tcPr>
          <w:p w14:paraId="7C5B0C5F" w14:textId="77777777" w:rsidR="00C372A4" w:rsidRPr="00D30BB7" w:rsidRDefault="00C372A4" w:rsidP="006467FA">
            <w:pPr>
              <w:jc w:val="both"/>
            </w:pPr>
            <w:r>
              <w:t>p</w:t>
            </w:r>
            <w:r w:rsidRPr="00D30BB7">
              <w:t>ovinný „ZT“</w:t>
            </w:r>
          </w:p>
        </w:tc>
        <w:tc>
          <w:tcPr>
            <w:tcW w:w="2695" w:type="dxa"/>
            <w:gridSpan w:val="2"/>
            <w:shd w:val="clear" w:color="auto" w:fill="F7CAAC"/>
          </w:tcPr>
          <w:p w14:paraId="4BF69DF5" w14:textId="77777777" w:rsidR="00C372A4" w:rsidRPr="00D30BB7" w:rsidRDefault="00C372A4" w:rsidP="006467FA">
            <w:pPr>
              <w:jc w:val="both"/>
            </w:pPr>
            <w:r w:rsidRPr="00D30BB7">
              <w:rPr>
                <w:b/>
              </w:rPr>
              <w:t>doporučený ročník / semestr</w:t>
            </w:r>
          </w:p>
        </w:tc>
        <w:tc>
          <w:tcPr>
            <w:tcW w:w="668" w:type="dxa"/>
          </w:tcPr>
          <w:p w14:paraId="4F16AD2D" w14:textId="77777777" w:rsidR="00C372A4" w:rsidRPr="00D30BB7" w:rsidRDefault="00C372A4" w:rsidP="006467FA">
            <w:pPr>
              <w:jc w:val="both"/>
            </w:pPr>
            <w:r w:rsidRPr="00D30BB7">
              <w:t>1/Z</w:t>
            </w:r>
          </w:p>
        </w:tc>
      </w:tr>
      <w:tr w:rsidR="00C372A4" w14:paraId="6EC75D1B" w14:textId="77777777" w:rsidTr="006467FA">
        <w:tc>
          <w:tcPr>
            <w:tcW w:w="3086" w:type="dxa"/>
            <w:shd w:val="clear" w:color="auto" w:fill="F7CAAC"/>
          </w:tcPr>
          <w:p w14:paraId="41468742" w14:textId="77777777" w:rsidR="00C372A4" w:rsidRPr="00D30BB7" w:rsidRDefault="00C372A4" w:rsidP="006467FA">
            <w:pPr>
              <w:jc w:val="both"/>
              <w:rPr>
                <w:b/>
              </w:rPr>
            </w:pPr>
            <w:r w:rsidRPr="00D30BB7">
              <w:rPr>
                <w:b/>
              </w:rPr>
              <w:t>Rozsah studijního předmětu</w:t>
            </w:r>
          </w:p>
        </w:tc>
        <w:tc>
          <w:tcPr>
            <w:tcW w:w="1701" w:type="dxa"/>
            <w:gridSpan w:val="2"/>
          </w:tcPr>
          <w:p w14:paraId="49BFD122" w14:textId="77777777" w:rsidR="00C372A4" w:rsidRPr="00D30BB7" w:rsidRDefault="00C372A4" w:rsidP="006467FA">
            <w:pPr>
              <w:jc w:val="both"/>
            </w:pPr>
            <w:r w:rsidRPr="00D30BB7">
              <w:t>26p + 26s</w:t>
            </w:r>
          </w:p>
        </w:tc>
        <w:tc>
          <w:tcPr>
            <w:tcW w:w="889" w:type="dxa"/>
            <w:shd w:val="clear" w:color="auto" w:fill="F7CAAC"/>
          </w:tcPr>
          <w:p w14:paraId="5EC6DD3E" w14:textId="77777777" w:rsidR="00C372A4" w:rsidRPr="00D30BB7" w:rsidRDefault="00C372A4" w:rsidP="006467FA">
            <w:pPr>
              <w:jc w:val="both"/>
              <w:rPr>
                <w:b/>
              </w:rPr>
            </w:pPr>
            <w:r w:rsidRPr="00D30BB7">
              <w:rPr>
                <w:b/>
              </w:rPr>
              <w:t xml:space="preserve">hod. </w:t>
            </w:r>
          </w:p>
        </w:tc>
        <w:tc>
          <w:tcPr>
            <w:tcW w:w="816" w:type="dxa"/>
          </w:tcPr>
          <w:p w14:paraId="0E226FD7" w14:textId="77777777" w:rsidR="00C372A4" w:rsidRPr="00D30BB7" w:rsidRDefault="00C372A4" w:rsidP="006467FA">
            <w:pPr>
              <w:jc w:val="both"/>
            </w:pPr>
            <w:r w:rsidRPr="00D30BB7">
              <w:t>52</w:t>
            </w:r>
          </w:p>
        </w:tc>
        <w:tc>
          <w:tcPr>
            <w:tcW w:w="2156" w:type="dxa"/>
            <w:shd w:val="clear" w:color="auto" w:fill="F7CAAC"/>
          </w:tcPr>
          <w:p w14:paraId="5A293630" w14:textId="77777777" w:rsidR="00C372A4" w:rsidRPr="00D30BB7" w:rsidRDefault="00C372A4" w:rsidP="006467FA">
            <w:pPr>
              <w:jc w:val="both"/>
              <w:rPr>
                <w:b/>
              </w:rPr>
            </w:pPr>
            <w:r w:rsidRPr="00D30BB7">
              <w:rPr>
                <w:b/>
              </w:rPr>
              <w:t>kreditů</w:t>
            </w:r>
          </w:p>
        </w:tc>
        <w:tc>
          <w:tcPr>
            <w:tcW w:w="1207" w:type="dxa"/>
            <w:gridSpan w:val="2"/>
          </w:tcPr>
          <w:p w14:paraId="7A10BA48" w14:textId="77777777" w:rsidR="00C372A4" w:rsidRPr="00D30BB7" w:rsidRDefault="00C372A4" w:rsidP="006467FA">
            <w:pPr>
              <w:jc w:val="both"/>
            </w:pPr>
            <w:r w:rsidRPr="00D30BB7">
              <w:t>5</w:t>
            </w:r>
          </w:p>
        </w:tc>
      </w:tr>
      <w:tr w:rsidR="00C372A4" w14:paraId="3F525543" w14:textId="77777777" w:rsidTr="006467FA">
        <w:tc>
          <w:tcPr>
            <w:tcW w:w="3086" w:type="dxa"/>
            <w:shd w:val="clear" w:color="auto" w:fill="F7CAAC"/>
          </w:tcPr>
          <w:p w14:paraId="714BC5DF" w14:textId="77777777" w:rsidR="00C372A4" w:rsidRPr="00D30BB7" w:rsidRDefault="00C372A4" w:rsidP="006467FA">
            <w:pPr>
              <w:jc w:val="both"/>
              <w:rPr>
                <w:b/>
              </w:rPr>
            </w:pPr>
            <w:r w:rsidRPr="00D30BB7">
              <w:rPr>
                <w:b/>
              </w:rPr>
              <w:t>Prerekvizity, korekvizity, ekvivalence</w:t>
            </w:r>
          </w:p>
        </w:tc>
        <w:tc>
          <w:tcPr>
            <w:tcW w:w="6769" w:type="dxa"/>
            <w:gridSpan w:val="7"/>
          </w:tcPr>
          <w:p w14:paraId="02F2FFF7" w14:textId="77777777" w:rsidR="00C372A4" w:rsidRPr="00D30BB7" w:rsidRDefault="00C372A4" w:rsidP="006467FA">
            <w:pPr>
              <w:jc w:val="both"/>
            </w:pPr>
            <w:r w:rsidRPr="00D30BB7">
              <w:t>Ekvivalence (Management Accounting II)</w:t>
            </w:r>
          </w:p>
        </w:tc>
      </w:tr>
      <w:tr w:rsidR="00C372A4" w14:paraId="06055280" w14:textId="77777777" w:rsidTr="006467FA">
        <w:tc>
          <w:tcPr>
            <w:tcW w:w="3086" w:type="dxa"/>
            <w:shd w:val="clear" w:color="auto" w:fill="F7CAAC"/>
          </w:tcPr>
          <w:p w14:paraId="549DBD76" w14:textId="77777777" w:rsidR="00C372A4" w:rsidRPr="00D30BB7" w:rsidRDefault="00C372A4" w:rsidP="006467FA">
            <w:pPr>
              <w:jc w:val="both"/>
              <w:rPr>
                <w:b/>
              </w:rPr>
            </w:pPr>
            <w:r w:rsidRPr="00D30BB7">
              <w:rPr>
                <w:b/>
              </w:rPr>
              <w:t>Způsob ověření studijních výsledků</w:t>
            </w:r>
          </w:p>
        </w:tc>
        <w:tc>
          <w:tcPr>
            <w:tcW w:w="3406" w:type="dxa"/>
            <w:gridSpan w:val="4"/>
          </w:tcPr>
          <w:p w14:paraId="427A4BB5" w14:textId="77777777" w:rsidR="00C372A4" w:rsidRPr="00D30BB7" w:rsidRDefault="00C372A4" w:rsidP="006467FA">
            <w:pPr>
              <w:jc w:val="both"/>
            </w:pPr>
            <w:r>
              <w:t>z</w:t>
            </w:r>
            <w:r w:rsidRPr="00D30BB7">
              <w:t>ápočet, zkouška</w:t>
            </w:r>
          </w:p>
        </w:tc>
        <w:tc>
          <w:tcPr>
            <w:tcW w:w="2156" w:type="dxa"/>
            <w:shd w:val="clear" w:color="auto" w:fill="F7CAAC"/>
          </w:tcPr>
          <w:p w14:paraId="68B7318C" w14:textId="77777777" w:rsidR="00C372A4" w:rsidRPr="00D30BB7" w:rsidRDefault="00C372A4" w:rsidP="006467FA">
            <w:pPr>
              <w:jc w:val="both"/>
              <w:rPr>
                <w:b/>
              </w:rPr>
            </w:pPr>
            <w:r w:rsidRPr="00D30BB7">
              <w:rPr>
                <w:b/>
              </w:rPr>
              <w:t>Forma výuky</w:t>
            </w:r>
          </w:p>
        </w:tc>
        <w:tc>
          <w:tcPr>
            <w:tcW w:w="1207" w:type="dxa"/>
            <w:gridSpan w:val="2"/>
          </w:tcPr>
          <w:p w14:paraId="56F4BD0C" w14:textId="77777777" w:rsidR="00C372A4" w:rsidRPr="00D30BB7" w:rsidRDefault="00C372A4" w:rsidP="006467FA">
            <w:pPr>
              <w:jc w:val="both"/>
            </w:pPr>
            <w:r>
              <w:t>p</w:t>
            </w:r>
            <w:r w:rsidRPr="00D30BB7">
              <w:t>řednáška, seminář</w:t>
            </w:r>
          </w:p>
        </w:tc>
      </w:tr>
      <w:tr w:rsidR="00C372A4" w14:paraId="0FAD3B1B" w14:textId="77777777" w:rsidTr="006467FA">
        <w:tc>
          <w:tcPr>
            <w:tcW w:w="3086" w:type="dxa"/>
            <w:shd w:val="clear" w:color="auto" w:fill="F7CAAC"/>
          </w:tcPr>
          <w:p w14:paraId="153AA383" w14:textId="77777777" w:rsidR="00C372A4" w:rsidRPr="00D30BB7" w:rsidRDefault="00C372A4" w:rsidP="006467FA">
            <w:pPr>
              <w:jc w:val="both"/>
              <w:rPr>
                <w:b/>
              </w:rPr>
            </w:pPr>
            <w:r w:rsidRPr="00D30BB7">
              <w:rPr>
                <w:b/>
              </w:rPr>
              <w:t>Forma způsobu ověření studijních výsledků a další požadavky na studenta</w:t>
            </w:r>
          </w:p>
        </w:tc>
        <w:tc>
          <w:tcPr>
            <w:tcW w:w="6769" w:type="dxa"/>
            <w:gridSpan w:val="7"/>
            <w:tcBorders>
              <w:bottom w:val="nil"/>
            </w:tcBorders>
          </w:tcPr>
          <w:p w14:paraId="059F961C" w14:textId="77777777" w:rsidR="00C372A4" w:rsidRDefault="00C372A4" w:rsidP="006467FA">
            <w:pPr>
              <w:jc w:val="both"/>
            </w:pPr>
            <w:r w:rsidRPr="00D30BB7">
              <w:t xml:space="preserve">Způsob zakončení předmětu – zápočet, zkouška </w:t>
            </w:r>
          </w:p>
          <w:p w14:paraId="564E6884" w14:textId="77777777" w:rsidR="00C372A4" w:rsidRPr="00D30BB7" w:rsidRDefault="00C372A4" w:rsidP="006467FA">
            <w:pPr>
              <w:jc w:val="both"/>
            </w:pPr>
            <w:r w:rsidRPr="00D30BB7">
              <w:t>Požadavky na zápočet - vypracování seminární práce a její obhajoba dle požadavků vyučujícího, 80% aktivní účast na seminářích.</w:t>
            </w:r>
          </w:p>
          <w:p w14:paraId="190C8093" w14:textId="77777777" w:rsidR="00C372A4" w:rsidRPr="00D30BB7" w:rsidRDefault="00C372A4" w:rsidP="006467FA">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C372A4" w14:paraId="27022235" w14:textId="77777777" w:rsidTr="006467FA">
        <w:trPr>
          <w:trHeight w:val="70"/>
        </w:trPr>
        <w:tc>
          <w:tcPr>
            <w:tcW w:w="9855" w:type="dxa"/>
            <w:gridSpan w:val="8"/>
            <w:tcBorders>
              <w:top w:val="nil"/>
            </w:tcBorders>
          </w:tcPr>
          <w:p w14:paraId="03C13B07" w14:textId="77777777" w:rsidR="00C372A4" w:rsidRPr="00D30BB7" w:rsidRDefault="00C372A4" w:rsidP="006467FA">
            <w:pPr>
              <w:jc w:val="both"/>
            </w:pPr>
          </w:p>
        </w:tc>
      </w:tr>
      <w:tr w:rsidR="00C372A4" w14:paraId="17197C07" w14:textId="77777777" w:rsidTr="006467FA">
        <w:trPr>
          <w:trHeight w:val="197"/>
        </w:trPr>
        <w:tc>
          <w:tcPr>
            <w:tcW w:w="3086" w:type="dxa"/>
            <w:tcBorders>
              <w:top w:val="nil"/>
            </w:tcBorders>
            <w:shd w:val="clear" w:color="auto" w:fill="F7CAAC"/>
          </w:tcPr>
          <w:p w14:paraId="17E71A9B" w14:textId="77777777" w:rsidR="00C372A4" w:rsidRPr="00D30BB7" w:rsidRDefault="00C372A4" w:rsidP="006467FA">
            <w:pPr>
              <w:jc w:val="both"/>
              <w:rPr>
                <w:b/>
              </w:rPr>
            </w:pPr>
            <w:r w:rsidRPr="00D30BB7">
              <w:rPr>
                <w:b/>
              </w:rPr>
              <w:t>Garant předmětu</w:t>
            </w:r>
          </w:p>
        </w:tc>
        <w:tc>
          <w:tcPr>
            <w:tcW w:w="6769" w:type="dxa"/>
            <w:gridSpan w:val="7"/>
            <w:tcBorders>
              <w:top w:val="nil"/>
            </w:tcBorders>
          </w:tcPr>
          <w:p w14:paraId="17F46D80" w14:textId="06BD3552" w:rsidR="00C372A4" w:rsidRPr="00D30BB7" w:rsidRDefault="00C372A4" w:rsidP="006467FA">
            <w:pPr>
              <w:jc w:val="both"/>
            </w:pPr>
            <w:del w:id="562" w:author="Pavla Trefilová" w:date="2019-09-10T12:57:00Z">
              <w:r w:rsidRPr="00D30BB7" w:rsidDel="00B72E09">
                <w:delText>doc</w:delText>
              </w:r>
            </w:del>
            <w:ins w:id="563" w:author="Pavla Trefilová" w:date="2019-09-10T12:57:00Z">
              <w:r w:rsidR="00B72E09">
                <w:t>prof</w:t>
              </w:r>
            </w:ins>
            <w:r w:rsidRPr="00D30BB7">
              <w:t>. Ing. Boris Popesko, Ph.D.</w:t>
            </w:r>
          </w:p>
        </w:tc>
      </w:tr>
      <w:tr w:rsidR="00C372A4" w14:paraId="73FA5552" w14:textId="77777777" w:rsidTr="006467FA">
        <w:trPr>
          <w:trHeight w:val="243"/>
        </w:trPr>
        <w:tc>
          <w:tcPr>
            <w:tcW w:w="3086" w:type="dxa"/>
            <w:tcBorders>
              <w:top w:val="nil"/>
            </w:tcBorders>
            <w:shd w:val="clear" w:color="auto" w:fill="F7CAAC"/>
          </w:tcPr>
          <w:p w14:paraId="47B7D8AE" w14:textId="77777777" w:rsidR="00C372A4" w:rsidRPr="00D30BB7" w:rsidRDefault="00C372A4" w:rsidP="006467FA">
            <w:pPr>
              <w:jc w:val="both"/>
              <w:rPr>
                <w:b/>
              </w:rPr>
            </w:pPr>
            <w:r w:rsidRPr="00D30BB7">
              <w:rPr>
                <w:b/>
              </w:rPr>
              <w:t>Zapojení garanta do výuky předmětu</w:t>
            </w:r>
          </w:p>
        </w:tc>
        <w:tc>
          <w:tcPr>
            <w:tcW w:w="6769" w:type="dxa"/>
            <w:gridSpan w:val="7"/>
            <w:tcBorders>
              <w:top w:val="nil"/>
            </w:tcBorders>
          </w:tcPr>
          <w:p w14:paraId="730077A1" w14:textId="77777777" w:rsidR="00C372A4" w:rsidRPr="00D30BB7" w:rsidRDefault="00C372A4" w:rsidP="006467FA">
            <w:pPr>
              <w:jc w:val="both"/>
            </w:pPr>
            <w:r w:rsidRPr="00D30BB7">
              <w:t>Garant se podílí na přednášení v rozsahu 100 %, dále stanovuje koncepci</w:t>
            </w:r>
            <w:r>
              <w:t xml:space="preserve"> seminářů</w:t>
            </w:r>
            <w:r w:rsidRPr="00D30BB7">
              <w:t xml:space="preserve"> a dohlíží na jejich jednotné vedení</w:t>
            </w:r>
          </w:p>
        </w:tc>
      </w:tr>
      <w:tr w:rsidR="00C372A4" w14:paraId="54CF6079" w14:textId="77777777" w:rsidTr="006467FA">
        <w:tc>
          <w:tcPr>
            <w:tcW w:w="3086" w:type="dxa"/>
            <w:shd w:val="clear" w:color="auto" w:fill="F7CAAC"/>
          </w:tcPr>
          <w:p w14:paraId="65A8121D" w14:textId="77777777" w:rsidR="00C372A4" w:rsidRPr="00D30BB7" w:rsidRDefault="00C372A4" w:rsidP="006467FA">
            <w:pPr>
              <w:jc w:val="both"/>
              <w:rPr>
                <w:b/>
              </w:rPr>
            </w:pPr>
            <w:r w:rsidRPr="00D30BB7">
              <w:rPr>
                <w:b/>
              </w:rPr>
              <w:t>Vyučující</w:t>
            </w:r>
          </w:p>
        </w:tc>
        <w:tc>
          <w:tcPr>
            <w:tcW w:w="6769" w:type="dxa"/>
            <w:gridSpan w:val="7"/>
            <w:tcBorders>
              <w:bottom w:val="nil"/>
            </w:tcBorders>
          </w:tcPr>
          <w:p w14:paraId="7BCBCEF4" w14:textId="60092DB2" w:rsidR="00C372A4" w:rsidRPr="00D30BB7" w:rsidRDefault="00C372A4" w:rsidP="006467FA">
            <w:pPr>
              <w:jc w:val="both"/>
            </w:pPr>
            <w:del w:id="564" w:author="Pavla Trefilová" w:date="2019-09-10T12:58:00Z">
              <w:r w:rsidRPr="00D30BB7" w:rsidDel="00B72E09">
                <w:delText>doc</w:delText>
              </w:r>
            </w:del>
            <w:ins w:id="565" w:author="Pavla Trefilová" w:date="2019-09-10T12:58:00Z">
              <w:r w:rsidR="00B72E09">
                <w:t>prof</w:t>
              </w:r>
            </w:ins>
            <w:r w:rsidRPr="00D30BB7">
              <w:t xml:space="preserve">. Ing. Boris Popesko, Ph.D. </w:t>
            </w:r>
            <w:r>
              <w:t xml:space="preserve">- </w:t>
            </w:r>
            <w:r w:rsidRPr="00D30BB7">
              <w:t xml:space="preserve">přednášky </w:t>
            </w:r>
            <w:r>
              <w:t>(</w:t>
            </w:r>
            <w:r w:rsidRPr="00D30BB7">
              <w:t>100%</w:t>
            </w:r>
            <w:r>
              <w:t>)</w:t>
            </w:r>
          </w:p>
        </w:tc>
      </w:tr>
      <w:tr w:rsidR="00C372A4" w14:paraId="61665B80" w14:textId="77777777" w:rsidTr="006467FA">
        <w:trPr>
          <w:trHeight w:val="220"/>
        </w:trPr>
        <w:tc>
          <w:tcPr>
            <w:tcW w:w="9855" w:type="dxa"/>
            <w:gridSpan w:val="8"/>
            <w:tcBorders>
              <w:top w:val="nil"/>
            </w:tcBorders>
          </w:tcPr>
          <w:p w14:paraId="32B4E949" w14:textId="77777777" w:rsidR="00C372A4" w:rsidRPr="00D30BB7" w:rsidRDefault="00C372A4" w:rsidP="006467FA">
            <w:pPr>
              <w:jc w:val="both"/>
            </w:pPr>
          </w:p>
        </w:tc>
      </w:tr>
      <w:tr w:rsidR="00C372A4" w14:paraId="730242A9" w14:textId="77777777" w:rsidTr="006467FA">
        <w:tc>
          <w:tcPr>
            <w:tcW w:w="3086" w:type="dxa"/>
            <w:shd w:val="clear" w:color="auto" w:fill="F7CAAC"/>
          </w:tcPr>
          <w:p w14:paraId="2ED1305E" w14:textId="77777777" w:rsidR="00C372A4" w:rsidRPr="00D30BB7" w:rsidRDefault="00C372A4" w:rsidP="006467FA">
            <w:pPr>
              <w:jc w:val="both"/>
              <w:rPr>
                <w:b/>
              </w:rPr>
            </w:pPr>
            <w:r w:rsidRPr="00D30BB7">
              <w:rPr>
                <w:b/>
              </w:rPr>
              <w:t>Stručná anotace předmětu</w:t>
            </w:r>
          </w:p>
        </w:tc>
        <w:tc>
          <w:tcPr>
            <w:tcW w:w="6769" w:type="dxa"/>
            <w:gridSpan w:val="7"/>
            <w:tcBorders>
              <w:bottom w:val="nil"/>
            </w:tcBorders>
          </w:tcPr>
          <w:p w14:paraId="2A394B16" w14:textId="77777777" w:rsidR="00C372A4" w:rsidRPr="00D30BB7" w:rsidRDefault="00C372A4" w:rsidP="006467FA">
            <w:pPr>
              <w:jc w:val="both"/>
            </w:pPr>
          </w:p>
        </w:tc>
      </w:tr>
      <w:tr w:rsidR="00C372A4" w14:paraId="7F327234" w14:textId="77777777" w:rsidTr="006467FA">
        <w:trPr>
          <w:trHeight w:val="3938"/>
        </w:trPr>
        <w:tc>
          <w:tcPr>
            <w:tcW w:w="9855" w:type="dxa"/>
            <w:gridSpan w:val="8"/>
            <w:tcBorders>
              <w:top w:val="nil"/>
              <w:bottom w:val="single" w:sz="12" w:space="0" w:color="auto"/>
            </w:tcBorders>
          </w:tcPr>
          <w:p w14:paraId="38C44C06" w14:textId="77777777" w:rsidR="00C372A4" w:rsidRPr="00D30BB7" w:rsidRDefault="00C372A4" w:rsidP="006467FA">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5DA55B1E" w14:textId="77777777" w:rsidR="00C372A4" w:rsidRPr="00D30BB7" w:rsidRDefault="00C372A4" w:rsidP="00FA4A83">
            <w:pPr>
              <w:pStyle w:val="Odstavecseseznamem"/>
              <w:numPr>
                <w:ilvl w:val="0"/>
                <w:numId w:val="97"/>
              </w:numPr>
              <w:ind w:left="247" w:hanging="247"/>
              <w:jc w:val="both"/>
            </w:pPr>
            <w:r w:rsidRPr="00D30BB7">
              <w:t>Úvod do studia disciplíny.</w:t>
            </w:r>
          </w:p>
          <w:p w14:paraId="2BA57F0B" w14:textId="77777777" w:rsidR="00C372A4" w:rsidRPr="00D30BB7" w:rsidRDefault="00C372A4" w:rsidP="00FA4A83">
            <w:pPr>
              <w:pStyle w:val="Odstavecseseznamem"/>
              <w:numPr>
                <w:ilvl w:val="0"/>
                <w:numId w:val="97"/>
              </w:numPr>
              <w:ind w:left="247" w:hanging="247"/>
              <w:jc w:val="both"/>
            </w:pPr>
            <w:r w:rsidRPr="00D30BB7">
              <w:t>Význam nákladů v podnikovém řízení.</w:t>
            </w:r>
          </w:p>
          <w:p w14:paraId="0707871E" w14:textId="77777777" w:rsidR="00C372A4" w:rsidRPr="00D30BB7" w:rsidRDefault="00C372A4" w:rsidP="00FA4A83">
            <w:pPr>
              <w:pStyle w:val="Odstavecseseznamem"/>
              <w:numPr>
                <w:ilvl w:val="0"/>
                <w:numId w:val="97"/>
              </w:numPr>
              <w:ind w:left="247" w:hanging="247"/>
              <w:jc w:val="both"/>
            </w:pPr>
            <w:r w:rsidRPr="00D30BB7">
              <w:t>Nákladové kalkulace.</w:t>
            </w:r>
          </w:p>
          <w:p w14:paraId="46D72D44" w14:textId="77777777" w:rsidR="00C372A4" w:rsidRPr="00D30BB7" w:rsidRDefault="00C372A4" w:rsidP="00FA4A83">
            <w:pPr>
              <w:pStyle w:val="Odstavecseseznamem"/>
              <w:numPr>
                <w:ilvl w:val="0"/>
                <w:numId w:val="97"/>
              </w:numPr>
              <w:ind w:left="247" w:hanging="247"/>
              <w:jc w:val="both"/>
            </w:pPr>
            <w:r w:rsidRPr="00D30BB7">
              <w:t xml:space="preserve">Procesní kalkulace Activity-Based Costing I. </w:t>
            </w:r>
            <w:r>
              <w:t>a p</w:t>
            </w:r>
            <w:r w:rsidRPr="00D30BB7">
              <w:t>rocesní kalkulace Activity-Based Costing II.</w:t>
            </w:r>
          </w:p>
          <w:p w14:paraId="47F0595A" w14:textId="77777777" w:rsidR="00C372A4" w:rsidRPr="00D30BB7" w:rsidRDefault="00C372A4" w:rsidP="00FA4A83">
            <w:pPr>
              <w:pStyle w:val="Odstavecseseznamem"/>
              <w:numPr>
                <w:ilvl w:val="0"/>
                <w:numId w:val="97"/>
              </w:numPr>
              <w:ind w:left="247" w:hanging="247"/>
              <w:jc w:val="both"/>
            </w:pPr>
            <w:r w:rsidRPr="00D30BB7">
              <w:t>Průtokové účetnictví a metoda Time-Driven Activity-Based Costing.</w:t>
            </w:r>
          </w:p>
          <w:p w14:paraId="6AA0AEC1" w14:textId="77777777" w:rsidR="00C372A4" w:rsidRPr="00D30BB7" w:rsidRDefault="00C372A4" w:rsidP="00FA4A83">
            <w:pPr>
              <w:pStyle w:val="Odstavecseseznamem"/>
              <w:numPr>
                <w:ilvl w:val="0"/>
                <w:numId w:val="97"/>
              </w:numPr>
              <w:ind w:left="247" w:hanging="247"/>
              <w:jc w:val="both"/>
            </w:pPr>
            <w:r w:rsidRPr="00D30BB7">
              <w:t>Nákladový benchmarking a outsourcing.</w:t>
            </w:r>
          </w:p>
          <w:p w14:paraId="315D12E2" w14:textId="77777777" w:rsidR="00C372A4" w:rsidRPr="00D30BB7" w:rsidRDefault="00C372A4" w:rsidP="00FA4A83">
            <w:pPr>
              <w:pStyle w:val="Odstavecseseznamem"/>
              <w:numPr>
                <w:ilvl w:val="0"/>
                <w:numId w:val="97"/>
              </w:numPr>
              <w:ind w:left="247" w:hanging="247"/>
              <w:jc w:val="both"/>
            </w:pPr>
            <w:r w:rsidRPr="00D30BB7">
              <w:t>Měření výkonnosti v decentralizovaných organizačních strukturách.</w:t>
            </w:r>
          </w:p>
          <w:p w14:paraId="5AAA29BD" w14:textId="77777777" w:rsidR="00C372A4" w:rsidRPr="00D30BB7" w:rsidRDefault="00C372A4" w:rsidP="00FA4A83">
            <w:pPr>
              <w:pStyle w:val="Odstavecseseznamem"/>
              <w:numPr>
                <w:ilvl w:val="0"/>
                <w:numId w:val="97"/>
              </w:numPr>
              <w:ind w:left="247" w:hanging="247"/>
              <w:jc w:val="both"/>
            </w:pPr>
            <w:r w:rsidRPr="00D30BB7">
              <w:t>Tradiční a moderní metody rozpočtování.</w:t>
            </w:r>
          </w:p>
          <w:p w14:paraId="4D1015FF" w14:textId="77777777" w:rsidR="00C372A4" w:rsidRPr="00D30BB7" w:rsidRDefault="00C372A4" w:rsidP="00FA4A83">
            <w:pPr>
              <w:pStyle w:val="Odstavecseseznamem"/>
              <w:numPr>
                <w:ilvl w:val="0"/>
                <w:numId w:val="97"/>
              </w:numPr>
              <w:ind w:left="247" w:hanging="247"/>
              <w:jc w:val="both"/>
            </w:pPr>
            <w:r w:rsidRPr="00D30BB7">
              <w:t>Systémy manažerské kontroly – Reporting.</w:t>
            </w:r>
          </w:p>
          <w:p w14:paraId="7D28A569" w14:textId="77777777" w:rsidR="00C372A4" w:rsidRPr="00D30BB7" w:rsidRDefault="00C372A4" w:rsidP="00FA4A83">
            <w:pPr>
              <w:pStyle w:val="Odstavecseseznamem"/>
              <w:numPr>
                <w:ilvl w:val="0"/>
                <w:numId w:val="97"/>
              </w:numPr>
              <w:ind w:left="247" w:hanging="247"/>
              <w:jc w:val="both"/>
            </w:pPr>
            <w:r w:rsidRPr="00D30BB7">
              <w:t>Strategické nákladové řízení.</w:t>
            </w:r>
          </w:p>
          <w:p w14:paraId="1B5E9BD1" w14:textId="77777777" w:rsidR="00C372A4" w:rsidRPr="00D30BB7" w:rsidRDefault="00C372A4" w:rsidP="00FA4A83">
            <w:pPr>
              <w:pStyle w:val="Odstavecseseznamem"/>
              <w:numPr>
                <w:ilvl w:val="0"/>
                <w:numId w:val="97"/>
              </w:numPr>
              <w:ind w:left="247" w:hanging="247"/>
              <w:jc w:val="both"/>
            </w:pPr>
            <w:r w:rsidRPr="00D30BB7">
              <w:t>Sy</w:t>
            </w:r>
            <w:r>
              <w:t>s</w:t>
            </w:r>
            <w:r w:rsidRPr="00D30BB7">
              <w:t>témy měření výkonnosti.</w:t>
            </w:r>
          </w:p>
          <w:p w14:paraId="178C5F58" w14:textId="77777777" w:rsidR="00C372A4" w:rsidRPr="00D30BB7" w:rsidRDefault="00C372A4" w:rsidP="00FA4A83">
            <w:pPr>
              <w:pStyle w:val="Odstavecseseznamem"/>
              <w:numPr>
                <w:ilvl w:val="0"/>
                <w:numId w:val="97"/>
              </w:numPr>
              <w:ind w:left="247" w:hanging="247"/>
              <w:jc w:val="both"/>
            </w:pPr>
            <w:r w:rsidRPr="00D30BB7">
              <w:t>Přednáška odborníka z praxe.</w:t>
            </w:r>
          </w:p>
        </w:tc>
      </w:tr>
      <w:tr w:rsidR="00C372A4" w14:paraId="7FF85B87" w14:textId="77777777" w:rsidTr="006467FA">
        <w:trPr>
          <w:trHeight w:val="265"/>
        </w:trPr>
        <w:tc>
          <w:tcPr>
            <w:tcW w:w="3653" w:type="dxa"/>
            <w:gridSpan w:val="2"/>
            <w:tcBorders>
              <w:top w:val="nil"/>
              <w:bottom w:val="single" w:sz="4" w:space="0" w:color="auto"/>
            </w:tcBorders>
            <w:shd w:val="clear" w:color="auto" w:fill="F7CAAC"/>
          </w:tcPr>
          <w:p w14:paraId="4D5440C8" w14:textId="77777777" w:rsidR="00C372A4" w:rsidRPr="00D30BB7" w:rsidRDefault="00C372A4" w:rsidP="006467FA">
            <w:pPr>
              <w:jc w:val="both"/>
            </w:pPr>
            <w:r w:rsidRPr="00D30BB7">
              <w:rPr>
                <w:b/>
              </w:rPr>
              <w:t>Studijní literatura a studijní pomůcky</w:t>
            </w:r>
          </w:p>
        </w:tc>
        <w:tc>
          <w:tcPr>
            <w:tcW w:w="6202" w:type="dxa"/>
            <w:gridSpan w:val="6"/>
            <w:tcBorders>
              <w:top w:val="nil"/>
              <w:bottom w:val="single" w:sz="4" w:space="0" w:color="auto"/>
            </w:tcBorders>
          </w:tcPr>
          <w:p w14:paraId="3446174B" w14:textId="77777777" w:rsidR="00C372A4" w:rsidRPr="00D30BB7" w:rsidRDefault="00C372A4" w:rsidP="006467FA">
            <w:pPr>
              <w:jc w:val="both"/>
            </w:pPr>
          </w:p>
        </w:tc>
      </w:tr>
      <w:tr w:rsidR="00C372A4" w14:paraId="53BC9810" w14:textId="77777777" w:rsidTr="006467FA">
        <w:trPr>
          <w:trHeight w:val="567"/>
        </w:trPr>
        <w:tc>
          <w:tcPr>
            <w:tcW w:w="9855" w:type="dxa"/>
            <w:gridSpan w:val="8"/>
            <w:tcBorders>
              <w:top w:val="single" w:sz="4" w:space="0" w:color="auto"/>
              <w:bottom w:val="single" w:sz="12" w:space="0" w:color="auto"/>
            </w:tcBorders>
          </w:tcPr>
          <w:p w14:paraId="75DC4E97" w14:textId="77777777" w:rsidR="00C372A4" w:rsidRPr="00D30BB7" w:rsidRDefault="00C372A4" w:rsidP="006467FA">
            <w:pPr>
              <w:jc w:val="both"/>
              <w:rPr>
                <w:b/>
              </w:rPr>
            </w:pPr>
            <w:r w:rsidRPr="00D30BB7">
              <w:rPr>
                <w:b/>
              </w:rPr>
              <w:t>Povinná literatura</w:t>
            </w:r>
          </w:p>
          <w:p w14:paraId="1FBFDD23" w14:textId="77777777" w:rsidR="00C372A4" w:rsidRPr="00D30BB7" w:rsidRDefault="00C372A4" w:rsidP="006467FA">
            <w:pPr>
              <w:jc w:val="both"/>
            </w:pPr>
            <w:r w:rsidRPr="00D30BB7">
              <w:t xml:space="preserve">DRURY, C. </w:t>
            </w:r>
            <w:r w:rsidRPr="00D30BB7">
              <w:rPr>
                <w:i/>
              </w:rPr>
              <w:t>Management and Cost Accounting</w:t>
            </w:r>
            <w:r w:rsidRPr="00D30BB7">
              <w:t>. 5th ed. London: Thomson, 2015. ISBN 1861525362.</w:t>
            </w:r>
          </w:p>
          <w:p w14:paraId="1E9338F2" w14:textId="77777777" w:rsidR="00C372A4" w:rsidRPr="00D30BB7" w:rsidRDefault="00C372A4" w:rsidP="006467FA">
            <w:pPr>
              <w:jc w:val="both"/>
            </w:pPr>
            <w:r w:rsidRPr="00D30BB7">
              <w:t xml:space="preserve">GARRISON, R., NOREEN, E., BREWER, P., </w:t>
            </w:r>
            <w:r w:rsidRPr="00D30BB7">
              <w:rPr>
                <w:i/>
              </w:rPr>
              <w:t>Managerial Accounting</w:t>
            </w:r>
            <w:r w:rsidRPr="00D30BB7">
              <w:t>, MCGraw-Hill 2012, ISBN 0-07-811100-5.</w:t>
            </w:r>
          </w:p>
          <w:p w14:paraId="10FC5C5B" w14:textId="77777777" w:rsidR="00C372A4" w:rsidRPr="00D30BB7" w:rsidRDefault="00C372A4" w:rsidP="006467FA">
            <w:pPr>
              <w:jc w:val="both"/>
            </w:pPr>
            <w:r w:rsidRPr="00D30BB7">
              <w:t xml:space="preserve">KRÁL, B. a kol. </w:t>
            </w:r>
            <w:r w:rsidRPr="00D30BB7">
              <w:rPr>
                <w:i/>
              </w:rPr>
              <w:t>Manažerské účetnictví</w:t>
            </w:r>
            <w:r w:rsidRPr="00D30BB7">
              <w:t>. Praha, 2010.</w:t>
            </w:r>
          </w:p>
          <w:p w14:paraId="3C6FCAA1" w14:textId="77777777" w:rsidR="00C372A4" w:rsidRPr="00D30BB7" w:rsidRDefault="00C372A4" w:rsidP="006467FA">
            <w:pPr>
              <w:jc w:val="both"/>
            </w:pPr>
            <w:r w:rsidRPr="00D30BB7">
              <w:t xml:space="preserve">POPESKO, B. </w:t>
            </w:r>
            <w:r w:rsidRPr="00D30BB7">
              <w:rPr>
                <w:i/>
              </w:rPr>
              <w:t>Moderní metody řízení nákladů</w:t>
            </w:r>
            <w:r w:rsidRPr="00D30BB7">
              <w:t>. Praha: Grada, 2016. ISBN 978-80-247-2974-9.</w:t>
            </w:r>
          </w:p>
          <w:p w14:paraId="27BD457A" w14:textId="77777777" w:rsidR="00C372A4" w:rsidRPr="00D30BB7" w:rsidRDefault="00C372A4" w:rsidP="006467FA">
            <w:pPr>
              <w:jc w:val="both"/>
            </w:pPr>
            <w:r w:rsidRPr="00D30BB7">
              <w:t xml:space="preserve">ŠOLJAKOVÁ, L. </w:t>
            </w:r>
            <w:r w:rsidRPr="00D30BB7">
              <w:rPr>
                <w:i/>
              </w:rPr>
              <w:t>Manažerské účetnictví pro strategické řízení</w:t>
            </w:r>
            <w:r w:rsidRPr="00D30BB7">
              <w:t>. 1. vyd. Praha: Management Press, 2003. ISBN 80-7261-087-2.</w:t>
            </w:r>
          </w:p>
          <w:p w14:paraId="231F1BA2" w14:textId="77777777" w:rsidR="00C372A4" w:rsidRPr="00D30BB7" w:rsidRDefault="00C372A4" w:rsidP="006467FA">
            <w:pPr>
              <w:jc w:val="both"/>
            </w:pPr>
            <w:r w:rsidRPr="00D30BB7">
              <w:rPr>
                <w:b/>
              </w:rPr>
              <w:t>Doporučená literatura</w:t>
            </w:r>
          </w:p>
          <w:p w14:paraId="7B73E62C" w14:textId="77777777" w:rsidR="00C372A4" w:rsidRDefault="00C372A4" w:rsidP="006467FA">
            <w:pPr>
              <w:jc w:val="both"/>
            </w:pPr>
            <w:r w:rsidRPr="00D30BB7">
              <w:rPr>
                <w:caps/>
              </w:rPr>
              <w:t>Basl,</w:t>
            </w:r>
            <w:r w:rsidRPr="00D30BB7">
              <w:t xml:space="preserve"> J. </w:t>
            </w:r>
            <w:r w:rsidRPr="00D30BB7">
              <w:rPr>
                <w:i/>
              </w:rPr>
              <w:t>Teorie omezení v podnikové praxi: zvyšování výkonnosti podniku nástroji TOC</w:t>
            </w:r>
            <w:r w:rsidRPr="00D30BB7">
              <w:t>. 1. vyd. Praha: Grada, 2003. ISBN 802470613X.</w:t>
            </w:r>
          </w:p>
          <w:p w14:paraId="28521B66" w14:textId="77777777" w:rsidR="00C372A4" w:rsidRPr="00D30BB7" w:rsidRDefault="00C372A4" w:rsidP="006467FA">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14:paraId="70F1E3CE" w14:textId="77777777" w:rsidR="00C372A4" w:rsidRPr="00D30BB7" w:rsidRDefault="00C372A4" w:rsidP="006467FA">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14:paraId="0ABD482E" w14:textId="77777777" w:rsidR="00C372A4" w:rsidRPr="00D30BB7" w:rsidRDefault="00C372A4" w:rsidP="006467FA">
            <w:pPr>
              <w:jc w:val="both"/>
            </w:pPr>
            <w:r w:rsidRPr="00D30BB7">
              <w:t xml:space="preserve">KEMP, S., DUNBAR, E. </w:t>
            </w:r>
            <w:r w:rsidRPr="00D30BB7">
              <w:rPr>
                <w:i/>
              </w:rPr>
              <w:t>Budgeting for Managers</w:t>
            </w:r>
            <w:r w:rsidRPr="00D30BB7">
              <w:t>. New York: McGraw Hill, 2003. ISBN 0-07-139133-9.</w:t>
            </w:r>
          </w:p>
          <w:p w14:paraId="1A86C762" w14:textId="77777777" w:rsidR="00C372A4" w:rsidRDefault="00C372A4" w:rsidP="006467FA">
            <w:pPr>
              <w:jc w:val="both"/>
              <w:rPr>
                <w:rStyle w:val="printisbn"/>
                <w:rFonts w:eastAsia="Calibri"/>
              </w:rPr>
            </w:pPr>
            <w:r>
              <w:t xml:space="preserve">PARMENTER, D. </w:t>
            </w:r>
            <w:r w:rsidRPr="00426F04">
              <w:rPr>
                <w:i/>
              </w:rPr>
              <w:t xml:space="preserve">Key Performance Indicators: </w:t>
            </w:r>
            <w:r>
              <w:rPr>
                <w:i/>
              </w:rPr>
              <w:t>Developing, Implementing</w:t>
            </w:r>
            <w:r w:rsidRPr="00426F04">
              <w:rPr>
                <w:i/>
              </w:rPr>
              <w:t xml:space="preserve"> and Using Winning KPIs</w:t>
            </w:r>
            <w:r>
              <w:rPr>
                <w:i/>
              </w:rPr>
              <w:t>.</w:t>
            </w:r>
            <w:r>
              <w:t xml:space="preserve"> Wiley and sons. 2015. ISBN </w:t>
            </w:r>
            <w:r>
              <w:rPr>
                <w:rStyle w:val="printisbn"/>
                <w:rFonts w:eastAsia="Calibri"/>
              </w:rPr>
              <w:t>9781119019848.</w:t>
            </w:r>
          </w:p>
          <w:p w14:paraId="3F9BB6B2" w14:textId="77777777" w:rsidR="00C372A4" w:rsidRPr="00D30BB7" w:rsidRDefault="00C372A4" w:rsidP="006467FA">
            <w:pPr>
              <w:jc w:val="both"/>
            </w:pPr>
            <w:r w:rsidRPr="00D30BB7">
              <w:rPr>
                <w:caps/>
              </w:rPr>
              <w:t>Pollak,</w:t>
            </w:r>
            <w:r w:rsidRPr="00D30BB7">
              <w:t xml:space="preserve"> H. </w:t>
            </w:r>
            <w:r w:rsidRPr="00D30BB7">
              <w:rPr>
                <w:i/>
              </w:rPr>
              <w:t>Jak odstranit neopodstatněné náklady: hodnotová analýza v praxi</w:t>
            </w:r>
            <w:r w:rsidRPr="00D30BB7">
              <w:t>. 1. vyd. Praha: Grada, 2005. ISBN 8024710471.</w:t>
            </w:r>
          </w:p>
        </w:tc>
      </w:tr>
      <w:tr w:rsidR="00C372A4" w14:paraId="19FB4950" w14:textId="77777777" w:rsidTr="006467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5229002" w14:textId="77777777" w:rsidR="00C372A4" w:rsidRPr="00D30BB7" w:rsidRDefault="00C372A4" w:rsidP="006467FA">
            <w:pPr>
              <w:jc w:val="center"/>
              <w:rPr>
                <w:b/>
              </w:rPr>
            </w:pPr>
            <w:r w:rsidRPr="00D30BB7">
              <w:rPr>
                <w:b/>
              </w:rPr>
              <w:t>Informace ke kombinované nebo distanční formě</w:t>
            </w:r>
          </w:p>
        </w:tc>
      </w:tr>
      <w:tr w:rsidR="00C372A4" w14:paraId="12784F35" w14:textId="77777777" w:rsidTr="006467FA">
        <w:tc>
          <w:tcPr>
            <w:tcW w:w="4787" w:type="dxa"/>
            <w:gridSpan w:val="3"/>
            <w:tcBorders>
              <w:top w:val="single" w:sz="2" w:space="0" w:color="auto"/>
            </w:tcBorders>
            <w:shd w:val="clear" w:color="auto" w:fill="F7CAAC"/>
          </w:tcPr>
          <w:p w14:paraId="58383876" w14:textId="77777777" w:rsidR="00C372A4" w:rsidRPr="00D30BB7" w:rsidRDefault="00C372A4" w:rsidP="006467FA">
            <w:pPr>
              <w:jc w:val="both"/>
            </w:pPr>
            <w:r w:rsidRPr="00D30BB7">
              <w:rPr>
                <w:b/>
              </w:rPr>
              <w:t>Rozsah konzultací (soustředění)</w:t>
            </w:r>
          </w:p>
        </w:tc>
        <w:tc>
          <w:tcPr>
            <w:tcW w:w="889" w:type="dxa"/>
            <w:tcBorders>
              <w:top w:val="single" w:sz="2" w:space="0" w:color="auto"/>
            </w:tcBorders>
          </w:tcPr>
          <w:p w14:paraId="7FDADBC2" w14:textId="77777777" w:rsidR="00C372A4" w:rsidRPr="00D30BB7" w:rsidRDefault="00C372A4" w:rsidP="006467FA">
            <w:pPr>
              <w:jc w:val="both"/>
            </w:pPr>
            <w:r w:rsidRPr="00D30BB7">
              <w:t>20</w:t>
            </w:r>
          </w:p>
        </w:tc>
        <w:tc>
          <w:tcPr>
            <w:tcW w:w="4179" w:type="dxa"/>
            <w:gridSpan w:val="4"/>
            <w:tcBorders>
              <w:top w:val="single" w:sz="2" w:space="0" w:color="auto"/>
            </w:tcBorders>
            <w:shd w:val="clear" w:color="auto" w:fill="F7CAAC"/>
          </w:tcPr>
          <w:p w14:paraId="0A2D99F7" w14:textId="77777777" w:rsidR="00C372A4" w:rsidRPr="00D30BB7" w:rsidRDefault="00C372A4" w:rsidP="006467FA">
            <w:pPr>
              <w:jc w:val="both"/>
              <w:rPr>
                <w:b/>
              </w:rPr>
            </w:pPr>
            <w:r w:rsidRPr="00D30BB7">
              <w:rPr>
                <w:b/>
              </w:rPr>
              <w:t xml:space="preserve">hodin </w:t>
            </w:r>
          </w:p>
        </w:tc>
      </w:tr>
      <w:tr w:rsidR="00C372A4" w14:paraId="46170F1D" w14:textId="77777777" w:rsidTr="006467FA">
        <w:tc>
          <w:tcPr>
            <w:tcW w:w="9855" w:type="dxa"/>
            <w:gridSpan w:val="8"/>
            <w:shd w:val="clear" w:color="auto" w:fill="F7CAAC"/>
          </w:tcPr>
          <w:p w14:paraId="2C8359C1" w14:textId="77777777" w:rsidR="00C372A4" w:rsidRPr="00D30BB7" w:rsidRDefault="00C372A4" w:rsidP="006467FA">
            <w:pPr>
              <w:jc w:val="both"/>
              <w:rPr>
                <w:b/>
              </w:rPr>
            </w:pPr>
            <w:r w:rsidRPr="00D30BB7">
              <w:rPr>
                <w:b/>
              </w:rPr>
              <w:t>Informace o způsobu kontaktu s vyučujícím</w:t>
            </w:r>
          </w:p>
        </w:tc>
      </w:tr>
      <w:tr w:rsidR="00C372A4" w14:paraId="3D757FBA" w14:textId="77777777" w:rsidTr="006467FA">
        <w:trPr>
          <w:trHeight w:val="517"/>
        </w:trPr>
        <w:tc>
          <w:tcPr>
            <w:tcW w:w="9855" w:type="dxa"/>
            <w:gridSpan w:val="8"/>
          </w:tcPr>
          <w:p w14:paraId="7DABA8BE" w14:textId="77777777" w:rsidR="00C372A4" w:rsidRPr="00D30BB7" w:rsidRDefault="00C372A4" w:rsidP="006467F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DB418A" w14:textId="77777777" w:rsidR="00C372A4" w:rsidRDefault="00C372A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2C99F2E" w14:textId="77777777" w:rsidTr="00C73909">
        <w:tc>
          <w:tcPr>
            <w:tcW w:w="9855" w:type="dxa"/>
            <w:gridSpan w:val="8"/>
            <w:tcBorders>
              <w:bottom w:val="double" w:sz="4" w:space="0" w:color="auto"/>
            </w:tcBorders>
            <w:shd w:val="clear" w:color="auto" w:fill="BDD6EE"/>
          </w:tcPr>
          <w:p w14:paraId="7801A952" w14:textId="55D80F99" w:rsidR="00FF170D" w:rsidRDefault="00FF170D" w:rsidP="00C73909">
            <w:pPr>
              <w:jc w:val="both"/>
              <w:rPr>
                <w:b/>
                <w:sz w:val="28"/>
              </w:rPr>
            </w:pPr>
            <w:r>
              <w:br w:type="page"/>
            </w:r>
            <w:r>
              <w:rPr>
                <w:b/>
                <w:sz w:val="28"/>
              </w:rPr>
              <w:t>B-III – Charakteristika studijního předmětu</w:t>
            </w:r>
          </w:p>
        </w:tc>
      </w:tr>
      <w:tr w:rsidR="00FF170D" w14:paraId="104ADBA7" w14:textId="77777777" w:rsidTr="00C73909">
        <w:tc>
          <w:tcPr>
            <w:tcW w:w="3086" w:type="dxa"/>
            <w:tcBorders>
              <w:top w:val="double" w:sz="4" w:space="0" w:color="auto"/>
            </w:tcBorders>
            <w:shd w:val="clear" w:color="auto" w:fill="F7CAAC"/>
          </w:tcPr>
          <w:p w14:paraId="3BEC933C" w14:textId="77777777"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14:paraId="7DD93172" w14:textId="77777777" w:rsidR="00FF170D" w:rsidRPr="00607669" w:rsidRDefault="00FF170D" w:rsidP="00C73909">
            <w:pPr>
              <w:jc w:val="both"/>
            </w:pPr>
            <w:r w:rsidRPr="00607669">
              <w:t>Francouzština 1</w:t>
            </w:r>
          </w:p>
        </w:tc>
      </w:tr>
      <w:tr w:rsidR="00FF170D" w14:paraId="569B29B8" w14:textId="77777777" w:rsidTr="00C73909">
        <w:trPr>
          <w:trHeight w:val="249"/>
        </w:trPr>
        <w:tc>
          <w:tcPr>
            <w:tcW w:w="3086" w:type="dxa"/>
            <w:shd w:val="clear" w:color="auto" w:fill="F7CAAC"/>
          </w:tcPr>
          <w:p w14:paraId="22D94540" w14:textId="77777777" w:rsidR="00FF170D" w:rsidRPr="00607669" w:rsidRDefault="00FF170D" w:rsidP="00C73909">
            <w:pPr>
              <w:jc w:val="both"/>
              <w:rPr>
                <w:b/>
              </w:rPr>
            </w:pPr>
            <w:r w:rsidRPr="00607669">
              <w:rPr>
                <w:b/>
              </w:rPr>
              <w:t>Typ předmětu</w:t>
            </w:r>
          </w:p>
        </w:tc>
        <w:tc>
          <w:tcPr>
            <w:tcW w:w="3406" w:type="dxa"/>
            <w:gridSpan w:val="4"/>
          </w:tcPr>
          <w:p w14:paraId="044268D8" w14:textId="77777777" w:rsidR="00FF170D" w:rsidRPr="00607669" w:rsidRDefault="0090433A" w:rsidP="00C73909">
            <w:pPr>
              <w:jc w:val="both"/>
            </w:pPr>
            <w:r>
              <w:t>volitelný</w:t>
            </w:r>
            <w:r w:rsidR="00FF170D" w:rsidRPr="00607669">
              <w:t xml:space="preserve"> „</w:t>
            </w:r>
            <w:r>
              <w:t>V</w:t>
            </w:r>
            <w:r w:rsidR="00FF170D" w:rsidRPr="00607669">
              <w:t>“</w:t>
            </w:r>
          </w:p>
        </w:tc>
        <w:tc>
          <w:tcPr>
            <w:tcW w:w="2695" w:type="dxa"/>
            <w:gridSpan w:val="2"/>
            <w:shd w:val="clear" w:color="auto" w:fill="F7CAAC"/>
          </w:tcPr>
          <w:p w14:paraId="02BCC99D" w14:textId="77777777" w:rsidR="00FF170D" w:rsidRPr="00607669" w:rsidRDefault="00FF170D" w:rsidP="00C73909">
            <w:pPr>
              <w:jc w:val="both"/>
            </w:pPr>
            <w:r w:rsidRPr="00607669">
              <w:rPr>
                <w:b/>
              </w:rPr>
              <w:t>doporučený ročník / semestr</w:t>
            </w:r>
          </w:p>
        </w:tc>
        <w:tc>
          <w:tcPr>
            <w:tcW w:w="668" w:type="dxa"/>
          </w:tcPr>
          <w:p w14:paraId="1F8F46C8" w14:textId="77777777" w:rsidR="00FF170D" w:rsidRPr="00607669" w:rsidRDefault="00FF170D" w:rsidP="00C73909">
            <w:pPr>
              <w:jc w:val="both"/>
            </w:pPr>
            <w:r w:rsidRPr="00607669">
              <w:t>Z</w:t>
            </w:r>
          </w:p>
        </w:tc>
      </w:tr>
      <w:tr w:rsidR="00FF170D" w14:paraId="6B58BF9E" w14:textId="77777777" w:rsidTr="00C73909">
        <w:tc>
          <w:tcPr>
            <w:tcW w:w="3086" w:type="dxa"/>
            <w:shd w:val="clear" w:color="auto" w:fill="F7CAAC"/>
          </w:tcPr>
          <w:p w14:paraId="199C5821" w14:textId="77777777" w:rsidR="00FF170D" w:rsidRPr="00607669" w:rsidRDefault="00FF170D" w:rsidP="00C73909">
            <w:pPr>
              <w:jc w:val="both"/>
              <w:rPr>
                <w:b/>
              </w:rPr>
            </w:pPr>
            <w:r w:rsidRPr="00607669">
              <w:rPr>
                <w:b/>
              </w:rPr>
              <w:t>Rozsah studijního předmětu</w:t>
            </w:r>
          </w:p>
        </w:tc>
        <w:tc>
          <w:tcPr>
            <w:tcW w:w="1701" w:type="dxa"/>
            <w:gridSpan w:val="2"/>
          </w:tcPr>
          <w:p w14:paraId="1DEDAD20" w14:textId="77777777" w:rsidR="00FF170D" w:rsidRPr="00607669" w:rsidRDefault="00FF170D" w:rsidP="00C73909">
            <w:pPr>
              <w:jc w:val="both"/>
            </w:pPr>
            <w:r w:rsidRPr="00607669">
              <w:t>26s</w:t>
            </w:r>
          </w:p>
        </w:tc>
        <w:tc>
          <w:tcPr>
            <w:tcW w:w="889" w:type="dxa"/>
            <w:shd w:val="clear" w:color="auto" w:fill="F7CAAC"/>
          </w:tcPr>
          <w:p w14:paraId="421774E0" w14:textId="77777777" w:rsidR="00FF170D" w:rsidRPr="00607669" w:rsidRDefault="00FF170D" w:rsidP="00C73909">
            <w:pPr>
              <w:jc w:val="both"/>
              <w:rPr>
                <w:b/>
              </w:rPr>
            </w:pPr>
            <w:r w:rsidRPr="00607669">
              <w:rPr>
                <w:b/>
              </w:rPr>
              <w:t xml:space="preserve">hod. </w:t>
            </w:r>
          </w:p>
        </w:tc>
        <w:tc>
          <w:tcPr>
            <w:tcW w:w="816" w:type="dxa"/>
          </w:tcPr>
          <w:p w14:paraId="18EB7D75" w14:textId="77777777" w:rsidR="00FF170D" w:rsidRPr="00607669" w:rsidRDefault="00FF170D" w:rsidP="00C73909">
            <w:pPr>
              <w:jc w:val="both"/>
            </w:pPr>
            <w:r w:rsidRPr="00607669">
              <w:t>26</w:t>
            </w:r>
          </w:p>
        </w:tc>
        <w:tc>
          <w:tcPr>
            <w:tcW w:w="2156" w:type="dxa"/>
            <w:shd w:val="clear" w:color="auto" w:fill="F7CAAC"/>
          </w:tcPr>
          <w:p w14:paraId="1D38C14E" w14:textId="77777777" w:rsidR="00FF170D" w:rsidRPr="00607669" w:rsidRDefault="00FF170D" w:rsidP="00C73909">
            <w:pPr>
              <w:jc w:val="both"/>
              <w:rPr>
                <w:b/>
              </w:rPr>
            </w:pPr>
            <w:r w:rsidRPr="00607669">
              <w:rPr>
                <w:b/>
              </w:rPr>
              <w:t>kreditů</w:t>
            </w:r>
          </w:p>
        </w:tc>
        <w:tc>
          <w:tcPr>
            <w:tcW w:w="1207" w:type="dxa"/>
            <w:gridSpan w:val="2"/>
          </w:tcPr>
          <w:p w14:paraId="255C91F9" w14:textId="77777777" w:rsidR="00FF170D" w:rsidRPr="00607669" w:rsidRDefault="00FF170D" w:rsidP="00C73909">
            <w:pPr>
              <w:jc w:val="both"/>
            </w:pPr>
            <w:r w:rsidRPr="00607669">
              <w:t>3</w:t>
            </w:r>
          </w:p>
        </w:tc>
      </w:tr>
      <w:tr w:rsidR="00FF170D" w14:paraId="48938FC0" w14:textId="77777777" w:rsidTr="00C73909">
        <w:tc>
          <w:tcPr>
            <w:tcW w:w="3086" w:type="dxa"/>
            <w:shd w:val="clear" w:color="auto" w:fill="F7CAAC"/>
          </w:tcPr>
          <w:p w14:paraId="46BBF926" w14:textId="77777777" w:rsidR="00FF170D" w:rsidRPr="00607669" w:rsidRDefault="00FF170D" w:rsidP="00C73909">
            <w:pPr>
              <w:jc w:val="both"/>
              <w:rPr>
                <w:b/>
              </w:rPr>
            </w:pPr>
            <w:r w:rsidRPr="00607669">
              <w:rPr>
                <w:b/>
              </w:rPr>
              <w:t>Prerekvizity, korekvizity, ekvivalence</w:t>
            </w:r>
          </w:p>
        </w:tc>
        <w:tc>
          <w:tcPr>
            <w:tcW w:w="6769" w:type="dxa"/>
            <w:gridSpan w:val="7"/>
          </w:tcPr>
          <w:p w14:paraId="3451FE3F" w14:textId="77777777" w:rsidR="00FF170D" w:rsidRPr="00607669" w:rsidRDefault="00FF170D" w:rsidP="00C73909">
            <w:pPr>
              <w:jc w:val="both"/>
            </w:pPr>
          </w:p>
        </w:tc>
      </w:tr>
      <w:tr w:rsidR="00FF170D" w14:paraId="577C236A" w14:textId="77777777" w:rsidTr="00C73909">
        <w:tc>
          <w:tcPr>
            <w:tcW w:w="3086" w:type="dxa"/>
            <w:shd w:val="clear" w:color="auto" w:fill="F7CAAC"/>
          </w:tcPr>
          <w:p w14:paraId="5FFEA2EC" w14:textId="77777777" w:rsidR="00FF170D" w:rsidRPr="00607669" w:rsidRDefault="00FF170D" w:rsidP="00C73909">
            <w:pPr>
              <w:jc w:val="both"/>
              <w:rPr>
                <w:b/>
              </w:rPr>
            </w:pPr>
            <w:r w:rsidRPr="00607669">
              <w:rPr>
                <w:b/>
              </w:rPr>
              <w:t>Způsob ověření studijních výsledků</w:t>
            </w:r>
          </w:p>
        </w:tc>
        <w:tc>
          <w:tcPr>
            <w:tcW w:w="3406" w:type="dxa"/>
            <w:gridSpan w:val="4"/>
          </w:tcPr>
          <w:p w14:paraId="46BD2056" w14:textId="77777777" w:rsidR="00FF170D" w:rsidRPr="00607669" w:rsidRDefault="00FF170D" w:rsidP="00C73909">
            <w:pPr>
              <w:jc w:val="both"/>
            </w:pPr>
            <w:r w:rsidRPr="00607669">
              <w:t>zápočet</w:t>
            </w:r>
          </w:p>
        </w:tc>
        <w:tc>
          <w:tcPr>
            <w:tcW w:w="2156" w:type="dxa"/>
            <w:shd w:val="clear" w:color="auto" w:fill="F7CAAC"/>
          </w:tcPr>
          <w:p w14:paraId="608E4C98" w14:textId="77777777" w:rsidR="00FF170D" w:rsidRPr="00607669" w:rsidRDefault="00FF170D" w:rsidP="00C73909">
            <w:pPr>
              <w:jc w:val="both"/>
              <w:rPr>
                <w:b/>
              </w:rPr>
            </w:pPr>
            <w:r w:rsidRPr="00607669">
              <w:rPr>
                <w:b/>
              </w:rPr>
              <w:t>Forma výuky</w:t>
            </w:r>
          </w:p>
        </w:tc>
        <w:tc>
          <w:tcPr>
            <w:tcW w:w="1207" w:type="dxa"/>
            <w:gridSpan w:val="2"/>
          </w:tcPr>
          <w:p w14:paraId="4E1D5CC0" w14:textId="77777777" w:rsidR="00FF170D" w:rsidRPr="00607669" w:rsidRDefault="00FF170D" w:rsidP="00C73909">
            <w:pPr>
              <w:jc w:val="both"/>
            </w:pPr>
            <w:r w:rsidRPr="00607669">
              <w:t>seminář</w:t>
            </w:r>
          </w:p>
        </w:tc>
      </w:tr>
      <w:tr w:rsidR="00FF170D" w14:paraId="176F0D52" w14:textId="77777777" w:rsidTr="00C73909">
        <w:tc>
          <w:tcPr>
            <w:tcW w:w="3086" w:type="dxa"/>
            <w:shd w:val="clear" w:color="auto" w:fill="F7CAAC"/>
          </w:tcPr>
          <w:p w14:paraId="50678867"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2EE8AAAA" w14:textId="77777777" w:rsidR="00FF170D" w:rsidRDefault="00FF170D" w:rsidP="00C73909">
            <w:pPr>
              <w:jc w:val="both"/>
            </w:pPr>
            <w:r w:rsidRPr="00607669">
              <w:t>Způsob zakončení předmětu – zápočet</w:t>
            </w:r>
          </w:p>
          <w:p w14:paraId="2EE80E08" w14:textId="77777777"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14:paraId="3D948B1C" w14:textId="77777777" w:rsidTr="00C73909">
        <w:trPr>
          <w:trHeight w:val="154"/>
        </w:trPr>
        <w:tc>
          <w:tcPr>
            <w:tcW w:w="9855" w:type="dxa"/>
            <w:gridSpan w:val="8"/>
            <w:tcBorders>
              <w:top w:val="nil"/>
            </w:tcBorders>
          </w:tcPr>
          <w:p w14:paraId="1A5EB00C" w14:textId="77777777" w:rsidR="00FF170D" w:rsidRPr="004E1CB1" w:rsidRDefault="00FF170D" w:rsidP="00C73909">
            <w:pPr>
              <w:jc w:val="both"/>
              <w:rPr>
                <w:sz w:val="16"/>
              </w:rPr>
            </w:pPr>
          </w:p>
        </w:tc>
      </w:tr>
      <w:tr w:rsidR="00FF170D" w14:paraId="6756A496" w14:textId="77777777" w:rsidTr="00C73909">
        <w:trPr>
          <w:trHeight w:val="197"/>
        </w:trPr>
        <w:tc>
          <w:tcPr>
            <w:tcW w:w="3086" w:type="dxa"/>
            <w:tcBorders>
              <w:top w:val="nil"/>
            </w:tcBorders>
            <w:shd w:val="clear" w:color="auto" w:fill="F7CAAC"/>
          </w:tcPr>
          <w:p w14:paraId="06A98758"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30B9EA1A" w14:textId="77777777"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14:paraId="6DDF0C5E" w14:textId="77777777" w:rsidTr="00C73909">
        <w:trPr>
          <w:trHeight w:val="243"/>
        </w:trPr>
        <w:tc>
          <w:tcPr>
            <w:tcW w:w="3086" w:type="dxa"/>
            <w:tcBorders>
              <w:top w:val="nil"/>
            </w:tcBorders>
            <w:shd w:val="clear" w:color="auto" w:fill="F7CAAC"/>
          </w:tcPr>
          <w:p w14:paraId="01F4F0BA" w14:textId="77777777"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14:paraId="2CC3C811" w14:textId="77777777"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14:paraId="71AC9985" w14:textId="77777777" w:rsidTr="00C73909">
        <w:tc>
          <w:tcPr>
            <w:tcW w:w="3086" w:type="dxa"/>
            <w:shd w:val="clear" w:color="auto" w:fill="F7CAAC"/>
          </w:tcPr>
          <w:p w14:paraId="20EA5AFA" w14:textId="77777777" w:rsidR="00245E65" w:rsidRPr="00607669" w:rsidRDefault="00245E65" w:rsidP="00245E65">
            <w:pPr>
              <w:jc w:val="both"/>
              <w:rPr>
                <w:b/>
              </w:rPr>
            </w:pPr>
            <w:r w:rsidRPr="00607669">
              <w:rPr>
                <w:b/>
              </w:rPr>
              <w:t>Vyučující</w:t>
            </w:r>
          </w:p>
        </w:tc>
        <w:tc>
          <w:tcPr>
            <w:tcW w:w="6769" w:type="dxa"/>
            <w:gridSpan w:val="7"/>
            <w:tcBorders>
              <w:bottom w:val="nil"/>
            </w:tcBorders>
          </w:tcPr>
          <w:p w14:paraId="59B0E0CA" w14:textId="1FEB53AB" w:rsidR="00245E65" w:rsidRPr="00607669" w:rsidRDefault="00245E65" w:rsidP="00245E65">
            <w:pPr>
              <w:jc w:val="both"/>
            </w:pPr>
            <w:r w:rsidRPr="00607669">
              <w:rPr>
                <w:bCs/>
              </w:rPr>
              <w:t>Mgr. Magda Zálešáková</w:t>
            </w:r>
            <w:r>
              <w:rPr>
                <w:bCs/>
              </w:rPr>
              <w:t xml:space="preserve"> </w:t>
            </w:r>
            <w:r w:rsidRPr="008271D7">
              <w:t xml:space="preserve">– </w:t>
            </w:r>
            <w:r w:rsidR="00DA1A52">
              <w:t>vedení seminářů</w:t>
            </w:r>
            <w:r>
              <w:t xml:space="preserve"> (100%)</w:t>
            </w:r>
          </w:p>
        </w:tc>
      </w:tr>
      <w:tr w:rsidR="00FF170D" w14:paraId="2B43B554" w14:textId="77777777" w:rsidTr="00C73909">
        <w:trPr>
          <w:trHeight w:val="70"/>
        </w:trPr>
        <w:tc>
          <w:tcPr>
            <w:tcW w:w="9855" w:type="dxa"/>
            <w:gridSpan w:val="8"/>
            <w:tcBorders>
              <w:top w:val="nil"/>
            </w:tcBorders>
          </w:tcPr>
          <w:p w14:paraId="058A71FD" w14:textId="77777777" w:rsidR="00FF170D" w:rsidRPr="004E1CB1" w:rsidRDefault="00FF170D" w:rsidP="00C73909">
            <w:pPr>
              <w:jc w:val="both"/>
              <w:rPr>
                <w:sz w:val="16"/>
              </w:rPr>
            </w:pPr>
          </w:p>
        </w:tc>
      </w:tr>
      <w:tr w:rsidR="00FF170D" w14:paraId="00BBA524" w14:textId="77777777" w:rsidTr="00C73909">
        <w:tc>
          <w:tcPr>
            <w:tcW w:w="3086" w:type="dxa"/>
            <w:shd w:val="clear" w:color="auto" w:fill="F7CAAC"/>
          </w:tcPr>
          <w:p w14:paraId="5F9016C1"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35C5CFA4" w14:textId="77777777" w:rsidR="00FF170D" w:rsidRPr="00607669" w:rsidRDefault="00FF170D" w:rsidP="00C73909">
            <w:pPr>
              <w:jc w:val="both"/>
            </w:pPr>
          </w:p>
        </w:tc>
      </w:tr>
      <w:tr w:rsidR="00FF170D" w14:paraId="7A175AE4" w14:textId="77777777" w:rsidTr="00FB086E">
        <w:trPr>
          <w:trHeight w:val="4044"/>
        </w:trPr>
        <w:tc>
          <w:tcPr>
            <w:tcW w:w="9855" w:type="dxa"/>
            <w:gridSpan w:val="8"/>
            <w:tcBorders>
              <w:top w:val="nil"/>
              <w:bottom w:val="single" w:sz="12" w:space="0" w:color="auto"/>
            </w:tcBorders>
          </w:tcPr>
          <w:p w14:paraId="39BB1265" w14:textId="77777777"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14:paraId="7B23BDED" w14:textId="77777777" w:rsidR="00FF170D" w:rsidRPr="00607669" w:rsidRDefault="00FF170D" w:rsidP="004C36BE">
            <w:pPr>
              <w:pStyle w:val="Odstavecseseznamem"/>
              <w:numPr>
                <w:ilvl w:val="0"/>
                <w:numId w:val="4"/>
              </w:numPr>
              <w:ind w:left="247" w:hanging="247"/>
            </w:pPr>
            <w:r w:rsidRPr="00607669">
              <w:t xml:space="preserve">Člen určitý a neurčitý. </w:t>
            </w:r>
          </w:p>
          <w:p w14:paraId="253A1F84" w14:textId="77777777" w:rsidR="00FF170D" w:rsidRPr="00607669" w:rsidRDefault="00FF170D" w:rsidP="004C36BE">
            <w:pPr>
              <w:pStyle w:val="Odstavecseseznamem"/>
              <w:numPr>
                <w:ilvl w:val="0"/>
                <w:numId w:val="4"/>
              </w:numPr>
              <w:ind w:left="247" w:hanging="247"/>
            </w:pPr>
            <w:r w:rsidRPr="00607669">
              <w:t>Podstatné jméno - rod a číslo podstatných jmen.</w:t>
            </w:r>
          </w:p>
          <w:p w14:paraId="41D7CC84" w14:textId="77777777" w:rsidR="00FF170D" w:rsidRPr="00607669" w:rsidRDefault="00FF170D" w:rsidP="004C36BE">
            <w:pPr>
              <w:pStyle w:val="Odstavecseseznamem"/>
              <w:numPr>
                <w:ilvl w:val="0"/>
                <w:numId w:val="4"/>
              </w:numPr>
              <w:ind w:left="247" w:hanging="247"/>
            </w:pPr>
            <w:r w:rsidRPr="00607669">
              <w:t xml:space="preserve">Skloňování podstatných jmen. </w:t>
            </w:r>
          </w:p>
          <w:p w14:paraId="0ECDBB53" w14:textId="77777777" w:rsidR="00FF170D" w:rsidRPr="00607669" w:rsidRDefault="00FF170D" w:rsidP="004C36BE">
            <w:pPr>
              <w:pStyle w:val="Odstavecseseznamem"/>
              <w:numPr>
                <w:ilvl w:val="0"/>
                <w:numId w:val="4"/>
              </w:numPr>
              <w:ind w:left="247" w:hanging="247"/>
            </w:pPr>
            <w:r w:rsidRPr="00607669">
              <w:t>Přídavné jméno - číslo u přídavných jmen.</w:t>
            </w:r>
          </w:p>
          <w:p w14:paraId="05980AB1" w14:textId="77777777" w:rsidR="00FF170D" w:rsidRPr="00607669" w:rsidRDefault="00FF170D" w:rsidP="004C36BE">
            <w:pPr>
              <w:pStyle w:val="Odstavecseseznamem"/>
              <w:numPr>
                <w:ilvl w:val="0"/>
                <w:numId w:val="4"/>
              </w:numPr>
              <w:ind w:left="247" w:hanging="247"/>
            </w:pPr>
            <w:r w:rsidRPr="00607669">
              <w:t>Číslovky základní.</w:t>
            </w:r>
          </w:p>
          <w:p w14:paraId="34DEC9DF" w14:textId="77777777" w:rsidR="00FF170D" w:rsidRPr="00607669" w:rsidRDefault="00FF170D" w:rsidP="004C36BE">
            <w:pPr>
              <w:pStyle w:val="Odstavecseseznamem"/>
              <w:numPr>
                <w:ilvl w:val="0"/>
                <w:numId w:val="4"/>
              </w:numPr>
              <w:ind w:left="247" w:hanging="247"/>
            </w:pPr>
            <w:r w:rsidRPr="00607669">
              <w:t>Zájmena osobní nesamostatná.</w:t>
            </w:r>
          </w:p>
          <w:p w14:paraId="61F331DF" w14:textId="77777777" w:rsidR="00FF170D" w:rsidRPr="00607669" w:rsidRDefault="00FF170D" w:rsidP="004C36BE">
            <w:pPr>
              <w:pStyle w:val="Odstavecseseznamem"/>
              <w:numPr>
                <w:ilvl w:val="0"/>
                <w:numId w:val="4"/>
              </w:numPr>
              <w:ind w:left="247" w:hanging="247"/>
            </w:pPr>
            <w:r w:rsidRPr="00607669">
              <w:t>Sloveso - slovesa I. třídy.</w:t>
            </w:r>
          </w:p>
          <w:p w14:paraId="49CD2B40" w14:textId="77777777" w:rsidR="00FF170D" w:rsidRPr="00607669" w:rsidRDefault="00FF170D" w:rsidP="004C36BE">
            <w:pPr>
              <w:pStyle w:val="Odstavecseseznamem"/>
              <w:numPr>
                <w:ilvl w:val="0"/>
                <w:numId w:val="4"/>
              </w:numPr>
              <w:ind w:left="247" w:hanging="247"/>
            </w:pPr>
            <w:r w:rsidRPr="00607669">
              <w:t xml:space="preserve">Vybraná nepravidelná slovesa. </w:t>
            </w:r>
          </w:p>
          <w:p w14:paraId="5F011E06" w14:textId="77777777" w:rsidR="00FF170D" w:rsidRPr="00607669" w:rsidRDefault="00FF170D" w:rsidP="004C36BE">
            <w:pPr>
              <w:pStyle w:val="Odstavecseseznamem"/>
              <w:numPr>
                <w:ilvl w:val="0"/>
                <w:numId w:val="4"/>
              </w:numPr>
              <w:ind w:left="247" w:hanging="247"/>
            </w:pPr>
            <w:r w:rsidRPr="00607669">
              <w:t xml:space="preserve">Zápor ve francouzštině. </w:t>
            </w:r>
          </w:p>
          <w:p w14:paraId="48E9BBF9" w14:textId="77777777" w:rsidR="00FF170D" w:rsidRPr="00607669" w:rsidRDefault="00FF170D" w:rsidP="004C36BE">
            <w:pPr>
              <w:pStyle w:val="Odstavecseseznamem"/>
              <w:numPr>
                <w:ilvl w:val="0"/>
                <w:numId w:val="4"/>
              </w:numPr>
              <w:ind w:left="247" w:hanging="247"/>
            </w:pPr>
            <w:r w:rsidRPr="00607669">
              <w:t>Otázka ve francouzštině.</w:t>
            </w:r>
          </w:p>
          <w:p w14:paraId="49DD1998" w14:textId="77777777" w:rsidR="00FF170D" w:rsidRPr="00607669" w:rsidRDefault="00FF170D" w:rsidP="004C36BE">
            <w:pPr>
              <w:pStyle w:val="Odstavecseseznamem"/>
              <w:numPr>
                <w:ilvl w:val="0"/>
                <w:numId w:val="4"/>
              </w:numPr>
              <w:ind w:left="247" w:hanging="247"/>
            </w:pPr>
            <w:r w:rsidRPr="00607669">
              <w:t>Základní pravidla francouzské výslovnosti</w:t>
            </w:r>
          </w:p>
          <w:p w14:paraId="422BC9C4" w14:textId="77777777" w:rsidR="00FF170D" w:rsidRPr="00B934FF" w:rsidRDefault="00FF170D" w:rsidP="00C73909">
            <w:pPr>
              <w:jc w:val="both"/>
            </w:pPr>
            <w:r w:rsidRPr="00B934FF">
              <w:t>Výstupní kompetence</w:t>
            </w:r>
          </w:p>
          <w:p w14:paraId="24E82D1C" w14:textId="77777777"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14:paraId="27CA213C" w14:textId="77777777" w:rsidTr="00C73909">
        <w:trPr>
          <w:trHeight w:val="265"/>
        </w:trPr>
        <w:tc>
          <w:tcPr>
            <w:tcW w:w="3653" w:type="dxa"/>
            <w:gridSpan w:val="2"/>
            <w:tcBorders>
              <w:top w:val="nil"/>
            </w:tcBorders>
            <w:shd w:val="clear" w:color="auto" w:fill="F7CAAC"/>
          </w:tcPr>
          <w:p w14:paraId="6D06E738"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3CE13C11" w14:textId="77777777" w:rsidR="00FF170D" w:rsidRPr="00607669" w:rsidRDefault="00FF170D" w:rsidP="00C73909">
            <w:pPr>
              <w:jc w:val="both"/>
            </w:pPr>
          </w:p>
        </w:tc>
      </w:tr>
      <w:tr w:rsidR="00FF170D" w14:paraId="7B3E34F5" w14:textId="77777777" w:rsidTr="00C73909">
        <w:trPr>
          <w:trHeight w:val="1497"/>
        </w:trPr>
        <w:tc>
          <w:tcPr>
            <w:tcW w:w="9855" w:type="dxa"/>
            <w:gridSpan w:val="8"/>
            <w:tcBorders>
              <w:top w:val="nil"/>
            </w:tcBorders>
          </w:tcPr>
          <w:p w14:paraId="1069B219" w14:textId="77777777" w:rsidR="00FF170D" w:rsidRPr="00607669" w:rsidRDefault="00FF170D" w:rsidP="00C73909">
            <w:pPr>
              <w:jc w:val="both"/>
              <w:rPr>
                <w:b/>
              </w:rPr>
            </w:pPr>
            <w:r w:rsidRPr="00607669">
              <w:rPr>
                <w:b/>
              </w:rPr>
              <w:t>Povinná literatura</w:t>
            </w:r>
          </w:p>
          <w:p w14:paraId="41E21E82" w14:textId="77777777"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14:paraId="1AB92843" w14:textId="77777777"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14:paraId="4C4A4D4F" w14:textId="77777777" w:rsidR="00FF170D" w:rsidRPr="00607669" w:rsidRDefault="00FF170D" w:rsidP="00C73909">
            <w:pPr>
              <w:jc w:val="both"/>
              <w:rPr>
                <w:b/>
              </w:rPr>
            </w:pPr>
            <w:r w:rsidRPr="00607669">
              <w:rPr>
                <w:b/>
              </w:rPr>
              <w:t>Doporučená literatura</w:t>
            </w:r>
          </w:p>
          <w:p w14:paraId="5984A7AA" w14:textId="77777777"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14:paraId="51210809" w14:textId="77777777" w:rsidR="00FF170D" w:rsidRPr="00607669" w:rsidRDefault="00FF170D" w:rsidP="00C73909">
            <w:pPr>
              <w:jc w:val="both"/>
            </w:pPr>
            <w:r w:rsidRPr="00607669">
              <w:rPr>
                <w:i/>
                <w:iCs/>
              </w:rPr>
              <w:t>Pravdová M. Francouzština pro začátečníky. Praha: LEDA, 1995.</w:t>
            </w:r>
          </w:p>
        </w:tc>
      </w:tr>
      <w:tr w:rsidR="00FF170D" w14:paraId="56643636"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82863B" w14:textId="77777777" w:rsidR="00FF170D" w:rsidRPr="00607669" w:rsidRDefault="00FF170D" w:rsidP="00C73909">
            <w:pPr>
              <w:jc w:val="center"/>
              <w:rPr>
                <w:b/>
              </w:rPr>
            </w:pPr>
            <w:r w:rsidRPr="00607669">
              <w:rPr>
                <w:b/>
              </w:rPr>
              <w:t>Informace ke kombinované nebo distanční formě</w:t>
            </w:r>
          </w:p>
        </w:tc>
      </w:tr>
      <w:tr w:rsidR="00FF170D" w14:paraId="760E3AA2" w14:textId="77777777" w:rsidTr="00C73909">
        <w:tc>
          <w:tcPr>
            <w:tcW w:w="4787" w:type="dxa"/>
            <w:gridSpan w:val="3"/>
            <w:tcBorders>
              <w:top w:val="single" w:sz="2" w:space="0" w:color="auto"/>
            </w:tcBorders>
            <w:shd w:val="clear" w:color="auto" w:fill="F7CAAC"/>
          </w:tcPr>
          <w:p w14:paraId="5D8098F8"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29795CC1"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2FE818DA" w14:textId="77777777" w:rsidR="00FF170D" w:rsidRPr="00607669" w:rsidRDefault="00FF170D" w:rsidP="00C73909">
            <w:pPr>
              <w:jc w:val="both"/>
              <w:rPr>
                <w:b/>
              </w:rPr>
            </w:pPr>
            <w:r w:rsidRPr="00607669">
              <w:rPr>
                <w:b/>
              </w:rPr>
              <w:t xml:space="preserve">hodin </w:t>
            </w:r>
          </w:p>
        </w:tc>
      </w:tr>
      <w:tr w:rsidR="00FF170D" w14:paraId="77FBE196" w14:textId="77777777" w:rsidTr="00C73909">
        <w:tc>
          <w:tcPr>
            <w:tcW w:w="9855" w:type="dxa"/>
            <w:gridSpan w:val="8"/>
            <w:shd w:val="clear" w:color="auto" w:fill="F7CAAC"/>
          </w:tcPr>
          <w:p w14:paraId="1AEC5815" w14:textId="77777777" w:rsidR="00FF170D" w:rsidRPr="00607669" w:rsidRDefault="00FF170D" w:rsidP="00C73909">
            <w:pPr>
              <w:jc w:val="both"/>
              <w:rPr>
                <w:b/>
              </w:rPr>
            </w:pPr>
            <w:r w:rsidRPr="00607669">
              <w:rPr>
                <w:b/>
              </w:rPr>
              <w:t>Informace o způsobu kontaktu s vyučujícím</w:t>
            </w:r>
          </w:p>
        </w:tc>
      </w:tr>
      <w:tr w:rsidR="00FF170D" w14:paraId="4294AA2B" w14:textId="77777777" w:rsidTr="00C73909">
        <w:trPr>
          <w:trHeight w:val="408"/>
        </w:trPr>
        <w:tc>
          <w:tcPr>
            <w:tcW w:w="9855" w:type="dxa"/>
            <w:gridSpan w:val="8"/>
          </w:tcPr>
          <w:p w14:paraId="150A2E08"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51157A" w14:textId="77777777" w:rsidR="00FF170D" w:rsidRDefault="00FF170D" w:rsidP="00FF170D"/>
    <w:p w14:paraId="2DB1CBB4"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76E3499" w14:textId="77777777" w:rsidTr="00C73909">
        <w:tc>
          <w:tcPr>
            <w:tcW w:w="9855" w:type="dxa"/>
            <w:gridSpan w:val="8"/>
            <w:tcBorders>
              <w:bottom w:val="double" w:sz="4" w:space="0" w:color="auto"/>
            </w:tcBorders>
            <w:shd w:val="clear" w:color="auto" w:fill="BDD6EE"/>
          </w:tcPr>
          <w:p w14:paraId="18E07ED3" w14:textId="77777777" w:rsidR="00FF170D" w:rsidRDefault="00FF170D" w:rsidP="00C73909">
            <w:pPr>
              <w:jc w:val="both"/>
              <w:rPr>
                <w:b/>
                <w:sz w:val="28"/>
              </w:rPr>
            </w:pPr>
            <w:r>
              <w:br w:type="page"/>
            </w:r>
            <w:r>
              <w:rPr>
                <w:b/>
                <w:sz w:val="28"/>
              </w:rPr>
              <w:t>B-III – Charakteristika studijního předmětu</w:t>
            </w:r>
          </w:p>
        </w:tc>
      </w:tr>
      <w:tr w:rsidR="00FF170D" w14:paraId="02AD490B" w14:textId="77777777" w:rsidTr="00C73909">
        <w:tc>
          <w:tcPr>
            <w:tcW w:w="3086" w:type="dxa"/>
            <w:tcBorders>
              <w:top w:val="double" w:sz="4" w:space="0" w:color="auto"/>
            </w:tcBorders>
            <w:shd w:val="clear" w:color="auto" w:fill="F7CAAC"/>
          </w:tcPr>
          <w:p w14:paraId="59E4CA84" w14:textId="77777777"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14:paraId="393A0A63" w14:textId="77777777" w:rsidR="00FF170D" w:rsidRPr="00607669" w:rsidRDefault="00FF170D" w:rsidP="00C73909">
            <w:pPr>
              <w:jc w:val="both"/>
            </w:pPr>
            <w:r w:rsidRPr="00607669">
              <w:t>Francouzština 2</w:t>
            </w:r>
          </w:p>
        </w:tc>
      </w:tr>
      <w:tr w:rsidR="00FF170D" w14:paraId="2F9C6119" w14:textId="77777777" w:rsidTr="00C73909">
        <w:trPr>
          <w:trHeight w:val="249"/>
        </w:trPr>
        <w:tc>
          <w:tcPr>
            <w:tcW w:w="3086" w:type="dxa"/>
            <w:shd w:val="clear" w:color="auto" w:fill="F7CAAC"/>
          </w:tcPr>
          <w:p w14:paraId="4CD7CCA3" w14:textId="77777777" w:rsidR="00FF170D" w:rsidRPr="00607669" w:rsidRDefault="00FF170D" w:rsidP="00C73909">
            <w:pPr>
              <w:jc w:val="both"/>
              <w:rPr>
                <w:b/>
              </w:rPr>
            </w:pPr>
            <w:r w:rsidRPr="00607669">
              <w:rPr>
                <w:b/>
              </w:rPr>
              <w:t>Typ předmětu</w:t>
            </w:r>
          </w:p>
        </w:tc>
        <w:tc>
          <w:tcPr>
            <w:tcW w:w="3406" w:type="dxa"/>
            <w:gridSpan w:val="4"/>
          </w:tcPr>
          <w:p w14:paraId="0DD2786A" w14:textId="77777777" w:rsidR="00FF170D" w:rsidRPr="00607669" w:rsidRDefault="0090433A" w:rsidP="00C73909">
            <w:pPr>
              <w:jc w:val="both"/>
            </w:pPr>
            <w:r>
              <w:t>volitelný</w:t>
            </w:r>
            <w:r w:rsidRPr="00607669">
              <w:t xml:space="preserve"> „</w:t>
            </w:r>
            <w:r>
              <w:t>V</w:t>
            </w:r>
            <w:r w:rsidRPr="00607669">
              <w:t>“</w:t>
            </w:r>
          </w:p>
        </w:tc>
        <w:tc>
          <w:tcPr>
            <w:tcW w:w="2695" w:type="dxa"/>
            <w:gridSpan w:val="2"/>
            <w:shd w:val="clear" w:color="auto" w:fill="F7CAAC"/>
          </w:tcPr>
          <w:p w14:paraId="5E6233E7" w14:textId="77777777" w:rsidR="00FF170D" w:rsidRPr="00607669" w:rsidRDefault="00FF170D" w:rsidP="00C73909">
            <w:pPr>
              <w:jc w:val="both"/>
            </w:pPr>
            <w:r w:rsidRPr="00607669">
              <w:rPr>
                <w:b/>
              </w:rPr>
              <w:t>doporučený ročník / semestr</w:t>
            </w:r>
          </w:p>
        </w:tc>
        <w:tc>
          <w:tcPr>
            <w:tcW w:w="668" w:type="dxa"/>
          </w:tcPr>
          <w:p w14:paraId="786E0400" w14:textId="77777777" w:rsidR="00FF170D" w:rsidRPr="00607669" w:rsidRDefault="00FF170D" w:rsidP="00C73909">
            <w:pPr>
              <w:jc w:val="both"/>
            </w:pPr>
            <w:r w:rsidRPr="00607669">
              <w:t>L</w:t>
            </w:r>
          </w:p>
        </w:tc>
      </w:tr>
      <w:tr w:rsidR="00FF170D" w14:paraId="33048248" w14:textId="77777777" w:rsidTr="00C73909">
        <w:tc>
          <w:tcPr>
            <w:tcW w:w="3086" w:type="dxa"/>
            <w:shd w:val="clear" w:color="auto" w:fill="F7CAAC"/>
          </w:tcPr>
          <w:p w14:paraId="1D45C18B" w14:textId="77777777" w:rsidR="00FF170D" w:rsidRPr="00607669" w:rsidRDefault="00FF170D" w:rsidP="00C73909">
            <w:pPr>
              <w:jc w:val="both"/>
              <w:rPr>
                <w:b/>
              </w:rPr>
            </w:pPr>
            <w:r w:rsidRPr="00607669">
              <w:rPr>
                <w:b/>
              </w:rPr>
              <w:t>Rozsah studijního předmětu</w:t>
            </w:r>
          </w:p>
        </w:tc>
        <w:tc>
          <w:tcPr>
            <w:tcW w:w="1701" w:type="dxa"/>
            <w:gridSpan w:val="2"/>
          </w:tcPr>
          <w:p w14:paraId="181EB396" w14:textId="77777777" w:rsidR="00FF170D" w:rsidRPr="00607669" w:rsidRDefault="00FF170D" w:rsidP="00C73909">
            <w:pPr>
              <w:jc w:val="both"/>
            </w:pPr>
            <w:r w:rsidRPr="00607669">
              <w:t>26s</w:t>
            </w:r>
          </w:p>
        </w:tc>
        <w:tc>
          <w:tcPr>
            <w:tcW w:w="889" w:type="dxa"/>
            <w:shd w:val="clear" w:color="auto" w:fill="F7CAAC"/>
          </w:tcPr>
          <w:p w14:paraId="6CDC3CE8" w14:textId="77777777" w:rsidR="00FF170D" w:rsidRPr="00607669" w:rsidRDefault="00FF170D" w:rsidP="00C73909">
            <w:pPr>
              <w:jc w:val="both"/>
              <w:rPr>
                <w:b/>
              </w:rPr>
            </w:pPr>
            <w:r w:rsidRPr="00607669">
              <w:rPr>
                <w:b/>
              </w:rPr>
              <w:t xml:space="preserve">hod. </w:t>
            </w:r>
          </w:p>
        </w:tc>
        <w:tc>
          <w:tcPr>
            <w:tcW w:w="816" w:type="dxa"/>
          </w:tcPr>
          <w:p w14:paraId="5819920E" w14:textId="77777777" w:rsidR="00FF170D" w:rsidRPr="00607669" w:rsidRDefault="00FF170D" w:rsidP="00C73909">
            <w:pPr>
              <w:jc w:val="both"/>
            </w:pPr>
            <w:r w:rsidRPr="00607669">
              <w:t>26</w:t>
            </w:r>
          </w:p>
        </w:tc>
        <w:tc>
          <w:tcPr>
            <w:tcW w:w="2156" w:type="dxa"/>
            <w:shd w:val="clear" w:color="auto" w:fill="F7CAAC"/>
          </w:tcPr>
          <w:p w14:paraId="68051400" w14:textId="77777777" w:rsidR="00FF170D" w:rsidRPr="00607669" w:rsidRDefault="00FF170D" w:rsidP="00C73909">
            <w:pPr>
              <w:jc w:val="both"/>
              <w:rPr>
                <w:b/>
              </w:rPr>
            </w:pPr>
            <w:r w:rsidRPr="00607669">
              <w:rPr>
                <w:b/>
              </w:rPr>
              <w:t>kreditů</w:t>
            </w:r>
          </w:p>
        </w:tc>
        <w:tc>
          <w:tcPr>
            <w:tcW w:w="1207" w:type="dxa"/>
            <w:gridSpan w:val="2"/>
          </w:tcPr>
          <w:p w14:paraId="25DD39F0" w14:textId="77777777" w:rsidR="00FF170D" w:rsidRPr="00607669" w:rsidRDefault="00FF170D" w:rsidP="00C73909">
            <w:pPr>
              <w:jc w:val="both"/>
            </w:pPr>
            <w:r w:rsidRPr="00607669">
              <w:t>3</w:t>
            </w:r>
          </w:p>
        </w:tc>
      </w:tr>
      <w:tr w:rsidR="00FF170D" w14:paraId="04D6A79A" w14:textId="77777777" w:rsidTr="00C73909">
        <w:tc>
          <w:tcPr>
            <w:tcW w:w="3086" w:type="dxa"/>
            <w:shd w:val="clear" w:color="auto" w:fill="F7CAAC"/>
          </w:tcPr>
          <w:p w14:paraId="4F06D2AE" w14:textId="77777777" w:rsidR="00FF170D" w:rsidRPr="00607669" w:rsidRDefault="00FF170D" w:rsidP="00C73909">
            <w:pPr>
              <w:jc w:val="both"/>
              <w:rPr>
                <w:b/>
              </w:rPr>
            </w:pPr>
            <w:r w:rsidRPr="00607669">
              <w:rPr>
                <w:b/>
              </w:rPr>
              <w:t>Prerekvizity, korekvizity, ekvivalence</w:t>
            </w:r>
          </w:p>
        </w:tc>
        <w:tc>
          <w:tcPr>
            <w:tcW w:w="6769" w:type="dxa"/>
            <w:gridSpan w:val="7"/>
          </w:tcPr>
          <w:p w14:paraId="53CD44D6" w14:textId="77777777" w:rsidR="00FF170D" w:rsidRPr="00607669" w:rsidRDefault="00FF170D" w:rsidP="00C73909">
            <w:pPr>
              <w:jc w:val="both"/>
            </w:pPr>
          </w:p>
        </w:tc>
      </w:tr>
      <w:tr w:rsidR="00FF170D" w14:paraId="04431517" w14:textId="77777777" w:rsidTr="00C73909">
        <w:tc>
          <w:tcPr>
            <w:tcW w:w="3086" w:type="dxa"/>
            <w:shd w:val="clear" w:color="auto" w:fill="F7CAAC"/>
          </w:tcPr>
          <w:p w14:paraId="39E87AF7" w14:textId="77777777" w:rsidR="00FF170D" w:rsidRPr="00607669" w:rsidRDefault="00FF170D" w:rsidP="00C73909">
            <w:pPr>
              <w:jc w:val="both"/>
              <w:rPr>
                <w:b/>
              </w:rPr>
            </w:pPr>
            <w:r w:rsidRPr="00607669">
              <w:rPr>
                <w:b/>
              </w:rPr>
              <w:t>Způsob ověření studijních výsledků</w:t>
            </w:r>
          </w:p>
        </w:tc>
        <w:tc>
          <w:tcPr>
            <w:tcW w:w="3406" w:type="dxa"/>
            <w:gridSpan w:val="4"/>
          </w:tcPr>
          <w:p w14:paraId="26C21C2A" w14:textId="77777777" w:rsidR="00FF170D" w:rsidRPr="00607669" w:rsidRDefault="00FF170D" w:rsidP="00C73909">
            <w:pPr>
              <w:jc w:val="both"/>
            </w:pPr>
            <w:r w:rsidRPr="00607669">
              <w:t>klasifikovaný zápočet</w:t>
            </w:r>
          </w:p>
        </w:tc>
        <w:tc>
          <w:tcPr>
            <w:tcW w:w="2156" w:type="dxa"/>
            <w:shd w:val="clear" w:color="auto" w:fill="F7CAAC"/>
          </w:tcPr>
          <w:p w14:paraId="7FBF4734" w14:textId="77777777" w:rsidR="00FF170D" w:rsidRPr="00607669" w:rsidRDefault="00FF170D" w:rsidP="00C73909">
            <w:pPr>
              <w:jc w:val="both"/>
              <w:rPr>
                <w:b/>
              </w:rPr>
            </w:pPr>
            <w:r w:rsidRPr="00607669">
              <w:rPr>
                <w:b/>
              </w:rPr>
              <w:t>Forma výuky</w:t>
            </w:r>
          </w:p>
        </w:tc>
        <w:tc>
          <w:tcPr>
            <w:tcW w:w="1207" w:type="dxa"/>
            <w:gridSpan w:val="2"/>
          </w:tcPr>
          <w:p w14:paraId="681B8ED3" w14:textId="77777777" w:rsidR="00FF170D" w:rsidRPr="00607669" w:rsidRDefault="00FF170D" w:rsidP="00C73909">
            <w:pPr>
              <w:jc w:val="both"/>
            </w:pPr>
            <w:r w:rsidRPr="00607669">
              <w:t>seminář</w:t>
            </w:r>
          </w:p>
        </w:tc>
      </w:tr>
      <w:tr w:rsidR="00FF170D" w14:paraId="3BF1DE0A" w14:textId="77777777" w:rsidTr="00C73909">
        <w:tc>
          <w:tcPr>
            <w:tcW w:w="3086" w:type="dxa"/>
            <w:shd w:val="clear" w:color="auto" w:fill="F7CAAC"/>
          </w:tcPr>
          <w:p w14:paraId="1C8CBE11"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5E645A2E" w14:textId="77777777" w:rsidR="00FF170D" w:rsidRDefault="00FF170D" w:rsidP="00C73909">
            <w:pPr>
              <w:jc w:val="both"/>
            </w:pPr>
            <w:r w:rsidRPr="00607669">
              <w:t>Způsob zakončení předmětu – klasifikovaný zápočet</w:t>
            </w:r>
          </w:p>
          <w:p w14:paraId="4AE485E7" w14:textId="77777777"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14:paraId="50BDE024" w14:textId="77777777" w:rsidTr="00C73909">
        <w:trPr>
          <w:trHeight w:val="154"/>
        </w:trPr>
        <w:tc>
          <w:tcPr>
            <w:tcW w:w="9855" w:type="dxa"/>
            <w:gridSpan w:val="8"/>
            <w:tcBorders>
              <w:top w:val="nil"/>
            </w:tcBorders>
          </w:tcPr>
          <w:p w14:paraId="48DFE76B" w14:textId="77777777" w:rsidR="00FF170D" w:rsidRPr="004E1CB1" w:rsidRDefault="00FF170D" w:rsidP="00C73909">
            <w:pPr>
              <w:jc w:val="both"/>
              <w:rPr>
                <w:sz w:val="16"/>
              </w:rPr>
            </w:pPr>
          </w:p>
        </w:tc>
      </w:tr>
      <w:tr w:rsidR="00FF170D" w14:paraId="72EF8208" w14:textId="77777777" w:rsidTr="00C73909">
        <w:trPr>
          <w:trHeight w:val="197"/>
        </w:trPr>
        <w:tc>
          <w:tcPr>
            <w:tcW w:w="3086" w:type="dxa"/>
            <w:tcBorders>
              <w:top w:val="nil"/>
            </w:tcBorders>
            <w:shd w:val="clear" w:color="auto" w:fill="F7CAAC"/>
          </w:tcPr>
          <w:p w14:paraId="1F4CB0FA"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5C2E2FE0" w14:textId="77777777"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14:paraId="730184E2" w14:textId="77777777" w:rsidTr="00C73909">
        <w:trPr>
          <w:trHeight w:val="243"/>
        </w:trPr>
        <w:tc>
          <w:tcPr>
            <w:tcW w:w="3086" w:type="dxa"/>
            <w:tcBorders>
              <w:top w:val="nil"/>
            </w:tcBorders>
            <w:shd w:val="clear" w:color="auto" w:fill="F7CAAC"/>
          </w:tcPr>
          <w:p w14:paraId="695C6F0E" w14:textId="77777777"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14:paraId="1A1D598F" w14:textId="77777777"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6E1C0ABB" w14:textId="77777777" w:rsidTr="00C73909">
        <w:tc>
          <w:tcPr>
            <w:tcW w:w="3086" w:type="dxa"/>
            <w:shd w:val="clear" w:color="auto" w:fill="F7CAAC"/>
          </w:tcPr>
          <w:p w14:paraId="1C53CC50" w14:textId="77777777" w:rsidR="00FF170D" w:rsidRPr="00607669" w:rsidRDefault="00FF170D" w:rsidP="00C73909">
            <w:pPr>
              <w:jc w:val="both"/>
              <w:rPr>
                <w:b/>
              </w:rPr>
            </w:pPr>
            <w:r w:rsidRPr="00607669">
              <w:rPr>
                <w:b/>
              </w:rPr>
              <w:t>Vyučující</w:t>
            </w:r>
          </w:p>
        </w:tc>
        <w:tc>
          <w:tcPr>
            <w:tcW w:w="6769" w:type="dxa"/>
            <w:gridSpan w:val="7"/>
            <w:tcBorders>
              <w:bottom w:val="nil"/>
            </w:tcBorders>
          </w:tcPr>
          <w:p w14:paraId="55D1D66E" w14:textId="238B0A31" w:rsidR="00FF170D" w:rsidRPr="00607669" w:rsidRDefault="00FF170D" w:rsidP="00C73909">
            <w:pPr>
              <w:jc w:val="both"/>
            </w:pPr>
            <w:r w:rsidRPr="00607669">
              <w:rPr>
                <w:bCs/>
              </w:rPr>
              <w:t>Mgr. Magda Zálešáková</w:t>
            </w:r>
            <w:r>
              <w:rPr>
                <w:bCs/>
              </w:rPr>
              <w:t xml:space="preserve"> </w:t>
            </w:r>
            <w:r w:rsidRPr="008271D7">
              <w:t xml:space="preserve">– </w:t>
            </w:r>
            <w:r w:rsidR="00DA1A52">
              <w:t>vedení seminářů</w:t>
            </w:r>
            <w:r>
              <w:t xml:space="preserve"> (100%)</w:t>
            </w:r>
          </w:p>
        </w:tc>
      </w:tr>
      <w:tr w:rsidR="00FF170D" w14:paraId="2C296523" w14:textId="77777777" w:rsidTr="00C73909">
        <w:trPr>
          <w:trHeight w:val="172"/>
        </w:trPr>
        <w:tc>
          <w:tcPr>
            <w:tcW w:w="9855" w:type="dxa"/>
            <w:gridSpan w:val="8"/>
            <w:tcBorders>
              <w:top w:val="nil"/>
            </w:tcBorders>
          </w:tcPr>
          <w:p w14:paraId="44D4A0CB" w14:textId="77777777" w:rsidR="00FF170D" w:rsidRPr="004E1CB1" w:rsidRDefault="00FF170D" w:rsidP="00C73909">
            <w:pPr>
              <w:jc w:val="both"/>
              <w:rPr>
                <w:sz w:val="16"/>
              </w:rPr>
            </w:pPr>
          </w:p>
        </w:tc>
      </w:tr>
      <w:tr w:rsidR="00FF170D" w14:paraId="39318650" w14:textId="77777777" w:rsidTr="00C73909">
        <w:tc>
          <w:tcPr>
            <w:tcW w:w="3086" w:type="dxa"/>
            <w:shd w:val="clear" w:color="auto" w:fill="F7CAAC"/>
          </w:tcPr>
          <w:p w14:paraId="4B19BDF1"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3598924E" w14:textId="77777777" w:rsidR="00FF170D" w:rsidRPr="00607669" w:rsidRDefault="00FF170D" w:rsidP="00C73909">
            <w:pPr>
              <w:jc w:val="both"/>
            </w:pPr>
          </w:p>
        </w:tc>
      </w:tr>
      <w:tr w:rsidR="00FF170D" w14:paraId="6C5C2922" w14:textId="77777777" w:rsidTr="00C73909">
        <w:trPr>
          <w:trHeight w:val="3938"/>
        </w:trPr>
        <w:tc>
          <w:tcPr>
            <w:tcW w:w="9855" w:type="dxa"/>
            <w:gridSpan w:val="8"/>
            <w:tcBorders>
              <w:top w:val="nil"/>
              <w:bottom w:val="single" w:sz="12" w:space="0" w:color="auto"/>
            </w:tcBorders>
          </w:tcPr>
          <w:p w14:paraId="3BFA8BF2" w14:textId="77777777"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0AD952F9" w14:textId="77777777" w:rsidR="00FF170D" w:rsidRPr="00607669" w:rsidRDefault="00FF170D" w:rsidP="004C36BE">
            <w:pPr>
              <w:pStyle w:val="Odstavecseseznamem"/>
              <w:numPr>
                <w:ilvl w:val="0"/>
                <w:numId w:val="5"/>
              </w:numPr>
              <w:ind w:left="247" w:hanging="247"/>
            </w:pPr>
            <w:r w:rsidRPr="00607669">
              <w:t>Člen a předložky u jmen měst a zemí.</w:t>
            </w:r>
          </w:p>
          <w:p w14:paraId="4E50BF2C" w14:textId="77777777" w:rsidR="00FF170D" w:rsidRPr="00607669" w:rsidRDefault="00FF170D" w:rsidP="004C36BE">
            <w:pPr>
              <w:pStyle w:val="Odstavecseseznamem"/>
              <w:numPr>
                <w:ilvl w:val="0"/>
                <w:numId w:val="5"/>
              </w:numPr>
              <w:ind w:left="247" w:hanging="247"/>
            </w:pPr>
            <w:r w:rsidRPr="00607669">
              <w:t xml:space="preserve">Vynechání členu. </w:t>
            </w:r>
          </w:p>
          <w:p w14:paraId="0AC2D4FA" w14:textId="77777777" w:rsidR="00FF170D" w:rsidRPr="00607669" w:rsidRDefault="00FF170D" w:rsidP="004C36BE">
            <w:pPr>
              <w:pStyle w:val="Odstavecseseznamem"/>
              <w:numPr>
                <w:ilvl w:val="0"/>
                <w:numId w:val="5"/>
              </w:numPr>
              <w:ind w:left="247" w:hanging="247"/>
            </w:pPr>
            <w:r w:rsidRPr="00607669">
              <w:t xml:space="preserve">Ženský rod u podstatných jmen označujících některá povolání. </w:t>
            </w:r>
          </w:p>
          <w:p w14:paraId="6F713410" w14:textId="77777777" w:rsidR="00FF170D" w:rsidRPr="00607669" w:rsidRDefault="00FF170D" w:rsidP="004C36BE">
            <w:pPr>
              <w:pStyle w:val="Odstavecseseznamem"/>
              <w:numPr>
                <w:ilvl w:val="0"/>
                <w:numId w:val="5"/>
              </w:numPr>
              <w:ind w:left="247" w:hanging="247"/>
            </w:pPr>
            <w:r w:rsidRPr="00607669">
              <w:t>Tvoření množného čísla u podstatných jmen na -s, -x, - z.</w:t>
            </w:r>
          </w:p>
          <w:p w14:paraId="64E74152" w14:textId="77777777" w:rsidR="00FF170D" w:rsidRPr="00607669" w:rsidRDefault="00FF170D" w:rsidP="004C36BE">
            <w:pPr>
              <w:pStyle w:val="Odstavecseseznamem"/>
              <w:numPr>
                <w:ilvl w:val="0"/>
                <w:numId w:val="5"/>
              </w:numPr>
              <w:ind w:left="247" w:hanging="247"/>
            </w:pPr>
            <w:r w:rsidRPr="00607669">
              <w:t xml:space="preserve">Přídavná jména s jedním tvarem pro oba rody. </w:t>
            </w:r>
          </w:p>
          <w:p w14:paraId="16C1DC34" w14:textId="77777777" w:rsidR="00FF170D" w:rsidRPr="00607669" w:rsidRDefault="00FF170D" w:rsidP="004C36BE">
            <w:pPr>
              <w:pStyle w:val="Odstavecseseznamem"/>
              <w:numPr>
                <w:ilvl w:val="0"/>
                <w:numId w:val="5"/>
              </w:numPr>
              <w:ind w:left="247" w:hanging="247"/>
            </w:pPr>
            <w:r w:rsidRPr="00607669">
              <w:t xml:space="preserve">Postavení přídavného jména. </w:t>
            </w:r>
          </w:p>
          <w:p w14:paraId="26298292" w14:textId="77777777" w:rsidR="00FF170D" w:rsidRPr="00607669" w:rsidRDefault="00FF170D" w:rsidP="004C36BE">
            <w:pPr>
              <w:pStyle w:val="Odstavecseseznamem"/>
              <w:numPr>
                <w:ilvl w:val="0"/>
                <w:numId w:val="5"/>
              </w:numPr>
              <w:ind w:left="247" w:hanging="247"/>
            </w:pPr>
            <w:r w:rsidRPr="00607669">
              <w:t xml:space="preserve">Příslovce tázací. </w:t>
            </w:r>
          </w:p>
          <w:p w14:paraId="2182E00D" w14:textId="77777777" w:rsidR="00FF170D" w:rsidRPr="00607669" w:rsidRDefault="00FF170D" w:rsidP="004C36BE">
            <w:pPr>
              <w:pStyle w:val="Odstavecseseznamem"/>
              <w:numPr>
                <w:ilvl w:val="0"/>
                <w:numId w:val="5"/>
              </w:numPr>
              <w:ind w:left="247" w:hanging="247"/>
            </w:pPr>
            <w:r w:rsidRPr="00607669">
              <w:t xml:space="preserve">Číslovky základní - pokračování, skládání číslovek základních. </w:t>
            </w:r>
          </w:p>
          <w:p w14:paraId="34DA115D" w14:textId="77777777" w:rsidR="00FF170D" w:rsidRPr="00607669" w:rsidRDefault="00FF170D" w:rsidP="004C36BE">
            <w:pPr>
              <w:pStyle w:val="Odstavecseseznamem"/>
              <w:numPr>
                <w:ilvl w:val="0"/>
                <w:numId w:val="5"/>
              </w:numPr>
              <w:ind w:left="247" w:hanging="247"/>
            </w:pPr>
            <w:r w:rsidRPr="00607669">
              <w:t xml:space="preserve">Výslovnost a čtení některých nových číslovek základních. </w:t>
            </w:r>
          </w:p>
          <w:p w14:paraId="2CD8F0EE" w14:textId="77777777" w:rsidR="00FF170D" w:rsidRPr="00607669" w:rsidRDefault="00FF170D" w:rsidP="004C36BE">
            <w:pPr>
              <w:pStyle w:val="Odstavecseseznamem"/>
              <w:numPr>
                <w:ilvl w:val="0"/>
                <w:numId w:val="5"/>
              </w:numPr>
              <w:ind w:left="247" w:hanging="247"/>
            </w:pPr>
            <w:r w:rsidRPr="00607669">
              <w:t xml:space="preserve">Číslovky řadové – úvod. </w:t>
            </w:r>
          </w:p>
          <w:p w14:paraId="199FB3A1" w14:textId="77777777" w:rsidR="00FF170D" w:rsidRPr="00607669" w:rsidRDefault="00FF170D" w:rsidP="004C36BE">
            <w:pPr>
              <w:pStyle w:val="Odstavecseseznamem"/>
              <w:numPr>
                <w:ilvl w:val="0"/>
                <w:numId w:val="5"/>
              </w:numPr>
              <w:ind w:left="247" w:hanging="247"/>
            </w:pPr>
            <w:r w:rsidRPr="00607669">
              <w:t>Slovesa nepravidelná.</w:t>
            </w:r>
          </w:p>
          <w:p w14:paraId="1EBAE0D0" w14:textId="77777777" w:rsidR="00FF170D" w:rsidRPr="00607669" w:rsidRDefault="00FF170D" w:rsidP="004C36BE">
            <w:pPr>
              <w:pStyle w:val="Odstavecseseznamem"/>
              <w:numPr>
                <w:ilvl w:val="0"/>
                <w:numId w:val="5"/>
              </w:numPr>
              <w:ind w:left="247" w:hanging="247"/>
              <w:rPr>
                <w:b/>
              </w:rPr>
            </w:pPr>
            <w:r w:rsidRPr="00607669">
              <w:t xml:space="preserve">Popis města, ve kterém žiju. </w:t>
            </w:r>
          </w:p>
          <w:p w14:paraId="024F3D52" w14:textId="77777777" w:rsidR="00FF170D" w:rsidRPr="00607669" w:rsidRDefault="00FF170D" w:rsidP="004C36BE">
            <w:pPr>
              <w:pStyle w:val="Odstavecseseznamem"/>
              <w:numPr>
                <w:ilvl w:val="0"/>
                <w:numId w:val="5"/>
              </w:numPr>
              <w:ind w:left="247" w:hanging="247"/>
              <w:rPr>
                <w:b/>
              </w:rPr>
            </w:pPr>
            <w:r w:rsidRPr="00607669">
              <w:t>Popis osoby.</w:t>
            </w:r>
          </w:p>
          <w:p w14:paraId="34F01748" w14:textId="77777777" w:rsidR="00FF170D" w:rsidRPr="00B934FF" w:rsidRDefault="00FF170D" w:rsidP="00C73909">
            <w:r w:rsidRPr="00B934FF">
              <w:t>Výstupní kompetence</w:t>
            </w:r>
          </w:p>
          <w:p w14:paraId="79B9EA3D" w14:textId="77777777"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14:paraId="66A41ACA" w14:textId="77777777" w:rsidTr="00C73909">
        <w:trPr>
          <w:trHeight w:val="265"/>
        </w:trPr>
        <w:tc>
          <w:tcPr>
            <w:tcW w:w="3653" w:type="dxa"/>
            <w:gridSpan w:val="2"/>
            <w:tcBorders>
              <w:top w:val="nil"/>
            </w:tcBorders>
            <w:shd w:val="clear" w:color="auto" w:fill="F7CAAC"/>
          </w:tcPr>
          <w:p w14:paraId="26A2EAAC"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5311A2EC" w14:textId="77777777" w:rsidR="00FF170D" w:rsidRPr="00607669" w:rsidRDefault="00FF170D" w:rsidP="00C73909">
            <w:pPr>
              <w:jc w:val="both"/>
            </w:pPr>
          </w:p>
        </w:tc>
      </w:tr>
      <w:tr w:rsidR="00FF170D" w14:paraId="2866E4F0" w14:textId="77777777" w:rsidTr="00C73909">
        <w:trPr>
          <w:trHeight w:val="1389"/>
        </w:trPr>
        <w:tc>
          <w:tcPr>
            <w:tcW w:w="9855" w:type="dxa"/>
            <w:gridSpan w:val="8"/>
            <w:tcBorders>
              <w:top w:val="nil"/>
            </w:tcBorders>
          </w:tcPr>
          <w:p w14:paraId="40A4962B" w14:textId="77777777" w:rsidR="00FF170D" w:rsidRPr="00607669" w:rsidRDefault="00FF170D" w:rsidP="00C73909">
            <w:pPr>
              <w:jc w:val="both"/>
              <w:rPr>
                <w:b/>
              </w:rPr>
            </w:pPr>
            <w:r w:rsidRPr="00607669">
              <w:rPr>
                <w:b/>
              </w:rPr>
              <w:t>Povinná literatura</w:t>
            </w:r>
          </w:p>
          <w:p w14:paraId="0521C0D9" w14:textId="77777777"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14:paraId="7AEFF469" w14:textId="77777777"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14:paraId="62804718" w14:textId="77777777" w:rsidR="00FF170D" w:rsidRPr="00607669" w:rsidRDefault="00FF170D" w:rsidP="00C73909">
            <w:pPr>
              <w:jc w:val="both"/>
              <w:rPr>
                <w:b/>
              </w:rPr>
            </w:pPr>
            <w:r w:rsidRPr="00607669">
              <w:rPr>
                <w:b/>
              </w:rPr>
              <w:t>Doporučená literatura</w:t>
            </w:r>
          </w:p>
          <w:p w14:paraId="6E3453BC" w14:textId="77777777"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14:paraId="687D4257" w14:textId="77777777" w:rsidR="00FF170D" w:rsidRPr="00607669" w:rsidRDefault="00FF170D" w:rsidP="00C73909">
            <w:pPr>
              <w:jc w:val="both"/>
            </w:pPr>
            <w:r w:rsidRPr="00607669">
              <w:rPr>
                <w:i/>
                <w:iCs/>
              </w:rPr>
              <w:t>Pravdová M. Francouzština pro začátečníky. Praha: LEDA, 1995.</w:t>
            </w:r>
          </w:p>
        </w:tc>
      </w:tr>
      <w:tr w:rsidR="00FF170D" w14:paraId="05A4F274"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E69A328" w14:textId="77777777" w:rsidR="00FF170D" w:rsidRPr="00607669" w:rsidRDefault="00FF170D" w:rsidP="00C73909">
            <w:pPr>
              <w:jc w:val="center"/>
              <w:rPr>
                <w:b/>
              </w:rPr>
            </w:pPr>
            <w:r w:rsidRPr="00607669">
              <w:rPr>
                <w:b/>
              </w:rPr>
              <w:t>Informace ke kombinované nebo distanční formě</w:t>
            </w:r>
          </w:p>
        </w:tc>
      </w:tr>
      <w:tr w:rsidR="00FF170D" w14:paraId="2A2057D3" w14:textId="77777777" w:rsidTr="00C73909">
        <w:tc>
          <w:tcPr>
            <w:tcW w:w="4787" w:type="dxa"/>
            <w:gridSpan w:val="3"/>
            <w:tcBorders>
              <w:top w:val="single" w:sz="2" w:space="0" w:color="auto"/>
            </w:tcBorders>
            <w:shd w:val="clear" w:color="auto" w:fill="F7CAAC"/>
          </w:tcPr>
          <w:p w14:paraId="23F5F31B"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2D7C17AB"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0CA4D231" w14:textId="77777777" w:rsidR="00FF170D" w:rsidRPr="00607669" w:rsidRDefault="00FF170D" w:rsidP="00C73909">
            <w:pPr>
              <w:jc w:val="both"/>
              <w:rPr>
                <w:b/>
              </w:rPr>
            </w:pPr>
            <w:r w:rsidRPr="00607669">
              <w:rPr>
                <w:b/>
              </w:rPr>
              <w:t xml:space="preserve">hodin </w:t>
            </w:r>
          </w:p>
        </w:tc>
      </w:tr>
      <w:tr w:rsidR="00FF170D" w14:paraId="707FFCE6" w14:textId="77777777" w:rsidTr="00C73909">
        <w:tc>
          <w:tcPr>
            <w:tcW w:w="9855" w:type="dxa"/>
            <w:gridSpan w:val="8"/>
            <w:shd w:val="clear" w:color="auto" w:fill="F7CAAC"/>
          </w:tcPr>
          <w:p w14:paraId="35D61212" w14:textId="77777777" w:rsidR="00FF170D" w:rsidRPr="00607669" w:rsidRDefault="00FF170D" w:rsidP="00C73909">
            <w:pPr>
              <w:jc w:val="both"/>
              <w:rPr>
                <w:b/>
              </w:rPr>
            </w:pPr>
            <w:r w:rsidRPr="00607669">
              <w:rPr>
                <w:b/>
              </w:rPr>
              <w:t>Informace o způsobu kontaktu s vyučujícím</w:t>
            </w:r>
          </w:p>
        </w:tc>
      </w:tr>
      <w:tr w:rsidR="00FF170D" w14:paraId="5CC6195B" w14:textId="77777777" w:rsidTr="00C73909">
        <w:trPr>
          <w:trHeight w:val="628"/>
        </w:trPr>
        <w:tc>
          <w:tcPr>
            <w:tcW w:w="9855" w:type="dxa"/>
            <w:gridSpan w:val="8"/>
          </w:tcPr>
          <w:p w14:paraId="791604E1"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6C7AE5F" w14:textId="77777777" w:rsidR="00FF170D" w:rsidRDefault="00FF170D" w:rsidP="00FF170D"/>
    <w:p w14:paraId="25794516"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FE7D225" w14:textId="77777777" w:rsidTr="00C73909">
        <w:tc>
          <w:tcPr>
            <w:tcW w:w="9855" w:type="dxa"/>
            <w:gridSpan w:val="8"/>
            <w:tcBorders>
              <w:bottom w:val="double" w:sz="4" w:space="0" w:color="auto"/>
            </w:tcBorders>
            <w:shd w:val="clear" w:color="auto" w:fill="BDD6EE"/>
          </w:tcPr>
          <w:p w14:paraId="385C16EA" w14:textId="77777777" w:rsidR="00FF170D" w:rsidRDefault="00FF170D" w:rsidP="00C73909">
            <w:pPr>
              <w:jc w:val="both"/>
              <w:rPr>
                <w:b/>
                <w:sz w:val="28"/>
              </w:rPr>
            </w:pPr>
            <w:r>
              <w:br w:type="page"/>
            </w:r>
            <w:r>
              <w:rPr>
                <w:b/>
                <w:sz w:val="28"/>
              </w:rPr>
              <w:t>B-III – Charakteristika studijního předmětu</w:t>
            </w:r>
          </w:p>
        </w:tc>
      </w:tr>
      <w:tr w:rsidR="00FF170D" w14:paraId="73266266" w14:textId="77777777" w:rsidTr="00C73909">
        <w:tc>
          <w:tcPr>
            <w:tcW w:w="3086" w:type="dxa"/>
            <w:tcBorders>
              <w:top w:val="double" w:sz="4" w:space="0" w:color="auto"/>
            </w:tcBorders>
            <w:shd w:val="clear" w:color="auto" w:fill="F7CAAC"/>
          </w:tcPr>
          <w:p w14:paraId="3B75A5B1" w14:textId="77777777"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14:paraId="2B623F62" w14:textId="77777777" w:rsidR="00FF170D" w:rsidRPr="00607669" w:rsidRDefault="00FF170D" w:rsidP="00C73909">
            <w:pPr>
              <w:jc w:val="both"/>
            </w:pPr>
            <w:r w:rsidRPr="00607669">
              <w:t>Konverzace v němčině 1</w:t>
            </w:r>
          </w:p>
        </w:tc>
      </w:tr>
      <w:tr w:rsidR="00FF170D" w14:paraId="2FD85BA8" w14:textId="77777777" w:rsidTr="00C73909">
        <w:trPr>
          <w:trHeight w:val="249"/>
        </w:trPr>
        <w:tc>
          <w:tcPr>
            <w:tcW w:w="3086" w:type="dxa"/>
            <w:shd w:val="clear" w:color="auto" w:fill="F7CAAC"/>
          </w:tcPr>
          <w:p w14:paraId="2299CE0E" w14:textId="77777777" w:rsidR="00FF170D" w:rsidRPr="00607669" w:rsidRDefault="00FF170D" w:rsidP="00C73909">
            <w:pPr>
              <w:jc w:val="both"/>
              <w:rPr>
                <w:b/>
              </w:rPr>
            </w:pPr>
            <w:r w:rsidRPr="00607669">
              <w:rPr>
                <w:b/>
              </w:rPr>
              <w:t>Typ předmětu</w:t>
            </w:r>
          </w:p>
        </w:tc>
        <w:tc>
          <w:tcPr>
            <w:tcW w:w="3406" w:type="dxa"/>
            <w:gridSpan w:val="4"/>
          </w:tcPr>
          <w:p w14:paraId="0182B140" w14:textId="77777777" w:rsidR="00FF170D" w:rsidRPr="00607669" w:rsidRDefault="0090433A" w:rsidP="00C73909">
            <w:pPr>
              <w:jc w:val="both"/>
            </w:pPr>
            <w:r>
              <w:t>volitelný</w:t>
            </w:r>
            <w:r w:rsidRPr="00607669">
              <w:t xml:space="preserve"> „</w:t>
            </w:r>
            <w:r>
              <w:t>V</w:t>
            </w:r>
            <w:r w:rsidRPr="00607669">
              <w:t>“</w:t>
            </w:r>
          </w:p>
        </w:tc>
        <w:tc>
          <w:tcPr>
            <w:tcW w:w="2695" w:type="dxa"/>
            <w:gridSpan w:val="2"/>
            <w:shd w:val="clear" w:color="auto" w:fill="F7CAAC"/>
          </w:tcPr>
          <w:p w14:paraId="0DD6A6A4" w14:textId="77777777" w:rsidR="00FF170D" w:rsidRPr="00607669" w:rsidRDefault="00FF170D" w:rsidP="00C73909">
            <w:pPr>
              <w:jc w:val="both"/>
            </w:pPr>
            <w:r w:rsidRPr="00607669">
              <w:rPr>
                <w:b/>
              </w:rPr>
              <w:t>doporučený ročník / semestr</w:t>
            </w:r>
          </w:p>
        </w:tc>
        <w:tc>
          <w:tcPr>
            <w:tcW w:w="668" w:type="dxa"/>
          </w:tcPr>
          <w:p w14:paraId="7EC39281" w14:textId="77777777" w:rsidR="00FF170D" w:rsidRPr="00607669" w:rsidRDefault="00FF170D" w:rsidP="00C73909">
            <w:pPr>
              <w:jc w:val="both"/>
            </w:pPr>
            <w:r w:rsidRPr="00607669">
              <w:t>Z</w:t>
            </w:r>
          </w:p>
        </w:tc>
      </w:tr>
      <w:tr w:rsidR="00FF170D" w14:paraId="73C75CE0" w14:textId="77777777" w:rsidTr="00C73909">
        <w:tc>
          <w:tcPr>
            <w:tcW w:w="3086" w:type="dxa"/>
            <w:shd w:val="clear" w:color="auto" w:fill="F7CAAC"/>
          </w:tcPr>
          <w:p w14:paraId="1A4116C6" w14:textId="77777777" w:rsidR="00FF170D" w:rsidRPr="00607669" w:rsidRDefault="00FF170D" w:rsidP="00C73909">
            <w:pPr>
              <w:jc w:val="both"/>
              <w:rPr>
                <w:b/>
              </w:rPr>
            </w:pPr>
            <w:r w:rsidRPr="00607669">
              <w:rPr>
                <w:b/>
              </w:rPr>
              <w:t>Rozsah studijního předmětu</w:t>
            </w:r>
          </w:p>
        </w:tc>
        <w:tc>
          <w:tcPr>
            <w:tcW w:w="1701" w:type="dxa"/>
            <w:gridSpan w:val="2"/>
          </w:tcPr>
          <w:p w14:paraId="4E135C22" w14:textId="77777777" w:rsidR="00FF170D" w:rsidRPr="00607669" w:rsidRDefault="00FF170D" w:rsidP="00C73909">
            <w:pPr>
              <w:jc w:val="both"/>
            </w:pPr>
            <w:r w:rsidRPr="00607669">
              <w:t>26s</w:t>
            </w:r>
          </w:p>
        </w:tc>
        <w:tc>
          <w:tcPr>
            <w:tcW w:w="889" w:type="dxa"/>
            <w:shd w:val="clear" w:color="auto" w:fill="F7CAAC"/>
          </w:tcPr>
          <w:p w14:paraId="57C252A7" w14:textId="77777777" w:rsidR="00FF170D" w:rsidRPr="00607669" w:rsidRDefault="00FF170D" w:rsidP="00C73909">
            <w:pPr>
              <w:jc w:val="both"/>
              <w:rPr>
                <w:b/>
              </w:rPr>
            </w:pPr>
            <w:r w:rsidRPr="00607669">
              <w:rPr>
                <w:b/>
              </w:rPr>
              <w:t xml:space="preserve">hod. </w:t>
            </w:r>
          </w:p>
        </w:tc>
        <w:tc>
          <w:tcPr>
            <w:tcW w:w="816" w:type="dxa"/>
          </w:tcPr>
          <w:p w14:paraId="54E9A363" w14:textId="77777777" w:rsidR="00FF170D" w:rsidRPr="00607669" w:rsidRDefault="00FF170D" w:rsidP="00C73909">
            <w:pPr>
              <w:jc w:val="both"/>
            </w:pPr>
            <w:r w:rsidRPr="00607669">
              <w:t>26</w:t>
            </w:r>
          </w:p>
        </w:tc>
        <w:tc>
          <w:tcPr>
            <w:tcW w:w="2156" w:type="dxa"/>
            <w:shd w:val="clear" w:color="auto" w:fill="F7CAAC"/>
          </w:tcPr>
          <w:p w14:paraId="222DFB30" w14:textId="77777777" w:rsidR="00FF170D" w:rsidRPr="00607669" w:rsidRDefault="00FF170D" w:rsidP="00C73909">
            <w:pPr>
              <w:jc w:val="both"/>
              <w:rPr>
                <w:b/>
              </w:rPr>
            </w:pPr>
            <w:r w:rsidRPr="00607669">
              <w:rPr>
                <w:b/>
              </w:rPr>
              <w:t>kreditů</w:t>
            </w:r>
          </w:p>
        </w:tc>
        <w:tc>
          <w:tcPr>
            <w:tcW w:w="1207" w:type="dxa"/>
            <w:gridSpan w:val="2"/>
          </w:tcPr>
          <w:p w14:paraId="590A1B54" w14:textId="77777777" w:rsidR="00FF170D" w:rsidRPr="00607669" w:rsidRDefault="00FF170D" w:rsidP="00C73909">
            <w:pPr>
              <w:jc w:val="both"/>
            </w:pPr>
            <w:r w:rsidRPr="00607669">
              <w:t>3</w:t>
            </w:r>
          </w:p>
        </w:tc>
      </w:tr>
      <w:tr w:rsidR="00FF170D" w14:paraId="52050044" w14:textId="77777777" w:rsidTr="00C73909">
        <w:tc>
          <w:tcPr>
            <w:tcW w:w="3086" w:type="dxa"/>
            <w:shd w:val="clear" w:color="auto" w:fill="F7CAAC"/>
          </w:tcPr>
          <w:p w14:paraId="4242E4C7" w14:textId="77777777" w:rsidR="00FF170D" w:rsidRPr="00607669" w:rsidRDefault="00FF170D" w:rsidP="00C73909">
            <w:pPr>
              <w:jc w:val="both"/>
              <w:rPr>
                <w:b/>
              </w:rPr>
            </w:pPr>
            <w:r w:rsidRPr="00607669">
              <w:rPr>
                <w:b/>
              </w:rPr>
              <w:t>Prerekvizity, korekvizity, ekvivalence</w:t>
            </w:r>
          </w:p>
        </w:tc>
        <w:tc>
          <w:tcPr>
            <w:tcW w:w="6769" w:type="dxa"/>
            <w:gridSpan w:val="7"/>
          </w:tcPr>
          <w:p w14:paraId="1B4F733F" w14:textId="77777777" w:rsidR="00FF170D" w:rsidRPr="00607669" w:rsidRDefault="00FF170D" w:rsidP="00C73909">
            <w:pPr>
              <w:jc w:val="both"/>
            </w:pPr>
          </w:p>
        </w:tc>
      </w:tr>
      <w:tr w:rsidR="00FF170D" w14:paraId="666DF0DE" w14:textId="77777777" w:rsidTr="00C73909">
        <w:tc>
          <w:tcPr>
            <w:tcW w:w="3086" w:type="dxa"/>
            <w:shd w:val="clear" w:color="auto" w:fill="F7CAAC"/>
          </w:tcPr>
          <w:p w14:paraId="24E81C61" w14:textId="77777777" w:rsidR="00FF170D" w:rsidRPr="00607669" w:rsidRDefault="00FF170D" w:rsidP="00C73909">
            <w:pPr>
              <w:jc w:val="both"/>
              <w:rPr>
                <w:b/>
              </w:rPr>
            </w:pPr>
            <w:r w:rsidRPr="00607669">
              <w:rPr>
                <w:b/>
              </w:rPr>
              <w:t>Způsob ověření studijních výsledků</w:t>
            </w:r>
          </w:p>
        </w:tc>
        <w:tc>
          <w:tcPr>
            <w:tcW w:w="3406" w:type="dxa"/>
            <w:gridSpan w:val="4"/>
          </w:tcPr>
          <w:p w14:paraId="77956963" w14:textId="77777777" w:rsidR="00FF170D" w:rsidRPr="00607669" w:rsidRDefault="00FF170D" w:rsidP="00C73909">
            <w:pPr>
              <w:jc w:val="both"/>
            </w:pPr>
            <w:r w:rsidRPr="00607669">
              <w:t>zápočet</w:t>
            </w:r>
          </w:p>
        </w:tc>
        <w:tc>
          <w:tcPr>
            <w:tcW w:w="2156" w:type="dxa"/>
            <w:shd w:val="clear" w:color="auto" w:fill="F7CAAC"/>
          </w:tcPr>
          <w:p w14:paraId="39F8E4FD" w14:textId="77777777" w:rsidR="00FF170D" w:rsidRPr="00607669" w:rsidRDefault="00FF170D" w:rsidP="00C73909">
            <w:pPr>
              <w:jc w:val="both"/>
              <w:rPr>
                <w:b/>
              </w:rPr>
            </w:pPr>
            <w:r w:rsidRPr="00607669">
              <w:rPr>
                <w:b/>
              </w:rPr>
              <w:t>Forma výuky</w:t>
            </w:r>
          </w:p>
        </w:tc>
        <w:tc>
          <w:tcPr>
            <w:tcW w:w="1207" w:type="dxa"/>
            <w:gridSpan w:val="2"/>
          </w:tcPr>
          <w:p w14:paraId="1C7598A7" w14:textId="77777777" w:rsidR="00FF170D" w:rsidRPr="00607669" w:rsidRDefault="00FF170D" w:rsidP="00C73909">
            <w:pPr>
              <w:jc w:val="both"/>
            </w:pPr>
            <w:r w:rsidRPr="00607669">
              <w:t>seminář</w:t>
            </w:r>
          </w:p>
        </w:tc>
      </w:tr>
      <w:tr w:rsidR="00FF170D" w14:paraId="5AF594B5" w14:textId="77777777" w:rsidTr="00C73909">
        <w:tc>
          <w:tcPr>
            <w:tcW w:w="3086" w:type="dxa"/>
            <w:shd w:val="clear" w:color="auto" w:fill="F7CAAC"/>
          </w:tcPr>
          <w:p w14:paraId="22BE6950"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7DDAF4C8" w14:textId="77777777" w:rsidR="00FF170D" w:rsidRPr="00607669" w:rsidRDefault="00FF170D" w:rsidP="00C73909">
            <w:pPr>
              <w:jc w:val="both"/>
            </w:pPr>
            <w:r w:rsidRPr="00607669">
              <w:t>Způsob zakončení předmětu – zápočet</w:t>
            </w:r>
          </w:p>
          <w:p w14:paraId="53ED8AE0" w14:textId="77777777" w:rsidR="00FF170D" w:rsidRPr="00607669" w:rsidRDefault="000C04F9" w:rsidP="000C04F9">
            <w:pPr>
              <w:jc w:val="both"/>
            </w:pPr>
            <w:r>
              <w:t xml:space="preserve">Požadavky k zápočtu: </w:t>
            </w:r>
            <w:r w:rsidR="00FF170D" w:rsidRPr="00607669">
              <w:t>Práce studentů je sledována komunikačními aktivitami v hodinách. Na konci semestru absolvují studenti prezentaci na zvolené téma. Student musí splnit 80% účast na seminářích. Vstupní znalost studentů je na úrovni B1.</w:t>
            </w:r>
          </w:p>
        </w:tc>
      </w:tr>
      <w:tr w:rsidR="00FF170D" w14:paraId="0C6C6521" w14:textId="77777777" w:rsidTr="00C73909">
        <w:trPr>
          <w:trHeight w:val="70"/>
        </w:trPr>
        <w:tc>
          <w:tcPr>
            <w:tcW w:w="9855" w:type="dxa"/>
            <w:gridSpan w:val="8"/>
            <w:tcBorders>
              <w:top w:val="nil"/>
            </w:tcBorders>
          </w:tcPr>
          <w:p w14:paraId="1A56BBB9" w14:textId="77777777" w:rsidR="00FF170D" w:rsidRPr="00607669" w:rsidRDefault="00FF170D" w:rsidP="00C73909">
            <w:pPr>
              <w:jc w:val="both"/>
            </w:pPr>
          </w:p>
        </w:tc>
      </w:tr>
      <w:tr w:rsidR="00FF170D" w14:paraId="20B83792" w14:textId="77777777" w:rsidTr="00C73909">
        <w:trPr>
          <w:trHeight w:val="197"/>
        </w:trPr>
        <w:tc>
          <w:tcPr>
            <w:tcW w:w="3086" w:type="dxa"/>
            <w:tcBorders>
              <w:top w:val="nil"/>
            </w:tcBorders>
            <w:shd w:val="clear" w:color="auto" w:fill="F7CAAC"/>
          </w:tcPr>
          <w:p w14:paraId="357049F4"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2FD1DA80" w14:textId="77777777" w:rsidR="00FF170D" w:rsidRPr="00607669" w:rsidRDefault="00FF170D" w:rsidP="00C73909">
            <w:pPr>
              <w:jc w:val="both"/>
            </w:pPr>
            <w:r w:rsidRPr="00607669">
              <w:t>Mgr. Věra Kozáková, Ph.D.</w:t>
            </w:r>
          </w:p>
        </w:tc>
      </w:tr>
      <w:tr w:rsidR="00FF170D" w14:paraId="1707BFCD" w14:textId="77777777" w:rsidTr="00C73909">
        <w:trPr>
          <w:trHeight w:val="243"/>
        </w:trPr>
        <w:tc>
          <w:tcPr>
            <w:tcW w:w="3086" w:type="dxa"/>
            <w:tcBorders>
              <w:top w:val="nil"/>
            </w:tcBorders>
            <w:shd w:val="clear" w:color="auto" w:fill="F7CAAC"/>
          </w:tcPr>
          <w:p w14:paraId="56389210" w14:textId="77777777"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14:paraId="5348483A" w14:textId="77777777"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666AA506" w14:textId="77777777" w:rsidTr="00C73909">
        <w:tc>
          <w:tcPr>
            <w:tcW w:w="3086" w:type="dxa"/>
            <w:shd w:val="clear" w:color="auto" w:fill="F7CAAC"/>
          </w:tcPr>
          <w:p w14:paraId="1F55D013" w14:textId="77777777" w:rsidR="00FF170D" w:rsidRPr="00607669" w:rsidRDefault="00FF170D" w:rsidP="00C73909">
            <w:pPr>
              <w:jc w:val="both"/>
              <w:rPr>
                <w:b/>
              </w:rPr>
            </w:pPr>
            <w:r w:rsidRPr="00607669">
              <w:rPr>
                <w:b/>
              </w:rPr>
              <w:t>Vyučující</w:t>
            </w:r>
          </w:p>
        </w:tc>
        <w:tc>
          <w:tcPr>
            <w:tcW w:w="6769" w:type="dxa"/>
            <w:gridSpan w:val="7"/>
            <w:tcBorders>
              <w:bottom w:val="nil"/>
            </w:tcBorders>
          </w:tcPr>
          <w:p w14:paraId="3A1C3003" w14:textId="199D20F0" w:rsidR="00FF170D" w:rsidRPr="00607669" w:rsidRDefault="00FF170D" w:rsidP="00C73909">
            <w:pPr>
              <w:jc w:val="both"/>
            </w:pPr>
            <w:r w:rsidRPr="00607669">
              <w:t>Mgr. Věra Kozáková, Ph.D.</w:t>
            </w:r>
            <w:r w:rsidRPr="008271D7">
              <w:t xml:space="preserve"> – </w:t>
            </w:r>
            <w:r w:rsidR="00DA1A52">
              <w:t>vedení seminářů</w:t>
            </w:r>
            <w:r>
              <w:t xml:space="preserve"> (100%)</w:t>
            </w:r>
          </w:p>
        </w:tc>
      </w:tr>
      <w:tr w:rsidR="00FF170D" w14:paraId="3EF2A69F" w14:textId="77777777" w:rsidTr="00C73909">
        <w:trPr>
          <w:trHeight w:val="70"/>
        </w:trPr>
        <w:tc>
          <w:tcPr>
            <w:tcW w:w="9855" w:type="dxa"/>
            <w:gridSpan w:val="8"/>
            <w:tcBorders>
              <w:top w:val="nil"/>
            </w:tcBorders>
          </w:tcPr>
          <w:p w14:paraId="2449D164" w14:textId="77777777" w:rsidR="00FF170D" w:rsidRPr="00607669" w:rsidRDefault="00FF170D" w:rsidP="00C73909">
            <w:pPr>
              <w:jc w:val="both"/>
            </w:pPr>
          </w:p>
        </w:tc>
      </w:tr>
      <w:tr w:rsidR="00FF170D" w14:paraId="31424630" w14:textId="77777777" w:rsidTr="00C73909">
        <w:tc>
          <w:tcPr>
            <w:tcW w:w="3086" w:type="dxa"/>
            <w:shd w:val="clear" w:color="auto" w:fill="F7CAAC"/>
          </w:tcPr>
          <w:p w14:paraId="7DEEEB90"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51CFF04B" w14:textId="77777777" w:rsidR="00FF170D" w:rsidRPr="00607669" w:rsidRDefault="00FF170D" w:rsidP="00C73909">
            <w:pPr>
              <w:jc w:val="both"/>
            </w:pPr>
          </w:p>
        </w:tc>
      </w:tr>
      <w:tr w:rsidR="00FF170D" w14:paraId="18B1B61D" w14:textId="77777777" w:rsidTr="00C73909">
        <w:trPr>
          <w:trHeight w:val="3938"/>
        </w:trPr>
        <w:tc>
          <w:tcPr>
            <w:tcW w:w="9855" w:type="dxa"/>
            <w:gridSpan w:val="8"/>
            <w:tcBorders>
              <w:top w:val="nil"/>
              <w:bottom w:val="single" w:sz="12" w:space="0" w:color="auto"/>
            </w:tcBorders>
          </w:tcPr>
          <w:p w14:paraId="568B6A37" w14:textId="77777777" w:rsidR="00FF170D"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0B900C9A" w14:textId="5674D2DF" w:rsidR="00FF170D" w:rsidRPr="00607669" w:rsidRDefault="00FF170D" w:rsidP="004C36BE">
            <w:pPr>
              <w:pStyle w:val="Odstavecseseznamem"/>
              <w:numPr>
                <w:ilvl w:val="0"/>
                <w:numId w:val="6"/>
              </w:numPr>
              <w:ind w:left="247" w:hanging="247"/>
              <w:jc w:val="both"/>
            </w:pPr>
            <w:r w:rsidRPr="00607669">
              <w:t>Pozdravit, představit sebe i ostatní</w:t>
            </w:r>
            <w:r w:rsidR="00DA1A52">
              <w:t>.</w:t>
            </w:r>
          </w:p>
          <w:p w14:paraId="3040193B" w14:textId="3381A9F0" w:rsidR="00FF170D" w:rsidRPr="00607669" w:rsidRDefault="00FF170D" w:rsidP="004C36BE">
            <w:pPr>
              <w:pStyle w:val="Odstavecseseznamem"/>
              <w:numPr>
                <w:ilvl w:val="0"/>
                <w:numId w:val="6"/>
              </w:numPr>
              <w:ind w:left="247" w:hanging="247"/>
              <w:jc w:val="both"/>
            </w:pPr>
            <w:r w:rsidRPr="00607669">
              <w:t>Uvítat někoho, navázat kontakt</w:t>
            </w:r>
            <w:r w:rsidR="00DA1A52">
              <w:t>.</w:t>
            </w:r>
          </w:p>
          <w:p w14:paraId="2614C97F" w14:textId="4D1CE565" w:rsidR="00FF170D" w:rsidRPr="00607669" w:rsidRDefault="00FF170D" w:rsidP="004C36BE">
            <w:pPr>
              <w:pStyle w:val="Odstavecseseznamem"/>
              <w:numPr>
                <w:ilvl w:val="0"/>
                <w:numId w:val="6"/>
              </w:numPr>
              <w:ind w:left="247" w:hanging="247"/>
              <w:jc w:val="both"/>
            </w:pPr>
            <w:r w:rsidRPr="00607669">
              <w:t>Říci o sobě základní údaje, poprosit, poděkovat</w:t>
            </w:r>
            <w:r w:rsidR="00DA1A52">
              <w:t>.</w:t>
            </w:r>
          </w:p>
          <w:p w14:paraId="0682D78B" w14:textId="7EB31DF9" w:rsidR="00FF170D" w:rsidRPr="00607669" w:rsidRDefault="00FF170D" w:rsidP="004C36BE">
            <w:pPr>
              <w:pStyle w:val="Odstavecseseznamem"/>
              <w:numPr>
                <w:ilvl w:val="0"/>
                <w:numId w:val="6"/>
              </w:numPr>
              <w:ind w:left="247" w:hanging="247"/>
              <w:jc w:val="both"/>
            </w:pPr>
            <w:r w:rsidRPr="00607669">
              <w:t>Orientovat se ve městě, zeptat se na cestu</w:t>
            </w:r>
            <w:r w:rsidR="00DA1A52">
              <w:t>.</w:t>
            </w:r>
          </w:p>
          <w:p w14:paraId="6493B122" w14:textId="22F7F66E" w:rsidR="00FF170D" w:rsidRPr="00607669" w:rsidRDefault="00FF170D" w:rsidP="004C36BE">
            <w:pPr>
              <w:pStyle w:val="Odstavecseseznamem"/>
              <w:numPr>
                <w:ilvl w:val="0"/>
                <w:numId w:val="6"/>
              </w:numPr>
              <w:ind w:left="247" w:hanging="247"/>
              <w:jc w:val="both"/>
            </w:pPr>
            <w:r w:rsidRPr="00607669">
              <w:t>Představit členy své rodiny, jejich práci, záliby</w:t>
            </w:r>
            <w:r w:rsidR="00DA1A52">
              <w:t>.</w:t>
            </w:r>
          </w:p>
          <w:p w14:paraId="10FF43B1" w14:textId="362A6A81" w:rsidR="00FF170D" w:rsidRPr="00607669" w:rsidRDefault="00FF170D" w:rsidP="004C36BE">
            <w:pPr>
              <w:pStyle w:val="Odstavecseseznamem"/>
              <w:numPr>
                <w:ilvl w:val="0"/>
                <w:numId w:val="6"/>
              </w:numPr>
              <w:ind w:left="247" w:hanging="247"/>
              <w:jc w:val="both"/>
            </w:pPr>
            <w:r w:rsidRPr="00607669">
              <w:t>Popsat různé typy bydlení, jejich výhody a nevýhody</w:t>
            </w:r>
            <w:r w:rsidR="00DA1A52">
              <w:t>.</w:t>
            </w:r>
          </w:p>
          <w:p w14:paraId="2BD484B7" w14:textId="6E189FE1" w:rsidR="00FF170D" w:rsidRPr="00607669" w:rsidRDefault="00FF170D" w:rsidP="004C36BE">
            <w:pPr>
              <w:pStyle w:val="Odstavecseseznamem"/>
              <w:numPr>
                <w:ilvl w:val="0"/>
                <w:numId w:val="6"/>
              </w:numPr>
              <w:ind w:left="247" w:hanging="247"/>
              <w:jc w:val="both"/>
            </w:pPr>
            <w:r w:rsidRPr="00607669">
              <w:t>Zeptat se na restauraci, objednat si oběd</w:t>
            </w:r>
            <w:r w:rsidR="00DA1A52">
              <w:t>.</w:t>
            </w:r>
          </w:p>
          <w:p w14:paraId="12F428CA" w14:textId="4CB1A5C0" w:rsidR="00FF170D" w:rsidRPr="00607669" w:rsidRDefault="00FF170D" w:rsidP="004C36BE">
            <w:pPr>
              <w:pStyle w:val="Odstavecseseznamem"/>
              <w:numPr>
                <w:ilvl w:val="0"/>
                <w:numId w:val="6"/>
              </w:numPr>
              <w:ind w:left="247" w:hanging="247"/>
              <w:jc w:val="both"/>
            </w:pPr>
            <w:r w:rsidRPr="00607669">
              <w:t>Popsat různé stravovací návyky</w:t>
            </w:r>
            <w:r w:rsidR="00DA1A52">
              <w:t>.</w:t>
            </w:r>
          </w:p>
          <w:p w14:paraId="3BCD8BB9" w14:textId="485D8F88" w:rsidR="00FF170D" w:rsidRPr="00607669" w:rsidRDefault="00FF170D" w:rsidP="004C36BE">
            <w:pPr>
              <w:pStyle w:val="Odstavecseseznamem"/>
              <w:numPr>
                <w:ilvl w:val="0"/>
                <w:numId w:val="6"/>
              </w:numPr>
              <w:ind w:left="247" w:hanging="247"/>
              <w:jc w:val="both"/>
            </w:pPr>
            <w:r w:rsidRPr="00607669">
              <w:t>Přítomný čas slabých sloves</w:t>
            </w:r>
            <w:r w:rsidR="00DA1A52">
              <w:t>.</w:t>
            </w:r>
          </w:p>
          <w:p w14:paraId="577616D7" w14:textId="6B647B7D" w:rsidR="00FF170D" w:rsidRPr="00607669" w:rsidRDefault="00FF170D" w:rsidP="004C36BE">
            <w:pPr>
              <w:pStyle w:val="Odstavecseseznamem"/>
              <w:numPr>
                <w:ilvl w:val="0"/>
                <w:numId w:val="6"/>
              </w:numPr>
              <w:ind w:left="247" w:hanging="247"/>
              <w:jc w:val="both"/>
            </w:pPr>
            <w:r w:rsidRPr="00607669">
              <w:t>Slovosled věty oznamovací, tázací</w:t>
            </w:r>
            <w:r w:rsidR="00DA1A52">
              <w:t>.</w:t>
            </w:r>
          </w:p>
          <w:p w14:paraId="68571FC1" w14:textId="70D4748A" w:rsidR="00FF170D" w:rsidRPr="00607669" w:rsidRDefault="00FF170D" w:rsidP="004C36BE">
            <w:pPr>
              <w:pStyle w:val="Odstavecseseznamem"/>
              <w:numPr>
                <w:ilvl w:val="0"/>
                <w:numId w:val="6"/>
              </w:numPr>
              <w:ind w:left="247" w:hanging="247"/>
              <w:jc w:val="both"/>
            </w:pPr>
            <w:r w:rsidRPr="00607669">
              <w:t>Přítomný čas vybraných silných sloves, rozkazovací způsob</w:t>
            </w:r>
            <w:r w:rsidR="00DA1A52">
              <w:t>.</w:t>
            </w:r>
          </w:p>
          <w:p w14:paraId="716A0D4C" w14:textId="63C0189C" w:rsidR="00FF170D" w:rsidRPr="00607669" w:rsidRDefault="00FF170D" w:rsidP="004C36BE">
            <w:pPr>
              <w:pStyle w:val="Odstavecseseznamem"/>
              <w:numPr>
                <w:ilvl w:val="0"/>
                <w:numId w:val="6"/>
              </w:numPr>
              <w:ind w:left="247" w:hanging="247"/>
              <w:jc w:val="both"/>
            </w:pPr>
            <w:r w:rsidRPr="00607669">
              <w:t>Předložky se 3. a 4. pádem</w:t>
            </w:r>
            <w:r w:rsidR="00DA1A52">
              <w:t>.</w:t>
            </w:r>
          </w:p>
          <w:p w14:paraId="0C8D02D1" w14:textId="5C712022" w:rsidR="00FF170D" w:rsidRPr="00607669" w:rsidRDefault="00FF170D" w:rsidP="004C36BE">
            <w:pPr>
              <w:pStyle w:val="Odstavecseseznamem"/>
              <w:numPr>
                <w:ilvl w:val="0"/>
                <w:numId w:val="6"/>
              </w:numPr>
              <w:ind w:left="247" w:hanging="247"/>
              <w:jc w:val="both"/>
            </w:pPr>
            <w:r w:rsidRPr="00607669">
              <w:t>Testování</w:t>
            </w:r>
            <w:r w:rsidR="00DA1A52">
              <w:t>.</w:t>
            </w:r>
          </w:p>
        </w:tc>
      </w:tr>
      <w:tr w:rsidR="00FF170D" w14:paraId="2C1C978C" w14:textId="77777777" w:rsidTr="00C73909">
        <w:trPr>
          <w:trHeight w:val="265"/>
        </w:trPr>
        <w:tc>
          <w:tcPr>
            <w:tcW w:w="3653" w:type="dxa"/>
            <w:gridSpan w:val="2"/>
            <w:tcBorders>
              <w:top w:val="nil"/>
            </w:tcBorders>
            <w:shd w:val="clear" w:color="auto" w:fill="F7CAAC"/>
          </w:tcPr>
          <w:p w14:paraId="74A43420"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5A70954D" w14:textId="77777777" w:rsidR="00FF170D" w:rsidRPr="00607669" w:rsidRDefault="00FF170D" w:rsidP="00C73909">
            <w:pPr>
              <w:jc w:val="both"/>
            </w:pPr>
          </w:p>
        </w:tc>
      </w:tr>
      <w:tr w:rsidR="00FF170D" w14:paraId="63151490" w14:textId="77777777" w:rsidTr="00C73909">
        <w:trPr>
          <w:trHeight w:val="1497"/>
        </w:trPr>
        <w:tc>
          <w:tcPr>
            <w:tcW w:w="9855" w:type="dxa"/>
            <w:gridSpan w:val="8"/>
            <w:tcBorders>
              <w:top w:val="nil"/>
            </w:tcBorders>
          </w:tcPr>
          <w:p w14:paraId="5FEE90E7" w14:textId="77777777" w:rsidR="00FF170D" w:rsidRPr="00607669" w:rsidRDefault="00FF170D" w:rsidP="00C73909">
            <w:pPr>
              <w:jc w:val="both"/>
              <w:rPr>
                <w:b/>
              </w:rPr>
            </w:pPr>
            <w:r w:rsidRPr="00607669">
              <w:rPr>
                <w:b/>
              </w:rPr>
              <w:t>Povinná literatura</w:t>
            </w:r>
          </w:p>
          <w:p w14:paraId="5E39CCDA" w14:textId="77777777"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14:paraId="6A74A65A" w14:textId="77777777"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181EBEC3" w14:textId="77777777" w:rsidR="00FF170D" w:rsidRPr="00607669" w:rsidRDefault="00FF170D" w:rsidP="00C73909">
            <w:pPr>
              <w:jc w:val="both"/>
              <w:rPr>
                <w:b/>
              </w:rPr>
            </w:pPr>
            <w:r w:rsidRPr="00607669">
              <w:rPr>
                <w:b/>
              </w:rPr>
              <w:t>Doporučená literatura</w:t>
            </w:r>
          </w:p>
          <w:p w14:paraId="6E89002D" w14:textId="77777777"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14:paraId="18D8A72D" w14:textId="77777777"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14:paraId="4A922152" w14:textId="77777777" w:rsidR="00FF170D" w:rsidRPr="00607669" w:rsidRDefault="00FF170D" w:rsidP="00C73909">
            <w:pPr>
              <w:jc w:val="both"/>
            </w:pPr>
            <w:r w:rsidRPr="00607669">
              <w:t xml:space="preserve">Doplňující materiály: </w:t>
            </w:r>
            <w:hyperlink r:id="rId41" w:history="1">
              <w:r w:rsidRPr="00607669">
                <w:rPr>
                  <w:rStyle w:val="Hypertextovodkaz"/>
                </w:rPr>
                <w:t>https://www.hueber.de/seite/pg_lehren_unterrichtsplan_mot</w:t>
              </w:r>
            </w:hyperlink>
            <w:r w:rsidR="001D49FD">
              <w:rPr>
                <w:rStyle w:val="Hypertextovodkaz"/>
              </w:rPr>
              <w:t xml:space="preserve">; </w:t>
            </w:r>
            <w:hyperlink r:id="rId42" w:history="1">
              <w:r w:rsidR="001D49FD" w:rsidRPr="00607669">
                <w:rPr>
                  <w:rStyle w:val="Hypertextovodkaz"/>
                </w:rPr>
                <w:t>http://www.deutschunddeutlich.de/</w:t>
              </w:r>
            </w:hyperlink>
            <w:r w:rsidR="001D49FD">
              <w:rPr>
                <w:rStyle w:val="Hypertextovodkaz"/>
              </w:rPr>
              <w:t xml:space="preserve">; </w:t>
            </w:r>
            <w:hyperlink r:id="rId43" w:history="1">
              <w:r w:rsidRPr="00607669">
                <w:rPr>
                  <w:rStyle w:val="Hypertextovodkaz"/>
                </w:rPr>
                <w:t>https://www.schubert-verlag.de/aufgaben/arbeitsblaetter_a1_z/a1_arbeitsblaetter_index_z.htm</w:t>
              </w:r>
            </w:hyperlink>
          </w:p>
        </w:tc>
      </w:tr>
      <w:tr w:rsidR="00FF170D" w14:paraId="5D586FE3"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C2C6FB" w14:textId="77777777" w:rsidR="00FF170D" w:rsidRPr="00607669" w:rsidRDefault="00FF170D" w:rsidP="00C73909">
            <w:pPr>
              <w:jc w:val="center"/>
              <w:rPr>
                <w:b/>
              </w:rPr>
            </w:pPr>
            <w:r w:rsidRPr="00607669">
              <w:rPr>
                <w:b/>
              </w:rPr>
              <w:t>Informace ke kombinované nebo distanční formě</w:t>
            </w:r>
          </w:p>
        </w:tc>
      </w:tr>
      <w:tr w:rsidR="00FF170D" w14:paraId="5AFE2F19" w14:textId="77777777" w:rsidTr="00C73909">
        <w:tc>
          <w:tcPr>
            <w:tcW w:w="4787" w:type="dxa"/>
            <w:gridSpan w:val="3"/>
            <w:tcBorders>
              <w:top w:val="single" w:sz="2" w:space="0" w:color="auto"/>
            </w:tcBorders>
            <w:shd w:val="clear" w:color="auto" w:fill="F7CAAC"/>
          </w:tcPr>
          <w:p w14:paraId="24C9361A"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562D46BB"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21FF521F" w14:textId="77777777" w:rsidR="00FF170D" w:rsidRPr="00607669" w:rsidRDefault="00FF170D" w:rsidP="00C73909">
            <w:pPr>
              <w:jc w:val="both"/>
              <w:rPr>
                <w:b/>
              </w:rPr>
            </w:pPr>
            <w:r w:rsidRPr="00607669">
              <w:rPr>
                <w:b/>
              </w:rPr>
              <w:t xml:space="preserve">hodin </w:t>
            </w:r>
          </w:p>
        </w:tc>
      </w:tr>
      <w:tr w:rsidR="00FF170D" w14:paraId="16689C3B" w14:textId="77777777" w:rsidTr="00C73909">
        <w:tc>
          <w:tcPr>
            <w:tcW w:w="9855" w:type="dxa"/>
            <w:gridSpan w:val="8"/>
            <w:shd w:val="clear" w:color="auto" w:fill="F7CAAC"/>
          </w:tcPr>
          <w:p w14:paraId="6461C8FE" w14:textId="77777777" w:rsidR="00FF170D" w:rsidRPr="00607669" w:rsidRDefault="00FF170D" w:rsidP="00C73909">
            <w:pPr>
              <w:jc w:val="both"/>
              <w:rPr>
                <w:b/>
              </w:rPr>
            </w:pPr>
            <w:r w:rsidRPr="00607669">
              <w:rPr>
                <w:b/>
              </w:rPr>
              <w:t>Informace o způsobu kontaktu s vyučujícím</w:t>
            </w:r>
          </w:p>
        </w:tc>
      </w:tr>
      <w:tr w:rsidR="00FF170D" w14:paraId="5D9385E2" w14:textId="77777777" w:rsidTr="00C73909">
        <w:trPr>
          <w:trHeight w:val="693"/>
        </w:trPr>
        <w:tc>
          <w:tcPr>
            <w:tcW w:w="9855" w:type="dxa"/>
            <w:gridSpan w:val="8"/>
          </w:tcPr>
          <w:p w14:paraId="463E42BF"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840989" w14:textId="77777777" w:rsidR="00FF170D" w:rsidRDefault="00FF170D" w:rsidP="00FF170D"/>
    <w:p w14:paraId="076ED631"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FC8F1AC" w14:textId="77777777" w:rsidTr="00C73909">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21BCE5F" w14:textId="77777777" w:rsidR="00FF170D" w:rsidRPr="00607669" w:rsidRDefault="00FF170D" w:rsidP="00C73909">
            <w:pPr>
              <w:jc w:val="both"/>
              <w:rPr>
                <w:b/>
              </w:rPr>
            </w:pPr>
            <w:r>
              <w:br w:type="page"/>
            </w:r>
            <w:r w:rsidRPr="00607669">
              <w:rPr>
                <w:b/>
                <w:sz w:val="28"/>
              </w:rPr>
              <w:t>B-III – Charakteristika studijního předmětu</w:t>
            </w:r>
          </w:p>
        </w:tc>
      </w:tr>
      <w:tr w:rsidR="00FF170D" w14:paraId="7E1867C0" w14:textId="77777777" w:rsidTr="00C73909">
        <w:tc>
          <w:tcPr>
            <w:tcW w:w="3086" w:type="dxa"/>
            <w:tcBorders>
              <w:top w:val="double" w:sz="4" w:space="0" w:color="auto"/>
            </w:tcBorders>
            <w:shd w:val="clear" w:color="auto" w:fill="F7CAAC"/>
          </w:tcPr>
          <w:p w14:paraId="1AEC2130" w14:textId="77777777" w:rsidR="00FF170D" w:rsidRDefault="00FF170D" w:rsidP="00C73909">
            <w:pPr>
              <w:jc w:val="both"/>
              <w:rPr>
                <w:b/>
              </w:rPr>
            </w:pPr>
            <w:r>
              <w:rPr>
                <w:b/>
              </w:rPr>
              <w:t>Název studijního předmětu</w:t>
            </w:r>
          </w:p>
        </w:tc>
        <w:tc>
          <w:tcPr>
            <w:tcW w:w="6769" w:type="dxa"/>
            <w:gridSpan w:val="7"/>
            <w:tcBorders>
              <w:top w:val="double" w:sz="4" w:space="0" w:color="auto"/>
            </w:tcBorders>
          </w:tcPr>
          <w:p w14:paraId="6FC1EFC6" w14:textId="77777777" w:rsidR="00FF170D" w:rsidRDefault="00FF170D" w:rsidP="00C73909">
            <w:pPr>
              <w:jc w:val="both"/>
            </w:pPr>
            <w:r>
              <w:t>Konverzace v němčině 2</w:t>
            </w:r>
          </w:p>
        </w:tc>
      </w:tr>
      <w:tr w:rsidR="00FF170D" w14:paraId="6FCE3C3E" w14:textId="77777777" w:rsidTr="00C73909">
        <w:trPr>
          <w:trHeight w:val="249"/>
        </w:trPr>
        <w:tc>
          <w:tcPr>
            <w:tcW w:w="3086" w:type="dxa"/>
            <w:shd w:val="clear" w:color="auto" w:fill="F7CAAC"/>
          </w:tcPr>
          <w:p w14:paraId="09513574" w14:textId="77777777" w:rsidR="00FF170D" w:rsidRPr="00607669" w:rsidRDefault="00FF170D" w:rsidP="00C73909">
            <w:pPr>
              <w:jc w:val="both"/>
              <w:rPr>
                <w:b/>
              </w:rPr>
            </w:pPr>
            <w:r w:rsidRPr="00607669">
              <w:rPr>
                <w:b/>
              </w:rPr>
              <w:t>Typ předmětu</w:t>
            </w:r>
          </w:p>
        </w:tc>
        <w:tc>
          <w:tcPr>
            <w:tcW w:w="3406" w:type="dxa"/>
            <w:gridSpan w:val="4"/>
          </w:tcPr>
          <w:p w14:paraId="0B7C4AA2" w14:textId="77777777" w:rsidR="00FF170D" w:rsidRPr="00607669" w:rsidRDefault="0090433A" w:rsidP="00C73909">
            <w:pPr>
              <w:jc w:val="both"/>
            </w:pPr>
            <w:r>
              <w:t>volitelný</w:t>
            </w:r>
            <w:r w:rsidRPr="00607669">
              <w:t xml:space="preserve"> „</w:t>
            </w:r>
            <w:r>
              <w:t>V</w:t>
            </w:r>
            <w:r w:rsidRPr="00607669">
              <w:t>“</w:t>
            </w:r>
          </w:p>
        </w:tc>
        <w:tc>
          <w:tcPr>
            <w:tcW w:w="2695" w:type="dxa"/>
            <w:gridSpan w:val="2"/>
            <w:shd w:val="clear" w:color="auto" w:fill="F7CAAC"/>
          </w:tcPr>
          <w:p w14:paraId="3A47D1C3" w14:textId="77777777" w:rsidR="00FF170D" w:rsidRDefault="00FF170D" w:rsidP="00C73909">
            <w:pPr>
              <w:jc w:val="both"/>
            </w:pPr>
            <w:r>
              <w:rPr>
                <w:b/>
              </w:rPr>
              <w:t>doporučený ročník / semestr</w:t>
            </w:r>
          </w:p>
        </w:tc>
        <w:tc>
          <w:tcPr>
            <w:tcW w:w="668" w:type="dxa"/>
          </w:tcPr>
          <w:p w14:paraId="7047066B" w14:textId="77777777" w:rsidR="00FF170D" w:rsidRDefault="00FF170D" w:rsidP="00C73909">
            <w:pPr>
              <w:jc w:val="both"/>
            </w:pPr>
            <w:r>
              <w:t>L</w:t>
            </w:r>
          </w:p>
        </w:tc>
      </w:tr>
      <w:tr w:rsidR="00FF170D" w14:paraId="40F96D91" w14:textId="77777777" w:rsidTr="00C73909">
        <w:tc>
          <w:tcPr>
            <w:tcW w:w="3086" w:type="dxa"/>
            <w:shd w:val="clear" w:color="auto" w:fill="F7CAAC"/>
          </w:tcPr>
          <w:p w14:paraId="55E9FCA6" w14:textId="77777777" w:rsidR="00FF170D" w:rsidRPr="00607669" w:rsidRDefault="00FF170D" w:rsidP="00C73909">
            <w:pPr>
              <w:jc w:val="both"/>
              <w:rPr>
                <w:b/>
              </w:rPr>
            </w:pPr>
            <w:r w:rsidRPr="00607669">
              <w:rPr>
                <w:b/>
              </w:rPr>
              <w:t>Rozsah studijního předmětu</w:t>
            </w:r>
          </w:p>
        </w:tc>
        <w:tc>
          <w:tcPr>
            <w:tcW w:w="1701" w:type="dxa"/>
            <w:gridSpan w:val="2"/>
          </w:tcPr>
          <w:p w14:paraId="0C8E5C53" w14:textId="77777777" w:rsidR="00FF170D" w:rsidRPr="00607669" w:rsidRDefault="00FF170D" w:rsidP="00C73909">
            <w:pPr>
              <w:jc w:val="both"/>
            </w:pPr>
            <w:r w:rsidRPr="00607669">
              <w:t>26s</w:t>
            </w:r>
          </w:p>
        </w:tc>
        <w:tc>
          <w:tcPr>
            <w:tcW w:w="889" w:type="dxa"/>
            <w:shd w:val="clear" w:color="auto" w:fill="F7CAAC"/>
          </w:tcPr>
          <w:p w14:paraId="4C78A4D5" w14:textId="77777777" w:rsidR="00FF170D" w:rsidRPr="00607669" w:rsidRDefault="00FF170D" w:rsidP="00C73909">
            <w:pPr>
              <w:jc w:val="both"/>
              <w:rPr>
                <w:b/>
              </w:rPr>
            </w:pPr>
            <w:r w:rsidRPr="00607669">
              <w:rPr>
                <w:b/>
              </w:rPr>
              <w:t xml:space="preserve">hod. </w:t>
            </w:r>
          </w:p>
        </w:tc>
        <w:tc>
          <w:tcPr>
            <w:tcW w:w="816" w:type="dxa"/>
          </w:tcPr>
          <w:p w14:paraId="4B58608F" w14:textId="77777777" w:rsidR="00FF170D" w:rsidRPr="00607669" w:rsidRDefault="00FF170D" w:rsidP="00C73909">
            <w:pPr>
              <w:jc w:val="both"/>
            </w:pPr>
            <w:r w:rsidRPr="00607669">
              <w:t>26</w:t>
            </w:r>
          </w:p>
        </w:tc>
        <w:tc>
          <w:tcPr>
            <w:tcW w:w="2156" w:type="dxa"/>
            <w:shd w:val="clear" w:color="auto" w:fill="F7CAAC"/>
          </w:tcPr>
          <w:p w14:paraId="187D3E58" w14:textId="77777777" w:rsidR="00FF170D" w:rsidRDefault="00FF170D" w:rsidP="00C73909">
            <w:pPr>
              <w:jc w:val="both"/>
              <w:rPr>
                <w:b/>
              </w:rPr>
            </w:pPr>
            <w:r>
              <w:rPr>
                <w:b/>
              </w:rPr>
              <w:t>kreditů</w:t>
            </w:r>
          </w:p>
        </w:tc>
        <w:tc>
          <w:tcPr>
            <w:tcW w:w="1207" w:type="dxa"/>
            <w:gridSpan w:val="2"/>
          </w:tcPr>
          <w:p w14:paraId="17CD7B21" w14:textId="77777777" w:rsidR="00FF170D" w:rsidRDefault="00FF170D" w:rsidP="00C73909">
            <w:pPr>
              <w:jc w:val="both"/>
            </w:pPr>
            <w:r>
              <w:t>3</w:t>
            </w:r>
          </w:p>
        </w:tc>
      </w:tr>
      <w:tr w:rsidR="00FF170D" w14:paraId="67FACDD9" w14:textId="77777777" w:rsidTr="00C73909">
        <w:tc>
          <w:tcPr>
            <w:tcW w:w="3086" w:type="dxa"/>
            <w:shd w:val="clear" w:color="auto" w:fill="F7CAAC"/>
          </w:tcPr>
          <w:p w14:paraId="3BED1F94" w14:textId="77777777" w:rsidR="00FF170D" w:rsidRPr="00607669" w:rsidRDefault="00FF170D" w:rsidP="00C73909">
            <w:pPr>
              <w:jc w:val="both"/>
              <w:rPr>
                <w:b/>
              </w:rPr>
            </w:pPr>
            <w:r w:rsidRPr="00607669">
              <w:rPr>
                <w:b/>
              </w:rPr>
              <w:t>Prerekvizity, korekvizity, ekvivalence</w:t>
            </w:r>
          </w:p>
        </w:tc>
        <w:tc>
          <w:tcPr>
            <w:tcW w:w="6769" w:type="dxa"/>
            <w:gridSpan w:val="7"/>
          </w:tcPr>
          <w:p w14:paraId="12E14AAF" w14:textId="77777777" w:rsidR="00FF170D" w:rsidRPr="00607669" w:rsidRDefault="00FF170D" w:rsidP="00C73909">
            <w:pPr>
              <w:jc w:val="both"/>
            </w:pPr>
          </w:p>
        </w:tc>
      </w:tr>
      <w:tr w:rsidR="00FF170D" w14:paraId="520D0189" w14:textId="77777777" w:rsidTr="00C73909">
        <w:tc>
          <w:tcPr>
            <w:tcW w:w="3086" w:type="dxa"/>
            <w:shd w:val="clear" w:color="auto" w:fill="F7CAAC"/>
          </w:tcPr>
          <w:p w14:paraId="1BB7F977" w14:textId="77777777" w:rsidR="00FF170D" w:rsidRPr="00607669" w:rsidRDefault="00FF170D" w:rsidP="00C73909">
            <w:pPr>
              <w:jc w:val="both"/>
              <w:rPr>
                <w:b/>
              </w:rPr>
            </w:pPr>
            <w:r w:rsidRPr="00607669">
              <w:rPr>
                <w:b/>
              </w:rPr>
              <w:t>Způsob ověření studijních výsledků</w:t>
            </w:r>
          </w:p>
        </w:tc>
        <w:tc>
          <w:tcPr>
            <w:tcW w:w="3406" w:type="dxa"/>
            <w:gridSpan w:val="4"/>
          </w:tcPr>
          <w:p w14:paraId="7BEA18D4" w14:textId="77777777" w:rsidR="00FF170D" w:rsidRPr="00607669" w:rsidRDefault="00FF170D" w:rsidP="00C73909">
            <w:pPr>
              <w:jc w:val="both"/>
            </w:pPr>
            <w:r w:rsidRPr="00607669">
              <w:t>klasifikovaný zápočet</w:t>
            </w:r>
          </w:p>
        </w:tc>
        <w:tc>
          <w:tcPr>
            <w:tcW w:w="2156" w:type="dxa"/>
            <w:shd w:val="clear" w:color="auto" w:fill="F7CAAC"/>
          </w:tcPr>
          <w:p w14:paraId="5EC76B9C" w14:textId="77777777" w:rsidR="00FF170D" w:rsidRDefault="00FF170D" w:rsidP="00C73909">
            <w:pPr>
              <w:jc w:val="both"/>
              <w:rPr>
                <w:b/>
              </w:rPr>
            </w:pPr>
            <w:r>
              <w:rPr>
                <w:b/>
              </w:rPr>
              <w:t>Forma výuky</w:t>
            </w:r>
          </w:p>
        </w:tc>
        <w:tc>
          <w:tcPr>
            <w:tcW w:w="1207" w:type="dxa"/>
            <w:gridSpan w:val="2"/>
          </w:tcPr>
          <w:p w14:paraId="23781D69" w14:textId="77777777" w:rsidR="00FF170D" w:rsidRDefault="00FF170D" w:rsidP="00C73909">
            <w:pPr>
              <w:jc w:val="both"/>
            </w:pPr>
            <w:r>
              <w:t>seminář</w:t>
            </w:r>
          </w:p>
        </w:tc>
      </w:tr>
      <w:tr w:rsidR="00FF170D" w14:paraId="35175E6B" w14:textId="77777777" w:rsidTr="00C73909">
        <w:tc>
          <w:tcPr>
            <w:tcW w:w="3086" w:type="dxa"/>
            <w:shd w:val="clear" w:color="auto" w:fill="F7CAAC"/>
          </w:tcPr>
          <w:p w14:paraId="5800CE0B" w14:textId="77777777"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14:paraId="31ED5DB4" w14:textId="77777777" w:rsidR="00FF170D" w:rsidRPr="00607669" w:rsidRDefault="00FF170D" w:rsidP="00C73909">
            <w:pPr>
              <w:jc w:val="both"/>
            </w:pPr>
            <w:r w:rsidRPr="00607669">
              <w:t>Způsob zakončení předmětu - klasifikovaný zápočet</w:t>
            </w:r>
          </w:p>
          <w:p w14:paraId="7A3096D5" w14:textId="77777777" w:rsidR="00FF170D" w:rsidRPr="00607669" w:rsidRDefault="00FF170D" w:rsidP="000C04F9">
            <w:pPr>
              <w:jc w:val="both"/>
            </w:pPr>
            <w:r w:rsidRPr="00607669">
              <w:t>Požadavky k</w:t>
            </w:r>
            <w:r w:rsidR="000C04F9">
              <w:t> </w:t>
            </w:r>
            <w:r w:rsidRPr="00607669">
              <w:t>zápočtu</w:t>
            </w:r>
            <w:r w:rsidR="000C04F9">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F170D" w14:paraId="4E5E91E5" w14:textId="77777777" w:rsidTr="00C73909">
        <w:trPr>
          <w:trHeight w:val="70"/>
        </w:trPr>
        <w:tc>
          <w:tcPr>
            <w:tcW w:w="9855" w:type="dxa"/>
            <w:gridSpan w:val="8"/>
            <w:tcBorders>
              <w:top w:val="nil"/>
            </w:tcBorders>
          </w:tcPr>
          <w:p w14:paraId="5C8DFE38" w14:textId="77777777" w:rsidR="00FF170D" w:rsidRPr="004E1CB1" w:rsidRDefault="00FF170D" w:rsidP="00C73909">
            <w:pPr>
              <w:jc w:val="both"/>
              <w:rPr>
                <w:sz w:val="16"/>
              </w:rPr>
            </w:pPr>
          </w:p>
        </w:tc>
      </w:tr>
      <w:tr w:rsidR="00FF170D" w14:paraId="3794DDA0" w14:textId="77777777" w:rsidTr="00C73909">
        <w:trPr>
          <w:trHeight w:val="197"/>
        </w:trPr>
        <w:tc>
          <w:tcPr>
            <w:tcW w:w="3086" w:type="dxa"/>
            <w:tcBorders>
              <w:top w:val="nil"/>
            </w:tcBorders>
            <w:shd w:val="clear" w:color="auto" w:fill="F7CAAC"/>
          </w:tcPr>
          <w:p w14:paraId="1D0FD915" w14:textId="77777777" w:rsidR="00FF170D" w:rsidRPr="00607669" w:rsidRDefault="00FF170D" w:rsidP="00C73909">
            <w:pPr>
              <w:jc w:val="both"/>
              <w:rPr>
                <w:b/>
              </w:rPr>
            </w:pPr>
            <w:r w:rsidRPr="00607669">
              <w:rPr>
                <w:b/>
              </w:rPr>
              <w:t>Garant předmětu</w:t>
            </w:r>
          </w:p>
        </w:tc>
        <w:tc>
          <w:tcPr>
            <w:tcW w:w="6769" w:type="dxa"/>
            <w:gridSpan w:val="7"/>
            <w:tcBorders>
              <w:top w:val="nil"/>
            </w:tcBorders>
          </w:tcPr>
          <w:p w14:paraId="0407BAC6" w14:textId="77777777" w:rsidR="00FF170D" w:rsidRPr="00607669" w:rsidRDefault="00FF170D" w:rsidP="00C73909">
            <w:pPr>
              <w:jc w:val="both"/>
            </w:pPr>
            <w:r w:rsidRPr="00607669">
              <w:t>Mgr. Věra Kozáková, Ph.D.</w:t>
            </w:r>
          </w:p>
        </w:tc>
      </w:tr>
      <w:tr w:rsidR="00FF170D" w14:paraId="3AB47D1A" w14:textId="77777777" w:rsidTr="00C73909">
        <w:trPr>
          <w:trHeight w:val="243"/>
        </w:trPr>
        <w:tc>
          <w:tcPr>
            <w:tcW w:w="3086" w:type="dxa"/>
            <w:tcBorders>
              <w:top w:val="nil"/>
            </w:tcBorders>
            <w:shd w:val="clear" w:color="auto" w:fill="F7CAAC"/>
          </w:tcPr>
          <w:p w14:paraId="65071698" w14:textId="77777777"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14:paraId="5BFAAC65" w14:textId="77777777"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7B24F29F" w14:textId="77777777" w:rsidTr="00C73909">
        <w:tc>
          <w:tcPr>
            <w:tcW w:w="3086" w:type="dxa"/>
            <w:shd w:val="clear" w:color="auto" w:fill="F7CAAC"/>
          </w:tcPr>
          <w:p w14:paraId="39302331" w14:textId="77777777" w:rsidR="00FF170D" w:rsidRPr="00607669" w:rsidRDefault="00FF170D" w:rsidP="00C73909">
            <w:pPr>
              <w:jc w:val="both"/>
              <w:rPr>
                <w:b/>
              </w:rPr>
            </w:pPr>
            <w:r w:rsidRPr="00607669">
              <w:rPr>
                <w:b/>
              </w:rPr>
              <w:t>Vyučující</w:t>
            </w:r>
          </w:p>
        </w:tc>
        <w:tc>
          <w:tcPr>
            <w:tcW w:w="6769" w:type="dxa"/>
            <w:gridSpan w:val="7"/>
            <w:tcBorders>
              <w:bottom w:val="nil"/>
            </w:tcBorders>
          </w:tcPr>
          <w:p w14:paraId="06C2D2FD" w14:textId="62846BDB" w:rsidR="00FF170D" w:rsidRPr="00607669" w:rsidRDefault="00FF170D" w:rsidP="00C73909">
            <w:pPr>
              <w:jc w:val="both"/>
            </w:pPr>
            <w:r w:rsidRPr="00607669">
              <w:t>Mgr. Věra Kozáková, Ph.D.</w:t>
            </w:r>
            <w:r w:rsidRPr="008271D7">
              <w:t xml:space="preserve"> – </w:t>
            </w:r>
            <w:r w:rsidR="00DA1A52">
              <w:t>vedení seminářů</w:t>
            </w:r>
            <w:r>
              <w:t xml:space="preserve"> (100%)</w:t>
            </w:r>
          </w:p>
        </w:tc>
      </w:tr>
      <w:tr w:rsidR="00FF170D" w14:paraId="73C15C33" w14:textId="77777777" w:rsidTr="00C73909">
        <w:trPr>
          <w:trHeight w:val="176"/>
        </w:trPr>
        <w:tc>
          <w:tcPr>
            <w:tcW w:w="9855" w:type="dxa"/>
            <w:gridSpan w:val="8"/>
            <w:tcBorders>
              <w:top w:val="nil"/>
            </w:tcBorders>
          </w:tcPr>
          <w:p w14:paraId="537CBF3D" w14:textId="77777777" w:rsidR="00FF170D" w:rsidRPr="00607669" w:rsidRDefault="00FF170D" w:rsidP="00C73909">
            <w:pPr>
              <w:jc w:val="both"/>
            </w:pPr>
          </w:p>
        </w:tc>
      </w:tr>
      <w:tr w:rsidR="00FF170D" w14:paraId="4CADD35D" w14:textId="77777777" w:rsidTr="00C73909">
        <w:tc>
          <w:tcPr>
            <w:tcW w:w="3086" w:type="dxa"/>
            <w:shd w:val="clear" w:color="auto" w:fill="F7CAAC"/>
          </w:tcPr>
          <w:p w14:paraId="5BFB16F3" w14:textId="77777777" w:rsidR="00FF170D" w:rsidRPr="00607669" w:rsidRDefault="00FF170D" w:rsidP="00C73909">
            <w:pPr>
              <w:jc w:val="both"/>
              <w:rPr>
                <w:b/>
              </w:rPr>
            </w:pPr>
            <w:r w:rsidRPr="00607669">
              <w:rPr>
                <w:b/>
              </w:rPr>
              <w:t>Stručná anotace předmětu</w:t>
            </w:r>
          </w:p>
        </w:tc>
        <w:tc>
          <w:tcPr>
            <w:tcW w:w="6769" w:type="dxa"/>
            <w:gridSpan w:val="7"/>
            <w:tcBorders>
              <w:bottom w:val="nil"/>
            </w:tcBorders>
          </w:tcPr>
          <w:p w14:paraId="4AAC3D05" w14:textId="77777777" w:rsidR="00FF170D" w:rsidRPr="00607669" w:rsidRDefault="00FF170D" w:rsidP="00C73909">
            <w:pPr>
              <w:jc w:val="both"/>
            </w:pPr>
          </w:p>
        </w:tc>
      </w:tr>
      <w:tr w:rsidR="00FF170D" w14:paraId="245D2333" w14:textId="77777777" w:rsidTr="00C73909">
        <w:trPr>
          <w:trHeight w:val="3938"/>
        </w:trPr>
        <w:tc>
          <w:tcPr>
            <w:tcW w:w="9855" w:type="dxa"/>
            <w:gridSpan w:val="8"/>
            <w:tcBorders>
              <w:top w:val="nil"/>
              <w:bottom w:val="single" w:sz="12" w:space="0" w:color="auto"/>
            </w:tcBorders>
          </w:tcPr>
          <w:p w14:paraId="43927BDD" w14:textId="77777777" w:rsidR="00FF170D" w:rsidRDefault="00FF170D" w:rsidP="00C73909">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45972619" w14:textId="70F323F0" w:rsidR="00FF170D" w:rsidRPr="00607669" w:rsidRDefault="00FF170D" w:rsidP="004C36BE">
            <w:pPr>
              <w:pStyle w:val="Odstavecseseznamem"/>
              <w:numPr>
                <w:ilvl w:val="0"/>
                <w:numId w:val="7"/>
              </w:numPr>
              <w:ind w:left="247" w:hanging="284"/>
              <w:jc w:val="both"/>
            </w:pPr>
            <w:r w:rsidRPr="00607669">
              <w:t>Schopnost popsat svou životosprávu a své sportovní aktivity</w:t>
            </w:r>
            <w:r w:rsidR="00DA1A52">
              <w:t>.</w:t>
            </w:r>
          </w:p>
          <w:p w14:paraId="529D6D24" w14:textId="326C1E9D" w:rsidR="00FF170D" w:rsidRPr="00607669" w:rsidRDefault="00FF170D" w:rsidP="004C36BE">
            <w:pPr>
              <w:pStyle w:val="Odstavecseseznamem"/>
              <w:numPr>
                <w:ilvl w:val="0"/>
                <w:numId w:val="7"/>
              </w:numPr>
              <w:ind w:left="247" w:hanging="284"/>
              <w:jc w:val="both"/>
            </w:pPr>
            <w:r w:rsidRPr="00607669">
              <w:t>Rozhovory o práci</w:t>
            </w:r>
            <w:r w:rsidR="00DA1A52">
              <w:t>.</w:t>
            </w:r>
          </w:p>
          <w:p w14:paraId="7C70D2AB" w14:textId="2B69DCA6" w:rsidR="00FF170D" w:rsidRPr="00607669" w:rsidRDefault="00FF170D" w:rsidP="004C36BE">
            <w:pPr>
              <w:pStyle w:val="Odstavecseseznamem"/>
              <w:numPr>
                <w:ilvl w:val="0"/>
                <w:numId w:val="7"/>
              </w:numPr>
              <w:ind w:left="247" w:hanging="284"/>
              <w:jc w:val="both"/>
            </w:pPr>
            <w:r w:rsidRPr="00607669">
              <w:t>Komunikace o různých možnostech podnikání</w:t>
            </w:r>
            <w:r w:rsidR="00DA1A52">
              <w:t>.</w:t>
            </w:r>
          </w:p>
          <w:p w14:paraId="0F4EED19" w14:textId="7DE9A26A" w:rsidR="00FF170D" w:rsidRPr="00607669" w:rsidRDefault="00FF170D" w:rsidP="004C36BE">
            <w:pPr>
              <w:pStyle w:val="Odstavecseseznamem"/>
              <w:numPr>
                <w:ilvl w:val="0"/>
                <w:numId w:val="7"/>
              </w:numPr>
              <w:ind w:left="247" w:hanging="284"/>
              <w:jc w:val="both"/>
            </w:pPr>
            <w:r w:rsidRPr="00607669">
              <w:t>Nákupy potravin</w:t>
            </w:r>
            <w:r w:rsidR="00DA1A52">
              <w:t>.</w:t>
            </w:r>
          </w:p>
          <w:p w14:paraId="61EA9F0A" w14:textId="555977B5" w:rsidR="00FF170D" w:rsidRPr="00607669" w:rsidRDefault="00FF170D" w:rsidP="004C36BE">
            <w:pPr>
              <w:pStyle w:val="Odstavecseseznamem"/>
              <w:numPr>
                <w:ilvl w:val="0"/>
                <w:numId w:val="7"/>
              </w:numPr>
              <w:ind w:left="247" w:hanging="284"/>
              <w:jc w:val="both"/>
            </w:pPr>
            <w:r w:rsidRPr="00607669">
              <w:t>Nakupování v</w:t>
            </w:r>
            <w:r w:rsidR="00DA1A52">
              <w:t> </w:t>
            </w:r>
            <w:r w:rsidRPr="00607669">
              <w:t>supermarketu</w:t>
            </w:r>
            <w:r w:rsidR="00DA1A52">
              <w:t>.</w:t>
            </w:r>
          </w:p>
          <w:p w14:paraId="00E41D00" w14:textId="424EDF37" w:rsidR="00FF170D" w:rsidRPr="00607669" w:rsidRDefault="00FF170D" w:rsidP="004C36BE">
            <w:pPr>
              <w:pStyle w:val="Odstavecseseznamem"/>
              <w:numPr>
                <w:ilvl w:val="0"/>
                <w:numId w:val="7"/>
              </w:numPr>
              <w:ind w:left="247" w:hanging="284"/>
              <w:jc w:val="both"/>
            </w:pPr>
            <w:r w:rsidRPr="00607669">
              <w:t>Popsat měsíční výdaje, hovořit o svých finančních problémech</w:t>
            </w:r>
            <w:r w:rsidR="00DA1A52">
              <w:t>.</w:t>
            </w:r>
          </w:p>
          <w:p w14:paraId="4A393EB9" w14:textId="2E0AA493" w:rsidR="00FF170D" w:rsidRPr="00607669" w:rsidRDefault="00FF170D" w:rsidP="004C36BE">
            <w:pPr>
              <w:pStyle w:val="Odstavecseseznamem"/>
              <w:numPr>
                <w:ilvl w:val="0"/>
                <w:numId w:val="7"/>
              </w:numPr>
              <w:ind w:left="247" w:hanging="284"/>
              <w:jc w:val="both"/>
            </w:pPr>
            <w:r w:rsidRPr="00607669">
              <w:t>Informovat se na zimní ubytování v</w:t>
            </w:r>
            <w:r w:rsidR="00DA1A52">
              <w:t> </w:t>
            </w:r>
            <w:r w:rsidRPr="00607669">
              <w:t>Alpách</w:t>
            </w:r>
            <w:r w:rsidR="00DA1A52">
              <w:t>.</w:t>
            </w:r>
          </w:p>
          <w:p w14:paraId="1128221E" w14:textId="7EE4B9D1" w:rsidR="00FF170D" w:rsidRPr="00607669" w:rsidRDefault="00FF170D" w:rsidP="004C36BE">
            <w:pPr>
              <w:pStyle w:val="Odstavecseseznamem"/>
              <w:numPr>
                <w:ilvl w:val="0"/>
                <w:numId w:val="7"/>
              </w:numPr>
              <w:ind w:left="247" w:hanging="284"/>
              <w:jc w:val="both"/>
            </w:pPr>
            <w:r w:rsidRPr="00607669">
              <w:t>Umět popsat zimní dovolenou</w:t>
            </w:r>
            <w:r w:rsidR="00DA1A52">
              <w:t>.</w:t>
            </w:r>
          </w:p>
          <w:p w14:paraId="4BB18ED9" w14:textId="3C3F0BE6" w:rsidR="00FF170D" w:rsidRPr="00607669" w:rsidRDefault="00FF170D" w:rsidP="004C36BE">
            <w:pPr>
              <w:pStyle w:val="Odstavecseseznamem"/>
              <w:numPr>
                <w:ilvl w:val="0"/>
                <w:numId w:val="7"/>
              </w:numPr>
              <w:ind w:left="247" w:hanging="284"/>
              <w:jc w:val="both"/>
            </w:pPr>
            <w:r w:rsidRPr="00607669">
              <w:t>Perfektum vybraných slabých a silných sloves</w:t>
            </w:r>
            <w:r w:rsidR="00DA1A52">
              <w:t>.</w:t>
            </w:r>
          </w:p>
          <w:p w14:paraId="75C1EC47" w14:textId="7040EDD3" w:rsidR="00FF170D" w:rsidRPr="00607669" w:rsidRDefault="00FF170D" w:rsidP="004C36BE">
            <w:pPr>
              <w:pStyle w:val="Odstavecseseznamem"/>
              <w:numPr>
                <w:ilvl w:val="0"/>
                <w:numId w:val="7"/>
              </w:numPr>
              <w:ind w:left="247" w:hanging="284"/>
              <w:jc w:val="both"/>
            </w:pPr>
            <w:r w:rsidRPr="00607669">
              <w:t>Slovosled věty vedlejší</w:t>
            </w:r>
            <w:r w:rsidR="00DA1A52">
              <w:t>.</w:t>
            </w:r>
          </w:p>
          <w:p w14:paraId="2B924AA4" w14:textId="71696E81" w:rsidR="00FF170D" w:rsidRPr="00607669" w:rsidRDefault="00FF170D" w:rsidP="004C36BE">
            <w:pPr>
              <w:pStyle w:val="Odstavecseseznamem"/>
              <w:numPr>
                <w:ilvl w:val="0"/>
                <w:numId w:val="7"/>
              </w:numPr>
              <w:ind w:left="247" w:hanging="284"/>
              <w:jc w:val="both"/>
            </w:pPr>
            <w:r w:rsidRPr="00607669">
              <w:t>Préteritum vybraných slabých a silných sloves</w:t>
            </w:r>
            <w:r w:rsidR="00DA1A52">
              <w:t>.</w:t>
            </w:r>
          </w:p>
          <w:p w14:paraId="26465051" w14:textId="072C07D9" w:rsidR="00FF170D" w:rsidRPr="00607669" w:rsidRDefault="00FF170D" w:rsidP="004C36BE">
            <w:pPr>
              <w:pStyle w:val="Odstavecseseznamem"/>
              <w:numPr>
                <w:ilvl w:val="0"/>
                <w:numId w:val="7"/>
              </w:numPr>
              <w:ind w:left="247" w:hanging="284"/>
              <w:jc w:val="both"/>
            </w:pPr>
            <w:r w:rsidRPr="00607669">
              <w:t>Údaje míry, hmotnosti a množství</w:t>
            </w:r>
            <w:r w:rsidR="00DA1A52">
              <w:t>.</w:t>
            </w:r>
          </w:p>
          <w:p w14:paraId="72840BFD" w14:textId="5324C201" w:rsidR="00FF170D" w:rsidRPr="00607669" w:rsidRDefault="00FF170D" w:rsidP="004C36BE">
            <w:pPr>
              <w:pStyle w:val="Odstavecseseznamem"/>
              <w:numPr>
                <w:ilvl w:val="0"/>
                <w:numId w:val="7"/>
              </w:numPr>
              <w:ind w:left="247" w:hanging="284"/>
              <w:jc w:val="both"/>
            </w:pPr>
            <w:r w:rsidRPr="00607669">
              <w:t>Vazby sloves, zájmenná příslovce</w:t>
            </w:r>
            <w:r w:rsidR="00DA1A52">
              <w:t>.</w:t>
            </w:r>
          </w:p>
          <w:p w14:paraId="4ECCDD93" w14:textId="2349E03B" w:rsidR="00FF170D" w:rsidRPr="00607669" w:rsidRDefault="00FF170D" w:rsidP="004C36BE">
            <w:pPr>
              <w:pStyle w:val="Odstavecseseznamem"/>
              <w:numPr>
                <w:ilvl w:val="0"/>
                <w:numId w:val="7"/>
              </w:numPr>
              <w:ind w:left="247" w:hanging="284"/>
              <w:jc w:val="both"/>
            </w:pPr>
            <w:r w:rsidRPr="00607669">
              <w:t>Prezentace</w:t>
            </w:r>
            <w:r w:rsidR="00DA1A52">
              <w:t>.</w:t>
            </w:r>
          </w:p>
        </w:tc>
      </w:tr>
      <w:tr w:rsidR="00FF170D" w14:paraId="58140BC0" w14:textId="77777777" w:rsidTr="00C73909">
        <w:trPr>
          <w:trHeight w:val="265"/>
        </w:trPr>
        <w:tc>
          <w:tcPr>
            <w:tcW w:w="3653" w:type="dxa"/>
            <w:gridSpan w:val="2"/>
            <w:tcBorders>
              <w:top w:val="nil"/>
            </w:tcBorders>
            <w:shd w:val="clear" w:color="auto" w:fill="F7CAAC"/>
          </w:tcPr>
          <w:p w14:paraId="241C2A5B" w14:textId="77777777"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14:paraId="67919BD4" w14:textId="77777777" w:rsidR="00FF170D" w:rsidRPr="00607669" w:rsidRDefault="00FF170D" w:rsidP="00C73909">
            <w:pPr>
              <w:jc w:val="both"/>
            </w:pPr>
          </w:p>
        </w:tc>
      </w:tr>
      <w:tr w:rsidR="00FF170D" w14:paraId="52314C7D" w14:textId="77777777" w:rsidTr="00C73909">
        <w:trPr>
          <w:trHeight w:val="1497"/>
        </w:trPr>
        <w:tc>
          <w:tcPr>
            <w:tcW w:w="9855" w:type="dxa"/>
            <w:gridSpan w:val="8"/>
            <w:tcBorders>
              <w:top w:val="nil"/>
            </w:tcBorders>
          </w:tcPr>
          <w:p w14:paraId="1413A8A2" w14:textId="77777777" w:rsidR="00FF170D" w:rsidRPr="00607669" w:rsidRDefault="00FF170D" w:rsidP="00C73909">
            <w:pPr>
              <w:jc w:val="both"/>
              <w:rPr>
                <w:b/>
              </w:rPr>
            </w:pPr>
            <w:r w:rsidRPr="00607669">
              <w:rPr>
                <w:b/>
              </w:rPr>
              <w:t>Povinná literatura</w:t>
            </w:r>
          </w:p>
          <w:p w14:paraId="51390732" w14:textId="77777777" w:rsidR="00FF170D" w:rsidRPr="00607669" w:rsidRDefault="00FF170D" w:rsidP="00C73909">
            <w:pPr>
              <w:jc w:val="both"/>
            </w:pPr>
            <w:r w:rsidRPr="00607669">
              <w:t xml:space="preserve">HÖPPNEROVÁ, V. </w:t>
            </w:r>
            <w:r w:rsidRPr="00607669">
              <w:rPr>
                <w:i/>
              </w:rPr>
              <w:t xml:space="preserve">Němčina pro jazykové školy nově 1. </w:t>
            </w:r>
            <w:r w:rsidRPr="00607669">
              <w:t>1. vyd. Plzeň: Fraus, 2010, 232 s. ISBN 978-80-7238-912-4.</w:t>
            </w:r>
          </w:p>
          <w:p w14:paraId="13D5F9C9" w14:textId="77777777" w:rsidR="00FF170D" w:rsidRPr="00607669" w:rsidRDefault="00FF170D" w:rsidP="00C73909">
            <w:pPr>
              <w:jc w:val="both"/>
              <w:rPr>
                <w:i/>
              </w:rPr>
            </w:pPr>
            <w:r w:rsidRPr="00607669">
              <w:t xml:space="preserve">HÖPPNEROVÁ, V. </w:t>
            </w:r>
            <w:r w:rsidRPr="00607669">
              <w:rPr>
                <w:i/>
              </w:rPr>
              <w:t xml:space="preserve">Němčina pro jazykové školy nově 2. </w:t>
            </w:r>
            <w:r w:rsidRPr="00607669">
              <w:t>1. vyd. Plzeň: Fraus, 2010, 232 s. ISBN 978-80-7238-958-2.</w:t>
            </w:r>
          </w:p>
          <w:p w14:paraId="12DC47B9" w14:textId="77777777" w:rsidR="00FF170D" w:rsidRPr="00607669" w:rsidRDefault="00FF170D" w:rsidP="00C73909">
            <w:pPr>
              <w:jc w:val="both"/>
              <w:rPr>
                <w:b/>
              </w:rPr>
            </w:pPr>
            <w:r w:rsidRPr="00607669">
              <w:rPr>
                <w:b/>
              </w:rPr>
              <w:t>Doporučená literatura</w:t>
            </w:r>
          </w:p>
          <w:p w14:paraId="27B8446C" w14:textId="77777777" w:rsidR="00FF170D" w:rsidRPr="00607669" w:rsidRDefault="00FF170D" w:rsidP="00C73909">
            <w:pPr>
              <w:jc w:val="both"/>
              <w:rPr>
                <w:b/>
              </w:rPr>
            </w:pPr>
            <w:r w:rsidRPr="00607669">
              <w:t xml:space="preserve">MICHŇOVÁ, I. </w:t>
            </w:r>
            <w:r w:rsidRPr="00607669">
              <w:rPr>
                <w:i/>
              </w:rPr>
              <w:t>Deutsch im Beruf.</w:t>
            </w:r>
            <w:r w:rsidRPr="00607669">
              <w:t xml:space="preserve"> 1. vyd. Praha: Grada, 2008, 128 s. ISBN 978-80-247-2408-9.</w:t>
            </w:r>
          </w:p>
          <w:p w14:paraId="6325B042" w14:textId="77777777" w:rsidR="00FF170D" w:rsidRPr="00607669" w:rsidRDefault="00FF170D" w:rsidP="00C73909">
            <w:pPr>
              <w:jc w:val="both"/>
            </w:pPr>
            <w:r w:rsidRPr="00607669">
              <w:t xml:space="preserve">KRENN, W., PUCHTA, H. </w:t>
            </w:r>
            <w:r w:rsidRPr="00607669">
              <w:rPr>
                <w:i/>
              </w:rPr>
              <w:t>Motive</w:t>
            </w:r>
            <w:r w:rsidRPr="00607669">
              <w:t>. München: Hueber Verlag, 2016, 260 s. ISBN 978-3-19-001878-9.</w:t>
            </w:r>
          </w:p>
          <w:p w14:paraId="37E7C9B1" w14:textId="77777777" w:rsidR="00FF170D" w:rsidRPr="00607669" w:rsidRDefault="00FF170D" w:rsidP="00C73909">
            <w:pPr>
              <w:jc w:val="both"/>
            </w:pPr>
            <w:r w:rsidRPr="00607669">
              <w:t xml:space="preserve">Doplňující materiály: </w:t>
            </w:r>
            <w:hyperlink r:id="rId44" w:history="1">
              <w:r w:rsidRPr="00607669">
                <w:rPr>
                  <w:rStyle w:val="Hypertextovodkaz"/>
                </w:rPr>
                <w:t>https://www.hueber.de/seite/pg_lehren_unterrichtsplan_mot</w:t>
              </w:r>
            </w:hyperlink>
            <w:r w:rsidR="001D49FD">
              <w:rPr>
                <w:rStyle w:val="Hypertextovodkaz"/>
              </w:rPr>
              <w:t xml:space="preserve">; </w:t>
            </w:r>
            <w:hyperlink r:id="rId45" w:history="1">
              <w:r w:rsidR="001D49FD" w:rsidRPr="00607669">
                <w:rPr>
                  <w:rStyle w:val="Hypertextovodkaz"/>
                </w:rPr>
                <w:t>http://www.deutschunddeutlich.de/</w:t>
              </w:r>
            </w:hyperlink>
            <w:r w:rsidR="001D49FD">
              <w:rPr>
                <w:rStyle w:val="Hypertextovodkaz"/>
              </w:rPr>
              <w:t xml:space="preserve">; </w:t>
            </w:r>
            <w:hyperlink r:id="rId46" w:history="1">
              <w:r w:rsidRPr="00607669">
                <w:rPr>
                  <w:rStyle w:val="Hypertextovodkaz"/>
                </w:rPr>
                <w:t>https://www.schubert-verlag.de/aufgaben/arbeitsblaetter_a1_z/a1_arbeitsblaetter_index_z.htm</w:t>
              </w:r>
            </w:hyperlink>
          </w:p>
        </w:tc>
      </w:tr>
      <w:tr w:rsidR="00FF170D" w14:paraId="47A6741C"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50324C" w14:textId="77777777" w:rsidR="00FF170D" w:rsidRPr="00607669" w:rsidRDefault="00FF170D" w:rsidP="00C73909">
            <w:pPr>
              <w:jc w:val="center"/>
              <w:rPr>
                <w:b/>
              </w:rPr>
            </w:pPr>
            <w:r w:rsidRPr="00607669">
              <w:rPr>
                <w:b/>
              </w:rPr>
              <w:t>Informace ke kombinované nebo distanční formě</w:t>
            </w:r>
          </w:p>
        </w:tc>
      </w:tr>
      <w:tr w:rsidR="00FF170D" w14:paraId="62DC35F1" w14:textId="77777777" w:rsidTr="00C73909">
        <w:tc>
          <w:tcPr>
            <w:tcW w:w="4787" w:type="dxa"/>
            <w:gridSpan w:val="3"/>
            <w:tcBorders>
              <w:top w:val="single" w:sz="2" w:space="0" w:color="auto"/>
            </w:tcBorders>
            <w:shd w:val="clear" w:color="auto" w:fill="F7CAAC"/>
          </w:tcPr>
          <w:p w14:paraId="57C14298" w14:textId="77777777" w:rsidR="00FF170D" w:rsidRPr="00607669" w:rsidRDefault="00FF170D" w:rsidP="00C73909">
            <w:pPr>
              <w:jc w:val="both"/>
            </w:pPr>
            <w:r w:rsidRPr="00607669">
              <w:rPr>
                <w:b/>
              </w:rPr>
              <w:t>Rozsah konzultací (soustředění)</w:t>
            </w:r>
          </w:p>
        </w:tc>
        <w:tc>
          <w:tcPr>
            <w:tcW w:w="889" w:type="dxa"/>
            <w:tcBorders>
              <w:top w:val="single" w:sz="2" w:space="0" w:color="auto"/>
            </w:tcBorders>
          </w:tcPr>
          <w:p w14:paraId="2C2494B1" w14:textId="77777777" w:rsidR="00FF170D" w:rsidRPr="00607669" w:rsidRDefault="00FF170D" w:rsidP="00C73909">
            <w:pPr>
              <w:jc w:val="both"/>
            </w:pPr>
          </w:p>
        </w:tc>
        <w:tc>
          <w:tcPr>
            <w:tcW w:w="4179" w:type="dxa"/>
            <w:gridSpan w:val="4"/>
            <w:tcBorders>
              <w:top w:val="single" w:sz="2" w:space="0" w:color="auto"/>
            </w:tcBorders>
            <w:shd w:val="clear" w:color="auto" w:fill="F7CAAC"/>
          </w:tcPr>
          <w:p w14:paraId="12690B1E" w14:textId="77777777" w:rsidR="00FF170D" w:rsidRPr="00607669" w:rsidRDefault="00FF170D" w:rsidP="00C73909">
            <w:pPr>
              <w:jc w:val="both"/>
              <w:rPr>
                <w:b/>
              </w:rPr>
            </w:pPr>
            <w:r w:rsidRPr="00607669">
              <w:rPr>
                <w:b/>
              </w:rPr>
              <w:t xml:space="preserve">hodin </w:t>
            </w:r>
          </w:p>
        </w:tc>
      </w:tr>
      <w:tr w:rsidR="00FF170D" w14:paraId="02926C95" w14:textId="77777777" w:rsidTr="00C73909">
        <w:tc>
          <w:tcPr>
            <w:tcW w:w="9855" w:type="dxa"/>
            <w:gridSpan w:val="8"/>
            <w:shd w:val="clear" w:color="auto" w:fill="F7CAAC"/>
          </w:tcPr>
          <w:p w14:paraId="350E59A9" w14:textId="77777777" w:rsidR="00FF170D" w:rsidRPr="00607669" w:rsidRDefault="00FF170D" w:rsidP="00C73909">
            <w:pPr>
              <w:jc w:val="both"/>
              <w:rPr>
                <w:b/>
              </w:rPr>
            </w:pPr>
            <w:r w:rsidRPr="00607669">
              <w:rPr>
                <w:b/>
              </w:rPr>
              <w:t>Informace o způsobu kontaktu s vyučujícím</w:t>
            </w:r>
          </w:p>
        </w:tc>
      </w:tr>
      <w:tr w:rsidR="00FF170D" w14:paraId="5E498F95" w14:textId="77777777" w:rsidTr="00FF170D">
        <w:trPr>
          <w:trHeight w:val="711"/>
        </w:trPr>
        <w:tc>
          <w:tcPr>
            <w:tcW w:w="9855" w:type="dxa"/>
            <w:gridSpan w:val="8"/>
          </w:tcPr>
          <w:p w14:paraId="465C4ED8" w14:textId="77777777"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16332D" w14:textId="77777777" w:rsidR="00FF170D" w:rsidRDefault="00FF170D" w:rsidP="00FF170D"/>
    <w:p w14:paraId="39B61C57"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135C1B7" w14:textId="77777777" w:rsidTr="00C73909">
        <w:tc>
          <w:tcPr>
            <w:tcW w:w="9855" w:type="dxa"/>
            <w:gridSpan w:val="8"/>
            <w:tcBorders>
              <w:bottom w:val="double" w:sz="4" w:space="0" w:color="auto"/>
            </w:tcBorders>
            <w:shd w:val="clear" w:color="auto" w:fill="BDD6EE"/>
          </w:tcPr>
          <w:p w14:paraId="1A6A0B07" w14:textId="77777777" w:rsidR="00FF170D" w:rsidRDefault="00FF170D" w:rsidP="00C73909">
            <w:pPr>
              <w:jc w:val="both"/>
              <w:rPr>
                <w:b/>
                <w:sz w:val="28"/>
              </w:rPr>
            </w:pPr>
            <w:r>
              <w:br w:type="page"/>
            </w:r>
            <w:r>
              <w:rPr>
                <w:b/>
                <w:sz w:val="28"/>
              </w:rPr>
              <w:t>B-III – Charakteristika studijního předmětu</w:t>
            </w:r>
          </w:p>
        </w:tc>
      </w:tr>
      <w:tr w:rsidR="00FF170D" w14:paraId="2D55E5BD" w14:textId="77777777" w:rsidTr="00C73909">
        <w:tc>
          <w:tcPr>
            <w:tcW w:w="3086" w:type="dxa"/>
            <w:tcBorders>
              <w:top w:val="double" w:sz="4" w:space="0" w:color="auto"/>
            </w:tcBorders>
            <w:shd w:val="clear" w:color="auto" w:fill="F7CAAC"/>
          </w:tcPr>
          <w:p w14:paraId="36556FD5" w14:textId="77777777"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14:paraId="06B01D04" w14:textId="77777777" w:rsidR="00FF170D" w:rsidRPr="00890483" w:rsidRDefault="00FF170D" w:rsidP="00C73909">
            <w:pPr>
              <w:jc w:val="both"/>
            </w:pPr>
            <w:r w:rsidRPr="00890483">
              <w:t>Korespondence v angličtině</w:t>
            </w:r>
          </w:p>
        </w:tc>
      </w:tr>
      <w:tr w:rsidR="00FF170D" w14:paraId="60FDCF8B" w14:textId="77777777" w:rsidTr="00C73909">
        <w:trPr>
          <w:trHeight w:val="249"/>
        </w:trPr>
        <w:tc>
          <w:tcPr>
            <w:tcW w:w="3086" w:type="dxa"/>
            <w:shd w:val="clear" w:color="auto" w:fill="F7CAAC"/>
          </w:tcPr>
          <w:p w14:paraId="535B61D8" w14:textId="77777777" w:rsidR="00FF170D" w:rsidRPr="00890483" w:rsidRDefault="00FF170D" w:rsidP="00C73909">
            <w:pPr>
              <w:jc w:val="both"/>
              <w:rPr>
                <w:b/>
              </w:rPr>
            </w:pPr>
            <w:r w:rsidRPr="00890483">
              <w:rPr>
                <w:b/>
              </w:rPr>
              <w:t>Typ předmětu</w:t>
            </w:r>
          </w:p>
        </w:tc>
        <w:tc>
          <w:tcPr>
            <w:tcW w:w="3406" w:type="dxa"/>
            <w:gridSpan w:val="4"/>
          </w:tcPr>
          <w:p w14:paraId="73C581AB" w14:textId="77777777" w:rsidR="00FF170D" w:rsidRPr="00890483" w:rsidRDefault="0090433A" w:rsidP="00C73909">
            <w:pPr>
              <w:jc w:val="both"/>
            </w:pPr>
            <w:r>
              <w:t>volitelný</w:t>
            </w:r>
            <w:r w:rsidRPr="00607669">
              <w:t xml:space="preserve"> „</w:t>
            </w:r>
            <w:r>
              <w:t>V</w:t>
            </w:r>
            <w:r w:rsidRPr="00607669">
              <w:t>“</w:t>
            </w:r>
          </w:p>
        </w:tc>
        <w:tc>
          <w:tcPr>
            <w:tcW w:w="2695" w:type="dxa"/>
            <w:gridSpan w:val="2"/>
            <w:shd w:val="clear" w:color="auto" w:fill="F7CAAC"/>
          </w:tcPr>
          <w:p w14:paraId="7B0C7407" w14:textId="77777777" w:rsidR="00FF170D" w:rsidRPr="00890483" w:rsidRDefault="00FF170D" w:rsidP="00C73909">
            <w:pPr>
              <w:jc w:val="both"/>
            </w:pPr>
            <w:r w:rsidRPr="00890483">
              <w:rPr>
                <w:b/>
              </w:rPr>
              <w:t>doporučený ročník / semestr</w:t>
            </w:r>
          </w:p>
        </w:tc>
        <w:tc>
          <w:tcPr>
            <w:tcW w:w="668" w:type="dxa"/>
          </w:tcPr>
          <w:p w14:paraId="27CC3AF0" w14:textId="77777777" w:rsidR="00FF170D" w:rsidRPr="00890483" w:rsidRDefault="00FF170D" w:rsidP="00C73909">
            <w:pPr>
              <w:jc w:val="both"/>
            </w:pPr>
            <w:r w:rsidRPr="00890483">
              <w:t>L</w:t>
            </w:r>
          </w:p>
        </w:tc>
      </w:tr>
      <w:tr w:rsidR="00FF170D" w14:paraId="0E6755FA" w14:textId="77777777" w:rsidTr="00C73909">
        <w:tc>
          <w:tcPr>
            <w:tcW w:w="3086" w:type="dxa"/>
            <w:shd w:val="clear" w:color="auto" w:fill="F7CAAC"/>
          </w:tcPr>
          <w:p w14:paraId="040FF6D8" w14:textId="77777777" w:rsidR="00FF170D" w:rsidRPr="00890483" w:rsidRDefault="00FF170D" w:rsidP="00C73909">
            <w:pPr>
              <w:jc w:val="both"/>
              <w:rPr>
                <w:b/>
              </w:rPr>
            </w:pPr>
            <w:r w:rsidRPr="00890483">
              <w:rPr>
                <w:b/>
              </w:rPr>
              <w:t>Rozsah studijního předmětu</w:t>
            </w:r>
          </w:p>
        </w:tc>
        <w:tc>
          <w:tcPr>
            <w:tcW w:w="1701" w:type="dxa"/>
            <w:gridSpan w:val="2"/>
          </w:tcPr>
          <w:p w14:paraId="737D6CCB" w14:textId="77777777" w:rsidR="00FF170D" w:rsidRPr="00890483" w:rsidRDefault="00FF170D" w:rsidP="00C73909">
            <w:pPr>
              <w:jc w:val="both"/>
            </w:pPr>
            <w:r w:rsidRPr="00890483">
              <w:t>26s</w:t>
            </w:r>
          </w:p>
        </w:tc>
        <w:tc>
          <w:tcPr>
            <w:tcW w:w="889" w:type="dxa"/>
            <w:shd w:val="clear" w:color="auto" w:fill="F7CAAC"/>
          </w:tcPr>
          <w:p w14:paraId="2DC3AE05" w14:textId="77777777" w:rsidR="00FF170D" w:rsidRPr="00890483" w:rsidRDefault="00FF170D" w:rsidP="00C73909">
            <w:pPr>
              <w:jc w:val="both"/>
              <w:rPr>
                <w:b/>
              </w:rPr>
            </w:pPr>
            <w:r w:rsidRPr="00890483">
              <w:rPr>
                <w:b/>
              </w:rPr>
              <w:t xml:space="preserve">hod. </w:t>
            </w:r>
          </w:p>
        </w:tc>
        <w:tc>
          <w:tcPr>
            <w:tcW w:w="816" w:type="dxa"/>
          </w:tcPr>
          <w:p w14:paraId="46F7BC79" w14:textId="77777777" w:rsidR="00FF170D" w:rsidRPr="00890483" w:rsidRDefault="00FF170D" w:rsidP="00C73909">
            <w:pPr>
              <w:jc w:val="both"/>
            </w:pPr>
            <w:r w:rsidRPr="00890483">
              <w:t>26</w:t>
            </w:r>
          </w:p>
        </w:tc>
        <w:tc>
          <w:tcPr>
            <w:tcW w:w="2156" w:type="dxa"/>
            <w:shd w:val="clear" w:color="auto" w:fill="F7CAAC"/>
          </w:tcPr>
          <w:p w14:paraId="290652D0" w14:textId="77777777" w:rsidR="00FF170D" w:rsidRPr="00890483" w:rsidRDefault="00FF170D" w:rsidP="00C73909">
            <w:pPr>
              <w:jc w:val="both"/>
              <w:rPr>
                <w:b/>
              </w:rPr>
            </w:pPr>
            <w:r w:rsidRPr="00890483">
              <w:rPr>
                <w:b/>
              </w:rPr>
              <w:t>kreditů</w:t>
            </w:r>
          </w:p>
        </w:tc>
        <w:tc>
          <w:tcPr>
            <w:tcW w:w="1207" w:type="dxa"/>
            <w:gridSpan w:val="2"/>
          </w:tcPr>
          <w:p w14:paraId="72A3BBC4" w14:textId="77777777" w:rsidR="00FF170D" w:rsidRPr="00890483" w:rsidRDefault="00FF170D" w:rsidP="00C73909">
            <w:pPr>
              <w:jc w:val="both"/>
            </w:pPr>
            <w:r w:rsidRPr="00890483">
              <w:t>3</w:t>
            </w:r>
          </w:p>
        </w:tc>
      </w:tr>
      <w:tr w:rsidR="00FF170D" w14:paraId="2046A81D" w14:textId="77777777" w:rsidTr="00C73909">
        <w:tc>
          <w:tcPr>
            <w:tcW w:w="3086" w:type="dxa"/>
            <w:shd w:val="clear" w:color="auto" w:fill="F7CAAC"/>
          </w:tcPr>
          <w:p w14:paraId="2D5A1065" w14:textId="77777777" w:rsidR="00FF170D" w:rsidRPr="00890483" w:rsidRDefault="00FF170D" w:rsidP="00C73909">
            <w:pPr>
              <w:jc w:val="both"/>
              <w:rPr>
                <w:b/>
              </w:rPr>
            </w:pPr>
            <w:r w:rsidRPr="00890483">
              <w:rPr>
                <w:b/>
              </w:rPr>
              <w:t>Prerekvizity, korekvizity, ekvivalence</w:t>
            </w:r>
          </w:p>
        </w:tc>
        <w:tc>
          <w:tcPr>
            <w:tcW w:w="6769" w:type="dxa"/>
            <w:gridSpan w:val="7"/>
          </w:tcPr>
          <w:p w14:paraId="7333AB7C" w14:textId="77777777" w:rsidR="00FF170D" w:rsidRPr="00890483" w:rsidRDefault="00FF170D" w:rsidP="00C73909">
            <w:pPr>
              <w:jc w:val="both"/>
            </w:pPr>
          </w:p>
        </w:tc>
      </w:tr>
      <w:tr w:rsidR="00FF170D" w14:paraId="249A54C8" w14:textId="77777777" w:rsidTr="00C73909">
        <w:tc>
          <w:tcPr>
            <w:tcW w:w="3086" w:type="dxa"/>
            <w:shd w:val="clear" w:color="auto" w:fill="F7CAAC"/>
          </w:tcPr>
          <w:p w14:paraId="51AC21F2" w14:textId="77777777" w:rsidR="00FF170D" w:rsidRPr="00890483" w:rsidRDefault="00FF170D" w:rsidP="00C73909">
            <w:pPr>
              <w:jc w:val="both"/>
              <w:rPr>
                <w:b/>
              </w:rPr>
            </w:pPr>
            <w:r w:rsidRPr="00890483">
              <w:rPr>
                <w:b/>
              </w:rPr>
              <w:t>Způsob ověření studijních výsledků</w:t>
            </w:r>
          </w:p>
        </w:tc>
        <w:tc>
          <w:tcPr>
            <w:tcW w:w="3406" w:type="dxa"/>
            <w:gridSpan w:val="4"/>
          </w:tcPr>
          <w:p w14:paraId="539F30B5" w14:textId="77777777" w:rsidR="00FF170D" w:rsidRPr="00890483" w:rsidRDefault="00FF170D" w:rsidP="00C73909">
            <w:pPr>
              <w:jc w:val="both"/>
            </w:pPr>
            <w:r w:rsidRPr="00890483">
              <w:t>zápočet</w:t>
            </w:r>
          </w:p>
        </w:tc>
        <w:tc>
          <w:tcPr>
            <w:tcW w:w="2156" w:type="dxa"/>
            <w:shd w:val="clear" w:color="auto" w:fill="F7CAAC"/>
          </w:tcPr>
          <w:p w14:paraId="1D1C69E5" w14:textId="77777777" w:rsidR="00FF170D" w:rsidRPr="00890483" w:rsidRDefault="00FF170D" w:rsidP="00C73909">
            <w:pPr>
              <w:jc w:val="both"/>
              <w:rPr>
                <w:b/>
              </w:rPr>
            </w:pPr>
            <w:r w:rsidRPr="00890483">
              <w:rPr>
                <w:b/>
              </w:rPr>
              <w:t>Forma výuky</w:t>
            </w:r>
          </w:p>
        </w:tc>
        <w:tc>
          <w:tcPr>
            <w:tcW w:w="1207" w:type="dxa"/>
            <w:gridSpan w:val="2"/>
          </w:tcPr>
          <w:p w14:paraId="66173D5F" w14:textId="77777777" w:rsidR="00FF170D" w:rsidRPr="00890483" w:rsidRDefault="00FF170D" w:rsidP="00C73909">
            <w:pPr>
              <w:jc w:val="both"/>
            </w:pPr>
            <w:r w:rsidRPr="00890483">
              <w:t>seminář</w:t>
            </w:r>
          </w:p>
        </w:tc>
      </w:tr>
      <w:tr w:rsidR="00FF170D" w14:paraId="354D0436" w14:textId="77777777" w:rsidTr="00C73909">
        <w:tc>
          <w:tcPr>
            <w:tcW w:w="3086" w:type="dxa"/>
            <w:shd w:val="clear" w:color="auto" w:fill="F7CAAC"/>
          </w:tcPr>
          <w:p w14:paraId="4FB34C61" w14:textId="77777777"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14:paraId="2C860945" w14:textId="77777777" w:rsidR="00FF170D" w:rsidRDefault="00FF170D" w:rsidP="00C73909">
            <w:pPr>
              <w:jc w:val="both"/>
            </w:pPr>
            <w:r w:rsidRPr="00890483">
              <w:t>Způsob zakončení předmětu – zápočet</w:t>
            </w:r>
          </w:p>
          <w:p w14:paraId="2D1E625A" w14:textId="77777777" w:rsidR="008F4558" w:rsidRDefault="008F4558" w:rsidP="008F4558">
            <w:pPr>
              <w:jc w:val="both"/>
            </w:pPr>
            <w:r w:rsidRPr="00E2695E">
              <w:t>Požadavky k zápočtu:</w:t>
            </w:r>
            <w:r>
              <w:t xml:space="preserve"> </w:t>
            </w:r>
            <w:r w:rsidR="00FF170D" w:rsidRPr="00890483">
              <w:t>70% aktivní účast ve vyučování. Každý týden studenti doplní cvičení v příslušném pracovním listu. Během každé lekce jsou diskutovány informace v pracovním listu. (30% celkového hodnocení na základě aktivní účasti)</w:t>
            </w:r>
            <w:r>
              <w:t xml:space="preserve">. </w:t>
            </w:r>
            <w:r w:rsidR="00FF170D" w:rsidRPr="00890483">
              <w:t>4 písemné úkoly v průběhu semestru se budou shromažďovat pro vyhodnocení. Vhodný styl s přesnou gramatikou a slovní zásobou budou primárními kritérii pro vyhodnocení. (70% celkového hodnocení)</w:t>
            </w:r>
          </w:p>
          <w:p w14:paraId="01AFD8B6" w14:textId="77777777" w:rsidR="00FF170D" w:rsidRPr="00890483" w:rsidRDefault="00FF170D" w:rsidP="008F4558">
            <w:pPr>
              <w:jc w:val="both"/>
            </w:pPr>
            <w:r w:rsidRPr="00890483">
              <w:t xml:space="preserve">- Životopis </w:t>
            </w:r>
          </w:p>
          <w:p w14:paraId="52197291" w14:textId="77777777" w:rsidR="00FF170D" w:rsidRPr="00890483" w:rsidRDefault="00FF170D" w:rsidP="00C73909">
            <w:r w:rsidRPr="00890483">
              <w:t>- Interní zpráva</w:t>
            </w:r>
            <w:r w:rsidRPr="00890483">
              <w:br/>
              <w:t xml:space="preserve">- Obchodní návrh </w:t>
            </w:r>
            <w:r w:rsidRPr="00890483">
              <w:br/>
              <w:t>- Formální koordinační dohoda / schvalovací dopis</w:t>
            </w:r>
          </w:p>
        </w:tc>
      </w:tr>
      <w:tr w:rsidR="00FF170D" w14:paraId="4005BE81" w14:textId="77777777" w:rsidTr="00C73909">
        <w:trPr>
          <w:trHeight w:val="92"/>
        </w:trPr>
        <w:tc>
          <w:tcPr>
            <w:tcW w:w="9855" w:type="dxa"/>
            <w:gridSpan w:val="8"/>
            <w:tcBorders>
              <w:top w:val="nil"/>
            </w:tcBorders>
          </w:tcPr>
          <w:p w14:paraId="66A76CCC" w14:textId="77777777" w:rsidR="00FF170D" w:rsidRPr="00890483" w:rsidRDefault="00FF170D" w:rsidP="00C73909">
            <w:pPr>
              <w:jc w:val="both"/>
            </w:pPr>
          </w:p>
        </w:tc>
      </w:tr>
      <w:tr w:rsidR="00FF170D" w14:paraId="3382A861" w14:textId="77777777" w:rsidTr="00C73909">
        <w:trPr>
          <w:trHeight w:val="197"/>
        </w:trPr>
        <w:tc>
          <w:tcPr>
            <w:tcW w:w="3086" w:type="dxa"/>
            <w:tcBorders>
              <w:top w:val="nil"/>
            </w:tcBorders>
            <w:shd w:val="clear" w:color="auto" w:fill="F7CAAC"/>
          </w:tcPr>
          <w:p w14:paraId="376A2006" w14:textId="77777777" w:rsidR="00FF170D" w:rsidRPr="00890483" w:rsidRDefault="00FF170D" w:rsidP="00C73909">
            <w:pPr>
              <w:jc w:val="both"/>
              <w:rPr>
                <w:b/>
              </w:rPr>
            </w:pPr>
            <w:r w:rsidRPr="00890483">
              <w:rPr>
                <w:b/>
              </w:rPr>
              <w:t>Garant předmětu</w:t>
            </w:r>
          </w:p>
        </w:tc>
        <w:tc>
          <w:tcPr>
            <w:tcW w:w="6769" w:type="dxa"/>
            <w:gridSpan w:val="7"/>
            <w:tcBorders>
              <w:top w:val="nil"/>
            </w:tcBorders>
          </w:tcPr>
          <w:p w14:paraId="7D5B52C1" w14:textId="77777777" w:rsidR="00FF170D" w:rsidRPr="00890483" w:rsidRDefault="00FF170D" w:rsidP="00C73909">
            <w:r w:rsidRPr="00890483">
              <w:t>Daniel Paul Sampey, MFA</w:t>
            </w:r>
          </w:p>
        </w:tc>
      </w:tr>
      <w:tr w:rsidR="00FF170D" w14:paraId="0FC1375D" w14:textId="77777777" w:rsidTr="00C73909">
        <w:trPr>
          <w:trHeight w:val="243"/>
        </w:trPr>
        <w:tc>
          <w:tcPr>
            <w:tcW w:w="3086" w:type="dxa"/>
            <w:tcBorders>
              <w:top w:val="nil"/>
            </w:tcBorders>
            <w:shd w:val="clear" w:color="auto" w:fill="F7CAAC"/>
          </w:tcPr>
          <w:p w14:paraId="36826B3A" w14:textId="77777777"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14:paraId="44586FAE" w14:textId="77777777" w:rsidR="00FF170D" w:rsidRPr="00890483" w:rsidRDefault="00245E65" w:rsidP="000C04F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07204C57" w14:textId="77777777" w:rsidTr="00C73909">
        <w:tc>
          <w:tcPr>
            <w:tcW w:w="3086" w:type="dxa"/>
            <w:shd w:val="clear" w:color="auto" w:fill="F7CAAC"/>
          </w:tcPr>
          <w:p w14:paraId="02759366" w14:textId="77777777" w:rsidR="00FF170D" w:rsidRPr="00890483" w:rsidRDefault="00FF170D" w:rsidP="00C73909">
            <w:pPr>
              <w:jc w:val="both"/>
              <w:rPr>
                <w:b/>
              </w:rPr>
            </w:pPr>
            <w:r w:rsidRPr="00890483">
              <w:rPr>
                <w:b/>
              </w:rPr>
              <w:t>Vyučující</w:t>
            </w:r>
          </w:p>
        </w:tc>
        <w:tc>
          <w:tcPr>
            <w:tcW w:w="6769" w:type="dxa"/>
            <w:gridSpan w:val="7"/>
            <w:tcBorders>
              <w:bottom w:val="nil"/>
            </w:tcBorders>
          </w:tcPr>
          <w:p w14:paraId="73A474C3" w14:textId="3C0CD7CD" w:rsidR="00FF170D" w:rsidRPr="00890483" w:rsidRDefault="00FF170D" w:rsidP="00C73909">
            <w:pPr>
              <w:jc w:val="both"/>
            </w:pPr>
            <w:r w:rsidRPr="00890483">
              <w:t>Daniel Paul Sampey, MFA</w:t>
            </w:r>
            <w:r>
              <w:t xml:space="preserve"> -</w:t>
            </w:r>
            <w:r w:rsidRPr="008271D7">
              <w:t xml:space="preserve"> </w:t>
            </w:r>
            <w:r w:rsidR="00DA1A52">
              <w:t>vedení seminářů</w:t>
            </w:r>
            <w:r>
              <w:t xml:space="preserve"> (100%)</w:t>
            </w:r>
          </w:p>
        </w:tc>
      </w:tr>
      <w:tr w:rsidR="00FF170D" w14:paraId="6942D40F" w14:textId="77777777" w:rsidTr="00C73909">
        <w:trPr>
          <w:trHeight w:val="322"/>
        </w:trPr>
        <w:tc>
          <w:tcPr>
            <w:tcW w:w="9855" w:type="dxa"/>
            <w:gridSpan w:val="8"/>
            <w:tcBorders>
              <w:top w:val="nil"/>
            </w:tcBorders>
          </w:tcPr>
          <w:p w14:paraId="7D1D5495" w14:textId="77777777" w:rsidR="00FF170D" w:rsidRPr="00890483" w:rsidRDefault="00FF170D" w:rsidP="00C73909">
            <w:pPr>
              <w:jc w:val="both"/>
            </w:pPr>
          </w:p>
        </w:tc>
      </w:tr>
      <w:tr w:rsidR="00FF170D" w14:paraId="081BD57D" w14:textId="77777777" w:rsidTr="00C73909">
        <w:tc>
          <w:tcPr>
            <w:tcW w:w="3086" w:type="dxa"/>
            <w:shd w:val="clear" w:color="auto" w:fill="F7CAAC"/>
          </w:tcPr>
          <w:p w14:paraId="43CE2E13" w14:textId="77777777" w:rsidR="00FF170D" w:rsidRPr="00890483" w:rsidRDefault="00FF170D" w:rsidP="00C73909">
            <w:pPr>
              <w:jc w:val="both"/>
              <w:rPr>
                <w:b/>
              </w:rPr>
            </w:pPr>
            <w:r w:rsidRPr="00890483">
              <w:rPr>
                <w:b/>
              </w:rPr>
              <w:t>Stručná anotace předmětu</w:t>
            </w:r>
          </w:p>
        </w:tc>
        <w:tc>
          <w:tcPr>
            <w:tcW w:w="6769" w:type="dxa"/>
            <w:gridSpan w:val="7"/>
            <w:tcBorders>
              <w:bottom w:val="nil"/>
            </w:tcBorders>
          </w:tcPr>
          <w:p w14:paraId="57CA5496" w14:textId="77777777" w:rsidR="00FF170D" w:rsidRPr="00890483" w:rsidRDefault="00FF170D" w:rsidP="00C73909">
            <w:pPr>
              <w:jc w:val="both"/>
            </w:pPr>
          </w:p>
        </w:tc>
      </w:tr>
      <w:tr w:rsidR="00FF170D" w14:paraId="66A5A39B" w14:textId="77777777" w:rsidTr="009E237D">
        <w:trPr>
          <w:trHeight w:val="3576"/>
        </w:trPr>
        <w:tc>
          <w:tcPr>
            <w:tcW w:w="9855" w:type="dxa"/>
            <w:gridSpan w:val="8"/>
            <w:tcBorders>
              <w:top w:val="nil"/>
              <w:bottom w:val="single" w:sz="12" w:space="0" w:color="auto"/>
            </w:tcBorders>
          </w:tcPr>
          <w:p w14:paraId="2ED9CB77" w14:textId="77777777" w:rsidR="00FF170D" w:rsidRPr="00890483" w:rsidRDefault="00FF170D" w:rsidP="00C73909">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rsidR="000C04F9">
              <w:t>slovní zásobu a styl vzhledem k</w:t>
            </w:r>
            <w:r w:rsidRPr="00890483">
              <w:t xml:space="preserve"> </w:t>
            </w:r>
            <w:r w:rsidRPr="00890483">
              <w:rPr>
                <w:rStyle w:val="shorttext"/>
              </w:rPr>
              <w:t>různé</w:t>
            </w:r>
            <w:r w:rsidRPr="00890483">
              <w:t>mu žánru obchodní korespondence. Výuka probíhá v angličtině.</w:t>
            </w:r>
          </w:p>
          <w:p w14:paraId="0C75F58F" w14:textId="73773BD2" w:rsidR="00FF170D" w:rsidRPr="00890483" w:rsidRDefault="00FF170D" w:rsidP="004C36BE">
            <w:pPr>
              <w:pStyle w:val="Odstavecseseznamem"/>
              <w:numPr>
                <w:ilvl w:val="0"/>
                <w:numId w:val="8"/>
              </w:numPr>
              <w:ind w:left="247" w:hanging="247"/>
            </w:pPr>
            <w:r w:rsidRPr="00890483">
              <w:t>Formální i neformální styly</w:t>
            </w:r>
            <w:r w:rsidR="00DA1A52">
              <w:t>.</w:t>
            </w:r>
            <w:r w:rsidRPr="00890483">
              <w:t xml:space="preserve"> </w:t>
            </w:r>
          </w:p>
          <w:p w14:paraId="245A2739" w14:textId="1D00B056" w:rsidR="00FF170D" w:rsidRPr="00890483" w:rsidRDefault="00FF170D" w:rsidP="004C36BE">
            <w:pPr>
              <w:pStyle w:val="Odstavecseseznamem"/>
              <w:numPr>
                <w:ilvl w:val="0"/>
                <w:numId w:val="8"/>
              </w:numPr>
              <w:ind w:left="247" w:hanging="247"/>
            </w:pPr>
            <w:r w:rsidRPr="00890483">
              <w:t>Zápis z porady</w:t>
            </w:r>
            <w:r w:rsidR="00DA1A52">
              <w:t>.</w:t>
            </w:r>
          </w:p>
          <w:p w14:paraId="319F78FE" w14:textId="6AE83C09" w:rsidR="00FF170D" w:rsidRPr="00890483" w:rsidRDefault="00FF170D" w:rsidP="004C36BE">
            <w:pPr>
              <w:pStyle w:val="Odstavecseseznamem"/>
              <w:numPr>
                <w:ilvl w:val="0"/>
                <w:numId w:val="8"/>
              </w:numPr>
              <w:ind w:left="247" w:hanging="247"/>
            </w:pPr>
            <w:r w:rsidRPr="00890483">
              <w:t>Životopis</w:t>
            </w:r>
            <w:r w:rsidR="00DA1A52">
              <w:t>.</w:t>
            </w:r>
          </w:p>
          <w:p w14:paraId="4DF18675" w14:textId="762653DF" w:rsidR="00FF170D" w:rsidRPr="00890483" w:rsidRDefault="00DA1A52" w:rsidP="004C36BE">
            <w:pPr>
              <w:pStyle w:val="Odstavecseseznamem"/>
              <w:numPr>
                <w:ilvl w:val="0"/>
                <w:numId w:val="8"/>
              </w:numPr>
              <w:ind w:left="247" w:hanging="247"/>
            </w:pPr>
            <w:r>
              <w:t>Interní zpráva.</w:t>
            </w:r>
          </w:p>
          <w:p w14:paraId="45C01CB5" w14:textId="3ECC7064" w:rsidR="00FF170D" w:rsidRPr="00890483" w:rsidRDefault="00FF170D" w:rsidP="004C36BE">
            <w:pPr>
              <w:pStyle w:val="Odstavecseseznamem"/>
              <w:numPr>
                <w:ilvl w:val="0"/>
                <w:numId w:val="8"/>
              </w:numPr>
              <w:ind w:left="247" w:hanging="247"/>
            </w:pPr>
            <w:r w:rsidRPr="00890483">
              <w:t>Prohlášení o misi</w:t>
            </w:r>
            <w:r w:rsidR="00DA1A52">
              <w:t>.</w:t>
            </w:r>
            <w:r w:rsidRPr="00890483">
              <w:t xml:space="preserve"> </w:t>
            </w:r>
          </w:p>
          <w:p w14:paraId="761A1C4D" w14:textId="5F525749" w:rsidR="00FF170D" w:rsidRPr="00890483" w:rsidRDefault="00FF170D" w:rsidP="004C36BE">
            <w:pPr>
              <w:pStyle w:val="Odstavecseseznamem"/>
              <w:numPr>
                <w:ilvl w:val="0"/>
                <w:numId w:val="8"/>
              </w:numPr>
              <w:ind w:left="247" w:hanging="247"/>
            </w:pPr>
            <w:r w:rsidRPr="00890483">
              <w:t>Styl e-mailů</w:t>
            </w:r>
            <w:r w:rsidR="00DA1A52">
              <w:t>.</w:t>
            </w:r>
            <w:r w:rsidRPr="00890483">
              <w:t xml:space="preserve"> </w:t>
            </w:r>
          </w:p>
          <w:p w14:paraId="62BC99ED" w14:textId="06483D38" w:rsidR="00FF170D" w:rsidRPr="00890483" w:rsidRDefault="00FF170D" w:rsidP="004C36BE">
            <w:pPr>
              <w:pStyle w:val="Odstavecseseznamem"/>
              <w:numPr>
                <w:ilvl w:val="0"/>
                <w:numId w:val="8"/>
              </w:numPr>
              <w:ind w:left="247" w:hanging="247"/>
            </w:pPr>
            <w:r w:rsidRPr="00890483">
              <w:t>Formální koordinační dohoda / schvalovací dopis</w:t>
            </w:r>
            <w:r w:rsidR="00DA1A52">
              <w:t>.</w:t>
            </w:r>
            <w:r w:rsidRPr="00890483">
              <w:t xml:space="preserve"> </w:t>
            </w:r>
          </w:p>
          <w:p w14:paraId="7869FEEC" w14:textId="16DF89C9" w:rsidR="00FF170D" w:rsidRPr="00890483" w:rsidRDefault="00FF170D" w:rsidP="004C36BE">
            <w:pPr>
              <w:pStyle w:val="Odstavecseseznamem"/>
              <w:numPr>
                <w:ilvl w:val="0"/>
                <w:numId w:val="8"/>
              </w:numPr>
              <w:ind w:left="247" w:hanging="247"/>
            </w:pPr>
            <w:r w:rsidRPr="00890483">
              <w:t>E-maily klientům</w:t>
            </w:r>
            <w:r w:rsidR="00DA1A52">
              <w:t>.</w:t>
            </w:r>
            <w:r w:rsidRPr="00890483">
              <w:t xml:space="preserve"> </w:t>
            </w:r>
          </w:p>
          <w:p w14:paraId="15659E2C" w14:textId="0CCE3A03" w:rsidR="00FF170D" w:rsidRPr="00890483" w:rsidRDefault="00FF170D" w:rsidP="004C36BE">
            <w:pPr>
              <w:pStyle w:val="Odstavecseseznamem"/>
              <w:numPr>
                <w:ilvl w:val="0"/>
                <w:numId w:val="8"/>
              </w:numPr>
              <w:ind w:left="247" w:hanging="247"/>
            </w:pPr>
            <w:r w:rsidRPr="00890483">
              <w:t>Obchodní návrh</w:t>
            </w:r>
            <w:r w:rsidR="00DA1A52">
              <w:t>.</w:t>
            </w:r>
            <w:r w:rsidRPr="00890483">
              <w:t xml:space="preserve"> </w:t>
            </w:r>
          </w:p>
          <w:p w14:paraId="7671A9F7" w14:textId="6F2A75EB" w:rsidR="00FF170D" w:rsidRPr="00890483" w:rsidRDefault="00FF170D" w:rsidP="004C36BE">
            <w:pPr>
              <w:pStyle w:val="Odstavecseseznamem"/>
              <w:numPr>
                <w:ilvl w:val="0"/>
                <w:numId w:val="8"/>
              </w:numPr>
              <w:ind w:left="247" w:hanging="247"/>
            </w:pPr>
            <w:r w:rsidRPr="00890483">
              <w:t>Finanční zpráva</w:t>
            </w:r>
            <w:r w:rsidR="00DA1A52">
              <w:t>.</w:t>
            </w:r>
            <w:r w:rsidRPr="00890483">
              <w:t xml:space="preserve"> </w:t>
            </w:r>
          </w:p>
          <w:p w14:paraId="01925A7A" w14:textId="77777777" w:rsidR="00FF170D" w:rsidRPr="00890483" w:rsidRDefault="00FF170D" w:rsidP="00C73909">
            <w:pPr>
              <w:jc w:val="both"/>
            </w:pPr>
            <w:r w:rsidRPr="00890483">
              <w:t>Na seminářích budou probírány konkrétní texty.</w:t>
            </w:r>
          </w:p>
        </w:tc>
      </w:tr>
      <w:tr w:rsidR="00FF170D" w14:paraId="5782315F" w14:textId="77777777" w:rsidTr="00C73909">
        <w:trPr>
          <w:trHeight w:val="265"/>
        </w:trPr>
        <w:tc>
          <w:tcPr>
            <w:tcW w:w="3653" w:type="dxa"/>
            <w:gridSpan w:val="2"/>
            <w:tcBorders>
              <w:top w:val="nil"/>
            </w:tcBorders>
            <w:shd w:val="clear" w:color="auto" w:fill="F7CAAC"/>
          </w:tcPr>
          <w:p w14:paraId="7B824E5E" w14:textId="77777777"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14:paraId="51056861" w14:textId="77777777" w:rsidR="00FF170D" w:rsidRPr="00890483" w:rsidRDefault="00FF170D" w:rsidP="00C73909">
            <w:pPr>
              <w:jc w:val="both"/>
            </w:pPr>
          </w:p>
        </w:tc>
      </w:tr>
      <w:tr w:rsidR="00FF170D" w14:paraId="2EBC8A2D" w14:textId="77777777" w:rsidTr="00C73909">
        <w:trPr>
          <w:trHeight w:val="1497"/>
        </w:trPr>
        <w:tc>
          <w:tcPr>
            <w:tcW w:w="9855" w:type="dxa"/>
            <w:gridSpan w:val="8"/>
            <w:tcBorders>
              <w:top w:val="nil"/>
            </w:tcBorders>
          </w:tcPr>
          <w:p w14:paraId="38ACE513" w14:textId="77777777" w:rsidR="00FF170D" w:rsidRPr="00890483" w:rsidRDefault="00FF170D" w:rsidP="00C73909">
            <w:pPr>
              <w:rPr>
                <w:b/>
              </w:rPr>
            </w:pPr>
            <w:r w:rsidRPr="00890483">
              <w:rPr>
                <w:b/>
              </w:rPr>
              <w:t>Povinná literatura</w:t>
            </w:r>
          </w:p>
          <w:p w14:paraId="5BDCE264" w14:textId="77777777" w:rsidR="00FF170D" w:rsidRPr="00890483" w:rsidRDefault="00FF170D" w:rsidP="00C73909">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43E60406" w14:textId="77777777" w:rsidR="00FF170D" w:rsidRPr="00890483" w:rsidRDefault="00FF170D" w:rsidP="00C73909">
            <w:pPr>
              <w:rPr>
                <w:b/>
                <w:color w:val="000000"/>
              </w:rPr>
            </w:pPr>
            <w:r w:rsidRPr="00890483">
              <w:rPr>
                <w:b/>
                <w:color w:val="000000"/>
              </w:rPr>
              <w:t>Doporučená literatura</w:t>
            </w:r>
          </w:p>
          <w:p w14:paraId="6A353105" w14:textId="77777777" w:rsidR="00FF170D" w:rsidRPr="00890483" w:rsidRDefault="00FF170D" w:rsidP="00C73909">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15A67AAA" w14:textId="77777777" w:rsidR="00FF170D" w:rsidRPr="00890483" w:rsidRDefault="00FF170D" w:rsidP="00C73909">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F170D" w14:paraId="2FB02305"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0D9F97" w14:textId="77777777" w:rsidR="00FF170D" w:rsidRPr="00890483" w:rsidRDefault="00FF170D" w:rsidP="00C73909">
            <w:pPr>
              <w:jc w:val="center"/>
              <w:rPr>
                <w:b/>
              </w:rPr>
            </w:pPr>
            <w:r w:rsidRPr="00890483">
              <w:rPr>
                <w:b/>
              </w:rPr>
              <w:t>Informace ke kombinované nebo distanční formě</w:t>
            </w:r>
          </w:p>
        </w:tc>
      </w:tr>
      <w:tr w:rsidR="00FF170D" w14:paraId="7F9DCBA7" w14:textId="77777777" w:rsidTr="00C73909">
        <w:tc>
          <w:tcPr>
            <w:tcW w:w="4787" w:type="dxa"/>
            <w:gridSpan w:val="3"/>
            <w:tcBorders>
              <w:top w:val="single" w:sz="2" w:space="0" w:color="auto"/>
            </w:tcBorders>
            <w:shd w:val="clear" w:color="auto" w:fill="F7CAAC"/>
          </w:tcPr>
          <w:p w14:paraId="133C5561" w14:textId="77777777" w:rsidR="00FF170D" w:rsidRPr="00890483" w:rsidRDefault="00FF170D" w:rsidP="00C73909">
            <w:pPr>
              <w:jc w:val="both"/>
            </w:pPr>
            <w:r w:rsidRPr="00890483">
              <w:rPr>
                <w:b/>
              </w:rPr>
              <w:t>Rozsah konzultací (soustředění)</w:t>
            </w:r>
          </w:p>
        </w:tc>
        <w:tc>
          <w:tcPr>
            <w:tcW w:w="889" w:type="dxa"/>
            <w:tcBorders>
              <w:top w:val="single" w:sz="2" w:space="0" w:color="auto"/>
            </w:tcBorders>
          </w:tcPr>
          <w:p w14:paraId="0CA4268F" w14:textId="77777777" w:rsidR="00FF170D" w:rsidRPr="00890483" w:rsidRDefault="00FF170D" w:rsidP="00C73909">
            <w:pPr>
              <w:jc w:val="both"/>
            </w:pPr>
          </w:p>
        </w:tc>
        <w:tc>
          <w:tcPr>
            <w:tcW w:w="4179" w:type="dxa"/>
            <w:gridSpan w:val="4"/>
            <w:tcBorders>
              <w:top w:val="single" w:sz="2" w:space="0" w:color="auto"/>
            </w:tcBorders>
            <w:shd w:val="clear" w:color="auto" w:fill="F7CAAC"/>
          </w:tcPr>
          <w:p w14:paraId="1067F7E5" w14:textId="77777777" w:rsidR="00FF170D" w:rsidRPr="00890483" w:rsidRDefault="00FF170D" w:rsidP="00C73909">
            <w:pPr>
              <w:jc w:val="both"/>
              <w:rPr>
                <w:b/>
              </w:rPr>
            </w:pPr>
            <w:r w:rsidRPr="00890483">
              <w:rPr>
                <w:b/>
              </w:rPr>
              <w:t xml:space="preserve">hodin </w:t>
            </w:r>
          </w:p>
        </w:tc>
      </w:tr>
      <w:tr w:rsidR="00FF170D" w14:paraId="42C877CB" w14:textId="77777777" w:rsidTr="00C73909">
        <w:tc>
          <w:tcPr>
            <w:tcW w:w="9855" w:type="dxa"/>
            <w:gridSpan w:val="8"/>
            <w:shd w:val="clear" w:color="auto" w:fill="F7CAAC"/>
          </w:tcPr>
          <w:p w14:paraId="639AC019" w14:textId="77777777" w:rsidR="00FF170D" w:rsidRPr="00890483" w:rsidRDefault="00FF170D" w:rsidP="00C73909">
            <w:pPr>
              <w:jc w:val="both"/>
              <w:rPr>
                <w:b/>
              </w:rPr>
            </w:pPr>
            <w:r w:rsidRPr="00890483">
              <w:rPr>
                <w:b/>
              </w:rPr>
              <w:t>Informace o způsobu kontaktu s vyučujícím</w:t>
            </w:r>
          </w:p>
        </w:tc>
      </w:tr>
      <w:tr w:rsidR="00FF170D" w14:paraId="1C2F0520" w14:textId="77777777" w:rsidTr="00C73909">
        <w:trPr>
          <w:trHeight w:val="553"/>
        </w:trPr>
        <w:tc>
          <w:tcPr>
            <w:tcW w:w="9855" w:type="dxa"/>
            <w:gridSpan w:val="8"/>
          </w:tcPr>
          <w:p w14:paraId="1FA87220" w14:textId="77777777"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2E46BC0" w14:textId="77777777" w:rsidR="009E237D" w:rsidRDefault="009E237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31F44F2" w14:textId="77777777" w:rsidTr="00C73909">
        <w:tc>
          <w:tcPr>
            <w:tcW w:w="9855" w:type="dxa"/>
            <w:gridSpan w:val="8"/>
            <w:tcBorders>
              <w:bottom w:val="double" w:sz="4" w:space="0" w:color="auto"/>
            </w:tcBorders>
            <w:shd w:val="clear" w:color="auto" w:fill="BDD6EE"/>
          </w:tcPr>
          <w:p w14:paraId="20067766" w14:textId="77777777" w:rsidR="00FF170D" w:rsidRDefault="00FF170D" w:rsidP="00C73909">
            <w:pPr>
              <w:jc w:val="both"/>
              <w:rPr>
                <w:b/>
                <w:sz w:val="28"/>
              </w:rPr>
            </w:pPr>
            <w:r>
              <w:br w:type="page"/>
            </w:r>
            <w:r>
              <w:rPr>
                <w:b/>
                <w:sz w:val="28"/>
              </w:rPr>
              <w:t>B-III – Charakteristika studijního předmětu</w:t>
            </w:r>
          </w:p>
        </w:tc>
      </w:tr>
      <w:tr w:rsidR="00FF170D" w14:paraId="2C9FA58E" w14:textId="77777777" w:rsidTr="00C73909">
        <w:tc>
          <w:tcPr>
            <w:tcW w:w="3086" w:type="dxa"/>
            <w:tcBorders>
              <w:top w:val="double" w:sz="4" w:space="0" w:color="auto"/>
            </w:tcBorders>
            <w:shd w:val="clear" w:color="auto" w:fill="F7CAAC"/>
          </w:tcPr>
          <w:p w14:paraId="51A4B6EE" w14:textId="77777777"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14:paraId="370A9916" w14:textId="77777777" w:rsidR="00FF170D" w:rsidRPr="00890483" w:rsidRDefault="00FF170D" w:rsidP="00C73909">
            <w:pPr>
              <w:jc w:val="both"/>
            </w:pPr>
            <w:r w:rsidRPr="00890483">
              <w:t>Ruština 1</w:t>
            </w:r>
          </w:p>
        </w:tc>
      </w:tr>
      <w:tr w:rsidR="00FF170D" w14:paraId="3AC41EC4" w14:textId="77777777" w:rsidTr="00C73909">
        <w:trPr>
          <w:trHeight w:val="249"/>
        </w:trPr>
        <w:tc>
          <w:tcPr>
            <w:tcW w:w="3086" w:type="dxa"/>
            <w:shd w:val="clear" w:color="auto" w:fill="F7CAAC"/>
          </w:tcPr>
          <w:p w14:paraId="039EF3C9" w14:textId="77777777" w:rsidR="00FF170D" w:rsidRPr="00890483" w:rsidRDefault="00FF170D" w:rsidP="00C73909">
            <w:pPr>
              <w:jc w:val="both"/>
              <w:rPr>
                <w:b/>
              </w:rPr>
            </w:pPr>
            <w:r w:rsidRPr="00890483">
              <w:rPr>
                <w:b/>
              </w:rPr>
              <w:t>Typ předmětu</w:t>
            </w:r>
          </w:p>
        </w:tc>
        <w:tc>
          <w:tcPr>
            <w:tcW w:w="3406" w:type="dxa"/>
            <w:gridSpan w:val="4"/>
          </w:tcPr>
          <w:p w14:paraId="03FB062B" w14:textId="77777777" w:rsidR="00FF170D" w:rsidRPr="00890483" w:rsidRDefault="0090433A" w:rsidP="00C73909">
            <w:pPr>
              <w:jc w:val="both"/>
            </w:pPr>
            <w:r>
              <w:t>volitelný</w:t>
            </w:r>
            <w:r w:rsidRPr="00607669">
              <w:t xml:space="preserve"> „</w:t>
            </w:r>
            <w:r>
              <w:t>V</w:t>
            </w:r>
            <w:r w:rsidRPr="00607669">
              <w:t>“</w:t>
            </w:r>
          </w:p>
        </w:tc>
        <w:tc>
          <w:tcPr>
            <w:tcW w:w="2695" w:type="dxa"/>
            <w:gridSpan w:val="2"/>
            <w:shd w:val="clear" w:color="auto" w:fill="F7CAAC"/>
          </w:tcPr>
          <w:p w14:paraId="5028502D" w14:textId="77777777" w:rsidR="00FF170D" w:rsidRPr="00890483" w:rsidRDefault="00FF170D" w:rsidP="00C73909">
            <w:pPr>
              <w:jc w:val="both"/>
            </w:pPr>
            <w:r w:rsidRPr="00890483">
              <w:rPr>
                <w:b/>
              </w:rPr>
              <w:t>doporučený ročník / semestr</w:t>
            </w:r>
          </w:p>
        </w:tc>
        <w:tc>
          <w:tcPr>
            <w:tcW w:w="668" w:type="dxa"/>
          </w:tcPr>
          <w:p w14:paraId="35989CCC" w14:textId="77777777" w:rsidR="00FF170D" w:rsidRPr="00890483" w:rsidRDefault="00FF170D" w:rsidP="00C73909">
            <w:pPr>
              <w:jc w:val="both"/>
            </w:pPr>
            <w:r w:rsidRPr="00890483">
              <w:t>Z</w:t>
            </w:r>
          </w:p>
        </w:tc>
      </w:tr>
      <w:tr w:rsidR="00FF170D" w14:paraId="1F096D46" w14:textId="77777777" w:rsidTr="00C73909">
        <w:tc>
          <w:tcPr>
            <w:tcW w:w="3086" w:type="dxa"/>
            <w:shd w:val="clear" w:color="auto" w:fill="F7CAAC"/>
          </w:tcPr>
          <w:p w14:paraId="10DD2B2F" w14:textId="77777777" w:rsidR="00FF170D" w:rsidRPr="00890483" w:rsidRDefault="00FF170D" w:rsidP="00C73909">
            <w:pPr>
              <w:jc w:val="both"/>
              <w:rPr>
                <w:b/>
              </w:rPr>
            </w:pPr>
            <w:r w:rsidRPr="00890483">
              <w:rPr>
                <w:b/>
              </w:rPr>
              <w:t>Rozsah studijního předmětu</w:t>
            </w:r>
          </w:p>
        </w:tc>
        <w:tc>
          <w:tcPr>
            <w:tcW w:w="1701" w:type="dxa"/>
            <w:gridSpan w:val="2"/>
          </w:tcPr>
          <w:p w14:paraId="0FCE65B8" w14:textId="77777777" w:rsidR="00FF170D" w:rsidRPr="00890483" w:rsidRDefault="00FF170D" w:rsidP="00C73909">
            <w:pPr>
              <w:jc w:val="both"/>
            </w:pPr>
            <w:r w:rsidRPr="00890483">
              <w:t>26s</w:t>
            </w:r>
          </w:p>
        </w:tc>
        <w:tc>
          <w:tcPr>
            <w:tcW w:w="889" w:type="dxa"/>
            <w:shd w:val="clear" w:color="auto" w:fill="F7CAAC"/>
          </w:tcPr>
          <w:p w14:paraId="7C210DCB" w14:textId="77777777" w:rsidR="00FF170D" w:rsidRPr="00890483" w:rsidRDefault="00FF170D" w:rsidP="00C73909">
            <w:pPr>
              <w:jc w:val="both"/>
              <w:rPr>
                <w:b/>
              </w:rPr>
            </w:pPr>
            <w:r w:rsidRPr="00890483">
              <w:rPr>
                <w:b/>
              </w:rPr>
              <w:t xml:space="preserve">hod. </w:t>
            </w:r>
          </w:p>
        </w:tc>
        <w:tc>
          <w:tcPr>
            <w:tcW w:w="816" w:type="dxa"/>
          </w:tcPr>
          <w:p w14:paraId="1B1B2FAA" w14:textId="77777777" w:rsidR="00FF170D" w:rsidRPr="00890483" w:rsidRDefault="00FF170D" w:rsidP="00C73909">
            <w:pPr>
              <w:jc w:val="both"/>
            </w:pPr>
            <w:r w:rsidRPr="00890483">
              <w:t>26</w:t>
            </w:r>
          </w:p>
        </w:tc>
        <w:tc>
          <w:tcPr>
            <w:tcW w:w="2156" w:type="dxa"/>
            <w:shd w:val="clear" w:color="auto" w:fill="F7CAAC"/>
          </w:tcPr>
          <w:p w14:paraId="7D005D9A" w14:textId="77777777" w:rsidR="00FF170D" w:rsidRPr="00890483" w:rsidRDefault="00FF170D" w:rsidP="00C73909">
            <w:pPr>
              <w:jc w:val="both"/>
              <w:rPr>
                <w:b/>
              </w:rPr>
            </w:pPr>
            <w:r w:rsidRPr="00890483">
              <w:rPr>
                <w:b/>
              </w:rPr>
              <w:t>kreditů</w:t>
            </w:r>
          </w:p>
        </w:tc>
        <w:tc>
          <w:tcPr>
            <w:tcW w:w="1207" w:type="dxa"/>
            <w:gridSpan w:val="2"/>
          </w:tcPr>
          <w:p w14:paraId="1213DCC7" w14:textId="77777777" w:rsidR="00FF170D" w:rsidRPr="00890483" w:rsidRDefault="00FF170D" w:rsidP="00C73909">
            <w:pPr>
              <w:jc w:val="both"/>
            </w:pPr>
            <w:r w:rsidRPr="00890483">
              <w:t>3</w:t>
            </w:r>
          </w:p>
        </w:tc>
      </w:tr>
      <w:tr w:rsidR="00FF170D" w14:paraId="0DBA9049" w14:textId="77777777" w:rsidTr="00C73909">
        <w:tc>
          <w:tcPr>
            <w:tcW w:w="3086" w:type="dxa"/>
            <w:shd w:val="clear" w:color="auto" w:fill="F7CAAC"/>
          </w:tcPr>
          <w:p w14:paraId="47B1EBFF" w14:textId="77777777" w:rsidR="00FF170D" w:rsidRPr="00890483" w:rsidRDefault="00FF170D" w:rsidP="00C73909">
            <w:pPr>
              <w:jc w:val="both"/>
              <w:rPr>
                <w:b/>
              </w:rPr>
            </w:pPr>
            <w:r w:rsidRPr="00890483">
              <w:rPr>
                <w:b/>
              </w:rPr>
              <w:t>Prerekvizity, korekvizity, ekvivalence</w:t>
            </w:r>
          </w:p>
        </w:tc>
        <w:tc>
          <w:tcPr>
            <w:tcW w:w="6769" w:type="dxa"/>
            <w:gridSpan w:val="7"/>
          </w:tcPr>
          <w:p w14:paraId="0FB7801D" w14:textId="77777777" w:rsidR="00FF170D" w:rsidRPr="00890483" w:rsidRDefault="00FF170D" w:rsidP="00C73909">
            <w:pPr>
              <w:jc w:val="both"/>
            </w:pPr>
          </w:p>
        </w:tc>
      </w:tr>
      <w:tr w:rsidR="00FF170D" w14:paraId="1DB0AD74" w14:textId="77777777" w:rsidTr="00C73909">
        <w:tc>
          <w:tcPr>
            <w:tcW w:w="3086" w:type="dxa"/>
            <w:shd w:val="clear" w:color="auto" w:fill="F7CAAC"/>
          </w:tcPr>
          <w:p w14:paraId="493DF964" w14:textId="77777777" w:rsidR="00FF170D" w:rsidRPr="00890483" w:rsidRDefault="00FF170D" w:rsidP="00C73909">
            <w:pPr>
              <w:jc w:val="both"/>
              <w:rPr>
                <w:b/>
              </w:rPr>
            </w:pPr>
            <w:r w:rsidRPr="00890483">
              <w:rPr>
                <w:b/>
              </w:rPr>
              <w:t>Způsob ověření studijních výsledků</w:t>
            </w:r>
          </w:p>
        </w:tc>
        <w:tc>
          <w:tcPr>
            <w:tcW w:w="3406" w:type="dxa"/>
            <w:gridSpan w:val="4"/>
          </w:tcPr>
          <w:p w14:paraId="699545FF" w14:textId="77777777" w:rsidR="00FF170D" w:rsidRPr="00890483" w:rsidRDefault="00FF170D" w:rsidP="00C73909">
            <w:pPr>
              <w:jc w:val="both"/>
            </w:pPr>
            <w:r w:rsidRPr="00890483">
              <w:t>zápočet</w:t>
            </w:r>
          </w:p>
        </w:tc>
        <w:tc>
          <w:tcPr>
            <w:tcW w:w="2156" w:type="dxa"/>
            <w:shd w:val="clear" w:color="auto" w:fill="F7CAAC"/>
          </w:tcPr>
          <w:p w14:paraId="1EAB2B38" w14:textId="77777777" w:rsidR="00FF170D" w:rsidRPr="00890483" w:rsidRDefault="00FF170D" w:rsidP="00C73909">
            <w:pPr>
              <w:jc w:val="both"/>
              <w:rPr>
                <w:b/>
              </w:rPr>
            </w:pPr>
            <w:r w:rsidRPr="00890483">
              <w:rPr>
                <w:b/>
              </w:rPr>
              <w:t>Forma výuky</w:t>
            </w:r>
          </w:p>
        </w:tc>
        <w:tc>
          <w:tcPr>
            <w:tcW w:w="1207" w:type="dxa"/>
            <w:gridSpan w:val="2"/>
          </w:tcPr>
          <w:p w14:paraId="27A5C62E" w14:textId="77777777" w:rsidR="00FF170D" w:rsidRPr="00890483" w:rsidRDefault="00FF170D" w:rsidP="00C73909">
            <w:pPr>
              <w:jc w:val="both"/>
            </w:pPr>
            <w:r w:rsidRPr="00890483">
              <w:t>seminář</w:t>
            </w:r>
          </w:p>
        </w:tc>
      </w:tr>
      <w:tr w:rsidR="00FF170D" w14:paraId="52A8013D" w14:textId="77777777" w:rsidTr="00C73909">
        <w:tc>
          <w:tcPr>
            <w:tcW w:w="3086" w:type="dxa"/>
            <w:shd w:val="clear" w:color="auto" w:fill="F7CAAC"/>
          </w:tcPr>
          <w:p w14:paraId="1DFAED58" w14:textId="77777777"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14:paraId="3E701745" w14:textId="77777777" w:rsidR="00FF170D" w:rsidRPr="00890483" w:rsidRDefault="00FF170D" w:rsidP="00C73909">
            <w:pPr>
              <w:jc w:val="both"/>
            </w:pPr>
            <w:r w:rsidRPr="00890483">
              <w:t>Způsob zakončení předmětu – zápočet</w:t>
            </w:r>
          </w:p>
          <w:p w14:paraId="6D3984C9" w14:textId="77777777"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14:paraId="648353BD" w14:textId="77777777" w:rsidTr="00C73909">
        <w:trPr>
          <w:trHeight w:val="70"/>
        </w:trPr>
        <w:tc>
          <w:tcPr>
            <w:tcW w:w="9855" w:type="dxa"/>
            <w:gridSpan w:val="8"/>
            <w:tcBorders>
              <w:top w:val="nil"/>
            </w:tcBorders>
          </w:tcPr>
          <w:p w14:paraId="1244627F" w14:textId="77777777" w:rsidR="00FF170D" w:rsidRPr="00890483" w:rsidRDefault="00FF170D" w:rsidP="00C73909">
            <w:pPr>
              <w:jc w:val="both"/>
            </w:pPr>
          </w:p>
        </w:tc>
      </w:tr>
      <w:tr w:rsidR="00FF170D" w:rsidRPr="009A4AD5" w14:paraId="0193BA9A" w14:textId="77777777" w:rsidTr="00C73909">
        <w:trPr>
          <w:trHeight w:val="197"/>
        </w:trPr>
        <w:tc>
          <w:tcPr>
            <w:tcW w:w="3086" w:type="dxa"/>
            <w:tcBorders>
              <w:top w:val="nil"/>
            </w:tcBorders>
            <w:shd w:val="clear" w:color="auto" w:fill="F7CAAC"/>
          </w:tcPr>
          <w:p w14:paraId="1D305CF1" w14:textId="77777777" w:rsidR="00FF170D" w:rsidRPr="00890483" w:rsidRDefault="00FF170D" w:rsidP="00C73909">
            <w:pPr>
              <w:jc w:val="both"/>
              <w:rPr>
                <w:b/>
              </w:rPr>
            </w:pPr>
            <w:r w:rsidRPr="00890483">
              <w:rPr>
                <w:b/>
              </w:rPr>
              <w:t>Garant předmětu</w:t>
            </w:r>
          </w:p>
        </w:tc>
        <w:tc>
          <w:tcPr>
            <w:tcW w:w="6769" w:type="dxa"/>
            <w:gridSpan w:val="7"/>
            <w:tcBorders>
              <w:top w:val="nil"/>
            </w:tcBorders>
          </w:tcPr>
          <w:p w14:paraId="636A56E0" w14:textId="77777777"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14:paraId="43C03C38" w14:textId="77777777" w:rsidTr="00C73909">
        <w:trPr>
          <w:trHeight w:val="243"/>
        </w:trPr>
        <w:tc>
          <w:tcPr>
            <w:tcW w:w="3086" w:type="dxa"/>
            <w:tcBorders>
              <w:top w:val="nil"/>
            </w:tcBorders>
            <w:shd w:val="clear" w:color="auto" w:fill="F7CAAC"/>
          </w:tcPr>
          <w:p w14:paraId="1B6A56A7" w14:textId="77777777"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14:paraId="598AFAB1" w14:textId="77777777"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183B44A2" w14:textId="77777777" w:rsidTr="00C73909">
        <w:tc>
          <w:tcPr>
            <w:tcW w:w="3086" w:type="dxa"/>
            <w:shd w:val="clear" w:color="auto" w:fill="F7CAAC"/>
          </w:tcPr>
          <w:p w14:paraId="40D2FF52" w14:textId="77777777" w:rsidR="00FF170D" w:rsidRPr="00890483" w:rsidRDefault="00FF170D" w:rsidP="00C73909">
            <w:pPr>
              <w:jc w:val="both"/>
              <w:rPr>
                <w:b/>
              </w:rPr>
            </w:pPr>
            <w:r w:rsidRPr="00890483">
              <w:rPr>
                <w:b/>
              </w:rPr>
              <w:t>Vyučující</w:t>
            </w:r>
          </w:p>
        </w:tc>
        <w:tc>
          <w:tcPr>
            <w:tcW w:w="6769" w:type="dxa"/>
            <w:gridSpan w:val="7"/>
            <w:tcBorders>
              <w:bottom w:val="nil"/>
            </w:tcBorders>
          </w:tcPr>
          <w:p w14:paraId="7999B17F" w14:textId="79B5CFA8" w:rsidR="00FF170D" w:rsidRPr="00890483" w:rsidRDefault="00245E65" w:rsidP="00C73909">
            <w:pPr>
              <w:jc w:val="both"/>
            </w:pPr>
            <w:r w:rsidRPr="00890483">
              <w:rPr>
                <w:bCs/>
              </w:rPr>
              <w:t>Mgr. Magda Zálešáková</w:t>
            </w:r>
            <w:r w:rsidRPr="00890483" w:rsidDel="00245E65">
              <w:rPr>
                <w:bCs/>
              </w:rPr>
              <w:t xml:space="preserve"> </w:t>
            </w:r>
            <w:r w:rsidR="00FF170D" w:rsidRPr="008271D7">
              <w:t xml:space="preserve">– </w:t>
            </w:r>
            <w:r w:rsidR="00DA1A52">
              <w:t>vedení seminářů</w:t>
            </w:r>
            <w:r w:rsidR="00FF170D">
              <w:t xml:space="preserve"> (100%)</w:t>
            </w:r>
          </w:p>
        </w:tc>
      </w:tr>
      <w:tr w:rsidR="00FF170D" w14:paraId="79FE8B90" w14:textId="77777777" w:rsidTr="00C73909">
        <w:trPr>
          <w:trHeight w:val="70"/>
        </w:trPr>
        <w:tc>
          <w:tcPr>
            <w:tcW w:w="9855" w:type="dxa"/>
            <w:gridSpan w:val="8"/>
            <w:tcBorders>
              <w:top w:val="nil"/>
            </w:tcBorders>
          </w:tcPr>
          <w:p w14:paraId="34C4B91E" w14:textId="77777777" w:rsidR="00FF170D" w:rsidRPr="00890483" w:rsidRDefault="00FF170D" w:rsidP="00C73909">
            <w:pPr>
              <w:jc w:val="both"/>
            </w:pPr>
          </w:p>
        </w:tc>
      </w:tr>
      <w:tr w:rsidR="00FF170D" w14:paraId="66067248" w14:textId="77777777" w:rsidTr="00C73909">
        <w:tc>
          <w:tcPr>
            <w:tcW w:w="3086" w:type="dxa"/>
            <w:shd w:val="clear" w:color="auto" w:fill="F7CAAC"/>
          </w:tcPr>
          <w:p w14:paraId="353D0115" w14:textId="77777777" w:rsidR="00FF170D" w:rsidRPr="00890483" w:rsidRDefault="00FF170D" w:rsidP="00C73909">
            <w:pPr>
              <w:jc w:val="both"/>
              <w:rPr>
                <w:b/>
              </w:rPr>
            </w:pPr>
            <w:r w:rsidRPr="00890483">
              <w:rPr>
                <w:b/>
              </w:rPr>
              <w:t>Stručná anotace předmětu</w:t>
            </w:r>
          </w:p>
        </w:tc>
        <w:tc>
          <w:tcPr>
            <w:tcW w:w="6769" w:type="dxa"/>
            <w:gridSpan w:val="7"/>
            <w:tcBorders>
              <w:bottom w:val="nil"/>
            </w:tcBorders>
          </w:tcPr>
          <w:p w14:paraId="005F6085" w14:textId="77777777" w:rsidR="00FF170D" w:rsidRPr="00890483" w:rsidRDefault="00FF170D" w:rsidP="00C73909">
            <w:pPr>
              <w:jc w:val="both"/>
            </w:pPr>
          </w:p>
        </w:tc>
      </w:tr>
      <w:tr w:rsidR="00FF170D" w14:paraId="5A13D303" w14:textId="77777777" w:rsidTr="00FB086E">
        <w:trPr>
          <w:trHeight w:val="4243"/>
        </w:trPr>
        <w:tc>
          <w:tcPr>
            <w:tcW w:w="9855" w:type="dxa"/>
            <w:gridSpan w:val="8"/>
            <w:tcBorders>
              <w:top w:val="nil"/>
              <w:bottom w:val="single" w:sz="12" w:space="0" w:color="auto"/>
            </w:tcBorders>
          </w:tcPr>
          <w:p w14:paraId="205B1531" w14:textId="77777777"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3F7869C3" w14:textId="77777777" w:rsidR="00FF170D" w:rsidRPr="00890483" w:rsidRDefault="00FF170D" w:rsidP="004C36BE">
            <w:pPr>
              <w:pStyle w:val="Odstavecseseznamem"/>
              <w:numPr>
                <w:ilvl w:val="0"/>
                <w:numId w:val="9"/>
              </w:numPr>
              <w:ind w:left="247" w:hanging="247"/>
            </w:pPr>
            <w:r w:rsidRPr="00890483">
              <w:t>Úvodní fonetický kurz.</w:t>
            </w:r>
          </w:p>
          <w:p w14:paraId="097E380F" w14:textId="77777777" w:rsidR="00FF170D" w:rsidRPr="00890483" w:rsidRDefault="00FF170D" w:rsidP="004C36BE">
            <w:pPr>
              <w:pStyle w:val="Odstavecseseznamem"/>
              <w:numPr>
                <w:ilvl w:val="0"/>
                <w:numId w:val="9"/>
              </w:numPr>
              <w:ind w:left="247" w:hanging="247"/>
            </w:pPr>
            <w:r w:rsidRPr="00890483">
              <w:t>Rodina, kolegové.</w:t>
            </w:r>
          </w:p>
          <w:p w14:paraId="4A393F3C" w14:textId="77777777" w:rsidR="00FF170D" w:rsidRPr="00890483" w:rsidRDefault="00FF170D" w:rsidP="004C36BE">
            <w:pPr>
              <w:pStyle w:val="Odstavecseseznamem"/>
              <w:numPr>
                <w:ilvl w:val="0"/>
                <w:numId w:val="9"/>
              </w:numPr>
              <w:ind w:left="247" w:hanging="247"/>
            </w:pPr>
            <w:r w:rsidRPr="00890483">
              <w:t>Orientace ve městě, seznámení, v restauraci.</w:t>
            </w:r>
          </w:p>
          <w:p w14:paraId="113BCBF3" w14:textId="77777777" w:rsidR="00FF170D" w:rsidRPr="00890483" w:rsidRDefault="00FF170D" w:rsidP="004C36BE">
            <w:pPr>
              <w:pStyle w:val="Odstavecseseznamem"/>
              <w:numPr>
                <w:ilvl w:val="0"/>
                <w:numId w:val="9"/>
              </w:numPr>
              <w:ind w:left="247" w:hanging="247"/>
            </w:pPr>
            <w:r w:rsidRPr="00890483">
              <w:t xml:space="preserve">Denní rutina, pasová kontrola. </w:t>
            </w:r>
          </w:p>
          <w:p w14:paraId="3E0BD303" w14:textId="77777777" w:rsidR="00FF170D" w:rsidRPr="00890483" w:rsidRDefault="00FF170D" w:rsidP="004C36BE">
            <w:pPr>
              <w:pStyle w:val="Odstavecseseznamem"/>
              <w:numPr>
                <w:ilvl w:val="0"/>
                <w:numId w:val="9"/>
              </w:numPr>
              <w:ind w:left="247" w:hanging="247"/>
            </w:pPr>
            <w:r w:rsidRPr="00890483">
              <w:t xml:space="preserve">V obchodě. V práci. Práce a odpočinek. </w:t>
            </w:r>
          </w:p>
          <w:p w14:paraId="66AAFA98" w14:textId="77777777" w:rsidR="00FF170D" w:rsidRPr="00890483" w:rsidRDefault="00FF170D" w:rsidP="004C36BE">
            <w:pPr>
              <w:pStyle w:val="Odstavecseseznamem"/>
              <w:numPr>
                <w:ilvl w:val="0"/>
                <w:numId w:val="9"/>
              </w:numPr>
              <w:ind w:left="247" w:hanging="247"/>
            </w:pPr>
            <w:r w:rsidRPr="00890483">
              <w:t>Moje firma.</w:t>
            </w:r>
          </w:p>
          <w:p w14:paraId="485C979F" w14:textId="77777777" w:rsidR="00FF170D" w:rsidRPr="00890483" w:rsidRDefault="00FF170D" w:rsidP="004C36BE">
            <w:pPr>
              <w:pStyle w:val="Odstavecseseznamem"/>
              <w:numPr>
                <w:ilvl w:val="0"/>
                <w:numId w:val="9"/>
              </w:numPr>
              <w:ind w:left="247" w:hanging="247"/>
            </w:pPr>
            <w:r w:rsidRPr="00890483">
              <w:t xml:space="preserve">Počasí a klima. </w:t>
            </w:r>
          </w:p>
          <w:p w14:paraId="23319903" w14:textId="77777777" w:rsidR="00FF170D" w:rsidRPr="00890483" w:rsidRDefault="00FF170D" w:rsidP="004C36BE">
            <w:pPr>
              <w:pStyle w:val="Odstavecseseznamem"/>
              <w:numPr>
                <w:ilvl w:val="0"/>
                <w:numId w:val="9"/>
              </w:numPr>
              <w:ind w:left="247" w:hanging="247"/>
            </w:pPr>
            <w:r w:rsidRPr="00890483">
              <w:t xml:space="preserve">Národnosti. </w:t>
            </w:r>
          </w:p>
          <w:p w14:paraId="40C7D14C" w14:textId="77777777" w:rsidR="00FF170D" w:rsidRPr="00890483" w:rsidRDefault="00FF170D" w:rsidP="00C73909">
            <w:r w:rsidRPr="00890483">
              <w:t>Výstupní kompetence</w:t>
            </w:r>
          </w:p>
          <w:p w14:paraId="4CB515D8" w14:textId="0A95FBBB" w:rsidR="00FF170D" w:rsidRPr="00890483" w:rsidRDefault="00FF170D" w:rsidP="00FB086E">
            <w:pPr>
              <w:jc w:val="both"/>
            </w:pP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t xml:space="preserve">vá kompetence posluchače - A0. </w:t>
            </w:r>
          </w:p>
        </w:tc>
      </w:tr>
      <w:tr w:rsidR="00FF170D" w14:paraId="5568E11C" w14:textId="77777777" w:rsidTr="00C73909">
        <w:trPr>
          <w:trHeight w:val="265"/>
        </w:trPr>
        <w:tc>
          <w:tcPr>
            <w:tcW w:w="3653" w:type="dxa"/>
            <w:gridSpan w:val="2"/>
            <w:tcBorders>
              <w:top w:val="nil"/>
            </w:tcBorders>
            <w:shd w:val="clear" w:color="auto" w:fill="F7CAAC"/>
          </w:tcPr>
          <w:p w14:paraId="4593083C" w14:textId="77777777"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14:paraId="34AFC016" w14:textId="77777777" w:rsidR="00FF170D" w:rsidRPr="00890483" w:rsidRDefault="00FF170D" w:rsidP="00C73909">
            <w:pPr>
              <w:jc w:val="both"/>
            </w:pPr>
          </w:p>
        </w:tc>
      </w:tr>
      <w:tr w:rsidR="00FF170D" w:rsidRPr="00DE4D8A" w14:paraId="175C4052" w14:textId="77777777" w:rsidTr="00C73909">
        <w:trPr>
          <w:trHeight w:val="1258"/>
        </w:trPr>
        <w:tc>
          <w:tcPr>
            <w:tcW w:w="9855" w:type="dxa"/>
            <w:gridSpan w:val="8"/>
            <w:tcBorders>
              <w:top w:val="nil"/>
            </w:tcBorders>
          </w:tcPr>
          <w:p w14:paraId="3390D633" w14:textId="77777777" w:rsidR="00FF170D" w:rsidRPr="00890483" w:rsidRDefault="00FF170D" w:rsidP="00C73909">
            <w:pPr>
              <w:jc w:val="both"/>
              <w:rPr>
                <w:b/>
              </w:rPr>
            </w:pPr>
            <w:r w:rsidRPr="00890483">
              <w:rPr>
                <w:b/>
              </w:rPr>
              <w:t>Povinná literatura</w:t>
            </w:r>
          </w:p>
          <w:p w14:paraId="56763300" w14:textId="77777777"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14:paraId="0F8F63FD" w14:textId="77777777" w:rsidR="00FF170D" w:rsidRPr="00890483" w:rsidRDefault="00FF170D" w:rsidP="00C73909">
            <w:pPr>
              <w:jc w:val="both"/>
              <w:rPr>
                <w:b/>
              </w:rPr>
            </w:pPr>
            <w:r w:rsidRPr="00890483">
              <w:rPr>
                <w:b/>
              </w:rPr>
              <w:t>Doporučená literatura</w:t>
            </w:r>
          </w:p>
          <w:p w14:paraId="0AFBA459" w14:textId="77777777"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72DCB016" w14:textId="77777777"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14:paraId="5A2539DC"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1C34DF" w14:textId="77777777" w:rsidR="00FF170D" w:rsidRPr="00890483" w:rsidRDefault="00FF170D" w:rsidP="00C73909">
            <w:pPr>
              <w:rPr>
                <w:b/>
              </w:rPr>
            </w:pPr>
            <w:r w:rsidRPr="00890483">
              <w:rPr>
                <w:b/>
              </w:rPr>
              <w:t>Informace ke kombinované nebo distanční formě</w:t>
            </w:r>
          </w:p>
        </w:tc>
      </w:tr>
      <w:tr w:rsidR="00FF170D" w14:paraId="04F95771" w14:textId="77777777" w:rsidTr="00C73909">
        <w:tc>
          <w:tcPr>
            <w:tcW w:w="4787" w:type="dxa"/>
            <w:gridSpan w:val="3"/>
            <w:tcBorders>
              <w:top w:val="single" w:sz="2" w:space="0" w:color="auto"/>
            </w:tcBorders>
            <w:shd w:val="clear" w:color="auto" w:fill="F7CAAC"/>
          </w:tcPr>
          <w:p w14:paraId="61298782" w14:textId="77777777" w:rsidR="00FF170D" w:rsidRPr="00890483" w:rsidRDefault="00FF170D" w:rsidP="00C73909">
            <w:pPr>
              <w:jc w:val="both"/>
            </w:pPr>
            <w:r w:rsidRPr="00890483">
              <w:rPr>
                <w:b/>
              </w:rPr>
              <w:t>Rozsah konzultací (soustředění)</w:t>
            </w:r>
          </w:p>
        </w:tc>
        <w:tc>
          <w:tcPr>
            <w:tcW w:w="889" w:type="dxa"/>
            <w:tcBorders>
              <w:top w:val="single" w:sz="2" w:space="0" w:color="auto"/>
            </w:tcBorders>
          </w:tcPr>
          <w:p w14:paraId="11407739" w14:textId="77777777" w:rsidR="00FF170D" w:rsidRPr="00890483" w:rsidRDefault="00FF170D" w:rsidP="00C73909">
            <w:pPr>
              <w:jc w:val="both"/>
            </w:pPr>
          </w:p>
        </w:tc>
        <w:tc>
          <w:tcPr>
            <w:tcW w:w="4179" w:type="dxa"/>
            <w:gridSpan w:val="4"/>
            <w:tcBorders>
              <w:top w:val="single" w:sz="2" w:space="0" w:color="auto"/>
            </w:tcBorders>
            <w:shd w:val="clear" w:color="auto" w:fill="F7CAAC"/>
          </w:tcPr>
          <w:p w14:paraId="712A75E2" w14:textId="77777777" w:rsidR="00FF170D" w:rsidRPr="00890483" w:rsidRDefault="00FF170D" w:rsidP="00C73909">
            <w:pPr>
              <w:jc w:val="both"/>
              <w:rPr>
                <w:b/>
              </w:rPr>
            </w:pPr>
            <w:r w:rsidRPr="00890483">
              <w:rPr>
                <w:b/>
              </w:rPr>
              <w:t xml:space="preserve">hodin </w:t>
            </w:r>
          </w:p>
        </w:tc>
      </w:tr>
      <w:tr w:rsidR="00FF170D" w14:paraId="3F534857" w14:textId="77777777" w:rsidTr="00C73909">
        <w:tc>
          <w:tcPr>
            <w:tcW w:w="9855" w:type="dxa"/>
            <w:gridSpan w:val="8"/>
            <w:shd w:val="clear" w:color="auto" w:fill="F7CAAC"/>
          </w:tcPr>
          <w:p w14:paraId="6C9C32BC" w14:textId="77777777" w:rsidR="00FF170D" w:rsidRPr="00890483" w:rsidRDefault="00FF170D" w:rsidP="00C73909">
            <w:pPr>
              <w:jc w:val="both"/>
              <w:rPr>
                <w:b/>
              </w:rPr>
            </w:pPr>
            <w:r w:rsidRPr="00890483">
              <w:rPr>
                <w:b/>
              </w:rPr>
              <w:t>Informace o způsobu kontaktu s vyučujícím</w:t>
            </w:r>
          </w:p>
        </w:tc>
      </w:tr>
      <w:tr w:rsidR="00FF170D" w14:paraId="34A989C8" w14:textId="77777777" w:rsidTr="00C73909">
        <w:trPr>
          <w:trHeight w:val="609"/>
        </w:trPr>
        <w:tc>
          <w:tcPr>
            <w:tcW w:w="9855" w:type="dxa"/>
            <w:gridSpan w:val="8"/>
          </w:tcPr>
          <w:p w14:paraId="790AF6C3" w14:textId="77777777"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1789B5" w14:textId="77777777" w:rsidR="00FF170D" w:rsidRDefault="00FF170D" w:rsidP="00FF170D"/>
    <w:p w14:paraId="0D0ACC9C"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AD1C3C6" w14:textId="77777777" w:rsidTr="00C73909">
        <w:tc>
          <w:tcPr>
            <w:tcW w:w="9855" w:type="dxa"/>
            <w:gridSpan w:val="8"/>
            <w:tcBorders>
              <w:bottom w:val="double" w:sz="4" w:space="0" w:color="auto"/>
            </w:tcBorders>
            <w:shd w:val="clear" w:color="auto" w:fill="BDD6EE"/>
          </w:tcPr>
          <w:p w14:paraId="725826B4" w14:textId="77777777" w:rsidR="00FF170D" w:rsidRDefault="00FF170D" w:rsidP="00C73909">
            <w:pPr>
              <w:jc w:val="both"/>
              <w:rPr>
                <w:b/>
                <w:sz w:val="28"/>
              </w:rPr>
            </w:pPr>
            <w:r>
              <w:br w:type="page"/>
            </w:r>
            <w:r>
              <w:rPr>
                <w:b/>
                <w:sz w:val="28"/>
              </w:rPr>
              <w:t>B-III – Charakteristika studijního předmětu</w:t>
            </w:r>
          </w:p>
        </w:tc>
      </w:tr>
      <w:tr w:rsidR="00FF170D" w14:paraId="5A48E73A" w14:textId="77777777" w:rsidTr="00C73909">
        <w:tc>
          <w:tcPr>
            <w:tcW w:w="3086" w:type="dxa"/>
            <w:tcBorders>
              <w:top w:val="double" w:sz="4" w:space="0" w:color="auto"/>
            </w:tcBorders>
            <w:shd w:val="clear" w:color="auto" w:fill="F7CAAC"/>
          </w:tcPr>
          <w:p w14:paraId="1C504A7D" w14:textId="77777777"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14:paraId="4F4662CB" w14:textId="77777777" w:rsidR="00FF170D" w:rsidRPr="00890483" w:rsidRDefault="00FF170D" w:rsidP="00C73909">
            <w:pPr>
              <w:jc w:val="both"/>
            </w:pPr>
            <w:r w:rsidRPr="00890483">
              <w:t>Ruština 2</w:t>
            </w:r>
          </w:p>
        </w:tc>
      </w:tr>
      <w:tr w:rsidR="00FF170D" w14:paraId="5DB7C354" w14:textId="77777777" w:rsidTr="00C73909">
        <w:trPr>
          <w:trHeight w:val="249"/>
        </w:trPr>
        <w:tc>
          <w:tcPr>
            <w:tcW w:w="3086" w:type="dxa"/>
            <w:shd w:val="clear" w:color="auto" w:fill="F7CAAC"/>
          </w:tcPr>
          <w:p w14:paraId="39DB81F9" w14:textId="77777777" w:rsidR="00FF170D" w:rsidRPr="00890483" w:rsidRDefault="00FF170D" w:rsidP="00C73909">
            <w:pPr>
              <w:jc w:val="both"/>
              <w:rPr>
                <w:b/>
              </w:rPr>
            </w:pPr>
            <w:r w:rsidRPr="00890483">
              <w:rPr>
                <w:b/>
              </w:rPr>
              <w:t>Typ předmětu</w:t>
            </w:r>
          </w:p>
        </w:tc>
        <w:tc>
          <w:tcPr>
            <w:tcW w:w="3406" w:type="dxa"/>
            <w:gridSpan w:val="4"/>
          </w:tcPr>
          <w:p w14:paraId="3516087F" w14:textId="77777777" w:rsidR="00FF170D" w:rsidRPr="00890483" w:rsidRDefault="0090433A" w:rsidP="00C73909">
            <w:pPr>
              <w:jc w:val="both"/>
            </w:pPr>
            <w:r>
              <w:t>volitelný</w:t>
            </w:r>
            <w:r w:rsidRPr="00607669">
              <w:t xml:space="preserve"> „</w:t>
            </w:r>
            <w:r>
              <w:t>V</w:t>
            </w:r>
            <w:r w:rsidRPr="00607669">
              <w:t>“</w:t>
            </w:r>
          </w:p>
        </w:tc>
        <w:tc>
          <w:tcPr>
            <w:tcW w:w="2695" w:type="dxa"/>
            <w:gridSpan w:val="2"/>
            <w:shd w:val="clear" w:color="auto" w:fill="F7CAAC"/>
          </w:tcPr>
          <w:p w14:paraId="2950BE37" w14:textId="77777777" w:rsidR="00FF170D" w:rsidRPr="00890483" w:rsidRDefault="00FF170D" w:rsidP="00C73909">
            <w:pPr>
              <w:jc w:val="both"/>
            </w:pPr>
            <w:r w:rsidRPr="00890483">
              <w:rPr>
                <w:b/>
              </w:rPr>
              <w:t>doporučený ročník / semestr</w:t>
            </w:r>
          </w:p>
        </w:tc>
        <w:tc>
          <w:tcPr>
            <w:tcW w:w="668" w:type="dxa"/>
          </w:tcPr>
          <w:p w14:paraId="199E01CD" w14:textId="77777777" w:rsidR="00FF170D" w:rsidRPr="00890483" w:rsidRDefault="00FF170D" w:rsidP="00C73909">
            <w:pPr>
              <w:jc w:val="both"/>
            </w:pPr>
            <w:r w:rsidRPr="00890483">
              <w:t>L</w:t>
            </w:r>
          </w:p>
        </w:tc>
      </w:tr>
      <w:tr w:rsidR="00FF170D" w14:paraId="387CFC0C" w14:textId="77777777" w:rsidTr="00C73909">
        <w:tc>
          <w:tcPr>
            <w:tcW w:w="3086" w:type="dxa"/>
            <w:shd w:val="clear" w:color="auto" w:fill="F7CAAC"/>
          </w:tcPr>
          <w:p w14:paraId="6DCD4DA5" w14:textId="77777777" w:rsidR="00FF170D" w:rsidRPr="00890483" w:rsidRDefault="00FF170D" w:rsidP="00C73909">
            <w:pPr>
              <w:jc w:val="both"/>
              <w:rPr>
                <w:b/>
              </w:rPr>
            </w:pPr>
            <w:r w:rsidRPr="00890483">
              <w:rPr>
                <w:b/>
              </w:rPr>
              <w:t>Rozsah studijního předmětu</w:t>
            </w:r>
          </w:p>
        </w:tc>
        <w:tc>
          <w:tcPr>
            <w:tcW w:w="1701" w:type="dxa"/>
            <w:gridSpan w:val="2"/>
          </w:tcPr>
          <w:p w14:paraId="7828B4DD" w14:textId="77777777" w:rsidR="00FF170D" w:rsidRPr="00890483" w:rsidRDefault="00FF170D" w:rsidP="00C73909">
            <w:pPr>
              <w:jc w:val="both"/>
            </w:pPr>
            <w:r w:rsidRPr="00890483">
              <w:t>26s</w:t>
            </w:r>
          </w:p>
        </w:tc>
        <w:tc>
          <w:tcPr>
            <w:tcW w:w="889" w:type="dxa"/>
            <w:shd w:val="clear" w:color="auto" w:fill="F7CAAC"/>
          </w:tcPr>
          <w:p w14:paraId="4CAF814A" w14:textId="77777777" w:rsidR="00FF170D" w:rsidRPr="00890483" w:rsidRDefault="00FF170D" w:rsidP="00C73909">
            <w:pPr>
              <w:jc w:val="both"/>
              <w:rPr>
                <w:b/>
              </w:rPr>
            </w:pPr>
            <w:r w:rsidRPr="00890483">
              <w:rPr>
                <w:b/>
              </w:rPr>
              <w:t xml:space="preserve">hod. </w:t>
            </w:r>
          </w:p>
        </w:tc>
        <w:tc>
          <w:tcPr>
            <w:tcW w:w="816" w:type="dxa"/>
          </w:tcPr>
          <w:p w14:paraId="03FFC93B" w14:textId="77777777" w:rsidR="00FF170D" w:rsidRPr="00890483" w:rsidRDefault="00FF170D" w:rsidP="00C73909">
            <w:pPr>
              <w:jc w:val="both"/>
            </w:pPr>
            <w:r w:rsidRPr="00890483">
              <w:t>26</w:t>
            </w:r>
          </w:p>
        </w:tc>
        <w:tc>
          <w:tcPr>
            <w:tcW w:w="2156" w:type="dxa"/>
            <w:shd w:val="clear" w:color="auto" w:fill="F7CAAC"/>
          </w:tcPr>
          <w:p w14:paraId="06D78BA4" w14:textId="77777777" w:rsidR="00FF170D" w:rsidRPr="00890483" w:rsidRDefault="00FF170D" w:rsidP="00C73909">
            <w:pPr>
              <w:jc w:val="both"/>
              <w:rPr>
                <w:b/>
              </w:rPr>
            </w:pPr>
            <w:r w:rsidRPr="00890483">
              <w:rPr>
                <w:b/>
              </w:rPr>
              <w:t>kreditů</w:t>
            </w:r>
          </w:p>
        </w:tc>
        <w:tc>
          <w:tcPr>
            <w:tcW w:w="1207" w:type="dxa"/>
            <w:gridSpan w:val="2"/>
          </w:tcPr>
          <w:p w14:paraId="1614D6B1" w14:textId="77777777" w:rsidR="00FF170D" w:rsidRPr="00890483" w:rsidRDefault="00FF170D" w:rsidP="00C73909">
            <w:pPr>
              <w:jc w:val="both"/>
            </w:pPr>
            <w:r w:rsidRPr="00890483">
              <w:t>3</w:t>
            </w:r>
          </w:p>
        </w:tc>
      </w:tr>
      <w:tr w:rsidR="00FF170D" w14:paraId="5B34660B" w14:textId="77777777" w:rsidTr="00C73909">
        <w:tc>
          <w:tcPr>
            <w:tcW w:w="3086" w:type="dxa"/>
            <w:shd w:val="clear" w:color="auto" w:fill="F7CAAC"/>
          </w:tcPr>
          <w:p w14:paraId="2DDE3798" w14:textId="77777777" w:rsidR="00FF170D" w:rsidRPr="00890483" w:rsidRDefault="00FF170D" w:rsidP="00C73909">
            <w:pPr>
              <w:jc w:val="both"/>
              <w:rPr>
                <w:b/>
              </w:rPr>
            </w:pPr>
            <w:r w:rsidRPr="00890483">
              <w:rPr>
                <w:b/>
              </w:rPr>
              <w:t>Prerekvizity, korekvizity, ekvivalence</w:t>
            </w:r>
          </w:p>
        </w:tc>
        <w:tc>
          <w:tcPr>
            <w:tcW w:w="6769" w:type="dxa"/>
            <w:gridSpan w:val="7"/>
          </w:tcPr>
          <w:p w14:paraId="410796E3" w14:textId="77777777" w:rsidR="00FF170D" w:rsidRPr="00890483" w:rsidRDefault="00FF170D" w:rsidP="00C73909">
            <w:pPr>
              <w:jc w:val="both"/>
            </w:pPr>
          </w:p>
        </w:tc>
      </w:tr>
      <w:tr w:rsidR="00FF170D" w14:paraId="0F966ADF" w14:textId="77777777" w:rsidTr="00C73909">
        <w:tc>
          <w:tcPr>
            <w:tcW w:w="3086" w:type="dxa"/>
            <w:shd w:val="clear" w:color="auto" w:fill="F7CAAC"/>
          </w:tcPr>
          <w:p w14:paraId="043B9D33" w14:textId="77777777" w:rsidR="00FF170D" w:rsidRPr="00890483" w:rsidRDefault="00FF170D" w:rsidP="00C73909">
            <w:pPr>
              <w:jc w:val="both"/>
              <w:rPr>
                <w:b/>
              </w:rPr>
            </w:pPr>
            <w:r w:rsidRPr="00890483">
              <w:rPr>
                <w:b/>
              </w:rPr>
              <w:t>Způsob ověření studijních výsledků</w:t>
            </w:r>
          </w:p>
        </w:tc>
        <w:tc>
          <w:tcPr>
            <w:tcW w:w="3406" w:type="dxa"/>
            <w:gridSpan w:val="4"/>
          </w:tcPr>
          <w:p w14:paraId="7E0A61E6" w14:textId="77777777" w:rsidR="00FF170D" w:rsidRPr="00890483" w:rsidRDefault="00FF170D" w:rsidP="00C73909">
            <w:pPr>
              <w:jc w:val="both"/>
            </w:pPr>
            <w:r w:rsidRPr="00890483">
              <w:t>klasifikovaný zápočet</w:t>
            </w:r>
          </w:p>
        </w:tc>
        <w:tc>
          <w:tcPr>
            <w:tcW w:w="2156" w:type="dxa"/>
            <w:shd w:val="clear" w:color="auto" w:fill="F7CAAC"/>
          </w:tcPr>
          <w:p w14:paraId="6F5AB37B" w14:textId="77777777" w:rsidR="00FF170D" w:rsidRPr="00890483" w:rsidRDefault="00FF170D" w:rsidP="00C73909">
            <w:pPr>
              <w:jc w:val="both"/>
              <w:rPr>
                <w:b/>
              </w:rPr>
            </w:pPr>
            <w:r w:rsidRPr="00890483">
              <w:rPr>
                <w:b/>
              </w:rPr>
              <w:t>Forma výuky</w:t>
            </w:r>
          </w:p>
        </w:tc>
        <w:tc>
          <w:tcPr>
            <w:tcW w:w="1207" w:type="dxa"/>
            <w:gridSpan w:val="2"/>
          </w:tcPr>
          <w:p w14:paraId="05A46A80" w14:textId="77777777" w:rsidR="00FF170D" w:rsidRPr="00890483" w:rsidRDefault="00FF170D" w:rsidP="00C73909">
            <w:pPr>
              <w:jc w:val="both"/>
            </w:pPr>
            <w:r w:rsidRPr="00890483">
              <w:t>seminář</w:t>
            </w:r>
          </w:p>
        </w:tc>
      </w:tr>
      <w:tr w:rsidR="00FF170D" w14:paraId="2A62E9C0" w14:textId="77777777" w:rsidTr="00C73909">
        <w:tc>
          <w:tcPr>
            <w:tcW w:w="3086" w:type="dxa"/>
            <w:shd w:val="clear" w:color="auto" w:fill="F7CAAC"/>
          </w:tcPr>
          <w:p w14:paraId="188EB399" w14:textId="77777777"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14:paraId="358CAC1B" w14:textId="77777777" w:rsidR="00FF170D" w:rsidRDefault="00FF170D" w:rsidP="00C73909">
            <w:pPr>
              <w:jc w:val="both"/>
            </w:pPr>
            <w:r w:rsidRPr="00890483">
              <w:t>Způsob zakončení předmětu – klasifikovaný zápočet.</w:t>
            </w:r>
          </w:p>
          <w:p w14:paraId="70B35223" w14:textId="77777777"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14:paraId="790915BA" w14:textId="77777777" w:rsidTr="00C73909">
        <w:tc>
          <w:tcPr>
            <w:tcW w:w="3086" w:type="dxa"/>
            <w:tcBorders>
              <w:right w:val="nil"/>
            </w:tcBorders>
            <w:shd w:val="clear" w:color="auto" w:fill="auto"/>
          </w:tcPr>
          <w:p w14:paraId="2FAE26EB" w14:textId="77777777"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14:paraId="4717D9BE" w14:textId="77777777" w:rsidR="00FF170D" w:rsidRPr="00890483" w:rsidRDefault="00FF170D" w:rsidP="00C73909">
            <w:pPr>
              <w:jc w:val="both"/>
            </w:pPr>
          </w:p>
        </w:tc>
      </w:tr>
      <w:tr w:rsidR="00FF170D" w14:paraId="7382D9EB" w14:textId="77777777" w:rsidTr="00C73909">
        <w:trPr>
          <w:trHeight w:val="197"/>
        </w:trPr>
        <w:tc>
          <w:tcPr>
            <w:tcW w:w="3086" w:type="dxa"/>
            <w:tcBorders>
              <w:top w:val="nil"/>
            </w:tcBorders>
            <w:shd w:val="clear" w:color="auto" w:fill="F7CAAC"/>
          </w:tcPr>
          <w:p w14:paraId="6C937A40" w14:textId="77777777"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14:paraId="70C5E8DA" w14:textId="77777777"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14:paraId="57E4717D" w14:textId="77777777" w:rsidTr="00C73909">
        <w:trPr>
          <w:trHeight w:val="243"/>
        </w:trPr>
        <w:tc>
          <w:tcPr>
            <w:tcW w:w="3086" w:type="dxa"/>
            <w:tcBorders>
              <w:top w:val="nil"/>
            </w:tcBorders>
            <w:shd w:val="clear" w:color="auto" w:fill="F7CAAC"/>
          </w:tcPr>
          <w:p w14:paraId="7DEF0DC5" w14:textId="77777777"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14:paraId="56F03314" w14:textId="77777777"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7021E33E" w14:textId="77777777" w:rsidTr="00C73909">
        <w:tc>
          <w:tcPr>
            <w:tcW w:w="3086" w:type="dxa"/>
            <w:shd w:val="clear" w:color="auto" w:fill="F7CAAC"/>
          </w:tcPr>
          <w:p w14:paraId="71E29F79" w14:textId="77777777" w:rsidR="00FF170D" w:rsidRPr="00890483" w:rsidRDefault="00FF170D" w:rsidP="00C73909">
            <w:pPr>
              <w:jc w:val="both"/>
              <w:rPr>
                <w:b/>
              </w:rPr>
            </w:pPr>
            <w:r w:rsidRPr="00890483">
              <w:rPr>
                <w:b/>
              </w:rPr>
              <w:t>Vyučující</w:t>
            </w:r>
          </w:p>
        </w:tc>
        <w:tc>
          <w:tcPr>
            <w:tcW w:w="6769" w:type="dxa"/>
            <w:gridSpan w:val="7"/>
            <w:tcBorders>
              <w:bottom w:val="nil"/>
            </w:tcBorders>
          </w:tcPr>
          <w:p w14:paraId="1E0CE7B6" w14:textId="573DFB97"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rsidR="00DA1A52">
              <w:t>vedení seminářů</w:t>
            </w:r>
            <w:r>
              <w:t xml:space="preserve"> (100%)</w:t>
            </w:r>
          </w:p>
        </w:tc>
      </w:tr>
      <w:tr w:rsidR="00FF170D" w14:paraId="2AA9CE30" w14:textId="77777777" w:rsidTr="00C73909">
        <w:trPr>
          <w:trHeight w:val="200"/>
        </w:trPr>
        <w:tc>
          <w:tcPr>
            <w:tcW w:w="9855" w:type="dxa"/>
            <w:gridSpan w:val="8"/>
            <w:tcBorders>
              <w:top w:val="nil"/>
            </w:tcBorders>
          </w:tcPr>
          <w:p w14:paraId="5F17AF38" w14:textId="77777777" w:rsidR="00FF170D" w:rsidRPr="00890483" w:rsidRDefault="00FF170D" w:rsidP="00C73909"/>
        </w:tc>
      </w:tr>
      <w:tr w:rsidR="00FF170D" w14:paraId="70BB8168" w14:textId="77777777" w:rsidTr="00C73909">
        <w:tc>
          <w:tcPr>
            <w:tcW w:w="3086" w:type="dxa"/>
            <w:shd w:val="clear" w:color="auto" w:fill="F7CAAC"/>
          </w:tcPr>
          <w:p w14:paraId="4F57CEEB" w14:textId="77777777" w:rsidR="00FF170D" w:rsidRPr="00890483" w:rsidRDefault="00FF170D" w:rsidP="00C73909">
            <w:pPr>
              <w:jc w:val="both"/>
              <w:rPr>
                <w:b/>
              </w:rPr>
            </w:pPr>
            <w:r w:rsidRPr="00890483">
              <w:rPr>
                <w:b/>
              </w:rPr>
              <w:t>Stručná anotace předmětu</w:t>
            </w:r>
          </w:p>
        </w:tc>
        <w:tc>
          <w:tcPr>
            <w:tcW w:w="6769" w:type="dxa"/>
            <w:gridSpan w:val="7"/>
            <w:tcBorders>
              <w:bottom w:val="nil"/>
            </w:tcBorders>
          </w:tcPr>
          <w:p w14:paraId="76A9F226" w14:textId="77777777" w:rsidR="00FF170D" w:rsidRPr="00890483" w:rsidRDefault="00FF170D" w:rsidP="00C73909">
            <w:pPr>
              <w:jc w:val="both"/>
            </w:pPr>
          </w:p>
        </w:tc>
      </w:tr>
      <w:tr w:rsidR="00FF170D" w14:paraId="3F82A657" w14:textId="77777777" w:rsidTr="00C73909">
        <w:trPr>
          <w:trHeight w:val="3938"/>
        </w:trPr>
        <w:tc>
          <w:tcPr>
            <w:tcW w:w="9855" w:type="dxa"/>
            <w:gridSpan w:val="8"/>
            <w:tcBorders>
              <w:top w:val="nil"/>
              <w:bottom w:val="single" w:sz="12" w:space="0" w:color="auto"/>
            </w:tcBorders>
          </w:tcPr>
          <w:p w14:paraId="6460584F" w14:textId="77777777"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368E7F87" w14:textId="2CBB141C" w:rsidR="00FF170D" w:rsidRPr="00890483" w:rsidRDefault="00FF170D" w:rsidP="004C36BE">
            <w:pPr>
              <w:pStyle w:val="Odstavecseseznamem"/>
              <w:numPr>
                <w:ilvl w:val="0"/>
                <w:numId w:val="10"/>
              </w:numPr>
              <w:ind w:left="247" w:hanging="247"/>
            </w:pPr>
            <w:r w:rsidRPr="00890483">
              <w:t>Rod podstatných jmen.  Skloňování podstatných jmen</w:t>
            </w:r>
            <w:r w:rsidR="00B96CC2">
              <w:t>.</w:t>
            </w:r>
            <w:r w:rsidRPr="00890483">
              <w:t xml:space="preserve"> </w:t>
            </w:r>
          </w:p>
          <w:p w14:paraId="13BF3C3B" w14:textId="77777777" w:rsidR="00FF170D" w:rsidRPr="00890483" w:rsidRDefault="00FF170D" w:rsidP="004C36BE">
            <w:pPr>
              <w:pStyle w:val="Odstavecseseznamem"/>
              <w:numPr>
                <w:ilvl w:val="0"/>
                <w:numId w:val="10"/>
              </w:numPr>
              <w:ind w:left="247" w:hanging="247"/>
            </w:pPr>
            <w:r w:rsidRPr="00890483">
              <w:t>Cestování. Nákupy. Restaurace.</w:t>
            </w:r>
          </w:p>
          <w:p w14:paraId="2A766346" w14:textId="77777777" w:rsidR="00FF170D" w:rsidRPr="00890483" w:rsidRDefault="00FF170D" w:rsidP="004C36BE">
            <w:pPr>
              <w:pStyle w:val="Odstavecseseznamem"/>
              <w:numPr>
                <w:ilvl w:val="0"/>
                <w:numId w:val="10"/>
              </w:numPr>
              <w:ind w:left="247" w:hanging="247"/>
            </w:pPr>
            <w:r w:rsidRPr="00890483">
              <w:t xml:space="preserve">Slovesa I. a II. časování. </w:t>
            </w:r>
          </w:p>
          <w:p w14:paraId="1ACB44FB" w14:textId="77777777" w:rsidR="00FF170D" w:rsidRPr="00890483" w:rsidRDefault="00FF170D" w:rsidP="004C36BE">
            <w:pPr>
              <w:pStyle w:val="Odstavecseseznamem"/>
              <w:numPr>
                <w:ilvl w:val="0"/>
                <w:numId w:val="10"/>
              </w:numPr>
              <w:ind w:left="247" w:hanging="247"/>
            </w:pPr>
            <w:r w:rsidRPr="00890483">
              <w:t>Zájmena osobní a přivlastňovací.</w:t>
            </w:r>
          </w:p>
          <w:p w14:paraId="03220EC7" w14:textId="77777777" w:rsidR="00FF170D" w:rsidRPr="00890483" w:rsidRDefault="00FF170D" w:rsidP="004C36BE">
            <w:pPr>
              <w:pStyle w:val="Odstavecseseznamem"/>
              <w:numPr>
                <w:ilvl w:val="0"/>
                <w:numId w:val="10"/>
              </w:numPr>
              <w:ind w:left="247" w:hanging="247"/>
            </w:pPr>
            <w:r w:rsidRPr="00890483">
              <w:t xml:space="preserve">Předložkové vazby odlišné od češtiny. </w:t>
            </w:r>
          </w:p>
          <w:p w14:paraId="4C9DA79B" w14:textId="77777777" w:rsidR="00FF170D" w:rsidRPr="00890483" w:rsidRDefault="00FF170D" w:rsidP="004C36BE">
            <w:pPr>
              <w:pStyle w:val="Odstavecseseznamem"/>
              <w:numPr>
                <w:ilvl w:val="0"/>
                <w:numId w:val="10"/>
              </w:numPr>
              <w:ind w:left="247" w:hanging="247"/>
            </w:pPr>
            <w:r w:rsidRPr="00890483">
              <w:t>Skloňování podstatných jmen. Nesklonná podstatná jména.</w:t>
            </w:r>
          </w:p>
          <w:p w14:paraId="5733D1CE" w14:textId="77777777" w:rsidR="00FF170D" w:rsidRPr="00890483" w:rsidRDefault="00FF170D" w:rsidP="004C36BE">
            <w:pPr>
              <w:pStyle w:val="Odstavecseseznamem"/>
              <w:numPr>
                <w:ilvl w:val="0"/>
                <w:numId w:val="10"/>
              </w:numPr>
              <w:ind w:left="247" w:hanging="247"/>
            </w:pPr>
            <w:r w:rsidRPr="00890483">
              <w:t xml:space="preserve">Číslovky 0 – 1000. </w:t>
            </w:r>
          </w:p>
          <w:p w14:paraId="7A04BD46" w14:textId="77777777" w:rsidR="00FF170D" w:rsidRPr="00890483" w:rsidRDefault="00FF170D" w:rsidP="00C73909">
            <w:r w:rsidRPr="00890483">
              <w:t>Výstupní kompetence</w:t>
            </w:r>
          </w:p>
          <w:p w14:paraId="22DE26C9" w14:textId="77777777"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14:paraId="5F0B05E5" w14:textId="77777777" w:rsidTr="00C73909">
        <w:trPr>
          <w:trHeight w:val="265"/>
        </w:trPr>
        <w:tc>
          <w:tcPr>
            <w:tcW w:w="3653" w:type="dxa"/>
            <w:gridSpan w:val="2"/>
            <w:tcBorders>
              <w:top w:val="nil"/>
            </w:tcBorders>
            <w:shd w:val="clear" w:color="auto" w:fill="F7CAAC"/>
          </w:tcPr>
          <w:p w14:paraId="12342FB9" w14:textId="77777777"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14:paraId="7717970F" w14:textId="77777777" w:rsidR="00FF170D" w:rsidRPr="00890483" w:rsidRDefault="00FF170D" w:rsidP="00C73909">
            <w:pPr>
              <w:jc w:val="both"/>
            </w:pPr>
          </w:p>
        </w:tc>
      </w:tr>
      <w:tr w:rsidR="00FF170D" w14:paraId="37F53758" w14:textId="77777777" w:rsidTr="00C73909">
        <w:trPr>
          <w:trHeight w:val="1248"/>
        </w:trPr>
        <w:tc>
          <w:tcPr>
            <w:tcW w:w="9855" w:type="dxa"/>
            <w:gridSpan w:val="8"/>
            <w:tcBorders>
              <w:top w:val="nil"/>
            </w:tcBorders>
          </w:tcPr>
          <w:p w14:paraId="44EE0E50" w14:textId="77777777" w:rsidR="00FF170D" w:rsidRPr="00890483" w:rsidRDefault="00FF170D" w:rsidP="00C73909">
            <w:pPr>
              <w:jc w:val="both"/>
              <w:rPr>
                <w:b/>
              </w:rPr>
            </w:pPr>
            <w:r w:rsidRPr="00890483">
              <w:rPr>
                <w:b/>
              </w:rPr>
              <w:t>Povinná literatura</w:t>
            </w:r>
          </w:p>
          <w:p w14:paraId="7BA7F105" w14:textId="77777777"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14:paraId="74D64479" w14:textId="77777777" w:rsidR="00FF170D" w:rsidRPr="00890483" w:rsidRDefault="00FF170D" w:rsidP="00C73909">
            <w:pPr>
              <w:jc w:val="both"/>
              <w:rPr>
                <w:b/>
              </w:rPr>
            </w:pPr>
            <w:r w:rsidRPr="00890483">
              <w:rPr>
                <w:b/>
              </w:rPr>
              <w:t>Doporučená literatura</w:t>
            </w:r>
          </w:p>
          <w:p w14:paraId="5B0DD94E" w14:textId="77777777"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14:paraId="3D566F36" w14:textId="77777777"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14:paraId="531A4ADF"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5904CF" w14:textId="77777777" w:rsidR="00FF170D" w:rsidRPr="00890483" w:rsidRDefault="00FF170D" w:rsidP="00C73909">
            <w:pPr>
              <w:jc w:val="center"/>
              <w:rPr>
                <w:b/>
              </w:rPr>
            </w:pPr>
            <w:r w:rsidRPr="00890483">
              <w:rPr>
                <w:b/>
              </w:rPr>
              <w:t>Informace ke kombinované nebo distanční formě</w:t>
            </w:r>
          </w:p>
        </w:tc>
      </w:tr>
      <w:tr w:rsidR="00FF170D" w14:paraId="13FF6CA5" w14:textId="77777777" w:rsidTr="00C73909">
        <w:tc>
          <w:tcPr>
            <w:tcW w:w="4787" w:type="dxa"/>
            <w:gridSpan w:val="3"/>
            <w:tcBorders>
              <w:top w:val="single" w:sz="2" w:space="0" w:color="auto"/>
            </w:tcBorders>
            <w:shd w:val="clear" w:color="auto" w:fill="F7CAAC"/>
          </w:tcPr>
          <w:p w14:paraId="32B72667" w14:textId="77777777" w:rsidR="00FF170D" w:rsidRPr="00890483" w:rsidRDefault="00FF170D" w:rsidP="00C73909">
            <w:pPr>
              <w:jc w:val="both"/>
            </w:pPr>
            <w:r w:rsidRPr="00890483">
              <w:rPr>
                <w:b/>
              </w:rPr>
              <w:t>Rozsah konzultací (soustředění)</w:t>
            </w:r>
          </w:p>
        </w:tc>
        <w:tc>
          <w:tcPr>
            <w:tcW w:w="889" w:type="dxa"/>
            <w:tcBorders>
              <w:top w:val="single" w:sz="2" w:space="0" w:color="auto"/>
            </w:tcBorders>
          </w:tcPr>
          <w:p w14:paraId="37490BA5" w14:textId="77777777" w:rsidR="00FF170D" w:rsidRPr="00890483" w:rsidRDefault="00FF170D" w:rsidP="00C73909">
            <w:pPr>
              <w:jc w:val="both"/>
            </w:pPr>
          </w:p>
        </w:tc>
        <w:tc>
          <w:tcPr>
            <w:tcW w:w="4179" w:type="dxa"/>
            <w:gridSpan w:val="4"/>
            <w:tcBorders>
              <w:top w:val="single" w:sz="2" w:space="0" w:color="auto"/>
            </w:tcBorders>
            <w:shd w:val="clear" w:color="auto" w:fill="F7CAAC"/>
          </w:tcPr>
          <w:p w14:paraId="085084B3" w14:textId="77777777" w:rsidR="00FF170D" w:rsidRPr="00890483" w:rsidRDefault="00FF170D" w:rsidP="00C73909">
            <w:pPr>
              <w:jc w:val="both"/>
              <w:rPr>
                <w:b/>
              </w:rPr>
            </w:pPr>
            <w:r w:rsidRPr="00890483">
              <w:rPr>
                <w:b/>
              </w:rPr>
              <w:t xml:space="preserve">hodin </w:t>
            </w:r>
          </w:p>
        </w:tc>
      </w:tr>
      <w:tr w:rsidR="00FF170D" w14:paraId="61397362" w14:textId="77777777" w:rsidTr="00C73909">
        <w:tc>
          <w:tcPr>
            <w:tcW w:w="9855" w:type="dxa"/>
            <w:gridSpan w:val="8"/>
            <w:shd w:val="clear" w:color="auto" w:fill="F7CAAC"/>
          </w:tcPr>
          <w:p w14:paraId="48F7B076" w14:textId="77777777" w:rsidR="00FF170D" w:rsidRPr="00890483" w:rsidRDefault="00FF170D" w:rsidP="00C73909">
            <w:pPr>
              <w:jc w:val="both"/>
              <w:rPr>
                <w:b/>
              </w:rPr>
            </w:pPr>
            <w:r w:rsidRPr="00890483">
              <w:rPr>
                <w:b/>
              </w:rPr>
              <w:t>Informace o způsobu kontaktu s vyučujícím</w:t>
            </w:r>
          </w:p>
        </w:tc>
      </w:tr>
      <w:tr w:rsidR="00FF170D" w14:paraId="1C9595C1" w14:textId="77777777" w:rsidTr="00C73909">
        <w:trPr>
          <w:trHeight w:val="400"/>
        </w:trPr>
        <w:tc>
          <w:tcPr>
            <w:tcW w:w="9855" w:type="dxa"/>
            <w:gridSpan w:val="8"/>
          </w:tcPr>
          <w:p w14:paraId="740C729B" w14:textId="77777777"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19EC0E4" w14:textId="77777777" w:rsidR="00FF170D" w:rsidRDefault="00FF170D" w:rsidP="00FF170D"/>
    <w:p w14:paraId="325AB203"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3263375D" w14:textId="77777777" w:rsidTr="00C73909">
        <w:tc>
          <w:tcPr>
            <w:tcW w:w="9855" w:type="dxa"/>
            <w:gridSpan w:val="8"/>
            <w:tcBorders>
              <w:bottom w:val="double" w:sz="4" w:space="0" w:color="auto"/>
            </w:tcBorders>
            <w:shd w:val="clear" w:color="auto" w:fill="BDD6EE"/>
          </w:tcPr>
          <w:p w14:paraId="5C6BE5FE" w14:textId="77777777" w:rsidR="00FF170D" w:rsidRDefault="00FF170D" w:rsidP="00C73909">
            <w:pPr>
              <w:jc w:val="both"/>
              <w:rPr>
                <w:b/>
                <w:sz w:val="28"/>
              </w:rPr>
            </w:pPr>
            <w:r>
              <w:br w:type="page"/>
            </w:r>
            <w:r>
              <w:rPr>
                <w:b/>
                <w:sz w:val="28"/>
              </w:rPr>
              <w:t>B-III – Charakteristika studijního předmětu</w:t>
            </w:r>
          </w:p>
        </w:tc>
      </w:tr>
      <w:tr w:rsidR="00FF170D" w14:paraId="4F94879C" w14:textId="77777777" w:rsidTr="00C73909">
        <w:tc>
          <w:tcPr>
            <w:tcW w:w="3086" w:type="dxa"/>
            <w:tcBorders>
              <w:top w:val="double" w:sz="4" w:space="0" w:color="auto"/>
            </w:tcBorders>
            <w:shd w:val="clear" w:color="auto" w:fill="F7CAAC"/>
          </w:tcPr>
          <w:p w14:paraId="234FA874"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41FE306C" w14:textId="77777777" w:rsidR="00FF170D" w:rsidRPr="002401C8" w:rsidRDefault="00FF170D" w:rsidP="00C73909">
            <w:pPr>
              <w:jc w:val="both"/>
            </w:pPr>
            <w:r w:rsidRPr="002401C8">
              <w:t>Španělština 1</w:t>
            </w:r>
          </w:p>
        </w:tc>
      </w:tr>
      <w:tr w:rsidR="00FF170D" w14:paraId="0E22B373" w14:textId="77777777" w:rsidTr="00C73909">
        <w:trPr>
          <w:trHeight w:val="249"/>
        </w:trPr>
        <w:tc>
          <w:tcPr>
            <w:tcW w:w="3086" w:type="dxa"/>
            <w:shd w:val="clear" w:color="auto" w:fill="F7CAAC"/>
          </w:tcPr>
          <w:p w14:paraId="1023467D" w14:textId="77777777" w:rsidR="00FF170D" w:rsidRPr="002401C8" w:rsidRDefault="00FF170D" w:rsidP="00C73909">
            <w:pPr>
              <w:jc w:val="both"/>
              <w:rPr>
                <w:b/>
              </w:rPr>
            </w:pPr>
            <w:r w:rsidRPr="002401C8">
              <w:rPr>
                <w:b/>
              </w:rPr>
              <w:t>Typ předmětu</w:t>
            </w:r>
          </w:p>
        </w:tc>
        <w:tc>
          <w:tcPr>
            <w:tcW w:w="3406" w:type="dxa"/>
            <w:gridSpan w:val="4"/>
          </w:tcPr>
          <w:p w14:paraId="3453E295"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11283850" w14:textId="77777777" w:rsidR="00FF170D" w:rsidRPr="002401C8" w:rsidRDefault="00FF170D" w:rsidP="00C73909">
            <w:pPr>
              <w:jc w:val="both"/>
            </w:pPr>
            <w:r w:rsidRPr="002401C8">
              <w:rPr>
                <w:b/>
              </w:rPr>
              <w:t>doporučený ročník / semestr</w:t>
            </w:r>
          </w:p>
        </w:tc>
        <w:tc>
          <w:tcPr>
            <w:tcW w:w="668" w:type="dxa"/>
          </w:tcPr>
          <w:p w14:paraId="4F0501CB" w14:textId="77777777" w:rsidR="00FF170D" w:rsidRPr="002401C8" w:rsidRDefault="00FF170D" w:rsidP="00C73909">
            <w:pPr>
              <w:jc w:val="both"/>
            </w:pPr>
            <w:r w:rsidRPr="002401C8">
              <w:t>Z</w:t>
            </w:r>
          </w:p>
        </w:tc>
      </w:tr>
      <w:tr w:rsidR="00FF170D" w14:paraId="7CBAC968" w14:textId="77777777" w:rsidTr="00C73909">
        <w:tc>
          <w:tcPr>
            <w:tcW w:w="3086" w:type="dxa"/>
            <w:shd w:val="clear" w:color="auto" w:fill="F7CAAC"/>
          </w:tcPr>
          <w:p w14:paraId="644AE910" w14:textId="77777777" w:rsidR="00FF170D" w:rsidRPr="002401C8" w:rsidRDefault="00FF170D" w:rsidP="00C73909">
            <w:pPr>
              <w:jc w:val="both"/>
              <w:rPr>
                <w:b/>
              </w:rPr>
            </w:pPr>
            <w:r w:rsidRPr="002401C8">
              <w:rPr>
                <w:b/>
              </w:rPr>
              <w:t>Rozsah studijního předmětu</w:t>
            </w:r>
          </w:p>
        </w:tc>
        <w:tc>
          <w:tcPr>
            <w:tcW w:w="1701" w:type="dxa"/>
            <w:gridSpan w:val="2"/>
          </w:tcPr>
          <w:p w14:paraId="28DC040C" w14:textId="77777777" w:rsidR="00FF170D" w:rsidRPr="002401C8" w:rsidRDefault="00FF170D" w:rsidP="00C73909">
            <w:pPr>
              <w:jc w:val="both"/>
            </w:pPr>
            <w:r w:rsidRPr="002401C8">
              <w:t>26s</w:t>
            </w:r>
          </w:p>
        </w:tc>
        <w:tc>
          <w:tcPr>
            <w:tcW w:w="889" w:type="dxa"/>
            <w:shd w:val="clear" w:color="auto" w:fill="F7CAAC"/>
          </w:tcPr>
          <w:p w14:paraId="1B941628" w14:textId="77777777" w:rsidR="00FF170D" w:rsidRPr="002401C8" w:rsidRDefault="00FF170D" w:rsidP="00C73909">
            <w:pPr>
              <w:jc w:val="both"/>
              <w:rPr>
                <w:b/>
              </w:rPr>
            </w:pPr>
            <w:r w:rsidRPr="002401C8">
              <w:rPr>
                <w:b/>
              </w:rPr>
              <w:t xml:space="preserve">hod. </w:t>
            </w:r>
          </w:p>
        </w:tc>
        <w:tc>
          <w:tcPr>
            <w:tcW w:w="816" w:type="dxa"/>
          </w:tcPr>
          <w:p w14:paraId="1B22AF2F" w14:textId="77777777" w:rsidR="00FF170D" w:rsidRPr="002401C8" w:rsidRDefault="00FF170D" w:rsidP="00C73909">
            <w:pPr>
              <w:jc w:val="both"/>
            </w:pPr>
            <w:r w:rsidRPr="002401C8">
              <w:t>26</w:t>
            </w:r>
          </w:p>
        </w:tc>
        <w:tc>
          <w:tcPr>
            <w:tcW w:w="2156" w:type="dxa"/>
            <w:shd w:val="clear" w:color="auto" w:fill="F7CAAC"/>
          </w:tcPr>
          <w:p w14:paraId="1CA76FD3" w14:textId="77777777" w:rsidR="00FF170D" w:rsidRPr="002401C8" w:rsidRDefault="00FF170D" w:rsidP="00C73909">
            <w:pPr>
              <w:jc w:val="both"/>
              <w:rPr>
                <w:b/>
              </w:rPr>
            </w:pPr>
            <w:r w:rsidRPr="002401C8">
              <w:rPr>
                <w:b/>
              </w:rPr>
              <w:t>kreditů</w:t>
            </w:r>
          </w:p>
        </w:tc>
        <w:tc>
          <w:tcPr>
            <w:tcW w:w="1207" w:type="dxa"/>
            <w:gridSpan w:val="2"/>
          </w:tcPr>
          <w:p w14:paraId="5E79ABA5" w14:textId="77777777" w:rsidR="00FF170D" w:rsidRPr="002401C8" w:rsidRDefault="00FF170D" w:rsidP="00C73909">
            <w:pPr>
              <w:jc w:val="both"/>
            </w:pPr>
            <w:r w:rsidRPr="002401C8">
              <w:t>3</w:t>
            </w:r>
          </w:p>
        </w:tc>
      </w:tr>
      <w:tr w:rsidR="00FF170D" w14:paraId="405D96BE" w14:textId="77777777" w:rsidTr="00C73909">
        <w:tc>
          <w:tcPr>
            <w:tcW w:w="3086" w:type="dxa"/>
            <w:shd w:val="clear" w:color="auto" w:fill="F7CAAC"/>
          </w:tcPr>
          <w:p w14:paraId="24CD8D46" w14:textId="77777777" w:rsidR="00FF170D" w:rsidRPr="002401C8" w:rsidRDefault="00FF170D" w:rsidP="00C73909">
            <w:pPr>
              <w:jc w:val="both"/>
              <w:rPr>
                <w:b/>
              </w:rPr>
            </w:pPr>
            <w:r w:rsidRPr="002401C8">
              <w:rPr>
                <w:b/>
              </w:rPr>
              <w:t>Prerekvizity, korekvizity, ekvivalence</w:t>
            </w:r>
          </w:p>
        </w:tc>
        <w:tc>
          <w:tcPr>
            <w:tcW w:w="6769" w:type="dxa"/>
            <w:gridSpan w:val="7"/>
          </w:tcPr>
          <w:p w14:paraId="7CB17EE2" w14:textId="77777777" w:rsidR="00FF170D" w:rsidRPr="002401C8" w:rsidRDefault="00FF170D" w:rsidP="00C73909">
            <w:pPr>
              <w:jc w:val="both"/>
            </w:pPr>
          </w:p>
        </w:tc>
      </w:tr>
      <w:tr w:rsidR="00FF170D" w14:paraId="10AEB9E4" w14:textId="77777777" w:rsidTr="00C73909">
        <w:tc>
          <w:tcPr>
            <w:tcW w:w="3086" w:type="dxa"/>
            <w:shd w:val="clear" w:color="auto" w:fill="F7CAAC"/>
          </w:tcPr>
          <w:p w14:paraId="616CCD90" w14:textId="77777777" w:rsidR="00FF170D" w:rsidRPr="002401C8" w:rsidRDefault="00FF170D" w:rsidP="00C73909">
            <w:pPr>
              <w:jc w:val="both"/>
              <w:rPr>
                <w:b/>
              </w:rPr>
            </w:pPr>
            <w:r w:rsidRPr="002401C8">
              <w:rPr>
                <w:b/>
              </w:rPr>
              <w:t>Způsob ověření studijních výsledků</w:t>
            </w:r>
          </w:p>
        </w:tc>
        <w:tc>
          <w:tcPr>
            <w:tcW w:w="3406" w:type="dxa"/>
            <w:gridSpan w:val="4"/>
          </w:tcPr>
          <w:p w14:paraId="261705A6" w14:textId="77777777" w:rsidR="00FF170D" w:rsidRPr="002401C8" w:rsidRDefault="00FF170D" w:rsidP="00C73909">
            <w:pPr>
              <w:jc w:val="both"/>
            </w:pPr>
            <w:r w:rsidRPr="002401C8">
              <w:t>zápočet</w:t>
            </w:r>
          </w:p>
        </w:tc>
        <w:tc>
          <w:tcPr>
            <w:tcW w:w="2156" w:type="dxa"/>
            <w:shd w:val="clear" w:color="auto" w:fill="F7CAAC"/>
          </w:tcPr>
          <w:p w14:paraId="5C408034" w14:textId="77777777" w:rsidR="00FF170D" w:rsidRPr="002401C8" w:rsidRDefault="00FF170D" w:rsidP="00C73909">
            <w:pPr>
              <w:jc w:val="both"/>
              <w:rPr>
                <w:b/>
              </w:rPr>
            </w:pPr>
            <w:r w:rsidRPr="002401C8">
              <w:rPr>
                <w:b/>
              </w:rPr>
              <w:t>Forma výuky</w:t>
            </w:r>
          </w:p>
        </w:tc>
        <w:tc>
          <w:tcPr>
            <w:tcW w:w="1207" w:type="dxa"/>
            <w:gridSpan w:val="2"/>
          </w:tcPr>
          <w:p w14:paraId="31832EFF" w14:textId="77777777" w:rsidR="00FF170D" w:rsidRPr="002401C8" w:rsidRDefault="00FF170D" w:rsidP="00C73909">
            <w:pPr>
              <w:jc w:val="both"/>
            </w:pPr>
            <w:r w:rsidRPr="002401C8">
              <w:t>seminář</w:t>
            </w:r>
          </w:p>
        </w:tc>
      </w:tr>
      <w:tr w:rsidR="00FF170D" w14:paraId="3392184F" w14:textId="77777777" w:rsidTr="00C73909">
        <w:tc>
          <w:tcPr>
            <w:tcW w:w="3086" w:type="dxa"/>
            <w:shd w:val="clear" w:color="auto" w:fill="F7CAAC"/>
          </w:tcPr>
          <w:p w14:paraId="1A1E1DB9"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1066F709" w14:textId="77777777" w:rsidR="00FF170D" w:rsidRPr="002401C8" w:rsidRDefault="00FF170D" w:rsidP="00C73909">
            <w:pPr>
              <w:jc w:val="both"/>
            </w:pPr>
            <w:r w:rsidRPr="002401C8">
              <w:t>Způsob zakončení předmětu – zápočet</w:t>
            </w:r>
          </w:p>
          <w:p w14:paraId="591FC9EB" w14:textId="77777777"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14:paraId="5DEB7036" w14:textId="77777777" w:rsidTr="00C73909">
        <w:trPr>
          <w:trHeight w:val="108"/>
        </w:trPr>
        <w:tc>
          <w:tcPr>
            <w:tcW w:w="9855" w:type="dxa"/>
            <w:gridSpan w:val="8"/>
            <w:tcBorders>
              <w:top w:val="nil"/>
            </w:tcBorders>
          </w:tcPr>
          <w:p w14:paraId="06BB63AC" w14:textId="77777777" w:rsidR="00FF170D" w:rsidRPr="002401C8" w:rsidRDefault="00FF170D" w:rsidP="00C73909">
            <w:pPr>
              <w:jc w:val="both"/>
            </w:pPr>
          </w:p>
        </w:tc>
      </w:tr>
      <w:tr w:rsidR="00FF170D" w14:paraId="1DCD7E61" w14:textId="77777777" w:rsidTr="00C73909">
        <w:trPr>
          <w:trHeight w:val="197"/>
        </w:trPr>
        <w:tc>
          <w:tcPr>
            <w:tcW w:w="3086" w:type="dxa"/>
            <w:tcBorders>
              <w:top w:val="nil"/>
            </w:tcBorders>
            <w:shd w:val="clear" w:color="auto" w:fill="F7CAAC"/>
          </w:tcPr>
          <w:p w14:paraId="2C3CA055"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2CDFB91E" w14:textId="77777777"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14:paraId="0C976EBA" w14:textId="77777777" w:rsidTr="00C73909">
        <w:trPr>
          <w:trHeight w:val="243"/>
        </w:trPr>
        <w:tc>
          <w:tcPr>
            <w:tcW w:w="3086" w:type="dxa"/>
            <w:tcBorders>
              <w:top w:val="nil"/>
            </w:tcBorders>
            <w:shd w:val="clear" w:color="auto" w:fill="F7CAAC"/>
          </w:tcPr>
          <w:p w14:paraId="6F7617D7"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207D93AF" w14:textId="77777777"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47A2900A" w14:textId="77777777" w:rsidTr="00C73909">
        <w:tc>
          <w:tcPr>
            <w:tcW w:w="3086" w:type="dxa"/>
            <w:shd w:val="clear" w:color="auto" w:fill="F7CAAC"/>
          </w:tcPr>
          <w:p w14:paraId="287F9A5B"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42516528" w14:textId="4E854B3D" w:rsidR="00FF170D" w:rsidRPr="002401C8" w:rsidRDefault="00FF170D" w:rsidP="00C73909">
            <w:pPr>
              <w:jc w:val="both"/>
            </w:pPr>
            <w:r w:rsidRPr="002401C8">
              <w:rPr>
                <w:bCs/>
              </w:rPr>
              <w:t>Mgr. Veronika Pečivová</w:t>
            </w:r>
            <w:r>
              <w:rPr>
                <w:bCs/>
              </w:rPr>
              <w:t xml:space="preserve"> </w:t>
            </w:r>
            <w:r w:rsidRPr="008271D7">
              <w:t xml:space="preserve">– </w:t>
            </w:r>
            <w:r w:rsidR="00B96CC2">
              <w:t>vedení seminářů</w:t>
            </w:r>
            <w:r>
              <w:t xml:space="preserve"> (100%)</w:t>
            </w:r>
          </w:p>
        </w:tc>
      </w:tr>
      <w:tr w:rsidR="00FF170D" w14:paraId="43395BBC" w14:textId="77777777" w:rsidTr="00C73909">
        <w:trPr>
          <w:trHeight w:val="70"/>
        </w:trPr>
        <w:tc>
          <w:tcPr>
            <w:tcW w:w="9855" w:type="dxa"/>
            <w:gridSpan w:val="8"/>
            <w:tcBorders>
              <w:top w:val="nil"/>
            </w:tcBorders>
          </w:tcPr>
          <w:p w14:paraId="427CA7AC" w14:textId="77777777" w:rsidR="00FF170D" w:rsidRPr="002401C8" w:rsidRDefault="00FF170D" w:rsidP="00C73909">
            <w:pPr>
              <w:jc w:val="both"/>
            </w:pPr>
          </w:p>
        </w:tc>
      </w:tr>
      <w:tr w:rsidR="00FF170D" w14:paraId="34D628A1" w14:textId="77777777" w:rsidTr="00C73909">
        <w:tc>
          <w:tcPr>
            <w:tcW w:w="3086" w:type="dxa"/>
            <w:shd w:val="clear" w:color="auto" w:fill="F7CAAC"/>
          </w:tcPr>
          <w:p w14:paraId="0A810481"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12968E1A" w14:textId="77777777" w:rsidR="00FF170D" w:rsidRPr="002401C8" w:rsidRDefault="00FF170D" w:rsidP="00C73909">
            <w:pPr>
              <w:jc w:val="both"/>
            </w:pPr>
          </w:p>
        </w:tc>
      </w:tr>
      <w:tr w:rsidR="00FF170D" w14:paraId="19CC209C" w14:textId="77777777" w:rsidTr="00C73909">
        <w:trPr>
          <w:trHeight w:val="3535"/>
        </w:trPr>
        <w:tc>
          <w:tcPr>
            <w:tcW w:w="9855" w:type="dxa"/>
            <w:gridSpan w:val="8"/>
            <w:tcBorders>
              <w:top w:val="nil"/>
              <w:bottom w:val="single" w:sz="12" w:space="0" w:color="auto"/>
            </w:tcBorders>
          </w:tcPr>
          <w:p w14:paraId="16E17046" w14:textId="77777777"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5A7E352D" w14:textId="2D643153" w:rsidR="00FF170D" w:rsidRPr="002401C8" w:rsidRDefault="00FF170D" w:rsidP="004C36BE">
            <w:pPr>
              <w:pStyle w:val="Odstavecseseznamem"/>
              <w:numPr>
                <w:ilvl w:val="0"/>
                <w:numId w:val="11"/>
              </w:numPr>
              <w:ind w:left="247" w:hanging="284"/>
            </w:pPr>
            <w:r w:rsidRPr="002401C8">
              <w:rPr>
                <w:color w:val="000000"/>
                <w:shd w:val="clear" w:color="auto" w:fill="FFFFFF"/>
              </w:rPr>
              <w:t>Pravidla čtení španělských slov</w:t>
            </w:r>
            <w:r w:rsidR="00B96CC2">
              <w:rPr>
                <w:color w:val="000000"/>
                <w:shd w:val="clear" w:color="auto" w:fill="FFFFFF"/>
              </w:rPr>
              <w:t>.</w:t>
            </w:r>
            <w:r w:rsidRPr="002401C8">
              <w:rPr>
                <w:color w:val="000000"/>
                <w:shd w:val="clear" w:color="auto" w:fill="FFFFFF"/>
              </w:rPr>
              <w:t> </w:t>
            </w:r>
          </w:p>
          <w:p w14:paraId="36CAE660" w14:textId="30359DA8" w:rsidR="00FF170D" w:rsidRPr="002401C8" w:rsidRDefault="00FF170D" w:rsidP="004C36BE">
            <w:pPr>
              <w:pStyle w:val="Odstavecseseznamem"/>
              <w:numPr>
                <w:ilvl w:val="0"/>
                <w:numId w:val="11"/>
              </w:numPr>
              <w:ind w:left="247" w:hanging="284"/>
            </w:pPr>
            <w:r w:rsidRPr="002401C8">
              <w:rPr>
                <w:color w:val="000000"/>
                <w:shd w:val="clear" w:color="auto" w:fill="FFFFFF"/>
              </w:rPr>
              <w:t>Rod přídavných a podstatných jmen</w:t>
            </w:r>
            <w:r w:rsidR="00B96CC2">
              <w:rPr>
                <w:color w:val="000000"/>
                <w:shd w:val="clear" w:color="auto" w:fill="FFFFFF"/>
              </w:rPr>
              <w:t>.</w:t>
            </w:r>
          </w:p>
          <w:p w14:paraId="20F4C15A" w14:textId="4966441C" w:rsidR="00FF170D" w:rsidRPr="002401C8" w:rsidRDefault="00FF170D" w:rsidP="004C36BE">
            <w:pPr>
              <w:pStyle w:val="Odstavecseseznamem"/>
              <w:numPr>
                <w:ilvl w:val="0"/>
                <w:numId w:val="11"/>
              </w:numPr>
              <w:ind w:left="247" w:hanging="284"/>
            </w:pPr>
            <w:r w:rsidRPr="002401C8">
              <w:rPr>
                <w:color w:val="000000"/>
                <w:shd w:val="clear" w:color="auto" w:fill="FFFFFF"/>
              </w:rPr>
              <w:t>Přítomný čas sloves: SER, LLAMARSE, TRABAJAR, VIVIR, ESTAR, TENER</w:t>
            </w:r>
            <w:r w:rsidR="00B96CC2">
              <w:rPr>
                <w:color w:val="000000"/>
                <w:shd w:val="clear" w:color="auto" w:fill="FFFFFF"/>
              </w:rPr>
              <w:t>.</w:t>
            </w:r>
          </w:p>
          <w:p w14:paraId="68AA5051" w14:textId="31D6EB6F" w:rsidR="00FF170D" w:rsidRPr="002401C8" w:rsidRDefault="00FF170D" w:rsidP="004C36BE">
            <w:pPr>
              <w:pStyle w:val="Odstavecseseznamem"/>
              <w:numPr>
                <w:ilvl w:val="0"/>
                <w:numId w:val="11"/>
              </w:numPr>
              <w:ind w:left="247" w:hanging="284"/>
            </w:pPr>
            <w:r w:rsidRPr="002401C8">
              <w:rPr>
                <w:color w:val="000000"/>
                <w:shd w:val="clear" w:color="auto" w:fill="FFFFFF"/>
              </w:rPr>
              <w:t>Přízvuk</w:t>
            </w:r>
            <w:r w:rsidR="00B96CC2">
              <w:rPr>
                <w:color w:val="000000"/>
                <w:shd w:val="clear" w:color="auto" w:fill="FFFFFF"/>
              </w:rPr>
              <w:t>.</w:t>
            </w:r>
          </w:p>
          <w:p w14:paraId="68D81D39" w14:textId="6BAA8C9E" w:rsidR="00FF170D" w:rsidRPr="002401C8" w:rsidRDefault="00FF170D" w:rsidP="004C36BE">
            <w:pPr>
              <w:pStyle w:val="Odstavecseseznamem"/>
              <w:numPr>
                <w:ilvl w:val="0"/>
                <w:numId w:val="11"/>
              </w:numPr>
              <w:ind w:left="247" w:hanging="284"/>
            </w:pPr>
            <w:r w:rsidRPr="002401C8">
              <w:rPr>
                <w:color w:val="000000"/>
                <w:shd w:val="clear" w:color="auto" w:fill="FFFFFF"/>
              </w:rPr>
              <w:t>Tvoření otázek pomocí: DÓNDE, QUÉ, DE DÓNDE, CÓMO</w:t>
            </w:r>
            <w:r w:rsidR="00B96CC2">
              <w:rPr>
                <w:color w:val="000000"/>
                <w:shd w:val="clear" w:color="auto" w:fill="FFFFFF"/>
              </w:rPr>
              <w:t>.</w:t>
            </w:r>
          </w:p>
          <w:p w14:paraId="45E5FFD4" w14:textId="571676B6" w:rsidR="00FF170D" w:rsidRPr="002401C8" w:rsidRDefault="00FF170D" w:rsidP="004C36BE">
            <w:pPr>
              <w:pStyle w:val="Odstavecseseznamem"/>
              <w:numPr>
                <w:ilvl w:val="0"/>
                <w:numId w:val="11"/>
              </w:numPr>
              <w:ind w:left="247" w:hanging="284"/>
            </w:pPr>
            <w:r w:rsidRPr="002401C8">
              <w:rPr>
                <w:color w:val="000000"/>
                <w:shd w:val="clear" w:color="auto" w:fill="FFFFFF"/>
              </w:rPr>
              <w:t>Zájmena ukazovací a přivlastňovací</w:t>
            </w:r>
            <w:r w:rsidR="00B96CC2">
              <w:rPr>
                <w:color w:val="000000"/>
                <w:shd w:val="clear" w:color="auto" w:fill="FFFFFF"/>
              </w:rPr>
              <w:t>.</w:t>
            </w:r>
          </w:p>
          <w:p w14:paraId="239445FA" w14:textId="5E234BE5" w:rsidR="00FF170D" w:rsidRPr="002401C8" w:rsidRDefault="00FF170D" w:rsidP="004C36BE">
            <w:pPr>
              <w:pStyle w:val="Odstavecseseznamem"/>
              <w:numPr>
                <w:ilvl w:val="0"/>
                <w:numId w:val="11"/>
              </w:numPr>
              <w:ind w:left="247" w:hanging="284"/>
            </w:pPr>
            <w:r w:rsidRPr="002401C8">
              <w:rPr>
                <w:color w:val="000000"/>
                <w:shd w:val="clear" w:color="auto" w:fill="FFFFFF"/>
              </w:rPr>
              <w:t>Množné číslo přídavných a podstatných jmen</w:t>
            </w:r>
            <w:r w:rsidR="00B96CC2">
              <w:rPr>
                <w:color w:val="000000"/>
                <w:shd w:val="clear" w:color="auto" w:fill="FFFFFF"/>
              </w:rPr>
              <w:t>.</w:t>
            </w:r>
          </w:p>
          <w:p w14:paraId="0A4D591F" w14:textId="3CC8A684" w:rsidR="00FF170D" w:rsidRPr="002401C8" w:rsidRDefault="00FF170D" w:rsidP="004C36BE">
            <w:pPr>
              <w:pStyle w:val="Odstavecseseznamem"/>
              <w:numPr>
                <w:ilvl w:val="0"/>
                <w:numId w:val="11"/>
              </w:numPr>
              <w:ind w:left="247" w:hanging="284"/>
            </w:pPr>
            <w:r w:rsidRPr="002401C8">
              <w:rPr>
                <w:color w:val="000000"/>
                <w:shd w:val="clear" w:color="auto" w:fill="FFFFFF"/>
              </w:rPr>
              <w:t>Přítomný čas prostý pravidelných sloves</w:t>
            </w:r>
            <w:r w:rsidR="00B96CC2">
              <w:rPr>
                <w:color w:val="000000"/>
                <w:shd w:val="clear" w:color="auto" w:fill="FFFFFF"/>
              </w:rPr>
              <w:t>.</w:t>
            </w:r>
          </w:p>
          <w:p w14:paraId="5460B0CF" w14:textId="0C390C9D" w:rsidR="00FF170D" w:rsidRPr="002401C8" w:rsidRDefault="00FF170D" w:rsidP="004C36BE">
            <w:pPr>
              <w:pStyle w:val="Odstavecseseznamem"/>
              <w:numPr>
                <w:ilvl w:val="0"/>
                <w:numId w:val="11"/>
              </w:numPr>
              <w:ind w:left="247" w:hanging="284"/>
            </w:pPr>
            <w:r w:rsidRPr="002401C8">
              <w:rPr>
                <w:color w:val="000000"/>
                <w:shd w:val="clear" w:color="auto" w:fill="FFFFFF"/>
              </w:rPr>
              <w:t>Člen určitý: EL, LA, LOS, LAS</w:t>
            </w:r>
            <w:r w:rsidR="00B96CC2">
              <w:rPr>
                <w:color w:val="000000"/>
                <w:shd w:val="clear" w:color="auto" w:fill="FFFFFF"/>
              </w:rPr>
              <w:t>.</w:t>
            </w:r>
          </w:p>
          <w:p w14:paraId="1C6BD808" w14:textId="7D7F10D8" w:rsidR="00FF170D" w:rsidRPr="002401C8" w:rsidRDefault="00FF170D" w:rsidP="004C36BE">
            <w:pPr>
              <w:pStyle w:val="Odstavecseseznamem"/>
              <w:numPr>
                <w:ilvl w:val="0"/>
                <w:numId w:val="11"/>
              </w:numPr>
              <w:ind w:left="247" w:hanging="284"/>
            </w:pPr>
            <w:r w:rsidRPr="002401C8">
              <w:rPr>
                <w:color w:val="000000"/>
                <w:shd w:val="clear" w:color="auto" w:fill="FFFFFF"/>
              </w:rPr>
              <w:t>Předložkové vazby: ENCIMA DE, DEBAJO DE, AL LADO DE</w:t>
            </w:r>
            <w:r w:rsidR="00B96CC2">
              <w:rPr>
                <w:color w:val="000000"/>
                <w:shd w:val="clear" w:color="auto" w:fill="FFFFFF"/>
              </w:rPr>
              <w:t>.</w:t>
            </w:r>
            <w:r w:rsidRPr="002401C8">
              <w:rPr>
                <w:color w:val="000000"/>
                <w:shd w:val="clear" w:color="auto" w:fill="FFFFFF"/>
              </w:rPr>
              <w:t> </w:t>
            </w:r>
          </w:p>
          <w:p w14:paraId="704B74C8" w14:textId="5F1B960A" w:rsidR="00FF170D" w:rsidRPr="002401C8" w:rsidRDefault="00FF170D" w:rsidP="004C36BE">
            <w:pPr>
              <w:pStyle w:val="Odstavecseseznamem"/>
              <w:numPr>
                <w:ilvl w:val="0"/>
                <w:numId w:val="11"/>
              </w:numPr>
              <w:ind w:left="247" w:hanging="284"/>
            </w:pPr>
            <w:r w:rsidRPr="002401C8">
              <w:rPr>
                <w:color w:val="000000"/>
                <w:shd w:val="clear" w:color="auto" w:fill="FFFFFF"/>
              </w:rPr>
              <w:t>Základní a řadové číslovky</w:t>
            </w:r>
            <w:r w:rsidR="00B96CC2">
              <w:rPr>
                <w:color w:val="000000"/>
                <w:shd w:val="clear" w:color="auto" w:fill="FFFFFF"/>
              </w:rPr>
              <w:t>.</w:t>
            </w:r>
          </w:p>
        </w:tc>
      </w:tr>
      <w:tr w:rsidR="00FF170D" w14:paraId="7A37BFEC" w14:textId="77777777" w:rsidTr="00C73909">
        <w:trPr>
          <w:trHeight w:val="265"/>
        </w:trPr>
        <w:tc>
          <w:tcPr>
            <w:tcW w:w="3653" w:type="dxa"/>
            <w:gridSpan w:val="2"/>
            <w:tcBorders>
              <w:top w:val="nil"/>
            </w:tcBorders>
            <w:shd w:val="clear" w:color="auto" w:fill="F7CAAC"/>
          </w:tcPr>
          <w:p w14:paraId="470BAF34"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264D3004" w14:textId="77777777" w:rsidR="00FF170D" w:rsidRPr="002401C8" w:rsidRDefault="00FF170D" w:rsidP="00C73909">
            <w:pPr>
              <w:jc w:val="both"/>
            </w:pPr>
          </w:p>
        </w:tc>
      </w:tr>
      <w:tr w:rsidR="00FF170D" w14:paraId="7CEB9067" w14:textId="77777777" w:rsidTr="00C73909">
        <w:trPr>
          <w:trHeight w:val="1497"/>
        </w:trPr>
        <w:tc>
          <w:tcPr>
            <w:tcW w:w="9855" w:type="dxa"/>
            <w:gridSpan w:val="8"/>
            <w:tcBorders>
              <w:top w:val="nil"/>
            </w:tcBorders>
          </w:tcPr>
          <w:p w14:paraId="47CAC2F6" w14:textId="77777777" w:rsidR="00FF170D" w:rsidRPr="002401C8" w:rsidRDefault="00FF170D" w:rsidP="00C73909">
            <w:pPr>
              <w:jc w:val="both"/>
              <w:rPr>
                <w:b/>
              </w:rPr>
            </w:pPr>
            <w:r w:rsidRPr="002401C8">
              <w:rPr>
                <w:b/>
              </w:rPr>
              <w:t>Povinná literatura</w:t>
            </w:r>
          </w:p>
          <w:p w14:paraId="48A62584"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28FA241A"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1F47C98C" w14:textId="77777777" w:rsidR="00FF170D" w:rsidRPr="002401C8" w:rsidRDefault="00FF170D" w:rsidP="00C73909">
            <w:pPr>
              <w:jc w:val="both"/>
              <w:rPr>
                <w:b/>
              </w:rPr>
            </w:pPr>
            <w:r w:rsidRPr="002401C8">
              <w:rPr>
                <w:b/>
              </w:rPr>
              <w:t>Doporučená literatura</w:t>
            </w:r>
          </w:p>
          <w:p w14:paraId="200BBA02" w14:textId="77777777"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14:paraId="17ECCE7B"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0FA9AA" w14:textId="77777777" w:rsidR="00FF170D" w:rsidRPr="002401C8" w:rsidRDefault="00FF170D" w:rsidP="00C73909">
            <w:pPr>
              <w:jc w:val="center"/>
              <w:rPr>
                <w:b/>
              </w:rPr>
            </w:pPr>
            <w:r w:rsidRPr="002401C8">
              <w:rPr>
                <w:b/>
              </w:rPr>
              <w:t>Informace ke kombinované nebo distanční formě</w:t>
            </w:r>
          </w:p>
        </w:tc>
      </w:tr>
      <w:tr w:rsidR="00FF170D" w14:paraId="31444A4D" w14:textId="77777777" w:rsidTr="00C73909">
        <w:tc>
          <w:tcPr>
            <w:tcW w:w="4787" w:type="dxa"/>
            <w:gridSpan w:val="3"/>
            <w:tcBorders>
              <w:top w:val="single" w:sz="2" w:space="0" w:color="auto"/>
            </w:tcBorders>
            <w:shd w:val="clear" w:color="auto" w:fill="F7CAAC"/>
          </w:tcPr>
          <w:p w14:paraId="72B9F190"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627519F2"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417143D6" w14:textId="77777777" w:rsidR="00FF170D" w:rsidRPr="002401C8" w:rsidRDefault="00FF170D" w:rsidP="00C73909">
            <w:pPr>
              <w:jc w:val="both"/>
              <w:rPr>
                <w:b/>
              </w:rPr>
            </w:pPr>
            <w:r w:rsidRPr="002401C8">
              <w:rPr>
                <w:b/>
              </w:rPr>
              <w:t xml:space="preserve">hodin </w:t>
            </w:r>
          </w:p>
        </w:tc>
      </w:tr>
      <w:tr w:rsidR="00FF170D" w14:paraId="5E146F99" w14:textId="77777777" w:rsidTr="00C73909">
        <w:tc>
          <w:tcPr>
            <w:tcW w:w="9855" w:type="dxa"/>
            <w:gridSpan w:val="8"/>
            <w:shd w:val="clear" w:color="auto" w:fill="F7CAAC"/>
          </w:tcPr>
          <w:p w14:paraId="23E3327B" w14:textId="77777777" w:rsidR="00FF170D" w:rsidRPr="002401C8" w:rsidRDefault="00FF170D" w:rsidP="00C73909">
            <w:pPr>
              <w:jc w:val="both"/>
              <w:rPr>
                <w:b/>
              </w:rPr>
            </w:pPr>
            <w:r w:rsidRPr="002401C8">
              <w:rPr>
                <w:b/>
              </w:rPr>
              <w:t>Informace o způsobu kontaktu s vyučujícím</w:t>
            </w:r>
          </w:p>
        </w:tc>
      </w:tr>
      <w:tr w:rsidR="00FF170D" w14:paraId="0FAF445A" w14:textId="77777777" w:rsidTr="00C73909">
        <w:trPr>
          <w:trHeight w:val="791"/>
        </w:trPr>
        <w:tc>
          <w:tcPr>
            <w:tcW w:w="9855" w:type="dxa"/>
            <w:gridSpan w:val="8"/>
          </w:tcPr>
          <w:p w14:paraId="510A3565" w14:textId="77777777"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1DDF04F" w14:textId="77777777" w:rsidR="00FF170D" w:rsidRDefault="00FF170D" w:rsidP="00FF170D"/>
    <w:p w14:paraId="4A58E8B5" w14:textId="77777777" w:rsidR="00FF170D" w:rsidRDefault="00FF170D" w:rsidP="00FF170D"/>
    <w:p w14:paraId="4FE431B5"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2A919466" w14:textId="77777777" w:rsidTr="00C73909">
        <w:tc>
          <w:tcPr>
            <w:tcW w:w="9855" w:type="dxa"/>
            <w:gridSpan w:val="8"/>
            <w:tcBorders>
              <w:bottom w:val="double" w:sz="4" w:space="0" w:color="auto"/>
            </w:tcBorders>
            <w:shd w:val="clear" w:color="auto" w:fill="BDD6EE"/>
          </w:tcPr>
          <w:p w14:paraId="0053D150" w14:textId="77777777" w:rsidR="00FF170D" w:rsidRDefault="00FF170D" w:rsidP="00C73909">
            <w:pPr>
              <w:jc w:val="both"/>
              <w:rPr>
                <w:b/>
                <w:sz w:val="28"/>
              </w:rPr>
            </w:pPr>
            <w:r>
              <w:br w:type="page"/>
            </w:r>
            <w:r>
              <w:rPr>
                <w:b/>
                <w:sz w:val="28"/>
              </w:rPr>
              <w:t>B-III – Charakteristika studijního předmětu</w:t>
            </w:r>
          </w:p>
        </w:tc>
      </w:tr>
      <w:tr w:rsidR="00FF170D" w14:paraId="2EA0CDBB" w14:textId="77777777" w:rsidTr="00C73909">
        <w:tc>
          <w:tcPr>
            <w:tcW w:w="3086" w:type="dxa"/>
            <w:tcBorders>
              <w:top w:val="double" w:sz="4" w:space="0" w:color="auto"/>
            </w:tcBorders>
            <w:shd w:val="clear" w:color="auto" w:fill="F7CAAC"/>
          </w:tcPr>
          <w:p w14:paraId="2DF6D896"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71DFB7F3" w14:textId="77777777" w:rsidR="00FF170D" w:rsidRPr="002401C8" w:rsidRDefault="00FF170D" w:rsidP="00C73909">
            <w:pPr>
              <w:jc w:val="both"/>
            </w:pPr>
            <w:r w:rsidRPr="002401C8">
              <w:t>Španělština 2</w:t>
            </w:r>
          </w:p>
        </w:tc>
      </w:tr>
      <w:tr w:rsidR="00FF170D" w14:paraId="4C119146" w14:textId="77777777" w:rsidTr="00C73909">
        <w:trPr>
          <w:trHeight w:val="249"/>
        </w:trPr>
        <w:tc>
          <w:tcPr>
            <w:tcW w:w="3086" w:type="dxa"/>
            <w:shd w:val="clear" w:color="auto" w:fill="F7CAAC"/>
          </w:tcPr>
          <w:p w14:paraId="6A013A80" w14:textId="77777777" w:rsidR="00FF170D" w:rsidRPr="002401C8" w:rsidRDefault="00FF170D" w:rsidP="00C73909">
            <w:pPr>
              <w:jc w:val="both"/>
              <w:rPr>
                <w:b/>
              </w:rPr>
            </w:pPr>
            <w:r w:rsidRPr="002401C8">
              <w:rPr>
                <w:b/>
              </w:rPr>
              <w:t>Typ předmětu</w:t>
            </w:r>
          </w:p>
        </w:tc>
        <w:tc>
          <w:tcPr>
            <w:tcW w:w="3406" w:type="dxa"/>
            <w:gridSpan w:val="4"/>
          </w:tcPr>
          <w:p w14:paraId="4C2E29D9"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22085282" w14:textId="77777777" w:rsidR="00FF170D" w:rsidRDefault="00FF170D" w:rsidP="00C73909">
            <w:pPr>
              <w:jc w:val="both"/>
            </w:pPr>
            <w:r>
              <w:rPr>
                <w:b/>
              </w:rPr>
              <w:t>doporučený ročník / semestr</w:t>
            </w:r>
          </w:p>
        </w:tc>
        <w:tc>
          <w:tcPr>
            <w:tcW w:w="668" w:type="dxa"/>
          </w:tcPr>
          <w:p w14:paraId="3452158D" w14:textId="77777777" w:rsidR="00FF170D" w:rsidRDefault="00FF170D" w:rsidP="00C73909">
            <w:pPr>
              <w:jc w:val="both"/>
            </w:pPr>
            <w:r>
              <w:t>L</w:t>
            </w:r>
          </w:p>
        </w:tc>
      </w:tr>
      <w:tr w:rsidR="00FF170D" w14:paraId="65B9A5CA" w14:textId="77777777" w:rsidTr="00C73909">
        <w:tc>
          <w:tcPr>
            <w:tcW w:w="3086" w:type="dxa"/>
            <w:shd w:val="clear" w:color="auto" w:fill="F7CAAC"/>
          </w:tcPr>
          <w:p w14:paraId="58FEF61B" w14:textId="77777777" w:rsidR="00FF170D" w:rsidRPr="002401C8" w:rsidRDefault="00FF170D" w:rsidP="00C73909">
            <w:pPr>
              <w:jc w:val="both"/>
              <w:rPr>
                <w:b/>
              </w:rPr>
            </w:pPr>
            <w:r w:rsidRPr="002401C8">
              <w:rPr>
                <w:b/>
              </w:rPr>
              <w:t>Rozsah studijního předmětu</w:t>
            </w:r>
          </w:p>
        </w:tc>
        <w:tc>
          <w:tcPr>
            <w:tcW w:w="1701" w:type="dxa"/>
            <w:gridSpan w:val="2"/>
          </w:tcPr>
          <w:p w14:paraId="4834552E" w14:textId="77777777" w:rsidR="00FF170D" w:rsidRPr="002401C8" w:rsidRDefault="00FF170D" w:rsidP="00C73909">
            <w:pPr>
              <w:jc w:val="both"/>
            </w:pPr>
            <w:r w:rsidRPr="002401C8">
              <w:t>26s</w:t>
            </w:r>
          </w:p>
        </w:tc>
        <w:tc>
          <w:tcPr>
            <w:tcW w:w="889" w:type="dxa"/>
            <w:shd w:val="clear" w:color="auto" w:fill="F7CAAC"/>
          </w:tcPr>
          <w:p w14:paraId="1AB4AAB8" w14:textId="77777777" w:rsidR="00FF170D" w:rsidRPr="002401C8" w:rsidRDefault="00FF170D" w:rsidP="00C73909">
            <w:pPr>
              <w:jc w:val="both"/>
              <w:rPr>
                <w:b/>
              </w:rPr>
            </w:pPr>
            <w:r w:rsidRPr="002401C8">
              <w:rPr>
                <w:b/>
              </w:rPr>
              <w:t xml:space="preserve">hod. </w:t>
            </w:r>
          </w:p>
        </w:tc>
        <w:tc>
          <w:tcPr>
            <w:tcW w:w="816" w:type="dxa"/>
          </w:tcPr>
          <w:p w14:paraId="200602A1" w14:textId="77777777" w:rsidR="00FF170D" w:rsidRDefault="00FF170D" w:rsidP="00C73909">
            <w:pPr>
              <w:jc w:val="both"/>
            </w:pPr>
            <w:r>
              <w:t>26</w:t>
            </w:r>
          </w:p>
        </w:tc>
        <w:tc>
          <w:tcPr>
            <w:tcW w:w="2156" w:type="dxa"/>
            <w:shd w:val="clear" w:color="auto" w:fill="F7CAAC"/>
          </w:tcPr>
          <w:p w14:paraId="219F8D4B" w14:textId="77777777" w:rsidR="00FF170D" w:rsidRDefault="00FF170D" w:rsidP="00C73909">
            <w:pPr>
              <w:jc w:val="both"/>
              <w:rPr>
                <w:b/>
              </w:rPr>
            </w:pPr>
            <w:r>
              <w:rPr>
                <w:b/>
              </w:rPr>
              <w:t>kreditů</w:t>
            </w:r>
          </w:p>
        </w:tc>
        <w:tc>
          <w:tcPr>
            <w:tcW w:w="1207" w:type="dxa"/>
            <w:gridSpan w:val="2"/>
          </w:tcPr>
          <w:p w14:paraId="00FC2F92" w14:textId="77777777" w:rsidR="00FF170D" w:rsidRDefault="00FF170D" w:rsidP="00C73909">
            <w:pPr>
              <w:jc w:val="both"/>
            </w:pPr>
            <w:r>
              <w:t>3</w:t>
            </w:r>
          </w:p>
        </w:tc>
      </w:tr>
      <w:tr w:rsidR="00FF170D" w14:paraId="555538BA" w14:textId="77777777" w:rsidTr="00C73909">
        <w:tc>
          <w:tcPr>
            <w:tcW w:w="3086" w:type="dxa"/>
            <w:shd w:val="clear" w:color="auto" w:fill="F7CAAC"/>
          </w:tcPr>
          <w:p w14:paraId="1E1A279A" w14:textId="77777777" w:rsidR="00FF170D" w:rsidRPr="002401C8" w:rsidRDefault="00FF170D" w:rsidP="00C73909">
            <w:pPr>
              <w:jc w:val="both"/>
              <w:rPr>
                <w:b/>
              </w:rPr>
            </w:pPr>
            <w:r w:rsidRPr="002401C8">
              <w:rPr>
                <w:b/>
              </w:rPr>
              <w:t>Prerekvizity, korekvizity, ekvivalence</w:t>
            </w:r>
          </w:p>
        </w:tc>
        <w:tc>
          <w:tcPr>
            <w:tcW w:w="6769" w:type="dxa"/>
            <w:gridSpan w:val="7"/>
          </w:tcPr>
          <w:p w14:paraId="6C6E0F7E" w14:textId="77777777" w:rsidR="00FF170D" w:rsidRPr="002401C8" w:rsidRDefault="00FF170D" w:rsidP="00C73909">
            <w:pPr>
              <w:jc w:val="both"/>
            </w:pPr>
          </w:p>
        </w:tc>
      </w:tr>
      <w:tr w:rsidR="00FF170D" w14:paraId="32585F76" w14:textId="77777777" w:rsidTr="00C73909">
        <w:tc>
          <w:tcPr>
            <w:tcW w:w="3086" w:type="dxa"/>
            <w:shd w:val="clear" w:color="auto" w:fill="F7CAAC"/>
          </w:tcPr>
          <w:p w14:paraId="416E1D66" w14:textId="77777777" w:rsidR="00FF170D" w:rsidRPr="002401C8" w:rsidRDefault="00FF170D" w:rsidP="00C73909">
            <w:pPr>
              <w:jc w:val="both"/>
              <w:rPr>
                <w:b/>
              </w:rPr>
            </w:pPr>
            <w:r w:rsidRPr="002401C8">
              <w:rPr>
                <w:b/>
              </w:rPr>
              <w:t>Způsob ověření studijních výsledků</w:t>
            </w:r>
          </w:p>
        </w:tc>
        <w:tc>
          <w:tcPr>
            <w:tcW w:w="3406" w:type="dxa"/>
            <w:gridSpan w:val="4"/>
          </w:tcPr>
          <w:p w14:paraId="386AA620" w14:textId="77777777" w:rsidR="00FF170D" w:rsidRPr="002401C8" w:rsidRDefault="00FF170D" w:rsidP="00C73909">
            <w:pPr>
              <w:jc w:val="both"/>
            </w:pPr>
            <w:r w:rsidRPr="002401C8">
              <w:t>klasifikovaný zápočet</w:t>
            </w:r>
          </w:p>
        </w:tc>
        <w:tc>
          <w:tcPr>
            <w:tcW w:w="2156" w:type="dxa"/>
            <w:shd w:val="clear" w:color="auto" w:fill="F7CAAC"/>
          </w:tcPr>
          <w:p w14:paraId="6E73EBD2" w14:textId="77777777" w:rsidR="00FF170D" w:rsidRDefault="00FF170D" w:rsidP="00C73909">
            <w:pPr>
              <w:jc w:val="both"/>
              <w:rPr>
                <w:b/>
              </w:rPr>
            </w:pPr>
            <w:r>
              <w:rPr>
                <w:b/>
              </w:rPr>
              <w:t>Forma výuky</w:t>
            </w:r>
          </w:p>
        </w:tc>
        <w:tc>
          <w:tcPr>
            <w:tcW w:w="1207" w:type="dxa"/>
            <w:gridSpan w:val="2"/>
          </w:tcPr>
          <w:p w14:paraId="702ABB17" w14:textId="77777777" w:rsidR="00FF170D" w:rsidRDefault="00FF170D" w:rsidP="00C73909">
            <w:pPr>
              <w:jc w:val="both"/>
            </w:pPr>
            <w:r>
              <w:t>seminář</w:t>
            </w:r>
          </w:p>
        </w:tc>
      </w:tr>
      <w:tr w:rsidR="00FF170D" w14:paraId="74D15651" w14:textId="77777777" w:rsidTr="00C73909">
        <w:tc>
          <w:tcPr>
            <w:tcW w:w="3086" w:type="dxa"/>
            <w:shd w:val="clear" w:color="auto" w:fill="F7CAAC"/>
          </w:tcPr>
          <w:p w14:paraId="03530052"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22400416" w14:textId="77777777" w:rsidR="00FF170D" w:rsidRPr="002401C8" w:rsidRDefault="00FF170D" w:rsidP="00C73909">
            <w:pPr>
              <w:jc w:val="both"/>
            </w:pPr>
            <w:r w:rsidRPr="002401C8">
              <w:t>Způsob zakončení předmětu – klasifikovaný zápočet</w:t>
            </w:r>
          </w:p>
          <w:p w14:paraId="0CE97F9D" w14:textId="77777777"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14:paraId="1995FA61" w14:textId="77777777" w:rsidTr="00C73909">
        <w:trPr>
          <w:trHeight w:val="250"/>
        </w:trPr>
        <w:tc>
          <w:tcPr>
            <w:tcW w:w="9855" w:type="dxa"/>
            <w:gridSpan w:val="8"/>
            <w:tcBorders>
              <w:top w:val="nil"/>
            </w:tcBorders>
          </w:tcPr>
          <w:p w14:paraId="1DE948AE" w14:textId="77777777" w:rsidR="00FF170D" w:rsidRPr="002401C8" w:rsidRDefault="00FF170D" w:rsidP="00C73909">
            <w:pPr>
              <w:jc w:val="both"/>
            </w:pPr>
          </w:p>
        </w:tc>
      </w:tr>
      <w:tr w:rsidR="00FF170D" w14:paraId="762544AB" w14:textId="77777777" w:rsidTr="00C73909">
        <w:trPr>
          <w:trHeight w:val="197"/>
        </w:trPr>
        <w:tc>
          <w:tcPr>
            <w:tcW w:w="3086" w:type="dxa"/>
            <w:tcBorders>
              <w:top w:val="nil"/>
            </w:tcBorders>
            <w:shd w:val="clear" w:color="auto" w:fill="F7CAAC"/>
          </w:tcPr>
          <w:p w14:paraId="29B31370"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55FD6C01" w14:textId="77777777"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14:paraId="3F7E4F66" w14:textId="77777777" w:rsidTr="008B7889">
        <w:trPr>
          <w:trHeight w:val="314"/>
        </w:trPr>
        <w:tc>
          <w:tcPr>
            <w:tcW w:w="3086" w:type="dxa"/>
            <w:tcBorders>
              <w:top w:val="nil"/>
            </w:tcBorders>
            <w:shd w:val="clear" w:color="auto" w:fill="F7CAAC"/>
          </w:tcPr>
          <w:p w14:paraId="0EC839F4"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3263F36C" w14:textId="77777777"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082DD226" w14:textId="77777777" w:rsidTr="00C73909">
        <w:tc>
          <w:tcPr>
            <w:tcW w:w="3086" w:type="dxa"/>
            <w:shd w:val="clear" w:color="auto" w:fill="F7CAAC"/>
          </w:tcPr>
          <w:p w14:paraId="6BB8DBBC"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2DD2B9C7" w14:textId="2053F51D" w:rsidR="00FF170D" w:rsidRPr="002401C8" w:rsidRDefault="00FF170D" w:rsidP="00C73909">
            <w:pPr>
              <w:jc w:val="both"/>
            </w:pPr>
            <w:r w:rsidRPr="002401C8">
              <w:rPr>
                <w:bCs/>
              </w:rPr>
              <w:t>Mgr. Veronika Pečivová</w:t>
            </w:r>
            <w:r>
              <w:rPr>
                <w:bCs/>
              </w:rPr>
              <w:t xml:space="preserve"> </w:t>
            </w:r>
            <w:r w:rsidRPr="008271D7">
              <w:t xml:space="preserve">– </w:t>
            </w:r>
            <w:r w:rsidR="00B96CC2">
              <w:t>vedení seminářů</w:t>
            </w:r>
            <w:r>
              <w:t xml:space="preserve"> (100%)</w:t>
            </w:r>
          </w:p>
        </w:tc>
      </w:tr>
      <w:tr w:rsidR="00FF170D" w14:paraId="1C6BB070" w14:textId="77777777" w:rsidTr="00C73909">
        <w:trPr>
          <w:trHeight w:val="70"/>
        </w:trPr>
        <w:tc>
          <w:tcPr>
            <w:tcW w:w="9855" w:type="dxa"/>
            <w:gridSpan w:val="8"/>
            <w:tcBorders>
              <w:top w:val="nil"/>
            </w:tcBorders>
          </w:tcPr>
          <w:p w14:paraId="60E3C0E3" w14:textId="77777777" w:rsidR="00FF170D" w:rsidRPr="002401C8" w:rsidRDefault="00FF170D" w:rsidP="00C73909">
            <w:pPr>
              <w:jc w:val="both"/>
            </w:pPr>
          </w:p>
        </w:tc>
      </w:tr>
      <w:tr w:rsidR="00FF170D" w14:paraId="38621432" w14:textId="77777777" w:rsidTr="00C73909">
        <w:tc>
          <w:tcPr>
            <w:tcW w:w="3086" w:type="dxa"/>
            <w:shd w:val="clear" w:color="auto" w:fill="F7CAAC"/>
          </w:tcPr>
          <w:p w14:paraId="6A5C88B5"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7AF587A7" w14:textId="77777777" w:rsidR="00FF170D" w:rsidRPr="002401C8" w:rsidRDefault="00FF170D" w:rsidP="00C73909">
            <w:pPr>
              <w:jc w:val="both"/>
            </w:pPr>
          </w:p>
        </w:tc>
      </w:tr>
      <w:tr w:rsidR="00FF170D" w14:paraId="5092F35B" w14:textId="77777777" w:rsidTr="00C73909">
        <w:trPr>
          <w:trHeight w:val="3506"/>
        </w:trPr>
        <w:tc>
          <w:tcPr>
            <w:tcW w:w="9855" w:type="dxa"/>
            <w:gridSpan w:val="8"/>
            <w:tcBorders>
              <w:top w:val="nil"/>
              <w:bottom w:val="single" w:sz="12" w:space="0" w:color="auto"/>
            </w:tcBorders>
          </w:tcPr>
          <w:p w14:paraId="25AD85D4" w14:textId="77777777"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7FA55705" w14:textId="286295F0" w:rsidR="00FF170D" w:rsidRPr="002401C8" w:rsidRDefault="00FF170D" w:rsidP="004C36BE">
            <w:pPr>
              <w:pStyle w:val="Odstavecseseznamem"/>
              <w:numPr>
                <w:ilvl w:val="0"/>
                <w:numId w:val="12"/>
              </w:numPr>
              <w:ind w:left="247" w:hanging="247"/>
            </w:pPr>
            <w:r w:rsidRPr="002401C8">
              <w:rPr>
                <w:color w:val="000000"/>
                <w:shd w:val="clear" w:color="auto" w:fill="FFFFFF"/>
              </w:rPr>
              <w:t>Přítomný čas sloves IR, DAR, VENIR, SEGUIR, orientace ve městě</w:t>
            </w:r>
            <w:r w:rsidR="00B96CC2">
              <w:rPr>
                <w:color w:val="000000"/>
                <w:shd w:val="clear" w:color="auto" w:fill="FFFFFF"/>
              </w:rPr>
              <w:t>.</w:t>
            </w:r>
          </w:p>
          <w:p w14:paraId="0508539B" w14:textId="3E0761AF" w:rsidR="00FF170D" w:rsidRPr="002401C8" w:rsidRDefault="00FF170D" w:rsidP="004C36BE">
            <w:pPr>
              <w:pStyle w:val="Odstavecseseznamem"/>
              <w:numPr>
                <w:ilvl w:val="0"/>
                <w:numId w:val="12"/>
              </w:numPr>
              <w:ind w:left="247" w:hanging="247"/>
            </w:pPr>
            <w:r w:rsidRPr="002401C8">
              <w:rPr>
                <w:color w:val="000000"/>
                <w:shd w:val="clear" w:color="auto" w:fill="FFFFFF"/>
              </w:rPr>
              <w:t>Použití sloves HAY x ESTAR, neurčité členy</w:t>
            </w:r>
            <w:r w:rsidR="00B96CC2">
              <w:rPr>
                <w:color w:val="000000"/>
                <w:shd w:val="clear" w:color="auto" w:fill="FFFFFF"/>
              </w:rPr>
              <w:t>.</w:t>
            </w:r>
          </w:p>
          <w:p w14:paraId="2B7C0D4B" w14:textId="09D58E04" w:rsidR="00FF170D" w:rsidRPr="002401C8" w:rsidRDefault="00FF170D" w:rsidP="004C36BE">
            <w:pPr>
              <w:pStyle w:val="Odstavecseseznamem"/>
              <w:numPr>
                <w:ilvl w:val="0"/>
                <w:numId w:val="12"/>
              </w:numPr>
              <w:ind w:left="247" w:hanging="247"/>
            </w:pPr>
            <w:r w:rsidRPr="002401C8">
              <w:rPr>
                <w:color w:val="000000"/>
                <w:shd w:val="clear" w:color="auto" w:fill="FFFFFF"/>
              </w:rPr>
              <w:t>Číslovky, hodiny</w:t>
            </w:r>
            <w:r w:rsidR="00B96CC2">
              <w:rPr>
                <w:color w:val="000000"/>
                <w:shd w:val="clear" w:color="auto" w:fill="FFFFFF"/>
              </w:rPr>
              <w:t>.</w:t>
            </w:r>
          </w:p>
          <w:p w14:paraId="5116C1A0" w14:textId="7AA32BE0" w:rsidR="00FF170D" w:rsidRPr="002401C8" w:rsidRDefault="00FF170D" w:rsidP="004C36BE">
            <w:pPr>
              <w:pStyle w:val="Odstavecseseznamem"/>
              <w:numPr>
                <w:ilvl w:val="0"/>
                <w:numId w:val="12"/>
              </w:numPr>
              <w:ind w:left="247" w:hanging="247"/>
            </w:pPr>
            <w:r w:rsidRPr="002401C8">
              <w:rPr>
                <w:color w:val="000000"/>
                <w:shd w:val="clear" w:color="auto" w:fill="FFFFFF"/>
              </w:rPr>
              <w:t>Rozkaz</w:t>
            </w:r>
            <w:r w:rsidR="00B96CC2">
              <w:rPr>
                <w:color w:val="000000"/>
                <w:shd w:val="clear" w:color="auto" w:fill="FFFFFF"/>
              </w:rPr>
              <w:t>.</w:t>
            </w:r>
          </w:p>
          <w:p w14:paraId="710EE69F" w14:textId="02E23DA2" w:rsidR="00FF170D" w:rsidRPr="002401C8" w:rsidRDefault="00FF170D" w:rsidP="004C36BE">
            <w:pPr>
              <w:pStyle w:val="Odstavecseseznamem"/>
              <w:numPr>
                <w:ilvl w:val="0"/>
                <w:numId w:val="12"/>
              </w:numPr>
              <w:ind w:left="247" w:hanging="247"/>
            </w:pPr>
            <w:r w:rsidRPr="002401C8">
              <w:rPr>
                <w:color w:val="000000"/>
                <w:shd w:val="clear" w:color="auto" w:fill="FFFFFF"/>
              </w:rPr>
              <w:t>V</w:t>
            </w:r>
            <w:r w:rsidR="00B96CC2">
              <w:rPr>
                <w:color w:val="000000"/>
                <w:shd w:val="clear" w:color="auto" w:fill="FFFFFF"/>
              </w:rPr>
              <w:t> </w:t>
            </w:r>
            <w:r w:rsidRPr="002401C8">
              <w:rPr>
                <w:color w:val="000000"/>
                <w:shd w:val="clear" w:color="auto" w:fill="FFFFFF"/>
              </w:rPr>
              <w:t>restauraci</w:t>
            </w:r>
            <w:r w:rsidR="00B96CC2">
              <w:rPr>
                <w:color w:val="000000"/>
                <w:shd w:val="clear" w:color="auto" w:fill="FFFFFF"/>
              </w:rPr>
              <w:t>.</w:t>
            </w:r>
          </w:p>
          <w:p w14:paraId="63B2573F" w14:textId="44D395D1" w:rsidR="00FF170D" w:rsidRPr="002401C8" w:rsidRDefault="00FF170D" w:rsidP="004C36BE">
            <w:pPr>
              <w:pStyle w:val="Odstavecseseznamem"/>
              <w:numPr>
                <w:ilvl w:val="0"/>
                <w:numId w:val="12"/>
              </w:numPr>
              <w:ind w:left="247" w:hanging="247"/>
            </w:pPr>
            <w:r w:rsidRPr="002401C8">
              <w:rPr>
                <w:color w:val="000000"/>
                <w:shd w:val="clear" w:color="auto" w:fill="FFFFFF"/>
              </w:rPr>
              <w:t>Slovesa GUSTAR a QUEDAR</w:t>
            </w:r>
            <w:r w:rsidR="00B96CC2">
              <w:rPr>
                <w:color w:val="000000"/>
                <w:shd w:val="clear" w:color="auto" w:fill="FFFFFF"/>
              </w:rPr>
              <w:t>.</w:t>
            </w:r>
          </w:p>
          <w:p w14:paraId="4BCA04E5" w14:textId="766D1300" w:rsidR="00FF170D" w:rsidRPr="002401C8" w:rsidRDefault="00FF170D" w:rsidP="004C36BE">
            <w:pPr>
              <w:pStyle w:val="Odstavecseseznamem"/>
              <w:numPr>
                <w:ilvl w:val="0"/>
                <w:numId w:val="12"/>
              </w:numPr>
              <w:ind w:left="247" w:hanging="247"/>
            </w:pPr>
            <w:r w:rsidRPr="002401C8">
              <w:rPr>
                <w:color w:val="000000"/>
                <w:shd w:val="clear" w:color="auto" w:fill="FFFFFF"/>
              </w:rPr>
              <w:t>Nepravidelná slovesa QUERER, PODER, HACER</w:t>
            </w:r>
            <w:r w:rsidR="00B96CC2">
              <w:rPr>
                <w:color w:val="000000"/>
                <w:shd w:val="clear" w:color="auto" w:fill="FFFFFF"/>
              </w:rPr>
              <w:t>.</w:t>
            </w:r>
          </w:p>
          <w:p w14:paraId="202AAC72" w14:textId="5975F052" w:rsidR="00FF170D" w:rsidRPr="002401C8" w:rsidRDefault="00B96CC2" w:rsidP="004C36BE">
            <w:pPr>
              <w:pStyle w:val="Odstavecseseznamem"/>
              <w:numPr>
                <w:ilvl w:val="0"/>
                <w:numId w:val="12"/>
              </w:numPr>
              <w:ind w:left="247" w:hanging="247"/>
            </w:pPr>
            <w:r>
              <w:rPr>
                <w:color w:val="000000"/>
                <w:shd w:val="clear" w:color="auto" w:fill="FFFFFF"/>
              </w:rPr>
              <w:t>Popis osoby.</w:t>
            </w:r>
          </w:p>
          <w:p w14:paraId="2026506E" w14:textId="24556018" w:rsidR="00FF170D" w:rsidRPr="002401C8" w:rsidRDefault="00FF170D" w:rsidP="004C36BE">
            <w:pPr>
              <w:pStyle w:val="Odstavecseseznamem"/>
              <w:numPr>
                <w:ilvl w:val="0"/>
                <w:numId w:val="12"/>
              </w:numPr>
              <w:ind w:left="247" w:hanging="247"/>
            </w:pPr>
            <w:r w:rsidRPr="002401C8">
              <w:rPr>
                <w:color w:val="000000"/>
                <w:shd w:val="clear" w:color="auto" w:fill="FFFFFF"/>
              </w:rPr>
              <w:t>Předložky A, DE, EN, CON, přivlastňovací zájmena</w:t>
            </w:r>
            <w:r w:rsidR="00B96CC2">
              <w:rPr>
                <w:color w:val="000000"/>
                <w:shd w:val="clear" w:color="auto" w:fill="FFFFFF"/>
              </w:rPr>
              <w:t>.</w:t>
            </w:r>
          </w:p>
          <w:p w14:paraId="78E85C95" w14:textId="2B4ED89B" w:rsidR="00FF170D" w:rsidRPr="002401C8" w:rsidRDefault="00FF170D" w:rsidP="004C36BE">
            <w:pPr>
              <w:pStyle w:val="Odstavecseseznamem"/>
              <w:numPr>
                <w:ilvl w:val="0"/>
                <w:numId w:val="12"/>
              </w:numPr>
              <w:ind w:left="247" w:hanging="247"/>
            </w:pPr>
            <w:r w:rsidRPr="002401C8">
              <w:rPr>
                <w:color w:val="000000"/>
                <w:shd w:val="clear" w:color="auto" w:fill="FFFFFF"/>
              </w:rPr>
              <w:t>Nepravidelná slovesa SALIR, VOLVER, EMPEZAR</w:t>
            </w:r>
            <w:r w:rsidR="00B96CC2">
              <w:rPr>
                <w:color w:val="000000"/>
                <w:shd w:val="clear" w:color="auto" w:fill="FFFFFF"/>
              </w:rPr>
              <w:t>.</w:t>
            </w:r>
          </w:p>
          <w:p w14:paraId="0534AB0E" w14:textId="32811C2B" w:rsidR="00FF170D" w:rsidRPr="002401C8" w:rsidRDefault="00FF170D" w:rsidP="004C36BE">
            <w:pPr>
              <w:pStyle w:val="Odstavecseseznamem"/>
              <w:numPr>
                <w:ilvl w:val="0"/>
                <w:numId w:val="12"/>
              </w:numPr>
              <w:ind w:left="247" w:hanging="247"/>
            </w:pPr>
            <w:r w:rsidRPr="002401C8">
              <w:rPr>
                <w:color w:val="000000"/>
                <w:shd w:val="clear" w:color="auto" w:fill="FFFFFF"/>
              </w:rPr>
              <w:t xml:space="preserve">Evaluace </w:t>
            </w:r>
            <w:r w:rsidR="00B96CC2">
              <w:rPr>
                <w:color w:val="000000"/>
                <w:shd w:val="clear" w:color="auto" w:fill="FFFFFF"/>
              </w:rPr>
              <w:t>–</w:t>
            </w:r>
            <w:r w:rsidRPr="002401C8">
              <w:rPr>
                <w:color w:val="000000"/>
                <w:shd w:val="clear" w:color="auto" w:fill="FFFFFF"/>
              </w:rPr>
              <w:t xml:space="preserve"> test</w:t>
            </w:r>
            <w:r w:rsidR="00B96CC2">
              <w:rPr>
                <w:color w:val="000000"/>
                <w:shd w:val="clear" w:color="auto" w:fill="FFFFFF"/>
              </w:rPr>
              <w:t>.</w:t>
            </w:r>
          </w:p>
        </w:tc>
      </w:tr>
      <w:tr w:rsidR="00FF170D" w14:paraId="6FC4EA7F" w14:textId="77777777" w:rsidTr="00C73909">
        <w:trPr>
          <w:trHeight w:val="265"/>
        </w:trPr>
        <w:tc>
          <w:tcPr>
            <w:tcW w:w="3653" w:type="dxa"/>
            <w:gridSpan w:val="2"/>
            <w:tcBorders>
              <w:top w:val="nil"/>
            </w:tcBorders>
            <w:shd w:val="clear" w:color="auto" w:fill="F7CAAC"/>
          </w:tcPr>
          <w:p w14:paraId="308EB789"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6E23D590" w14:textId="77777777" w:rsidR="00FF170D" w:rsidRPr="002401C8" w:rsidRDefault="00FF170D" w:rsidP="00C73909">
            <w:pPr>
              <w:jc w:val="both"/>
            </w:pPr>
          </w:p>
        </w:tc>
      </w:tr>
      <w:tr w:rsidR="00FF170D" w14:paraId="26677CE5" w14:textId="77777777" w:rsidTr="00C73909">
        <w:trPr>
          <w:trHeight w:val="1497"/>
        </w:trPr>
        <w:tc>
          <w:tcPr>
            <w:tcW w:w="9855" w:type="dxa"/>
            <w:gridSpan w:val="8"/>
            <w:tcBorders>
              <w:top w:val="nil"/>
            </w:tcBorders>
          </w:tcPr>
          <w:p w14:paraId="70650DA2" w14:textId="77777777" w:rsidR="00FF170D" w:rsidRPr="002401C8" w:rsidRDefault="00FF170D" w:rsidP="00C73909">
            <w:pPr>
              <w:jc w:val="both"/>
              <w:rPr>
                <w:b/>
              </w:rPr>
            </w:pPr>
            <w:r w:rsidRPr="002401C8">
              <w:rPr>
                <w:b/>
              </w:rPr>
              <w:t>Povinná literatura</w:t>
            </w:r>
          </w:p>
          <w:p w14:paraId="6FC8F7A9"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0BD1F952" w14:textId="77777777"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11567A0F" w14:textId="77777777" w:rsidR="00FF170D" w:rsidRPr="002401C8" w:rsidRDefault="00FF170D" w:rsidP="00C73909">
            <w:pPr>
              <w:jc w:val="both"/>
              <w:rPr>
                <w:b/>
              </w:rPr>
            </w:pPr>
            <w:r w:rsidRPr="002401C8">
              <w:rPr>
                <w:b/>
              </w:rPr>
              <w:t>Doporučená literatura</w:t>
            </w:r>
          </w:p>
          <w:p w14:paraId="3D955EED" w14:textId="77777777"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14:paraId="0BB87298"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2F2C03" w14:textId="77777777" w:rsidR="00FF170D" w:rsidRPr="002401C8" w:rsidRDefault="00FF170D" w:rsidP="00C73909">
            <w:pPr>
              <w:jc w:val="center"/>
              <w:rPr>
                <w:b/>
              </w:rPr>
            </w:pPr>
            <w:r w:rsidRPr="002401C8">
              <w:rPr>
                <w:b/>
              </w:rPr>
              <w:t>Informace ke kombinované nebo distanční formě</w:t>
            </w:r>
          </w:p>
        </w:tc>
      </w:tr>
      <w:tr w:rsidR="00FF170D" w14:paraId="247FAC5E" w14:textId="77777777" w:rsidTr="00C73909">
        <w:tc>
          <w:tcPr>
            <w:tcW w:w="4787" w:type="dxa"/>
            <w:gridSpan w:val="3"/>
            <w:tcBorders>
              <w:top w:val="single" w:sz="2" w:space="0" w:color="auto"/>
            </w:tcBorders>
            <w:shd w:val="clear" w:color="auto" w:fill="F7CAAC"/>
          </w:tcPr>
          <w:p w14:paraId="3E10DC4E"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27E060D2"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65EF32E0" w14:textId="77777777" w:rsidR="00FF170D" w:rsidRDefault="00FF170D" w:rsidP="00C73909">
            <w:pPr>
              <w:jc w:val="both"/>
              <w:rPr>
                <w:b/>
              </w:rPr>
            </w:pPr>
            <w:r>
              <w:rPr>
                <w:b/>
              </w:rPr>
              <w:t xml:space="preserve">hodin </w:t>
            </w:r>
          </w:p>
        </w:tc>
      </w:tr>
      <w:tr w:rsidR="00FF170D" w14:paraId="31312046" w14:textId="77777777" w:rsidTr="00C73909">
        <w:tc>
          <w:tcPr>
            <w:tcW w:w="9855" w:type="dxa"/>
            <w:gridSpan w:val="8"/>
            <w:shd w:val="clear" w:color="auto" w:fill="F7CAAC"/>
          </w:tcPr>
          <w:p w14:paraId="510468B1" w14:textId="77777777" w:rsidR="00FF170D" w:rsidRPr="002401C8" w:rsidRDefault="00FF170D" w:rsidP="00C73909">
            <w:pPr>
              <w:jc w:val="both"/>
              <w:rPr>
                <w:b/>
              </w:rPr>
            </w:pPr>
            <w:r w:rsidRPr="002401C8">
              <w:rPr>
                <w:b/>
              </w:rPr>
              <w:t>Informace o způsobu kontaktu s vyučujícím</w:t>
            </w:r>
          </w:p>
        </w:tc>
      </w:tr>
      <w:tr w:rsidR="00FF170D" w14:paraId="2C0A369F" w14:textId="77777777" w:rsidTr="00C73909">
        <w:trPr>
          <w:trHeight w:val="727"/>
        </w:trPr>
        <w:tc>
          <w:tcPr>
            <w:tcW w:w="9855" w:type="dxa"/>
            <w:gridSpan w:val="8"/>
          </w:tcPr>
          <w:p w14:paraId="44AFEC54" w14:textId="77777777"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EDE3F04" w14:textId="77777777" w:rsidR="00FF170D" w:rsidRDefault="00FF170D" w:rsidP="00FF170D"/>
    <w:p w14:paraId="4F243A58"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796E638A" w14:textId="77777777" w:rsidTr="00C73909">
        <w:tc>
          <w:tcPr>
            <w:tcW w:w="9855" w:type="dxa"/>
            <w:gridSpan w:val="8"/>
            <w:tcBorders>
              <w:bottom w:val="double" w:sz="4" w:space="0" w:color="auto"/>
            </w:tcBorders>
            <w:shd w:val="clear" w:color="auto" w:fill="BDD6EE"/>
          </w:tcPr>
          <w:p w14:paraId="3BDF1D28" w14:textId="77777777" w:rsidR="00FF170D" w:rsidRDefault="00FF170D" w:rsidP="00C73909">
            <w:pPr>
              <w:jc w:val="both"/>
              <w:rPr>
                <w:b/>
                <w:sz w:val="28"/>
              </w:rPr>
            </w:pPr>
            <w:r>
              <w:br w:type="page"/>
            </w:r>
            <w:r>
              <w:rPr>
                <w:b/>
                <w:sz w:val="28"/>
              </w:rPr>
              <w:t>B-III – Charakteristika studijního předmětu</w:t>
            </w:r>
          </w:p>
        </w:tc>
      </w:tr>
      <w:tr w:rsidR="00FF170D" w14:paraId="065C5036" w14:textId="77777777" w:rsidTr="00C73909">
        <w:tc>
          <w:tcPr>
            <w:tcW w:w="3086" w:type="dxa"/>
            <w:tcBorders>
              <w:top w:val="double" w:sz="4" w:space="0" w:color="auto"/>
            </w:tcBorders>
            <w:shd w:val="clear" w:color="auto" w:fill="F7CAAC"/>
          </w:tcPr>
          <w:p w14:paraId="1AEDA770"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2A3D225F" w14:textId="77777777" w:rsidR="00FF170D" w:rsidRPr="002401C8" w:rsidRDefault="00FF170D" w:rsidP="00C73909">
            <w:pPr>
              <w:jc w:val="both"/>
            </w:pPr>
            <w:r w:rsidRPr="002401C8">
              <w:t>Čínština 1</w:t>
            </w:r>
          </w:p>
        </w:tc>
      </w:tr>
      <w:tr w:rsidR="00FF170D" w14:paraId="073FF19E" w14:textId="77777777" w:rsidTr="00C73909">
        <w:trPr>
          <w:trHeight w:val="249"/>
        </w:trPr>
        <w:tc>
          <w:tcPr>
            <w:tcW w:w="3086" w:type="dxa"/>
            <w:shd w:val="clear" w:color="auto" w:fill="F7CAAC"/>
          </w:tcPr>
          <w:p w14:paraId="1E7DD5DA" w14:textId="77777777" w:rsidR="00FF170D" w:rsidRPr="002401C8" w:rsidRDefault="00FF170D" w:rsidP="00C73909">
            <w:pPr>
              <w:jc w:val="both"/>
              <w:rPr>
                <w:b/>
              </w:rPr>
            </w:pPr>
            <w:r w:rsidRPr="002401C8">
              <w:rPr>
                <w:b/>
              </w:rPr>
              <w:t>Typ předmětu</w:t>
            </w:r>
          </w:p>
        </w:tc>
        <w:tc>
          <w:tcPr>
            <w:tcW w:w="3406" w:type="dxa"/>
            <w:gridSpan w:val="4"/>
          </w:tcPr>
          <w:p w14:paraId="5C81C271"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790D565E" w14:textId="77777777" w:rsidR="00FF170D" w:rsidRPr="002401C8" w:rsidRDefault="00FF170D" w:rsidP="00C73909">
            <w:pPr>
              <w:jc w:val="both"/>
            </w:pPr>
            <w:r w:rsidRPr="002401C8">
              <w:rPr>
                <w:b/>
              </w:rPr>
              <w:t>doporučený ročník / semestr</w:t>
            </w:r>
          </w:p>
        </w:tc>
        <w:tc>
          <w:tcPr>
            <w:tcW w:w="668" w:type="dxa"/>
          </w:tcPr>
          <w:p w14:paraId="0FB754E1" w14:textId="77777777" w:rsidR="00FF170D" w:rsidRPr="002401C8" w:rsidRDefault="00FF170D" w:rsidP="00C73909">
            <w:pPr>
              <w:jc w:val="both"/>
            </w:pPr>
            <w:r w:rsidRPr="002401C8">
              <w:t>Z</w:t>
            </w:r>
          </w:p>
        </w:tc>
      </w:tr>
      <w:tr w:rsidR="00FF170D" w14:paraId="79766374" w14:textId="77777777" w:rsidTr="00C73909">
        <w:tc>
          <w:tcPr>
            <w:tcW w:w="3086" w:type="dxa"/>
            <w:shd w:val="clear" w:color="auto" w:fill="F7CAAC"/>
          </w:tcPr>
          <w:p w14:paraId="3B24DE84" w14:textId="77777777" w:rsidR="00FF170D" w:rsidRPr="002401C8" w:rsidRDefault="00FF170D" w:rsidP="00C73909">
            <w:pPr>
              <w:jc w:val="both"/>
              <w:rPr>
                <w:b/>
              </w:rPr>
            </w:pPr>
            <w:r w:rsidRPr="002401C8">
              <w:rPr>
                <w:b/>
              </w:rPr>
              <w:t>Rozsah studijního předmětu</w:t>
            </w:r>
          </w:p>
        </w:tc>
        <w:tc>
          <w:tcPr>
            <w:tcW w:w="1701" w:type="dxa"/>
            <w:gridSpan w:val="2"/>
          </w:tcPr>
          <w:p w14:paraId="10793690" w14:textId="77777777" w:rsidR="00FF170D" w:rsidRPr="002401C8" w:rsidRDefault="00FF170D" w:rsidP="00C73909">
            <w:pPr>
              <w:jc w:val="both"/>
            </w:pPr>
            <w:r w:rsidRPr="002401C8">
              <w:t>26s</w:t>
            </w:r>
          </w:p>
        </w:tc>
        <w:tc>
          <w:tcPr>
            <w:tcW w:w="889" w:type="dxa"/>
            <w:shd w:val="clear" w:color="auto" w:fill="F7CAAC"/>
          </w:tcPr>
          <w:p w14:paraId="152EE62A" w14:textId="77777777" w:rsidR="00FF170D" w:rsidRPr="002401C8" w:rsidRDefault="00FF170D" w:rsidP="00C73909">
            <w:pPr>
              <w:jc w:val="both"/>
              <w:rPr>
                <w:b/>
              </w:rPr>
            </w:pPr>
            <w:r w:rsidRPr="002401C8">
              <w:rPr>
                <w:b/>
              </w:rPr>
              <w:t xml:space="preserve">hod. </w:t>
            </w:r>
          </w:p>
        </w:tc>
        <w:tc>
          <w:tcPr>
            <w:tcW w:w="816" w:type="dxa"/>
          </w:tcPr>
          <w:p w14:paraId="4340A768" w14:textId="77777777" w:rsidR="00FF170D" w:rsidRPr="002401C8" w:rsidRDefault="00FF170D" w:rsidP="00C73909">
            <w:pPr>
              <w:jc w:val="both"/>
            </w:pPr>
            <w:r w:rsidRPr="002401C8">
              <w:t>26</w:t>
            </w:r>
          </w:p>
        </w:tc>
        <w:tc>
          <w:tcPr>
            <w:tcW w:w="2156" w:type="dxa"/>
            <w:shd w:val="clear" w:color="auto" w:fill="F7CAAC"/>
          </w:tcPr>
          <w:p w14:paraId="22632BEE" w14:textId="77777777" w:rsidR="00FF170D" w:rsidRPr="002401C8" w:rsidRDefault="00FF170D" w:rsidP="00C73909">
            <w:pPr>
              <w:jc w:val="both"/>
              <w:rPr>
                <w:b/>
              </w:rPr>
            </w:pPr>
            <w:r w:rsidRPr="002401C8">
              <w:rPr>
                <w:b/>
              </w:rPr>
              <w:t>kreditů</w:t>
            </w:r>
          </w:p>
        </w:tc>
        <w:tc>
          <w:tcPr>
            <w:tcW w:w="1207" w:type="dxa"/>
            <w:gridSpan w:val="2"/>
          </w:tcPr>
          <w:p w14:paraId="5199198F" w14:textId="77777777" w:rsidR="00FF170D" w:rsidRPr="002401C8" w:rsidRDefault="00FF170D" w:rsidP="00C73909">
            <w:pPr>
              <w:jc w:val="both"/>
            </w:pPr>
            <w:r w:rsidRPr="002401C8">
              <w:t>3</w:t>
            </w:r>
          </w:p>
        </w:tc>
      </w:tr>
      <w:tr w:rsidR="00FF170D" w14:paraId="46039D76" w14:textId="77777777" w:rsidTr="00C73909">
        <w:tc>
          <w:tcPr>
            <w:tcW w:w="3086" w:type="dxa"/>
            <w:shd w:val="clear" w:color="auto" w:fill="F7CAAC"/>
          </w:tcPr>
          <w:p w14:paraId="4DD2578B" w14:textId="77777777" w:rsidR="00FF170D" w:rsidRPr="002401C8" w:rsidRDefault="00FF170D" w:rsidP="00C73909">
            <w:pPr>
              <w:jc w:val="both"/>
              <w:rPr>
                <w:b/>
              </w:rPr>
            </w:pPr>
            <w:r w:rsidRPr="002401C8">
              <w:rPr>
                <w:b/>
              </w:rPr>
              <w:t>Prerekvizity, korekvizity, ekvivalence</w:t>
            </w:r>
          </w:p>
        </w:tc>
        <w:tc>
          <w:tcPr>
            <w:tcW w:w="6769" w:type="dxa"/>
            <w:gridSpan w:val="7"/>
          </w:tcPr>
          <w:p w14:paraId="197559D2" w14:textId="77777777" w:rsidR="00FF170D" w:rsidRPr="002401C8" w:rsidRDefault="00FF170D" w:rsidP="00C73909">
            <w:pPr>
              <w:jc w:val="both"/>
            </w:pPr>
          </w:p>
        </w:tc>
      </w:tr>
      <w:tr w:rsidR="00FF170D" w14:paraId="5B6033A0" w14:textId="77777777" w:rsidTr="00C73909">
        <w:tc>
          <w:tcPr>
            <w:tcW w:w="3086" w:type="dxa"/>
            <w:shd w:val="clear" w:color="auto" w:fill="F7CAAC"/>
          </w:tcPr>
          <w:p w14:paraId="13BC9F59" w14:textId="77777777" w:rsidR="00FF170D" w:rsidRPr="002401C8" w:rsidRDefault="00FF170D" w:rsidP="00C73909">
            <w:pPr>
              <w:jc w:val="both"/>
              <w:rPr>
                <w:b/>
              </w:rPr>
            </w:pPr>
            <w:r w:rsidRPr="002401C8">
              <w:rPr>
                <w:b/>
              </w:rPr>
              <w:t>Způsob ověření studijních výsledků</w:t>
            </w:r>
          </w:p>
        </w:tc>
        <w:tc>
          <w:tcPr>
            <w:tcW w:w="3406" w:type="dxa"/>
            <w:gridSpan w:val="4"/>
          </w:tcPr>
          <w:p w14:paraId="4639C6E3" w14:textId="77777777" w:rsidR="00FF170D" w:rsidRPr="002401C8" w:rsidRDefault="00FF170D" w:rsidP="00C73909">
            <w:pPr>
              <w:jc w:val="both"/>
            </w:pPr>
            <w:r w:rsidRPr="002401C8">
              <w:t>zápočet</w:t>
            </w:r>
          </w:p>
        </w:tc>
        <w:tc>
          <w:tcPr>
            <w:tcW w:w="2156" w:type="dxa"/>
            <w:shd w:val="clear" w:color="auto" w:fill="F7CAAC"/>
          </w:tcPr>
          <w:p w14:paraId="318FDD17" w14:textId="77777777" w:rsidR="00FF170D" w:rsidRPr="002401C8" w:rsidRDefault="00FF170D" w:rsidP="00C73909">
            <w:pPr>
              <w:jc w:val="both"/>
              <w:rPr>
                <w:b/>
              </w:rPr>
            </w:pPr>
            <w:r w:rsidRPr="002401C8">
              <w:rPr>
                <w:b/>
              </w:rPr>
              <w:t>Forma výuky</w:t>
            </w:r>
          </w:p>
        </w:tc>
        <w:tc>
          <w:tcPr>
            <w:tcW w:w="1207" w:type="dxa"/>
            <w:gridSpan w:val="2"/>
          </w:tcPr>
          <w:p w14:paraId="77218109" w14:textId="77777777" w:rsidR="00FF170D" w:rsidRPr="002401C8" w:rsidRDefault="00FF170D" w:rsidP="00C73909">
            <w:pPr>
              <w:jc w:val="both"/>
            </w:pPr>
            <w:r w:rsidRPr="002401C8">
              <w:t>seminář</w:t>
            </w:r>
          </w:p>
        </w:tc>
      </w:tr>
      <w:tr w:rsidR="00FF170D" w14:paraId="5AD7CEAA" w14:textId="77777777" w:rsidTr="00C73909">
        <w:tc>
          <w:tcPr>
            <w:tcW w:w="3086" w:type="dxa"/>
            <w:shd w:val="clear" w:color="auto" w:fill="F7CAAC"/>
          </w:tcPr>
          <w:p w14:paraId="14A9569F"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3F6CCEE7" w14:textId="77777777" w:rsidR="00FF170D" w:rsidRPr="002401C8" w:rsidRDefault="00FF170D" w:rsidP="00C73909">
            <w:pPr>
              <w:jc w:val="both"/>
            </w:pPr>
            <w:r w:rsidRPr="002401C8">
              <w:t>Způsob zakončení předmětu – zápočet</w:t>
            </w:r>
          </w:p>
          <w:p w14:paraId="4C4A5626" w14:textId="77777777"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14:paraId="00A9671A" w14:textId="77777777" w:rsidTr="00C73909">
        <w:trPr>
          <w:trHeight w:val="109"/>
        </w:trPr>
        <w:tc>
          <w:tcPr>
            <w:tcW w:w="9855" w:type="dxa"/>
            <w:gridSpan w:val="8"/>
            <w:tcBorders>
              <w:top w:val="nil"/>
            </w:tcBorders>
          </w:tcPr>
          <w:p w14:paraId="242027F3" w14:textId="77777777" w:rsidR="00FF170D" w:rsidRPr="002401C8" w:rsidRDefault="00FF170D" w:rsidP="00C73909">
            <w:pPr>
              <w:jc w:val="both"/>
            </w:pPr>
          </w:p>
        </w:tc>
      </w:tr>
      <w:tr w:rsidR="00FF170D" w14:paraId="55205D07" w14:textId="77777777" w:rsidTr="00C73909">
        <w:trPr>
          <w:trHeight w:val="197"/>
        </w:trPr>
        <w:tc>
          <w:tcPr>
            <w:tcW w:w="3086" w:type="dxa"/>
            <w:tcBorders>
              <w:top w:val="nil"/>
            </w:tcBorders>
            <w:shd w:val="clear" w:color="auto" w:fill="F7CAAC"/>
          </w:tcPr>
          <w:p w14:paraId="7DE51168"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57D9AF21" w14:textId="77777777" w:rsidR="00FF170D" w:rsidRPr="002401C8" w:rsidRDefault="00FF170D" w:rsidP="00C73909">
            <w:pPr>
              <w:shd w:val="clear" w:color="auto" w:fill="FFFFFF"/>
              <w:spacing w:after="100" w:afterAutospacing="1"/>
              <w:outlineLvl w:val="3"/>
              <w:rPr>
                <w:bCs/>
                <w:color w:val="222222"/>
              </w:rPr>
            </w:pPr>
            <w:r w:rsidRPr="002401C8">
              <w:rPr>
                <w:bCs/>
              </w:rPr>
              <w:t xml:space="preserve">M.A. </w:t>
            </w:r>
            <w:r w:rsidR="0090433A" w:rsidRPr="0090433A">
              <w:rPr>
                <w:bCs/>
              </w:rPr>
              <w:t>Xiaofang Chen</w:t>
            </w:r>
          </w:p>
        </w:tc>
      </w:tr>
      <w:tr w:rsidR="00FF170D" w14:paraId="137930E1" w14:textId="77777777" w:rsidTr="00C73909">
        <w:trPr>
          <w:trHeight w:val="243"/>
        </w:trPr>
        <w:tc>
          <w:tcPr>
            <w:tcW w:w="3086" w:type="dxa"/>
            <w:tcBorders>
              <w:top w:val="nil"/>
            </w:tcBorders>
            <w:shd w:val="clear" w:color="auto" w:fill="F7CAAC"/>
          </w:tcPr>
          <w:p w14:paraId="559DBFCA"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1FD397F4" w14:textId="77777777" w:rsidR="00FF170D" w:rsidRPr="002401C8" w:rsidRDefault="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733A873D" w14:textId="77777777" w:rsidTr="00C73909">
        <w:tc>
          <w:tcPr>
            <w:tcW w:w="3086" w:type="dxa"/>
            <w:shd w:val="clear" w:color="auto" w:fill="F7CAAC"/>
          </w:tcPr>
          <w:p w14:paraId="2B54D4EC"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70792983" w14:textId="76F4CFBB" w:rsidR="00FF170D" w:rsidRPr="002401C8" w:rsidRDefault="00FF170D" w:rsidP="00C73909">
            <w:pPr>
              <w:jc w:val="both"/>
            </w:pPr>
            <w:r w:rsidRPr="002401C8">
              <w:rPr>
                <w:bCs/>
              </w:rPr>
              <w:t xml:space="preserve">M.A. </w:t>
            </w:r>
            <w:r w:rsidR="0090433A" w:rsidRPr="0090433A">
              <w:rPr>
                <w:bCs/>
              </w:rPr>
              <w:t>Xiaofang Chen</w:t>
            </w:r>
            <w:r w:rsidR="0090433A" w:rsidRPr="008271D7">
              <w:t xml:space="preserve"> </w:t>
            </w:r>
            <w:r w:rsidRPr="008271D7">
              <w:t xml:space="preserve">– </w:t>
            </w:r>
            <w:r w:rsidR="00B96CC2">
              <w:t>vedení seminářů</w:t>
            </w:r>
            <w:r>
              <w:t xml:space="preserve"> (100%)</w:t>
            </w:r>
          </w:p>
        </w:tc>
      </w:tr>
      <w:tr w:rsidR="00FF170D" w14:paraId="226A9C8D" w14:textId="77777777" w:rsidTr="00C73909">
        <w:trPr>
          <w:trHeight w:val="168"/>
        </w:trPr>
        <w:tc>
          <w:tcPr>
            <w:tcW w:w="9855" w:type="dxa"/>
            <w:gridSpan w:val="8"/>
            <w:tcBorders>
              <w:top w:val="nil"/>
            </w:tcBorders>
          </w:tcPr>
          <w:p w14:paraId="27632AB8" w14:textId="77777777" w:rsidR="00FF170D" w:rsidRPr="002401C8" w:rsidRDefault="00FF170D" w:rsidP="00C73909">
            <w:pPr>
              <w:jc w:val="both"/>
            </w:pPr>
          </w:p>
        </w:tc>
      </w:tr>
      <w:tr w:rsidR="00FF170D" w14:paraId="6AD48C05" w14:textId="77777777" w:rsidTr="00C73909">
        <w:tc>
          <w:tcPr>
            <w:tcW w:w="3086" w:type="dxa"/>
            <w:shd w:val="clear" w:color="auto" w:fill="F7CAAC"/>
          </w:tcPr>
          <w:p w14:paraId="6F04A08A"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1F8FCDBD" w14:textId="77777777" w:rsidR="00FF170D" w:rsidRPr="002401C8" w:rsidRDefault="00FF170D" w:rsidP="00C73909">
            <w:pPr>
              <w:jc w:val="both"/>
            </w:pPr>
          </w:p>
        </w:tc>
      </w:tr>
      <w:tr w:rsidR="00FF170D" w14:paraId="48028C68" w14:textId="77777777" w:rsidTr="00FB086E">
        <w:trPr>
          <w:trHeight w:val="1975"/>
        </w:trPr>
        <w:tc>
          <w:tcPr>
            <w:tcW w:w="9855" w:type="dxa"/>
            <w:gridSpan w:val="8"/>
            <w:tcBorders>
              <w:top w:val="nil"/>
              <w:bottom w:val="single" w:sz="12" w:space="0" w:color="auto"/>
            </w:tcBorders>
          </w:tcPr>
          <w:p w14:paraId="770C9D24" w14:textId="77777777"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14CBB1FB" w14:textId="4DBC40A7" w:rsidR="00FF170D" w:rsidRPr="009E237D" w:rsidRDefault="00B96CC2" w:rsidP="005961AC">
            <w:pPr>
              <w:pStyle w:val="Odstavecseseznamem"/>
              <w:numPr>
                <w:ilvl w:val="0"/>
                <w:numId w:val="38"/>
              </w:numPr>
              <w:ind w:left="247" w:hanging="247"/>
              <w:jc w:val="both"/>
              <w:rPr>
                <w:color w:val="000000"/>
                <w:shd w:val="clear" w:color="auto" w:fill="FFFFFF"/>
              </w:rPr>
            </w:pPr>
            <w:r>
              <w:t>Čínská výslovnost.</w:t>
            </w:r>
          </w:p>
          <w:p w14:paraId="65779664" w14:textId="603D7AC9" w:rsidR="00FF170D" w:rsidRPr="002401C8" w:rsidRDefault="00B96CC2" w:rsidP="004C36BE">
            <w:pPr>
              <w:pStyle w:val="Odstavecseseznamem"/>
              <w:numPr>
                <w:ilvl w:val="0"/>
                <w:numId w:val="13"/>
              </w:numPr>
              <w:ind w:left="247" w:hanging="247"/>
              <w:rPr>
                <w:color w:val="000000"/>
                <w:shd w:val="clear" w:color="auto" w:fill="FFFFFF"/>
              </w:rPr>
            </w:pPr>
            <w:r>
              <w:t>Pozdravy.</w:t>
            </w:r>
          </w:p>
          <w:p w14:paraId="37D15A9D" w14:textId="658B38BD" w:rsidR="00FF170D" w:rsidRPr="002401C8" w:rsidRDefault="00FF170D" w:rsidP="004C36BE">
            <w:pPr>
              <w:pStyle w:val="Odstavecseseznamem"/>
              <w:numPr>
                <w:ilvl w:val="0"/>
                <w:numId w:val="13"/>
              </w:numPr>
              <w:ind w:left="247" w:hanging="247"/>
              <w:rPr>
                <w:color w:val="000000"/>
                <w:shd w:val="clear" w:color="auto" w:fill="FFFFFF"/>
              </w:rPr>
            </w:pPr>
            <w:r w:rsidRPr="002401C8">
              <w:t>Členové rodiny</w:t>
            </w:r>
            <w:r w:rsidR="00B96CC2">
              <w:t>.</w:t>
            </w:r>
            <w:r w:rsidRPr="002401C8">
              <w:t> </w:t>
            </w:r>
          </w:p>
          <w:p w14:paraId="758DFC2B" w14:textId="1A864A66" w:rsidR="00FF170D" w:rsidRPr="002401C8" w:rsidRDefault="00FF170D" w:rsidP="004C36BE">
            <w:pPr>
              <w:pStyle w:val="Odstavecseseznamem"/>
              <w:numPr>
                <w:ilvl w:val="0"/>
                <w:numId w:val="13"/>
              </w:numPr>
              <w:ind w:left="247" w:hanging="247"/>
              <w:rPr>
                <w:color w:val="000000"/>
                <w:shd w:val="clear" w:color="auto" w:fill="FFFFFF"/>
              </w:rPr>
            </w:pPr>
            <w:r w:rsidRPr="002401C8">
              <w:t>Zaměstnání</w:t>
            </w:r>
            <w:r w:rsidR="00B96CC2">
              <w:t>.</w:t>
            </w:r>
            <w:r w:rsidRPr="002401C8">
              <w:t> </w:t>
            </w:r>
          </w:p>
          <w:p w14:paraId="630FF43B" w14:textId="713C8FF8" w:rsidR="00FF170D" w:rsidRPr="002401C8" w:rsidRDefault="00FF170D" w:rsidP="004C36BE">
            <w:pPr>
              <w:pStyle w:val="Odstavecseseznamem"/>
              <w:numPr>
                <w:ilvl w:val="0"/>
                <w:numId w:val="13"/>
              </w:numPr>
              <w:ind w:left="247" w:hanging="247"/>
              <w:rPr>
                <w:color w:val="000000"/>
                <w:shd w:val="clear" w:color="auto" w:fill="FFFFFF"/>
              </w:rPr>
            </w:pPr>
            <w:r w:rsidRPr="002401C8">
              <w:t>Národnosti, země</w:t>
            </w:r>
            <w:r w:rsidR="00B96CC2">
              <w:t>.</w:t>
            </w:r>
          </w:p>
          <w:p w14:paraId="761969F3" w14:textId="70117ECD" w:rsidR="00FF170D" w:rsidRPr="002401C8" w:rsidRDefault="00FF170D" w:rsidP="004C36BE">
            <w:pPr>
              <w:pStyle w:val="Odstavecseseznamem"/>
              <w:numPr>
                <w:ilvl w:val="0"/>
                <w:numId w:val="13"/>
              </w:numPr>
              <w:ind w:left="247" w:hanging="247"/>
              <w:jc w:val="both"/>
            </w:pPr>
            <w:r w:rsidRPr="002401C8">
              <w:t>Počet, čísla, čas</w:t>
            </w:r>
            <w:r w:rsidR="00B96CC2">
              <w:t>.</w:t>
            </w:r>
          </w:p>
        </w:tc>
      </w:tr>
      <w:tr w:rsidR="00FF170D" w14:paraId="1A071C79" w14:textId="77777777" w:rsidTr="00C73909">
        <w:trPr>
          <w:trHeight w:val="265"/>
        </w:trPr>
        <w:tc>
          <w:tcPr>
            <w:tcW w:w="3653" w:type="dxa"/>
            <w:gridSpan w:val="2"/>
            <w:tcBorders>
              <w:top w:val="nil"/>
            </w:tcBorders>
            <w:shd w:val="clear" w:color="auto" w:fill="F7CAAC"/>
          </w:tcPr>
          <w:p w14:paraId="24D158CF"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0E48CDAD" w14:textId="77777777" w:rsidR="00FF170D" w:rsidRPr="002401C8" w:rsidRDefault="00FF170D" w:rsidP="00C73909">
            <w:pPr>
              <w:jc w:val="both"/>
            </w:pPr>
          </w:p>
        </w:tc>
      </w:tr>
      <w:tr w:rsidR="00FF170D" w14:paraId="789E77D6" w14:textId="77777777" w:rsidTr="00C73909">
        <w:trPr>
          <w:trHeight w:val="939"/>
        </w:trPr>
        <w:tc>
          <w:tcPr>
            <w:tcW w:w="9855" w:type="dxa"/>
            <w:gridSpan w:val="8"/>
            <w:tcBorders>
              <w:top w:val="nil"/>
            </w:tcBorders>
          </w:tcPr>
          <w:p w14:paraId="1DDC1165" w14:textId="77777777" w:rsidR="00FF170D" w:rsidRPr="002401C8" w:rsidRDefault="00FF170D" w:rsidP="00C73909">
            <w:pPr>
              <w:jc w:val="both"/>
              <w:rPr>
                <w:b/>
              </w:rPr>
            </w:pPr>
            <w:r w:rsidRPr="002401C8">
              <w:rPr>
                <w:b/>
              </w:rPr>
              <w:t xml:space="preserve">Doporučená literatura: </w:t>
            </w:r>
          </w:p>
          <w:p w14:paraId="1E941574" w14:textId="77777777"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14:paraId="3207BABD" w14:textId="77777777"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14:paraId="6D93B5F4" w14:textId="77777777"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14:paraId="56B854EA" w14:textId="77777777" w:rsidR="00FF170D" w:rsidRPr="002401C8" w:rsidRDefault="00FF170D" w:rsidP="00C73909">
            <w:pPr>
              <w:jc w:val="both"/>
            </w:pPr>
          </w:p>
        </w:tc>
      </w:tr>
      <w:tr w:rsidR="00FF170D" w14:paraId="23F86D49"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2683CFB" w14:textId="77777777" w:rsidR="00FF170D" w:rsidRPr="002401C8" w:rsidRDefault="00FF170D" w:rsidP="00C73909">
            <w:pPr>
              <w:jc w:val="center"/>
              <w:rPr>
                <w:b/>
              </w:rPr>
            </w:pPr>
            <w:r w:rsidRPr="002401C8">
              <w:rPr>
                <w:b/>
              </w:rPr>
              <w:t>Informace ke kombinované nebo distanční formě</w:t>
            </w:r>
          </w:p>
        </w:tc>
      </w:tr>
      <w:tr w:rsidR="00FF170D" w14:paraId="72613CFC" w14:textId="77777777" w:rsidTr="00C73909">
        <w:tc>
          <w:tcPr>
            <w:tcW w:w="4787" w:type="dxa"/>
            <w:gridSpan w:val="3"/>
            <w:tcBorders>
              <w:top w:val="single" w:sz="2" w:space="0" w:color="auto"/>
            </w:tcBorders>
            <w:shd w:val="clear" w:color="auto" w:fill="F7CAAC"/>
          </w:tcPr>
          <w:p w14:paraId="0C8545FD"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6FDAC4C9"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36BC56F8" w14:textId="77777777" w:rsidR="00FF170D" w:rsidRPr="002401C8" w:rsidRDefault="00FF170D" w:rsidP="00C73909">
            <w:pPr>
              <w:jc w:val="both"/>
              <w:rPr>
                <w:b/>
              </w:rPr>
            </w:pPr>
            <w:r w:rsidRPr="002401C8">
              <w:rPr>
                <w:b/>
              </w:rPr>
              <w:t xml:space="preserve">hodin </w:t>
            </w:r>
          </w:p>
        </w:tc>
      </w:tr>
      <w:tr w:rsidR="00FF170D" w14:paraId="600877BE" w14:textId="77777777" w:rsidTr="00C73909">
        <w:tc>
          <w:tcPr>
            <w:tcW w:w="9855" w:type="dxa"/>
            <w:gridSpan w:val="8"/>
            <w:shd w:val="clear" w:color="auto" w:fill="F7CAAC"/>
          </w:tcPr>
          <w:p w14:paraId="176D8809" w14:textId="77777777" w:rsidR="00FF170D" w:rsidRPr="002401C8" w:rsidRDefault="00FF170D" w:rsidP="00C73909">
            <w:pPr>
              <w:jc w:val="both"/>
              <w:rPr>
                <w:b/>
              </w:rPr>
            </w:pPr>
            <w:r w:rsidRPr="002401C8">
              <w:rPr>
                <w:b/>
              </w:rPr>
              <w:t>Informace o způsobu kontaktu s vyučujícím</w:t>
            </w:r>
          </w:p>
        </w:tc>
      </w:tr>
      <w:tr w:rsidR="00FF170D" w14:paraId="0B2AC578" w14:textId="77777777" w:rsidTr="00C73909">
        <w:trPr>
          <w:trHeight w:val="755"/>
        </w:trPr>
        <w:tc>
          <w:tcPr>
            <w:tcW w:w="9855" w:type="dxa"/>
            <w:gridSpan w:val="8"/>
          </w:tcPr>
          <w:p w14:paraId="3FE68FE3" w14:textId="77777777"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E64372" w14:textId="77777777" w:rsidR="00FF170D" w:rsidRDefault="00FF170D" w:rsidP="00FF170D"/>
    <w:p w14:paraId="56B61E64"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14:paraId="01FABC15" w14:textId="77777777" w:rsidTr="00C73909">
        <w:tc>
          <w:tcPr>
            <w:tcW w:w="9855" w:type="dxa"/>
            <w:gridSpan w:val="8"/>
            <w:tcBorders>
              <w:bottom w:val="double" w:sz="4" w:space="0" w:color="auto"/>
            </w:tcBorders>
            <w:shd w:val="clear" w:color="auto" w:fill="BDD6EE"/>
          </w:tcPr>
          <w:p w14:paraId="23B8C217" w14:textId="77777777" w:rsidR="00FF170D" w:rsidRDefault="00FF170D" w:rsidP="00C73909">
            <w:pPr>
              <w:jc w:val="both"/>
              <w:rPr>
                <w:b/>
                <w:sz w:val="28"/>
              </w:rPr>
            </w:pPr>
            <w:r>
              <w:br w:type="page"/>
            </w:r>
            <w:r>
              <w:rPr>
                <w:b/>
                <w:sz w:val="28"/>
              </w:rPr>
              <w:t>B-III – Charakteristika studijního předmětu</w:t>
            </w:r>
          </w:p>
        </w:tc>
      </w:tr>
      <w:tr w:rsidR="00FF170D" w14:paraId="40E1F632" w14:textId="77777777" w:rsidTr="00C73909">
        <w:tc>
          <w:tcPr>
            <w:tcW w:w="3086" w:type="dxa"/>
            <w:tcBorders>
              <w:top w:val="double" w:sz="4" w:space="0" w:color="auto"/>
            </w:tcBorders>
            <w:shd w:val="clear" w:color="auto" w:fill="F7CAAC"/>
          </w:tcPr>
          <w:p w14:paraId="0B0E2F4C" w14:textId="77777777"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14:paraId="3A393CE5" w14:textId="77777777" w:rsidR="00FF170D" w:rsidRPr="002401C8" w:rsidRDefault="00FF170D" w:rsidP="00C73909">
            <w:pPr>
              <w:jc w:val="both"/>
            </w:pPr>
            <w:r w:rsidRPr="002401C8">
              <w:t>Čínština 2</w:t>
            </w:r>
          </w:p>
        </w:tc>
      </w:tr>
      <w:tr w:rsidR="00FF170D" w14:paraId="67798E50" w14:textId="77777777" w:rsidTr="00C73909">
        <w:trPr>
          <w:trHeight w:val="249"/>
        </w:trPr>
        <w:tc>
          <w:tcPr>
            <w:tcW w:w="3086" w:type="dxa"/>
            <w:shd w:val="clear" w:color="auto" w:fill="F7CAAC"/>
          </w:tcPr>
          <w:p w14:paraId="37AEC4FD" w14:textId="77777777" w:rsidR="00FF170D" w:rsidRPr="002401C8" w:rsidRDefault="00FF170D" w:rsidP="00C73909">
            <w:pPr>
              <w:jc w:val="both"/>
              <w:rPr>
                <w:b/>
              </w:rPr>
            </w:pPr>
            <w:r w:rsidRPr="002401C8">
              <w:rPr>
                <w:b/>
              </w:rPr>
              <w:t>Typ předmětu</w:t>
            </w:r>
          </w:p>
        </w:tc>
        <w:tc>
          <w:tcPr>
            <w:tcW w:w="3406" w:type="dxa"/>
            <w:gridSpan w:val="4"/>
          </w:tcPr>
          <w:p w14:paraId="46C7FC2B" w14:textId="77777777" w:rsidR="00FF170D" w:rsidRPr="002401C8" w:rsidRDefault="0090433A" w:rsidP="00C73909">
            <w:pPr>
              <w:jc w:val="both"/>
            </w:pPr>
            <w:r>
              <w:t>volitelný</w:t>
            </w:r>
            <w:r w:rsidRPr="00607669">
              <w:t xml:space="preserve"> „</w:t>
            </w:r>
            <w:r>
              <w:t>V</w:t>
            </w:r>
            <w:r w:rsidRPr="00607669">
              <w:t>“</w:t>
            </w:r>
          </w:p>
        </w:tc>
        <w:tc>
          <w:tcPr>
            <w:tcW w:w="2695" w:type="dxa"/>
            <w:gridSpan w:val="2"/>
            <w:shd w:val="clear" w:color="auto" w:fill="F7CAAC"/>
          </w:tcPr>
          <w:p w14:paraId="0121EACC" w14:textId="77777777" w:rsidR="00FF170D" w:rsidRPr="002401C8" w:rsidRDefault="00FF170D" w:rsidP="00C73909">
            <w:pPr>
              <w:jc w:val="both"/>
            </w:pPr>
            <w:r w:rsidRPr="002401C8">
              <w:rPr>
                <w:b/>
              </w:rPr>
              <w:t>doporučený ročník / semestr</w:t>
            </w:r>
          </w:p>
        </w:tc>
        <w:tc>
          <w:tcPr>
            <w:tcW w:w="668" w:type="dxa"/>
          </w:tcPr>
          <w:p w14:paraId="0D393A2D" w14:textId="77777777" w:rsidR="00FF170D" w:rsidRPr="002401C8" w:rsidRDefault="00FF170D" w:rsidP="00C73909">
            <w:pPr>
              <w:jc w:val="both"/>
            </w:pPr>
            <w:r w:rsidRPr="002401C8">
              <w:t>L</w:t>
            </w:r>
          </w:p>
        </w:tc>
      </w:tr>
      <w:tr w:rsidR="00FF170D" w14:paraId="4066C235" w14:textId="77777777" w:rsidTr="00C73909">
        <w:tc>
          <w:tcPr>
            <w:tcW w:w="3086" w:type="dxa"/>
            <w:shd w:val="clear" w:color="auto" w:fill="F7CAAC"/>
          </w:tcPr>
          <w:p w14:paraId="3D5580B8" w14:textId="77777777" w:rsidR="00FF170D" w:rsidRPr="002401C8" w:rsidRDefault="00FF170D" w:rsidP="00C73909">
            <w:pPr>
              <w:jc w:val="both"/>
              <w:rPr>
                <w:b/>
              </w:rPr>
            </w:pPr>
            <w:r w:rsidRPr="002401C8">
              <w:rPr>
                <w:b/>
              </w:rPr>
              <w:t>Rozsah studijního předmětu</w:t>
            </w:r>
          </w:p>
        </w:tc>
        <w:tc>
          <w:tcPr>
            <w:tcW w:w="1701" w:type="dxa"/>
            <w:gridSpan w:val="2"/>
          </w:tcPr>
          <w:p w14:paraId="1437F959" w14:textId="77777777" w:rsidR="00FF170D" w:rsidRPr="002401C8" w:rsidRDefault="00FF170D" w:rsidP="00C73909">
            <w:pPr>
              <w:jc w:val="both"/>
            </w:pPr>
            <w:r w:rsidRPr="002401C8">
              <w:t>26s</w:t>
            </w:r>
          </w:p>
        </w:tc>
        <w:tc>
          <w:tcPr>
            <w:tcW w:w="889" w:type="dxa"/>
            <w:shd w:val="clear" w:color="auto" w:fill="F7CAAC"/>
          </w:tcPr>
          <w:p w14:paraId="42659164" w14:textId="77777777" w:rsidR="00FF170D" w:rsidRPr="002401C8" w:rsidRDefault="00FF170D" w:rsidP="00C73909">
            <w:pPr>
              <w:jc w:val="both"/>
              <w:rPr>
                <w:b/>
              </w:rPr>
            </w:pPr>
            <w:r w:rsidRPr="002401C8">
              <w:rPr>
                <w:b/>
              </w:rPr>
              <w:t xml:space="preserve">hod. </w:t>
            </w:r>
          </w:p>
        </w:tc>
        <w:tc>
          <w:tcPr>
            <w:tcW w:w="816" w:type="dxa"/>
          </w:tcPr>
          <w:p w14:paraId="4D877CCC" w14:textId="77777777" w:rsidR="00FF170D" w:rsidRPr="002401C8" w:rsidRDefault="00FF170D" w:rsidP="00C73909">
            <w:pPr>
              <w:jc w:val="both"/>
            </w:pPr>
            <w:r w:rsidRPr="002401C8">
              <w:t>26</w:t>
            </w:r>
          </w:p>
        </w:tc>
        <w:tc>
          <w:tcPr>
            <w:tcW w:w="2156" w:type="dxa"/>
            <w:shd w:val="clear" w:color="auto" w:fill="F7CAAC"/>
          </w:tcPr>
          <w:p w14:paraId="61CB8549" w14:textId="77777777" w:rsidR="00FF170D" w:rsidRPr="002401C8" w:rsidRDefault="00FF170D" w:rsidP="00C73909">
            <w:pPr>
              <w:jc w:val="both"/>
              <w:rPr>
                <w:b/>
              </w:rPr>
            </w:pPr>
            <w:r w:rsidRPr="002401C8">
              <w:rPr>
                <w:b/>
              </w:rPr>
              <w:t>kreditů</w:t>
            </w:r>
          </w:p>
        </w:tc>
        <w:tc>
          <w:tcPr>
            <w:tcW w:w="1207" w:type="dxa"/>
            <w:gridSpan w:val="2"/>
          </w:tcPr>
          <w:p w14:paraId="57C51FEE" w14:textId="77777777" w:rsidR="00FF170D" w:rsidRPr="002401C8" w:rsidRDefault="00FF170D" w:rsidP="00C73909">
            <w:pPr>
              <w:jc w:val="both"/>
            </w:pPr>
            <w:r w:rsidRPr="002401C8">
              <w:t>3</w:t>
            </w:r>
          </w:p>
        </w:tc>
      </w:tr>
      <w:tr w:rsidR="00FF170D" w14:paraId="6414FA50" w14:textId="77777777" w:rsidTr="00C73909">
        <w:tc>
          <w:tcPr>
            <w:tcW w:w="3086" w:type="dxa"/>
            <w:shd w:val="clear" w:color="auto" w:fill="F7CAAC"/>
          </w:tcPr>
          <w:p w14:paraId="41352F70" w14:textId="77777777" w:rsidR="00FF170D" w:rsidRPr="002401C8" w:rsidRDefault="00FF170D" w:rsidP="00C73909">
            <w:pPr>
              <w:jc w:val="both"/>
              <w:rPr>
                <w:b/>
              </w:rPr>
            </w:pPr>
            <w:r w:rsidRPr="002401C8">
              <w:rPr>
                <w:b/>
              </w:rPr>
              <w:t>Prerekvizity, korekvizity, ekvivalence</w:t>
            </w:r>
          </w:p>
        </w:tc>
        <w:tc>
          <w:tcPr>
            <w:tcW w:w="6769" w:type="dxa"/>
            <w:gridSpan w:val="7"/>
          </w:tcPr>
          <w:p w14:paraId="3069C0C4" w14:textId="77777777" w:rsidR="00FF170D" w:rsidRPr="002401C8" w:rsidRDefault="00FF170D" w:rsidP="00C73909">
            <w:pPr>
              <w:jc w:val="both"/>
            </w:pPr>
          </w:p>
        </w:tc>
      </w:tr>
      <w:tr w:rsidR="00FF170D" w14:paraId="4AEF0999" w14:textId="77777777" w:rsidTr="00C73909">
        <w:tc>
          <w:tcPr>
            <w:tcW w:w="3086" w:type="dxa"/>
            <w:shd w:val="clear" w:color="auto" w:fill="F7CAAC"/>
          </w:tcPr>
          <w:p w14:paraId="13D3CA79" w14:textId="77777777" w:rsidR="00FF170D" w:rsidRPr="002401C8" w:rsidRDefault="00FF170D" w:rsidP="00C73909">
            <w:pPr>
              <w:jc w:val="both"/>
              <w:rPr>
                <w:b/>
              </w:rPr>
            </w:pPr>
            <w:r w:rsidRPr="002401C8">
              <w:rPr>
                <w:b/>
              </w:rPr>
              <w:t>Způsob ověření studijních výsledků</w:t>
            </w:r>
          </w:p>
        </w:tc>
        <w:tc>
          <w:tcPr>
            <w:tcW w:w="3406" w:type="dxa"/>
            <w:gridSpan w:val="4"/>
          </w:tcPr>
          <w:p w14:paraId="3F0B3DA7" w14:textId="77777777" w:rsidR="00FF170D" w:rsidRPr="002401C8" w:rsidRDefault="00FF170D" w:rsidP="00C73909">
            <w:pPr>
              <w:jc w:val="both"/>
            </w:pPr>
            <w:r w:rsidRPr="002401C8">
              <w:t>zápočet</w:t>
            </w:r>
          </w:p>
        </w:tc>
        <w:tc>
          <w:tcPr>
            <w:tcW w:w="2156" w:type="dxa"/>
            <w:shd w:val="clear" w:color="auto" w:fill="F7CAAC"/>
          </w:tcPr>
          <w:p w14:paraId="2D490443" w14:textId="77777777" w:rsidR="00FF170D" w:rsidRPr="002401C8" w:rsidRDefault="00FF170D" w:rsidP="00C73909">
            <w:pPr>
              <w:jc w:val="both"/>
              <w:rPr>
                <w:b/>
              </w:rPr>
            </w:pPr>
            <w:r w:rsidRPr="002401C8">
              <w:rPr>
                <w:b/>
              </w:rPr>
              <w:t>Forma výuky</w:t>
            </w:r>
          </w:p>
        </w:tc>
        <w:tc>
          <w:tcPr>
            <w:tcW w:w="1207" w:type="dxa"/>
            <w:gridSpan w:val="2"/>
          </w:tcPr>
          <w:p w14:paraId="65355AF3" w14:textId="77777777" w:rsidR="00FF170D" w:rsidRPr="002401C8" w:rsidRDefault="00FF170D" w:rsidP="00C73909">
            <w:pPr>
              <w:jc w:val="both"/>
            </w:pPr>
            <w:r w:rsidRPr="002401C8">
              <w:t>seminář</w:t>
            </w:r>
          </w:p>
        </w:tc>
      </w:tr>
      <w:tr w:rsidR="00FF170D" w14:paraId="508C0B21" w14:textId="77777777" w:rsidTr="00C73909">
        <w:tc>
          <w:tcPr>
            <w:tcW w:w="3086" w:type="dxa"/>
            <w:shd w:val="clear" w:color="auto" w:fill="F7CAAC"/>
          </w:tcPr>
          <w:p w14:paraId="4F500CF2" w14:textId="77777777"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14:paraId="4D0D7C00" w14:textId="77777777" w:rsidR="00FF170D" w:rsidRPr="002401C8" w:rsidRDefault="000474BE" w:rsidP="00C73909">
            <w:pPr>
              <w:jc w:val="both"/>
            </w:pPr>
            <w:r>
              <w:t>Způsob zakončení předmětu –</w:t>
            </w:r>
            <w:r w:rsidR="00FF170D" w:rsidRPr="002401C8">
              <w:t xml:space="preserve"> zápočet</w:t>
            </w:r>
          </w:p>
          <w:p w14:paraId="195AEEE8" w14:textId="77777777"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14:paraId="6BCA9955" w14:textId="77777777" w:rsidTr="00C73909">
        <w:trPr>
          <w:trHeight w:val="70"/>
        </w:trPr>
        <w:tc>
          <w:tcPr>
            <w:tcW w:w="9855" w:type="dxa"/>
            <w:gridSpan w:val="8"/>
            <w:tcBorders>
              <w:top w:val="nil"/>
            </w:tcBorders>
          </w:tcPr>
          <w:p w14:paraId="2793CA74" w14:textId="77777777" w:rsidR="00FF170D" w:rsidRPr="002401C8" w:rsidRDefault="00FF170D" w:rsidP="00C73909">
            <w:pPr>
              <w:jc w:val="both"/>
            </w:pPr>
          </w:p>
        </w:tc>
      </w:tr>
      <w:tr w:rsidR="00FF170D" w14:paraId="69F3FCEE" w14:textId="77777777" w:rsidTr="00C73909">
        <w:trPr>
          <w:trHeight w:val="197"/>
        </w:trPr>
        <w:tc>
          <w:tcPr>
            <w:tcW w:w="3086" w:type="dxa"/>
            <w:tcBorders>
              <w:top w:val="nil"/>
            </w:tcBorders>
            <w:shd w:val="clear" w:color="auto" w:fill="F7CAAC"/>
          </w:tcPr>
          <w:p w14:paraId="56693FDF" w14:textId="77777777" w:rsidR="00FF170D" w:rsidRPr="002401C8" w:rsidRDefault="00FF170D" w:rsidP="00C73909">
            <w:pPr>
              <w:jc w:val="both"/>
              <w:rPr>
                <w:b/>
              </w:rPr>
            </w:pPr>
            <w:r w:rsidRPr="002401C8">
              <w:rPr>
                <w:b/>
              </w:rPr>
              <w:t>Garant předmětu</w:t>
            </w:r>
          </w:p>
        </w:tc>
        <w:tc>
          <w:tcPr>
            <w:tcW w:w="6769" w:type="dxa"/>
            <w:gridSpan w:val="7"/>
            <w:tcBorders>
              <w:top w:val="nil"/>
            </w:tcBorders>
          </w:tcPr>
          <w:p w14:paraId="1EC440BB" w14:textId="77777777" w:rsidR="00FF170D" w:rsidRPr="002401C8" w:rsidRDefault="00FF170D" w:rsidP="00C73909">
            <w:pPr>
              <w:shd w:val="clear" w:color="auto" w:fill="FFFFFF"/>
              <w:spacing w:after="100" w:afterAutospacing="1"/>
              <w:outlineLvl w:val="3"/>
              <w:rPr>
                <w:bCs/>
                <w:color w:val="222222"/>
              </w:rPr>
            </w:pPr>
            <w:r w:rsidRPr="002401C8">
              <w:rPr>
                <w:bCs/>
              </w:rPr>
              <w:t xml:space="preserve">M.A. </w:t>
            </w:r>
            <w:r w:rsidR="0090433A" w:rsidRPr="0090433A">
              <w:rPr>
                <w:bCs/>
              </w:rPr>
              <w:t>Xiaofang Chen</w:t>
            </w:r>
          </w:p>
        </w:tc>
      </w:tr>
      <w:tr w:rsidR="00FF170D" w14:paraId="1B58DC2F" w14:textId="77777777" w:rsidTr="00C73909">
        <w:trPr>
          <w:trHeight w:val="243"/>
        </w:trPr>
        <w:tc>
          <w:tcPr>
            <w:tcW w:w="3086" w:type="dxa"/>
            <w:tcBorders>
              <w:top w:val="nil"/>
            </w:tcBorders>
            <w:shd w:val="clear" w:color="auto" w:fill="F7CAAC"/>
          </w:tcPr>
          <w:p w14:paraId="503B1CBD" w14:textId="77777777"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14:paraId="06CA562E" w14:textId="77777777"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14:paraId="17A7FAC3" w14:textId="77777777" w:rsidTr="00C73909">
        <w:tc>
          <w:tcPr>
            <w:tcW w:w="3086" w:type="dxa"/>
            <w:shd w:val="clear" w:color="auto" w:fill="F7CAAC"/>
          </w:tcPr>
          <w:p w14:paraId="3B03B6C4" w14:textId="77777777" w:rsidR="00FF170D" w:rsidRPr="002401C8" w:rsidRDefault="00FF170D" w:rsidP="00C73909">
            <w:pPr>
              <w:jc w:val="both"/>
              <w:rPr>
                <w:b/>
              </w:rPr>
            </w:pPr>
            <w:r w:rsidRPr="002401C8">
              <w:rPr>
                <w:b/>
              </w:rPr>
              <w:t>Vyučující</w:t>
            </w:r>
          </w:p>
        </w:tc>
        <w:tc>
          <w:tcPr>
            <w:tcW w:w="6769" w:type="dxa"/>
            <w:gridSpan w:val="7"/>
            <w:tcBorders>
              <w:bottom w:val="nil"/>
            </w:tcBorders>
          </w:tcPr>
          <w:p w14:paraId="18873FD1" w14:textId="65C18B2F" w:rsidR="00FF170D" w:rsidRPr="002401C8" w:rsidRDefault="00FF170D" w:rsidP="00C73909">
            <w:pPr>
              <w:jc w:val="both"/>
            </w:pPr>
            <w:r w:rsidRPr="002401C8">
              <w:rPr>
                <w:bCs/>
              </w:rPr>
              <w:t xml:space="preserve">M.A. </w:t>
            </w:r>
            <w:r w:rsidR="0090433A" w:rsidRPr="0090433A">
              <w:rPr>
                <w:bCs/>
              </w:rPr>
              <w:t>Xiaofang Chen</w:t>
            </w:r>
            <w:r w:rsidR="0090433A" w:rsidRPr="008271D7">
              <w:t xml:space="preserve"> </w:t>
            </w:r>
            <w:r w:rsidRPr="008271D7">
              <w:t xml:space="preserve">– </w:t>
            </w:r>
            <w:r w:rsidR="00B96CC2">
              <w:t>vedení seminářů</w:t>
            </w:r>
            <w:r>
              <w:t xml:space="preserve"> (100%)</w:t>
            </w:r>
          </w:p>
        </w:tc>
      </w:tr>
      <w:tr w:rsidR="00FF170D" w14:paraId="507A67F5" w14:textId="77777777" w:rsidTr="00C73909">
        <w:trPr>
          <w:trHeight w:val="168"/>
        </w:trPr>
        <w:tc>
          <w:tcPr>
            <w:tcW w:w="9855" w:type="dxa"/>
            <w:gridSpan w:val="8"/>
            <w:tcBorders>
              <w:top w:val="nil"/>
            </w:tcBorders>
          </w:tcPr>
          <w:p w14:paraId="224BC968" w14:textId="77777777" w:rsidR="00FF170D" w:rsidRPr="002401C8" w:rsidRDefault="00FF170D" w:rsidP="00C73909">
            <w:pPr>
              <w:jc w:val="both"/>
            </w:pPr>
          </w:p>
        </w:tc>
      </w:tr>
      <w:tr w:rsidR="00FF170D" w14:paraId="7959C870" w14:textId="77777777" w:rsidTr="00C73909">
        <w:tc>
          <w:tcPr>
            <w:tcW w:w="3086" w:type="dxa"/>
            <w:shd w:val="clear" w:color="auto" w:fill="F7CAAC"/>
          </w:tcPr>
          <w:p w14:paraId="02F2FF4B" w14:textId="77777777" w:rsidR="00FF170D" w:rsidRPr="002401C8" w:rsidRDefault="00FF170D" w:rsidP="00C73909">
            <w:pPr>
              <w:jc w:val="both"/>
              <w:rPr>
                <w:b/>
              </w:rPr>
            </w:pPr>
            <w:r w:rsidRPr="002401C8">
              <w:rPr>
                <w:b/>
              </w:rPr>
              <w:t>Stručná anotace předmětu</w:t>
            </w:r>
          </w:p>
        </w:tc>
        <w:tc>
          <w:tcPr>
            <w:tcW w:w="6769" w:type="dxa"/>
            <w:gridSpan w:val="7"/>
            <w:tcBorders>
              <w:bottom w:val="nil"/>
            </w:tcBorders>
          </w:tcPr>
          <w:p w14:paraId="3F389931" w14:textId="77777777" w:rsidR="00FF170D" w:rsidRPr="002401C8" w:rsidRDefault="00FF170D" w:rsidP="00C73909">
            <w:pPr>
              <w:jc w:val="both"/>
            </w:pPr>
          </w:p>
        </w:tc>
      </w:tr>
      <w:tr w:rsidR="00FF170D" w14:paraId="045AFD58" w14:textId="77777777" w:rsidTr="00FB086E">
        <w:trPr>
          <w:trHeight w:val="1550"/>
        </w:trPr>
        <w:tc>
          <w:tcPr>
            <w:tcW w:w="9855" w:type="dxa"/>
            <w:gridSpan w:val="8"/>
            <w:tcBorders>
              <w:top w:val="nil"/>
              <w:bottom w:val="single" w:sz="12" w:space="0" w:color="auto"/>
            </w:tcBorders>
          </w:tcPr>
          <w:p w14:paraId="046B6727" w14:textId="77777777"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4EE59DF9" w14:textId="424AD2AE" w:rsidR="00FF170D" w:rsidRPr="002401C8" w:rsidRDefault="00FF170D" w:rsidP="004C36BE">
            <w:pPr>
              <w:pStyle w:val="Odstavecseseznamem"/>
              <w:numPr>
                <w:ilvl w:val="0"/>
                <w:numId w:val="14"/>
              </w:numPr>
              <w:ind w:left="247" w:hanging="247"/>
              <w:rPr>
                <w:color w:val="000000"/>
                <w:shd w:val="clear" w:color="auto" w:fill="FFFFFF"/>
              </w:rPr>
            </w:pPr>
            <w:r w:rsidRPr="002401C8">
              <w:t>Městská doprava a cestování</w:t>
            </w:r>
            <w:r w:rsidR="00B96CC2">
              <w:t>.</w:t>
            </w:r>
          </w:p>
          <w:p w14:paraId="59EA3F95" w14:textId="10F90A74" w:rsidR="00FF170D" w:rsidRPr="002401C8" w:rsidRDefault="00FF170D" w:rsidP="004C36BE">
            <w:pPr>
              <w:pStyle w:val="Odstavecseseznamem"/>
              <w:numPr>
                <w:ilvl w:val="0"/>
                <w:numId w:val="14"/>
              </w:numPr>
              <w:ind w:left="247" w:hanging="247"/>
              <w:rPr>
                <w:color w:val="000000"/>
                <w:shd w:val="clear" w:color="auto" w:fill="FFFFFF"/>
              </w:rPr>
            </w:pPr>
            <w:r w:rsidRPr="002401C8">
              <w:t>Na poště, v</w:t>
            </w:r>
            <w:r w:rsidR="00B96CC2">
              <w:t> </w:t>
            </w:r>
            <w:r w:rsidRPr="002401C8">
              <w:t>obchodě</w:t>
            </w:r>
            <w:r w:rsidR="00B96CC2">
              <w:t>.</w:t>
            </w:r>
          </w:p>
          <w:p w14:paraId="0A962713" w14:textId="57B3FA18" w:rsidR="00FF170D" w:rsidRPr="002401C8" w:rsidRDefault="00FF170D" w:rsidP="004C36BE">
            <w:pPr>
              <w:pStyle w:val="Odstavecseseznamem"/>
              <w:numPr>
                <w:ilvl w:val="0"/>
                <w:numId w:val="14"/>
              </w:numPr>
              <w:ind w:left="247" w:hanging="247"/>
              <w:rPr>
                <w:color w:val="000000"/>
                <w:shd w:val="clear" w:color="auto" w:fill="FFFFFF"/>
              </w:rPr>
            </w:pPr>
            <w:r w:rsidRPr="002401C8">
              <w:t>Studium, škola, univerzita</w:t>
            </w:r>
            <w:r w:rsidR="00B96CC2">
              <w:t>.</w:t>
            </w:r>
          </w:p>
          <w:p w14:paraId="3D65C59D" w14:textId="02017858" w:rsidR="00FF170D" w:rsidRPr="004E1CB1" w:rsidRDefault="00FF170D" w:rsidP="004C36BE">
            <w:pPr>
              <w:pStyle w:val="Odstavecseseznamem"/>
              <w:numPr>
                <w:ilvl w:val="0"/>
                <w:numId w:val="14"/>
              </w:numPr>
              <w:ind w:left="247" w:hanging="247"/>
              <w:rPr>
                <w:color w:val="000000"/>
                <w:shd w:val="clear" w:color="auto" w:fill="FFFFFF"/>
              </w:rPr>
            </w:pPr>
            <w:r w:rsidRPr="002401C8">
              <w:t>Restaurace, čínské jídlo</w:t>
            </w:r>
            <w:r w:rsidR="00B96CC2">
              <w:t>.</w:t>
            </w:r>
          </w:p>
        </w:tc>
      </w:tr>
      <w:tr w:rsidR="00FF170D" w14:paraId="4D26E3FF" w14:textId="77777777" w:rsidTr="00C73909">
        <w:trPr>
          <w:trHeight w:val="265"/>
        </w:trPr>
        <w:tc>
          <w:tcPr>
            <w:tcW w:w="3653" w:type="dxa"/>
            <w:gridSpan w:val="2"/>
            <w:tcBorders>
              <w:top w:val="nil"/>
            </w:tcBorders>
            <w:shd w:val="clear" w:color="auto" w:fill="F7CAAC"/>
          </w:tcPr>
          <w:p w14:paraId="31B5BC43" w14:textId="77777777"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14:paraId="24041F06" w14:textId="77777777" w:rsidR="00FF170D" w:rsidRPr="002401C8" w:rsidRDefault="00FF170D" w:rsidP="00C73909">
            <w:pPr>
              <w:jc w:val="both"/>
            </w:pPr>
          </w:p>
        </w:tc>
      </w:tr>
      <w:tr w:rsidR="00FF170D" w14:paraId="6920A3C9" w14:textId="77777777" w:rsidTr="00C73909">
        <w:trPr>
          <w:trHeight w:val="951"/>
        </w:trPr>
        <w:tc>
          <w:tcPr>
            <w:tcW w:w="9855" w:type="dxa"/>
            <w:gridSpan w:val="8"/>
            <w:tcBorders>
              <w:top w:val="nil"/>
            </w:tcBorders>
          </w:tcPr>
          <w:p w14:paraId="68059E07" w14:textId="77777777" w:rsidR="00FF170D" w:rsidRPr="002401C8" w:rsidRDefault="00FF170D" w:rsidP="00C73909">
            <w:pPr>
              <w:jc w:val="both"/>
              <w:rPr>
                <w:b/>
              </w:rPr>
            </w:pPr>
            <w:r w:rsidRPr="002401C8">
              <w:rPr>
                <w:b/>
              </w:rPr>
              <w:t xml:space="preserve">Doporučená literatura: </w:t>
            </w:r>
          </w:p>
          <w:p w14:paraId="3A8C5E11" w14:textId="77777777"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14:paraId="36017EC1" w14:textId="77777777"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14:paraId="72687E03" w14:textId="77777777"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14:paraId="2DB7395E" w14:textId="77777777" w:rsidR="00FF170D" w:rsidRPr="002401C8" w:rsidRDefault="00FF170D" w:rsidP="00C73909">
            <w:pPr>
              <w:jc w:val="both"/>
            </w:pPr>
          </w:p>
        </w:tc>
      </w:tr>
      <w:tr w:rsidR="00FF170D" w14:paraId="1FA14245" w14:textId="77777777"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3851A7" w14:textId="77777777" w:rsidR="00FF170D" w:rsidRPr="002401C8" w:rsidRDefault="00FF170D" w:rsidP="00C73909">
            <w:pPr>
              <w:jc w:val="center"/>
              <w:rPr>
                <w:b/>
              </w:rPr>
            </w:pPr>
            <w:r w:rsidRPr="002401C8">
              <w:rPr>
                <w:b/>
              </w:rPr>
              <w:t>Informace ke kombinované nebo distanční formě</w:t>
            </w:r>
          </w:p>
        </w:tc>
      </w:tr>
      <w:tr w:rsidR="00FF170D" w14:paraId="1835B27D" w14:textId="77777777" w:rsidTr="00C73909">
        <w:tc>
          <w:tcPr>
            <w:tcW w:w="4787" w:type="dxa"/>
            <w:gridSpan w:val="3"/>
            <w:tcBorders>
              <w:top w:val="single" w:sz="2" w:space="0" w:color="auto"/>
            </w:tcBorders>
            <w:shd w:val="clear" w:color="auto" w:fill="F7CAAC"/>
          </w:tcPr>
          <w:p w14:paraId="0878194D" w14:textId="77777777" w:rsidR="00FF170D" w:rsidRPr="002401C8" w:rsidRDefault="00FF170D" w:rsidP="00C73909">
            <w:pPr>
              <w:jc w:val="both"/>
            </w:pPr>
            <w:r w:rsidRPr="002401C8">
              <w:rPr>
                <w:b/>
              </w:rPr>
              <w:t>Rozsah konzultací (soustředění)</w:t>
            </w:r>
          </w:p>
        </w:tc>
        <w:tc>
          <w:tcPr>
            <w:tcW w:w="889" w:type="dxa"/>
            <w:tcBorders>
              <w:top w:val="single" w:sz="2" w:space="0" w:color="auto"/>
            </w:tcBorders>
          </w:tcPr>
          <w:p w14:paraId="026F5659" w14:textId="77777777" w:rsidR="00FF170D" w:rsidRPr="002401C8" w:rsidRDefault="00FF170D" w:rsidP="00C73909">
            <w:pPr>
              <w:jc w:val="both"/>
            </w:pPr>
          </w:p>
        </w:tc>
        <w:tc>
          <w:tcPr>
            <w:tcW w:w="4179" w:type="dxa"/>
            <w:gridSpan w:val="4"/>
            <w:tcBorders>
              <w:top w:val="single" w:sz="2" w:space="0" w:color="auto"/>
            </w:tcBorders>
            <w:shd w:val="clear" w:color="auto" w:fill="F7CAAC"/>
          </w:tcPr>
          <w:p w14:paraId="045050BA" w14:textId="77777777" w:rsidR="00FF170D" w:rsidRPr="002401C8" w:rsidRDefault="00FF170D" w:rsidP="00C73909">
            <w:pPr>
              <w:jc w:val="both"/>
              <w:rPr>
                <w:b/>
              </w:rPr>
            </w:pPr>
            <w:r w:rsidRPr="002401C8">
              <w:rPr>
                <w:b/>
              </w:rPr>
              <w:t xml:space="preserve">hodin </w:t>
            </w:r>
          </w:p>
        </w:tc>
      </w:tr>
      <w:tr w:rsidR="00FF170D" w14:paraId="1360BF19" w14:textId="77777777" w:rsidTr="00C73909">
        <w:tc>
          <w:tcPr>
            <w:tcW w:w="9855" w:type="dxa"/>
            <w:gridSpan w:val="8"/>
            <w:shd w:val="clear" w:color="auto" w:fill="F7CAAC"/>
          </w:tcPr>
          <w:p w14:paraId="5F0D1162" w14:textId="77777777" w:rsidR="00FF170D" w:rsidRPr="002401C8" w:rsidRDefault="00FF170D" w:rsidP="00C73909">
            <w:pPr>
              <w:jc w:val="both"/>
              <w:rPr>
                <w:b/>
              </w:rPr>
            </w:pPr>
            <w:r w:rsidRPr="002401C8">
              <w:rPr>
                <w:b/>
              </w:rPr>
              <w:t>Informace o způsobu kontaktu s vyučujícím</w:t>
            </w:r>
          </w:p>
        </w:tc>
      </w:tr>
      <w:tr w:rsidR="00FF170D" w14:paraId="078A6EE8" w14:textId="77777777" w:rsidTr="00C73909">
        <w:trPr>
          <w:trHeight w:val="761"/>
        </w:trPr>
        <w:tc>
          <w:tcPr>
            <w:tcW w:w="9855" w:type="dxa"/>
            <w:gridSpan w:val="8"/>
          </w:tcPr>
          <w:p w14:paraId="018FDFD4" w14:textId="77777777"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4CD782C" w14:textId="77777777" w:rsidR="00FF170D" w:rsidRDefault="00FF170D" w:rsidP="00FF170D"/>
    <w:p w14:paraId="398816AD" w14:textId="77777777"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91799" w14:paraId="447F6ABA" w14:textId="77777777" w:rsidTr="00390B87">
        <w:tc>
          <w:tcPr>
            <w:tcW w:w="9855" w:type="dxa"/>
            <w:gridSpan w:val="8"/>
            <w:tcBorders>
              <w:bottom w:val="double" w:sz="4" w:space="0" w:color="auto"/>
            </w:tcBorders>
            <w:shd w:val="clear" w:color="auto" w:fill="BDD6EE"/>
          </w:tcPr>
          <w:p w14:paraId="34DAAF2F" w14:textId="77777777" w:rsidR="00F91799" w:rsidRDefault="00F91799" w:rsidP="00390B87">
            <w:pPr>
              <w:jc w:val="both"/>
              <w:rPr>
                <w:b/>
                <w:sz w:val="28"/>
              </w:rPr>
            </w:pPr>
            <w:r>
              <w:br w:type="page"/>
            </w:r>
            <w:r>
              <w:rPr>
                <w:b/>
                <w:sz w:val="28"/>
              </w:rPr>
              <w:t>B-III – Charakteristika studijního předmětu</w:t>
            </w:r>
          </w:p>
        </w:tc>
      </w:tr>
      <w:tr w:rsidR="00F91799" w14:paraId="4BC03F7C" w14:textId="77777777" w:rsidTr="00390B87">
        <w:tc>
          <w:tcPr>
            <w:tcW w:w="3086" w:type="dxa"/>
            <w:tcBorders>
              <w:top w:val="double" w:sz="4" w:space="0" w:color="auto"/>
            </w:tcBorders>
            <w:shd w:val="clear" w:color="auto" w:fill="F7CAAC"/>
          </w:tcPr>
          <w:p w14:paraId="672E3470" w14:textId="77777777" w:rsidR="00F91799" w:rsidRDefault="00F91799" w:rsidP="00390B87">
            <w:pPr>
              <w:jc w:val="both"/>
              <w:rPr>
                <w:b/>
              </w:rPr>
            </w:pPr>
            <w:r>
              <w:rPr>
                <w:b/>
              </w:rPr>
              <w:t>Název studijního předmětu</w:t>
            </w:r>
          </w:p>
        </w:tc>
        <w:tc>
          <w:tcPr>
            <w:tcW w:w="6769" w:type="dxa"/>
            <w:gridSpan w:val="7"/>
            <w:tcBorders>
              <w:top w:val="double" w:sz="4" w:space="0" w:color="auto"/>
            </w:tcBorders>
          </w:tcPr>
          <w:p w14:paraId="729EA8D7" w14:textId="77777777" w:rsidR="00F91799" w:rsidRDefault="00F91799" w:rsidP="00390B87">
            <w:pPr>
              <w:jc w:val="both"/>
            </w:pPr>
            <w:r>
              <w:t>Základy koučinku</w:t>
            </w:r>
          </w:p>
        </w:tc>
      </w:tr>
      <w:tr w:rsidR="00F91799" w14:paraId="55DEA22B" w14:textId="77777777" w:rsidTr="00390B87">
        <w:trPr>
          <w:trHeight w:val="249"/>
        </w:trPr>
        <w:tc>
          <w:tcPr>
            <w:tcW w:w="3086" w:type="dxa"/>
            <w:shd w:val="clear" w:color="auto" w:fill="F7CAAC"/>
          </w:tcPr>
          <w:p w14:paraId="295049CC" w14:textId="77777777" w:rsidR="00F91799" w:rsidRDefault="00F91799" w:rsidP="00390B87">
            <w:pPr>
              <w:jc w:val="both"/>
              <w:rPr>
                <w:b/>
              </w:rPr>
            </w:pPr>
            <w:r>
              <w:rPr>
                <w:b/>
              </w:rPr>
              <w:t>Typ předmětu</w:t>
            </w:r>
          </w:p>
        </w:tc>
        <w:tc>
          <w:tcPr>
            <w:tcW w:w="3406" w:type="dxa"/>
            <w:gridSpan w:val="4"/>
          </w:tcPr>
          <w:p w14:paraId="082BD11C" w14:textId="77777777" w:rsidR="00F91799" w:rsidRDefault="00F91799" w:rsidP="00390B87">
            <w:pPr>
              <w:jc w:val="both"/>
            </w:pPr>
            <w:r>
              <w:t>volitelný „V“</w:t>
            </w:r>
          </w:p>
        </w:tc>
        <w:tc>
          <w:tcPr>
            <w:tcW w:w="2695" w:type="dxa"/>
            <w:gridSpan w:val="2"/>
            <w:shd w:val="clear" w:color="auto" w:fill="F7CAAC"/>
          </w:tcPr>
          <w:p w14:paraId="1401C2EA" w14:textId="77777777" w:rsidR="00F91799" w:rsidRDefault="00F91799" w:rsidP="00390B87">
            <w:pPr>
              <w:jc w:val="both"/>
            </w:pPr>
            <w:r>
              <w:rPr>
                <w:b/>
              </w:rPr>
              <w:t>doporučený ročník / semestr</w:t>
            </w:r>
          </w:p>
        </w:tc>
        <w:tc>
          <w:tcPr>
            <w:tcW w:w="668" w:type="dxa"/>
          </w:tcPr>
          <w:p w14:paraId="229F5723" w14:textId="77777777" w:rsidR="00F91799" w:rsidRDefault="00F91799" w:rsidP="00390B87">
            <w:pPr>
              <w:jc w:val="both"/>
            </w:pPr>
            <w:r>
              <w:t>Z</w:t>
            </w:r>
          </w:p>
        </w:tc>
      </w:tr>
      <w:tr w:rsidR="00F91799" w14:paraId="1D6903E6" w14:textId="77777777" w:rsidTr="00390B87">
        <w:tc>
          <w:tcPr>
            <w:tcW w:w="3086" w:type="dxa"/>
            <w:shd w:val="clear" w:color="auto" w:fill="F7CAAC"/>
          </w:tcPr>
          <w:p w14:paraId="59003E43" w14:textId="77777777" w:rsidR="00F91799" w:rsidRDefault="00F91799" w:rsidP="00390B87">
            <w:pPr>
              <w:jc w:val="both"/>
              <w:rPr>
                <w:b/>
              </w:rPr>
            </w:pPr>
            <w:r>
              <w:rPr>
                <w:b/>
              </w:rPr>
              <w:t>Rozsah studijního předmětu</w:t>
            </w:r>
          </w:p>
        </w:tc>
        <w:tc>
          <w:tcPr>
            <w:tcW w:w="1701" w:type="dxa"/>
            <w:gridSpan w:val="2"/>
          </w:tcPr>
          <w:p w14:paraId="796166BB" w14:textId="77777777" w:rsidR="00F91799" w:rsidRDefault="00F91799" w:rsidP="00390B87">
            <w:pPr>
              <w:jc w:val="both"/>
            </w:pPr>
            <w:r>
              <w:t>26s</w:t>
            </w:r>
          </w:p>
        </w:tc>
        <w:tc>
          <w:tcPr>
            <w:tcW w:w="889" w:type="dxa"/>
            <w:shd w:val="clear" w:color="auto" w:fill="F7CAAC"/>
          </w:tcPr>
          <w:p w14:paraId="28AEFE55" w14:textId="77777777" w:rsidR="00F91799" w:rsidRDefault="00F91799" w:rsidP="00390B87">
            <w:pPr>
              <w:jc w:val="both"/>
              <w:rPr>
                <w:b/>
              </w:rPr>
            </w:pPr>
            <w:r>
              <w:rPr>
                <w:b/>
              </w:rPr>
              <w:t xml:space="preserve">hod. </w:t>
            </w:r>
          </w:p>
        </w:tc>
        <w:tc>
          <w:tcPr>
            <w:tcW w:w="816" w:type="dxa"/>
          </w:tcPr>
          <w:p w14:paraId="5C5FDA05" w14:textId="77777777" w:rsidR="00F91799" w:rsidRDefault="00F91799" w:rsidP="00390B87">
            <w:pPr>
              <w:jc w:val="both"/>
            </w:pPr>
            <w:r>
              <w:t>26</w:t>
            </w:r>
          </w:p>
        </w:tc>
        <w:tc>
          <w:tcPr>
            <w:tcW w:w="2156" w:type="dxa"/>
            <w:shd w:val="clear" w:color="auto" w:fill="F7CAAC"/>
          </w:tcPr>
          <w:p w14:paraId="643BD52B" w14:textId="77777777" w:rsidR="00F91799" w:rsidRDefault="00F91799" w:rsidP="00390B87">
            <w:pPr>
              <w:jc w:val="both"/>
              <w:rPr>
                <w:b/>
              </w:rPr>
            </w:pPr>
            <w:r>
              <w:rPr>
                <w:b/>
              </w:rPr>
              <w:t>kreditů</w:t>
            </w:r>
          </w:p>
        </w:tc>
        <w:tc>
          <w:tcPr>
            <w:tcW w:w="1207" w:type="dxa"/>
            <w:gridSpan w:val="2"/>
          </w:tcPr>
          <w:p w14:paraId="666DCD47" w14:textId="77777777" w:rsidR="00F91799" w:rsidRDefault="00F91799" w:rsidP="00390B87">
            <w:pPr>
              <w:jc w:val="both"/>
            </w:pPr>
            <w:r>
              <w:t>3</w:t>
            </w:r>
          </w:p>
        </w:tc>
      </w:tr>
      <w:tr w:rsidR="00F91799" w14:paraId="113210A8" w14:textId="77777777" w:rsidTr="00390B87">
        <w:tc>
          <w:tcPr>
            <w:tcW w:w="3086" w:type="dxa"/>
            <w:shd w:val="clear" w:color="auto" w:fill="F7CAAC"/>
          </w:tcPr>
          <w:p w14:paraId="60C73FA2" w14:textId="77777777" w:rsidR="00F91799" w:rsidRDefault="00F91799" w:rsidP="00390B87">
            <w:pPr>
              <w:jc w:val="both"/>
              <w:rPr>
                <w:b/>
                <w:sz w:val="22"/>
              </w:rPr>
            </w:pPr>
            <w:r>
              <w:rPr>
                <w:b/>
              </w:rPr>
              <w:t>Prerekvizity, korekvizity, ekvivalence</w:t>
            </w:r>
          </w:p>
        </w:tc>
        <w:tc>
          <w:tcPr>
            <w:tcW w:w="6769" w:type="dxa"/>
            <w:gridSpan w:val="7"/>
          </w:tcPr>
          <w:p w14:paraId="56E102B7" w14:textId="77777777" w:rsidR="00F91799" w:rsidRDefault="00F91799" w:rsidP="00390B87">
            <w:pPr>
              <w:jc w:val="both"/>
            </w:pPr>
          </w:p>
        </w:tc>
      </w:tr>
      <w:tr w:rsidR="00F91799" w14:paraId="31B93244" w14:textId="77777777" w:rsidTr="00390B87">
        <w:tc>
          <w:tcPr>
            <w:tcW w:w="3086" w:type="dxa"/>
            <w:shd w:val="clear" w:color="auto" w:fill="F7CAAC"/>
          </w:tcPr>
          <w:p w14:paraId="48B5BF45" w14:textId="77777777" w:rsidR="00F91799" w:rsidRDefault="00F91799" w:rsidP="00390B87">
            <w:pPr>
              <w:jc w:val="both"/>
              <w:rPr>
                <w:b/>
              </w:rPr>
            </w:pPr>
            <w:r>
              <w:rPr>
                <w:b/>
              </w:rPr>
              <w:t>Způsob ověření studijních výsledků</w:t>
            </w:r>
          </w:p>
        </w:tc>
        <w:tc>
          <w:tcPr>
            <w:tcW w:w="3406" w:type="dxa"/>
            <w:gridSpan w:val="4"/>
          </w:tcPr>
          <w:p w14:paraId="7F77836B" w14:textId="77777777" w:rsidR="00F91799" w:rsidRDefault="00F91799" w:rsidP="00390B87">
            <w:pPr>
              <w:jc w:val="both"/>
            </w:pPr>
            <w:r>
              <w:t>zápočet</w:t>
            </w:r>
          </w:p>
        </w:tc>
        <w:tc>
          <w:tcPr>
            <w:tcW w:w="2156" w:type="dxa"/>
            <w:shd w:val="clear" w:color="auto" w:fill="F7CAAC"/>
          </w:tcPr>
          <w:p w14:paraId="26F99968" w14:textId="77777777" w:rsidR="00F91799" w:rsidRDefault="00F91799" w:rsidP="00390B87">
            <w:pPr>
              <w:jc w:val="both"/>
              <w:rPr>
                <w:b/>
              </w:rPr>
            </w:pPr>
            <w:r>
              <w:rPr>
                <w:b/>
              </w:rPr>
              <w:t>Forma výuky</w:t>
            </w:r>
          </w:p>
        </w:tc>
        <w:tc>
          <w:tcPr>
            <w:tcW w:w="1207" w:type="dxa"/>
            <w:gridSpan w:val="2"/>
          </w:tcPr>
          <w:p w14:paraId="507EF63C" w14:textId="77777777" w:rsidR="00F91799" w:rsidRDefault="00F91799" w:rsidP="00390B87">
            <w:pPr>
              <w:jc w:val="both"/>
            </w:pPr>
            <w:r>
              <w:t>seminář</w:t>
            </w:r>
          </w:p>
        </w:tc>
      </w:tr>
      <w:tr w:rsidR="00F91799" w14:paraId="60B7D23E" w14:textId="77777777" w:rsidTr="00390B87">
        <w:tc>
          <w:tcPr>
            <w:tcW w:w="3086" w:type="dxa"/>
            <w:shd w:val="clear" w:color="auto" w:fill="F7CAAC"/>
          </w:tcPr>
          <w:p w14:paraId="28CA25B5" w14:textId="77777777" w:rsidR="00F91799" w:rsidRDefault="00F91799" w:rsidP="00390B87">
            <w:pPr>
              <w:jc w:val="both"/>
              <w:rPr>
                <w:b/>
              </w:rPr>
            </w:pPr>
            <w:r>
              <w:rPr>
                <w:b/>
              </w:rPr>
              <w:t>Forma způsobu ověření studijních výsledků a další požadavky na studenta</w:t>
            </w:r>
          </w:p>
        </w:tc>
        <w:tc>
          <w:tcPr>
            <w:tcW w:w="6769" w:type="dxa"/>
            <w:gridSpan w:val="7"/>
            <w:tcBorders>
              <w:bottom w:val="nil"/>
            </w:tcBorders>
          </w:tcPr>
          <w:p w14:paraId="6E1563C6" w14:textId="77777777" w:rsidR="00F91799" w:rsidRDefault="00F91799" w:rsidP="00390B87">
            <w:pPr>
              <w:jc w:val="both"/>
            </w:pPr>
            <w:r w:rsidRPr="002401C8">
              <w:t xml:space="preserve">Způsob zakončení předmětu </w:t>
            </w:r>
            <w:r>
              <w:t>-</w:t>
            </w:r>
            <w:r w:rsidRPr="002401C8">
              <w:t xml:space="preserve"> zápočet</w:t>
            </w:r>
          </w:p>
          <w:p w14:paraId="45A186A9" w14:textId="77777777" w:rsidR="00F91799" w:rsidRDefault="00F91799" w:rsidP="00390B87">
            <w:pPr>
              <w:jc w:val="both"/>
            </w:pPr>
            <w:r>
              <w:t>Požadavky na zápočet: min. 80 % docházka na semináře, aktivní zapojení na seminářích, písemná reflexe 3 realizovaných koučovacích rozhovorů.</w:t>
            </w:r>
          </w:p>
        </w:tc>
      </w:tr>
      <w:tr w:rsidR="00F91799" w14:paraId="0FCD581B" w14:textId="77777777" w:rsidTr="00390B87">
        <w:trPr>
          <w:trHeight w:val="201"/>
        </w:trPr>
        <w:tc>
          <w:tcPr>
            <w:tcW w:w="9855" w:type="dxa"/>
            <w:gridSpan w:val="8"/>
            <w:tcBorders>
              <w:top w:val="nil"/>
            </w:tcBorders>
          </w:tcPr>
          <w:p w14:paraId="07096DFE" w14:textId="77777777" w:rsidR="00F91799" w:rsidRDefault="00F91799" w:rsidP="00390B87">
            <w:pPr>
              <w:jc w:val="both"/>
            </w:pPr>
          </w:p>
        </w:tc>
      </w:tr>
      <w:tr w:rsidR="00F91799" w14:paraId="3B6A9EC7" w14:textId="77777777" w:rsidTr="00390B87">
        <w:trPr>
          <w:trHeight w:val="197"/>
        </w:trPr>
        <w:tc>
          <w:tcPr>
            <w:tcW w:w="3086" w:type="dxa"/>
            <w:tcBorders>
              <w:top w:val="nil"/>
            </w:tcBorders>
            <w:shd w:val="clear" w:color="auto" w:fill="F7CAAC"/>
          </w:tcPr>
          <w:p w14:paraId="53B9CB70" w14:textId="77777777" w:rsidR="00F91799" w:rsidRDefault="00F91799" w:rsidP="00390B87">
            <w:pPr>
              <w:jc w:val="both"/>
              <w:rPr>
                <w:b/>
              </w:rPr>
            </w:pPr>
            <w:r>
              <w:rPr>
                <w:b/>
              </w:rPr>
              <w:t>Garant předmětu</w:t>
            </w:r>
          </w:p>
        </w:tc>
        <w:tc>
          <w:tcPr>
            <w:tcW w:w="6769" w:type="dxa"/>
            <w:gridSpan w:val="7"/>
            <w:tcBorders>
              <w:top w:val="nil"/>
            </w:tcBorders>
          </w:tcPr>
          <w:p w14:paraId="19BE7A68" w14:textId="77777777" w:rsidR="00F91799" w:rsidRDefault="00F91799" w:rsidP="00390B87">
            <w:pPr>
              <w:jc w:val="both"/>
            </w:pPr>
            <w:r w:rsidRPr="00266954">
              <w:t xml:space="preserve">Ing. </w:t>
            </w:r>
            <w:r>
              <w:t>Jana Matošková, Ph.D.</w:t>
            </w:r>
          </w:p>
        </w:tc>
      </w:tr>
      <w:tr w:rsidR="00F91799" w14:paraId="72F68D6B" w14:textId="77777777" w:rsidTr="00390B87">
        <w:trPr>
          <w:trHeight w:val="243"/>
        </w:trPr>
        <w:tc>
          <w:tcPr>
            <w:tcW w:w="3086" w:type="dxa"/>
            <w:tcBorders>
              <w:top w:val="nil"/>
            </w:tcBorders>
            <w:shd w:val="clear" w:color="auto" w:fill="F7CAAC"/>
          </w:tcPr>
          <w:p w14:paraId="045A1E93" w14:textId="77777777" w:rsidR="00F91799" w:rsidRDefault="00F91799" w:rsidP="00390B87">
            <w:pPr>
              <w:jc w:val="both"/>
              <w:rPr>
                <w:b/>
              </w:rPr>
            </w:pPr>
            <w:r>
              <w:rPr>
                <w:b/>
              </w:rPr>
              <w:t>Zapojení garanta do výuky předmětu</w:t>
            </w:r>
          </w:p>
        </w:tc>
        <w:tc>
          <w:tcPr>
            <w:tcW w:w="6769" w:type="dxa"/>
            <w:gridSpan w:val="7"/>
            <w:tcBorders>
              <w:top w:val="nil"/>
            </w:tcBorders>
          </w:tcPr>
          <w:p w14:paraId="10539E8F" w14:textId="77777777" w:rsidR="00F91799" w:rsidRDefault="00F91799" w:rsidP="00390B87">
            <w:pPr>
              <w:jc w:val="both"/>
            </w:pPr>
            <w:r w:rsidRPr="000C7AAC">
              <w:t>Garant se podílí v rozsahu 100 %, stanovuje koncepci seminářů a dohlíží na jejich jednotné vedení.</w:t>
            </w:r>
          </w:p>
        </w:tc>
      </w:tr>
      <w:tr w:rsidR="00F91799" w14:paraId="7180D8C4" w14:textId="77777777" w:rsidTr="00390B87">
        <w:tc>
          <w:tcPr>
            <w:tcW w:w="3086" w:type="dxa"/>
            <w:shd w:val="clear" w:color="auto" w:fill="F7CAAC"/>
          </w:tcPr>
          <w:p w14:paraId="779C27EC" w14:textId="77777777" w:rsidR="00F91799" w:rsidRDefault="00F91799" w:rsidP="00390B87">
            <w:pPr>
              <w:jc w:val="both"/>
              <w:rPr>
                <w:b/>
              </w:rPr>
            </w:pPr>
            <w:r>
              <w:rPr>
                <w:b/>
              </w:rPr>
              <w:t>Vyučující</w:t>
            </w:r>
          </w:p>
        </w:tc>
        <w:tc>
          <w:tcPr>
            <w:tcW w:w="6769" w:type="dxa"/>
            <w:gridSpan w:val="7"/>
            <w:tcBorders>
              <w:bottom w:val="nil"/>
            </w:tcBorders>
          </w:tcPr>
          <w:p w14:paraId="3CB471DC" w14:textId="49BACF8E" w:rsidR="00F91799" w:rsidRDefault="00F91799" w:rsidP="00390B87">
            <w:pPr>
              <w:jc w:val="both"/>
            </w:pPr>
            <w:r w:rsidRPr="00266954">
              <w:t xml:space="preserve">Ing. </w:t>
            </w:r>
            <w:r>
              <w:t xml:space="preserve">Jana Matošková, Ph.D. – </w:t>
            </w:r>
            <w:r w:rsidR="00B96CC2">
              <w:t>vedení seminářů</w:t>
            </w:r>
            <w:r>
              <w:t xml:space="preserve"> (100%)</w:t>
            </w:r>
          </w:p>
        </w:tc>
      </w:tr>
      <w:tr w:rsidR="00F91799" w14:paraId="24F553E1" w14:textId="77777777" w:rsidTr="00390B87">
        <w:trPr>
          <w:trHeight w:val="70"/>
        </w:trPr>
        <w:tc>
          <w:tcPr>
            <w:tcW w:w="9855" w:type="dxa"/>
            <w:gridSpan w:val="8"/>
            <w:tcBorders>
              <w:top w:val="nil"/>
            </w:tcBorders>
          </w:tcPr>
          <w:p w14:paraId="7708BADB" w14:textId="77777777" w:rsidR="00F91799" w:rsidRDefault="00F91799" w:rsidP="00390B87">
            <w:pPr>
              <w:jc w:val="both"/>
            </w:pPr>
          </w:p>
        </w:tc>
      </w:tr>
      <w:tr w:rsidR="00F91799" w14:paraId="55B58576" w14:textId="77777777" w:rsidTr="00390B87">
        <w:tc>
          <w:tcPr>
            <w:tcW w:w="3086" w:type="dxa"/>
            <w:shd w:val="clear" w:color="auto" w:fill="F7CAAC"/>
          </w:tcPr>
          <w:p w14:paraId="729F9D00" w14:textId="77777777" w:rsidR="00F91799" w:rsidRDefault="00F91799" w:rsidP="00390B87">
            <w:pPr>
              <w:jc w:val="both"/>
              <w:rPr>
                <w:b/>
              </w:rPr>
            </w:pPr>
            <w:r>
              <w:rPr>
                <w:b/>
              </w:rPr>
              <w:t>Stručná anotace předmětu</w:t>
            </w:r>
          </w:p>
        </w:tc>
        <w:tc>
          <w:tcPr>
            <w:tcW w:w="6769" w:type="dxa"/>
            <w:gridSpan w:val="7"/>
            <w:tcBorders>
              <w:bottom w:val="nil"/>
            </w:tcBorders>
          </w:tcPr>
          <w:p w14:paraId="70570707" w14:textId="77777777" w:rsidR="00F91799" w:rsidRDefault="00F91799" w:rsidP="00390B87">
            <w:pPr>
              <w:jc w:val="both"/>
            </w:pPr>
          </w:p>
        </w:tc>
      </w:tr>
      <w:tr w:rsidR="00F91799" w14:paraId="7202EA69" w14:textId="77777777" w:rsidTr="00390B87">
        <w:trPr>
          <w:trHeight w:val="2968"/>
        </w:trPr>
        <w:tc>
          <w:tcPr>
            <w:tcW w:w="9855" w:type="dxa"/>
            <w:gridSpan w:val="8"/>
            <w:tcBorders>
              <w:top w:val="nil"/>
              <w:bottom w:val="single" w:sz="12" w:space="0" w:color="auto"/>
            </w:tcBorders>
          </w:tcPr>
          <w:p w14:paraId="2FCDEBB1" w14:textId="77777777" w:rsidR="00F91799" w:rsidRPr="00B4636B" w:rsidRDefault="00F91799" w:rsidP="00390B87">
            <w:pPr>
              <w:pStyle w:val="Odstavecseseznamem"/>
              <w:ind w:left="0"/>
              <w:contextualSpacing w:val="0"/>
              <w:jc w:val="both"/>
            </w:pPr>
            <w:r w:rsidRPr="00B4636B">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14:paraId="09D7A764" w14:textId="77777777" w:rsidR="00F91799" w:rsidRPr="00B4636B" w:rsidRDefault="00F91799" w:rsidP="005961AC">
            <w:pPr>
              <w:pStyle w:val="Odstavecseseznamem"/>
              <w:numPr>
                <w:ilvl w:val="0"/>
                <w:numId w:val="78"/>
              </w:numPr>
              <w:ind w:left="247" w:hanging="247"/>
              <w:contextualSpacing w:val="0"/>
              <w:jc w:val="both"/>
            </w:pPr>
            <w:r w:rsidRPr="00B4636B">
              <w:t>Podstata kouč</w:t>
            </w:r>
            <w:r>
              <w:t xml:space="preserve">ování a systemického přístupu. </w:t>
            </w:r>
          </w:p>
          <w:p w14:paraId="313D62BF" w14:textId="77777777" w:rsidR="00F91799" w:rsidRPr="00B4636B" w:rsidRDefault="00F91799" w:rsidP="005961AC">
            <w:pPr>
              <w:pStyle w:val="Odstavecseseznamem"/>
              <w:numPr>
                <w:ilvl w:val="0"/>
                <w:numId w:val="78"/>
              </w:numPr>
              <w:ind w:left="247" w:hanging="247"/>
              <w:contextualSpacing w:val="0"/>
              <w:jc w:val="both"/>
            </w:pPr>
            <w:r w:rsidRPr="00B4636B">
              <w:t>Sm</w:t>
            </w:r>
            <w:r>
              <w:t xml:space="preserve">ěřování versus podporování. </w:t>
            </w:r>
          </w:p>
          <w:p w14:paraId="1B0214CD" w14:textId="77777777" w:rsidR="00F91799" w:rsidRPr="00B4636B" w:rsidRDefault="00F91799" w:rsidP="005961AC">
            <w:pPr>
              <w:pStyle w:val="Odstavecseseznamem"/>
              <w:numPr>
                <w:ilvl w:val="0"/>
                <w:numId w:val="78"/>
              </w:numPr>
              <w:ind w:left="247" w:hanging="247"/>
              <w:contextualSpacing w:val="0"/>
              <w:jc w:val="both"/>
            </w:pPr>
            <w:r>
              <w:t xml:space="preserve">Typy pomoci. </w:t>
            </w:r>
          </w:p>
          <w:p w14:paraId="39E4C707" w14:textId="77777777" w:rsidR="00F91799" w:rsidRPr="00B4636B" w:rsidRDefault="00F91799" w:rsidP="005961AC">
            <w:pPr>
              <w:pStyle w:val="Odstavecseseznamem"/>
              <w:numPr>
                <w:ilvl w:val="0"/>
                <w:numId w:val="78"/>
              </w:numPr>
              <w:ind w:left="247" w:hanging="247"/>
              <w:contextualSpacing w:val="0"/>
              <w:jc w:val="both"/>
            </w:pPr>
            <w:r>
              <w:t xml:space="preserve">Fáze koučovacího rozhovoru. </w:t>
            </w:r>
          </w:p>
          <w:p w14:paraId="18B4271F" w14:textId="77777777" w:rsidR="00F91799" w:rsidRPr="00B4636B" w:rsidRDefault="00F91799" w:rsidP="005961AC">
            <w:pPr>
              <w:pStyle w:val="Odstavecseseznamem"/>
              <w:numPr>
                <w:ilvl w:val="0"/>
                <w:numId w:val="78"/>
              </w:numPr>
              <w:ind w:left="247" w:hanging="247"/>
              <w:contextualSpacing w:val="0"/>
              <w:jc w:val="both"/>
            </w:pPr>
            <w:r>
              <w:t xml:space="preserve">Kontexty v rozhovoru. </w:t>
            </w:r>
          </w:p>
          <w:p w14:paraId="524D7FFE" w14:textId="77777777" w:rsidR="00F91799" w:rsidRPr="00B4636B" w:rsidRDefault="00F91799" w:rsidP="005961AC">
            <w:pPr>
              <w:pStyle w:val="Odstavecseseznamem"/>
              <w:numPr>
                <w:ilvl w:val="0"/>
                <w:numId w:val="78"/>
              </w:numPr>
              <w:ind w:left="247" w:hanging="247"/>
              <w:contextualSpacing w:val="0"/>
              <w:jc w:val="both"/>
            </w:pPr>
            <w:r>
              <w:t xml:space="preserve">Sebereflexe a všímavost. </w:t>
            </w:r>
          </w:p>
          <w:p w14:paraId="023401CD" w14:textId="77777777" w:rsidR="00F91799" w:rsidRPr="00B4636B" w:rsidRDefault="00F91799" w:rsidP="005961AC">
            <w:pPr>
              <w:pStyle w:val="Odstavecseseznamem"/>
              <w:numPr>
                <w:ilvl w:val="0"/>
                <w:numId w:val="78"/>
              </w:numPr>
              <w:ind w:left="247" w:hanging="247"/>
              <w:contextualSpacing w:val="0"/>
              <w:jc w:val="both"/>
            </w:pPr>
            <w:r w:rsidRPr="00B4636B">
              <w:t>Hledání podnětu</w:t>
            </w:r>
            <w:r>
              <w:t xml:space="preserve"> a formulování cíle rozhovoru. </w:t>
            </w:r>
          </w:p>
          <w:p w14:paraId="2035D6BD" w14:textId="77777777" w:rsidR="00F91799" w:rsidRPr="00B4636B" w:rsidRDefault="00F91799" w:rsidP="005961AC">
            <w:pPr>
              <w:pStyle w:val="Odstavecseseznamem"/>
              <w:numPr>
                <w:ilvl w:val="0"/>
                <w:numId w:val="78"/>
              </w:numPr>
              <w:ind w:left="247" w:hanging="247"/>
              <w:contextualSpacing w:val="0"/>
              <w:jc w:val="both"/>
            </w:pPr>
            <w:r>
              <w:t xml:space="preserve">Typologie otázek. </w:t>
            </w:r>
          </w:p>
          <w:p w14:paraId="4C7BCC28" w14:textId="77777777" w:rsidR="00F91799" w:rsidRPr="00B4636B" w:rsidRDefault="00F91799" w:rsidP="005961AC">
            <w:pPr>
              <w:pStyle w:val="Odstavecseseznamem"/>
              <w:numPr>
                <w:ilvl w:val="0"/>
                <w:numId w:val="78"/>
              </w:numPr>
              <w:ind w:left="247" w:hanging="247"/>
              <w:contextualSpacing w:val="0"/>
              <w:jc w:val="both"/>
            </w:pPr>
            <w:r>
              <w:t xml:space="preserve">Pomocné škály a práce s nimi. </w:t>
            </w:r>
          </w:p>
          <w:p w14:paraId="4453ED8D" w14:textId="77777777" w:rsidR="00F91799" w:rsidRPr="00B4636B" w:rsidRDefault="00F91799" w:rsidP="005961AC">
            <w:pPr>
              <w:pStyle w:val="Odstavecseseznamem"/>
              <w:numPr>
                <w:ilvl w:val="0"/>
                <w:numId w:val="78"/>
              </w:numPr>
              <w:ind w:left="247" w:hanging="247"/>
              <w:contextualSpacing w:val="0"/>
              <w:jc w:val="both"/>
            </w:pPr>
            <w:r w:rsidRPr="00B4636B">
              <w:t>Ocenění a podpůrná zpě</w:t>
            </w:r>
            <w:r>
              <w:t xml:space="preserve">tná vazba. </w:t>
            </w:r>
          </w:p>
          <w:p w14:paraId="62CD1DF3" w14:textId="77777777" w:rsidR="00F91799" w:rsidRDefault="00F91799" w:rsidP="005961AC">
            <w:pPr>
              <w:pStyle w:val="Odstavecseseznamem"/>
              <w:numPr>
                <w:ilvl w:val="0"/>
                <w:numId w:val="78"/>
              </w:numPr>
              <w:ind w:left="247" w:hanging="247"/>
              <w:contextualSpacing w:val="0"/>
              <w:jc w:val="both"/>
            </w:pPr>
            <w:r w:rsidRPr="00B4636B">
              <w:t>Hledání nových přístupů k problémům (problém jako potenciál změny, rozšiřování možností, hledání zdrojů a výjimek, přerámování).</w:t>
            </w:r>
          </w:p>
        </w:tc>
      </w:tr>
      <w:tr w:rsidR="00F91799" w14:paraId="41C60C6A" w14:textId="77777777" w:rsidTr="00390B87">
        <w:trPr>
          <w:trHeight w:val="265"/>
        </w:trPr>
        <w:tc>
          <w:tcPr>
            <w:tcW w:w="3653" w:type="dxa"/>
            <w:gridSpan w:val="2"/>
            <w:tcBorders>
              <w:top w:val="nil"/>
            </w:tcBorders>
            <w:shd w:val="clear" w:color="auto" w:fill="F7CAAC"/>
          </w:tcPr>
          <w:p w14:paraId="74E7B700" w14:textId="77777777" w:rsidR="00F91799" w:rsidRDefault="00F91799" w:rsidP="00390B87">
            <w:pPr>
              <w:jc w:val="both"/>
            </w:pPr>
            <w:r>
              <w:rPr>
                <w:b/>
              </w:rPr>
              <w:t>Studijní literatura a studijní pomůcky</w:t>
            </w:r>
          </w:p>
        </w:tc>
        <w:tc>
          <w:tcPr>
            <w:tcW w:w="6202" w:type="dxa"/>
            <w:gridSpan w:val="6"/>
            <w:tcBorders>
              <w:top w:val="nil"/>
              <w:bottom w:val="nil"/>
            </w:tcBorders>
          </w:tcPr>
          <w:p w14:paraId="78647AC0" w14:textId="77777777" w:rsidR="00F91799" w:rsidRDefault="00F91799" w:rsidP="00390B87">
            <w:pPr>
              <w:jc w:val="both"/>
            </w:pPr>
          </w:p>
        </w:tc>
      </w:tr>
      <w:tr w:rsidR="00F91799" w14:paraId="56392769" w14:textId="77777777" w:rsidTr="00390B87">
        <w:trPr>
          <w:trHeight w:val="1497"/>
        </w:trPr>
        <w:tc>
          <w:tcPr>
            <w:tcW w:w="9855" w:type="dxa"/>
            <w:gridSpan w:val="8"/>
            <w:tcBorders>
              <w:top w:val="nil"/>
            </w:tcBorders>
          </w:tcPr>
          <w:p w14:paraId="65D7114D" w14:textId="77777777" w:rsidR="00F91799" w:rsidRPr="002658B2" w:rsidRDefault="00F91799" w:rsidP="00390B87">
            <w:pPr>
              <w:jc w:val="both"/>
              <w:rPr>
                <w:b/>
              </w:rPr>
            </w:pPr>
            <w:r w:rsidRPr="002658B2">
              <w:rPr>
                <w:b/>
              </w:rPr>
              <w:t>Povinná</w:t>
            </w:r>
            <w:r>
              <w:rPr>
                <w:b/>
              </w:rPr>
              <w:t xml:space="preserve"> literatura</w:t>
            </w:r>
          </w:p>
          <w:p w14:paraId="06BFAC2A" w14:textId="77777777" w:rsidR="00F91799" w:rsidRDefault="00F91799" w:rsidP="00390B87">
            <w:pPr>
              <w:jc w:val="both"/>
            </w:pPr>
            <w:r>
              <w:t xml:space="preserve">HABERLEITNER, E., DEISTLER, E., UNGVARI, R. </w:t>
            </w:r>
            <w:r>
              <w:rPr>
                <w:i/>
                <w:iCs/>
              </w:rPr>
              <w:t>Vedení lidí a koučování v každodenní praxi</w:t>
            </w:r>
            <w:r>
              <w:t>. Praha: Grada, 2009. ISBN 978-80-247-2654-0.</w:t>
            </w:r>
          </w:p>
          <w:p w14:paraId="023C7E09" w14:textId="77777777" w:rsidR="00F91799" w:rsidRDefault="00F91799" w:rsidP="00390B87">
            <w:pPr>
              <w:jc w:val="both"/>
            </w:pPr>
            <w:r>
              <w:t xml:space="preserve">NEENAN, M., PALMER, S. E. </w:t>
            </w:r>
            <w:r>
              <w:rPr>
                <w:i/>
                <w:iCs/>
              </w:rPr>
              <w:t>Kognitivně-behaviorální koučink v praxi: přístup založený na důkazech</w:t>
            </w:r>
            <w:r>
              <w:t>. Brno: Motiv Press, 2015. ISBN 978-80-87981-14-6.</w:t>
            </w:r>
          </w:p>
          <w:p w14:paraId="65BBCA47" w14:textId="77777777" w:rsidR="00F91799" w:rsidRDefault="00F91799" w:rsidP="00390B87">
            <w:pPr>
              <w:jc w:val="both"/>
            </w:pPr>
            <w:r>
              <w:t xml:space="preserve">PODANÁ, R. </w:t>
            </w:r>
            <w:r>
              <w:rPr>
                <w:i/>
                <w:iCs/>
              </w:rPr>
              <w:t>Koučování pro manažery, aneb, Všichni mají potřebné zdroje pro své cíle</w:t>
            </w:r>
            <w:r>
              <w:t>. Praha: Grada, 2012. ISBN 978-80-247-4519-0.</w:t>
            </w:r>
          </w:p>
          <w:p w14:paraId="704BE9AC" w14:textId="77777777" w:rsidR="00F91799" w:rsidRDefault="00F91799" w:rsidP="00390B87">
            <w:pPr>
              <w:jc w:val="both"/>
            </w:pPr>
            <w:r>
              <w:t xml:space="preserve">ZATLOUKAL, L., VÍTEK, P. </w:t>
            </w:r>
            <w:r>
              <w:rPr>
                <w:i/>
                <w:iCs/>
              </w:rPr>
              <w:t>Koučování zaměřené na řešení: 50 klíčů pro společné otevírání nových možností</w:t>
            </w:r>
            <w:r>
              <w:t>. Praha: Portál, 2016. ISBN 978-80-262-1011-5.</w:t>
            </w:r>
          </w:p>
          <w:p w14:paraId="2B506133" w14:textId="77777777" w:rsidR="00F91799" w:rsidRDefault="00F91799" w:rsidP="00390B87">
            <w:pPr>
              <w:jc w:val="both"/>
              <w:rPr>
                <w:b/>
              </w:rPr>
            </w:pPr>
            <w:r w:rsidRPr="002658B2">
              <w:rPr>
                <w:b/>
              </w:rPr>
              <w:t>Doporučená literatura</w:t>
            </w:r>
          </w:p>
          <w:p w14:paraId="45ADA2CA" w14:textId="77777777" w:rsidR="00F91799" w:rsidRDefault="00F91799" w:rsidP="00390B87">
            <w:pPr>
              <w:jc w:val="both"/>
            </w:pPr>
            <w:r>
              <w:t xml:space="preserve">COVEY, S. R. </w:t>
            </w:r>
            <w:r>
              <w:rPr>
                <w:i/>
                <w:iCs/>
              </w:rPr>
              <w:t>7 návyků skutečně efektivních lidí: zásady osobního rozvoje, které změní váš život</w:t>
            </w:r>
            <w:r>
              <w:t>. 3. rozšířené vydání. Praha: FC Czech, zastoupení FranklinCovey v ČR a SR, 2016. ISBN 978-80-7261-403-5.</w:t>
            </w:r>
          </w:p>
          <w:p w14:paraId="314B013E" w14:textId="77777777" w:rsidR="00F91799" w:rsidRDefault="00F91799" w:rsidP="00390B87">
            <w:pPr>
              <w:jc w:val="both"/>
            </w:pPr>
            <w:r>
              <w:t xml:space="preserve">SELIGMAN, M. E. P. </w:t>
            </w:r>
            <w:r>
              <w:rPr>
                <w:i/>
                <w:iCs/>
              </w:rPr>
              <w:t>Vzkvétání: nové poznatky o podstatě štěstí a duševní pohody</w:t>
            </w:r>
            <w:r>
              <w:t>. Brno: Jan Melvil, 2014. ISBN 978-80-87270-95-0.</w:t>
            </w:r>
          </w:p>
          <w:p w14:paraId="257B638B" w14:textId="77777777" w:rsidR="00F91799" w:rsidRDefault="00F91799" w:rsidP="00390B87">
            <w:pPr>
              <w:jc w:val="both"/>
            </w:pPr>
            <w:r>
              <w:t xml:space="preserve">SUCHÝ, J., NÁHLOVSKÝ, P. </w:t>
            </w:r>
            <w:r>
              <w:rPr>
                <w:i/>
                <w:iCs/>
              </w:rPr>
              <w:t>Koučování v manažerské praxi: klíč k pozitivním změnám a osobnímu růstu</w:t>
            </w:r>
            <w:r>
              <w:t>. Praha: Grada, 2007. ISBN 978-80-247-1692-3.</w:t>
            </w:r>
          </w:p>
          <w:p w14:paraId="09A691EF" w14:textId="77777777" w:rsidR="00F91799" w:rsidRDefault="00F91799" w:rsidP="00390B87">
            <w:pPr>
              <w:jc w:val="both"/>
            </w:pPr>
            <w:r>
              <w:t xml:space="preserve">SUCHÝ, J., NÁHLOVSKÝ, P. </w:t>
            </w:r>
            <w:r>
              <w:rPr>
                <w:i/>
                <w:iCs/>
              </w:rPr>
              <w:t>Životní koučování a sebekoučování: klíč k pozitivním změnám a osobní spokojenosti</w:t>
            </w:r>
            <w:r>
              <w:t>. Praha: Grada, 2012. ISBN 978-80-247-4010-2.</w:t>
            </w:r>
          </w:p>
        </w:tc>
      </w:tr>
      <w:tr w:rsidR="00F91799" w14:paraId="2F4681C4" w14:textId="77777777" w:rsidTr="00390B8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A9B9B7" w14:textId="77777777" w:rsidR="00F91799" w:rsidRDefault="00F91799" w:rsidP="00390B87">
            <w:pPr>
              <w:jc w:val="center"/>
              <w:rPr>
                <w:b/>
              </w:rPr>
            </w:pPr>
            <w:r>
              <w:rPr>
                <w:b/>
              </w:rPr>
              <w:t>Informace ke kombinované nebo distanční formě</w:t>
            </w:r>
          </w:p>
        </w:tc>
      </w:tr>
      <w:tr w:rsidR="00F91799" w14:paraId="11C55461" w14:textId="77777777" w:rsidTr="00390B87">
        <w:tc>
          <w:tcPr>
            <w:tcW w:w="4787" w:type="dxa"/>
            <w:gridSpan w:val="3"/>
            <w:tcBorders>
              <w:top w:val="single" w:sz="2" w:space="0" w:color="auto"/>
            </w:tcBorders>
            <w:shd w:val="clear" w:color="auto" w:fill="F7CAAC"/>
          </w:tcPr>
          <w:p w14:paraId="3EECFF57" w14:textId="77777777" w:rsidR="00F91799" w:rsidRDefault="00F91799" w:rsidP="00390B87">
            <w:pPr>
              <w:jc w:val="both"/>
            </w:pPr>
            <w:r>
              <w:rPr>
                <w:b/>
              </w:rPr>
              <w:t>Rozsah konzultací (soustředění)</w:t>
            </w:r>
          </w:p>
        </w:tc>
        <w:tc>
          <w:tcPr>
            <w:tcW w:w="889" w:type="dxa"/>
            <w:tcBorders>
              <w:top w:val="single" w:sz="2" w:space="0" w:color="auto"/>
            </w:tcBorders>
          </w:tcPr>
          <w:p w14:paraId="250C7CDB" w14:textId="77777777" w:rsidR="00F91799" w:rsidRDefault="00F91799" w:rsidP="00390B87">
            <w:pPr>
              <w:jc w:val="both"/>
            </w:pPr>
          </w:p>
        </w:tc>
        <w:tc>
          <w:tcPr>
            <w:tcW w:w="4179" w:type="dxa"/>
            <w:gridSpan w:val="4"/>
            <w:tcBorders>
              <w:top w:val="single" w:sz="2" w:space="0" w:color="auto"/>
            </w:tcBorders>
            <w:shd w:val="clear" w:color="auto" w:fill="F7CAAC"/>
          </w:tcPr>
          <w:p w14:paraId="6B1EA5A3" w14:textId="77777777" w:rsidR="00F91799" w:rsidRDefault="00F91799" w:rsidP="00390B87">
            <w:pPr>
              <w:jc w:val="both"/>
              <w:rPr>
                <w:b/>
              </w:rPr>
            </w:pPr>
            <w:r>
              <w:rPr>
                <w:b/>
              </w:rPr>
              <w:t xml:space="preserve">hodin </w:t>
            </w:r>
          </w:p>
        </w:tc>
      </w:tr>
      <w:tr w:rsidR="00F91799" w14:paraId="507D2068" w14:textId="77777777" w:rsidTr="00390B87">
        <w:tc>
          <w:tcPr>
            <w:tcW w:w="9855" w:type="dxa"/>
            <w:gridSpan w:val="8"/>
            <w:shd w:val="clear" w:color="auto" w:fill="F7CAAC"/>
          </w:tcPr>
          <w:p w14:paraId="5A42D1F2" w14:textId="77777777" w:rsidR="00F91799" w:rsidRDefault="00F91799" w:rsidP="00390B87">
            <w:pPr>
              <w:jc w:val="both"/>
              <w:rPr>
                <w:b/>
              </w:rPr>
            </w:pPr>
            <w:r>
              <w:rPr>
                <w:b/>
              </w:rPr>
              <w:t>Informace o způsobu kontaktu s vyučujícím</w:t>
            </w:r>
          </w:p>
        </w:tc>
      </w:tr>
      <w:tr w:rsidR="00F91799" w14:paraId="216F05D0" w14:textId="77777777" w:rsidTr="00390B87">
        <w:trPr>
          <w:trHeight w:val="735"/>
        </w:trPr>
        <w:tc>
          <w:tcPr>
            <w:tcW w:w="9855" w:type="dxa"/>
            <w:gridSpan w:val="8"/>
          </w:tcPr>
          <w:p w14:paraId="6B511A68" w14:textId="77777777" w:rsidR="00F91799" w:rsidRDefault="00F91799" w:rsidP="00390B8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B3EC41F" w14:textId="77777777" w:rsidR="00677E79" w:rsidRDefault="00677E79"/>
    <w:p w14:paraId="71F69EA5" w14:textId="77777777"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14:paraId="7C107235" w14:textId="77777777" w:rsidTr="000C66D8">
        <w:tc>
          <w:tcPr>
            <w:tcW w:w="9780" w:type="dxa"/>
            <w:gridSpan w:val="6"/>
            <w:tcBorders>
              <w:bottom w:val="double" w:sz="4" w:space="0" w:color="auto"/>
            </w:tcBorders>
            <w:shd w:val="clear" w:color="auto" w:fill="BDD6EE"/>
          </w:tcPr>
          <w:p w14:paraId="1D31016D" w14:textId="77777777" w:rsidR="0020727E" w:rsidRDefault="0020727E" w:rsidP="001C6516">
            <w:pPr>
              <w:jc w:val="both"/>
              <w:rPr>
                <w:b/>
                <w:sz w:val="28"/>
              </w:rPr>
            </w:pPr>
            <w:r>
              <w:rPr>
                <w:b/>
                <w:sz w:val="28"/>
              </w:rPr>
              <w:t>B-IV – Údaje o odborné praxi</w:t>
            </w:r>
          </w:p>
        </w:tc>
      </w:tr>
      <w:tr w:rsidR="0020727E" w14:paraId="29CCBB15" w14:textId="77777777" w:rsidTr="000C66D8">
        <w:tc>
          <w:tcPr>
            <w:tcW w:w="9780" w:type="dxa"/>
            <w:gridSpan w:val="6"/>
            <w:tcBorders>
              <w:top w:val="single" w:sz="12" w:space="0" w:color="auto"/>
            </w:tcBorders>
            <w:shd w:val="clear" w:color="auto" w:fill="F7CAAC"/>
          </w:tcPr>
          <w:p w14:paraId="1DFA63A0" w14:textId="77777777" w:rsidR="0020727E" w:rsidRDefault="0020727E" w:rsidP="001C6516">
            <w:pPr>
              <w:jc w:val="both"/>
              <w:rPr>
                <w:b/>
              </w:rPr>
            </w:pPr>
            <w:r>
              <w:rPr>
                <w:b/>
              </w:rPr>
              <w:t>Charakteristika povinné odborné praxe</w:t>
            </w:r>
          </w:p>
        </w:tc>
      </w:tr>
      <w:tr w:rsidR="0020727E" w14:paraId="2B33D782" w14:textId="77777777" w:rsidTr="000C66D8">
        <w:trPr>
          <w:trHeight w:val="2830"/>
        </w:trPr>
        <w:tc>
          <w:tcPr>
            <w:tcW w:w="9780" w:type="dxa"/>
            <w:gridSpan w:val="6"/>
          </w:tcPr>
          <w:p w14:paraId="2E31D2D2" w14:textId="0A455012" w:rsidR="001B2FB5" w:rsidRPr="00B457E9" w:rsidRDefault="001B2FB5" w:rsidP="001B2FB5">
            <w:pPr>
              <w:autoSpaceDE w:val="0"/>
              <w:autoSpaceDN w:val="0"/>
              <w:adjustRightInd w:val="0"/>
              <w:jc w:val="both"/>
            </w:pPr>
            <w:r>
              <w:rPr>
                <w:color w:val="000000"/>
                <w:spacing w:val="-4"/>
              </w:rPr>
              <w:t xml:space="preserve">Cílem </w:t>
            </w:r>
            <w:r w:rsidRPr="00B457E9">
              <w:rPr>
                <w:spacing w:val="-4"/>
              </w:rPr>
              <w:t xml:space="preserve">odborné praxe je umožnit absolvování prakticky a tematicky zaměřené výuky v souladu s obsahem studijního programu orientované odborné praxe studentům prezenční formy studia programu Průmyslové inženýrství. Odborné praxe by měly vést ke </w:t>
            </w:r>
            <w:r w:rsidRPr="00B457E9">
              <w:t>zdokonalení studentů v praktických, odborných (</w:t>
            </w:r>
            <w:r w:rsidR="00A658EC" w:rsidRPr="00B457E9">
              <w:t>případně</w:t>
            </w:r>
            <w:r w:rsidRPr="00B457E9">
              <w:t xml:space="preserve"> i jazykových) dovednostech. Práce se studentem v rámci odborné praxe je vedena v duchu zájmu podniků </w:t>
            </w:r>
            <w:r w:rsidR="00A658EC" w:rsidRPr="00B457E9">
              <w:t>na cílenější a dlouhodobější</w:t>
            </w:r>
            <w:r w:rsidRPr="00B457E9">
              <w:t xml:space="preserve"> spolupráci podniku s konkrétními studenty uvedeného studijního programu</w:t>
            </w:r>
            <w:r w:rsidR="00A658EC" w:rsidRPr="00B457E9">
              <w:t xml:space="preserve"> (během studia potenciálního uchazeče o práci)</w:t>
            </w:r>
            <w:r w:rsidRPr="00B457E9">
              <w:t>. V rámci odborné praxe jsou rozvíjeny zvláště odbornost v</w:t>
            </w:r>
            <w:r w:rsidR="00B457E9" w:rsidRPr="00B457E9">
              <w:t> </w:t>
            </w:r>
            <w:r w:rsidRPr="00B457E9">
              <w:t>oblasti</w:t>
            </w:r>
            <w:r w:rsidR="00B457E9" w:rsidRPr="00B457E9">
              <w:t xml:space="preserve"> odborné problematiky související se studovaným programem, tzn.</w:t>
            </w:r>
            <w:r w:rsidRPr="00B457E9">
              <w:t xml:space="preserve"> metod průmyslového inženýrství, </w:t>
            </w:r>
            <w:r w:rsidR="00B457E9" w:rsidRPr="00B457E9">
              <w:t xml:space="preserve">řízení a optimalizace podnikových procesů, logistiky, ale i materiálového inženýrství, strojírenské technologie, využití robotiky, </w:t>
            </w:r>
            <w:r w:rsidRPr="00B457E9">
              <w:t>stejně jako oblastí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w:t>
            </w:r>
            <w:r w:rsidR="00B457E9">
              <w:t>e při uplatňování na trhu práce ihned po absolutoriu.</w:t>
            </w:r>
          </w:p>
          <w:p w14:paraId="4820BF70" w14:textId="74A738DB" w:rsidR="001B2FB5" w:rsidRPr="00993531" w:rsidRDefault="001B2FB5" w:rsidP="00184365">
            <w:pPr>
              <w:jc w:val="both"/>
              <w:rPr>
                <w:rFonts w:eastAsia="Calibri"/>
                <w:b/>
                <w:color w:val="FF0000"/>
                <w:szCs w:val="24"/>
              </w:rPr>
            </w:pPr>
            <w:r w:rsidRPr="00B457E9">
              <w:t xml:space="preserve">Délka </w:t>
            </w:r>
            <w:r w:rsidR="00775C30" w:rsidRPr="00B457E9">
              <w:t>praxe</w:t>
            </w:r>
            <w:r w:rsidR="00B457E9" w:rsidRPr="00B457E9">
              <w:t xml:space="preserve"> studenta v daném podniku</w:t>
            </w:r>
            <w:r w:rsidRPr="00B457E9">
              <w:t xml:space="preserve"> je omezena pouze minimální vyžadovanou délkou a ta je </w:t>
            </w:r>
            <w:r w:rsidR="00B457E9" w:rsidRPr="00B457E9">
              <w:t>240 hodin</w:t>
            </w:r>
            <w:r w:rsidRPr="00B457E9">
              <w:t xml:space="preserve"> v rámci celého </w:t>
            </w:r>
            <w:r w:rsidR="00223B45">
              <w:t>mag</w:t>
            </w:r>
            <w:r w:rsidR="00B457E9" w:rsidRPr="00B457E9">
              <w:t>isterského</w:t>
            </w:r>
            <w:r w:rsidRPr="00B457E9">
              <w:t xml:space="preserve"> studia a může probíhat i blokově v rámci jednotlivých </w:t>
            </w:r>
            <w:r w:rsidRPr="00223B45">
              <w:t>semest</w:t>
            </w:r>
            <w:r w:rsidR="00064170" w:rsidRPr="00223B45">
              <w:t>r</w:t>
            </w:r>
            <w:r w:rsidRPr="00223B45">
              <w:t>ů</w:t>
            </w:r>
            <w:r w:rsidR="00B457E9" w:rsidRPr="00223B45">
              <w:t xml:space="preserve"> (klouzavý průběh)</w:t>
            </w:r>
            <w:r w:rsidRPr="00223B45">
              <w:t xml:space="preserve">. </w:t>
            </w:r>
            <w:r w:rsidR="00184365" w:rsidRPr="00223B45">
              <w:t>Průběh praxe má postupně rozvíjet</w:t>
            </w:r>
            <w:r w:rsidRPr="00223B45">
              <w:t xml:space="preserve"> konkrétní znalosti a dovedn</w:t>
            </w:r>
            <w:r w:rsidR="00184365" w:rsidRPr="00223B45">
              <w:t>osti</w:t>
            </w:r>
            <w:r w:rsidR="00B457E9" w:rsidRPr="00223B45">
              <w:t xml:space="preserve"> </w:t>
            </w:r>
            <w:r w:rsidR="00184365" w:rsidRPr="00223B45">
              <w:t>studentů</w:t>
            </w:r>
            <w:r w:rsidRPr="00223B45">
              <w:t xml:space="preserve"> uvedeného studijního programu je zacíleno na dosažení požadované kvalifikace studenta</w:t>
            </w:r>
            <w:r w:rsidR="00D87AD4" w:rsidRPr="00223B45">
              <w:t xml:space="preserve"> </w:t>
            </w:r>
            <w:r w:rsidRPr="00223B45">
              <w:t>-</w:t>
            </w:r>
            <w:r w:rsidR="00D87AD4" w:rsidRPr="00223B45">
              <w:t xml:space="preserve"> </w:t>
            </w:r>
            <w:r w:rsidRPr="00223B45">
              <w:t>absolventa formou efektivní a praxí ověřené kombinace teoretických znalostí a praktických zkušeností získaných řešením konkrétních, firmou zadaných projektových zadání.</w:t>
            </w:r>
          </w:p>
          <w:p w14:paraId="2B5D0920" w14:textId="77777777" w:rsidR="0020727E" w:rsidRPr="000B4C53" w:rsidRDefault="0020727E" w:rsidP="001C6516">
            <w:pPr>
              <w:jc w:val="both"/>
              <w:rPr>
                <w:b/>
              </w:rPr>
            </w:pPr>
          </w:p>
        </w:tc>
      </w:tr>
      <w:tr w:rsidR="0020727E" w14:paraId="06921C7F" w14:textId="77777777" w:rsidTr="000C66D8">
        <w:tc>
          <w:tcPr>
            <w:tcW w:w="1087" w:type="dxa"/>
            <w:shd w:val="clear" w:color="auto" w:fill="F7CAAC"/>
          </w:tcPr>
          <w:p w14:paraId="7EDF699E" w14:textId="77777777" w:rsidR="0020727E" w:rsidRDefault="0020727E" w:rsidP="001C6516">
            <w:pPr>
              <w:jc w:val="both"/>
              <w:rPr>
                <w:b/>
              </w:rPr>
            </w:pPr>
            <w:r>
              <w:rPr>
                <w:b/>
              </w:rPr>
              <w:t>Rozsah</w:t>
            </w:r>
          </w:p>
        </w:tc>
        <w:tc>
          <w:tcPr>
            <w:tcW w:w="3259" w:type="dxa"/>
          </w:tcPr>
          <w:p w14:paraId="5BE3D8F8" w14:textId="1510C264" w:rsidR="0020727E" w:rsidRDefault="00D60D86" w:rsidP="00064170">
            <w:pPr>
              <w:jc w:val="right"/>
            </w:pPr>
            <w:r>
              <w:t>6</w:t>
            </w:r>
          </w:p>
        </w:tc>
        <w:tc>
          <w:tcPr>
            <w:tcW w:w="804" w:type="dxa"/>
            <w:shd w:val="clear" w:color="auto" w:fill="F7CAAC"/>
          </w:tcPr>
          <w:p w14:paraId="4F0784A0" w14:textId="77777777" w:rsidR="0020727E" w:rsidRDefault="0020727E" w:rsidP="001C6516">
            <w:pPr>
              <w:jc w:val="both"/>
              <w:rPr>
                <w:b/>
              </w:rPr>
            </w:pPr>
            <w:r>
              <w:rPr>
                <w:b/>
              </w:rPr>
              <w:t>týdnů</w:t>
            </w:r>
          </w:p>
        </w:tc>
        <w:tc>
          <w:tcPr>
            <w:tcW w:w="1800" w:type="dxa"/>
          </w:tcPr>
          <w:p w14:paraId="6E77C27E" w14:textId="225E675E" w:rsidR="0020727E" w:rsidRDefault="00223B45" w:rsidP="00064170">
            <w:pPr>
              <w:jc w:val="right"/>
            </w:pPr>
            <w:r>
              <w:t>240</w:t>
            </w:r>
          </w:p>
        </w:tc>
        <w:tc>
          <w:tcPr>
            <w:tcW w:w="900" w:type="dxa"/>
            <w:shd w:val="clear" w:color="auto" w:fill="F7CAAC"/>
          </w:tcPr>
          <w:p w14:paraId="036D49D9" w14:textId="77777777" w:rsidR="0020727E" w:rsidRDefault="0020727E" w:rsidP="001C6516">
            <w:pPr>
              <w:jc w:val="both"/>
              <w:rPr>
                <w:b/>
              </w:rPr>
            </w:pPr>
            <w:r>
              <w:rPr>
                <w:b/>
              </w:rPr>
              <w:t>hodin</w:t>
            </w:r>
          </w:p>
        </w:tc>
        <w:tc>
          <w:tcPr>
            <w:tcW w:w="1930" w:type="dxa"/>
          </w:tcPr>
          <w:p w14:paraId="12B6B6DE" w14:textId="77777777" w:rsidR="0020727E" w:rsidRDefault="0020727E" w:rsidP="001C6516">
            <w:pPr>
              <w:jc w:val="both"/>
            </w:pPr>
          </w:p>
        </w:tc>
      </w:tr>
      <w:tr w:rsidR="0020727E" w14:paraId="6D074B75" w14:textId="77777777" w:rsidTr="000C66D8">
        <w:tc>
          <w:tcPr>
            <w:tcW w:w="7850" w:type="dxa"/>
            <w:gridSpan w:val="5"/>
            <w:shd w:val="clear" w:color="auto" w:fill="F7CAAC"/>
          </w:tcPr>
          <w:p w14:paraId="2E5BF04E" w14:textId="77777777" w:rsidR="0020727E" w:rsidRDefault="0020727E" w:rsidP="001C6516">
            <w:pPr>
              <w:jc w:val="both"/>
              <w:rPr>
                <w:b/>
              </w:rPr>
            </w:pPr>
            <w:r>
              <w:rPr>
                <w:b/>
              </w:rPr>
              <w:t>Přehled pracovišť, na kterých má být praxe uskutečňována</w:t>
            </w:r>
          </w:p>
        </w:tc>
        <w:tc>
          <w:tcPr>
            <w:tcW w:w="1930" w:type="dxa"/>
            <w:shd w:val="clear" w:color="auto" w:fill="F7CAAC"/>
          </w:tcPr>
          <w:p w14:paraId="181EB4B5" w14:textId="77777777" w:rsidR="0020727E" w:rsidRDefault="0020727E" w:rsidP="001C6516">
            <w:pPr>
              <w:jc w:val="both"/>
              <w:rPr>
                <w:b/>
              </w:rPr>
            </w:pPr>
            <w:r>
              <w:rPr>
                <w:b/>
              </w:rPr>
              <w:t>Smluvně zajištěno</w:t>
            </w:r>
          </w:p>
        </w:tc>
      </w:tr>
      <w:tr w:rsidR="00B96CC2" w14:paraId="5E94FE7F" w14:textId="77777777" w:rsidTr="000C66D8">
        <w:tc>
          <w:tcPr>
            <w:tcW w:w="7850" w:type="dxa"/>
            <w:gridSpan w:val="5"/>
          </w:tcPr>
          <w:p w14:paraId="4BE6C130" w14:textId="630F8947" w:rsidR="00B96CC2" w:rsidRPr="00B96CC2" w:rsidRDefault="00B96CC2" w:rsidP="00D21D6C">
            <w:pPr>
              <w:pStyle w:val="Normlnweb"/>
              <w:rPr>
                <w:sz w:val="20"/>
              </w:rPr>
            </w:pPr>
            <w:r w:rsidRPr="00B96CC2">
              <w:rPr>
                <w:sz w:val="20"/>
              </w:rPr>
              <w:t>Automotive Lighting</w:t>
            </w:r>
            <w:r w:rsidR="00D21D6C">
              <w:rPr>
                <w:sz w:val="20"/>
              </w:rPr>
              <w:t>,</w:t>
            </w:r>
            <w:r w:rsidRPr="00B96CC2">
              <w:rPr>
                <w:sz w:val="20"/>
              </w:rPr>
              <w:t xml:space="preserve"> s.r.o. </w:t>
            </w:r>
          </w:p>
        </w:tc>
        <w:tc>
          <w:tcPr>
            <w:tcW w:w="1930" w:type="dxa"/>
          </w:tcPr>
          <w:p w14:paraId="6E8E27AD" w14:textId="600F7290" w:rsidR="00B96CC2" w:rsidRPr="00B96CC2" w:rsidRDefault="00B96CC2" w:rsidP="00B96CC2">
            <w:pPr>
              <w:jc w:val="both"/>
            </w:pPr>
            <w:r w:rsidRPr="00B96CC2">
              <w:t>ano</w:t>
            </w:r>
          </w:p>
        </w:tc>
      </w:tr>
      <w:tr w:rsidR="00B96CC2" w14:paraId="107DDA7F" w14:textId="77777777" w:rsidTr="000C66D8">
        <w:tc>
          <w:tcPr>
            <w:tcW w:w="7850" w:type="dxa"/>
            <w:gridSpan w:val="5"/>
          </w:tcPr>
          <w:p w14:paraId="14F448A6" w14:textId="73DA05D9" w:rsidR="00B96CC2" w:rsidRPr="00B96CC2" w:rsidRDefault="00B96CC2" w:rsidP="00B96CC2">
            <w:pPr>
              <w:pStyle w:val="Normlnweb"/>
              <w:rPr>
                <w:sz w:val="20"/>
              </w:rPr>
            </w:pPr>
            <w:r w:rsidRPr="00B96CC2">
              <w:rPr>
                <w:sz w:val="20"/>
                <w:szCs w:val="20"/>
              </w:rPr>
              <w:t>Strojírny Olšovec s.r.o.</w:t>
            </w:r>
          </w:p>
        </w:tc>
        <w:tc>
          <w:tcPr>
            <w:tcW w:w="1930" w:type="dxa"/>
          </w:tcPr>
          <w:p w14:paraId="7A93BB1A" w14:textId="5F493639" w:rsidR="00B96CC2" w:rsidRPr="00B96CC2" w:rsidRDefault="00B96CC2" w:rsidP="00B96CC2">
            <w:pPr>
              <w:jc w:val="both"/>
            </w:pPr>
            <w:r w:rsidRPr="00B96CC2">
              <w:t>ano</w:t>
            </w:r>
          </w:p>
        </w:tc>
      </w:tr>
      <w:tr w:rsidR="00B96CC2" w14:paraId="731CEC8C" w14:textId="77777777" w:rsidTr="000C66D8">
        <w:tc>
          <w:tcPr>
            <w:tcW w:w="7850" w:type="dxa"/>
            <w:gridSpan w:val="5"/>
          </w:tcPr>
          <w:p w14:paraId="4733EBF7" w14:textId="3DA56D6D" w:rsidR="00B96CC2" w:rsidRPr="00B96CC2" w:rsidRDefault="00D21D6C" w:rsidP="00B96CC2">
            <w:pPr>
              <w:pStyle w:val="Normlnweb"/>
              <w:rPr>
                <w:sz w:val="20"/>
              </w:rPr>
            </w:pPr>
            <w:r>
              <w:rPr>
                <w:sz w:val="20"/>
              </w:rPr>
              <w:t>IPA Slovakia, s.r.o.</w:t>
            </w:r>
          </w:p>
        </w:tc>
        <w:tc>
          <w:tcPr>
            <w:tcW w:w="1930" w:type="dxa"/>
          </w:tcPr>
          <w:p w14:paraId="2DF0348E" w14:textId="1083AFBB" w:rsidR="00B96CC2" w:rsidRPr="00B96CC2" w:rsidRDefault="00B96CC2" w:rsidP="00B96CC2">
            <w:pPr>
              <w:jc w:val="both"/>
            </w:pPr>
            <w:r w:rsidRPr="00B96CC2">
              <w:t>ano</w:t>
            </w:r>
          </w:p>
        </w:tc>
      </w:tr>
      <w:tr w:rsidR="00B96CC2" w14:paraId="0FE03B28" w14:textId="77777777" w:rsidTr="000C66D8">
        <w:tc>
          <w:tcPr>
            <w:tcW w:w="7850" w:type="dxa"/>
            <w:gridSpan w:val="5"/>
          </w:tcPr>
          <w:p w14:paraId="37ABA335" w14:textId="5B59D925" w:rsidR="00B96CC2" w:rsidRPr="00B96CC2" w:rsidRDefault="00B96CC2" w:rsidP="00D21D6C">
            <w:pPr>
              <w:pStyle w:val="Normlnweb"/>
              <w:rPr>
                <w:sz w:val="20"/>
              </w:rPr>
            </w:pPr>
            <w:r w:rsidRPr="00B96CC2">
              <w:rPr>
                <w:sz w:val="20"/>
              </w:rPr>
              <w:t>KAIZEN Institute</w:t>
            </w:r>
            <w:r w:rsidR="00D21D6C">
              <w:rPr>
                <w:sz w:val="20"/>
              </w:rPr>
              <w:t>, s.r.o.</w:t>
            </w:r>
          </w:p>
        </w:tc>
        <w:tc>
          <w:tcPr>
            <w:tcW w:w="1930" w:type="dxa"/>
          </w:tcPr>
          <w:p w14:paraId="4EA0F4E8" w14:textId="36B7B8C0" w:rsidR="00B96CC2" w:rsidRPr="00B96CC2" w:rsidRDefault="00B96CC2" w:rsidP="00B96CC2">
            <w:pPr>
              <w:jc w:val="both"/>
            </w:pPr>
            <w:r w:rsidRPr="00B96CC2">
              <w:t>ano</w:t>
            </w:r>
          </w:p>
        </w:tc>
      </w:tr>
      <w:tr w:rsidR="00B96CC2" w14:paraId="1A0A9B5A" w14:textId="77777777" w:rsidTr="000C66D8">
        <w:tc>
          <w:tcPr>
            <w:tcW w:w="7850" w:type="dxa"/>
            <w:gridSpan w:val="5"/>
          </w:tcPr>
          <w:p w14:paraId="284A1CF6" w14:textId="542ED440" w:rsidR="00B96CC2" w:rsidRPr="00B96CC2" w:rsidRDefault="00D21D6C" w:rsidP="00D21D6C">
            <w:pPr>
              <w:pStyle w:val="Normlnweb"/>
              <w:rPr>
                <w:sz w:val="20"/>
              </w:rPr>
            </w:pPr>
            <w:r w:rsidRPr="00B96CC2">
              <w:rPr>
                <w:sz w:val="20"/>
              </w:rPr>
              <w:t>MANN</w:t>
            </w:r>
            <w:r>
              <w:rPr>
                <w:sz w:val="20"/>
              </w:rPr>
              <w:t xml:space="preserve"> </w:t>
            </w:r>
            <w:r w:rsidRPr="00B96CC2">
              <w:rPr>
                <w:sz w:val="20"/>
              </w:rPr>
              <w:t>+</w:t>
            </w:r>
            <w:r>
              <w:rPr>
                <w:sz w:val="20"/>
              </w:rPr>
              <w:t xml:space="preserve"> </w:t>
            </w:r>
            <w:r w:rsidRPr="00B96CC2">
              <w:rPr>
                <w:sz w:val="20"/>
              </w:rPr>
              <w:t xml:space="preserve">HUMMEL </w:t>
            </w:r>
            <w:r w:rsidR="00B96CC2" w:rsidRPr="00B96CC2">
              <w:rPr>
                <w:sz w:val="20"/>
              </w:rPr>
              <w:t>Innerraumfilter</w:t>
            </w:r>
            <w:r>
              <w:rPr>
                <w:sz w:val="20"/>
              </w:rPr>
              <w:t xml:space="preserve"> (CZ) s.r.o.</w:t>
            </w:r>
          </w:p>
        </w:tc>
        <w:tc>
          <w:tcPr>
            <w:tcW w:w="1930" w:type="dxa"/>
          </w:tcPr>
          <w:p w14:paraId="3E45E262" w14:textId="439C7D54" w:rsidR="00B96CC2" w:rsidRPr="00B96CC2" w:rsidRDefault="00B96CC2" w:rsidP="00B96CC2">
            <w:pPr>
              <w:jc w:val="both"/>
            </w:pPr>
            <w:r w:rsidRPr="00B96CC2">
              <w:t>ano</w:t>
            </w:r>
          </w:p>
        </w:tc>
      </w:tr>
      <w:tr w:rsidR="00B96CC2" w14:paraId="4603DEE9" w14:textId="77777777" w:rsidTr="000C66D8">
        <w:tc>
          <w:tcPr>
            <w:tcW w:w="7850" w:type="dxa"/>
            <w:gridSpan w:val="5"/>
          </w:tcPr>
          <w:p w14:paraId="23F685B1" w14:textId="131A2D18" w:rsidR="00B96CC2" w:rsidRPr="00B96CC2" w:rsidRDefault="00B96CC2" w:rsidP="00D21D6C">
            <w:pPr>
              <w:pStyle w:val="Normlnweb"/>
              <w:rPr>
                <w:sz w:val="20"/>
              </w:rPr>
            </w:pPr>
            <w:r w:rsidRPr="00B96CC2">
              <w:rPr>
                <w:sz w:val="20"/>
              </w:rPr>
              <w:t xml:space="preserve">Meopta </w:t>
            </w:r>
            <w:r w:rsidR="00D21D6C">
              <w:rPr>
                <w:sz w:val="20"/>
              </w:rPr>
              <w:t>– o</w:t>
            </w:r>
            <w:r w:rsidRPr="00B96CC2">
              <w:rPr>
                <w:sz w:val="20"/>
              </w:rPr>
              <w:t>ptika</w:t>
            </w:r>
            <w:r w:rsidR="00D21D6C">
              <w:rPr>
                <w:sz w:val="20"/>
              </w:rPr>
              <w:t>, s.r.o.</w:t>
            </w:r>
          </w:p>
        </w:tc>
        <w:tc>
          <w:tcPr>
            <w:tcW w:w="1930" w:type="dxa"/>
          </w:tcPr>
          <w:p w14:paraId="4373A168" w14:textId="36B4F7A2" w:rsidR="00B96CC2" w:rsidRPr="00B96CC2" w:rsidRDefault="00B96CC2" w:rsidP="00B96CC2">
            <w:pPr>
              <w:jc w:val="both"/>
            </w:pPr>
            <w:r w:rsidRPr="00B96CC2">
              <w:t>ano</w:t>
            </w:r>
          </w:p>
        </w:tc>
      </w:tr>
      <w:tr w:rsidR="00B96CC2" w14:paraId="649CBD99" w14:textId="77777777" w:rsidTr="000C66D8">
        <w:tc>
          <w:tcPr>
            <w:tcW w:w="7850" w:type="dxa"/>
            <w:gridSpan w:val="5"/>
          </w:tcPr>
          <w:p w14:paraId="1D8B591A" w14:textId="464C2A51" w:rsidR="00B96CC2" w:rsidRPr="00B96CC2" w:rsidRDefault="00D21D6C" w:rsidP="00B96CC2">
            <w:pPr>
              <w:pStyle w:val="Normlnweb"/>
              <w:rPr>
                <w:sz w:val="20"/>
              </w:rPr>
            </w:pPr>
            <w:r>
              <w:rPr>
                <w:sz w:val="20"/>
              </w:rPr>
              <w:t>OBZOR, výrobní družstvo</w:t>
            </w:r>
            <w:r w:rsidR="00B96CC2" w:rsidRPr="00B96CC2">
              <w:rPr>
                <w:sz w:val="20"/>
              </w:rPr>
              <w:t xml:space="preserve"> Zlín</w:t>
            </w:r>
          </w:p>
        </w:tc>
        <w:tc>
          <w:tcPr>
            <w:tcW w:w="1930" w:type="dxa"/>
          </w:tcPr>
          <w:p w14:paraId="05E606BA" w14:textId="26D649F3" w:rsidR="00B96CC2" w:rsidRPr="00B96CC2" w:rsidRDefault="00B96CC2" w:rsidP="00B96CC2">
            <w:pPr>
              <w:jc w:val="both"/>
            </w:pPr>
            <w:r w:rsidRPr="00B96CC2">
              <w:t>ano</w:t>
            </w:r>
          </w:p>
        </w:tc>
      </w:tr>
      <w:tr w:rsidR="00B96CC2" w14:paraId="593BF795" w14:textId="77777777" w:rsidTr="000C66D8">
        <w:tc>
          <w:tcPr>
            <w:tcW w:w="7850" w:type="dxa"/>
            <w:gridSpan w:val="5"/>
          </w:tcPr>
          <w:p w14:paraId="6C2280FA" w14:textId="1A7BE423" w:rsidR="00B96CC2" w:rsidRPr="00B96CC2" w:rsidRDefault="00B96CC2" w:rsidP="00D21D6C">
            <w:pPr>
              <w:pStyle w:val="Normlnweb"/>
              <w:rPr>
                <w:sz w:val="20"/>
              </w:rPr>
            </w:pPr>
            <w:r w:rsidRPr="00B96CC2">
              <w:rPr>
                <w:sz w:val="20"/>
              </w:rPr>
              <w:t xml:space="preserve">Siempelkamp </w:t>
            </w:r>
            <w:r w:rsidR="00D21D6C">
              <w:rPr>
                <w:sz w:val="20"/>
              </w:rPr>
              <w:t>CZ s.r.o.</w:t>
            </w:r>
          </w:p>
        </w:tc>
        <w:tc>
          <w:tcPr>
            <w:tcW w:w="1930" w:type="dxa"/>
          </w:tcPr>
          <w:p w14:paraId="02BAF454" w14:textId="570D38B0" w:rsidR="00B96CC2" w:rsidRPr="00B96CC2" w:rsidRDefault="00B96CC2" w:rsidP="00B96CC2">
            <w:pPr>
              <w:jc w:val="both"/>
            </w:pPr>
            <w:r w:rsidRPr="00B96CC2">
              <w:t>ano</w:t>
            </w:r>
          </w:p>
        </w:tc>
      </w:tr>
      <w:tr w:rsidR="00B96CC2" w14:paraId="203BE3D0" w14:textId="77777777" w:rsidTr="000C66D8">
        <w:tc>
          <w:tcPr>
            <w:tcW w:w="7850" w:type="dxa"/>
            <w:gridSpan w:val="5"/>
          </w:tcPr>
          <w:p w14:paraId="6C95EA64" w14:textId="0E1B92A7" w:rsidR="00B96CC2" w:rsidRPr="00B96CC2" w:rsidRDefault="00D21D6C" w:rsidP="00B96CC2">
            <w:pPr>
              <w:pStyle w:val="Normlnweb"/>
              <w:rPr>
                <w:sz w:val="20"/>
              </w:rPr>
            </w:pPr>
            <w:r>
              <w:rPr>
                <w:sz w:val="20"/>
              </w:rPr>
              <w:t>SUEZ Využití zdrojů a.s.</w:t>
            </w:r>
          </w:p>
        </w:tc>
        <w:tc>
          <w:tcPr>
            <w:tcW w:w="1930" w:type="dxa"/>
          </w:tcPr>
          <w:p w14:paraId="4E4DF850" w14:textId="5A0CC465" w:rsidR="00B96CC2" w:rsidRPr="00B96CC2" w:rsidRDefault="00B96CC2" w:rsidP="00B96CC2">
            <w:pPr>
              <w:jc w:val="both"/>
            </w:pPr>
            <w:r w:rsidRPr="00B96CC2">
              <w:t>ano</w:t>
            </w:r>
          </w:p>
        </w:tc>
      </w:tr>
      <w:tr w:rsidR="00B96CC2" w14:paraId="1E44001B" w14:textId="77777777" w:rsidTr="000C66D8">
        <w:tc>
          <w:tcPr>
            <w:tcW w:w="7850" w:type="dxa"/>
            <w:gridSpan w:val="5"/>
          </w:tcPr>
          <w:p w14:paraId="349F78BB" w14:textId="54EEB2ED" w:rsidR="00B96CC2" w:rsidRPr="00B96CC2" w:rsidRDefault="00B96CC2" w:rsidP="00D21D6C">
            <w:pPr>
              <w:pStyle w:val="Normlnweb"/>
              <w:rPr>
                <w:sz w:val="20"/>
              </w:rPr>
            </w:pPr>
            <w:r w:rsidRPr="00B96CC2">
              <w:rPr>
                <w:sz w:val="20"/>
              </w:rPr>
              <w:t>ŠKODA A</w:t>
            </w:r>
            <w:r w:rsidR="00D21D6C">
              <w:rPr>
                <w:sz w:val="20"/>
              </w:rPr>
              <w:t>UTO a.s.</w:t>
            </w:r>
          </w:p>
        </w:tc>
        <w:tc>
          <w:tcPr>
            <w:tcW w:w="1930" w:type="dxa"/>
          </w:tcPr>
          <w:p w14:paraId="64E7736D" w14:textId="3F6FE3BB" w:rsidR="00B96CC2" w:rsidRPr="00B96CC2" w:rsidRDefault="00B96CC2" w:rsidP="00B96CC2">
            <w:pPr>
              <w:jc w:val="both"/>
            </w:pPr>
            <w:r w:rsidRPr="00B96CC2">
              <w:t>ano</w:t>
            </w:r>
          </w:p>
        </w:tc>
      </w:tr>
      <w:tr w:rsidR="00B96CC2" w14:paraId="0DCCF5F3" w14:textId="77777777" w:rsidTr="000C66D8">
        <w:tc>
          <w:tcPr>
            <w:tcW w:w="7850" w:type="dxa"/>
            <w:gridSpan w:val="5"/>
          </w:tcPr>
          <w:p w14:paraId="31C4C7AD" w14:textId="1AF9EB5B" w:rsidR="00B96CC2" w:rsidRPr="00B96CC2" w:rsidRDefault="00D21D6C" w:rsidP="00B96CC2">
            <w:pPr>
              <w:pStyle w:val="Normlnweb"/>
              <w:rPr>
                <w:sz w:val="20"/>
              </w:rPr>
            </w:pPr>
            <w:r>
              <w:rPr>
                <w:sz w:val="20"/>
              </w:rPr>
              <w:t>Ing. Luděk Šofr, Ph.D.</w:t>
            </w:r>
          </w:p>
        </w:tc>
        <w:tc>
          <w:tcPr>
            <w:tcW w:w="1930" w:type="dxa"/>
          </w:tcPr>
          <w:p w14:paraId="652D16B4" w14:textId="38385D7D" w:rsidR="00B96CC2" w:rsidRPr="00B96CC2" w:rsidRDefault="00B96CC2" w:rsidP="00B96CC2">
            <w:pPr>
              <w:jc w:val="both"/>
            </w:pPr>
            <w:r w:rsidRPr="00B96CC2">
              <w:t>ano</w:t>
            </w:r>
          </w:p>
        </w:tc>
      </w:tr>
      <w:tr w:rsidR="00B96CC2" w14:paraId="2655ED1C" w14:textId="77777777" w:rsidTr="000C66D8">
        <w:tc>
          <w:tcPr>
            <w:tcW w:w="7850" w:type="dxa"/>
            <w:gridSpan w:val="5"/>
          </w:tcPr>
          <w:p w14:paraId="0B0416BD" w14:textId="460B37CA" w:rsidR="00B96CC2" w:rsidRPr="00B96CC2" w:rsidRDefault="00B96CC2" w:rsidP="00B96CC2">
            <w:pPr>
              <w:pStyle w:val="Normlnweb"/>
              <w:rPr>
                <w:sz w:val="20"/>
              </w:rPr>
            </w:pPr>
            <w:r w:rsidRPr="00B96CC2">
              <w:rPr>
                <w:sz w:val="20"/>
                <w:szCs w:val="20"/>
              </w:rPr>
              <w:t>ITT Holdings Czech Republic s.r.o.</w:t>
            </w:r>
          </w:p>
        </w:tc>
        <w:tc>
          <w:tcPr>
            <w:tcW w:w="1930" w:type="dxa"/>
          </w:tcPr>
          <w:p w14:paraId="36E911A0" w14:textId="376817AD" w:rsidR="00B96CC2" w:rsidRPr="00B96CC2" w:rsidRDefault="00B96CC2" w:rsidP="00B96CC2">
            <w:pPr>
              <w:jc w:val="both"/>
            </w:pPr>
            <w:r w:rsidRPr="00B96CC2">
              <w:t>ano</w:t>
            </w:r>
          </w:p>
        </w:tc>
      </w:tr>
      <w:tr w:rsidR="00B96CC2" w14:paraId="36D9E783" w14:textId="77777777" w:rsidTr="000C66D8">
        <w:tc>
          <w:tcPr>
            <w:tcW w:w="7850" w:type="dxa"/>
            <w:gridSpan w:val="5"/>
          </w:tcPr>
          <w:p w14:paraId="6CCF8890" w14:textId="536F9BCF" w:rsidR="00B96CC2" w:rsidRPr="00B96CC2" w:rsidRDefault="00B96CC2" w:rsidP="00D21D6C">
            <w:pPr>
              <w:pStyle w:val="Normlnweb"/>
              <w:rPr>
                <w:sz w:val="20"/>
              </w:rPr>
            </w:pPr>
            <w:r w:rsidRPr="00B96CC2">
              <w:rPr>
                <w:sz w:val="20"/>
                <w:szCs w:val="20"/>
              </w:rPr>
              <w:t>Slovácké strojírny</w:t>
            </w:r>
            <w:r w:rsidR="00D21D6C">
              <w:rPr>
                <w:sz w:val="20"/>
                <w:szCs w:val="20"/>
              </w:rPr>
              <w:t>, akciová společnost</w:t>
            </w:r>
          </w:p>
        </w:tc>
        <w:tc>
          <w:tcPr>
            <w:tcW w:w="1930" w:type="dxa"/>
          </w:tcPr>
          <w:p w14:paraId="70B6FB77" w14:textId="5D27628F" w:rsidR="00B96CC2" w:rsidRPr="00B96CC2" w:rsidRDefault="00B96CC2" w:rsidP="00B96CC2">
            <w:pPr>
              <w:jc w:val="both"/>
            </w:pPr>
            <w:r w:rsidRPr="00B96CC2">
              <w:t>ano</w:t>
            </w:r>
          </w:p>
        </w:tc>
      </w:tr>
      <w:tr w:rsidR="00B96CC2" w14:paraId="0C988565" w14:textId="77777777" w:rsidTr="000C66D8">
        <w:tc>
          <w:tcPr>
            <w:tcW w:w="7850" w:type="dxa"/>
            <w:gridSpan w:val="5"/>
          </w:tcPr>
          <w:p w14:paraId="609359FD" w14:textId="651DD525" w:rsidR="00B96CC2" w:rsidRPr="00B96CC2" w:rsidRDefault="00B96CC2" w:rsidP="00B96CC2">
            <w:pPr>
              <w:pStyle w:val="Normlnweb"/>
              <w:rPr>
                <w:sz w:val="20"/>
              </w:rPr>
            </w:pPr>
            <w:r w:rsidRPr="00B96CC2">
              <w:rPr>
                <w:sz w:val="20"/>
                <w:szCs w:val="20"/>
              </w:rPr>
              <w:t>Pars Komponenty s.r.o.</w:t>
            </w:r>
          </w:p>
        </w:tc>
        <w:tc>
          <w:tcPr>
            <w:tcW w:w="1930" w:type="dxa"/>
          </w:tcPr>
          <w:p w14:paraId="0FF0311B" w14:textId="4486D258" w:rsidR="00B96CC2" w:rsidRPr="00B96CC2" w:rsidRDefault="00B96CC2" w:rsidP="00B96CC2">
            <w:pPr>
              <w:jc w:val="both"/>
            </w:pPr>
            <w:r w:rsidRPr="00B96CC2">
              <w:t>ano</w:t>
            </w:r>
          </w:p>
        </w:tc>
      </w:tr>
      <w:tr w:rsidR="00B96CC2" w14:paraId="3F7F80C2" w14:textId="77777777" w:rsidTr="000C66D8">
        <w:tc>
          <w:tcPr>
            <w:tcW w:w="7850" w:type="dxa"/>
            <w:gridSpan w:val="5"/>
          </w:tcPr>
          <w:p w14:paraId="724F6A3F" w14:textId="5609FBCD" w:rsidR="00B96CC2" w:rsidRPr="00B96CC2" w:rsidRDefault="00B96CC2" w:rsidP="00B96CC2">
            <w:pPr>
              <w:pStyle w:val="Normlnweb"/>
              <w:rPr>
                <w:sz w:val="20"/>
              </w:rPr>
            </w:pPr>
            <w:r w:rsidRPr="00B96CC2">
              <w:rPr>
                <w:sz w:val="20"/>
                <w:szCs w:val="20"/>
              </w:rPr>
              <w:t>KOVONAX spol. s r.o.</w:t>
            </w:r>
          </w:p>
        </w:tc>
        <w:tc>
          <w:tcPr>
            <w:tcW w:w="1930" w:type="dxa"/>
          </w:tcPr>
          <w:p w14:paraId="6BABF915" w14:textId="580DCBA7" w:rsidR="00B96CC2" w:rsidRPr="00B96CC2" w:rsidRDefault="00B96CC2" w:rsidP="00B96CC2">
            <w:pPr>
              <w:jc w:val="both"/>
            </w:pPr>
            <w:r w:rsidRPr="00B96CC2">
              <w:t>ano</w:t>
            </w:r>
          </w:p>
        </w:tc>
      </w:tr>
      <w:tr w:rsidR="00B96CC2" w14:paraId="1F7F2E60" w14:textId="77777777" w:rsidTr="000C66D8">
        <w:tc>
          <w:tcPr>
            <w:tcW w:w="7850" w:type="dxa"/>
            <w:gridSpan w:val="5"/>
          </w:tcPr>
          <w:p w14:paraId="52422A17" w14:textId="6070F1E5" w:rsidR="00B96CC2" w:rsidRPr="00B96CC2" w:rsidRDefault="00B96CC2" w:rsidP="00B96CC2">
            <w:pPr>
              <w:pStyle w:val="Normlnweb"/>
              <w:rPr>
                <w:sz w:val="20"/>
              </w:rPr>
            </w:pPr>
            <w:r w:rsidRPr="00B96CC2">
              <w:rPr>
                <w:sz w:val="20"/>
                <w:szCs w:val="20"/>
              </w:rPr>
              <w:t>AWD Česká republika s.r.o.</w:t>
            </w:r>
          </w:p>
        </w:tc>
        <w:tc>
          <w:tcPr>
            <w:tcW w:w="1930" w:type="dxa"/>
          </w:tcPr>
          <w:p w14:paraId="4F558940" w14:textId="67FCBA93" w:rsidR="00B96CC2" w:rsidRPr="00B96CC2" w:rsidRDefault="00B96CC2" w:rsidP="00B96CC2">
            <w:pPr>
              <w:jc w:val="both"/>
            </w:pPr>
            <w:r w:rsidRPr="00B96CC2">
              <w:t>ano</w:t>
            </w:r>
          </w:p>
        </w:tc>
      </w:tr>
      <w:tr w:rsidR="00B96CC2" w14:paraId="2B2BFD51" w14:textId="77777777" w:rsidTr="000C66D8">
        <w:tc>
          <w:tcPr>
            <w:tcW w:w="7850" w:type="dxa"/>
            <w:gridSpan w:val="5"/>
          </w:tcPr>
          <w:p w14:paraId="6D22CF58" w14:textId="71609AB7" w:rsidR="00B96CC2" w:rsidRPr="00B96CC2" w:rsidRDefault="00B96CC2" w:rsidP="00B96CC2">
            <w:pPr>
              <w:pStyle w:val="Normlnweb"/>
              <w:rPr>
                <w:sz w:val="20"/>
              </w:rPr>
            </w:pPr>
            <w:r w:rsidRPr="00B96CC2">
              <w:rPr>
                <w:sz w:val="20"/>
              </w:rPr>
              <w:t>Fatra</w:t>
            </w:r>
            <w:r w:rsidR="00D21D6C">
              <w:rPr>
                <w:sz w:val="20"/>
              </w:rPr>
              <w:t>,</w:t>
            </w:r>
            <w:r w:rsidRPr="00B96CC2">
              <w:rPr>
                <w:sz w:val="20"/>
              </w:rPr>
              <w:t xml:space="preserve"> a.s.</w:t>
            </w:r>
          </w:p>
        </w:tc>
        <w:tc>
          <w:tcPr>
            <w:tcW w:w="1930" w:type="dxa"/>
          </w:tcPr>
          <w:p w14:paraId="6B796531" w14:textId="4C9DBAA6" w:rsidR="00B96CC2" w:rsidRPr="00B96CC2" w:rsidRDefault="00B96CC2" w:rsidP="00B96CC2">
            <w:pPr>
              <w:jc w:val="both"/>
            </w:pPr>
            <w:r w:rsidRPr="00B96CC2">
              <w:t>ano</w:t>
            </w:r>
          </w:p>
        </w:tc>
      </w:tr>
      <w:tr w:rsidR="00B96CC2" w14:paraId="09D55161" w14:textId="77777777" w:rsidTr="000C66D8">
        <w:tc>
          <w:tcPr>
            <w:tcW w:w="7850" w:type="dxa"/>
            <w:gridSpan w:val="5"/>
          </w:tcPr>
          <w:p w14:paraId="4A4A247B" w14:textId="5A3C55BA" w:rsidR="00B96CC2" w:rsidRPr="00B96CC2" w:rsidRDefault="00B96CC2" w:rsidP="00B96CC2">
            <w:pPr>
              <w:spacing w:after="100" w:afterAutospacing="1"/>
            </w:pPr>
            <w:r w:rsidRPr="00B96CC2">
              <w:t>greiner packaging</w:t>
            </w:r>
            <w:r w:rsidR="00D21D6C">
              <w:t xml:space="preserve"> slušovice s.r.o.</w:t>
            </w:r>
          </w:p>
        </w:tc>
        <w:tc>
          <w:tcPr>
            <w:tcW w:w="1930" w:type="dxa"/>
          </w:tcPr>
          <w:p w14:paraId="19666FA2" w14:textId="699B6281" w:rsidR="00B96CC2" w:rsidRPr="00B96CC2" w:rsidRDefault="00B96CC2" w:rsidP="00B96CC2">
            <w:pPr>
              <w:jc w:val="both"/>
            </w:pPr>
            <w:r w:rsidRPr="00B96CC2">
              <w:t>ano</w:t>
            </w:r>
          </w:p>
        </w:tc>
      </w:tr>
      <w:tr w:rsidR="00B96CC2" w14:paraId="6845E4CD" w14:textId="77777777" w:rsidTr="000C66D8">
        <w:tc>
          <w:tcPr>
            <w:tcW w:w="7850" w:type="dxa"/>
            <w:gridSpan w:val="5"/>
          </w:tcPr>
          <w:p w14:paraId="0531F273" w14:textId="2D7F46AD" w:rsidR="00B96CC2" w:rsidRPr="00B96CC2" w:rsidRDefault="00EA7418" w:rsidP="00E53B46">
            <w:pPr>
              <w:spacing w:after="100" w:afterAutospacing="1"/>
            </w:pPr>
            <w:r w:rsidRPr="00B96CC2">
              <w:t xml:space="preserve">Continental </w:t>
            </w:r>
            <w:r w:rsidR="00B96CC2" w:rsidRPr="00B96CC2">
              <w:t xml:space="preserve">Barum </w:t>
            </w:r>
            <w:r w:rsidR="00D21D6C">
              <w:t>s.r.o.</w:t>
            </w:r>
          </w:p>
        </w:tc>
        <w:tc>
          <w:tcPr>
            <w:tcW w:w="1930" w:type="dxa"/>
          </w:tcPr>
          <w:p w14:paraId="682ED8F4" w14:textId="533F2900" w:rsidR="00B96CC2" w:rsidRPr="00B96CC2" w:rsidRDefault="00B96CC2" w:rsidP="00B96CC2">
            <w:pPr>
              <w:jc w:val="both"/>
            </w:pPr>
            <w:r w:rsidRPr="00B96CC2">
              <w:t>ano</w:t>
            </w:r>
          </w:p>
        </w:tc>
      </w:tr>
      <w:tr w:rsidR="00B96CC2" w14:paraId="31E56844" w14:textId="77777777" w:rsidTr="000C66D8">
        <w:tc>
          <w:tcPr>
            <w:tcW w:w="7850" w:type="dxa"/>
            <w:gridSpan w:val="5"/>
          </w:tcPr>
          <w:p w14:paraId="0CFC1060" w14:textId="1128C305" w:rsidR="00B96CC2" w:rsidRPr="00B96CC2" w:rsidRDefault="00B96CC2" w:rsidP="00D21D6C">
            <w:pPr>
              <w:spacing w:after="100" w:afterAutospacing="1"/>
            </w:pPr>
            <w:r w:rsidRPr="00B96CC2">
              <w:t xml:space="preserve">Brose CZ </w:t>
            </w:r>
            <w:r w:rsidR="00D21D6C">
              <w:t>spol. s r.o.</w:t>
            </w:r>
          </w:p>
        </w:tc>
        <w:tc>
          <w:tcPr>
            <w:tcW w:w="1930" w:type="dxa"/>
          </w:tcPr>
          <w:p w14:paraId="3D0CDF75" w14:textId="4FCC07D7" w:rsidR="00B96CC2" w:rsidRPr="00B96CC2" w:rsidRDefault="00B96CC2" w:rsidP="00B96CC2">
            <w:pPr>
              <w:jc w:val="both"/>
            </w:pPr>
            <w:r w:rsidRPr="00B96CC2">
              <w:t>ano</w:t>
            </w:r>
          </w:p>
        </w:tc>
      </w:tr>
      <w:tr w:rsidR="00B96CC2" w14:paraId="47E6B496" w14:textId="77777777" w:rsidTr="000C66D8">
        <w:tc>
          <w:tcPr>
            <w:tcW w:w="9780" w:type="dxa"/>
            <w:gridSpan w:val="6"/>
            <w:shd w:val="clear" w:color="auto" w:fill="F7CAAC"/>
          </w:tcPr>
          <w:p w14:paraId="51A1D149" w14:textId="660FA392" w:rsidR="00B96CC2" w:rsidRDefault="00B96CC2" w:rsidP="00B96CC2">
            <w:pPr>
              <w:jc w:val="both"/>
            </w:pPr>
          </w:p>
        </w:tc>
      </w:tr>
      <w:tr w:rsidR="00B96CC2" w14:paraId="48D02227" w14:textId="77777777" w:rsidTr="000C66D8">
        <w:trPr>
          <w:trHeight w:val="1452"/>
        </w:trPr>
        <w:tc>
          <w:tcPr>
            <w:tcW w:w="9780" w:type="dxa"/>
            <w:gridSpan w:val="6"/>
          </w:tcPr>
          <w:p w14:paraId="78AABAE0" w14:textId="4F4E8ED0" w:rsidR="00B96CC2" w:rsidRDefault="00B96CC2" w:rsidP="002C0664">
            <w:pPr>
              <w:jc w:val="both"/>
            </w:pPr>
          </w:p>
        </w:tc>
      </w:tr>
    </w:tbl>
    <w:p w14:paraId="73BB18E4" w14:textId="77777777" w:rsidR="00174EC9" w:rsidRDefault="00174EC9" w:rsidP="00694BA8">
      <w:pPr>
        <w:spacing w:after="160" w:line="259" w:lineRule="auto"/>
      </w:pPr>
    </w:p>
    <w:p w14:paraId="6BB6E427" w14:textId="77777777" w:rsidR="00642FC4" w:rsidRDefault="00642FC4">
      <w:r>
        <w:br w:type="page"/>
      </w:r>
    </w:p>
    <w:p w14:paraId="625B99C9" w14:textId="77777777" w:rsidR="00642FC4" w:rsidRDefault="00642FC4" w:rsidP="00642FC4">
      <w:pPr>
        <w:spacing w:before="120" w:after="120"/>
        <w:jc w:val="center"/>
        <w:rPr>
          <w:rFonts w:ascii="Calibri" w:hAnsi="Calibri" w:cs="Calibri"/>
          <w:i/>
        </w:rPr>
      </w:pPr>
    </w:p>
    <w:p w14:paraId="6F27AA54" w14:textId="77777777" w:rsidR="00642FC4" w:rsidRDefault="00642FC4" w:rsidP="00642FC4">
      <w:pPr>
        <w:spacing w:before="240" w:after="120"/>
        <w:jc w:val="center"/>
        <w:rPr>
          <w:b/>
          <w:sz w:val="40"/>
        </w:rPr>
      </w:pPr>
    </w:p>
    <w:p w14:paraId="5FBE5173" w14:textId="77777777" w:rsidR="00642FC4" w:rsidRDefault="00642FC4" w:rsidP="00642FC4">
      <w:pPr>
        <w:spacing w:before="240" w:after="120"/>
        <w:jc w:val="center"/>
        <w:rPr>
          <w:b/>
          <w:sz w:val="40"/>
        </w:rPr>
      </w:pPr>
    </w:p>
    <w:p w14:paraId="23478936" w14:textId="77777777" w:rsidR="00642FC4" w:rsidRDefault="00642FC4" w:rsidP="00642FC4">
      <w:pPr>
        <w:spacing w:before="240" w:after="120"/>
        <w:jc w:val="center"/>
        <w:rPr>
          <w:b/>
          <w:sz w:val="40"/>
        </w:rPr>
      </w:pPr>
    </w:p>
    <w:p w14:paraId="0A67ADB1" w14:textId="77777777" w:rsidR="00642FC4" w:rsidRDefault="00642FC4" w:rsidP="00642FC4">
      <w:pPr>
        <w:spacing w:before="240" w:after="120"/>
        <w:jc w:val="center"/>
        <w:rPr>
          <w:b/>
          <w:sz w:val="40"/>
        </w:rPr>
      </w:pPr>
    </w:p>
    <w:p w14:paraId="467F274F" w14:textId="77777777" w:rsidR="00642FC4" w:rsidRDefault="00642FC4" w:rsidP="00642FC4">
      <w:pPr>
        <w:spacing w:before="240" w:after="120"/>
        <w:jc w:val="center"/>
        <w:rPr>
          <w:b/>
          <w:sz w:val="40"/>
        </w:rPr>
      </w:pPr>
    </w:p>
    <w:p w14:paraId="1713CA88" w14:textId="77777777" w:rsidR="00642FC4" w:rsidRDefault="00642FC4" w:rsidP="00642FC4">
      <w:pPr>
        <w:spacing w:before="240" w:after="120"/>
        <w:jc w:val="center"/>
        <w:rPr>
          <w:b/>
          <w:sz w:val="40"/>
        </w:rPr>
      </w:pPr>
    </w:p>
    <w:p w14:paraId="6D4D8C29" w14:textId="77777777"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Personální struktura studijního programu Průmyslové inženýrství</w:t>
      </w:r>
    </w:p>
    <w:p w14:paraId="5306E90B" w14:textId="77777777" w:rsidR="00642FC4" w:rsidRDefault="00642FC4" w:rsidP="00642FC4">
      <w:pPr>
        <w:spacing w:before="120" w:after="120"/>
        <w:jc w:val="center"/>
        <w:rPr>
          <w:rFonts w:ascii="Calibri" w:hAnsi="Calibri" w:cs="Calibri"/>
          <w:i/>
        </w:rPr>
      </w:pPr>
    </w:p>
    <w:p w14:paraId="4B27376B" w14:textId="77777777" w:rsidR="00642FC4" w:rsidRDefault="00642FC4" w:rsidP="00642FC4">
      <w:pPr>
        <w:spacing w:before="120" w:after="120"/>
        <w:jc w:val="center"/>
        <w:rPr>
          <w:rFonts w:ascii="Calibri" w:hAnsi="Calibri" w:cs="Calibri"/>
          <w:i/>
        </w:rPr>
      </w:pPr>
    </w:p>
    <w:p w14:paraId="3A85D758" w14:textId="77777777" w:rsidR="00642FC4" w:rsidRDefault="00642FC4" w:rsidP="00642FC4">
      <w:pPr>
        <w:spacing w:before="120" w:after="120"/>
        <w:jc w:val="center"/>
        <w:rPr>
          <w:rFonts w:ascii="Calibri" w:hAnsi="Calibri" w:cs="Calibri"/>
          <w:i/>
        </w:rPr>
      </w:pPr>
    </w:p>
    <w:p w14:paraId="3BA30BC8" w14:textId="77777777" w:rsidR="00642FC4" w:rsidRDefault="00642FC4" w:rsidP="00642FC4">
      <w:pPr>
        <w:spacing w:before="120" w:after="120"/>
        <w:jc w:val="center"/>
        <w:rPr>
          <w:rFonts w:ascii="Calibri" w:hAnsi="Calibri" w:cs="Calibri"/>
          <w:i/>
        </w:rPr>
      </w:pPr>
    </w:p>
    <w:p w14:paraId="7907D610" w14:textId="77777777" w:rsidR="00642FC4" w:rsidRDefault="00642FC4" w:rsidP="00642FC4">
      <w:pPr>
        <w:spacing w:before="120" w:after="120"/>
        <w:jc w:val="center"/>
        <w:rPr>
          <w:rFonts w:ascii="Calibri" w:hAnsi="Calibri" w:cs="Calibri"/>
          <w:i/>
        </w:rPr>
      </w:pPr>
    </w:p>
    <w:p w14:paraId="3CAC1EEC" w14:textId="77777777" w:rsidR="00642FC4" w:rsidRDefault="00642FC4" w:rsidP="00642FC4">
      <w:pPr>
        <w:spacing w:before="120" w:after="120"/>
        <w:jc w:val="center"/>
        <w:rPr>
          <w:rFonts w:ascii="Calibri" w:hAnsi="Calibri" w:cs="Calibri"/>
          <w:i/>
        </w:rPr>
      </w:pPr>
    </w:p>
    <w:p w14:paraId="322B07FF" w14:textId="77777777" w:rsidR="00642FC4" w:rsidRDefault="00642FC4" w:rsidP="00642FC4">
      <w:pPr>
        <w:spacing w:before="120" w:after="120"/>
        <w:jc w:val="center"/>
        <w:rPr>
          <w:rFonts w:ascii="Calibri" w:hAnsi="Calibri" w:cs="Calibri"/>
          <w:i/>
        </w:rPr>
      </w:pPr>
    </w:p>
    <w:p w14:paraId="37DE8752" w14:textId="77777777" w:rsidR="00642FC4" w:rsidRDefault="00642FC4" w:rsidP="00642FC4">
      <w:pPr>
        <w:spacing w:before="120" w:after="120"/>
        <w:jc w:val="center"/>
        <w:rPr>
          <w:rFonts w:ascii="Calibri" w:hAnsi="Calibri" w:cs="Calibri"/>
          <w:i/>
        </w:rPr>
      </w:pPr>
    </w:p>
    <w:p w14:paraId="6EFA2BC7" w14:textId="77777777" w:rsidR="00642FC4" w:rsidRDefault="00642FC4" w:rsidP="00642FC4">
      <w:pPr>
        <w:spacing w:before="120" w:after="120"/>
        <w:jc w:val="center"/>
        <w:rPr>
          <w:rFonts w:ascii="Calibri" w:hAnsi="Calibri" w:cs="Calibri"/>
          <w:i/>
        </w:rPr>
      </w:pPr>
    </w:p>
    <w:p w14:paraId="0E6E6D14" w14:textId="77777777" w:rsidR="00642FC4" w:rsidRDefault="00642FC4" w:rsidP="00642FC4">
      <w:pPr>
        <w:spacing w:before="120" w:after="120"/>
        <w:jc w:val="center"/>
        <w:rPr>
          <w:rFonts w:ascii="Calibri" w:hAnsi="Calibri" w:cs="Calibri"/>
          <w:i/>
        </w:rPr>
      </w:pPr>
    </w:p>
    <w:p w14:paraId="3D5B4E70" w14:textId="77777777" w:rsidR="00642FC4" w:rsidRDefault="00642FC4" w:rsidP="00642FC4">
      <w:pPr>
        <w:spacing w:before="120" w:after="120"/>
        <w:jc w:val="center"/>
        <w:rPr>
          <w:rFonts w:ascii="Calibri" w:hAnsi="Calibri" w:cs="Calibri"/>
          <w:i/>
        </w:rPr>
      </w:pPr>
    </w:p>
    <w:p w14:paraId="72DD0509" w14:textId="77777777" w:rsidR="00642FC4" w:rsidRDefault="00642FC4" w:rsidP="00642FC4">
      <w:pPr>
        <w:spacing w:before="120" w:after="120"/>
        <w:jc w:val="center"/>
        <w:rPr>
          <w:rFonts w:ascii="Calibri" w:hAnsi="Calibri" w:cs="Calibri"/>
          <w:i/>
        </w:rPr>
      </w:pPr>
    </w:p>
    <w:p w14:paraId="24172F1F" w14:textId="77777777" w:rsidR="00642FC4" w:rsidRDefault="00642FC4" w:rsidP="00642FC4">
      <w:pPr>
        <w:spacing w:before="120" w:after="120"/>
        <w:jc w:val="center"/>
        <w:rPr>
          <w:rFonts w:ascii="Calibri" w:hAnsi="Calibri" w:cs="Calibri"/>
          <w:i/>
        </w:rPr>
      </w:pPr>
    </w:p>
    <w:p w14:paraId="28776DB0" w14:textId="77777777" w:rsidR="00642FC4" w:rsidRDefault="00642FC4" w:rsidP="00642FC4">
      <w:pPr>
        <w:spacing w:before="120" w:after="120"/>
        <w:jc w:val="center"/>
        <w:rPr>
          <w:rFonts w:ascii="Calibri" w:hAnsi="Calibri" w:cs="Calibri"/>
          <w:i/>
        </w:rPr>
      </w:pPr>
    </w:p>
    <w:p w14:paraId="08B7BFF9" w14:textId="77777777" w:rsidR="00642FC4" w:rsidRDefault="00642FC4" w:rsidP="00642FC4">
      <w:pPr>
        <w:spacing w:before="120" w:after="120"/>
        <w:jc w:val="center"/>
        <w:rPr>
          <w:rFonts w:ascii="Calibri" w:hAnsi="Calibri" w:cs="Calibri"/>
          <w:i/>
        </w:rPr>
      </w:pPr>
    </w:p>
    <w:p w14:paraId="0C4C6E6E" w14:textId="77777777" w:rsidR="00642FC4" w:rsidRDefault="00642FC4" w:rsidP="00642FC4">
      <w:pPr>
        <w:spacing w:before="120" w:after="120"/>
        <w:jc w:val="center"/>
        <w:rPr>
          <w:rFonts w:ascii="Calibri" w:hAnsi="Calibri" w:cs="Calibri"/>
          <w:i/>
        </w:rPr>
      </w:pPr>
    </w:p>
    <w:p w14:paraId="6B352390" w14:textId="77777777" w:rsidR="00642FC4" w:rsidRDefault="00642FC4" w:rsidP="00642FC4">
      <w:pPr>
        <w:spacing w:before="120" w:after="120"/>
        <w:jc w:val="center"/>
        <w:rPr>
          <w:rFonts w:ascii="Calibri" w:hAnsi="Calibri" w:cs="Calibri"/>
          <w:i/>
        </w:rPr>
      </w:pPr>
    </w:p>
    <w:p w14:paraId="70A22E97" w14:textId="77777777" w:rsidR="00642FC4" w:rsidRDefault="00642FC4" w:rsidP="00642FC4">
      <w:pPr>
        <w:spacing w:before="120" w:after="120"/>
        <w:jc w:val="center"/>
        <w:rPr>
          <w:rFonts w:ascii="Calibri" w:hAnsi="Calibri" w:cs="Calibri"/>
          <w:i/>
        </w:rPr>
      </w:pPr>
    </w:p>
    <w:p w14:paraId="18E24A9F" w14:textId="77777777" w:rsidR="00642FC4" w:rsidRDefault="00642FC4" w:rsidP="00642FC4">
      <w:pPr>
        <w:spacing w:before="120" w:after="120"/>
        <w:jc w:val="center"/>
        <w:rPr>
          <w:rFonts w:ascii="Calibri" w:hAnsi="Calibri" w:cs="Calibri"/>
          <w:i/>
        </w:rPr>
      </w:pPr>
    </w:p>
    <w:p w14:paraId="3C5581AA" w14:textId="77777777" w:rsidR="00642FC4" w:rsidRDefault="00642FC4" w:rsidP="00642FC4">
      <w:pPr>
        <w:spacing w:before="120" w:after="120"/>
        <w:jc w:val="center"/>
        <w:rPr>
          <w:rFonts w:ascii="Calibri" w:hAnsi="Calibri" w:cs="Calibri"/>
          <w:i/>
        </w:rPr>
      </w:pPr>
    </w:p>
    <w:tbl>
      <w:tblPr>
        <w:tblW w:w="7137" w:type="dxa"/>
        <w:jc w:val="center"/>
        <w:tblCellMar>
          <w:left w:w="70" w:type="dxa"/>
          <w:right w:w="70" w:type="dxa"/>
        </w:tblCellMar>
        <w:tblLook w:val="04A0" w:firstRow="1" w:lastRow="0" w:firstColumn="1" w:lastColumn="0" w:noHBand="0" w:noVBand="1"/>
      </w:tblPr>
      <w:tblGrid>
        <w:gridCol w:w="3387"/>
        <w:gridCol w:w="1300"/>
        <w:gridCol w:w="870"/>
        <w:gridCol w:w="1580"/>
      </w:tblGrid>
      <w:tr w:rsidR="00642FC4" w:rsidRPr="008735BA" w14:paraId="286661FB" w14:textId="77777777" w:rsidTr="008950F8">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75C30AC" w14:textId="77777777" w:rsidR="00642FC4" w:rsidRPr="008735BA" w:rsidRDefault="00642FC4" w:rsidP="00000845">
            <w:pPr>
              <w:rPr>
                <w:rFonts w:ascii="Calibri" w:hAnsi="Calibri" w:cs="Calibri"/>
                <w:b/>
                <w:bCs/>
              </w:rPr>
            </w:pPr>
            <w:bookmarkStart w:id="566" w:name="_Hlk6077999"/>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66C40F1F" w14:textId="77777777"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870" w:type="dxa"/>
            <w:tcBorders>
              <w:top w:val="single" w:sz="12" w:space="0" w:color="auto"/>
              <w:left w:val="nil"/>
              <w:bottom w:val="single" w:sz="12" w:space="0" w:color="auto"/>
              <w:right w:val="single" w:sz="4" w:space="0" w:color="auto"/>
            </w:tcBorders>
            <w:shd w:val="clear" w:color="auto" w:fill="auto"/>
            <w:noWrap/>
            <w:vAlign w:val="center"/>
            <w:hideMark/>
          </w:tcPr>
          <w:p w14:paraId="0A8513E6" w14:textId="77777777"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2E5906CB" w14:textId="77777777"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14:paraId="21E1D758"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AC9918D" w14:textId="77777777"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642FC4" w:rsidRPr="008735BA" w14:paraId="1B6DB84E" w14:textId="77777777" w:rsidTr="008950F8">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700F0E07" w14:textId="77777777" w:rsidR="00642FC4" w:rsidRPr="00C52600" w:rsidRDefault="00642FC4" w:rsidP="00000845">
            <w:pPr>
              <w:rPr>
                <w:rFonts w:ascii="Calibri" w:hAnsi="Calibri" w:cs="Calibri"/>
              </w:rPr>
            </w:pPr>
            <w:r w:rsidRPr="00C52600">
              <w:rPr>
                <w:rFonts w:ascii="Calibri" w:hAnsi="Calibri" w:cs="Calibri"/>
              </w:rPr>
              <w:t>prof. Ing. Felicita Chromjaková,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0C9A1231" w14:textId="77777777" w:rsidR="00642FC4" w:rsidRPr="008735BA" w:rsidRDefault="00642FC4" w:rsidP="00000845">
            <w:pPr>
              <w:jc w:val="center"/>
              <w:rPr>
                <w:rFonts w:ascii="Calibri" w:hAnsi="Calibri" w:cs="Calibri"/>
                <w:color w:val="000000"/>
              </w:rPr>
            </w:pPr>
            <w:r w:rsidRPr="008735BA">
              <w:rPr>
                <w:rFonts w:ascii="Calibri" w:hAnsi="Calibri" w:cs="Calibri"/>
                <w:color w:val="000000"/>
              </w:rPr>
              <w:t>1968</w:t>
            </w:r>
          </w:p>
        </w:tc>
        <w:tc>
          <w:tcPr>
            <w:tcW w:w="870" w:type="dxa"/>
            <w:tcBorders>
              <w:top w:val="single" w:sz="12" w:space="0" w:color="auto"/>
              <w:left w:val="nil"/>
              <w:bottom w:val="single" w:sz="4" w:space="0" w:color="auto"/>
              <w:right w:val="single" w:sz="4" w:space="0" w:color="auto"/>
            </w:tcBorders>
            <w:shd w:val="clear" w:color="auto" w:fill="auto"/>
            <w:noWrap/>
            <w:vAlign w:val="bottom"/>
            <w:hideMark/>
          </w:tcPr>
          <w:p w14:paraId="0DB887CB" w14:textId="77777777" w:rsidR="00642FC4" w:rsidRPr="008735BA" w:rsidRDefault="00642FC4" w:rsidP="00000845">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hideMark/>
          </w:tcPr>
          <w:p w14:paraId="7B3E2DBD" w14:textId="77777777" w:rsidR="00642FC4" w:rsidRPr="008735BA" w:rsidRDefault="00642FC4" w:rsidP="00000845">
            <w:pPr>
              <w:jc w:val="center"/>
              <w:rPr>
                <w:rFonts w:ascii="Calibri" w:hAnsi="Calibri" w:cs="Calibri"/>
                <w:color w:val="000000"/>
              </w:rPr>
            </w:pPr>
            <w:r w:rsidRPr="008735BA">
              <w:rPr>
                <w:rFonts w:ascii="Calibri" w:hAnsi="Calibri" w:cs="Calibri"/>
                <w:color w:val="000000"/>
              </w:rPr>
              <w:t>N</w:t>
            </w:r>
          </w:p>
        </w:tc>
      </w:tr>
      <w:tr w:rsidR="00C06696" w:rsidRPr="008735BA" w14:paraId="31FF8741" w14:textId="77777777" w:rsidTr="00C066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8BAEC98" w14:textId="22C0A1E6" w:rsidR="00C06696" w:rsidRDefault="00C06696" w:rsidP="00136289">
            <w:pPr>
              <w:rPr>
                <w:rFonts w:ascii="Calibri" w:hAnsi="Calibri" w:cs="Calibri"/>
              </w:rPr>
            </w:pPr>
            <w:r>
              <w:rPr>
                <w:rFonts w:ascii="Calibri" w:hAnsi="Calibri" w:cs="Calibri"/>
              </w:rPr>
              <w:t>prof. Ing. Katarína Mo</w:t>
            </w:r>
            <w:r w:rsidR="00136289">
              <w:rPr>
                <w:rFonts w:ascii="Calibri" w:hAnsi="Calibri" w:cs="Calibri"/>
              </w:rPr>
              <w:t>n</w:t>
            </w:r>
            <w:r>
              <w:rPr>
                <w:rFonts w:ascii="Calibri" w:hAnsi="Calibri" w:cs="Calibri"/>
              </w:rPr>
              <w:t>ková, Ph.D.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26134648" w14:textId="7F299845" w:rsidR="00C06696" w:rsidRDefault="00136289" w:rsidP="00000845">
            <w:pPr>
              <w:jc w:val="center"/>
              <w:rPr>
                <w:rFonts w:ascii="Calibri" w:hAnsi="Calibri" w:cs="Calibri"/>
                <w:color w:val="000000"/>
              </w:rPr>
            </w:pPr>
            <w:r>
              <w:rPr>
                <w:rFonts w:ascii="Calibri" w:hAnsi="Calibri" w:cs="Calibri"/>
                <w:color w:val="000000"/>
              </w:rPr>
              <w:t>1969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C7C0170" w14:textId="46DEA946" w:rsidR="00C06696" w:rsidRDefault="00136289" w:rsidP="00000845">
            <w:pPr>
              <w:jc w:val="center"/>
              <w:rPr>
                <w:rFonts w:ascii="Calibri" w:hAnsi="Calibri" w:cs="Calibri"/>
                <w:color w:val="000000"/>
              </w:rPr>
            </w:pPr>
            <w:r>
              <w:rPr>
                <w:rFonts w:ascii="Calibri" w:hAnsi="Calibri" w:cs="Calibri"/>
                <w:color w:val="000000"/>
              </w:rPr>
              <w:t>10</w:t>
            </w:r>
          </w:p>
        </w:tc>
        <w:tc>
          <w:tcPr>
            <w:tcW w:w="1580" w:type="dxa"/>
            <w:tcBorders>
              <w:top w:val="single" w:sz="4" w:space="0" w:color="auto"/>
              <w:left w:val="nil"/>
              <w:bottom w:val="single" w:sz="4" w:space="0" w:color="auto"/>
              <w:right w:val="single" w:sz="12" w:space="0" w:color="auto"/>
            </w:tcBorders>
            <w:shd w:val="clear" w:color="auto" w:fill="auto"/>
            <w:noWrap/>
            <w:vAlign w:val="bottom"/>
          </w:tcPr>
          <w:p w14:paraId="4C4FF1E4" w14:textId="24204D38" w:rsidR="00C06696" w:rsidRDefault="00136289" w:rsidP="001A35C8">
            <w:pPr>
              <w:jc w:val="center"/>
              <w:rPr>
                <w:rFonts w:ascii="Calibri" w:hAnsi="Calibri" w:cs="Calibri"/>
                <w:color w:val="000000"/>
              </w:rPr>
            </w:pPr>
            <w:r>
              <w:rPr>
                <w:rFonts w:ascii="Calibri" w:hAnsi="Calibri" w:cs="Calibri"/>
                <w:color w:val="000000"/>
              </w:rPr>
              <w:t>U-31.8.</w:t>
            </w:r>
            <w:del w:id="567" w:author="Pavla Trefilová" w:date="2019-09-11T09:43:00Z">
              <w:r w:rsidDel="001A35C8">
                <w:rPr>
                  <w:rFonts w:ascii="Calibri" w:hAnsi="Calibri" w:cs="Calibri"/>
                  <w:color w:val="000000"/>
                </w:rPr>
                <w:delText>2019</w:delText>
              </w:r>
            </w:del>
            <w:ins w:id="568" w:author="Pavla Trefilová" w:date="2019-09-11T09:43:00Z">
              <w:r w:rsidR="001A35C8">
                <w:rPr>
                  <w:rFonts w:ascii="Calibri" w:hAnsi="Calibri" w:cs="Calibri"/>
                  <w:color w:val="000000"/>
                </w:rPr>
                <w:t>2022</w:t>
              </w:r>
            </w:ins>
          </w:p>
        </w:tc>
      </w:tr>
      <w:tr w:rsidR="00E167CC" w:rsidRPr="008735BA" w14:paraId="3AFBD6F2" w14:textId="77777777" w:rsidTr="00B72E09">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10DC618" w14:textId="6A7B8270" w:rsidR="00E167CC" w:rsidRPr="00C52600" w:rsidRDefault="00E167CC" w:rsidP="00000845">
            <w:pPr>
              <w:rPr>
                <w:rFonts w:ascii="Calibri" w:hAnsi="Calibri" w:cs="Calibri"/>
              </w:rPr>
            </w:pPr>
            <w:r>
              <w:rPr>
                <w:rFonts w:ascii="Calibri" w:hAnsi="Calibri" w:cs="Calibri"/>
              </w:rPr>
              <w:t>prof. Dr. Ing. Drahomíra Pavelková</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787560DB" w14:textId="5AE07E56" w:rsidR="00E167CC" w:rsidRPr="008735BA" w:rsidRDefault="00E167CC" w:rsidP="00000845">
            <w:pPr>
              <w:jc w:val="center"/>
              <w:rPr>
                <w:rFonts w:ascii="Calibri" w:hAnsi="Calibri" w:cs="Calibri"/>
                <w:color w:val="000000"/>
              </w:rPr>
            </w:pPr>
            <w:r>
              <w:rPr>
                <w:rFonts w:ascii="Calibri" w:hAnsi="Calibri" w:cs="Calibri"/>
                <w:color w:val="000000"/>
              </w:rPr>
              <w:t>1963</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A119F1A" w14:textId="3BAEBB99" w:rsidR="00E167CC" w:rsidRPr="008735BA" w:rsidRDefault="00E167CC" w:rsidP="00000845">
            <w:pPr>
              <w:jc w:val="center"/>
              <w:rPr>
                <w:rFonts w:ascii="Calibri" w:hAnsi="Calibri" w:cs="Calibri"/>
                <w:color w:val="000000"/>
              </w:rPr>
            </w:pPr>
            <w:r>
              <w:rPr>
                <w:rFonts w:ascii="Calibri" w:hAnsi="Calibri" w:cs="Calibri"/>
                <w:color w:val="000000"/>
              </w:rPr>
              <w:t>40</w:t>
            </w:r>
          </w:p>
        </w:tc>
        <w:tc>
          <w:tcPr>
            <w:tcW w:w="1580" w:type="dxa"/>
            <w:tcBorders>
              <w:top w:val="single" w:sz="4" w:space="0" w:color="auto"/>
              <w:left w:val="nil"/>
              <w:bottom w:val="single" w:sz="4" w:space="0" w:color="auto"/>
              <w:right w:val="single" w:sz="12" w:space="0" w:color="auto"/>
            </w:tcBorders>
            <w:shd w:val="clear" w:color="auto" w:fill="auto"/>
            <w:noWrap/>
            <w:vAlign w:val="bottom"/>
          </w:tcPr>
          <w:p w14:paraId="211197DE" w14:textId="17337B7D" w:rsidR="00E167CC" w:rsidRPr="008735BA" w:rsidRDefault="00E167CC" w:rsidP="00000845">
            <w:pPr>
              <w:jc w:val="center"/>
              <w:rPr>
                <w:rFonts w:ascii="Calibri" w:hAnsi="Calibri" w:cs="Calibri"/>
                <w:color w:val="000000"/>
              </w:rPr>
            </w:pPr>
            <w:r>
              <w:rPr>
                <w:rFonts w:ascii="Calibri" w:hAnsi="Calibri" w:cs="Calibri"/>
                <w:color w:val="000000"/>
              </w:rPr>
              <w:t>N</w:t>
            </w:r>
          </w:p>
        </w:tc>
      </w:tr>
      <w:tr w:rsidR="00B72E09" w:rsidRPr="008735BA" w14:paraId="223C722B" w14:textId="77777777" w:rsidTr="00B72E09">
        <w:trPr>
          <w:trHeight w:val="315"/>
          <w:jc w:val="center"/>
          <w:ins w:id="569" w:author="Pavla Trefilová" w:date="2019-09-10T12:58:00Z"/>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41BC628" w14:textId="5F0A4A36" w:rsidR="00B72E09" w:rsidRDefault="00B72E09" w:rsidP="00B72E09">
            <w:pPr>
              <w:rPr>
                <w:ins w:id="570" w:author="Pavla Trefilová" w:date="2019-09-10T12:58:00Z"/>
                <w:rFonts w:ascii="Calibri" w:hAnsi="Calibri" w:cs="Calibri"/>
              </w:rPr>
            </w:pPr>
            <w:ins w:id="571" w:author="Pavla Trefilová" w:date="2019-09-10T12:59:00Z">
              <w:r>
                <w:rPr>
                  <w:rFonts w:ascii="Calibri" w:hAnsi="Calibri" w:cs="Calibri"/>
                </w:rPr>
                <w:t>prof</w:t>
              </w:r>
            </w:ins>
            <w:ins w:id="572" w:author="Pavla Trefilová" w:date="2019-09-10T12:58:00Z">
              <w:r w:rsidRPr="00C52600">
                <w:rPr>
                  <w:rFonts w:ascii="Calibri" w:hAnsi="Calibri" w:cs="Calibri"/>
                </w:rPr>
                <w:t>. Ing. Boris Popesko, Ph.D.</w:t>
              </w:r>
            </w:ins>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588DAE3E" w14:textId="49067852" w:rsidR="00B72E09" w:rsidRDefault="00B72E09" w:rsidP="00B72E09">
            <w:pPr>
              <w:jc w:val="center"/>
              <w:rPr>
                <w:ins w:id="573" w:author="Pavla Trefilová" w:date="2019-09-10T12:58:00Z"/>
                <w:rFonts w:ascii="Calibri" w:hAnsi="Calibri" w:cs="Calibri"/>
                <w:color w:val="000000"/>
              </w:rPr>
            </w:pPr>
            <w:ins w:id="574" w:author="Pavla Trefilová" w:date="2019-09-10T12:58:00Z">
              <w:r w:rsidRPr="008735BA">
                <w:rPr>
                  <w:rFonts w:ascii="Calibri" w:hAnsi="Calibri" w:cs="Calibri"/>
                  <w:color w:val="000000"/>
                </w:rPr>
                <w:t>1978</w:t>
              </w:r>
            </w:ins>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E6265D3" w14:textId="1842B2DD" w:rsidR="00B72E09" w:rsidRDefault="00B72E09" w:rsidP="00B72E09">
            <w:pPr>
              <w:jc w:val="center"/>
              <w:rPr>
                <w:ins w:id="575" w:author="Pavla Trefilová" w:date="2019-09-10T12:58:00Z"/>
                <w:rFonts w:ascii="Calibri" w:hAnsi="Calibri" w:cs="Calibri"/>
                <w:color w:val="000000"/>
              </w:rPr>
            </w:pPr>
            <w:ins w:id="576" w:author="Pavla Trefilová" w:date="2019-09-10T12:58:00Z">
              <w:r w:rsidRPr="008735BA">
                <w:rPr>
                  <w:rFonts w:ascii="Calibri" w:hAnsi="Calibri" w:cs="Calibri"/>
                  <w:color w:val="000000"/>
                </w:rPr>
                <w:t>40</w:t>
              </w:r>
            </w:ins>
          </w:p>
        </w:tc>
        <w:tc>
          <w:tcPr>
            <w:tcW w:w="1580" w:type="dxa"/>
            <w:tcBorders>
              <w:top w:val="single" w:sz="4" w:space="0" w:color="auto"/>
              <w:left w:val="nil"/>
              <w:bottom w:val="single" w:sz="4" w:space="0" w:color="auto"/>
              <w:right w:val="single" w:sz="12" w:space="0" w:color="auto"/>
            </w:tcBorders>
            <w:shd w:val="clear" w:color="auto" w:fill="auto"/>
            <w:noWrap/>
            <w:vAlign w:val="bottom"/>
          </w:tcPr>
          <w:p w14:paraId="2FE93FAC" w14:textId="51D4904A" w:rsidR="00B72E09" w:rsidRDefault="00B72E09" w:rsidP="00B72E09">
            <w:pPr>
              <w:jc w:val="center"/>
              <w:rPr>
                <w:ins w:id="577" w:author="Pavla Trefilová" w:date="2019-09-10T12:58:00Z"/>
                <w:rFonts w:ascii="Calibri" w:hAnsi="Calibri" w:cs="Calibri"/>
                <w:color w:val="000000"/>
              </w:rPr>
            </w:pPr>
            <w:ins w:id="578" w:author="Pavla Trefilová" w:date="2019-09-10T12:58:00Z">
              <w:r w:rsidRPr="00D2594A">
                <w:rPr>
                  <w:rFonts w:ascii="Calibri" w:hAnsi="Calibri" w:cs="Calibri"/>
                  <w:color w:val="000000"/>
                </w:rPr>
                <w:t>N</w:t>
              </w:r>
            </w:ins>
          </w:p>
        </w:tc>
      </w:tr>
      <w:tr w:rsidR="00B72E09" w:rsidRPr="008735BA" w14:paraId="5CF773C1" w14:textId="77777777" w:rsidTr="008950F8">
        <w:trPr>
          <w:trHeight w:val="315"/>
          <w:jc w:val="center"/>
          <w:ins w:id="579" w:author="Pavla Trefilová" w:date="2019-09-10T12:58:00Z"/>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76DA2020" w14:textId="4A969462" w:rsidR="00B72E09" w:rsidRDefault="00B72E09" w:rsidP="00B72E09">
            <w:pPr>
              <w:rPr>
                <w:ins w:id="580" w:author="Pavla Trefilová" w:date="2019-09-10T12:58:00Z"/>
                <w:rFonts w:ascii="Calibri" w:hAnsi="Calibri" w:cs="Calibri"/>
              </w:rPr>
            </w:pPr>
            <w:ins w:id="581" w:author="Pavla Trefilová" w:date="2019-09-10T12:59:00Z">
              <w:r>
                <w:rPr>
                  <w:rFonts w:ascii="Calibri" w:hAnsi="Calibri" w:cs="Calibri"/>
                </w:rPr>
                <w:t>prof</w:t>
              </w:r>
            </w:ins>
            <w:ins w:id="582" w:author="Pavla Trefilová" w:date="2019-09-10T12:58:00Z">
              <w:r>
                <w:rPr>
                  <w:rFonts w:ascii="Calibri" w:hAnsi="Calibri" w:cs="Calibri"/>
                </w:rPr>
                <w:t>. Ing. Rastislav Rajnoha, PhD.</w:t>
              </w:r>
            </w:ins>
          </w:p>
        </w:tc>
        <w:tc>
          <w:tcPr>
            <w:tcW w:w="1300" w:type="dxa"/>
            <w:tcBorders>
              <w:top w:val="single" w:sz="4" w:space="0" w:color="auto"/>
              <w:left w:val="nil"/>
              <w:bottom w:val="single" w:sz="12" w:space="0" w:color="auto"/>
              <w:right w:val="single" w:sz="4" w:space="0" w:color="auto"/>
            </w:tcBorders>
            <w:shd w:val="clear" w:color="auto" w:fill="auto"/>
            <w:noWrap/>
            <w:vAlign w:val="bottom"/>
          </w:tcPr>
          <w:p w14:paraId="290F51AE" w14:textId="21E30606" w:rsidR="00B72E09" w:rsidRDefault="00B72E09" w:rsidP="00B72E09">
            <w:pPr>
              <w:jc w:val="center"/>
              <w:rPr>
                <w:ins w:id="583" w:author="Pavla Trefilová" w:date="2019-09-10T12:58:00Z"/>
                <w:rFonts w:ascii="Calibri" w:hAnsi="Calibri" w:cs="Calibri"/>
                <w:color w:val="000000"/>
              </w:rPr>
            </w:pPr>
            <w:ins w:id="584" w:author="Pavla Trefilová" w:date="2019-09-10T12:58:00Z">
              <w:r>
                <w:rPr>
                  <w:rFonts w:ascii="Calibri" w:hAnsi="Calibri" w:cs="Calibri"/>
                  <w:color w:val="000000"/>
                </w:rPr>
                <w:t>1971</w:t>
              </w:r>
            </w:ins>
          </w:p>
        </w:tc>
        <w:tc>
          <w:tcPr>
            <w:tcW w:w="870" w:type="dxa"/>
            <w:tcBorders>
              <w:top w:val="single" w:sz="4" w:space="0" w:color="auto"/>
              <w:left w:val="nil"/>
              <w:bottom w:val="single" w:sz="12" w:space="0" w:color="auto"/>
              <w:right w:val="single" w:sz="4" w:space="0" w:color="auto"/>
            </w:tcBorders>
            <w:shd w:val="clear" w:color="auto" w:fill="auto"/>
            <w:noWrap/>
            <w:vAlign w:val="bottom"/>
          </w:tcPr>
          <w:p w14:paraId="4BBD42F9" w14:textId="1D6AD5F8" w:rsidR="00B72E09" w:rsidRDefault="00B72E09" w:rsidP="00B72E09">
            <w:pPr>
              <w:jc w:val="center"/>
              <w:rPr>
                <w:ins w:id="585" w:author="Pavla Trefilová" w:date="2019-09-10T12:58:00Z"/>
                <w:rFonts w:ascii="Calibri" w:hAnsi="Calibri" w:cs="Calibri"/>
                <w:color w:val="000000"/>
              </w:rPr>
            </w:pPr>
            <w:ins w:id="586" w:author="Pavla Trefilová" w:date="2019-09-10T12:58:00Z">
              <w:r>
                <w:rPr>
                  <w:rFonts w:ascii="Calibri" w:hAnsi="Calibri" w:cs="Calibri"/>
                  <w:color w:val="000000"/>
                </w:rPr>
                <w:t>20</w:t>
              </w:r>
            </w:ins>
          </w:p>
        </w:tc>
        <w:tc>
          <w:tcPr>
            <w:tcW w:w="1580" w:type="dxa"/>
            <w:tcBorders>
              <w:top w:val="single" w:sz="4" w:space="0" w:color="auto"/>
              <w:left w:val="nil"/>
              <w:bottom w:val="single" w:sz="12" w:space="0" w:color="auto"/>
              <w:right w:val="single" w:sz="12" w:space="0" w:color="auto"/>
            </w:tcBorders>
            <w:shd w:val="clear" w:color="auto" w:fill="auto"/>
            <w:noWrap/>
            <w:vAlign w:val="bottom"/>
          </w:tcPr>
          <w:p w14:paraId="36BF1E3A" w14:textId="269F5101" w:rsidR="00B72E09" w:rsidRDefault="00B72E09" w:rsidP="00B72E09">
            <w:pPr>
              <w:jc w:val="center"/>
              <w:rPr>
                <w:ins w:id="587" w:author="Pavla Trefilová" w:date="2019-09-10T12:58:00Z"/>
                <w:rFonts w:ascii="Calibri" w:hAnsi="Calibri" w:cs="Calibri"/>
                <w:color w:val="000000"/>
              </w:rPr>
            </w:pPr>
            <w:ins w:id="588" w:author="Pavla Trefilová" w:date="2019-09-10T12:58:00Z">
              <w:r>
                <w:rPr>
                  <w:rFonts w:ascii="Calibri" w:hAnsi="Calibri" w:cs="Calibri"/>
                  <w:color w:val="000000"/>
                </w:rPr>
                <w:t>N</w:t>
              </w:r>
            </w:ins>
          </w:p>
        </w:tc>
      </w:tr>
      <w:tr w:rsidR="00B72E09" w:rsidRPr="008735BA" w14:paraId="6361301D"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B443990" w14:textId="77777777" w:rsidR="00B72E09" w:rsidRPr="00C52600" w:rsidRDefault="00B72E09" w:rsidP="00B72E09">
            <w:pPr>
              <w:rPr>
                <w:rFonts w:ascii="Calibri" w:hAnsi="Calibri" w:cs="Calibri"/>
                <w:b/>
                <w:bCs/>
                <w:color w:val="000000"/>
              </w:rPr>
            </w:pPr>
            <w:r w:rsidRPr="00C52600">
              <w:rPr>
                <w:rFonts w:ascii="Calibri" w:hAnsi="Calibri" w:cs="Calibri"/>
                <w:b/>
                <w:bCs/>
                <w:color w:val="000000"/>
              </w:rPr>
              <w:t>Docenti</w:t>
            </w:r>
          </w:p>
        </w:tc>
      </w:tr>
      <w:tr w:rsidR="00B72E09" w:rsidRPr="008735BA" w14:paraId="403ABAC1" w14:textId="77777777" w:rsidTr="008950F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DFE26A1" w14:textId="5F7082D2" w:rsidR="00B72E09" w:rsidRPr="00C52600" w:rsidRDefault="00B72E09" w:rsidP="00B72E09">
            <w:pPr>
              <w:rPr>
                <w:rFonts w:ascii="Calibri" w:hAnsi="Calibri" w:cs="Calibri"/>
              </w:rPr>
            </w:pPr>
            <w:r w:rsidRPr="00C52600">
              <w:rPr>
                <w:rFonts w:ascii="Calibri" w:hAnsi="Calibri" w:cs="Calibri"/>
              </w:rPr>
              <w:t xml:space="preserve">doc. Ing. </w:t>
            </w:r>
            <w:r>
              <w:rPr>
                <w:rFonts w:ascii="Calibri" w:hAnsi="Calibri" w:cs="Calibri"/>
              </w:rPr>
              <w:t>Roman Bobák, Ph.D</w:t>
            </w:r>
            <w:r w:rsidRPr="00C52600">
              <w:rPr>
                <w:rFonts w:ascii="Calibri" w:hAnsi="Calibri" w:cs="Calibri"/>
              </w:rPr>
              <w:t>.</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CA6D6" w14:textId="7A5791F8" w:rsidR="00B72E09" w:rsidRPr="008735BA" w:rsidRDefault="00B72E09" w:rsidP="00B72E09">
            <w:pPr>
              <w:jc w:val="center"/>
              <w:rPr>
                <w:rFonts w:ascii="Calibri" w:hAnsi="Calibri" w:cs="Calibri"/>
                <w:color w:val="000000"/>
              </w:rPr>
            </w:pPr>
            <w:r w:rsidRPr="008735BA">
              <w:rPr>
                <w:rFonts w:ascii="Calibri" w:hAnsi="Calibri" w:cs="Calibri"/>
                <w:color w:val="000000"/>
              </w:rPr>
              <w:t>1</w:t>
            </w:r>
            <w:r>
              <w:rPr>
                <w:rFonts w:ascii="Calibri" w:hAnsi="Calibri" w:cs="Calibri"/>
                <w:color w:val="000000"/>
              </w:rPr>
              <w:t>947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83929FE" w14:textId="0C87D593"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40CF5B3" w14:textId="52193341" w:rsidR="00B72E09" w:rsidRPr="00D2594A" w:rsidRDefault="00B72E09" w:rsidP="00B72E09">
            <w:pPr>
              <w:jc w:val="center"/>
              <w:rPr>
                <w:rFonts w:ascii="Calibri" w:hAnsi="Calibri" w:cs="Calibri"/>
                <w:color w:val="000000"/>
              </w:rPr>
            </w:pPr>
            <w:r w:rsidRPr="00D2594A">
              <w:rPr>
                <w:rFonts w:ascii="Calibri" w:hAnsi="Calibri" w:cs="Calibri"/>
                <w:color w:val="000000"/>
              </w:rPr>
              <w:t>N</w:t>
            </w:r>
          </w:p>
        </w:tc>
      </w:tr>
      <w:tr w:rsidR="00B72E09" w:rsidRPr="008735BA" w14:paraId="67654373" w14:textId="77777777" w:rsidTr="008950F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43F3D01" w14:textId="7CF1F409" w:rsidR="00B72E09" w:rsidRPr="00C52600" w:rsidRDefault="00B72E09" w:rsidP="00B72E09">
            <w:pPr>
              <w:rPr>
                <w:rFonts w:ascii="Calibri" w:hAnsi="Calibri" w:cs="Calibri"/>
              </w:rPr>
            </w:pPr>
            <w:r w:rsidRPr="00C52600">
              <w:rPr>
                <w:rFonts w:ascii="Calibri" w:hAnsi="Calibri" w:cs="Calibri"/>
              </w:rPr>
              <w:t>doc. Ing. Petr Briš,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41C77" w14:textId="692BF321" w:rsidR="00B72E09" w:rsidRPr="008735BA" w:rsidRDefault="00B72E09" w:rsidP="00B72E09">
            <w:pPr>
              <w:jc w:val="center"/>
              <w:rPr>
                <w:rFonts w:ascii="Calibri" w:hAnsi="Calibri" w:cs="Calibri"/>
                <w:color w:val="000000"/>
              </w:rPr>
            </w:pPr>
            <w:r w:rsidRPr="008735BA">
              <w:rPr>
                <w:rFonts w:ascii="Calibri" w:hAnsi="Calibri" w:cs="Calibri"/>
                <w:color w:val="000000"/>
              </w:rPr>
              <w:t>1955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394EE8E" w14:textId="561B2E8D"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39071A9" w14:textId="6BD5B0D6" w:rsidR="00B72E09" w:rsidRPr="00D2594A" w:rsidRDefault="00B72E09" w:rsidP="00B72E09">
            <w:pPr>
              <w:jc w:val="center"/>
              <w:rPr>
                <w:rFonts w:ascii="Calibri" w:hAnsi="Calibri" w:cs="Calibri"/>
                <w:color w:val="000000"/>
              </w:rPr>
            </w:pPr>
            <w:r w:rsidRPr="00D2594A">
              <w:rPr>
                <w:rFonts w:ascii="Calibri" w:hAnsi="Calibri" w:cs="Calibri"/>
                <w:color w:val="000000"/>
              </w:rPr>
              <w:t>N</w:t>
            </w:r>
          </w:p>
        </w:tc>
      </w:tr>
      <w:tr w:rsidR="00B72E09" w:rsidRPr="008735BA" w14:paraId="2A3C8FD1" w14:textId="77777777" w:rsidTr="008950F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76E9FB6" w14:textId="059501C4" w:rsidR="00B72E09" w:rsidRPr="00C52600" w:rsidRDefault="00B72E09" w:rsidP="00B72E09">
            <w:pPr>
              <w:rPr>
                <w:rFonts w:ascii="Calibri" w:hAnsi="Calibri" w:cs="Calibri"/>
              </w:rPr>
            </w:pPr>
            <w:r>
              <w:rPr>
                <w:rFonts w:ascii="Calibri" w:hAnsi="Calibri" w:cs="Calibr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201D3" w14:textId="48C0B1BD" w:rsidR="00B72E09" w:rsidRPr="008735BA" w:rsidRDefault="00B72E09" w:rsidP="00B72E09">
            <w:pPr>
              <w:jc w:val="center"/>
              <w:rPr>
                <w:rFonts w:ascii="Calibri" w:hAnsi="Calibri" w:cs="Calibri"/>
                <w:color w:val="000000"/>
              </w:rPr>
            </w:pPr>
            <w:r>
              <w:rPr>
                <w:rFonts w:ascii="Calibri" w:hAnsi="Calibri" w:cs="Calibri"/>
                <w:color w:val="000000"/>
              </w:rPr>
              <w:t>1966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43CED79" w14:textId="1428048A" w:rsidR="00B72E09" w:rsidRPr="008735BA" w:rsidRDefault="00B72E09" w:rsidP="00B72E09">
            <w:pPr>
              <w:jc w:val="center"/>
              <w:rPr>
                <w:rFonts w:ascii="Calibri" w:hAnsi="Calibri" w:cs="Calibri"/>
                <w:color w:val="000000"/>
              </w:rPr>
            </w:pPr>
            <w:r>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06EEB10" w14:textId="4E0F93B5" w:rsidR="00B72E09" w:rsidRPr="00D2594A" w:rsidRDefault="00B72E09" w:rsidP="00B72E09">
            <w:pPr>
              <w:jc w:val="center"/>
              <w:rPr>
                <w:rFonts w:ascii="Calibri" w:hAnsi="Calibri" w:cs="Calibri"/>
                <w:color w:val="000000"/>
              </w:rPr>
            </w:pPr>
            <w:r>
              <w:rPr>
                <w:rFonts w:ascii="Calibri" w:hAnsi="Calibri" w:cs="Calibri"/>
                <w:color w:val="000000"/>
              </w:rPr>
              <w:t>N</w:t>
            </w:r>
          </w:p>
        </w:tc>
      </w:tr>
      <w:tr w:rsidR="00B72E09" w:rsidRPr="008735BA" w14:paraId="1BA10878"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512801D9" w14:textId="77777777" w:rsidR="00B72E09" w:rsidRPr="00C52600" w:rsidRDefault="00B72E09" w:rsidP="00B72E09">
            <w:pPr>
              <w:rPr>
                <w:rFonts w:ascii="Calibri" w:hAnsi="Calibri" w:cs="Calibri"/>
              </w:rPr>
            </w:pPr>
            <w:r w:rsidRPr="00C52600">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6DBD440"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1952</w:t>
            </w:r>
          </w:p>
        </w:tc>
        <w:tc>
          <w:tcPr>
            <w:tcW w:w="870" w:type="dxa"/>
            <w:tcBorders>
              <w:top w:val="nil"/>
              <w:left w:val="nil"/>
              <w:bottom w:val="single" w:sz="4" w:space="0" w:color="auto"/>
              <w:right w:val="single" w:sz="4" w:space="0" w:color="auto"/>
            </w:tcBorders>
            <w:shd w:val="clear" w:color="auto" w:fill="auto"/>
            <w:noWrap/>
            <w:vAlign w:val="bottom"/>
          </w:tcPr>
          <w:p w14:paraId="3A6A5CBD"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1D748F10" w14:textId="77777777" w:rsidR="00B72E09" w:rsidRDefault="00B72E09" w:rsidP="00B72E09">
            <w:pPr>
              <w:jc w:val="center"/>
            </w:pPr>
            <w:r w:rsidRPr="00D2594A">
              <w:rPr>
                <w:rFonts w:ascii="Calibri" w:hAnsi="Calibri" w:cs="Calibri"/>
                <w:color w:val="000000"/>
              </w:rPr>
              <w:t>N</w:t>
            </w:r>
          </w:p>
        </w:tc>
      </w:tr>
      <w:tr w:rsidR="00B72E09" w:rsidRPr="008735BA" w14:paraId="02586EF5"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303B27E1" w14:textId="6138C384" w:rsidR="00B72E09" w:rsidRPr="00C52600" w:rsidRDefault="00B72E09" w:rsidP="00B72E09">
            <w:pPr>
              <w:rPr>
                <w:rFonts w:ascii="Calibri" w:hAnsi="Calibri" w:cs="Calibri"/>
              </w:rPr>
            </w:pPr>
            <w:r w:rsidRPr="00DA2917">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6875BE39" w14:textId="59B18E98" w:rsidR="00B72E09" w:rsidRPr="008735BA" w:rsidRDefault="00B72E09" w:rsidP="00B72E09">
            <w:pPr>
              <w:jc w:val="center"/>
              <w:rPr>
                <w:rFonts w:ascii="Calibri" w:hAnsi="Calibri" w:cs="Calibri"/>
                <w:color w:val="000000"/>
              </w:rPr>
            </w:pPr>
            <w:r w:rsidRPr="00DA2917">
              <w:rPr>
                <w:rFonts w:ascii="Calibri" w:hAnsi="Calibri" w:cs="Calibri"/>
              </w:rPr>
              <w:t>1977</w:t>
            </w:r>
          </w:p>
        </w:tc>
        <w:tc>
          <w:tcPr>
            <w:tcW w:w="870" w:type="dxa"/>
            <w:tcBorders>
              <w:top w:val="nil"/>
              <w:left w:val="nil"/>
              <w:bottom w:val="single" w:sz="4" w:space="0" w:color="auto"/>
              <w:right w:val="single" w:sz="4" w:space="0" w:color="auto"/>
            </w:tcBorders>
            <w:shd w:val="clear" w:color="auto" w:fill="auto"/>
            <w:noWrap/>
            <w:vAlign w:val="bottom"/>
          </w:tcPr>
          <w:p w14:paraId="080F8899" w14:textId="0BB84FCA" w:rsidR="00B72E09" w:rsidRPr="008735BA" w:rsidRDefault="00B72E09" w:rsidP="00B72E09">
            <w:pPr>
              <w:jc w:val="center"/>
              <w:rPr>
                <w:rFonts w:ascii="Calibri" w:hAnsi="Calibri" w:cs="Calibri"/>
                <w:color w:val="000000"/>
              </w:rPr>
            </w:pPr>
            <w:r w:rsidRPr="00DA291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6F7FAAC" w14:textId="38D9A172" w:rsidR="00B72E09" w:rsidRPr="00D2594A" w:rsidRDefault="00B72E09" w:rsidP="00B72E09">
            <w:pPr>
              <w:jc w:val="center"/>
              <w:rPr>
                <w:rFonts w:ascii="Calibri" w:hAnsi="Calibri" w:cs="Calibri"/>
                <w:color w:val="000000"/>
              </w:rPr>
            </w:pPr>
            <w:r w:rsidRPr="00DA2917">
              <w:rPr>
                <w:rFonts w:ascii="Calibri" w:hAnsi="Calibri" w:cs="Calibri"/>
              </w:rPr>
              <w:t>N</w:t>
            </w:r>
          </w:p>
        </w:tc>
      </w:tr>
      <w:tr w:rsidR="00B72E09" w:rsidRPr="008735BA" w14:paraId="4A694FA6"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06FB50D9" w14:textId="586B565B" w:rsidR="00B72E09" w:rsidRPr="00DA2917" w:rsidRDefault="00B72E09" w:rsidP="00B72E09">
            <w:pPr>
              <w:rPr>
                <w:rFonts w:ascii="Calibri" w:hAnsi="Calibri" w:cs="Calibri"/>
              </w:rPr>
            </w:pPr>
            <w:r>
              <w:rPr>
                <w:rFonts w:ascii="Calibri" w:hAnsi="Calibri" w:cs="Calibri"/>
              </w:rPr>
              <w:t>prof. Ing. Vieroslav Molnár,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2594947" w14:textId="1929237B" w:rsidR="00B72E09" w:rsidRPr="00DA2917" w:rsidRDefault="00B72E09" w:rsidP="00B72E09">
            <w:pPr>
              <w:jc w:val="center"/>
              <w:rPr>
                <w:rFonts w:ascii="Calibri" w:hAnsi="Calibri" w:cs="Calibri"/>
              </w:rPr>
            </w:pPr>
            <w:r>
              <w:rPr>
                <w:rFonts w:ascii="Calibri" w:hAnsi="Calibri" w:cs="Calibri"/>
              </w:rPr>
              <w:t>1960</w:t>
            </w:r>
          </w:p>
        </w:tc>
        <w:tc>
          <w:tcPr>
            <w:tcW w:w="870" w:type="dxa"/>
            <w:tcBorders>
              <w:top w:val="nil"/>
              <w:left w:val="nil"/>
              <w:bottom w:val="single" w:sz="4" w:space="0" w:color="auto"/>
              <w:right w:val="single" w:sz="4" w:space="0" w:color="auto"/>
            </w:tcBorders>
            <w:shd w:val="clear" w:color="auto" w:fill="auto"/>
            <w:noWrap/>
            <w:vAlign w:val="bottom"/>
          </w:tcPr>
          <w:p w14:paraId="665D2EB0" w14:textId="23A08665" w:rsidR="00B72E09" w:rsidRPr="00DA2917" w:rsidRDefault="00B72E09" w:rsidP="00B72E09">
            <w:pPr>
              <w:jc w:val="center"/>
              <w:rPr>
                <w:rFonts w:ascii="Calibri" w:hAnsi="Calibri" w:cs="Calibri"/>
              </w:rPr>
            </w:pPr>
            <w:r>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1FD5068F" w14:textId="2539E1EF" w:rsidR="00B72E09" w:rsidRPr="00DA2917" w:rsidRDefault="00B72E09" w:rsidP="00B72E09">
            <w:pPr>
              <w:jc w:val="center"/>
              <w:rPr>
                <w:rFonts w:ascii="Calibri" w:hAnsi="Calibri" w:cs="Calibri"/>
              </w:rPr>
            </w:pPr>
            <w:r>
              <w:rPr>
                <w:rFonts w:ascii="Calibri" w:hAnsi="Calibri" w:cs="Calibri"/>
              </w:rPr>
              <w:t>U-31.8.2021</w:t>
            </w:r>
          </w:p>
        </w:tc>
      </w:tr>
      <w:tr w:rsidR="00B72E09" w:rsidRPr="008735BA" w14:paraId="6F8F369A"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79243965" w14:textId="309F268F" w:rsidR="00B72E09" w:rsidRDefault="00B72E09" w:rsidP="00B72E09">
            <w:pPr>
              <w:rPr>
                <w:rFonts w:ascii="Calibri" w:hAnsi="Calibri" w:cs="Calibri"/>
              </w:rPr>
            </w:pPr>
            <w:r>
              <w:rPr>
                <w:rFonts w:ascii="Calibri" w:hAnsi="Calibri" w:cs="Calibri"/>
              </w:rPr>
              <w:t>doc. Mgr. Aleš Mráček,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DBAC6CE" w14:textId="557E1020" w:rsidR="00B72E09" w:rsidRDefault="00B72E09" w:rsidP="00B72E09">
            <w:pPr>
              <w:jc w:val="center"/>
              <w:rPr>
                <w:rFonts w:ascii="Calibri" w:hAnsi="Calibri" w:cs="Calibri"/>
              </w:rPr>
            </w:pPr>
            <w:r>
              <w:rPr>
                <w:rFonts w:ascii="Calibri" w:hAnsi="Calibri" w:cs="Calibri"/>
              </w:rPr>
              <w:t>1977</w:t>
            </w:r>
          </w:p>
        </w:tc>
        <w:tc>
          <w:tcPr>
            <w:tcW w:w="870" w:type="dxa"/>
            <w:tcBorders>
              <w:top w:val="nil"/>
              <w:left w:val="nil"/>
              <w:bottom w:val="single" w:sz="4" w:space="0" w:color="auto"/>
              <w:right w:val="single" w:sz="4" w:space="0" w:color="auto"/>
            </w:tcBorders>
            <w:shd w:val="clear" w:color="auto" w:fill="auto"/>
            <w:noWrap/>
            <w:vAlign w:val="bottom"/>
          </w:tcPr>
          <w:p w14:paraId="0169DB6E" w14:textId="1465922F" w:rsidR="00B72E09" w:rsidRDefault="00B72E09" w:rsidP="00B72E09">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513B18C" w14:textId="3D529D1F" w:rsidR="00B72E09" w:rsidRDefault="00B72E09" w:rsidP="00B72E09">
            <w:pPr>
              <w:jc w:val="center"/>
              <w:rPr>
                <w:rFonts w:ascii="Calibri" w:hAnsi="Calibri" w:cs="Calibri"/>
              </w:rPr>
            </w:pPr>
            <w:r>
              <w:rPr>
                <w:rFonts w:ascii="Calibri" w:hAnsi="Calibri" w:cs="Calibri"/>
              </w:rPr>
              <w:t>N</w:t>
            </w:r>
          </w:p>
        </w:tc>
      </w:tr>
      <w:tr w:rsidR="00B72E09" w:rsidRPr="008735BA" w14:paraId="54247B7C"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06CBB208" w14:textId="76E03EC7" w:rsidR="00B72E09" w:rsidRPr="00DA2917" w:rsidRDefault="00607BEC" w:rsidP="00B72E09">
            <w:pPr>
              <w:rPr>
                <w:rFonts w:ascii="Calibri" w:hAnsi="Calibri" w:cs="Calibri"/>
              </w:rPr>
            </w:pPr>
            <w:ins w:id="589" w:author="Pavla Trefilová" w:date="2019-09-10T13:34:00Z">
              <w:r>
                <w:rPr>
                  <w:rFonts w:ascii="Calibri" w:hAnsi="Calibri" w:cs="Calibri"/>
                </w:rPr>
                <w:t xml:space="preserve">doc. </w:t>
              </w:r>
            </w:ins>
            <w:r w:rsidR="00B72E09" w:rsidRPr="00DA3B82">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F798FA2" w14:textId="029C6320" w:rsidR="00B72E09" w:rsidRPr="00DA2917" w:rsidRDefault="00B72E09" w:rsidP="00B72E09">
            <w:pPr>
              <w:jc w:val="center"/>
              <w:rPr>
                <w:rFonts w:ascii="Calibri" w:hAnsi="Calibri" w:cs="Calibri"/>
              </w:rPr>
            </w:pPr>
            <w:r w:rsidRPr="00DA3B82">
              <w:rPr>
                <w:rFonts w:ascii="Calibri" w:hAnsi="Calibri" w:cs="Calibri"/>
                <w:color w:val="000000"/>
              </w:rPr>
              <w:t>1979</w:t>
            </w:r>
          </w:p>
        </w:tc>
        <w:tc>
          <w:tcPr>
            <w:tcW w:w="870" w:type="dxa"/>
            <w:tcBorders>
              <w:top w:val="nil"/>
              <w:left w:val="nil"/>
              <w:bottom w:val="single" w:sz="4" w:space="0" w:color="auto"/>
              <w:right w:val="single" w:sz="4" w:space="0" w:color="auto"/>
            </w:tcBorders>
            <w:shd w:val="clear" w:color="auto" w:fill="auto"/>
            <w:noWrap/>
            <w:vAlign w:val="bottom"/>
          </w:tcPr>
          <w:p w14:paraId="05881292" w14:textId="44936A43" w:rsidR="00B72E09" w:rsidRPr="00DA2917" w:rsidRDefault="00B72E09" w:rsidP="00B72E09">
            <w:pPr>
              <w:jc w:val="center"/>
              <w:rPr>
                <w:rFonts w:ascii="Calibri" w:hAnsi="Calibri" w:cs="Calibri"/>
              </w:rPr>
            </w:pPr>
            <w:r w:rsidRPr="00DA3B82">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03D20E9" w14:textId="6660698D" w:rsidR="00B72E09" w:rsidRPr="00DA2917" w:rsidRDefault="00B72E09" w:rsidP="00B72E09">
            <w:pPr>
              <w:jc w:val="center"/>
              <w:rPr>
                <w:rFonts w:ascii="Calibri" w:hAnsi="Calibri" w:cs="Calibri"/>
              </w:rPr>
            </w:pPr>
            <w:r w:rsidRPr="00DA3B82">
              <w:rPr>
                <w:rFonts w:ascii="Calibri" w:hAnsi="Calibri" w:cs="Calibri"/>
                <w:color w:val="000000"/>
              </w:rPr>
              <w:t>N</w:t>
            </w:r>
          </w:p>
        </w:tc>
      </w:tr>
      <w:tr w:rsidR="00B72E09" w:rsidRPr="008735BA" w:rsidDel="00B72E09" w14:paraId="5A3563A5" w14:textId="65508274" w:rsidTr="008950F8">
        <w:trPr>
          <w:trHeight w:val="300"/>
          <w:jc w:val="center"/>
          <w:del w:id="590" w:author="Pavla Trefilová" w:date="2019-09-10T12:59:00Z"/>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7578339A" w14:textId="6D380B0C" w:rsidR="00B72E09" w:rsidRPr="00C52600" w:rsidDel="00B72E09" w:rsidRDefault="00B72E09" w:rsidP="00B72E09">
            <w:pPr>
              <w:rPr>
                <w:del w:id="591" w:author="Pavla Trefilová" w:date="2019-09-10T12:59:00Z"/>
                <w:rFonts w:ascii="Calibri" w:hAnsi="Calibri" w:cs="Calibri"/>
              </w:rPr>
            </w:pPr>
            <w:del w:id="592" w:author="Pavla Trefilová" w:date="2019-09-10T12:59:00Z">
              <w:r w:rsidRPr="00C52600" w:rsidDel="00B72E09">
                <w:rPr>
                  <w:rFonts w:ascii="Calibri" w:hAnsi="Calibri" w:cs="Calibri"/>
                </w:rPr>
                <w:delText>doc. Ing. Boris Popesko,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F6085DF" w14:textId="1A0CBBFB" w:rsidR="00B72E09" w:rsidRPr="008735BA" w:rsidDel="00B72E09" w:rsidRDefault="00B72E09" w:rsidP="00B72E09">
            <w:pPr>
              <w:jc w:val="center"/>
              <w:rPr>
                <w:del w:id="593" w:author="Pavla Trefilová" w:date="2019-09-10T12:59:00Z"/>
                <w:rFonts w:ascii="Calibri" w:hAnsi="Calibri" w:cs="Calibri"/>
                <w:color w:val="000000"/>
              </w:rPr>
            </w:pPr>
            <w:del w:id="594" w:author="Pavla Trefilová" w:date="2019-09-10T12:59:00Z">
              <w:r w:rsidRPr="008735BA" w:rsidDel="00B72E09">
                <w:rPr>
                  <w:rFonts w:ascii="Calibri" w:hAnsi="Calibri" w:cs="Calibri"/>
                  <w:color w:val="000000"/>
                </w:rPr>
                <w:delText>1978</w:delText>
              </w:r>
            </w:del>
          </w:p>
        </w:tc>
        <w:tc>
          <w:tcPr>
            <w:tcW w:w="870" w:type="dxa"/>
            <w:tcBorders>
              <w:top w:val="nil"/>
              <w:left w:val="nil"/>
              <w:bottom w:val="single" w:sz="4" w:space="0" w:color="auto"/>
              <w:right w:val="single" w:sz="4" w:space="0" w:color="auto"/>
            </w:tcBorders>
            <w:shd w:val="clear" w:color="auto" w:fill="auto"/>
            <w:noWrap/>
            <w:vAlign w:val="bottom"/>
          </w:tcPr>
          <w:p w14:paraId="54FC7747" w14:textId="75943FF5" w:rsidR="00B72E09" w:rsidRPr="008735BA" w:rsidDel="00B72E09" w:rsidRDefault="00B72E09" w:rsidP="00B72E09">
            <w:pPr>
              <w:jc w:val="center"/>
              <w:rPr>
                <w:del w:id="595" w:author="Pavla Trefilová" w:date="2019-09-10T12:59:00Z"/>
                <w:rFonts w:ascii="Calibri" w:hAnsi="Calibri" w:cs="Calibri"/>
                <w:color w:val="000000"/>
              </w:rPr>
            </w:pPr>
            <w:del w:id="596" w:author="Pavla Trefilová" w:date="2019-09-10T12:59:00Z">
              <w:r w:rsidRPr="008735BA" w:rsidDel="00B72E09">
                <w:rPr>
                  <w:rFonts w:ascii="Calibri" w:hAnsi="Calibri" w:cs="Calibri"/>
                  <w:color w:val="000000"/>
                </w:rPr>
                <w:delText>40</w:delText>
              </w:r>
            </w:del>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478D2A1" w14:textId="1F6AF548" w:rsidR="00B72E09" w:rsidDel="00B72E09" w:rsidRDefault="00B72E09" w:rsidP="00B72E09">
            <w:pPr>
              <w:jc w:val="center"/>
              <w:rPr>
                <w:del w:id="597" w:author="Pavla Trefilová" w:date="2019-09-10T12:59:00Z"/>
              </w:rPr>
            </w:pPr>
            <w:del w:id="598" w:author="Pavla Trefilová" w:date="2019-09-10T12:59:00Z">
              <w:r w:rsidRPr="00D2594A" w:rsidDel="00B72E09">
                <w:rPr>
                  <w:rFonts w:ascii="Calibri" w:hAnsi="Calibri" w:cs="Calibri"/>
                  <w:color w:val="000000"/>
                </w:rPr>
                <w:delText>N</w:delText>
              </w:r>
            </w:del>
          </w:p>
        </w:tc>
      </w:tr>
      <w:tr w:rsidR="00B72E09" w:rsidRPr="008735BA" w:rsidDel="00B72E09" w14:paraId="48DA4A1E" w14:textId="5B4258EE" w:rsidTr="008950F8">
        <w:trPr>
          <w:trHeight w:val="300"/>
          <w:jc w:val="center"/>
          <w:del w:id="599" w:author="Pavla Trefilová" w:date="2019-09-10T12:59:00Z"/>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2838CB75" w14:textId="6C6AAC7E" w:rsidR="00B72E09" w:rsidRPr="00C52600" w:rsidDel="00B72E09" w:rsidRDefault="00B72E09" w:rsidP="00B72E09">
            <w:pPr>
              <w:rPr>
                <w:del w:id="600" w:author="Pavla Trefilová" w:date="2019-09-10T12:59:00Z"/>
                <w:rFonts w:ascii="Calibri" w:hAnsi="Calibri" w:cs="Calibri"/>
              </w:rPr>
            </w:pPr>
            <w:del w:id="601" w:author="Pavla Trefilová" w:date="2019-09-10T12:59:00Z">
              <w:r w:rsidDel="00B72E09">
                <w:rPr>
                  <w:rFonts w:ascii="Calibri" w:hAnsi="Calibri" w:cs="Calibri"/>
                </w:rPr>
                <w:delText>doc. Ing. Rastislav Rajnoha,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25E2126F" w14:textId="6149C6D9" w:rsidR="00B72E09" w:rsidRPr="008735BA" w:rsidDel="00B72E09" w:rsidRDefault="00B72E09" w:rsidP="00B72E09">
            <w:pPr>
              <w:jc w:val="center"/>
              <w:rPr>
                <w:del w:id="602" w:author="Pavla Trefilová" w:date="2019-09-10T12:59:00Z"/>
                <w:rFonts w:ascii="Calibri" w:hAnsi="Calibri" w:cs="Calibri"/>
                <w:color w:val="000000"/>
              </w:rPr>
            </w:pPr>
            <w:del w:id="603" w:author="Pavla Trefilová" w:date="2019-09-10T12:59:00Z">
              <w:r w:rsidDel="00B72E09">
                <w:rPr>
                  <w:rFonts w:ascii="Calibri" w:hAnsi="Calibri" w:cs="Calibri"/>
                  <w:color w:val="000000"/>
                </w:rPr>
                <w:delText>1971</w:delText>
              </w:r>
            </w:del>
          </w:p>
        </w:tc>
        <w:tc>
          <w:tcPr>
            <w:tcW w:w="870" w:type="dxa"/>
            <w:tcBorders>
              <w:top w:val="nil"/>
              <w:left w:val="nil"/>
              <w:bottom w:val="single" w:sz="4" w:space="0" w:color="auto"/>
              <w:right w:val="single" w:sz="4" w:space="0" w:color="auto"/>
            </w:tcBorders>
            <w:shd w:val="clear" w:color="auto" w:fill="auto"/>
            <w:noWrap/>
            <w:vAlign w:val="bottom"/>
          </w:tcPr>
          <w:p w14:paraId="6CE9F860" w14:textId="4D25B7D5" w:rsidR="00B72E09" w:rsidRPr="008735BA" w:rsidDel="00B72E09" w:rsidRDefault="00B72E09" w:rsidP="00B72E09">
            <w:pPr>
              <w:jc w:val="center"/>
              <w:rPr>
                <w:del w:id="604" w:author="Pavla Trefilová" w:date="2019-09-10T12:59:00Z"/>
                <w:rFonts w:ascii="Calibri" w:hAnsi="Calibri" w:cs="Calibri"/>
                <w:color w:val="000000"/>
              </w:rPr>
            </w:pPr>
            <w:del w:id="605" w:author="Pavla Trefilová" w:date="2019-09-10T12:59:00Z">
              <w:r w:rsidDel="00B72E09">
                <w:rPr>
                  <w:rFonts w:ascii="Calibri" w:hAnsi="Calibri" w:cs="Calibri"/>
                  <w:color w:val="000000"/>
                </w:rPr>
                <w:delText>20</w:delText>
              </w:r>
            </w:del>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66EA62B9" w14:textId="15F7B75E" w:rsidR="00B72E09" w:rsidRPr="00D2594A" w:rsidDel="00B72E09" w:rsidRDefault="00B72E09" w:rsidP="00B72E09">
            <w:pPr>
              <w:jc w:val="center"/>
              <w:rPr>
                <w:del w:id="606" w:author="Pavla Trefilová" w:date="2019-09-10T12:59:00Z"/>
                <w:rFonts w:ascii="Calibri" w:hAnsi="Calibri" w:cs="Calibri"/>
                <w:color w:val="000000"/>
              </w:rPr>
            </w:pPr>
            <w:del w:id="607" w:author="Pavla Trefilová" w:date="2019-09-10T12:59:00Z">
              <w:r w:rsidDel="00B72E09">
                <w:rPr>
                  <w:rFonts w:ascii="Calibri" w:hAnsi="Calibri" w:cs="Calibri"/>
                  <w:color w:val="000000"/>
                </w:rPr>
                <w:delText>N</w:delText>
              </w:r>
            </w:del>
          </w:p>
        </w:tc>
      </w:tr>
      <w:tr w:rsidR="00B72E09" w:rsidRPr="008735BA" w14:paraId="748D4B62"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7276F7EA" w14:textId="5CBB10AF" w:rsidR="00B72E09" w:rsidRPr="00C52600" w:rsidRDefault="00B72E09" w:rsidP="00B72E09">
            <w:pPr>
              <w:rPr>
                <w:rFonts w:ascii="Calibri" w:hAnsi="Calibri" w:cs="Calibri"/>
              </w:rPr>
            </w:pPr>
            <w:r w:rsidRPr="00C52600">
              <w:rPr>
                <w:rFonts w:ascii="Calibri" w:hAnsi="Calibri" w:cs="Calibr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911CE4F"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1B248D49"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644CE22A" w14:textId="75594732" w:rsidR="00B72E09" w:rsidRPr="008735BA" w:rsidRDefault="00B72E09">
            <w:pPr>
              <w:jc w:val="center"/>
              <w:rPr>
                <w:rFonts w:ascii="Calibri" w:hAnsi="Calibri" w:cs="Calibri"/>
                <w:color w:val="000000"/>
              </w:rPr>
            </w:pPr>
            <w:r w:rsidRPr="008735BA">
              <w:rPr>
                <w:rFonts w:ascii="Calibri" w:hAnsi="Calibri" w:cs="Calibri"/>
                <w:color w:val="000000"/>
              </w:rPr>
              <w:t>U-31.8.</w:t>
            </w:r>
            <w:del w:id="608" w:author="Pavla Trefilová" w:date="2019-09-10T13:08:00Z">
              <w:r w:rsidRPr="008735BA" w:rsidDel="008B47AA">
                <w:rPr>
                  <w:rFonts w:ascii="Calibri" w:hAnsi="Calibri" w:cs="Calibri"/>
                  <w:color w:val="000000"/>
                </w:rPr>
                <w:delText>2019</w:delText>
              </w:r>
            </w:del>
            <w:ins w:id="609" w:author="Pavla Trefilová" w:date="2019-09-10T13:08:00Z">
              <w:r w:rsidR="008B47AA" w:rsidRPr="008735BA">
                <w:rPr>
                  <w:rFonts w:ascii="Calibri" w:hAnsi="Calibri" w:cs="Calibri"/>
                  <w:color w:val="000000"/>
                </w:rPr>
                <w:t>20</w:t>
              </w:r>
              <w:r w:rsidR="008B47AA">
                <w:rPr>
                  <w:rFonts w:ascii="Calibri" w:hAnsi="Calibri" w:cs="Calibri"/>
                  <w:color w:val="000000"/>
                </w:rPr>
                <w:t>22</w:t>
              </w:r>
            </w:ins>
          </w:p>
        </w:tc>
      </w:tr>
      <w:tr w:rsidR="00B72E09" w:rsidRPr="008735BA" w14:paraId="10D5A21B"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6B91DE8B" w14:textId="77777777" w:rsidR="00B72E09" w:rsidRPr="00C52600" w:rsidRDefault="00B72E09" w:rsidP="00B72E09">
            <w:pPr>
              <w:rPr>
                <w:rFonts w:ascii="Calibri" w:hAnsi="Calibri" w:cs="Calibri"/>
              </w:rPr>
            </w:pPr>
            <w:r w:rsidRPr="00C52600">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61362B8"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1972</w:t>
            </w:r>
          </w:p>
        </w:tc>
        <w:tc>
          <w:tcPr>
            <w:tcW w:w="870" w:type="dxa"/>
            <w:tcBorders>
              <w:top w:val="nil"/>
              <w:left w:val="nil"/>
              <w:bottom w:val="single" w:sz="4" w:space="0" w:color="auto"/>
              <w:right w:val="single" w:sz="4" w:space="0" w:color="auto"/>
            </w:tcBorders>
            <w:shd w:val="clear" w:color="auto" w:fill="auto"/>
            <w:noWrap/>
            <w:vAlign w:val="bottom"/>
          </w:tcPr>
          <w:p w14:paraId="40BF2029"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F418D46" w14:textId="77777777" w:rsidR="00B72E09" w:rsidRDefault="00B72E09" w:rsidP="00B72E09">
            <w:pPr>
              <w:jc w:val="center"/>
            </w:pPr>
            <w:r w:rsidRPr="00D2594A">
              <w:rPr>
                <w:rFonts w:ascii="Calibri" w:hAnsi="Calibri" w:cs="Calibri"/>
                <w:color w:val="000000"/>
              </w:rPr>
              <w:t>N</w:t>
            </w:r>
          </w:p>
        </w:tc>
      </w:tr>
      <w:tr w:rsidR="00B72E09" w:rsidRPr="008735BA" w14:paraId="329E3BFD"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6EB89A08" w14:textId="77777777" w:rsidR="00B72E09" w:rsidRPr="00C52600" w:rsidRDefault="00B72E09" w:rsidP="00B72E09">
            <w:pPr>
              <w:rPr>
                <w:rFonts w:ascii="Calibri" w:hAnsi="Calibri" w:cs="Calibri"/>
              </w:rPr>
            </w:pPr>
            <w:r w:rsidRPr="00C52600">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3AFA15E6"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1963</w:t>
            </w:r>
          </w:p>
        </w:tc>
        <w:tc>
          <w:tcPr>
            <w:tcW w:w="870" w:type="dxa"/>
            <w:tcBorders>
              <w:top w:val="nil"/>
              <w:left w:val="nil"/>
              <w:bottom w:val="single" w:sz="4" w:space="0" w:color="auto"/>
              <w:right w:val="single" w:sz="4" w:space="0" w:color="auto"/>
            </w:tcBorders>
            <w:shd w:val="clear" w:color="auto" w:fill="auto"/>
            <w:noWrap/>
            <w:vAlign w:val="bottom"/>
          </w:tcPr>
          <w:p w14:paraId="2726EF19"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1BAF640E" w14:textId="77777777" w:rsidR="00B72E09" w:rsidRDefault="00B72E09" w:rsidP="00B72E09">
            <w:pPr>
              <w:jc w:val="center"/>
            </w:pPr>
            <w:r w:rsidRPr="00D2594A">
              <w:rPr>
                <w:rFonts w:ascii="Calibri" w:hAnsi="Calibri" w:cs="Calibri"/>
                <w:color w:val="000000"/>
              </w:rPr>
              <w:t>N</w:t>
            </w:r>
          </w:p>
        </w:tc>
      </w:tr>
      <w:tr w:rsidR="00B72E09" w:rsidRPr="008735BA" w14:paraId="7C03EBF6"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7B7016A6" w14:textId="77777777" w:rsidR="00B72E09" w:rsidRPr="00C52600" w:rsidRDefault="00B72E09" w:rsidP="00B72E09">
            <w:pPr>
              <w:rPr>
                <w:rFonts w:ascii="Calibri" w:hAnsi="Calibri" w:cs="Calibri"/>
              </w:rPr>
            </w:pPr>
            <w:r w:rsidRPr="00C52600">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621D1EC"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1975</w:t>
            </w:r>
          </w:p>
        </w:tc>
        <w:tc>
          <w:tcPr>
            <w:tcW w:w="870" w:type="dxa"/>
            <w:tcBorders>
              <w:top w:val="nil"/>
              <w:left w:val="nil"/>
              <w:bottom w:val="single" w:sz="4" w:space="0" w:color="auto"/>
              <w:right w:val="single" w:sz="4" w:space="0" w:color="auto"/>
            </w:tcBorders>
            <w:shd w:val="clear" w:color="auto" w:fill="auto"/>
            <w:noWrap/>
            <w:vAlign w:val="bottom"/>
          </w:tcPr>
          <w:p w14:paraId="2A7F08B4" w14:textId="77777777" w:rsidR="00B72E09" w:rsidRPr="008735BA" w:rsidRDefault="00B72E09" w:rsidP="00B72E09">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667D9D2E" w14:textId="77777777" w:rsidR="00B72E09" w:rsidRDefault="00B72E09" w:rsidP="00B72E09">
            <w:pPr>
              <w:jc w:val="center"/>
            </w:pPr>
            <w:r w:rsidRPr="00D2594A">
              <w:rPr>
                <w:rFonts w:ascii="Calibri" w:hAnsi="Calibri" w:cs="Calibri"/>
                <w:color w:val="000000"/>
              </w:rPr>
              <w:t>N</w:t>
            </w:r>
          </w:p>
        </w:tc>
      </w:tr>
      <w:tr w:rsidR="00B72E09" w:rsidRPr="008735BA" w14:paraId="78F773F6"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6886B3DC" w14:textId="0832430D" w:rsidR="00B72E09" w:rsidRPr="00C52600" w:rsidRDefault="00B72E09" w:rsidP="00B72E09">
            <w:pPr>
              <w:rPr>
                <w:rFonts w:ascii="Calibri" w:hAnsi="Calibri" w:cs="Calibri"/>
              </w:rPr>
            </w:pPr>
            <w:r>
              <w:rPr>
                <w:rFonts w:ascii="Calibri" w:hAnsi="Calibri" w:cs="Calibri"/>
              </w:rPr>
              <w:t>doc. RNDr. Ing. Zdeněk Úředníček,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2AEF802" w14:textId="33B2DD2D" w:rsidR="00B72E09" w:rsidRPr="008735BA" w:rsidRDefault="00B72E09" w:rsidP="00B72E09">
            <w:pPr>
              <w:jc w:val="center"/>
              <w:rPr>
                <w:rFonts w:ascii="Calibri" w:hAnsi="Calibri" w:cs="Calibri"/>
                <w:color w:val="000000"/>
              </w:rPr>
            </w:pPr>
            <w:r>
              <w:rPr>
                <w:rFonts w:ascii="Calibri" w:hAnsi="Calibri" w:cs="Calibri"/>
                <w:color w:val="000000"/>
              </w:rPr>
              <w:t>1950</w:t>
            </w:r>
          </w:p>
        </w:tc>
        <w:tc>
          <w:tcPr>
            <w:tcW w:w="870" w:type="dxa"/>
            <w:tcBorders>
              <w:top w:val="nil"/>
              <w:left w:val="nil"/>
              <w:bottom w:val="single" w:sz="4" w:space="0" w:color="auto"/>
              <w:right w:val="single" w:sz="4" w:space="0" w:color="auto"/>
            </w:tcBorders>
            <w:shd w:val="clear" w:color="auto" w:fill="auto"/>
            <w:noWrap/>
            <w:vAlign w:val="bottom"/>
          </w:tcPr>
          <w:p w14:paraId="5D6D2C95" w14:textId="20AC205C" w:rsidR="00B72E09" w:rsidRPr="008735BA" w:rsidRDefault="00B72E09" w:rsidP="00B72E09">
            <w:pPr>
              <w:jc w:val="center"/>
              <w:rPr>
                <w:rFonts w:ascii="Calibri" w:hAnsi="Calibri" w:cs="Calibri"/>
                <w:color w:val="000000"/>
              </w:rPr>
            </w:pPr>
            <w:r>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40543163" w14:textId="3EAF7DC3" w:rsidR="00B72E09" w:rsidRDefault="00B72E09" w:rsidP="00B72E09">
            <w:pPr>
              <w:jc w:val="center"/>
            </w:pPr>
            <w:r>
              <w:rPr>
                <w:rFonts w:ascii="Calibri" w:hAnsi="Calibri" w:cs="Calibri"/>
                <w:color w:val="000000"/>
              </w:rPr>
              <w:t>U-30.6</w:t>
            </w:r>
            <w:r w:rsidRPr="008735BA">
              <w:rPr>
                <w:rFonts w:ascii="Calibri" w:hAnsi="Calibri" w:cs="Calibri"/>
                <w:color w:val="000000"/>
              </w:rPr>
              <w:t>.20</w:t>
            </w:r>
            <w:r>
              <w:rPr>
                <w:rFonts w:ascii="Calibri" w:hAnsi="Calibri" w:cs="Calibri"/>
                <w:color w:val="000000"/>
              </w:rPr>
              <w:t>20</w:t>
            </w:r>
          </w:p>
        </w:tc>
      </w:tr>
      <w:tr w:rsidR="00B72E09" w:rsidRPr="008735BA" w14:paraId="5686D184"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8288BC5" w14:textId="77777777" w:rsidR="00B72E09" w:rsidRPr="00C52600" w:rsidRDefault="00B72E09" w:rsidP="00B72E09">
            <w:pPr>
              <w:rPr>
                <w:rFonts w:ascii="Calibri" w:hAnsi="Calibri" w:cs="Calibri"/>
                <w:b/>
                <w:bCs/>
                <w:color w:val="000000"/>
              </w:rPr>
            </w:pPr>
            <w:r w:rsidRPr="00C52600">
              <w:rPr>
                <w:rFonts w:ascii="Calibri" w:hAnsi="Calibri" w:cs="Calibri"/>
                <w:b/>
                <w:bCs/>
                <w:color w:val="000000"/>
              </w:rPr>
              <w:t>Odborní asistenti</w:t>
            </w:r>
          </w:p>
        </w:tc>
      </w:tr>
      <w:tr w:rsidR="00B72E09" w:rsidRPr="008735BA" w14:paraId="5FE70866"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DCA25D5" w14:textId="77777777" w:rsidR="00B72E09" w:rsidRPr="00DA3B82" w:rsidRDefault="00B72E09" w:rsidP="00B72E09">
            <w:pPr>
              <w:rPr>
                <w:rFonts w:ascii="Calibri" w:hAnsi="Calibri" w:cs="Calibri"/>
              </w:rPr>
            </w:pPr>
            <w:r w:rsidRPr="00DA3B8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A553C"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1978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3044DE8D"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D1A9585" w14:textId="77777777" w:rsidR="00B72E09" w:rsidRPr="00DA3B82" w:rsidRDefault="00B72E09" w:rsidP="00B72E09">
            <w:pPr>
              <w:jc w:val="center"/>
            </w:pPr>
            <w:r w:rsidRPr="00DA3B82">
              <w:rPr>
                <w:rFonts w:ascii="Calibri" w:hAnsi="Calibri" w:cs="Calibri"/>
                <w:color w:val="000000"/>
              </w:rPr>
              <w:t>N</w:t>
            </w:r>
          </w:p>
        </w:tc>
      </w:tr>
      <w:tr w:rsidR="00B72E09" w:rsidRPr="008735BA" w14:paraId="50D028AA"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E5F605B" w14:textId="77777777" w:rsidR="00B72E09" w:rsidRPr="00DA3B82" w:rsidRDefault="00B72E09" w:rsidP="00B72E09">
            <w:pPr>
              <w:rPr>
                <w:rFonts w:ascii="Calibri" w:hAnsi="Calibri" w:cs="Calibri"/>
              </w:rPr>
            </w:pPr>
            <w:r w:rsidRPr="00DA3B82">
              <w:rPr>
                <w:rFonts w:ascii="Calibri" w:hAnsi="Calibr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0618C"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1988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5AAED35"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95AF0AF" w14:textId="4A159AF6" w:rsidR="00B72E09" w:rsidRPr="00DA3B82" w:rsidRDefault="00B72E09">
            <w:pPr>
              <w:jc w:val="center"/>
              <w:rPr>
                <w:rFonts w:ascii="Calibri" w:hAnsi="Calibri" w:cs="Calibri"/>
                <w:color w:val="000000"/>
              </w:rPr>
            </w:pPr>
            <w:r w:rsidRPr="00DA3B82">
              <w:rPr>
                <w:rFonts w:ascii="Calibri" w:hAnsi="Calibri" w:cs="Calibri"/>
                <w:color w:val="000000"/>
              </w:rPr>
              <w:t>U-31.8.</w:t>
            </w:r>
            <w:del w:id="610" w:author="Pavla Trefilová" w:date="2019-09-10T13:08:00Z">
              <w:r w:rsidRPr="00DA3B82" w:rsidDel="008B47AA">
                <w:rPr>
                  <w:rFonts w:ascii="Calibri" w:hAnsi="Calibri" w:cs="Calibri"/>
                  <w:color w:val="000000"/>
                </w:rPr>
                <w:delText>2019</w:delText>
              </w:r>
            </w:del>
            <w:ins w:id="611" w:author="Pavla Trefilová" w:date="2019-09-10T13:08:00Z">
              <w:r w:rsidR="008B47AA" w:rsidRPr="00DA3B82">
                <w:rPr>
                  <w:rFonts w:ascii="Calibri" w:hAnsi="Calibri" w:cs="Calibri"/>
                  <w:color w:val="000000"/>
                </w:rPr>
                <w:t>20</w:t>
              </w:r>
              <w:r w:rsidR="008B47AA">
                <w:rPr>
                  <w:rFonts w:ascii="Calibri" w:hAnsi="Calibri" w:cs="Calibri"/>
                  <w:color w:val="000000"/>
                </w:rPr>
                <w:t>22</w:t>
              </w:r>
            </w:ins>
          </w:p>
        </w:tc>
      </w:tr>
      <w:tr w:rsidR="00B72E09" w:rsidRPr="008735BA" w14:paraId="2C5EC9B4"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5FFEDA5" w14:textId="2F2887E9" w:rsidR="00B72E09" w:rsidRPr="00DA3B82" w:rsidRDefault="00B72E09" w:rsidP="00B72E09">
            <w:pPr>
              <w:rPr>
                <w:rFonts w:ascii="Calibri" w:hAnsi="Calibri" w:cs="Calibri"/>
              </w:rPr>
            </w:pPr>
            <w:r w:rsidRPr="00DA3B82">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CB207" w14:textId="40F2B1BD" w:rsidR="00B72E09" w:rsidRPr="00DA3B82" w:rsidRDefault="00B72E09" w:rsidP="00B72E09">
            <w:pPr>
              <w:jc w:val="center"/>
              <w:rPr>
                <w:rFonts w:ascii="Calibri" w:hAnsi="Calibri" w:cs="Calibri"/>
              </w:rPr>
            </w:pPr>
            <w:r w:rsidRPr="00DA3B82">
              <w:rPr>
                <w:rFonts w:ascii="Calibri" w:hAnsi="Calibri" w:cs="Calibri"/>
              </w:rPr>
              <w:t>1985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7567D46" w14:textId="39996D10" w:rsidR="00B72E09" w:rsidRPr="00DA3B82" w:rsidRDefault="00B72E09" w:rsidP="00B72E09">
            <w:pPr>
              <w:jc w:val="center"/>
              <w:rPr>
                <w:rFonts w:ascii="Calibri" w:hAnsi="Calibri" w:cs="Calibri"/>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C10D240" w14:textId="4DF9CAA4" w:rsidR="00B72E09" w:rsidRPr="00DA3B82" w:rsidRDefault="00B72E09" w:rsidP="00B72E09">
            <w:pPr>
              <w:jc w:val="center"/>
              <w:rPr>
                <w:rFonts w:ascii="Calibri" w:hAnsi="Calibri" w:cs="Calibri"/>
                <w:color w:val="000000"/>
              </w:rPr>
            </w:pPr>
            <w:r w:rsidRPr="00DA3B82">
              <w:rPr>
                <w:rFonts w:ascii="Calibri" w:hAnsi="Calibri" w:cs="Calibri"/>
              </w:rPr>
              <w:t>N</w:t>
            </w:r>
          </w:p>
        </w:tc>
      </w:tr>
      <w:tr w:rsidR="00B72E09" w:rsidRPr="008735BA" w14:paraId="5461701F"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111C675" w14:textId="77777777" w:rsidR="00B72E09" w:rsidRPr="00DA3B82" w:rsidRDefault="00B72E09" w:rsidP="00B72E09">
            <w:pPr>
              <w:rPr>
                <w:rFonts w:ascii="Calibri" w:hAnsi="Calibri" w:cs="Calibri"/>
              </w:rPr>
            </w:pPr>
            <w:r w:rsidRPr="00DA3B82">
              <w:rPr>
                <w:rFonts w:ascii="Calibri" w:hAnsi="Calibri" w:cs="Calibr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7458E"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1984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6342443"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96009B6" w14:textId="77777777" w:rsidR="00B72E09" w:rsidRPr="00DA3B82" w:rsidRDefault="00B72E09" w:rsidP="00B72E09">
            <w:pPr>
              <w:jc w:val="center"/>
            </w:pPr>
            <w:r w:rsidRPr="00DA3B82">
              <w:rPr>
                <w:rFonts w:ascii="Calibri" w:hAnsi="Calibri" w:cs="Calibri"/>
                <w:color w:val="000000"/>
              </w:rPr>
              <w:t>N</w:t>
            </w:r>
          </w:p>
        </w:tc>
      </w:tr>
      <w:tr w:rsidR="00B72E09" w:rsidRPr="008735BA" w14:paraId="78B548E1"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9172968" w14:textId="77777777" w:rsidR="00B72E09" w:rsidRPr="00DA3B82" w:rsidRDefault="00B72E09" w:rsidP="00B72E09">
            <w:pPr>
              <w:rPr>
                <w:rFonts w:ascii="Calibri" w:hAnsi="Calibri" w:cs="Calibri"/>
              </w:rPr>
            </w:pPr>
            <w:r w:rsidRPr="00DA3B82">
              <w:rPr>
                <w:rFonts w:ascii="Calibri" w:hAnsi="Calibri" w:cs="Calibr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C53F2"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304D4A99"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033A7B3" w14:textId="77777777" w:rsidR="00B72E09" w:rsidRPr="00DA3B82" w:rsidRDefault="00B72E09" w:rsidP="00B72E09">
            <w:pPr>
              <w:jc w:val="center"/>
            </w:pPr>
            <w:r w:rsidRPr="00DA3B82">
              <w:rPr>
                <w:rFonts w:ascii="Calibri" w:hAnsi="Calibri" w:cs="Calibri"/>
                <w:color w:val="000000"/>
              </w:rPr>
              <w:t>N</w:t>
            </w:r>
          </w:p>
        </w:tc>
      </w:tr>
      <w:tr w:rsidR="00B72E09" w:rsidRPr="008735BA" w14:paraId="7A90202C"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A576E8F" w14:textId="01E45D43" w:rsidR="00B72E09" w:rsidRPr="00DA3B82" w:rsidRDefault="00B72E09" w:rsidP="00B72E09">
            <w:pPr>
              <w:rPr>
                <w:rFonts w:ascii="Calibri" w:hAnsi="Calibri" w:cs="Calibri"/>
              </w:rPr>
            </w:pPr>
            <w:r w:rsidRPr="00DA3B82">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9497A" w14:textId="30DA7330" w:rsidR="00B72E09" w:rsidRPr="00DA3B82" w:rsidRDefault="00B72E09" w:rsidP="00B72E09">
            <w:pPr>
              <w:jc w:val="center"/>
              <w:rPr>
                <w:rFonts w:ascii="Calibri" w:hAnsi="Calibri" w:cs="Calibri"/>
                <w:color w:val="000000"/>
              </w:rPr>
            </w:pPr>
            <w:r w:rsidRPr="00DA3B82">
              <w:rPr>
                <w:rFonts w:ascii="Calibri" w:hAnsi="Calibri" w:cs="Calibri"/>
              </w:rPr>
              <w:t>1964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BC4ABE2" w14:textId="4781B37C" w:rsidR="00B72E09" w:rsidRPr="00DA3B82" w:rsidRDefault="00B72E09" w:rsidP="00B72E09">
            <w:pPr>
              <w:jc w:val="center"/>
              <w:rPr>
                <w:rFonts w:ascii="Calibri" w:hAnsi="Calibri" w:cs="Calibri"/>
                <w:color w:val="000000"/>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302B96B" w14:textId="55CF6B9F" w:rsidR="00B72E09" w:rsidRPr="00DA3B82" w:rsidRDefault="00B72E09" w:rsidP="00B72E09">
            <w:pPr>
              <w:jc w:val="center"/>
              <w:rPr>
                <w:rFonts w:ascii="Calibri" w:hAnsi="Calibri" w:cs="Calibri"/>
                <w:color w:val="000000"/>
              </w:rPr>
            </w:pPr>
            <w:r w:rsidRPr="00DA3B82">
              <w:rPr>
                <w:rFonts w:ascii="Calibri" w:hAnsi="Calibri" w:cs="Calibri"/>
              </w:rPr>
              <w:t>N</w:t>
            </w:r>
          </w:p>
        </w:tc>
      </w:tr>
      <w:tr w:rsidR="00B72E09" w:rsidRPr="008735BA" w14:paraId="4E0DE82A"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9C702E2" w14:textId="77777777" w:rsidR="00B72E09" w:rsidRPr="00DA3B82" w:rsidRDefault="00B72E09" w:rsidP="00B72E09">
            <w:pPr>
              <w:rPr>
                <w:rFonts w:ascii="Calibri" w:hAnsi="Calibri" w:cs="Calibri"/>
              </w:rPr>
            </w:pPr>
            <w:r w:rsidRPr="00DA3B82">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65864" w14:textId="77777777" w:rsidR="00B72E09" w:rsidRPr="00DA3B82" w:rsidRDefault="00B72E09" w:rsidP="00B72E09">
            <w:pPr>
              <w:jc w:val="center"/>
              <w:rPr>
                <w:rFonts w:ascii="Calibri" w:hAnsi="Calibri" w:cs="Calibri"/>
              </w:rPr>
            </w:pPr>
            <w:r w:rsidRPr="00DA3B82">
              <w:rPr>
                <w:rFonts w:ascii="Calibri" w:hAnsi="Calibri" w:cs="Calibri"/>
              </w:rPr>
              <w:t>1957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E39C853" w14:textId="77777777" w:rsidR="00B72E09" w:rsidRPr="00DA3B82" w:rsidRDefault="00B72E09" w:rsidP="00B72E09">
            <w:pPr>
              <w:jc w:val="center"/>
              <w:rPr>
                <w:rFonts w:ascii="Calibri" w:hAnsi="Calibri" w:cs="Calibri"/>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9C6E362" w14:textId="77777777" w:rsidR="00B72E09" w:rsidRPr="00DA3B82" w:rsidRDefault="00B72E09" w:rsidP="00B72E09">
            <w:pPr>
              <w:jc w:val="center"/>
            </w:pPr>
            <w:r w:rsidRPr="00DA3B82">
              <w:rPr>
                <w:rFonts w:ascii="Calibri" w:hAnsi="Calibri" w:cs="Calibri"/>
                <w:color w:val="000000"/>
              </w:rPr>
              <w:t>N</w:t>
            </w:r>
          </w:p>
        </w:tc>
      </w:tr>
      <w:tr w:rsidR="00B72E09" w:rsidRPr="008735BA" w14:paraId="2529C4EF"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BFEB163" w14:textId="77777777" w:rsidR="00B72E09" w:rsidRPr="00DA3B82" w:rsidRDefault="00B72E09" w:rsidP="00B72E09">
            <w:pPr>
              <w:rPr>
                <w:rFonts w:ascii="Calibri" w:hAnsi="Calibri" w:cs="Calibri"/>
              </w:rPr>
            </w:pPr>
            <w:r w:rsidRPr="00DA3B82">
              <w:rPr>
                <w:rFonts w:ascii="Calibri" w:hAnsi="Calibri" w:cs="Calibr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7FA54"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327B60C7"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23C7A39" w14:textId="77777777" w:rsidR="00B72E09" w:rsidRPr="00DA3B82" w:rsidRDefault="00B72E09" w:rsidP="00B72E09">
            <w:pPr>
              <w:jc w:val="center"/>
            </w:pPr>
            <w:r w:rsidRPr="00DA3B82">
              <w:rPr>
                <w:rFonts w:ascii="Calibri" w:hAnsi="Calibri" w:cs="Calibri"/>
                <w:color w:val="000000"/>
              </w:rPr>
              <w:t>N</w:t>
            </w:r>
          </w:p>
        </w:tc>
      </w:tr>
      <w:tr w:rsidR="00B72E09" w:rsidRPr="008735BA" w14:paraId="1DEA7E2E"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783B9B9" w14:textId="77777777" w:rsidR="00B72E09" w:rsidRPr="00DA3B82" w:rsidRDefault="00B72E09" w:rsidP="00B72E09">
            <w:pPr>
              <w:rPr>
                <w:rFonts w:ascii="Calibri" w:hAnsi="Calibri" w:cs="Calibri"/>
              </w:rPr>
            </w:pPr>
            <w:r w:rsidRPr="00DA3B8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8CBDE"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C31DF70"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05592B8" w14:textId="77777777" w:rsidR="00B72E09" w:rsidRPr="00DA3B82" w:rsidRDefault="00B72E09" w:rsidP="00B72E09">
            <w:pPr>
              <w:jc w:val="center"/>
            </w:pPr>
            <w:r w:rsidRPr="00DA3B82">
              <w:rPr>
                <w:rFonts w:ascii="Calibri" w:hAnsi="Calibri" w:cs="Calibri"/>
                <w:color w:val="000000"/>
              </w:rPr>
              <w:t>N</w:t>
            </w:r>
          </w:p>
        </w:tc>
      </w:tr>
      <w:tr w:rsidR="00B72E09" w:rsidRPr="008735BA" w14:paraId="70DF44E5"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0D871C9" w14:textId="1B2F45BE" w:rsidR="00B72E09" w:rsidRPr="00DA3B82" w:rsidRDefault="00B72E09" w:rsidP="00B72E09">
            <w:pPr>
              <w:rPr>
                <w:rFonts w:ascii="Calibri" w:hAnsi="Calibri" w:cs="Calibri"/>
              </w:rPr>
            </w:pPr>
            <w:r w:rsidRPr="00DA3B82">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1D514" w14:textId="513D6B8E" w:rsidR="00B72E09" w:rsidRPr="00DA3B82" w:rsidRDefault="00B72E09" w:rsidP="00B72E09">
            <w:pPr>
              <w:jc w:val="center"/>
              <w:rPr>
                <w:rFonts w:ascii="Calibri" w:hAnsi="Calibri" w:cs="Calibri"/>
                <w:color w:val="000000"/>
              </w:rPr>
            </w:pPr>
            <w:r w:rsidRPr="00DA3B82">
              <w:rPr>
                <w:rFonts w:ascii="Calibri" w:hAnsi="Calibri" w:cs="Calibri"/>
              </w:rPr>
              <w:t>1982</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27A84EC9" w14:textId="7FE00D67" w:rsidR="00B72E09" w:rsidRPr="00DA3B82" w:rsidRDefault="00B72E09" w:rsidP="00B72E09">
            <w:pPr>
              <w:jc w:val="center"/>
              <w:rPr>
                <w:rFonts w:ascii="Calibri" w:hAnsi="Calibri" w:cs="Calibri"/>
                <w:color w:val="000000"/>
              </w:rPr>
            </w:pPr>
            <w:r w:rsidRPr="00DA3B8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EE34BC8" w14:textId="2D9C0E5C" w:rsidR="00B72E09" w:rsidRPr="00DA3B82" w:rsidRDefault="00B72E09" w:rsidP="00B72E09">
            <w:pPr>
              <w:jc w:val="center"/>
            </w:pPr>
            <w:r w:rsidRPr="00DA3B82">
              <w:rPr>
                <w:rFonts w:ascii="Calibri" w:hAnsi="Calibri" w:cs="Calibri"/>
              </w:rPr>
              <w:t>N</w:t>
            </w:r>
          </w:p>
        </w:tc>
      </w:tr>
      <w:tr w:rsidR="00B72E09" w:rsidRPr="008735BA" w14:paraId="5BFEDD0B"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062EE2B" w14:textId="77777777" w:rsidR="00B72E09" w:rsidRPr="00DA3B82" w:rsidRDefault="00B72E09" w:rsidP="00B72E09">
            <w:pPr>
              <w:rPr>
                <w:rFonts w:ascii="Calibri" w:hAnsi="Calibri" w:cs="Calibri"/>
              </w:rPr>
            </w:pPr>
            <w:r w:rsidRPr="00DA3B82">
              <w:rPr>
                <w:rFonts w:ascii="Calibri" w:hAnsi="Calibri" w:cs="Calibr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7AD88"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4A8FFF0"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26F899C" w14:textId="77777777" w:rsidR="00B72E09" w:rsidRPr="00DA3B82" w:rsidRDefault="00B72E09" w:rsidP="00B72E09">
            <w:pPr>
              <w:jc w:val="center"/>
            </w:pPr>
            <w:r w:rsidRPr="00DA3B82">
              <w:rPr>
                <w:rFonts w:ascii="Calibri" w:hAnsi="Calibri" w:cs="Calibri"/>
                <w:color w:val="000000"/>
              </w:rPr>
              <w:t>N</w:t>
            </w:r>
          </w:p>
        </w:tc>
      </w:tr>
      <w:tr w:rsidR="00B72E09" w:rsidRPr="008735BA" w14:paraId="7D128E91" w14:textId="77777777" w:rsidTr="008950F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68DAE70" w14:textId="3034E89C" w:rsidR="00B72E09" w:rsidRPr="00DA3B82" w:rsidRDefault="00B72E09" w:rsidP="00B72E09">
            <w:pPr>
              <w:rPr>
                <w:rFonts w:ascii="Calibri" w:hAnsi="Calibri" w:cs="Calibri"/>
              </w:rPr>
            </w:pPr>
            <w:r>
              <w:rPr>
                <w:rFonts w:ascii="Calibri" w:hAnsi="Calibri" w:cs="Calibr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9C100" w14:textId="1E205A30" w:rsidR="00B72E09" w:rsidRPr="00DA3B82" w:rsidRDefault="00B72E09" w:rsidP="00B72E09">
            <w:pPr>
              <w:jc w:val="center"/>
              <w:rPr>
                <w:rFonts w:ascii="Calibri" w:hAnsi="Calibri" w:cs="Calibri"/>
                <w:color w:val="000000"/>
              </w:rPr>
            </w:pPr>
            <w:r>
              <w:rPr>
                <w:rFonts w:ascii="Calibri" w:hAnsi="Calibri" w:cs="Calibri"/>
                <w:color w:val="000000"/>
              </w:rPr>
              <w:t>1946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81DED54" w14:textId="1C08D4D9" w:rsidR="00B72E09" w:rsidRPr="001245D6" w:rsidRDefault="00B72E09" w:rsidP="00B72E09">
            <w:pPr>
              <w:jc w:val="center"/>
              <w:rPr>
                <w:rFonts w:ascii="Calibri" w:hAnsi="Calibri" w:cs="Calibri"/>
                <w:color w:val="000000"/>
                <w:highlight w:val="yellow"/>
              </w:rPr>
            </w:pPr>
            <w:r w:rsidRPr="000C4BEF">
              <w:rPr>
                <w:rFonts w:ascii="Calibri" w:hAnsi="Calibri" w:cs="Calibri"/>
                <w:color w:val="000000"/>
              </w:rPr>
              <w:t>14</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F265833" w14:textId="1C4C8887" w:rsidR="00B72E09" w:rsidRPr="001245D6" w:rsidRDefault="00B72E09" w:rsidP="00B72E09">
            <w:pPr>
              <w:jc w:val="center"/>
              <w:rPr>
                <w:rFonts w:ascii="Calibri" w:hAnsi="Calibri" w:cs="Calibri"/>
                <w:color w:val="000000"/>
                <w:highlight w:val="yellow"/>
              </w:rPr>
            </w:pPr>
            <w:r>
              <w:rPr>
                <w:rFonts w:ascii="Calibri" w:hAnsi="Calibri" w:cs="Calibri"/>
                <w:color w:val="000000"/>
              </w:rPr>
              <w:t>U-31.12</w:t>
            </w:r>
            <w:r w:rsidRPr="00DA3B82">
              <w:rPr>
                <w:rFonts w:ascii="Calibri" w:hAnsi="Calibri" w:cs="Calibri"/>
                <w:color w:val="000000"/>
              </w:rPr>
              <w:t>.2020</w:t>
            </w:r>
          </w:p>
        </w:tc>
      </w:tr>
      <w:tr w:rsidR="00B72E09" w:rsidRPr="008735BA" w14:paraId="0F4A619E"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511A24FD" w14:textId="77777777" w:rsidR="00B72E09" w:rsidRPr="00DA3B82" w:rsidRDefault="00B72E09" w:rsidP="00B72E09">
            <w:pPr>
              <w:rPr>
                <w:rFonts w:ascii="Calibri" w:hAnsi="Calibri" w:cs="Calibri"/>
              </w:rPr>
            </w:pPr>
            <w:r w:rsidRPr="00DA3B82">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309D786"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5B9E12CF"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5A447507" w14:textId="77777777" w:rsidR="00B72E09" w:rsidRPr="00DA3B82" w:rsidRDefault="00B72E09" w:rsidP="00B72E09">
            <w:pPr>
              <w:jc w:val="center"/>
            </w:pPr>
            <w:r w:rsidRPr="00DA3B82">
              <w:rPr>
                <w:rFonts w:ascii="Calibri" w:hAnsi="Calibri" w:cs="Calibri"/>
                <w:color w:val="000000"/>
              </w:rPr>
              <w:t>N</w:t>
            </w:r>
          </w:p>
        </w:tc>
      </w:tr>
      <w:tr w:rsidR="00B72E09" w:rsidRPr="008735BA" w14:paraId="4DD8C8A1" w14:textId="77777777" w:rsidTr="008950F8">
        <w:trPr>
          <w:trHeight w:val="300"/>
          <w:jc w:val="center"/>
        </w:trPr>
        <w:tc>
          <w:tcPr>
            <w:tcW w:w="3387" w:type="dxa"/>
            <w:tcBorders>
              <w:top w:val="nil"/>
              <w:left w:val="single" w:sz="12" w:space="0" w:color="auto"/>
              <w:bottom w:val="single" w:sz="12" w:space="0" w:color="auto"/>
              <w:right w:val="single" w:sz="4" w:space="0" w:color="auto"/>
            </w:tcBorders>
            <w:shd w:val="clear" w:color="auto" w:fill="auto"/>
            <w:noWrap/>
            <w:vAlign w:val="bottom"/>
          </w:tcPr>
          <w:p w14:paraId="549E6E9C" w14:textId="7D6E9AE7" w:rsidR="00B72E09" w:rsidRPr="00DA3B82" w:rsidRDefault="00B72E09" w:rsidP="00B72E09">
            <w:pPr>
              <w:rPr>
                <w:rFonts w:ascii="Calibri" w:hAnsi="Calibri" w:cs="Calibri"/>
              </w:rPr>
            </w:pPr>
            <w:r w:rsidRPr="00DA3B82">
              <w:rPr>
                <w:rFonts w:ascii="Calibri" w:hAnsi="Calibri" w:cs="Calibri"/>
              </w:rPr>
              <w:t>RNDr. Bedřich Zimola, Ph.D.</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5D063D3F" w14:textId="17398841" w:rsidR="00B72E09" w:rsidRPr="00DA3B82" w:rsidRDefault="00B72E09" w:rsidP="00B72E09">
            <w:pPr>
              <w:jc w:val="center"/>
              <w:rPr>
                <w:rFonts w:ascii="Calibri" w:hAnsi="Calibri" w:cs="Calibri"/>
                <w:color w:val="000000"/>
              </w:rPr>
            </w:pPr>
            <w:r w:rsidRPr="00DA3B82">
              <w:rPr>
                <w:rFonts w:ascii="Calibri" w:hAnsi="Calibri" w:cs="Calibri"/>
              </w:rPr>
              <w:t>1954</w:t>
            </w:r>
          </w:p>
        </w:tc>
        <w:tc>
          <w:tcPr>
            <w:tcW w:w="870" w:type="dxa"/>
            <w:tcBorders>
              <w:top w:val="nil"/>
              <w:left w:val="nil"/>
              <w:bottom w:val="single" w:sz="12" w:space="0" w:color="auto"/>
              <w:right w:val="single" w:sz="4" w:space="0" w:color="auto"/>
            </w:tcBorders>
            <w:shd w:val="clear" w:color="auto" w:fill="auto"/>
            <w:noWrap/>
            <w:vAlign w:val="bottom"/>
          </w:tcPr>
          <w:p w14:paraId="53688D47" w14:textId="152CF4AA" w:rsidR="00B72E09" w:rsidRPr="00DA3B82" w:rsidRDefault="00B72E09" w:rsidP="00B72E09">
            <w:pPr>
              <w:jc w:val="center"/>
              <w:rPr>
                <w:rFonts w:ascii="Calibri" w:hAnsi="Calibri" w:cs="Calibri"/>
                <w:color w:val="000000"/>
              </w:rPr>
            </w:pPr>
            <w:r w:rsidRPr="00DA3B82">
              <w:rPr>
                <w:rFonts w:ascii="Calibri" w:hAnsi="Calibri" w:cs="Calibri"/>
              </w:rPr>
              <w:t>40</w:t>
            </w:r>
          </w:p>
        </w:tc>
        <w:tc>
          <w:tcPr>
            <w:tcW w:w="1580" w:type="dxa"/>
            <w:tcBorders>
              <w:top w:val="nil"/>
              <w:left w:val="single" w:sz="4" w:space="0" w:color="auto"/>
              <w:bottom w:val="single" w:sz="12" w:space="0" w:color="auto"/>
              <w:right w:val="single" w:sz="12" w:space="0" w:color="auto"/>
            </w:tcBorders>
            <w:shd w:val="clear" w:color="auto" w:fill="auto"/>
            <w:noWrap/>
            <w:vAlign w:val="bottom"/>
          </w:tcPr>
          <w:p w14:paraId="6D00AC24" w14:textId="78B2E96F" w:rsidR="00B72E09" w:rsidRPr="00DA3B82" w:rsidRDefault="00B72E09" w:rsidP="00B72E09">
            <w:pPr>
              <w:jc w:val="center"/>
              <w:rPr>
                <w:rFonts w:ascii="Calibri" w:hAnsi="Calibri" w:cs="Calibri"/>
                <w:color w:val="000000"/>
              </w:rPr>
            </w:pPr>
            <w:r w:rsidRPr="00DA3B82">
              <w:rPr>
                <w:rFonts w:ascii="Calibri" w:hAnsi="Calibri" w:cs="Calibri"/>
              </w:rPr>
              <w:t>N</w:t>
            </w:r>
          </w:p>
        </w:tc>
      </w:tr>
      <w:tr w:rsidR="00B72E09" w:rsidRPr="008735BA" w14:paraId="7A0A944D" w14:textId="77777777" w:rsidTr="008950F8">
        <w:trPr>
          <w:trHeight w:val="300"/>
          <w:jc w:val="center"/>
        </w:trPr>
        <w:tc>
          <w:tcPr>
            <w:tcW w:w="7137" w:type="dxa"/>
            <w:gridSpan w:val="4"/>
            <w:tcBorders>
              <w:top w:val="nil"/>
              <w:left w:val="single" w:sz="12" w:space="0" w:color="auto"/>
              <w:bottom w:val="single" w:sz="12" w:space="0" w:color="auto"/>
              <w:right w:val="single" w:sz="12" w:space="0" w:color="auto"/>
            </w:tcBorders>
            <w:shd w:val="clear" w:color="auto" w:fill="auto"/>
            <w:noWrap/>
            <w:vAlign w:val="bottom"/>
          </w:tcPr>
          <w:p w14:paraId="6FCF2D52" w14:textId="37CE28E1" w:rsidR="00B72E09" w:rsidRPr="001245D6" w:rsidRDefault="00B72E09" w:rsidP="00B72E09">
            <w:pPr>
              <w:rPr>
                <w:rFonts w:ascii="Calibri" w:hAnsi="Calibri" w:cs="Calibri"/>
                <w:b/>
                <w:color w:val="000000"/>
              </w:rPr>
            </w:pPr>
            <w:r w:rsidRPr="001245D6">
              <w:rPr>
                <w:rFonts w:ascii="Calibri" w:hAnsi="Calibri" w:cs="Calibri"/>
                <w:b/>
                <w:color w:val="000000"/>
              </w:rPr>
              <w:t>Asistenti</w:t>
            </w:r>
          </w:p>
        </w:tc>
      </w:tr>
      <w:tr w:rsidR="00B72E09" w:rsidRPr="008735BA" w14:paraId="3C2CB5C8" w14:textId="77777777" w:rsidTr="008950F8">
        <w:trPr>
          <w:trHeight w:val="300"/>
          <w:jc w:val="center"/>
        </w:trPr>
        <w:tc>
          <w:tcPr>
            <w:tcW w:w="3387" w:type="dxa"/>
            <w:tcBorders>
              <w:top w:val="nil"/>
              <w:left w:val="single" w:sz="12" w:space="0" w:color="auto"/>
              <w:bottom w:val="single" w:sz="12" w:space="0" w:color="auto"/>
              <w:right w:val="single" w:sz="4" w:space="0" w:color="auto"/>
            </w:tcBorders>
            <w:shd w:val="clear" w:color="auto" w:fill="auto"/>
            <w:noWrap/>
            <w:vAlign w:val="bottom"/>
          </w:tcPr>
          <w:p w14:paraId="2FA0CABE" w14:textId="6DA336CD" w:rsidR="00B72E09" w:rsidRPr="00DA3B82" w:rsidRDefault="00B72E09" w:rsidP="00B72E09">
            <w:pPr>
              <w:rPr>
                <w:rFonts w:ascii="Calibri" w:hAnsi="Calibri" w:cs="Calibri"/>
              </w:rPr>
            </w:pPr>
            <w:r w:rsidRPr="00DA3B82">
              <w:rPr>
                <w:rFonts w:ascii="Calibri" w:hAnsi="Calibri" w:cs="Calibri"/>
              </w:rPr>
              <w:t>Ing. Lucie Hrbáčková</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468EB28A" w14:textId="4B802B21" w:rsidR="00B72E09" w:rsidRPr="00DA3B82" w:rsidRDefault="00B72E09" w:rsidP="00B72E09">
            <w:pPr>
              <w:jc w:val="center"/>
              <w:rPr>
                <w:rFonts w:ascii="Calibri" w:hAnsi="Calibri" w:cs="Calibri"/>
                <w:color w:val="000000"/>
              </w:rPr>
            </w:pPr>
            <w:r w:rsidRPr="00DA3B82">
              <w:rPr>
                <w:rFonts w:ascii="Calibri" w:hAnsi="Calibri" w:cs="Calibri"/>
                <w:color w:val="000000"/>
              </w:rPr>
              <w:t>1983</w:t>
            </w:r>
          </w:p>
        </w:tc>
        <w:tc>
          <w:tcPr>
            <w:tcW w:w="870" w:type="dxa"/>
            <w:tcBorders>
              <w:top w:val="nil"/>
              <w:left w:val="nil"/>
              <w:bottom w:val="single" w:sz="12" w:space="0" w:color="auto"/>
              <w:right w:val="single" w:sz="4" w:space="0" w:color="auto"/>
            </w:tcBorders>
            <w:shd w:val="clear" w:color="auto" w:fill="auto"/>
            <w:noWrap/>
            <w:vAlign w:val="bottom"/>
          </w:tcPr>
          <w:p w14:paraId="6B6437F7" w14:textId="05C3AA04"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nil"/>
              <w:left w:val="single" w:sz="4" w:space="0" w:color="auto"/>
              <w:bottom w:val="single" w:sz="12" w:space="0" w:color="auto"/>
              <w:right w:val="single" w:sz="12" w:space="0" w:color="auto"/>
            </w:tcBorders>
            <w:shd w:val="clear" w:color="auto" w:fill="auto"/>
            <w:noWrap/>
            <w:vAlign w:val="bottom"/>
          </w:tcPr>
          <w:p w14:paraId="7EC3E4C8" w14:textId="1B06F47C" w:rsidR="00B72E09" w:rsidRPr="00DA3B82" w:rsidRDefault="00B72E09" w:rsidP="00B72E09">
            <w:pPr>
              <w:jc w:val="center"/>
              <w:rPr>
                <w:rFonts w:ascii="Calibri" w:hAnsi="Calibri" w:cs="Calibri"/>
                <w:color w:val="000000"/>
              </w:rPr>
            </w:pPr>
            <w:r w:rsidRPr="00DA3B82">
              <w:rPr>
                <w:rFonts w:ascii="Calibri" w:hAnsi="Calibri" w:cs="Calibri"/>
                <w:color w:val="000000"/>
              </w:rPr>
              <w:t>U-31.08.2020</w:t>
            </w:r>
          </w:p>
        </w:tc>
      </w:tr>
      <w:tr w:rsidR="00B72E09" w:rsidRPr="008735BA" w14:paraId="278E5E5E" w14:textId="77777777" w:rsidTr="008950F8">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3F13517" w14:textId="77777777" w:rsidR="00B72E09" w:rsidRPr="009E0288" w:rsidRDefault="00B72E09" w:rsidP="00B72E09">
            <w:pPr>
              <w:rPr>
                <w:rFonts w:ascii="Calibri" w:hAnsi="Calibri" w:cs="Calibri"/>
                <w:b/>
                <w:bCs/>
              </w:rPr>
            </w:pPr>
            <w:r w:rsidRPr="00C52600">
              <w:rPr>
                <w:rFonts w:ascii="Calibri" w:hAnsi="Calibri" w:cs="Calibri"/>
                <w:b/>
                <w:bCs/>
              </w:rPr>
              <w:t>Lektoři</w:t>
            </w:r>
          </w:p>
        </w:tc>
      </w:tr>
      <w:tr w:rsidR="00B72E09" w:rsidRPr="008735BA" w14:paraId="0E396129" w14:textId="77777777" w:rsidTr="008950F8">
        <w:trPr>
          <w:trHeight w:val="300"/>
          <w:jc w:val="center"/>
        </w:trPr>
        <w:tc>
          <w:tcPr>
            <w:tcW w:w="3387" w:type="dxa"/>
            <w:tcBorders>
              <w:top w:val="single" w:sz="2" w:space="0" w:color="auto"/>
              <w:left w:val="single" w:sz="12" w:space="0" w:color="auto"/>
              <w:bottom w:val="single" w:sz="4" w:space="0" w:color="auto"/>
              <w:right w:val="single" w:sz="4" w:space="0" w:color="auto"/>
            </w:tcBorders>
            <w:shd w:val="clear" w:color="auto" w:fill="auto"/>
            <w:noWrap/>
            <w:vAlign w:val="center"/>
          </w:tcPr>
          <w:p w14:paraId="0A466776" w14:textId="5D9B75B7" w:rsidR="00B72E09" w:rsidRPr="00DA3B82" w:rsidRDefault="00B72E09" w:rsidP="00B72E09">
            <w:pPr>
              <w:rPr>
                <w:rFonts w:ascii="Calibri" w:hAnsi="Calibri" w:cs="Calibri"/>
              </w:rPr>
            </w:pPr>
            <w:r w:rsidRPr="00DA3B82">
              <w:rPr>
                <w:rFonts w:ascii="Calibri" w:hAnsi="Calibri" w:cs="Calibri"/>
              </w:rPr>
              <w:t>Xiaofang Chen</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49FBCE64" w14:textId="2FFFD183" w:rsidR="00B72E09" w:rsidRPr="00DA3B82" w:rsidRDefault="00B72E09" w:rsidP="00B72E09">
            <w:pPr>
              <w:jc w:val="center"/>
              <w:rPr>
                <w:rFonts w:ascii="Calibri" w:hAnsi="Calibri" w:cs="Calibri"/>
                <w:color w:val="000000"/>
              </w:rPr>
            </w:pPr>
            <w:r w:rsidRPr="00DA3B82">
              <w:rPr>
                <w:rFonts w:ascii="Calibri" w:hAnsi="Calibri" w:cs="Calibri"/>
                <w:color w:val="000000"/>
              </w:rPr>
              <w:t>1990</w:t>
            </w:r>
          </w:p>
        </w:tc>
        <w:tc>
          <w:tcPr>
            <w:tcW w:w="870" w:type="dxa"/>
            <w:tcBorders>
              <w:top w:val="single" w:sz="2" w:space="0" w:color="auto"/>
              <w:left w:val="nil"/>
              <w:bottom w:val="single" w:sz="4" w:space="0" w:color="auto"/>
              <w:right w:val="single" w:sz="4" w:space="0" w:color="auto"/>
            </w:tcBorders>
            <w:shd w:val="clear" w:color="auto" w:fill="auto"/>
            <w:noWrap/>
            <w:vAlign w:val="bottom"/>
          </w:tcPr>
          <w:p w14:paraId="5C29B8D4" w14:textId="041554E0" w:rsidR="00B72E09" w:rsidRPr="00DA3B82" w:rsidRDefault="00B72E09" w:rsidP="00B72E09">
            <w:pPr>
              <w:jc w:val="center"/>
              <w:rPr>
                <w:rFonts w:ascii="Calibri" w:hAnsi="Calibri" w:cs="Calibri"/>
                <w:color w:val="000000"/>
              </w:rPr>
            </w:pPr>
            <w:r w:rsidRPr="00DA3B82">
              <w:rPr>
                <w:rFonts w:ascii="Calibri" w:hAnsi="Calibri" w:cs="Calibri"/>
                <w:color w:val="000000"/>
              </w:rPr>
              <w:t>12</w:t>
            </w:r>
          </w:p>
        </w:tc>
        <w:tc>
          <w:tcPr>
            <w:tcW w:w="1580" w:type="dxa"/>
            <w:tcBorders>
              <w:top w:val="single" w:sz="2" w:space="0" w:color="auto"/>
              <w:left w:val="single" w:sz="4" w:space="0" w:color="auto"/>
              <w:bottom w:val="single" w:sz="4" w:space="0" w:color="auto"/>
              <w:right w:val="single" w:sz="12" w:space="0" w:color="auto"/>
            </w:tcBorders>
            <w:shd w:val="clear" w:color="auto" w:fill="auto"/>
            <w:noWrap/>
            <w:vAlign w:val="bottom"/>
          </w:tcPr>
          <w:p w14:paraId="47A48970" w14:textId="4165D763" w:rsidR="00B72E09" w:rsidRPr="00DA3B82" w:rsidRDefault="00B72E09" w:rsidP="00B72E09">
            <w:pPr>
              <w:jc w:val="center"/>
            </w:pPr>
            <w:r w:rsidRPr="00DA3B82">
              <w:rPr>
                <w:rFonts w:ascii="Calibri" w:hAnsi="Calibri" w:cs="Calibri"/>
                <w:color w:val="000000"/>
              </w:rPr>
              <w:t>U-31.12.2019</w:t>
            </w:r>
          </w:p>
        </w:tc>
      </w:tr>
      <w:tr w:rsidR="00B72E09" w:rsidRPr="008735BA" w14:paraId="457B1D3F" w14:textId="77777777" w:rsidTr="008950F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10C85199" w14:textId="3D4485B3" w:rsidR="00B72E09" w:rsidRPr="00DA3B82" w:rsidRDefault="00B72E09" w:rsidP="00771C29">
            <w:pPr>
              <w:rPr>
                <w:rFonts w:ascii="Calibri" w:hAnsi="Calibri" w:cs="Calibri"/>
              </w:rPr>
              <w:pPrChange w:id="612" w:author="Pavla Trefilová" w:date="2019-09-16T08:57:00Z">
                <w:pPr/>
              </w:pPrChange>
            </w:pPr>
            <w:r w:rsidRPr="00DA3B82">
              <w:rPr>
                <w:rFonts w:ascii="Calibri" w:hAnsi="Calibri" w:cs="Calibri"/>
              </w:rPr>
              <w:t xml:space="preserve">Mgr. </w:t>
            </w:r>
            <w:del w:id="613" w:author="Pavla Trefilová" w:date="2019-09-16T08:57:00Z">
              <w:r w:rsidRPr="00DA3B82" w:rsidDel="00771C29">
                <w:rPr>
                  <w:rFonts w:ascii="Calibri" w:hAnsi="Calibri" w:cs="Calibri"/>
                </w:rPr>
                <w:delText>Marcela Krumpolcová</w:delText>
              </w:r>
            </w:del>
            <w:ins w:id="614" w:author="Pavla Trefilová" w:date="2019-09-16T08:57:00Z">
              <w:r w:rsidR="00771C29">
                <w:rPr>
                  <w:rFonts w:ascii="Calibri" w:hAnsi="Calibri" w:cs="Calibri"/>
                </w:rPr>
                <w:t>Eva Chmelařová</w:t>
              </w:r>
            </w:ins>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6FEF0391" w14:textId="0F201B18" w:rsidR="00B72E09" w:rsidRPr="00DA3B82" w:rsidRDefault="00B72E09" w:rsidP="00B72E09">
            <w:pPr>
              <w:jc w:val="center"/>
              <w:rPr>
                <w:rFonts w:ascii="Calibri" w:hAnsi="Calibri" w:cs="Calibri"/>
                <w:color w:val="000000"/>
              </w:rPr>
            </w:pPr>
            <w:r w:rsidRPr="00DA3B82">
              <w:rPr>
                <w:rFonts w:ascii="Calibri" w:hAnsi="Calibri" w:cs="Calibri"/>
              </w:rPr>
              <w:t>1978</w:t>
            </w:r>
          </w:p>
        </w:tc>
        <w:tc>
          <w:tcPr>
            <w:tcW w:w="870" w:type="dxa"/>
            <w:tcBorders>
              <w:top w:val="nil"/>
              <w:left w:val="nil"/>
              <w:bottom w:val="single" w:sz="4" w:space="0" w:color="auto"/>
              <w:right w:val="single" w:sz="4" w:space="0" w:color="auto"/>
            </w:tcBorders>
            <w:shd w:val="clear" w:color="auto" w:fill="auto"/>
            <w:noWrap/>
            <w:vAlign w:val="bottom"/>
          </w:tcPr>
          <w:p w14:paraId="3F68B93A" w14:textId="5DBC3352" w:rsidR="00B72E09" w:rsidRPr="00DA3B82" w:rsidRDefault="00B72E09" w:rsidP="00B72E09">
            <w:pPr>
              <w:jc w:val="center"/>
              <w:rPr>
                <w:rFonts w:ascii="Calibri" w:hAnsi="Calibri" w:cs="Calibri"/>
                <w:color w:val="000000"/>
              </w:rPr>
            </w:pPr>
            <w:r w:rsidRPr="00DA3B8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2F96C11C" w14:textId="39474C80" w:rsidR="00B72E09" w:rsidRPr="00DA3B82" w:rsidRDefault="00B72E09" w:rsidP="00B72E09">
            <w:pPr>
              <w:jc w:val="center"/>
            </w:pPr>
            <w:r w:rsidRPr="00DA3B82">
              <w:rPr>
                <w:rFonts w:ascii="Calibri" w:hAnsi="Calibri" w:cs="Calibri"/>
              </w:rPr>
              <w:t>U-31.8.202</w:t>
            </w:r>
            <w:ins w:id="615" w:author="Pavla Trefilová" w:date="2019-09-16T08:57:00Z">
              <w:r w:rsidR="00771C29">
                <w:rPr>
                  <w:rFonts w:ascii="Calibri" w:hAnsi="Calibri" w:cs="Calibri"/>
                </w:rPr>
                <w:t>2</w:t>
              </w:r>
            </w:ins>
            <w:del w:id="616" w:author="Pavla Trefilová" w:date="2019-09-16T08:57:00Z">
              <w:r w:rsidRPr="00DA3B82" w:rsidDel="00771C29">
                <w:rPr>
                  <w:rFonts w:ascii="Calibri" w:hAnsi="Calibri" w:cs="Calibri"/>
                </w:rPr>
                <w:delText>1</w:delText>
              </w:r>
            </w:del>
          </w:p>
        </w:tc>
      </w:tr>
      <w:tr w:rsidR="00B72E09" w:rsidRPr="008735BA" w14:paraId="5ED21878" w14:textId="77777777" w:rsidTr="008950F8">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14:paraId="1F1DDE11" w14:textId="77777777" w:rsidR="00B72E09" w:rsidRPr="00DA3B82" w:rsidRDefault="00B72E09" w:rsidP="00B72E09">
            <w:pPr>
              <w:rPr>
                <w:rFonts w:ascii="Calibri" w:hAnsi="Calibri" w:cs="Calibri"/>
              </w:rPr>
            </w:pPr>
            <w:r w:rsidRPr="00DA3B82">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14:paraId="57DD0665"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1979</w:t>
            </w:r>
          </w:p>
        </w:tc>
        <w:tc>
          <w:tcPr>
            <w:tcW w:w="870" w:type="dxa"/>
            <w:tcBorders>
              <w:top w:val="nil"/>
              <w:left w:val="nil"/>
              <w:bottom w:val="single" w:sz="4" w:space="0" w:color="auto"/>
              <w:right w:val="single" w:sz="2" w:space="0" w:color="auto"/>
            </w:tcBorders>
            <w:shd w:val="clear" w:color="auto" w:fill="auto"/>
            <w:noWrap/>
            <w:vAlign w:val="bottom"/>
            <w:hideMark/>
          </w:tcPr>
          <w:p w14:paraId="554B30D3"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bottom"/>
            <w:hideMark/>
          </w:tcPr>
          <w:p w14:paraId="409CEA37" w14:textId="4323F126" w:rsidR="00B72E09" w:rsidRPr="00DA3B82" w:rsidRDefault="00B72E09" w:rsidP="00B72E09">
            <w:pPr>
              <w:jc w:val="center"/>
              <w:rPr>
                <w:rFonts w:ascii="Calibri" w:hAnsi="Calibri" w:cs="Calibri"/>
                <w:color w:val="000000"/>
              </w:rPr>
            </w:pPr>
            <w:r w:rsidRPr="00DA3B82">
              <w:rPr>
                <w:rFonts w:ascii="Calibri" w:hAnsi="Calibri" w:cs="Calibri"/>
                <w:color w:val="000000"/>
              </w:rPr>
              <w:t>U-31.8.20</w:t>
            </w:r>
            <w:ins w:id="617" w:author="Pavla Trefilová" w:date="2019-09-13T15:06:00Z">
              <w:r w:rsidR="00135C3F">
                <w:rPr>
                  <w:rFonts w:ascii="Calibri" w:hAnsi="Calibri" w:cs="Calibri"/>
                  <w:color w:val="000000"/>
                </w:rPr>
                <w:t>22</w:t>
              </w:r>
            </w:ins>
            <w:del w:id="618" w:author="Pavla Trefilová" w:date="2019-09-13T15:06:00Z">
              <w:r w:rsidRPr="00DA3B82" w:rsidDel="00135C3F">
                <w:rPr>
                  <w:rFonts w:ascii="Calibri" w:hAnsi="Calibri" w:cs="Calibri"/>
                  <w:color w:val="000000"/>
                </w:rPr>
                <w:delText>19</w:delText>
              </w:r>
            </w:del>
          </w:p>
        </w:tc>
      </w:tr>
      <w:tr w:rsidR="00B72E09" w:rsidRPr="008735BA" w14:paraId="385F771B"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D01A14A" w14:textId="77777777" w:rsidR="00B72E09" w:rsidRPr="00DA3B82" w:rsidRDefault="00B72E09" w:rsidP="00B72E09">
            <w:pPr>
              <w:rPr>
                <w:rFonts w:ascii="Calibri" w:hAnsi="Calibri" w:cs="Calibri"/>
              </w:rPr>
            </w:pPr>
            <w:r w:rsidRPr="00DA3B82">
              <w:rPr>
                <w:rFonts w:ascii="Calibri" w:hAnsi="Calibri" w:cs="Calibr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2956ABB"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1963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92C290D"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E2FBC80" w14:textId="65FDAB29" w:rsidR="00B72E09" w:rsidRPr="00DA3B82" w:rsidRDefault="00B72E09" w:rsidP="00135C3F">
            <w:pPr>
              <w:jc w:val="center"/>
              <w:rPr>
                <w:rFonts w:ascii="Calibri" w:hAnsi="Calibri" w:cs="Calibri"/>
                <w:color w:val="000000"/>
              </w:rPr>
            </w:pPr>
            <w:r w:rsidRPr="00DA3B82">
              <w:rPr>
                <w:rFonts w:ascii="Calibri" w:hAnsi="Calibri" w:cs="Calibri"/>
                <w:color w:val="000000"/>
              </w:rPr>
              <w:t>U-31.8.</w:t>
            </w:r>
            <w:del w:id="619" w:author="Pavla Trefilová" w:date="2019-09-13T15:06:00Z">
              <w:r w:rsidRPr="00DA3B82" w:rsidDel="00135C3F">
                <w:rPr>
                  <w:rFonts w:ascii="Calibri" w:hAnsi="Calibri" w:cs="Calibri"/>
                  <w:color w:val="000000"/>
                </w:rPr>
                <w:delText>2019</w:delText>
              </w:r>
            </w:del>
            <w:ins w:id="620" w:author="Pavla Trefilová" w:date="2019-09-13T15:06:00Z">
              <w:r w:rsidR="00135C3F" w:rsidRPr="00DA3B82">
                <w:rPr>
                  <w:rFonts w:ascii="Calibri" w:hAnsi="Calibri" w:cs="Calibri"/>
                  <w:color w:val="000000"/>
                </w:rPr>
                <w:t>20</w:t>
              </w:r>
              <w:r w:rsidR="00135C3F">
                <w:rPr>
                  <w:rFonts w:ascii="Calibri" w:hAnsi="Calibri" w:cs="Calibri"/>
                  <w:color w:val="000000"/>
                </w:rPr>
                <w:t>22</w:t>
              </w:r>
            </w:ins>
          </w:p>
        </w:tc>
      </w:tr>
      <w:tr w:rsidR="00B72E09" w:rsidRPr="008735BA" w14:paraId="39ABE960"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1692358" w14:textId="77777777" w:rsidR="00B72E09" w:rsidRPr="00DA3B82" w:rsidRDefault="00B72E09" w:rsidP="00B72E09">
            <w:pPr>
              <w:rPr>
                <w:rFonts w:ascii="Calibri" w:hAnsi="Calibri" w:cs="Calibri"/>
              </w:rPr>
            </w:pPr>
            <w:r w:rsidRPr="00DA3B82">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97DCD51"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A3AA145"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649D637" w14:textId="77777777" w:rsidR="00B72E09" w:rsidRPr="00DA3B82" w:rsidRDefault="00B72E09" w:rsidP="00B72E09">
            <w:pPr>
              <w:jc w:val="center"/>
            </w:pPr>
            <w:r w:rsidRPr="00DA3B82">
              <w:rPr>
                <w:rFonts w:ascii="Calibri" w:hAnsi="Calibri" w:cs="Calibri"/>
                <w:color w:val="000000"/>
              </w:rPr>
              <w:t>N</w:t>
            </w:r>
          </w:p>
        </w:tc>
      </w:tr>
      <w:tr w:rsidR="00B72E09" w:rsidRPr="00DA3B82" w14:paraId="07353C10"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3465282" w14:textId="310BAFEA" w:rsidR="00B72E09" w:rsidRPr="00DA3B82" w:rsidRDefault="00B72E09" w:rsidP="00B72E09">
            <w:pPr>
              <w:rPr>
                <w:rFonts w:ascii="Calibri" w:hAnsi="Calibri" w:cs="Calibri"/>
              </w:rPr>
            </w:pPr>
            <w:r w:rsidRPr="00DA3B82">
              <w:rPr>
                <w:rFonts w:ascii="Calibri" w:hAnsi="Calibri" w:cs="Calibri"/>
              </w:rPr>
              <w:t>Mgr. Renata Šilhánová,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BD7FA81" w14:textId="28686D70" w:rsidR="00B72E09" w:rsidRPr="00DA3B82" w:rsidRDefault="00B72E09" w:rsidP="00B72E09">
            <w:pPr>
              <w:jc w:val="center"/>
              <w:rPr>
                <w:rFonts w:ascii="Calibri" w:hAnsi="Calibri" w:cs="Calibri"/>
                <w:color w:val="000000"/>
              </w:rPr>
            </w:pPr>
            <w:r w:rsidRPr="00DA3B82">
              <w:rPr>
                <w:rFonts w:ascii="Calibri" w:hAnsi="Calibri" w:cs="Calibri"/>
                <w:color w:val="000000"/>
              </w:rPr>
              <w:t>1968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7B1DFF5" w14:textId="493B3BD3"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7DE9A393" w14:textId="202C50B3" w:rsidR="00B72E09" w:rsidRPr="00DA3B82" w:rsidRDefault="00B72E09" w:rsidP="00B72E09">
            <w:pPr>
              <w:jc w:val="center"/>
              <w:rPr>
                <w:rFonts w:ascii="Calibri" w:hAnsi="Calibri" w:cs="Calibri"/>
                <w:color w:val="000000"/>
              </w:rPr>
            </w:pPr>
            <w:del w:id="621" w:author="Pavla Trefilová" w:date="2019-09-12T08:40:00Z">
              <w:r w:rsidRPr="00DA3B82" w:rsidDel="00205E53">
                <w:rPr>
                  <w:rFonts w:asciiTheme="minorHAnsi" w:hAnsiTheme="minorHAnsi"/>
                </w:rPr>
                <w:delText>U - 31.8.2019</w:delText>
              </w:r>
            </w:del>
            <w:ins w:id="622" w:author="Pavla Trefilová" w:date="2019-09-12T08:40:00Z">
              <w:r w:rsidR="00205E53">
                <w:rPr>
                  <w:rFonts w:asciiTheme="minorHAnsi" w:hAnsiTheme="minorHAnsi"/>
                </w:rPr>
                <w:t>N</w:t>
              </w:r>
            </w:ins>
          </w:p>
        </w:tc>
      </w:tr>
      <w:tr w:rsidR="00B72E09" w:rsidRPr="008735BA" w14:paraId="30BEE9F1" w14:textId="77777777" w:rsidTr="008950F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55977224" w14:textId="77777777" w:rsidR="00B72E09" w:rsidRPr="00DA3B82" w:rsidRDefault="00B72E09" w:rsidP="00B72E09">
            <w:pPr>
              <w:rPr>
                <w:rFonts w:ascii="Calibri" w:hAnsi="Calibri" w:cs="Calibri"/>
              </w:rPr>
            </w:pPr>
            <w:r w:rsidRPr="00DA3B82">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14:paraId="2E02B26F"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1956</w:t>
            </w:r>
          </w:p>
        </w:tc>
        <w:tc>
          <w:tcPr>
            <w:tcW w:w="870" w:type="dxa"/>
            <w:tcBorders>
              <w:top w:val="single" w:sz="2" w:space="0" w:color="auto"/>
              <w:left w:val="nil"/>
              <w:bottom w:val="single" w:sz="12" w:space="0" w:color="auto"/>
              <w:right w:val="single" w:sz="2" w:space="0" w:color="auto"/>
            </w:tcBorders>
            <w:shd w:val="clear" w:color="auto" w:fill="auto"/>
            <w:noWrap/>
            <w:vAlign w:val="center"/>
          </w:tcPr>
          <w:p w14:paraId="3884209F" w14:textId="77777777" w:rsidR="00B72E09" w:rsidRPr="00DA3B82" w:rsidRDefault="00B72E09" w:rsidP="00B72E09">
            <w:pPr>
              <w:jc w:val="center"/>
              <w:rPr>
                <w:rFonts w:ascii="Calibri" w:hAnsi="Calibri" w:cs="Calibri"/>
                <w:color w:val="000000"/>
              </w:rPr>
            </w:pPr>
            <w:r w:rsidRPr="00DA3B82">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14:paraId="3FE43480" w14:textId="77777777" w:rsidR="00B72E09" w:rsidRPr="00DA3B82" w:rsidRDefault="00B72E09" w:rsidP="00B72E09">
            <w:pPr>
              <w:jc w:val="center"/>
            </w:pPr>
            <w:r w:rsidRPr="00DA3B82">
              <w:rPr>
                <w:rFonts w:ascii="Calibri" w:hAnsi="Calibri" w:cs="Calibri"/>
                <w:color w:val="000000"/>
              </w:rPr>
              <w:t>N</w:t>
            </w:r>
          </w:p>
        </w:tc>
      </w:tr>
      <w:tr w:rsidR="00B72E09" w:rsidRPr="008735BA" w14:paraId="4F541BAE" w14:textId="77777777" w:rsidTr="000C4BEF">
        <w:trPr>
          <w:trHeight w:val="315"/>
          <w:jc w:val="center"/>
        </w:trPr>
        <w:tc>
          <w:tcPr>
            <w:tcW w:w="71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27219B6B" w14:textId="77777777" w:rsidR="00B72E09" w:rsidRPr="00DA3B82" w:rsidRDefault="00B72E09" w:rsidP="00B72E09">
            <w:pPr>
              <w:rPr>
                <w:rFonts w:ascii="Calibri" w:hAnsi="Calibri" w:cs="Calibri"/>
                <w:b/>
                <w:bCs/>
              </w:rPr>
            </w:pPr>
            <w:r w:rsidRPr="00DA3B82">
              <w:rPr>
                <w:rFonts w:ascii="Calibri" w:hAnsi="Calibri" w:cs="Calibri"/>
                <w:b/>
                <w:bCs/>
              </w:rPr>
              <w:t>Externí spolupracovníci</w:t>
            </w:r>
            <w:r w:rsidRPr="00DA3B82">
              <w:rPr>
                <w:rFonts w:ascii="Calibri" w:hAnsi="Calibri" w:cs="Calibri"/>
                <w:color w:val="000000"/>
              </w:rPr>
              <w:t> </w:t>
            </w:r>
          </w:p>
        </w:tc>
      </w:tr>
      <w:tr w:rsidR="00B72E09" w:rsidRPr="008735BA" w14:paraId="7D12CC00" w14:textId="77777777" w:rsidTr="00752F7C">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68B6CACF" w14:textId="5CA9D1F0" w:rsidR="00B72E09" w:rsidRPr="00DA3B82" w:rsidRDefault="00B72E09" w:rsidP="00B72E09">
            <w:pPr>
              <w:rPr>
                <w:rFonts w:ascii="Calibri" w:hAnsi="Calibri" w:cs="Calibri"/>
              </w:rPr>
            </w:pPr>
            <w:r w:rsidRPr="00DA3B82">
              <w:rPr>
                <w:rFonts w:ascii="Calibri" w:hAnsi="Calibri" w:cs="Calibri"/>
              </w:rPr>
              <w:t>Oxana Cagašová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478F56EB" w14:textId="4DA51F5B" w:rsidR="00B72E09" w:rsidRPr="00DA3B82" w:rsidRDefault="00B72E09" w:rsidP="00B72E09">
            <w:pPr>
              <w:jc w:val="center"/>
              <w:rPr>
                <w:rFonts w:ascii="Calibri" w:hAnsi="Calibri" w:cs="Calibri"/>
                <w:color w:val="000000"/>
              </w:rPr>
            </w:pPr>
            <w:r w:rsidRPr="00DA3B82">
              <w:rPr>
                <w:rFonts w:ascii="Calibri" w:hAnsi="Calibri" w:cs="Calibri"/>
                <w:color w:val="000000"/>
              </w:rPr>
              <w:t>1986</w:t>
            </w:r>
          </w:p>
        </w:tc>
        <w:tc>
          <w:tcPr>
            <w:tcW w:w="870" w:type="dxa"/>
            <w:tcBorders>
              <w:top w:val="single" w:sz="12" w:space="0" w:color="auto"/>
              <w:left w:val="single" w:sz="2" w:space="0" w:color="auto"/>
              <w:bottom w:val="single" w:sz="2" w:space="0" w:color="auto"/>
              <w:right w:val="single" w:sz="2" w:space="0" w:color="auto"/>
            </w:tcBorders>
            <w:shd w:val="clear" w:color="auto" w:fill="auto"/>
            <w:noWrap/>
          </w:tcPr>
          <w:p w14:paraId="6106488A" w14:textId="198076A8"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12" w:space="0" w:color="auto"/>
              <w:left w:val="single" w:sz="2" w:space="0" w:color="auto"/>
              <w:bottom w:val="single" w:sz="2" w:space="0" w:color="auto"/>
              <w:right w:val="single" w:sz="12" w:space="0" w:color="auto"/>
            </w:tcBorders>
            <w:shd w:val="clear" w:color="auto" w:fill="auto"/>
            <w:noWrap/>
            <w:vAlign w:val="bottom"/>
          </w:tcPr>
          <w:p w14:paraId="4919C7CC" w14:textId="77777777" w:rsidR="00B72E09" w:rsidRPr="00DA3B82" w:rsidRDefault="00B72E09" w:rsidP="00B72E09">
            <w:pPr>
              <w:jc w:val="center"/>
              <w:rPr>
                <w:rFonts w:ascii="Calibri" w:hAnsi="Calibri" w:cs="Calibri"/>
                <w:color w:val="000000"/>
              </w:rPr>
            </w:pPr>
          </w:p>
        </w:tc>
      </w:tr>
      <w:tr w:rsidR="00B72E09" w:rsidRPr="008735BA" w14:paraId="6DBF88E1"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529159C" w14:textId="177DFCDE" w:rsidR="00B72E09" w:rsidRPr="00DA3B82" w:rsidRDefault="00B72E09" w:rsidP="00B72E09">
            <w:pPr>
              <w:rPr>
                <w:rFonts w:ascii="Calibri" w:hAnsi="Calibri" w:cs="Calibri"/>
              </w:rPr>
            </w:pPr>
            <w:r w:rsidRPr="00DA3B82">
              <w:rPr>
                <w:rFonts w:ascii="Calibri" w:hAnsi="Calibri" w:cs="Calibri"/>
              </w:rPr>
              <w:t>Ing. Jaroslav Dlabač,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42ED405" w14:textId="4AD2C006" w:rsidR="00B72E09" w:rsidRPr="00DA3B82" w:rsidRDefault="00B72E09" w:rsidP="00B72E09">
            <w:pPr>
              <w:jc w:val="center"/>
              <w:rPr>
                <w:rFonts w:ascii="Calibri" w:hAnsi="Calibri" w:cs="Calibri"/>
                <w:color w:val="000000"/>
              </w:rPr>
            </w:pPr>
            <w:r w:rsidRPr="00DA3B82">
              <w:rPr>
                <w:rFonts w:ascii="Calibri" w:hAnsi="Calibri" w:cs="Calibri"/>
                <w:color w:val="000000"/>
              </w:rPr>
              <w:t>1983</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33888F32" w14:textId="7054B789"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18EA40AA" w14:textId="77777777" w:rsidR="00B72E09" w:rsidRPr="00DA3B82" w:rsidRDefault="00B72E09" w:rsidP="00B72E09">
            <w:pPr>
              <w:jc w:val="center"/>
              <w:rPr>
                <w:rFonts w:ascii="Calibri" w:hAnsi="Calibri" w:cs="Calibri"/>
                <w:color w:val="000000"/>
              </w:rPr>
            </w:pPr>
          </w:p>
        </w:tc>
      </w:tr>
      <w:tr w:rsidR="00B72E09" w:rsidRPr="008735BA" w14:paraId="28EF0DD7"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DA50772" w14:textId="121D8258" w:rsidR="00B72E09" w:rsidRPr="00DA3B82" w:rsidRDefault="00B72E09" w:rsidP="00B72E09">
            <w:pPr>
              <w:rPr>
                <w:rFonts w:ascii="Calibri" w:hAnsi="Calibri" w:cs="Calibri"/>
              </w:rPr>
            </w:pPr>
            <w:r w:rsidRPr="00DA3B82">
              <w:rPr>
                <w:rFonts w:ascii="Calibri" w:hAnsi="Calibr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F1B7CCE" w14:textId="111E2D7B" w:rsidR="00B72E09" w:rsidRPr="00DA3B82" w:rsidRDefault="00B72E09" w:rsidP="00B72E09">
            <w:pPr>
              <w:jc w:val="center"/>
              <w:rPr>
                <w:rFonts w:ascii="Calibri" w:hAnsi="Calibri" w:cs="Calibri"/>
                <w:color w:val="000000"/>
              </w:rPr>
            </w:pPr>
            <w:r w:rsidRPr="00DA3B82">
              <w:rPr>
                <w:rFonts w:ascii="Calibri" w:hAnsi="Calibri" w:cs="Calibri"/>
                <w:color w:val="000000"/>
              </w:rPr>
              <w:t>1981</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7C8F9CE2" w14:textId="7D11FEEC"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2C829731" w14:textId="77777777" w:rsidR="00B72E09" w:rsidRPr="00DA3B82" w:rsidRDefault="00B72E09" w:rsidP="00B72E09">
            <w:pPr>
              <w:jc w:val="center"/>
              <w:rPr>
                <w:rFonts w:ascii="Calibri" w:hAnsi="Calibri" w:cs="Calibri"/>
                <w:color w:val="000000"/>
              </w:rPr>
            </w:pPr>
          </w:p>
        </w:tc>
      </w:tr>
      <w:tr w:rsidR="00B72E09" w:rsidRPr="008735BA" w14:paraId="085FFF99"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A0EFFC5" w14:textId="487FB75C" w:rsidR="00B72E09" w:rsidRPr="00DA3B82" w:rsidRDefault="00B72E09" w:rsidP="00B72E09">
            <w:pPr>
              <w:rPr>
                <w:rFonts w:ascii="Calibri" w:hAnsi="Calibri" w:cs="Calibri"/>
              </w:rPr>
            </w:pPr>
            <w:r>
              <w:rPr>
                <w:rFonts w:ascii="Calibri" w:hAnsi="Calibri" w:cs="Calibri"/>
              </w:rPr>
              <w:t>prof. Ing. Ján Košturiak,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C771716" w14:textId="2384AFC7" w:rsidR="00B72E09" w:rsidRPr="00DA3B82" w:rsidRDefault="00B72E09" w:rsidP="00B72E09">
            <w:pPr>
              <w:jc w:val="center"/>
              <w:rPr>
                <w:rFonts w:ascii="Calibri" w:hAnsi="Calibri" w:cs="Calibri"/>
                <w:color w:val="000000"/>
              </w:rPr>
            </w:pPr>
            <w:r>
              <w:rPr>
                <w:rFonts w:ascii="Calibri" w:hAnsi="Calibri" w:cs="Calibri"/>
                <w:color w:val="000000"/>
              </w:rPr>
              <w:t>1961</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5FBD7DC2" w14:textId="11C77080" w:rsidR="00B72E09" w:rsidRPr="00AA7978" w:rsidRDefault="00B72E09" w:rsidP="00B72E09">
            <w:pPr>
              <w:jc w:val="center"/>
              <w:rPr>
                <w:rFonts w:ascii="Calibri" w:hAnsi="Calibri" w:cs="Calibri"/>
                <w:color w:val="000000"/>
              </w:rPr>
            </w:pPr>
            <w:r>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038E625B" w14:textId="77777777" w:rsidR="00B72E09" w:rsidRPr="00DA3B82" w:rsidRDefault="00B72E09" w:rsidP="00B72E09">
            <w:pPr>
              <w:jc w:val="center"/>
              <w:rPr>
                <w:rFonts w:ascii="Calibri" w:hAnsi="Calibri" w:cs="Calibri"/>
                <w:color w:val="000000"/>
              </w:rPr>
            </w:pPr>
          </w:p>
        </w:tc>
      </w:tr>
      <w:tr w:rsidR="00B72E09" w:rsidRPr="008735BA" w14:paraId="34BBFEF8"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3B004F93" w14:textId="02A13A76" w:rsidR="00B72E09" w:rsidRPr="00DA3B82" w:rsidRDefault="00B72E09" w:rsidP="00B72E09">
            <w:pPr>
              <w:rPr>
                <w:rFonts w:ascii="Calibri" w:hAnsi="Calibri" w:cs="Calibri"/>
              </w:rPr>
            </w:pPr>
            <w:r w:rsidRPr="00DA3B82">
              <w:rPr>
                <w:rFonts w:ascii="Calibri" w:hAnsi="Calibri" w:cs="Calibri"/>
              </w:rPr>
              <w:t>Ing. Pavlína Pivodová</w:t>
            </w:r>
            <w:r>
              <w:rPr>
                <w:rFonts w:ascii="Calibri" w:hAnsi="Calibri" w:cs="Calibri"/>
              </w:rPr>
              <w:t>,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5F98DA7" w14:textId="6D9E90AA" w:rsidR="00B72E09" w:rsidRPr="00DA3B82" w:rsidRDefault="00B72E09" w:rsidP="00B72E09">
            <w:pPr>
              <w:jc w:val="center"/>
              <w:rPr>
                <w:rFonts w:ascii="Calibri" w:hAnsi="Calibri" w:cs="Calibri"/>
                <w:color w:val="000000"/>
              </w:rPr>
            </w:pPr>
            <w:r>
              <w:rPr>
                <w:rFonts w:ascii="Calibri" w:hAnsi="Calibri" w:cs="Calibri"/>
                <w:color w:val="000000"/>
              </w:rPr>
              <w:t>1984</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21BBEB94" w14:textId="366DA330"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4149512D" w14:textId="1F5E8C6E" w:rsidR="00B72E09" w:rsidRPr="00DA3B82" w:rsidRDefault="00B72E09" w:rsidP="00B72E09">
            <w:pPr>
              <w:jc w:val="center"/>
              <w:rPr>
                <w:rFonts w:ascii="Calibri" w:hAnsi="Calibri" w:cs="Calibri"/>
                <w:color w:val="000000"/>
              </w:rPr>
            </w:pPr>
          </w:p>
        </w:tc>
      </w:tr>
      <w:tr w:rsidR="00B72E09" w:rsidRPr="008735BA" w14:paraId="51A95C35" w14:textId="77777777" w:rsidTr="00752F7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687D347C" w14:textId="1016370F" w:rsidR="00B72E09" w:rsidRPr="00DA3B82" w:rsidRDefault="00B72E09" w:rsidP="00B72E09">
            <w:pPr>
              <w:rPr>
                <w:rFonts w:ascii="Calibri" w:hAnsi="Calibri" w:cs="Calibri"/>
              </w:rPr>
            </w:pPr>
            <w:r>
              <w:rPr>
                <w:rFonts w:ascii="Calibri" w:hAnsi="Calibri" w:cs="Calibri"/>
              </w:rPr>
              <w:t>Ing. Martin Hrabal,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6536279" w14:textId="4118547D" w:rsidR="00B72E09" w:rsidRPr="001245D6" w:rsidRDefault="00B72E09" w:rsidP="00B72E09">
            <w:pPr>
              <w:jc w:val="center"/>
              <w:rPr>
                <w:rFonts w:ascii="Calibri" w:hAnsi="Calibri" w:cs="Calibri"/>
                <w:color w:val="000000"/>
                <w:highlight w:val="yellow"/>
              </w:rPr>
            </w:pPr>
            <w:r w:rsidRPr="000C4BEF">
              <w:rPr>
                <w:rFonts w:ascii="Calibri" w:hAnsi="Calibri" w:cs="Calibr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67F5853C" w14:textId="271A413B" w:rsidR="00B72E09"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5105415D" w14:textId="093E1C39" w:rsidR="00B72E09" w:rsidRPr="00DA3B82" w:rsidRDefault="00B72E09" w:rsidP="00B72E09">
            <w:pPr>
              <w:jc w:val="center"/>
              <w:rPr>
                <w:rFonts w:ascii="Calibri" w:hAnsi="Calibri" w:cs="Calibri"/>
                <w:color w:val="000000"/>
              </w:rPr>
            </w:pPr>
          </w:p>
        </w:tc>
      </w:tr>
      <w:tr w:rsidR="00B72E09" w:rsidRPr="008735BA" w14:paraId="08DC54C7"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8D7EDEA" w14:textId="75CA5E89" w:rsidR="00B72E09" w:rsidRPr="00DA3B82" w:rsidRDefault="00B72E09" w:rsidP="00B72E09">
            <w:pPr>
              <w:rPr>
                <w:rFonts w:ascii="Calibri" w:hAnsi="Calibri" w:cs="Calibri"/>
              </w:rPr>
            </w:pPr>
            <w:r>
              <w:rPr>
                <w:rFonts w:ascii="Calibri" w:hAnsi="Calibri" w:cs="Calibri"/>
              </w:rPr>
              <w:t>Ing. Dalibor Toncer</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ECF20B1" w14:textId="4A2646E3" w:rsidR="00B72E09" w:rsidRPr="00DA3B82" w:rsidRDefault="00B72E09" w:rsidP="00B72E09">
            <w:pPr>
              <w:jc w:val="center"/>
              <w:rPr>
                <w:rFonts w:ascii="Calibri" w:hAnsi="Calibri" w:cs="Calibri"/>
                <w:color w:val="000000"/>
              </w:rPr>
            </w:pPr>
            <w:r w:rsidRPr="00D60D86">
              <w:rPr>
                <w:rFonts w:ascii="Calibri" w:hAnsi="Calibri" w:cs="Calibri"/>
                <w:color w:val="000000"/>
              </w:rPr>
              <w:t>1993</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1B261BB7" w14:textId="35453147"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2002073C" w14:textId="2ECD7C64" w:rsidR="00B72E09" w:rsidRPr="00DA3B82" w:rsidRDefault="00B72E09" w:rsidP="00B72E09">
            <w:pPr>
              <w:jc w:val="center"/>
              <w:rPr>
                <w:rFonts w:ascii="Calibri" w:hAnsi="Calibri" w:cs="Calibri"/>
                <w:color w:val="000000"/>
              </w:rPr>
            </w:pPr>
          </w:p>
        </w:tc>
      </w:tr>
      <w:tr w:rsidR="00B72E09" w:rsidRPr="008735BA" w14:paraId="5F8049D8"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4033286" w14:textId="4854CA8C" w:rsidR="00B72E09" w:rsidRPr="00DA3B82" w:rsidRDefault="00B72E09" w:rsidP="00B72E09">
            <w:pPr>
              <w:rPr>
                <w:rFonts w:ascii="Calibri" w:hAnsi="Calibri" w:cs="Calibri"/>
              </w:rPr>
            </w:pPr>
            <w:r>
              <w:rPr>
                <w:rFonts w:ascii="Calibri" w:hAnsi="Calibri" w:cs="Calibri"/>
              </w:rPr>
              <w:t>Ing. Zdeněk Liška</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9B5F95A" w14:textId="2E3FC9BC" w:rsidR="00B72E09" w:rsidRPr="00DA3B82" w:rsidRDefault="00B72E09" w:rsidP="00B72E09">
            <w:pPr>
              <w:jc w:val="center"/>
              <w:rPr>
                <w:rFonts w:ascii="Calibri" w:hAnsi="Calibri" w:cs="Calibri"/>
                <w:color w:val="000000"/>
              </w:rPr>
            </w:pPr>
            <w:r>
              <w:rPr>
                <w:rFonts w:ascii="Calibri" w:hAnsi="Calibri" w:cs="Calibr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252BADCA" w14:textId="3DA61BBD"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17B6EBC9" w14:textId="2400616B" w:rsidR="00B72E09" w:rsidRPr="00DA3B82" w:rsidRDefault="00B72E09" w:rsidP="00B72E09">
            <w:pPr>
              <w:jc w:val="center"/>
              <w:rPr>
                <w:rFonts w:ascii="Calibri" w:hAnsi="Calibri" w:cs="Calibri"/>
                <w:color w:val="000000"/>
              </w:rPr>
            </w:pPr>
          </w:p>
        </w:tc>
      </w:tr>
      <w:tr w:rsidR="00B72E09" w:rsidRPr="008735BA" w14:paraId="7B74DEAF"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79A3EAE" w14:textId="23E255BA" w:rsidR="00B72E09" w:rsidRPr="00DA3B82" w:rsidRDefault="00B72E09" w:rsidP="00B72E09">
            <w:pPr>
              <w:rPr>
                <w:rFonts w:ascii="Calibri" w:hAnsi="Calibri" w:cs="Calibri"/>
              </w:rPr>
            </w:pPr>
            <w:r>
              <w:rPr>
                <w:rFonts w:ascii="Calibri" w:hAnsi="Calibri" w:cs="Calibri"/>
              </w:rPr>
              <w:t>Ing. Božena Sejkorová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3634E0A" w14:textId="21E3292D" w:rsidR="00B72E09" w:rsidRPr="00DA3B82" w:rsidRDefault="00B72E09" w:rsidP="00B72E09">
            <w:pPr>
              <w:jc w:val="center"/>
              <w:rPr>
                <w:rFonts w:ascii="Calibri" w:hAnsi="Calibri" w:cs="Calibri"/>
                <w:color w:val="000000"/>
              </w:rPr>
            </w:pPr>
            <w:r>
              <w:rPr>
                <w:rFonts w:ascii="Calibri" w:hAnsi="Calibri" w:cs="Calibr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63B58B48" w14:textId="1098F68E"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46AD2518" w14:textId="765AB32F" w:rsidR="00B72E09" w:rsidRPr="00DA3B82" w:rsidRDefault="00B72E09" w:rsidP="00B72E09">
            <w:pPr>
              <w:jc w:val="center"/>
              <w:rPr>
                <w:rFonts w:ascii="Calibri" w:hAnsi="Calibri" w:cs="Calibri"/>
                <w:color w:val="000000"/>
              </w:rPr>
            </w:pPr>
          </w:p>
        </w:tc>
      </w:tr>
      <w:tr w:rsidR="00B72E09" w:rsidRPr="008735BA" w14:paraId="5409CB68"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C423920" w14:textId="66503A4B" w:rsidR="00B72E09" w:rsidRPr="00DA3B82" w:rsidRDefault="00B72E09" w:rsidP="00B72E09">
            <w:pPr>
              <w:rPr>
                <w:rFonts w:ascii="Calibri" w:hAnsi="Calibri" w:cs="Calibri"/>
              </w:rPr>
            </w:pPr>
            <w:r>
              <w:rPr>
                <w:rFonts w:ascii="Calibri" w:hAnsi="Calibri" w:cs="Calibr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3966793" w14:textId="079E0EC4" w:rsidR="00B72E09" w:rsidRPr="00DA3B82" w:rsidRDefault="00B72E09" w:rsidP="00B72E09">
            <w:pPr>
              <w:jc w:val="center"/>
              <w:rPr>
                <w:rFonts w:ascii="Calibri" w:hAnsi="Calibri" w:cs="Calibri"/>
                <w:color w:val="000000"/>
              </w:rPr>
            </w:pPr>
            <w:r>
              <w:rPr>
                <w:rFonts w:ascii="Calibri" w:hAnsi="Calibri" w:cs="Calibr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4C106245" w14:textId="4ED3589B"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2B96D22D" w14:textId="1C29DF53" w:rsidR="00B72E09" w:rsidRPr="00DA3B82" w:rsidRDefault="00B72E09" w:rsidP="00B72E09">
            <w:pPr>
              <w:jc w:val="center"/>
              <w:rPr>
                <w:rFonts w:ascii="Calibri" w:hAnsi="Calibri" w:cs="Calibri"/>
                <w:color w:val="000000"/>
              </w:rPr>
            </w:pPr>
          </w:p>
        </w:tc>
      </w:tr>
      <w:tr w:rsidR="00B72E09" w:rsidRPr="008735BA" w14:paraId="01589ADD" w14:textId="77777777" w:rsidTr="008950F8">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E032302" w14:textId="7E465F78" w:rsidR="00B72E09" w:rsidRPr="00DA3B82" w:rsidRDefault="00B72E09" w:rsidP="00B72E09">
            <w:pPr>
              <w:rPr>
                <w:rFonts w:ascii="Calibri" w:hAnsi="Calibri" w:cs="Calibri"/>
              </w:rPr>
            </w:pPr>
            <w:r>
              <w:rPr>
                <w:rFonts w:ascii="Calibri" w:hAnsi="Calibri" w:cs="Calibri"/>
              </w:rPr>
              <w:t>Ing. Tomáš Janů</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962C150" w14:textId="085D1C2E" w:rsidR="00B72E09" w:rsidRPr="00DA3B82" w:rsidRDefault="00B72E09" w:rsidP="00B72E09">
            <w:pPr>
              <w:jc w:val="center"/>
              <w:rPr>
                <w:rFonts w:ascii="Calibri" w:hAnsi="Calibri" w:cs="Calibri"/>
                <w:color w:val="000000"/>
              </w:rPr>
            </w:pPr>
            <w:r>
              <w:rPr>
                <w:rFonts w:ascii="Calibri" w:hAnsi="Calibri" w:cs="Calibr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tcPr>
          <w:p w14:paraId="5C9F261A" w14:textId="1CFB034F"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14:paraId="6085A004" w14:textId="0D692236" w:rsidR="00B72E09" w:rsidRPr="00DA3B82" w:rsidRDefault="00B72E09" w:rsidP="00B72E09">
            <w:pPr>
              <w:jc w:val="center"/>
              <w:rPr>
                <w:rFonts w:ascii="Calibri" w:hAnsi="Calibri" w:cs="Calibri"/>
                <w:color w:val="000000"/>
              </w:rPr>
            </w:pPr>
          </w:p>
        </w:tc>
      </w:tr>
      <w:tr w:rsidR="00B72E09" w:rsidRPr="008735BA" w14:paraId="042039F1" w14:textId="77777777" w:rsidTr="008950F8">
        <w:trPr>
          <w:trHeight w:val="315"/>
          <w:jc w:val="center"/>
        </w:trPr>
        <w:tc>
          <w:tcPr>
            <w:tcW w:w="3387" w:type="dxa"/>
            <w:tcBorders>
              <w:top w:val="single" w:sz="2" w:space="0" w:color="auto"/>
              <w:left w:val="single" w:sz="12" w:space="0" w:color="auto"/>
              <w:bottom w:val="single" w:sz="18" w:space="0" w:color="auto"/>
              <w:right w:val="single" w:sz="2" w:space="0" w:color="auto"/>
            </w:tcBorders>
            <w:shd w:val="clear" w:color="auto" w:fill="auto"/>
            <w:noWrap/>
            <w:vAlign w:val="bottom"/>
          </w:tcPr>
          <w:p w14:paraId="3F367188" w14:textId="30A3BF9F" w:rsidR="00B72E09" w:rsidRPr="00DA3B82" w:rsidRDefault="00B72E09" w:rsidP="00B72E09">
            <w:pPr>
              <w:rPr>
                <w:rFonts w:ascii="Calibri" w:hAnsi="Calibri" w:cs="Calibri"/>
              </w:rPr>
            </w:pPr>
            <w:r>
              <w:rPr>
                <w:rFonts w:ascii="Calibri" w:hAnsi="Calibri" w:cs="Calibri"/>
              </w:rPr>
              <w:t>Ing. Michaela Opletalová</w:t>
            </w:r>
          </w:p>
        </w:tc>
        <w:tc>
          <w:tcPr>
            <w:tcW w:w="1300" w:type="dxa"/>
            <w:tcBorders>
              <w:top w:val="single" w:sz="2" w:space="0" w:color="auto"/>
              <w:left w:val="single" w:sz="2" w:space="0" w:color="auto"/>
              <w:bottom w:val="single" w:sz="18" w:space="0" w:color="auto"/>
              <w:right w:val="single" w:sz="2" w:space="0" w:color="auto"/>
            </w:tcBorders>
            <w:shd w:val="clear" w:color="auto" w:fill="auto"/>
            <w:noWrap/>
            <w:vAlign w:val="bottom"/>
          </w:tcPr>
          <w:p w14:paraId="26AE3571" w14:textId="0582C174" w:rsidR="00B72E09" w:rsidRPr="00DA3B82" w:rsidRDefault="00B72E09" w:rsidP="00B72E09">
            <w:pPr>
              <w:jc w:val="center"/>
              <w:rPr>
                <w:rFonts w:ascii="Calibri" w:hAnsi="Calibri" w:cs="Calibri"/>
                <w:color w:val="000000"/>
              </w:rPr>
            </w:pPr>
            <w:r>
              <w:rPr>
                <w:rFonts w:ascii="Calibri" w:hAnsi="Calibri" w:cs="Calibri"/>
                <w:color w:val="000000"/>
              </w:rPr>
              <w:t>1987</w:t>
            </w:r>
          </w:p>
        </w:tc>
        <w:tc>
          <w:tcPr>
            <w:tcW w:w="870" w:type="dxa"/>
            <w:tcBorders>
              <w:top w:val="single" w:sz="2" w:space="0" w:color="auto"/>
              <w:left w:val="single" w:sz="2" w:space="0" w:color="auto"/>
              <w:bottom w:val="single" w:sz="18" w:space="0" w:color="auto"/>
              <w:right w:val="single" w:sz="2" w:space="0" w:color="auto"/>
            </w:tcBorders>
            <w:shd w:val="clear" w:color="auto" w:fill="auto"/>
            <w:noWrap/>
          </w:tcPr>
          <w:p w14:paraId="0444EB06" w14:textId="68CE559C" w:rsidR="00B72E09" w:rsidRPr="00DA3B82" w:rsidRDefault="00B72E09" w:rsidP="00B72E09">
            <w:pPr>
              <w:jc w:val="center"/>
              <w:rPr>
                <w:rFonts w:ascii="Calibri" w:hAnsi="Calibri" w:cs="Calibri"/>
                <w:color w:val="000000"/>
              </w:rPr>
            </w:pPr>
            <w:r w:rsidRPr="00AA7978">
              <w:rPr>
                <w:rFonts w:ascii="Calibri" w:hAnsi="Calibri" w:cs="Calibri"/>
                <w:color w:val="000000"/>
              </w:rPr>
              <w:t>DPP</w:t>
            </w:r>
          </w:p>
        </w:tc>
        <w:tc>
          <w:tcPr>
            <w:tcW w:w="1580" w:type="dxa"/>
            <w:tcBorders>
              <w:top w:val="single" w:sz="2" w:space="0" w:color="auto"/>
              <w:left w:val="single" w:sz="2" w:space="0" w:color="auto"/>
              <w:bottom w:val="single" w:sz="18" w:space="0" w:color="auto"/>
              <w:right w:val="single" w:sz="12" w:space="0" w:color="auto"/>
            </w:tcBorders>
            <w:shd w:val="clear" w:color="auto" w:fill="auto"/>
            <w:noWrap/>
          </w:tcPr>
          <w:p w14:paraId="62F8F6C8" w14:textId="155227CB" w:rsidR="00B72E09" w:rsidRPr="00DA3B82" w:rsidRDefault="00B72E09" w:rsidP="00B72E09">
            <w:pPr>
              <w:jc w:val="center"/>
              <w:rPr>
                <w:rFonts w:ascii="Calibri" w:hAnsi="Calibri" w:cs="Calibri"/>
                <w:color w:val="000000"/>
              </w:rPr>
            </w:pPr>
          </w:p>
        </w:tc>
      </w:tr>
      <w:bookmarkEnd w:id="566"/>
    </w:tbl>
    <w:p w14:paraId="5DA8A1EA" w14:textId="77777777" w:rsidR="00385392" w:rsidRDefault="00385392" w:rsidP="00694BA8">
      <w:pPr>
        <w:spacing w:after="160" w:line="259" w:lineRule="auto"/>
      </w:pPr>
    </w:p>
    <w:p w14:paraId="29588239" w14:textId="77777777" w:rsidR="00385392" w:rsidRDefault="00385392" w:rsidP="00694BA8">
      <w:pPr>
        <w:spacing w:after="160" w:line="259" w:lineRule="auto"/>
      </w:pPr>
    </w:p>
    <w:p w14:paraId="438893FB" w14:textId="77777777" w:rsidR="00385392" w:rsidRDefault="00385392" w:rsidP="00694BA8">
      <w:pPr>
        <w:spacing w:after="160" w:line="259" w:lineRule="auto"/>
      </w:pPr>
    </w:p>
    <w:p w14:paraId="69A1E4C4" w14:textId="77777777" w:rsidR="00385392" w:rsidRDefault="00385392" w:rsidP="00694BA8">
      <w:pPr>
        <w:spacing w:after="160" w:line="259" w:lineRule="auto"/>
      </w:pPr>
    </w:p>
    <w:p w14:paraId="02D21237" w14:textId="77777777"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14:paraId="270CA557" w14:textId="77777777" w:rsidTr="007E52E5">
        <w:tc>
          <w:tcPr>
            <w:tcW w:w="9859" w:type="dxa"/>
            <w:gridSpan w:val="11"/>
            <w:tcBorders>
              <w:bottom w:val="double" w:sz="4" w:space="0" w:color="auto"/>
            </w:tcBorders>
            <w:shd w:val="clear" w:color="auto" w:fill="BDD6EE"/>
          </w:tcPr>
          <w:p w14:paraId="4914339B" w14:textId="77777777" w:rsidR="007E52E5" w:rsidRDefault="007E52E5" w:rsidP="007E52E5">
            <w:pPr>
              <w:jc w:val="both"/>
              <w:rPr>
                <w:b/>
                <w:sz w:val="28"/>
              </w:rPr>
            </w:pPr>
            <w:r>
              <w:rPr>
                <w:b/>
                <w:sz w:val="28"/>
              </w:rPr>
              <w:t>C-I – Personální zabezpečení</w:t>
            </w:r>
          </w:p>
        </w:tc>
      </w:tr>
      <w:tr w:rsidR="007E52E5" w14:paraId="5B7E8EEB" w14:textId="77777777" w:rsidTr="007E52E5">
        <w:tc>
          <w:tcPr>
            <w:tcW w:w="2518" w:type="dxa"/>
            <w:tcBorders>
              <w:top w:val="double" w:sz="4" w:space="0" w:color="auto"/>
            </w:tcBorders>
            <w:shd w:val="clear" w:color="auto" w:fill="F7CAAC"/>
          </w:tcPr>
          <w:p w14:paraId="2B2FC0E4" w14:textId="77777777" w:rsidR="007E52E5" w:rsidRDefault="007E52E5" w:rsidP="007E52E5">
            <w:pPr>
              <w:jc w:val="both"/>
              <w:rPr>
                <w:b/>
              </w:rPr>
            </w:pPr>
            <w:r>
              <w:rPr>
                <w:b/>
              </w:rPr>
              <w:t>Vysoká škola</w:t>
            </w:r>
          </w:p>
        </w:tc>
        <w:tc>
          <w:tcPr>
            <w:tcW w:w="7341" w:type="dxa"/>
            <w:gridSpan w:val="10"/>
          </w:tcPr>
          <w:p w14:paraId="6207ACD7" w14:textId="77777777" w:rsidR="007E52E5" w:rsidRDefault="007E52E5" w:rsidP="007E52E5">
            <w:pPr>
              <w:jc w:val="both"/>
            </w:pPr>
            <w:r>
              <w:t>Univerzita Tomáše Bati ve Zlíně</w:t>
            </w:r>
          </w:p>
        </w:tc>
      </w:tr>
      <w:tr w:rsidR="007E52E5" w14:paraId="7FE123F6" w14:textId="77777777" w:rsidTr="007E52E5">
        <w:tc>
          <w:tcPr>
            <w:tcW w:w="2518" w:type="dxa"/>
            <w:shd w:val="clear" w:color="auto" w:fill="F7CAAC"/>
          </w:tcPr>
          <w:p w14:paraId="213DACE8" w14:textId="77777777" w:rsidR="007E52E5" w:rsidRDefault="007E52E5" w:rsidP="007E52E5">
            <w:pPr>
              <w:jc w:val="both"/>
              <w:rPr>
                <w:b/>
              </w:rPr>
            </w:pPr>
            <w:r>
              <w:rPr>
                <w:b/>
              </w:rPr>
              <w:t>Součást vysoké školy</w:t>
            </w:r>
          </w:p>
        </w:tc>
        <w:tc>
          <w:tcPr>
            <w:tcW w:w="7341" w:type="dxa"/>
            <w:gridSpan w:val="10"/>
          </w:tcPr>
          <w:p w14:paraId="561F0A76" w14:textId="77777777" w:rsidR="007E52E5" w:rsidRDefault="007E52E5" w:rsidP="007E52E5">
            <w:pPr>
              <w:jc w:val="both"/>
            </w:pPr>
            <w:r>
              <w:t>Fakulta managementu a ekonomiky</w:t>
            </w:r>
          </w:p>
        </w:tc>
      </w:tr>
      <w:tr w:rsidR="007E52E5" w14:paraId="454B46F6" w14:textId="77777777" w:rsidTr="007E52E5">
        <w:tc>
          <w:tcPr>
            <w:tcW w:w="2518" w:type="dxa"/>
            <w:shd w:val="clear" w:color="auto" w:fill="F7CAAC"/>
          </w:tcPr>
          <w:p w14:paraId="7B2D7F10" w14:textId="77777777" w:rsidR="007E52E5" w:rsidRDefault="007E52E5" w:rsidP="007E52E5">
            <w:pPr>
              <w:jc w:val="both"/>
              <w:rPr>
                <w:b/>
              </w:rPr>
            </w:pPr>
            <w:r>
              <w:rPr>
                <w:b/>
              </w:rPr>
              <w:t>Název studijního programu</w:t>
            </w:r>
          </w:p>
        </w:tc>
        <w:tc>
          <w:tcPr>
            <w:tcW w:w="7341" w:type="dxa"/>
            <w:gridSpan w:val="10"/>
          </w:tcPr>
          <w:p w14:paraId="1B707BD4" w14:textId="77777777" w:rsidR="007E52E5" w:rsidRDefault="007E52E5" w:rsidP="007E52E5">
            <w:pPr>
              <w:jc w:val="both"/>
            </w:pPr>
            <w:r>
              <w:t>Průmyslové inženýrství</w:t>
            </w:r>
          </w:p>
        </w:tc>
      </w:tr>
      <w:tr w:rsidR="007E52E5" w14:paraId="40A03B40" w14:textId="77777777" w:rsidTr="007E52E5">
        <w:tc>
          <w:tcPr>
            <w:tcW w:w="2518" w:type="dxa"/>
            <w:shd w:val="clear" w:color="auto" w:fill="F7CAAC"/>
          </w:tcPr>
          <w:p w14:paraId="73EE2820" w14:textId="77777777" w:rsidR="007E52E5" w:rsidRDefault="007E52E5" w:rsidP="007E52E5">
            <w:pPr>
              <w:jc w:val="both"/>
              <w:rPr>
                <w:b/>
              </w:rPr>
            </w:pPr>
            <w:r>
              <w:rPr>
                <w:b/>
              </w:rPr>
              <w:t>Jméno a příjmení</w:t>
            </w:r>
          </w:p>
        </w:tc>
        <w:tc>
          <w:tcPr>
            <w:tcW w:w="4536" w:type="dxa"/>
            <w:gridSpan w:val="5"/>
          </w:tcPr>
          <w:p w14:paraId="12864EE3" w14:textId="77777777" w:rsidR="007E52E5" w:rsidRDefault="007E52E5" w:rsidP="007E52E5">
            <w:pPr>
              <w:jc w:val="both"/>
            </w:pPr>
            <w:r>
              <w:t>Petra BENYAHYA</w:t>
            </w:r>
          </w:p>
        </w:tc>
        <w:tc>
          <w:tcPr>
            <w:tcW w:w="709" w:type="dxa"/>
            <w:shd w:val="clear" w:color="auto" w:fill="F7CAAC"/>
          </w:tcPr>
          <w:p w14:paraId="458D064C" w14:textId="77777777" w:rsidR="007E52E5" w:rsidRDefault="007E52E5" w:rsidP="007E52E5">
            <w:pPr>
              <w:jc w:val="both"/>
              <w:rPr>
                <w:b/>
              </w:rPr>
            </w:pPr>
            <w:r>
              <w:rPr>
                <w:b/>
              </w:rPr>
              <w:t>Tituly</w:t>
            </w:r>
          </w:p>
        </w:tc>
        <w:tc>
          <w:tcPr>
            <w:tcW w:w="2096" w:type="dxa"/>
            <w:gridSpan w:val="4"/>
          </w:tcPr>
          <w:p w14:paraId="4E37756A" w14:textId="77777777" w:rsidR="007E52E5" w:rsidRDefault="007B7423" w:rsidP="007E52E5">
            <w:pPr>
              <w:jc w:val="both"/>
            </w:pPr>
            <w:r>
              <w:t>Ing.,</w:t>
            </w:r>
            <w:r w:rsidR="007E52E5">
              <w:t xml:space="preserve"> Ph.D.</w:t>
            </w:r>
          </w:p>
        </w:tc>
      </w:tr>
      <w:tr w:rsidR="007E52E5" w14:paraId="6B51DAD2" w14:textId="77777777" w:rsidTr="007E52E5">
        <w:tc>
          <w:tcPr>
            <w:tcW w:w="2518" w:type="dxa"/>
            <w:shd w:val="clear" w:color="auto" w:fill="F7CAAC"/>
          </w:tcPr>
          <w:p w14:paraId="5E0DD4A0" w14:textId="77777777" w:rsidR="007E52E5" w:rsidRDefault="007E52E5" w:rsidP="007E52E5">
            <w:pPr>
              <w:jc w:val="both"/>
              <w:rPr>
                <w:b/>
              </w:rPr>
            </w:pPr>
            <w:r>
              <w:rPr>
                <w:b/>
              </w:rPr>
              <w:t>Rok narození</w:t>
            </w:r>
          </w:p>
        </w:tc>
        <w:tc>
          <w:tcPr>
            <w:tcW w:w="829" w:type="dxa"/>
          </w:tcPr>
          <w:p w14:paraId="53A2D7D0" w14:textId="77777777" w:rsidR="007E52E5" w:rsidRDefault="007E52E5" w:rsidP="007E52E5">
            <w:pPr>
              <w:jc w:val="both"/>
            </w:pPr>
            <w:r>
              <w:t>1978</w:t>
            </w:r>
          </w:p>
        </w:tc>
        <w:tc>
          <w:tcPr>
            <w:tcW w:w="1721" w:type="dxa"/>
            <w:shd w:val="clear" w:color="auto" w:fill="F7CAAC"/>
          </w:tcPr>
          <w:p w14:paraId="293E30AA" w14:textId="77777777" w:rsidR="007E52E5" w:rsidRDefault="007E52E5" w:rsidP="007E52E5">
            <w:pPr>
              <w:jc w:val="both"/>
              <w:rPr>
                <w:b/>
              </w:rPr>
            </w:pPr>
            <w:r>
              <w:rPr>
                <w:b/>
              </w:rPr>
              <w:t>typ vztahu k VŠ</w:t>
            </w:r>
          </w:p>
        </w:tc>
        <w:tc>
          <w:tcPr>
            <w:tcW w:w="992" w:type="dxa"/>
            <w:gridSpan w:val="2"/>
          </w:tcPr>
          <w:p w14:paraId="51DDA506" w14:textId="77777777" w:rsidR="007E52E5" w:rsidRDefault="007E52E5" w:rsidP="007E52E5">
            <w:pPr>
              <w:jc w:val="both"/>
            </w:pPr>
            <w:r>
              <w:t>pp</w:t>
            </w:r>
          </w:p>
        </w:tc>
        <w:tc>
          <w:tcPr>
            <w:tcW w:w="994" w:type="dxa"/>
            <w:shd w:val="clear" w:color="auto" w:fill="F7CAAC"/>
          </w:tcPr>
          <w:p w14:paraId="3F10CB05" w14:textId="77777777" w:rsidR="007E52E5" w:rsidRDefault="007E52E5" w:rsidP="007E52E5">
            <w:pPr>
              <w:jc w:val="both"/>
              <w:rPr>
                <w:b/>
              </w:rPr>
            </w:pPr>
            <w:r>
              <w:rPr>
                <w:b/>
              </w:rPr>
              <w:t>rozsah</w:t>
            </w:r>
          </w:p>
        </w:tc>
        <w:tc>
          <w:tcPr>
            <w:tcW w:w="709" w:type="dxa"/>
          </w:tcPr>
          <w:p w14:paraId="0249519E" w14:textId="77777777" w:rsidR="007E52E5" w:rsidRDefault="007E52E5" w:rsidP="007E52E5">
            <w:pPr>
              <w:jc w:val="both"/>
            </w:pPr>
            <w:r>
              <w:t>40</w:t>
            </w:r>
          </w:p>
        </w:tc>
        <w:tc>
          <w:tcPr>
            <w:tcW w:w="709" w:type="dxa"/>
            <w:gridSpan w:val="2"/>
            <w:shd w:val="clear" w:color="auto" w:fill="F7CAAC"/>
          </w:tcPr>
          <w:p w14:paraId="51CCC2DC" w14:textId="77777777" w:rsidR="007E52E5" w:rsidRDefault="007E52E5" w:rsidP="007E52E5">
            <w:pPr>
              <w:jc w:val="both"/>
              <w:rPr>
                <w:b/>
              </w:rPr>
            </w:pPr>
            <w:r>
              <w:rPr>
                <w:b/>
              </w:rPr>
              <w:t>do kdy</w:t>
            </w:r>
          </w:p>
        </w:tc>
        <w:tc>
          <w:tcPr>
            <w:tcW w:w="1387" w:type="dxa"/>
            <w:gridSpan w:val="2"/>
          </w:tcPr>
          <w:p w14:paraId="375C4F10" w14:textId="77777777" w:rsidR="007E52E5" w:rsidRDefault="007E52E5" w:rsidP="007E52E5">
            <w:pPr>
              <w:jc w:val="both"/>
            </w:pPr>
            <w:r>
              <w:t>N</w:t>
            </w:r>
          </w:p>
        </w:tc>
      </w:tr>
      <w:tr w:rsidR="007E52E5" w14:paraId="4D2A70F7" w14:textId="77777777" w:rsidTr="007E52E5">
        <w:tc>
          <w:tcPr>
            <w:tcW w:w="5068" w:type="dxa"/>
            <w:gridSpan w:val="3"/>
            <w:shd w:val="clear" w:color="auto" w:fill="F7CAAC"/>
          </w:tcPr>
          <w:p w14:paraId="3E44AB77" w14:textId="77777777" w:rsidR="007E52E5" w:rsidRDefault="007E52E5" w:rsidP="007E52E5">
            <w:pPr>
              <w:jc w:val="both"/>
              <w:rPr>
                <w:b/>
              </w:rPr>
            </w:pPr>
            <w:r>
              <w:rPr>
                <w:b/>
              </w:rPr>
              <w:t>Typ vztahu na součásti VŠ, která uskutečňuje st. program</w:t>
            </w:r>
          </w:p>
        </w:tc>
        <w:tc>
          <w:tcPr>
            <w:tcW w:w="992" w:type="dxa"/>
            <w:gridSpan w:val="2"/>
          </w:tcPr>
          <w:p w14:paraId="6B72D3C3" w14:textId="77777777" w:rsidR="007E52E5" w:rsidRDefault="007E52E5" w:rsidP="007E52E5">
            <w:pPr>
              <w:jc w:val="both"/>
            </w:pPr>
            <w:r>
              <w:t>pp</w:t>
            </w:r>
          </w:p>
        </w:tc>
        <w:tc>
          <w:tcPr>
            <w:tcW w:w="994" w:type="dxa"/>
            <w:shd w:val="clear" w:color="auto" w:fill="F7CAAC"/>
          </w:tcPr>
          <w:p w14:paraId="2F32D062" w14:textId="77777777" w:rsidR="007E52E5" w:rsidRDefault="007E52E5" w:rsidP="007E52E5">
            <w:pPr>
              <w:jc w:val="both"/>
              <w:rPr>
                <w:b/>
              </w:rPr>
            </w:pPr>
            <w:r>
              <w:rPr>
                <w:b/>
              </w:rPr>
              <w:t>rozsah</w:t>
            </w:r>
          </w:p>
        </w:tc>
        <w:tc>
          <w:tcPr>
            <w:tcW w:w="709" w:type="dxa"/>
          </w:tcPr>
          <w:p w14:paraId="4B7112D9" w14:textId="77777777" w:rsidR="007E52E5" w:rsidRDefault="007E52E5" w:rsidP="007E52E5">
            <w:pPr>
              <w:jc w:val="both"/>
            </w:pPr>
            <w:r>
              <w:t>40</w:t>
            </w:r>
          </w:p>
        </w:tc>
        <w:tc>
          <w:tcPr>
            <w:tcW w:w="709" w:type="dxa"/>
            <w:gridSpan w:val="2"/>
            <w:shd w:val="clear" w:color="auto" w:fill="F7CAAC"/>
          </w:tcPr>
          <w:p w14:paraId="4BECE11A" w14:textId="77777777" w:rsidR="007E52E5" w:rsidRDefault="007E52E5" w:rsidP="007E52E5">
            <w:pPr>
              <w:jc w:val="both"/>
              <w:rPr>
                <w:b/>
              </w:rPr>
            </w:pPr>
            <w:r>
              <w:rPr>
                <w:b/>
              </w:rPr>
              <w:t>do kdy</w:t>
            </w:r>
          </w:p>
        </w:tc>
        <w:tc>
          <w:tcPr>
            <w:tcW w:w="1387" w:type="dxa"/>
            <w:gridSpan w:val="2"/>
          </w:tcPr>
          <w:p w14:paraId="59848D38" w14:textId="77777777" w:rsidR="007E52E5" w:rsidRDefault="007E52E5" w:rsidP="007E52E5">
            <w:pPr>
              <w:jc w:val="both"/>
            </w:pPr>
            <w:r>
              <w:t>N</w:t>
            </w:r>
          </w:p>
        </w:tc>
      </w:tr>
      <w:tr w:rsidR="007E52E5" w14:paraId="7533712E" w14:textId="77777777" w:rsidTr="007E52E5">
        <w:tc>
          <w:tcPr>
            <w:tcW w:w="6060" w:type="dxa"/>
            <w:gridSpan w:val="5"/>
            <w:shd w:val="clear" w:color="auto" w:fill="F7CAAC"/>
          </w:tcPr>
          <w:p w14:paraId="703C827A" w14:textId="77777777" w:rsidR="007E52E5" w:rsidRDefault="007E52E5" w:rsidP="007E52E5">
            <w:pPr>
              <w:jc w:val="both"/>
            </w:pPr>
            <w:r>
              <w:rPr>
                <w:b/>
              </w:rPr>
              <w:t>Další současná působení jako akademický pracovník na jiných VŠ</w:t>
            </w:r>
          </w:p>
        </w:tc>
        <w:tc>
          <w:tcPr>
            <w:tcW w:w="1703" w:type="dxa"/>
            <w:gridSpan w:val="2"/>
            <w:shd w:val="clear" w:color="auto" w:fill="F7CAAC"/>
          </w:tcPr>
          <w:p w14:paraId="5C667EDA" w14:textId="77777777" w:rsidR="007E52E5" w:rsidRDefault="007E52E5" w:rsidP="007E52E5">
            <w:pPr>
              <w:jc w:val="both"/>
              <w:rPr>
                <w:b/>
              </w:rPr>
            </w:pPr>
            <w:r>
              <w:rPr>
                <w:b/>
              </w:rPr>
              <w:t>typ prac. vztahu</w:t>
            </w:r>
          </w:p>
        </w:tc>
        <w:tc>
          <w:tcPr>
            <w:tcW w:w="2096" w:type="dxa"/>
            <w:gridSpan w:val="4"/>
            <w:shd w:val="clear" w:color="auto" w:fill="F7CAAC"/>
          </w:tcPr>
          <w:p w14:paraId="631D46D6" w14:textId="77777777" w:rsidR="007E52E5" w:rsidRDefault="007E52E5" w:rsidP="007E52E5">
            <w:pPr>
              <w:jc w:val="both"/>
              <w:rPr>
                <w:b/>
              </w:rPr>
            </w:pPr>
            <w:r>
              <w:rPr>
                <w:b/>
              </w:rPr>
              <w:t>rozsah</w:t>
            </w:r>
          </w:p>
        </w:tc>
      </w:tr>
      <w:tr w:rsidR="007E52E5" w14:paraId="039ACF78" w14:textId="77777777" w:rsidTr="007E52E5">
        <w:tc>
          <w:tcPr>
            <w:tcW w:w="6060" w:type="dxa"/>
            <w:gridSpan w:val="5"/>
          </w:tcPr>
          <w:p w14:paraId="5189F210" w14:textId="77777777" w:rsidR="007E52E5" w:rsidRDefault="007E52E5" w:rsidP="007E52E5">
            <w:pPr>
              <w:jc w:val="both"/>
            </w:pPr>
          </w:p>
        </w:tc>
        <w:tc>
          <w:tcPr>
            <w:tcW w:w="1703" w:type="dxa"/>
            <w:gridSpan w:val="2"/>
          </w:tcPr>
          <w:p w14:paraId="34182F7F" w14:textId="77777777" w:rsidR="007E52E5" w:rsidRDefault="007E52E5" w:rsidP="007E52E5">
            <w:pPr>
              <w:jc w:val="both"/>
            </w:pPr>
          </w:p>
        </w:tc>
        <w:tc>
          <w:tcPr>
            <w:tcW w:w="2096" w:type="dxa"/>
            <w:gridSpan w:val="4"/>
          </w:tcPr>
          <w:p w14:paraId="1EE2F341" w14:textId="77777777" w:rsidR="007E52E5" w:rsidRDefault="007E52E5" w:rsidP="007E52E5">
            <w:pPr>
              <w:jc w:val="both"/>
            </w:pPr>
          </w:p>
        </w:tc>
      </w:tr>
      <w:tr w:rsidR="007E52E5" w14:paraId="1C1C559B" w14:textId="77777777" w:rsidTr="007E52E5">
        <w:tc>
          <w:tcPr>
            <w:tcW w:w="6060" w:type="dxa"/>
            <w:gridSpan w:val="5"/>
          </w:tcPr>
          <w:p w14:paraId="6515F3AD" w14:textId="77777777" w:rsidR="007E52E5" w:rsidRDefault="007E52E5" w:rsidP="007E52E5">
            <w:pPr>
              <w:jc w:val="both"/>
            </w:pPr>
          </w:p>
        </w:tc>
        <w:tc>
          <w:tcPr>
            <w:tcW w:w="1703" w:type="dxa"/>
            <w:gridSpan w:val="2"/>
          </w:tcPr>
          <w:p w14:paraId="16321FD2" w14:textId="77777777" w:rsidR="007E52E5" w:rsidRDefault="007E52E5" w:rsidP="007E52E5">
            <w:pPr>
              <w:jc w:val="both"/>
            </w:pPr>
          </w:p>
        </w:tc>
        <w:tc>
          <w:tcPr>
            <w:tcW w:w="2096" w:type="dxa"/>
            <w:gridSpan w:val="4"/>
          </w:tcPr>
          <w:p w14:paraId="1BFB8B51" w14:textId="77777777" w:rsidR="007E52E5" w:rsidRDefault="007E52E5" w:rsidP="007E52E5">
            <w:pPr>
              <w:jc w:val="both"/>
            </w:pPr>
          </w:p>
        </w:tc>
      </w:tr>
      <w:tr w:rsidR="007E52E5" w14:paraId="37E303D0" w14:textId="77777777" w:rsidTr="007E52E5">
        <w:tc>
          <w:tcPr>
            <w:tcW w:w="6060" w:type="dxa"/>
            <w:gridSpan w:val="5"/>
          </w:tcPr>
          <w:p w14:paraId="060CD11C" w14:textId="77777777" w:rsidR="007E52E5" w:rsidRDefault="007E52E5" w:rsidP="007E52E5">
            <w:pPr>
              <w:jc w:val="both"/>
            </w:pPr>
          </w:p>
        </w:tc>
        <w:tc>
          <w:tcPr>
            <w:tcW w:w="1703" w:type="dxa"/>
            <w:gridSpan w:val="2"/>
          </w:tcPr>
          <w:p w14:paraId="34BEE2AF" w14:textId="77777777" w:rsidR="007E52E5" w:rsidRDefault="007E52E5" w:rsidP="007E52E5">
            <w:pPr>
              <w:jc w:val="both"/>
            </w:pPr>
          </w:p>
        </w:tc>
        <w:tc>
          <w:tcPr>
            <w:tcW w:w="2096" w:type="dxa"/>
            <w:gridSpan w:val="4"/>
          </w:tcPr>
          <w:p w14:paraId="1A0B204E" w14:textId="77777777" w:rsidR="007E52E5" w:rsidRDefault="007E52E5" w:rsidP="007E52E5">
            <w:pPr>
              <w:jc w:val="both"/>
            </w:pPr>
          </w:p>
        </w:tc>
      </w:tr>
      <w:tr w:rsidR="007E52E5" w14:paraId="79331B82" w14:textId="77777777" w:rsidTr="007E52E5">
        <w:tc>
          <w:tcPr>
            <w:tcW w:w="6060" w:type="dxa"/>
            <w:gridSpan w:val="5"/>
          </w:tcPr>
          <w:p w14:paraId="1B16143D" w14:textId="77777777" w:rsidR="007E52E5" w:rsidRDefault="007E52E5" w:rsidP="007E52E5">
            <w:pPr>
              <w:jc w:val="both"/>
            </w:pPr>
          </w:p>
        </w:tc>
        <w:tc>
          <w:tcPr>
            <w:tcW w:w="1703" w:type="dxa"/>
            <w:gridSpan w:val="2"/>
          </w:tcPr>
          <w:p w14:paraId="39131B30" w14:textId="77777777" w:rsidR="007E52E5" w:rsidRDefault="007E52E5" w:rsidP="007E52E5">
            <w:pPr>
              <w:jc w:val="both"/>
            </w:pPr>
          </w:p>
        </w:tc>
        <w:tc>
          <w:tcPr>
            <w:tcW w:w="2096" w:type="dxa"/>
            <w:gridSpan w:val="4"/>
          </w:tcPr>
          <w:p w14:paraId="2D06CEAA" w14:textId="77777777" w:rsidR="007E52E5" w:rsidRDefault="007E52E5" w:rsidP="007E52E5">
            <w:pPr>
              <w:jc w:val="both"/>
            </w:pPr>
          </w:p>
        </w:tc>
      </w:tr>
      <w:tr w:rsidR="007E52E5" w14:paraId="4F2767B5" w14:textId="77777777" w:rsidTr="007E52E5">
        <w:tc>
          <w:tcPr>
            <w:tcW w:w="9859" w:type="dxa"/>
            <w:gridSpan w:val="11"/>
            <w:shd w:val="clear" w:color="auto" w:fill="F7CAAC"/>
          </w:tcPr>
          <w:p w14:paraId="38B33C91" w14:textId="77777777"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14:paraId="1EC351A5" w14:textId="77777777" w:rsidTr="007E52E5">
        <w:trPr>
          <w:trHeight w:val="480"/>
        </w:trPr>
        <w:tc>
          <w:tcPr>
            <w:tcW w:w="9859" w:type="dxa"/>
            <w:gridSpan w:val="11"/>
            <w:tcBorders>
              <w:top w:val="nil"/>
            </w:tcBorders>
          </w:tcPr>
          <w:p w14:paraId="35C26D36" w14:textId="59B5C1E3" w:rsidR="007E52E5" w:rsidRDefault="007C3670" w:rsidP="007E52E5">
            <w:pPr>
              <w:jc w:val="both"/>
            </w:pPr>
            <w:r>
              <w:t>Obchodní jednání</w:t>
            </w:r>
            <w:r w:rsidR="007E52E5">
              <w:t xml:space="preserve"> </w:t>
            </w:r>
            <w:r w:rsidR="007E52E5">
              <w:rPr>
                <w:lang w:val="en-GB"/>
              </w:rPr>
              <w:t xml:space="preserve">– </w:t>
            </w:r>
            <w:r>
              <w:rPr>
                <w:lang w:val="en-GB"/>
              </w:rPr>
              <w:t xml:space="preserve">garant, </w:t>
            </w:r>
            <w:r w:rsidR="007E52E5">
              <w:rPr>
                <w:lang w:val="en-GB"/>
              </w:rPr>
              <w:t>přednášející (</w:t>
            </w:r>
            <w:r w:rsidR="006047DA">
              <w:rPr>
                <w:lang w:val="en-GB"/>
              </w:rPr>
              <w:t>10</w:t>
            </w:r>
            <w:r w:rsidR="007E52E5">
              <w:rPr>
                <w:lang w:val="en-GB"/>
              </w:rPr>
              <w:t>0%)</w:t>
            </w:r>
          </w:p>
          <w:p w14:paraId="7EE47E04" w14:textId="0FC5383C" w:rsidR="007E52E5" w:rsidRDefault="007E52E5" w:rsidP="007E52E5">
            <w:pPr>
              <w:jc w:val="both"/>
            </w:pPr>
          </w:p>
        </w:tc>
      </w:tr>
      <w:tr w:rsidR="007E52E5" w14:paraId="53C2563A" w14:textId="77777777" w:rsidTr="007E52E5">
        <w:tc>
          <w:tcPr>
            <w:tcW w:w="9859" w:type="dxa"/>
            <w:gridSpan w:val="11"/>
            <w:shd w:val="clear" w:color="auto" w:fill="F7CAAC"/>
          </w:tcPr>
          <w:p w14:paraId="461FF9E3" w14:textId="77777777" w:rsidR="007E52E5" w:rsidRDefault="007E52E5" w:rsidP="007E52E5">
            <w:pPr>
              <w:jc w:val="both"/>
            </w:pPr>
            <w:r>
              <w:rPr>
                <w:b/>
              </w:rPr>
              <w:t xml:space="preserve">Údaje o vzdělání na VŠ </w:t>
            </w:r>
          </w:p>
        </w:tc>
      </w:tr>
      <w:tr w:rsidR="007E52E5" w14:paraId="0AD43B34" w14:textId="77777777"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14:paraId="1BF80409" w14:textId="77777777" w:rsidTr="009E237D">
              <w:tc>
                <w:tcPr>
                  <w:tcW w:w="1381" w:type="dxa"/>
                </w:tcPr>
                <w:p w14:paraId="6172C3F6" w14:textId="77777777" w:rsidR="009E237D" w:rsidRPr="009E237D" w:rsidRDefault="009E237D" w:rsidP="009E237D">
                  <w:pPr>
                    <w:jc w:val="both"/>
                    <w:rPr>
                      <w:sz w:val="20"/>
                      <w:lang w:val="sk-SK"/>
                    </w:rPr>
                  </w:pPr>
                  <w:r w:rsidRPr="009E237D">
                    <w:rPr>
                      <w:sz w:val="20"/>
                      <w:lang w:val="sk-SK"/>
                    </w:rPr>
                    <w:t xml:space="preserve">2001 - 2008    </w:t>
                  </w:r>
                </w:p>
              </w:tc>
              <w:tc>
                <w:tcPr>
                  <w:tcW w:w="8363" w:type="dxa"/>
                </w:tcPr>
                <w:p w14:paraId="0AD4ACDB" w14:textId="77777777"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14:paraId="6D2BD0E2" w14:textId="77777777" w:rsidTr="009E237D">
              <w:tc>
                <w:tcPr>
                  <w:tcW w:w="1381" w:type="dxa"/>
                </w:tcPr>
                <w:p w14:paraId="14BF82C5" w14:textId="77777777" w:rsidR="009E237D" w:rsidRPr="009E237D" w:rsidRDefault="009E237D" w:rsidP="009E237D">
                  <w:pPr>
                    <w:jc w:val="both"/>
                    <w:rPr>
                      <w:sz w:val="20"/>
                      <w:lang w:val="sk-SK"/>
                    </w:rPr>
                  </w:pPr>
                  <w:r w:rsidRPr="009E237D">
                    <w:rPr>
                      <w:sz w:val="20"/>
                      <w:lang w:val="sk-SK"/>
                    </w:rPr>
                    <w:t xml:space="preserve">1999 - 2001       </w:t>
                  </w:r>
                </w:p>
              </w:tc>
              <w:tc>
                <w:tcPr>
                  <w:tcW w:w="8363" w:type="dxa"/>
                </w:tcPr>
                <w:p w14:paraId="12088D92" w14:textId="77777777"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14:paraId="58D0582C" w14:textId="77777777" w:rsidTr="009E237D">
              <w:tc>
                <w:tcPr>
                  <w:tcW w:w="1381" w:type="dxa"/>
                </w:tcPr>
                <w:p w14:paraId="44F96CCE" w14:textId="77777777" w:rsidR="009E237D" w:rsidRPr="009E237D" w:rsidRDefault="009E237D" w:rsidP="009E237D">
                  <w:pPr>
                    <w:jc w:val="both"/>
                    <w:rPr>
                      <w:sz w:val="20"/>
                      <w:lang w:val="sk-SK"/>
                    </w:rPr>
                  </w:pPr>
                  <w:r w:rsidRPr="009E237D">
                    <w:rPr>
                      <w:sz w:val="20"/>
                      <w:lang w:val="sk-SK"/>
                    </w:rPr>
                    <w:t xml:space="preserve">1996 - 1999    </w:t>
                  </w:r>
                </w:p>
              </w:tc>
              <w:tc>
                <w:tcPr>
                  <w:tcW w:w="8363" w:type="dxa"/>
                </w:tcPr>
                <w:p w14:paraId="2FCFFAAC" w14:textId="77777777"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14:paraId="4BD378F5" w14:textId="77777777" w:rsidR="007E52E5" w:rsidRDefault="007E52E5" w:rsidP="009E237D">
            <w:pPr>
              <w:jc w:val="both"/>
              <w:rPr>
                <w:b/>
              </w:rPr>
            </w:pPr>
          </w:p>
        </w:tc>
      </w:tr>
      <w:tr w:rsidR="007E52E5" w14:paraId="331B6DAE" w14:textId="77777777" w:rsidTr="007E52E5">
        <w:tc>
          <w:tcPr>
            <w:tcW w:w="9859" w:type="dxa"/>
            <w:gridSpan w:val="11"/>
            <w:shd w:val="clear" w:color="auto" w:fill="F7CAAC"/>
          </w:tcPr>
          <w:p w14:paraId="0AEFF876" w14:textId="77777777" w:rsidR="007E52E5" w:rsidRDefault="007E52E5" w:rsidP="007E52E5">
            <w:pPr>
              <w:jc w:val="both"/>
              <w:rPr>
                <w:b/>
              </w:rPr>
            </w:pPr>
            <w:r>
              <w:rPr>
                <w:b/>
              </w:rPr>
              <w:t>Údaje o odborném působení od absolvování VŠ</w:t>
            </w:r>
          </w:p>
        </w:tc>
      </w:tr>
      <w:tr w:rsidR="007E52E5" w14:paraId="16726D0E" w14:textId="77777777" w:rsidTr="007E52E5">
        <w:trPr>
          <w:trHeight w:val="954"/>
        </w:trPr>
        <w:tc>
          <w:tcPr>
            <w:tcW w:w="9859" w:type="dxa"/>
            <w:gridSpan w:val="11"/>
          </w:tcPr>
          <w:p w14:paraId="3E4B897F" w14:textId="77777777"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14:paraId="72E6AC71" w14:textId="77777777"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14:paraId="0FF58D29" w14:textId="77777777" w:rsidTr="007E52E5">
        <w:trPr>
          <w:trHeight w:val="250"/>
        </w:trPr>
        <w:tc>
          <w:tcPr>
            <w:tcW w:w="9859" w:type="dxa"/>
            <w:gridSpan w:val="11"/>
            <w:shd w:val="clear" w:color="auto" w:fill="F7CAAC"/>
          </w:tcPr>
          <w:p w14:paraId="3ECE6B42" w14:textId="77777777" w:rsidR="007E52E5" w:rsidRDefault="007E52E5" w:rsidP="007E52E5">
            <w:pPr>
              <w:jc w:val="both"/>
            </w:pPr>
            <w:r>
              <w:rPr>
                <w:b/>
              </w:rPr>
              <w:t>Zkušenosti s vedením kvalifikačních a rigorózních prací</w:t>
            </w:r>
          </w:p>
        </w:tc>
      </w:tr>
      <w:tr w:rsidR="007E52E5" w14:paraId="6372194D" w14:textId="77777777" w:rsidTr="00D87AD4">
        <w:trPr>
          <w:trHeight w:val="230"/>
        </w:trPr>
        <w:tc>
          <w:tcPr>
            <w:tcW w:w="9859" w:type="dxa"/>
            <w:gridSpan w:val="11"/>
          </w:tcPr>
          <w:p w14:paraId="5A350AA0" w14:textId="77777777" w:rsidR="00733A3A" w:rsidRDefault="00733A3A" w:rsidP="00733A3A">
            <w:pPr>
              <w:jc w:val="both"/>
            </w:pPr>
            <w:r>
              <w:t xml:space="preserve">Počet vedených bakalářských prací – 83 </w:t>
            </w:r>
          </w:p>
          <w:p w14:paraId="3FE586D3" w14:textId="77777777" w:rsidR="007E52E5" w:rsidRDefault="00733A3A" w:rsidP="007E52E5">
            <w:pPr>
              <w:jc w:val="both"/>
            </w:pPr>
            <w:r>
              <w:t>Počet vedených diplomových prací – 39</w:t>
            </w:r>
          </w:p>
        </w:tc>
      </w:tr>
      <w:tr w:rsidR="007E52E5" w14:paraId="23A4201F" w14:textId="77777777" w:rsidTr="007E52E5">
        <w:trPr>
          <w:cantSplit/>
        </w:trPr>
        <w:tc>
          <w:tcPr>
            <w:tcW w:w="3347" w:type="dxa"/>
            <w:gridSpan w:val="2"/>
            <w:tcBorders>
              <w:top w:val="single" w:sz="12" w:space="0" w:color="auto"/>
            </w:tcBorders>
            <w:shd w:val="clear" w:color="auto" w:fill="F7CAAC"/>
          </w:tcPr>
          <w:p w14:paraId="2B419835" w14:textId="77777777"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14:paraId="0E78FF0D" w14:textId="77777777"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2DD4860" w14:textId="77777777"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2E5CA0" w14:textId="77777777" w:rsidR="007E52E5" w:rsidRDefault="007E52E5" w:rsidP="007E52E5">
            <w:pPr>
              <w:jc w:val="both"/>
              <w:rPr>
                <w:b/>
              </w:rPr>
            </w:pPr>
            <w:r>
              <w:rPr>
                <w:b/>
              </w:rPr>
              <w:t>Ohlasy publikací</w:t>
            </w:r>
          </w:p>
        </w:tc>
      </w:tr>
      <w:tr w:rsidR="007E52E5" w14:paraId="63A3714B" w14:textId="77777777" w:rsidTr="007E52E5">
        <w:trPr>
          <w:cantSplit/>
        </w:trPr>
        <w:tc>
          <w:tcPr>
            <w:tcW w:w="3347" w:type="dxa"/>
            <w:gridSpan w:val="2"/>
          </w:tcPr>
          <w:p w14:paraId="6A710F5D" w14:textId="77777777" w:rsidR="007E52E5" w:rsidRDefault="007E52E5" w:rsidP="007E52E5">
            <w:pPr>
              <w:jc w:val="both"/>
            </w:pPr>
          </w:p>
        </w:tc>
        <w:tc>
          <w:tcPr>
            <w:tcW w:w="2245" w:type="dxa"/>
            <w:gridSpan w:val="2"/>
          </w:tcPr>
          <w:p w14:paraId="0E675547" w14:textId="77777777" w:rsidR="007E52E5" w:rsidRDefault="007E52E5" w:rsidP="007E52E5">
            <w:pPr>
              <w:jc w:val="both"/>
            </w:pPr>
          </w:p>
        </w:tc>
        <w:tc>
          <w:tcPr>
            <w:tcW w:w="2248" w:type="dxa"/>
            <w:gridSpan w:val="4"/>
            <w:tcBorders>
              <w:right w:val="single" w:sz="12" w:space="0" w:color="auto"/>
            </w:tcBorders>
          </w:tcPr>
          <w:p w14:paraId="2D3F4D40" w14:textId="77777777" w:rsidR="007E52E5" w:rsidRDefault="007E52E5" w:rsidP="007E52E5">
            <w:pPr>
              <w:jc w:val="both"/>
            </w:pPr>
          </w:p>
        </w:tc>
        <w:tc>
          <w:tcPr>
            <w:tcW w:w="632" w:type="dxa"/>
            <w:tcBorders>
              <w:left w:val="single" w:sz="12" w:space="0" w:color="auto"/>
            </w:tcBorders>
            <w:shd w:val="clear" w:color="auto" w:fill="F7CAAC"/>
          </w:tcPr>
          <w:p w14:paraId="70835C86" w14:textId="77777777" w:rsidR="007E52E5" w:rsidRDefault="007E52E5" w:rsidP="007E52E5">
            <w:pPr>
              <w:jc w:val="both"/>
            </w:pPr>
            <w:r>
              <w:rPr>
                <w:b/>
              </w:rPr>
              <w:t>WOS</w:t>
            </w:r>
          </w:p>
        </w:tc>
        <w:tc>
          <w:tcPr>
            <w:tcW w:w="693" w:type="dxa"/>
            <w:shd w:val="clear" w:color="auto" w:fill="F7CAAC"/>
          </w:tcPr>
          <w:p w14:paraId="7A817D6F" w14:textId="77777777" w:rsidR="007E52E5" w:rsidRDefault="007E52E5" w:rsidP="007E52E5">
            <w:pPr>
              <w:jc w:val="both"/>
              <w:rPr>
                <w:sz w:val="18"/>
              </w:rPr>
            </w:pPr>
            <w:r>
              <w:rPr>
                <w:b/>
                <w:sz w:val="18"/>
              </w:rPr>
              <w:t>Scopus</w:t>
            </w:r>
          </w:p>
        </w:tc>
        <w:tc>
          <w:tcPr>
            <w:tcW w:w="694" w:type="dxa"/>
            <w:shd w:val="clear" w:color="auto" w:fill="F7CAAC"/>
          </w:tcPr>
          <w:p w14:paraId="54B5F5CC" w14:textId="77777777" w:rsidR="007E52E5" w:rsidRDefault="007E52E5" w:rsidP="007E52E5">
            <w:pPr>
              <w:jc w:val="both"/>
            </w:pPr>
            <w:r>
              <w:rPr>
                <w:b/>
                <w:sz w:val="18"/>
              </w:rPr>
              <w:t>ostatní</w:t>
            </w:r>
          </w:p>
        </w:tc>
      </w:tr>
      <w:tr w:rsidR="007E52E5" w14:paraId="5B0447E1" w14:textId="77777777" w:rsidTr="007E52E5">
        <w:trPr>
          <w:cantSplit/>
          <w:trHeight w:val="70"/>
        </w:trPr>
        <w:tc>
          <w:tcPr>
            <w:tcW w:w="3347" w:type="dxa"/>
            <w:gridSpan w:val="2"/>
            <w:shd w:val="clear" w:color="auto" w:fill="F7CAAC"/>
          </w:tcPr>
          <w:p w14:paraId="103E3074" w14:textId="77777777" w:rsidR="007E52E5" w:rsidRDefault="007E52E5" w:rsidP="007E52E5">
            <w:pPr>
              <w:jc w:val="both"/>
            </w:pPr>
            <w:r>
              <w:rPr>
                <w:b/>
              </w:rPr>
              <w:t>Obor jmenovacího řízení</w:t>
            </w:r>
          </w:p>
        </w:tc>
        <w:tc>
          <w:tcPr>
            <w:tcW w:w="2245" w:type="dxa"/>
            <w:gridSpan w:val="2"/>
            <w:shd w:val="clear" w:color="auto" w:fill="F7CAAC"/>
          </w:tcPr>
          <w:p w14:paraId="3CD57C53" w14:textId="77777777"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14:paraId="650F601B" w14:textId="77777777" w:rsidR="007E52E5" w:rsidRDefault="007E52E5" w:rsidP="007E52E5">
            <w:pPr>
              <w:jc w:val="both"/>
            </w:pPr>
            <w:r>
              <w:rPr>
                <w:b/>
              </w:rPr>
              <w:t>Řízení konáno na VŠ</w:t>
            </w:r>
          </w:p>
        </w:tc>
        <w:tc>
          <w:tcPr>
            <w:tcW w:w="632" w:type="dxa"/>
            <w:vMerge w:val="restart"/>
            <w:tcBorders>
              <w:left w:val="single" w:sz="12" w:space="0" w:color="auto"/>
            </w:tcBorders>
          </w:tcPr>
          <w:p w14:paraId="19E6D17D" w14:textId="77777777" w:rsidR="007E52E5" w:rsidRDefault="007E52E5" w:rsidP="007E52E5">
            <w:pPr>
              <w:jc w:val="both"/>
              <w:rPr>
                <w:b/>
              </w:rPr>
            </w:pPr>
            <w:r>
              <w:rPr>
                <w:b/>
              </w:rPr>
              <w:t>0</w:t>
            </w:r>
          </w:p>
        </w:tc>
        <w:tc>
          <w:tcPr>
            <w:tcW w:w="693" w:type="dxa"/>
            <w:vMerge w:val="restart"/>
          </w:tcPr>
          <w:p w14:paraId="46FF6E8B" w14:textId="77777777" w:rsidR="007E52E5" w:rsidRDefault="007E52E5" w:rsidP="007E52E5">
            <w:pPr>
              <w:jc w:val="both"/>
              <w:rPr>
                <w:b/>
              </w:rPr>
            </w:pPr>
            <w:r>
              <w:rPr>
                <w:b/>
              </w:rPr>
              <w:t>0</w:t>
            </w:r>
          </w:p>
        </w:tc>
        <w:tc>
          <w:tcPr>
            <w:tcW w:w="694" w:type="dxa"/>
            <w:vMerge w:val="restart"/>
          </w:tcPr>
          <w:p w14:paraId="5040A4EF" w14:textId="77777777" w:rsidR="007E52E5" w:rsidRDefault="007E52E5" w:rsidP="007E52E5">
            <w:pPr>
              <w:jc w:val="both"/>
              <w:rPr>
                <w:b/>
              </w:rPr>
            </w:pPr>
            <w:r>
              <w:rPr>
                <w:b/>
              </w:rPr>
              <w:t>8</w:t>
            </w:r>
          </w:p>
        </w:tc>
      </w:tr>
      <w:tr w:rsidR="007E52E5" w14:paraId="4379ECD6" w14:textId="77777777" w:rsidTr="007E52E5">
        <w:trPr>
          <w:trHeight w:val="205"/>
        </w:trPr>
        <w:tc>
          <w:tcPr>
            <w:tcW w:w="3347" w:type="dxa"/>
            <w:gridSpan w:val="2"/>
          </w:tcPr>
          <w:p w14:paraId="4E466186" w14:textId="77777777" w:rsidR="007E52E5" w:rsidRDefault="007E52E5" w:rsidP="007E52E5">
            <w:pPr>
              <w:jc w:val="both"/>
            </w:pPr>
          </w:p>
        </w:tc>
        <w:tc>
          <w:tcPr>
            <w:tcW w:w="2245" w:type="dxa"/>
            <w:gridSpan w:val="2"/>
          </w:tcPr>
          <w:p w14:paraId="7D1822E6" w14:textId="77777777" w:rsidR="007E52E5" w:rsidRDefault="007E52E5" w:rsidP="007E52E5">
            <w:pPr>
              <w:jc w:val="both"/>
            </w:pPr>
          </w:p>
        </w:tc>
        <w:tc>
          <w:tcPr>
            <w:tcW w:w="2248" w:type="dxa"/>
            <w:gridSpan w:val="4"/>
            <w:tcBorders>
              <w:right w:val="single" w:sz="12" w:space="0" w:color="auto"/>
            </w:tcBorders>
          </w:tcPr>
          <w:p w14:paraId="21FFCDDD" w14:textId="77777777" w:rsidR="007E52E5" w:rsidRDefault="007E52E5" w:rsidP="007E52E5">
            <w:pPr>
              <w:jc w:val="both"/>
            </w:pPr>
          </w:p>
        </w:tc>
        <w:tc>
          <w:tcPr>
            <w:tcW w:w="632" w:type="dxa"/>
            <w:vMerge/>
            <w:tcBorders>
              <w:left w:val="single" w:sz="12" w:space="0" w:color="auto"/>
            </w:tcBorders>
            <w:vAlign w:val="center"/>
          </w:tcPr>
          <w:p w14:paraId="6D8957F2" w14:textId="77777777" w:rsidR="007E52E5" w:rsidRDefault="007E52E5" w:rsidP="007E52E5">
            <w:pPr>
              <w:rPr>
                <w:b/>
              </w:rPr>
            </w:pPr>
          </w:p>
        </w:tc>
        <w:tc>
          <w:tcPr>
            <w:tcW w:w="693" w:type="dxa"/>
            <w:vMerge/>
            <w:vAlign w:val="center"/>
          </w:tcPr>
          <w:p w14:paraId="48FFD5C0" w14:textId="77777777" w:rsidR="007E52E5" w:rsidRDefault="007E52E5" w:rsidP="007E52E5">
            <w:pPr>
              <w:rPr>
                <w:b/>
              </w:rPr>
            </w:pPr>
          </w:p>
        </w:tc>
        <w:tc>
          <w:tcPr>
            <w:tcW w:w="694" w:type="dxa"/>
            <w:vMerge/>
            <w:vAlign w:val="center"/>
          </w:tcPr>
          <w:p w14:paraId="19B803E3" w14:textId="77777777" w:rsidR="007E52E5" w:rsidRDefault="007E52E5" w:rsidP="007E52E5">
            <w:pPr>
              <w:rPr>
                <w:b/>
              </w:rPr>
            </w:pPr>
          </w:p>
        </w:tc>
      </w:tr>
      <w:tr w:rsidR="007E52E5" w14:paraId="38CDFF79" w14:textId="77777777" w:rsidTr="007E52E5">
        <w:tc>
          <w:tcPr>
            <w:tcW w:w="9859" w:type="dxa"/>
            <w:gridSpan w:val="11"/>
            <w:shd w:val="clear" w:color="auto" w:fill="F7CAAC"/>
          </w:tcPr>
          <w:p w14:paraId="377FB19F" w14:textId="77777777"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14:paraId="08BBEA71" w14:textId="77777777" w:rsidTr="007E1ACF">
        <w:trPr>
          <w:trHeight w:val="1644"/>
        </w:trPr>
        <w:tc>
          <w:tcPr>
            <w:tcW w:w="9859" w:type="dxa"/>
            <w:gridSpan w:val="11"/>
          </w:tcPr>
          <w:p w14:paraId="51CE8F36" w14:textId="77777777"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14:paraId="7C58E4AD" w14:textId="77777777" w:rsidR="002C641E" w:rsidRDefault="002C641E" w:rsidP="007E52E5">
            <w:pPr>
              <w:tabs>
                <w:tab w:val="left" w:pos="709"/>
              </w:tabs>
              <w:jc w:val="both"/>
            </w:pPr>
            <w:r w:rsidRPr="00E66B0B">
              <w:rPr>
                <w:i/>
              </w:rPr>
              <w:t>Přehled projektové činnosti:</w:t>
            </w:r>
          </w:p>
          <w:p w14:paraId="7949CDC9" w14:textId="77777777"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1F688B7D" w14:textId="77777777"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14:paraId="0AB8E423" w14:textId="77777777" w:rsidTr="007E52E5">
        <w:trPr>
          <w:trHeight w:val="218"/>
        </w:trPr>
        <w:tc>
          <w:tcPr>
            <w:tcW w:w="9859" w:type="dxa"/>
            <w:gridSpan w:val="11"/>
            <w:shd w:val="clear" w:color="auto" w:fill="F7CAAC"/>
          </w:tcPr>
          <w:p w14:paraId="2C1DB516" w14:textId="77777777" w:rsidR="007E52E5" w:rsidRDefault="007E52E5" w:rsidP="007E52E5">
            <w:pPr>
              <w:rPr>
                <w:b/>
              </w:rPr>
            </w:pPr>
            <w:r>
              <w:rPr>
                <w:b/>
              </w:rPr>
              <w:t>Působení v zahraničí</w:t>
            </w:r>
          </w:p>
        </w:tc>
      </w:tr>
      <w:tr w:rsidR="007E52E5" w14:paraId="2371270D" w14:textId="77777777" w:rsidTr="007E52E5">
        <w:trPr>
          <w:trHeight w:val="108"/>
        </w:trPr>
        <w:tc>
          <w:tcPr>
            <w:tcW w:w="9859" w:type="dxa"/>
            <w:gridSpan w:val="11"/>
          </w:tcPr>
          <w:p w14:paraId="7214CFB4" w14:textId="77777777" w:rsidR="007E52E5" w:rsidRDefault="007E52E5" w:rsidP="007E52E5">
            <w:pPr>
              <w:rPr>
                <w:b/>
              </w:rPr>
            </w:pPr>
          </w:p>
        </w:tc>
      </w:tr>
      <w:tr w:rsidR="007E52E5" w14:paraId="4A435E04" w14:textId="77777777" w:rsidTr="007E52E5">
        <w:trPr>
          <w:cantSplit/>
          <w:trHeight w:val="184"/>
        </w:trPr>
        <w:tc>
          <w:tcPr>
            <w:tcW w:w="2518" w:type="dxa"/>
            <w:shd w:val="clear" w:color="auto" w:fill="F7CAAC"/>
          </w:tcPr>
          <w:p w14:paraId="46F3DE89" w14:textId="77777777" w:rsidR="007E52E5" w:rsidRDefault="007E52E5" w:rsidP="007E52E5">
            <w:pPr>
              <w:jc w:val="both"/>
              <w:rPr>
                <w:b/>
              </w:rPr>
            </w:pPr>
            <w:r>
              <w:rPr>
                <w:b/>
              </w:rPr>
              <w:t xml:space="preserve">Podpis </w:t>
            </w:r>
          </w:p>
        </w:tc>
        <w:tc>
          <w:tcPr>
            <w:tcW w:w="4536" w:type="dxa"/>
            <w:gridSpan w:val="5"/>
          </w:tcPr>
          <w:p w14:paraId="14AD0C2F" w14:textId="77777777" w:rsidR="007E52E5" w:rsidRDefault="007E52E5" w:rsidP="007E52E5">
            <w:pPr>
              <w:jc w:val="both"/>
            </w:pPr>
          </w:p>
        </w:tc>
        <w:tc>
          <w:tcPr>
            <w:tcW w:w="786" w:type="dxa"/>
            <w:gridSpan w:val="2"/>
            <w:shd w:val="clear" w:color="auto" w:fill="F7CAAC"/>
          </w:tcPr>
          <w:p w14:paraId="4DB91574" w14:textId="77777777" w:rsidR="007E52E5" w:rsidRDefault="007E52E5" w:rsidP="007E52E5">
            <w:pPr>
              <w:jc w:val="both"/>
            </w:pPr>
            <w:r>
              <w:rPr>
                <w:b/>
              </w:rPr>
              <w:t>datum</w:t>
            </w:r>
          </w:p>
        </w:tc>
        <w:tc>
          <w:tcPr>
            <w:tcW w:w="2019" w:type="dxa"/>
            <w:gridSpan w:val="3"/>
          </w:tcPr>
          <w:p w14:paraId="5078EDB0" w14:textId="77777777" w:rsidR="007E52E5" w:rsidRDefault="007E52E5" w:rsidP="007E52E5">
            <w:pPr>
              <w:jc w:val="both"/>
            </w:pPr>
          </w:p>
        </w:tc>
      </w:tr>
    </w:tbl>
    <w:p w14:paraId="157A9A92" w14:textId="7618396F" w:rsidR="009632A9" w:rsidRDefault="009632A9"/>
    <w:p w14:paraId="1A604E2A" w14:textId="77777777" w:rsidR="009632A9" w:rsidRDefault="009632A9">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623" w:author="Michal Pilík" w:date="2019-09-16T08:54:00Z">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6"/>
        <w:gridCol w:w="829"/>
        <w:gridCol w:w="1721"/>
        <w:gridCol w:w="524"/>
        <w:gridCol w:w="468"/>
        <w:gridCol w:w="994"/>
        <w:gridCol w:w="709"/>
        <w:gridCol w:w="77"/>
        <w:gridCol w:w="632"/>
        <w:gridCol w:w="693"/>
        <w:gridCol w:w="694"/>
        <w:tblGridChange w:id="624">
          <w:tblGrid>
            <w:gridCol w:w="2516"/>
            <w:gridCol w:w="829"/>
            <w:gridCol w:w="1721"/>
            <w:gridCol w:w="524"/>
            <w:gridCol w:w="468"/>
            <w:gridCol w:w="994"/>
            <w:gridCol w:w="709"/>
            <w:gridCol w:w="77"/>
            <w:gridCol w:w="632"/>
            <w:gridCol w:w="693"/>
            <w:gridCol w:w="694"/>
          </w:tblGrid>
        </w:tblGridChange>
      </w:tblGrid>
      <w:tr w:rsidR="00AD0AD9" w:rsidRPr="00AD0AD9" w14:paraId="34A2A9DF" w14:textId="77777777" w:rsidTr="00706066">
        <w:trPr>
          <w:trPrChange w:id="625" w:author="Michal Pilík" w:date="2019-09-16T08:54:00Z">
            <w:trPr>
              <w:wAfter w:w="77" w:type="dxa"/>
            </w:trPr>
          </w:trPrChange>
        </w:trPr>
        <w:tc>
          <w:tcPr>
            <w:tcW w:w="9857" w:type="dxa"/>
            <w:gridSpan w:val="11"/>
            <w:tcBorders>
              <w:bottom w:val="double" w:sz="4" w:space="0" w:color="auto"/>
            </w:tcBorders>
            <w:shd w:val="clear" w:color="auto" w:fill="BDD6EE"/>
            <w:tcPrChange w:id="626" w:author="Michal Pilík" w:date="2019-09-16T08:54:00Z">
              <w:tcPr>
                <w:tcW w:w="9857" w:type="dxa"/>
                <w:gridSpan w:val="11"/>
                <w:tcBorders>
                  <w:bottom w:val="double" w:sz="4" w:space="0" w:color="auto"/>
                </w:tcBorders>
                <w:shd w:val="clear" w:color="auto" w:fill="BDD6EE"/>
              </w:tcPr>
            </w:tcPrChange>
          </w:tcPr>
          <w:p w14:paraId="3C055BE1" w14:textId="77777777" w:rsidR="00AD0AD9" w:rsidRPr="00AD0AD9" w:rsidRDefault="00AD0AD9" w:rsidP="00AD0AD9">
            <w:pPr>
              <w:jc w:val="both"/>
              <w:rPr>
                <w:b/>
                <w:sz w:val="28"/>
              </w:rPr>
            </w:pPr>
            <w:r w:rsidRPr="00AD0AD9">
              <w:rPr>
                <w:b/>
                <w:sz w:val="28"/>
              </w:rPr>
              <w:t>C-I – Personální zabezpečení</w:t>
            </w:r>
          </w:p>
        </w:tc>
      </w:tr>
      <w:tr w:rsidR="00AD0AD9" w:rsidRPr="00AD0AD9" w14:paraId="4DC0D7A2" w14:textId="77777777" w:rsidTr="00706066">
        <w:trPr>
          <w:trPrChange w:id="627" w:author="Michal Pilík" w:date="2019-09-16T08:54:00Z">
            <w:trPr>
              <w:wAfter w:w="77" w:type="dxa"/>
            </w:trPr>
          </w:trPrChange>
        </w:trPr>
        <w:tc>
          <w:tcPr>
            <w:tcW w:w="2516" w:type="dxa"/>
            <w:tcBorders>
              <w:top w:val="double" w:sz="4" w:space="0" w:color="auto"/>
            </w:tcBorders>
            <w:shd w:val="clear" w:color="auto" w:fill="F7CAAC"/>
            <w:tcPrChange w:id="628" w:author="Michal Pilík" w:date="2019-09-16T08:54:00Z">
              <w:tcPr>
                <w:tcW w:w="2516" w:type="dxa"/>
                <w:tcBorders>
                  <w:top w:val="double" w:sz="4" w:space="0" w:color="auto"/>
                </w:tcBorders>
                <w:shd w:val="clear" w:color="auto" w:fill="F7CAAC"/>
              </w:tcPr>
            </w:tcPrChange>
          </w:tcPr>
          <w:p w14:paraId="5F5B8F66" w14:textId="77777777" w:rsidR="00AD0AD9" w:rsidRPr="00AD0AD9" w:rsidRDefault="00AD0AD9" w:rsidP="00AD0AD9">
            <w:pPr>
              <w:jc w:val="both"/>
              <w:rPr>
                <w:b/>
              </w:rPr>
            </w:pPr>
            <w:r w:rsidRPr="00AD0AD9">
              <w:rPr>
                <w:b/>
              </w:rPr>
              <w:t>Vysoká škola</w:t>
            </w:r>
          </w:p>
        </w:tc>
        <w:tc>
          <w:tcPr>
            <w:tcW w:w="7341" w:type="dxa"/>
            <w:gridSpan w:val="10"/>
            <w:tcPrChange w:id="629" w:author="Michal Pilík" w:date="2019-09-16T08:54:00Z">
              <w:tcPr>
                <w:tcW w:w="7341" w:type="dxa"/>
                <w:gridSpan w:val="10"/>
              </w:tcPr>
            </w:tcPrChange>
          </w:tcPr>
          <w:p w14:paraId="56992F85" w14:textId="77777777" w:rsidR="00AD0AD9" w:rsidRPr="00AD0AD9" w:rsidRDefault="00AD0AD9" w:rsidP="00AD0AD9">
            <w:pPr>
              <w:jc w:val="both"/>
            </w:pPr>
            <w:r w:rsidRPr="00AD0AD9">
              <w:t>Univerzita Tomáše Bati ve Zlíně</w:t>
            </w:r>
          </w:p>
        </w:tc>
      </w:tr>
      <w:tr w:rsidR="00AD0AD9" w:rsidRPr="00AD0AD9" w14:paraId="6D1E0A00" w14:textId="77777777" w:rsidTr="00706066">
        <w:trPr>
          <w:trPrChange w:id="630" w:author="Michal Pilík" w:date="2019-09-16T08:54:00Z">
            <w:trPr>
              <w:wAfter w:w="77" w:type="dxa"/>
            </w:trPr>
          </w:trPrChange>
        </w:trPr>
        <w:tc>
          <w:tcPr>
            <w:tcW w:w="2516" w:type="dxa"/>
            <w:shd w:val="clear" w:color="auto" w:fill="F7CAAC"/>
            <w:tcPrChange w:id="631" w:author="Michal Pilík" w:date="2019-09-16T08:54:00Z">
              <w:tcPr>
                <w:tcW w:w="2516" w:type="dxa"/>
                <w:shd w:val="clear" w:color="auto" w:fill="F7CAAC"/>
              </w:tcPr>
            </w:tcPrChange>
          </w:tcPr>
          <w:p w14:paraId="7A1D4547" w14:textId="77777777" w:rsidR="00AD0AD9" w:rsidRPr="00AD0AD9" w:rsidRDefault="00AD0AD9" w:rsidP="00AD0AD9">
            <w:pPr>
              <w:jc w:val="both"/>
              <w:rPr>
                <w:b/>
              </w:rPr>
            </w:pPr>
            <w:r w:rsidRPr="00AD0AD9">
              <w:rPr>
                <w:b/>
              </w:rPr>
              <w:t>Součást vysoké školy</w:t>
            </w:r>
          </w:p>
        </w:tc>
        <w:tc>
          <w:tcPr>
            <w:tcW w:w="7341" w:type="dxa"/>
            <w:gridSpan w:val="10"/>
            <w:tcPrChange w:id="632" w:author="Michal Pilík" w:date="2019-09-16T08:54:00Z">
              <w:tcPr>
                <w:tcW w:w="7341" w:type="dxa"/>
                <w:gridSpan w:val="10"/>
              </w:tcPr>
            </w:tcPrChange>
          </w:tcPr>
          <w:p w14:paraId="4FF7B66B" w14:textId="77777777" w:rsidR="00AD0AD9" w:rsidRPr="00AD0AD9" w:rsidRDefault="00AD0AD9" w:rsidP="00AD0AD9">
            <w:pPr>
              <w:jc w:val="both"/>
            </w:pPr>
            <w:r w:rsidRPr="00AD0AD9">
              <w:t>Fakulta managementu a ekonomiky</w:t>
            </w:r>
          </w:p>
        </w:tc>
      </w:tr>
      <w:tr w:rsidR="00AD0AD9" w:rsidRPr="00AD0AD9" w14:paraId="1F50080B" w14:textId="77777777" w:rsidTr="00706066">
        <w:trPr>
          <w:trPrChange w:id="633" w:author="Michal Pilík" w:date="2019-09-16T08:54:00Z">
            <w:trPr>
              <w:wAfter w:w="77" w:type="dxa"/>
            </w:trPr>
          </w:trPrChange>
        </w:trPr>
        <w:tc>
          <w:tcPr>
            <w:tcW w:w="2516" w:type="dxa"/>
            <w:shd w:val="clear" w:color="auto" w:fill="F7CAAC"/>
            <w:tcPrChange w:id="634" w:author="Michal Pilík" w:date="2019-09-16T08:54:00Z">
              <w:tcPr>
                <w:tcW w:w="2516" w:type="dxa"/>
                <w:shd w:val="clear" w:color="auto" w:fill="F7CAAC"/>
              </w:tcPr>
            </w:tcPrChange>
          </w:tcPr>
          <w:p w14:paraId="347287C1" w14:textId="77777777" w:rsidR="00AD0AD9" w:rsidRPr="00AD0AD9" w:rsidRDefault="00AD0AD9" w:rsidP="00AD0AD9">
            <w:pPr>
              <w:jc w:val="both"/>
              <w:rPr>
                <w:b/>
              </w:rPr>
            </w:pPr>
            <w:r w:rsidRPr="00AD0AD9">
              <w:rPr>
                <w:b/>
              </w:rPr>
              <w:t>Název studijního programu</w:t>
            </w:r>
          </w:p>
        </w:tc>
        <w:tc>
          <w:tcPr>
            <w:tcW w:w="7341" w:type="dxa"/>
            <w:gridSpan w:val="10"/>
            <w:tcPrChange w:id="635" w:author="Michal Pilík" w:date="2019-09-16T08:54:00Z">
              <w:tcPr>
                <w:tcW w:w="7341" w:type="dxa"/>
                <w:gridSpan w:val="10"/>
              </w:tcPr>
            </w:tcPrChange>
          </w:tcPr>
          <w:p w14:paraId="28CEC45E" w14:textId="0017E7F7" w:rsidR="00AD0AD9" w:rsidRPr="00AD0AD9" w:rsidRDefault="00AD0AD9" w:rsidP="00AD0AD9">
            <w:pPr>
              <w:jc w:val="both"/>
            </w:pPr>
            <w:r>
              <w:t>Průmyslové inženýrství</w:t>
            </w:r>
          </w:p>
        </w:tc>
      </w:tr>
      <w:tr w:rsidR="00AD0AD9" w:rsidRPr="00AD0AD9" w14:paraId="6AF1961F" w14:textId="77777777" w:rsidTr="00706066">
        <w:trPr>
          <w:trPrChange w:id="636" w:author="Michal Pilík" w:date="2019-09-16T08:54:00Z">
            <w:trPr>
              <w:wAfter w:w="77" w:type="dxa"/>
            </w:trPr>
          </w:trPrChange>
        </w:trPr>
        <w:tc>
          <w:tcPr>
            <w:tcW w:w="2516" w:type="dxa"/>
            <w:shd w:val="clear" w:color="auto" w:fill="F7CAAC"/>
            <w:tcPrChange w:id="637" w:author="Michal Pilík" w:date="2019-09-16T08:54:00Z">
              <w:tcPr>
                <w:tcW w:w="2516" w:type="dxa"/>
                <w:shd w:val="clear" w:color="auto" w:fill="F7CAAC"/>
              </w:tcPr>
            </w:tcPrChange>
          </w:tcPr>
          <w:p w14:paraId="5C5142D2" w14:textId="77777777" w:rsidR="00AD0AD9" w:rsidRPr="00AD0AD9" w:rsidRDefault="00AD0AD9" w:rsidP="00AD0AD9">
            <w:pPr>
              <w:jc w:val="both"/>
              <w:rPr>
                <w:b/>
              </w:rPr>
            </w:pPr>
            <w:r w:rsidRPr="00AD0AD9">
              <w:rPr>
                <w:b/>
              </w:rPr>
              <w:t>Jméno a příjmení</w:t>
            </w:r>
          </w:p>
        </w:tc>
        <w:tc>
          <w:tcPr>
            <w:tcW w:w="4536" w:type="dxa"/>
            <w:gridSpan w:val="5"/>
            <w:tcPrChange w:id="638" w:author="Michal Pilík" w:date="2019-09-16T08:54:00Z">
              <w:tcPr>
                <w:tcW w:w="4536" w:type="dxa"/>
                <w:gridSpan w:val="5"/>
              </w:tcPr>
            </w:tcPrChange>
          </w:tcPr>
          <w:p w14:paraId="347D4E4D" w14:textId="77777777" w:rsidR="00AD0AD9" w:rsidRPr="00AD0AD9" w:rsidRDefault="00AD0AD9" w:rsidP="00AD0AD9">
            <w:pPr>
              <w:jc w:val="both"/>
            </w:pPr>
            <w:r w:rsidRPr="00AD0AD9">
              <w:t>Roman BOBÁK</w:t>
            </w:r>
          </w:p>
        </w:tc>
        <w:tc>
          <w:tcPr>
            <w:tcW w:w="709" w:type="dxa"/>
            <w:shd w:val="clear" w:color="auto" w:fill="F7CAAC"/>
            <w:tcPrChange w:id="639" w:author="Michal Pilík" w:date="2019-09-16T08:54:00Z">
              <w:tcPr>
                <w:tcW w:w="709" w:type="dxa"/>
                <w:shd w:val="clear" w:color="auto" w:fill="F7CAAC"/>
              </w:tcPr>
            </w:tcPrChange>
          </w:tcPr>
          <w:p w14:paraId="4631BBE9" w14:textId="77777777" w:rsidR="00AD0AD9" w:rsidRPr="00AD0AD9" w:rsidRDefault="00AD0AD9" w:rsidP="00AD0AD9">
            <w:pPr>
              <w:jc w:val="both"/>
              <w:rPr>
                <w:b/>
              </w:rPr>
            </w:pPr>
            <w:r w:rsidRPr="00AD0AD9">
              <w:rPr>
                <w:b/>
              </w:rPr>
              <w:t>Tituly</w:t>
            </w:r>
          </w:p>
        </w:tc>
        <w:tc>
          <w:tcPr>
            <w:tcW w:w="2096" w:type="dxa"/>
            <w:gridSpan w:val="4"/>
            <w:tcPrChange w:id="640" w:author="Michal Pilík" w:date="2019-09-16T08:54:00Z">
              <w:tcPr>
                <w:tcW w:w="2096" w:type="dxa"/>
                <w:gridSpan w:val="4"/>
              </w:tcPr>
            </w:tcPrChange>
          </w:tcPr>
          <w:p w14:paraId="7D02AE9C" w14:textId="77777777" w:rsidR="00AD0AD9" w:rsidRPr="00AD0AD9" w:rsidRDefault="00AD0AD9" w:rsidP="00AD0AD9">
            <w:pPr>
              <w:jc w:val="both"/>
            </w:pPr>
            <w:r w:rsidRPr="00AD0AD9">
              <w:t>doc. Ing., Ph.D.</w:t>
            </w:r>
          </w:p>
        </w:tc>
      </w:tr>
      <w:tr w:rsidR="00AD0AD9" w:rsidRPr="00AD0AD9" w14:paraId="4666FFE9" w14:textId="77777777" w:rsidTr="00706066">
        <w:trPr>
          <w:trPrChange w:id="641" w:author="Michal Pilík" w:date="2019-09-16T08:54:00Z">
            <w:trPr>
              <w:wAfter w:w="77" w:type="dxa"/>
            </w:trPr>
          </w:trPrChange>
        </w:trPr>
        <w:tc>
          <w:tcPr>
            <w:tcW w:w="2516" w:type="dxa"/>
            <w:shd w:val="clear" w:color="auto" w:fill="F7CAAC"/>
            <w:tcPrChange w:id="642" w:author="Michal Pilík" w:date="2019-09-16T08:54:00Z">
              <w:tcPr>
                <w:tcW w:w="2516" w:type="dxa"/>
                <w:shd w:val="clear" w:color="auto" w:fill="F7CAAC"/>
              </w:tcPr>
            </w:tcPrChange>
          </w:tcPr>
          <w:p w14:paraId="5119226A" w14:textId="77777777" w:rsidR="00AD0AD9" w:rsidRPr="00AD0AD9" w:rsidRDefault="00AD0AD9" w:rsidP="00AD0AD9">
            <w:pPr>
              <w:jc w:val="both"/>
              <w:rPr>
                <w:b/>
              </w:rPr>
            </w:pPr>
            <w:r w:rsidRPr="00AD0AD9">
              <w:rPr>
                <w:b/>
              </w:rPr>
              <w:t>Rok narození</w:t>
            </w:r>
          </w:p>
        </w:tc>
        <w:tc>
          <w:tcPr>
            <w:tcW w:w="829" w:type="dxa"/>
            <w:tcPrChange w:id="643" w:author="Michal Pilík" w:date="2019-09-16T08:54:00Z">
              <w:tcPr>
                <w:tcW w:w="829" w:type="dxa"/>
              </w:tcPr>
            </w:tcPrChange>
          </w:tcPr>
          <w:p w14:paraId="4C4A1FCA" w14:textId="77777777" w:rsidR="00AD0AD9" w:rsidRPr="00AD0AD9" w:rsidRDefault="00AD0AD9" w:rsidP="00AD0AD9">
            <w:pPr>
              <w:jc w:val="both"/>
            </w:pPr>
            <w:r w:rsidRPr="00AD0AD9">
              <w:t>1947</w:t>
            </w:r>
          </w:p>
        </w:tc>
        <w:tc>
          <w:tcPr>
            <w:tcW w:w="1721" w:type="dxa"/>
            <w:shd w:val="clear" w:color="auto" w:fill="F7CAAC"/>
            <w:tcPrChange w:id="644" w:author="Michal Pilík" w:date="2019-09-16T08:54:00Z">
              <w:tcPr>
                <w:tcW w:w="1721" w:type="dxa"/>
                <w:shd w:val="clear" w:color="auto" w:fill="F7CAAC"/>
              </w:tcPr>
            </w:tcPrChange>
          </w:tcPr>
          <w:p w14:paraId="52B255B5" w14:textId="77777777" w:rsidR="00AD0AD9" w:rsidRPr="00AD0AD9" w:rsidRDefault="00AD0AD9" w:rsidP="00AD0AD9">
            <w:pPr>
              <w:jc w:val="both"/>
              <w:rPr>
                <w:b/>
              </w:rPr>
            </w:pPr>
            <w:r w:rsidRPr="00AD0AD9">
              <w:rPr>
                <w:b/>
              </w:rPr>
              <w:t>typ vztahu k VŠ</w:t>
            </w:r>
          </w:p>
        </w:tc>
        <w:tc>
          <w:tcPr>
            <w:tcW w:w="992" w:type="dxa"/>
            <w:gridSpan w:val="2"/>
            <w:tcPrChange w:id="645" w:author="Michal Pilík" w:date="2019-09-16T08:54:00Z">
              <w:tcPr>
                <w:tcW w:w="992" w:type="dxa"/>
                <w:gridSpan w:val="2"/>
              </w:tcPr>
            </w:tcPrChange>
          </w:tcPr>
          <w:p w14:paraId="1E8EEBFB" w14:textId="77777777" w:rsidR="00AD0AD9" w:rsidRPr="00AD0AD9" w:rsidRDefault="00AD0AD9" w:rsidP="00AD0AD9">
            <w:pPr>
              <w:jc w:val="both"/>
            </w:pPr>
            <w:r w:rsidRPr="00AD0AD9">
              <w:t>pp</w:t>
            </w:r>
          </w:p>
        </w:tc>
        <w:tc>
          <w:tcPr>
            <w:tcW w:w="994" w:type="dxa"/>
            <w:shd w:val="clear" w:color="auto" w:fill="F7CAAC"/>
            <w:tcPrChange w:id="646" w:author="Michal Pilík" w:date="2019-09-16T08:54:00Z">
              <w:tcPr>
                <w:tcW w:w="994" w:type="dxa"/>
                <w:shd w:val="clear" w:color="auto" w:fill="F7CAAC"/>
              </w:tcPr>
            </w:tcPrChange>
          </w:tcPr>
          <w:p w14:paraId="6BFFACE2" w14:textId="77777777" w:rsidR="00AD0AD9" w:rsidRPr="00AD0AD9" w:rsidRDefault="00AD0AD9" w:rsidP="00AD0AD9">
            <w:pPr>
              <w:jc w:val="both"/>
              <w:rPr>
                <w:b/>
              </w:rPr>
            </w:pPr>
            <w:r w:rsidRPr="00AD0AD9">
              <w:rPr>
                <w:b/>
              </w:rPr>
              <w:t>rozsah</w:t>
            </w:r>
          </w:p>
        </w:tc>
        <w:tc>
          <w:tcPr>
            <w:tcW w:w="709" w:type="dxa"/>
            <w:tcPrChange w:id="647" w:author="Michal Pilík" w:date="2019-09-16T08:54:00Z">
              <w:tcPr>
                <w:tcW w:w="709" w:type="dxa"/>
              </w:tcPr>
            </w:tcPrChange>
          </w:tcPr>
          <w:p w14:paraId="4A985CDA" w14:textId="77777777" w:rsidR="00AD0AD9" w:rsidRPr="00AD0AD9" w:rsidRDefault="00AD0AD9" w:rsidP="00AD0AD9">
            <w:pPr>
              <w:jc w:val="both"/>
            </w:pPr>
            <w:r w:rsidRPr="00AD0AD9">
              <w:t>40</w:t>
            </w:r>
          </w:p>
        </w:tc>
        <w:tc>
          <w:tcPr>
            <w:tcW w:w="709" w:type="dxa"/>
            <w:gridSpan w:val="2"/>
            <w:shd w:val="clear" w:color="auto" w:fill="F7CAAC"/>
            <w:tcPrChange w:id="648" w:author="Michal Pilík" w:date="2019-09-16T08:54:00Z">
              <w:tcPr>
                <w:tcW w:w="709" w:type="dxa"/>
                <w:gridSpan w:val="2"/>
                <w:shd w:val="clear" w:color="auto" w:fill="F7CAAC"/>
              </w:tcPr>
            </w:tcPrChange>
          </w:tcPr>
          <w:p w14:paraId="522EEFAF" w14:textId="77777777" w:rsidR="00AD0AD9" w:rsidRPr="00AD0AD9" w:rsidRDefault="00AD0AD9" w:rsidP="00AD0AD9">
            <w:pPr>
              <w:jc w:val="both"/>
              <w:rPr>
                <w:b/>
              </w:rPr>
            </w:pPr>
            <w:r w:rsidRPr="00AD0AD9">
              <w:rPr>
                <w:b/>
              </w:rPr>
              <w:t>do kdy</w:t>
            </w:r>
          </w:p>
        </w:tc>
        <w:tc>
          <w:tcPr>
            <w:tcW w:w="1387" w:type="dxa"/>
            <w:gridSpan w:val="2"/>
            <w:tcPrChange w:id="649" w:author="Michal Pilík" w:date="2019-09-16T08:54:00Z">
              <w:tcPr>
                <w:tcW w:w="1387" w:type="dxa"/>
                <w:gridSpan w:val="2"/>
              </w:tcPr>
            </w:tcPrChange>
          </w:tcPr>
          <w:p w14:paraId="6DADFA44" w14:textId="77777777" w:rsidR="00AD0AD9" w:rsidRPr="00AD0AD9" w:rsidRDefault="00AD0AD9" w:rsidP="00AD0AD9">
            <w:pPr>
              <w:jc w:val="both"/>
            </w:pPr>
            <w:r w:rsidRPr="00AD0AD9">
              <w:t>N</w:t>
            </w:r>
          </w:p>
        </w:tc>
      </w:tr>
      <w:tr w:rsidR="00AD0AD9" w:rsidRPr="00AD0AD9" w14:paraId="542C6C68" w14:textId="77777777" w:rsidTr="00706066">
        <w:trPr>
          <w:trPrChange w:id="650" w:author="Michal Pilík" w:date="2019-09-16T08:54:00Z">
            <w:trPr>
              <w:wAfter w:w="77" w:type="dxa"/>
            </w:trPr>
          </w:trPrChange>
        </w:trPr>
        <w:tc>
          <w:tcPr>
            <w:tcW w:w="5066" w:type="dxa"/>
            <w:gridSpan w:val="3"/>
            <w:shd w:val="clear" w:color="auto" w:fill="F7CAAC"/>
            <w:tcPrChange w:id="651" w:author="Michal Pilík" w:date="2019-09-16T08:54:00Z">
              <w:tcPr>
                <w:tcW w:w="5066" w:type="dxa"/>
                <w:gridSpan w:val="3"/>
                <w:shd w:val="clear" w:color="auto" w:fill="F7CAAC"/>
              </w:tcPr>
            </w:tcPrChange>
          </w:tcPr>
          <w:p w14:paraId="78745533" w14:textId="77777777" w:rsidR="00AD0AD9" w:rsidRPr="00AD0AD9" w:rsidRDefault="00AD0AD9" w:rsidP="00AD0AD9">
            <w:pPr>
              <w:jc w:val="both"/>
              <w:rPr>
                <w:b/>
              </w:rPr>
            </w:pPr>
            <w:r w:rsidRPr="00AD0AD9">
              <w:rPr>
                <w:b/>
              </w:rPr>
              <w:t>Typ vztahu na součásti VŠ, která uskutečňuje st. program</w:t>
            </w:r>
          </w:p>
        </w:tc>
        <w:tc>
          <w:tcPr>
            <w:tcW w:w="992" w:type="dxa"/>
            <w:gridSpan w:val="2"/>
            <w:tcPrChange w:id="652" w:author="Michal Pilík" w:date="2019-09-16T08:54:00Z">
              <w:tcPr>
                <w:tcW w:w="992" w:type="dxa"/>
                <w:gridSpan w:val="2"/>
              </w:tcPr>
            </w:tcPrChange>
          </w:tcPr>
          <w:p w14:paraId="21F57147" w14:textId="77777777" w:rsidR="00AD0AD9" w:rsidRPr="00AD0AD9" w:rsidRDefault="00AD0AD9" w:rsidP="00AD0AD9">
            <w:pPr>
              <w:jc w:val="both"/>
            </w:pPr>
            <w:r w:rsidRPr="00AD0AD9">
              <w:t>pp</w:t>
            </w:r>
          </w:p>
        </w:tc>
        <w:tc>
          <w:tcPr>
            <w:tcW w:w="994" w:type="dxa"/>
            <w:shd w:val="clear" w:color="auto" w:fill="F7CAAC"/>
            <w:tcPrChange w:id="653" w:author="Michal Pilík" w:date="2019-09-16T08:54:00Z">
              <w:tcPr>
                <w:tcW w:w="994" w:type="dxa"/>
                <w:shd w:val="clear" w:color="auto" w:fill="F7CAAC"/>
              </w:tcPr>
            </w:tcPrChange>
          </w:tcPr>
          <w:p w14:paraId="60076C0F" w14:textId="77777777" w:rsidR="00AD0AD9" w:rsidRPr="00AD0AD9" w:rsidRDefault="00AD0AD9" w:rsidP="00AD0AD9">
            <w:pPr>
              <w:jc w:val="both"/>
              <w:rPr>
                <w:b/>
              </w:rPr>
            </w:pPr>
            <w:r w:rsidRPr="00AD0AD9">
              <w:rPr>
                <w:b/>
              </w:rPr>
              <w:t>rozsah</w:t>
            </w:r>
          </w:p>
        </w:tc>
        <w:tc>
          <w:tcPr>
            <w:tcW w:w="709" w:type="dxa"/>
            <w:tcPrChange w:id="654" w:author="Michal Pilík" w:date="2019-09-16T08:54:00Z">
              <w:tcPr>
                <w:tcW w:w="709" w:type="dxa"/>
              </w:tcPr>
            </w:tcPrChange>
          </w:tcPr>
          <w:p w14:paraId="17C96F4B" w14:textId="77777777" w:rsidR="00AD0AD9" w:rsidRPr="00AD0AD9" w:rsidRDefault="00AD0AD9" w:rsidP="00AD0AD9">
            <w:pPr>
              <w:jc w:val="both"/>
            </w:pPr>
            <w:r w:rsidRPr="00AD0AD9">
              <w:t>40</w:t>
            </w:r>
          </w:p>
        </w:tc>
        <w:tc>
          <w:tcPr>
            <w:tcW w:w="709" w:type="dxa"/>
            <w:gridSpan w:val="2"/>
            <w:shd w:val="clear" w:color="auto" w:fill="F7CAAC"/>
            <w:tcPrChange w:id="655" w:author="Michal Pilík" w:date="2019-09-16T08:54:00Z">
              <w:tcPr>
                <w:tcW w:w="709" w:type="dxa"/>
                <w:gridSpan w:val="2"/>
                <w:shd w:val="clear" w:color="auto" w:fill="F7CAAC"/>
              </w:tcPr>
            </w:tcPrChange>
          </w:tcPr>
          <w:p w14:paraId="25BF3CAE" w14:textId="77777777" w:rsidR="00AD0AD9" w:rsidRPr="00AD0AD9" w:rsidRDefault="00AD0AD9" w:rsidP="00AD0AD9">
            <w:pPr>
              <w:jc w:val="both"/>
              <w:rPr>
                <w:b/>
              </w:rPr>
            </w:pPr>
            <w:r w:rsidRPr="00AD0AD9">
              <w:rPr>
                <w:b/>
              </w:rPr>
              <w:t>do kdy</w:t>
            </w:r>
          </w:p>
        </w:tc>
        <w:tc>
          <w:tcPr>
            <w:tcW w:w="1387" w:type="dxa"/>
            <w:gridSpan w:val="2"/>
            <w:tcPrChange w:id="656" w:author="Michal Pilík" w:date="2019-09-16T08:54:00Z">
              <w:tcPr>
                <w:tcW w:w="1387" w:type="dxa"/>
                <w:gridSpan w:val="2"/>
              </w:tcPr>
            </w:tcPrChange>
          </w:tcPr>
          <w:p w14:paraId="3487AE09" w14:textId="77777777" w:rsidR="00AD0AD9" w:rsidRPr="00AD0AD9" w:rsidRDefault="00AD0AD9" w:rsidP="00AD0AD9">
            <w:pPr>
              <w:jc w:val="both"/>
            </w:pPr>
            <w:r w:rsidRPr="00AD0AD9">
              <w:t>N</w:t>
            </w:r>
          </w:p>
        </w:tc>
      </w:tr>
      <w:tr w:rsidR="00AD0AD9" w:rsidRPr="00AD0AD9" w14:paraId="2C0566CB" w14:textId="77777777" w:rsidTr="00706066">
        <w:trPr>
          <w:trPrChange w:id="657" w:author="Michal Pilík" w:date="2019-09-16T08:54:00Z">
            <w:trPr>
              <w:wAfter w:w="77" w:type="dxa"/>
            </w:trPr>
          </w:trPrChange>
        </w:trPr>
        <w:tc>
          <w:tcPr>
            <w:tcW w:w="6058" w:type="dxa"/>
            <w:gridSpan w:val="5"/>
            <w:shd w:val="clear" w:color="auto" w:fill="F7CAAC"/>
            <w:tcPrChange w:id="658" w:author="Michal Pilík" w:date="2019-09-16T08:54:00Z">
              <w:tcPr>
                <w:tcW w:w="6058" w:type="dxa"/>
                <w:gridSpan w:val="5"/>
                <w:shd w:val="clear" w:color="auto" w:fill="F7CAAC"/>
              </w:tcPr>
            </w:tcPrChange>
          </w:tcPr>
          <w:p w14:paraId="4747A327" w14:textId="77777777" w:rsidR="00AD0AD9" w:rsidRPr="00AD0AD9" w:rsidRDefault="00AD0AD9" w:rsidP="00AD0AD9">
            <w:pPr>
              <w:jc w:val="both"/>
            </w:pPr>
            <w:r w:rsidRPr="00AD0AD9">
              <w:rPr>
                <w:b/>
              </w:rPr>
              <w:t>Další současná působení jako akademický pracovník na jiných VŠ</w:t>
            </w:r>
          </w:p>
        </w:tc>
        <w:tc>
          <w:tcPr>
            <w:tcW w:w="1703" w:type="dxa"/>
            <w:gridSpan w:val="2"/>
            <w:shd w:val="clear" w:color="auto" w:fill="F7CAAC"/>
            <w:tcPrChange w:id="659" w:author="Michal Pilík" w:date="2019-09-16T08:54:00Z">
              <w:tcPr>
                <w:tcW w:w="1703" w:type="dxa"/>
                <w:gridSpan w:val="2"/>
                <w:shd w:val="clear" w:color="auto" w:fill="F7CAAC"/>
              </w:tcPr>
            </w:tcPrChange>
          </w:tcPr>
          <w:p w14:paraId="224AF30D" w14:textId="77777777" w:rsidR="00AD0AD9" w:rsidRPr="00AD0AD9" w:rsidRDefault="00AD0AD9" w:rsidP="00AD0AD9">
            <w:pPr>
              <w:jc w:val="both"/>
              <w:rPr>
                <w:b/>
              </w:rPr>
            </w:pPr>
            <w:r w:rsidRPr="00AD0AD9">
              <w:rPr>
                <w:b/>
              </w:rPr>
              <w:t>typ prac. vztahu</w:t>
            </w:r>
          </w:p>
        </w:tc>
        <w:tc>
          <w:tcPr>
            <w:tcW w:w="2096" w:type="dxa"/>
            <w:gridSpan w:val="4"/>
            <w:shd w:val="clear" w:color="auto" w:fill="F7CAAC"/>
            <w:tcPrChange w:id="660" w:author="Michal Pilík" w:date="2019-09-16T08:54:00Z">
              <w:tcPr>
                <w:tcW w:w="2096" w:type="dxa"/>
                <w:gridSpan w:val="4"/>
                <w:shd w:val="clear" w:color="auto" w:fill="F7CAAC"/>
              </w:tcPr>
            </w:tcPrChange>
          </w:tcPr>
          <w:p w14:paraId="305AF212" w14:textId="77777777" w:rsidR="00AD0AD9" w:rsidRPr="00AD0AD9" w:rsidRDefault="00AD0AD9" w:rsidP="00AD0AD9">
            <w:pPr>
              <w:jc w:val="both"/>
              <w:rPr>
                <w:b/>
              </w:rPr>
            </w:pPr>
            <w:r w:rsidRPr="00AD0AD9">
              <w:rPr>
                <w:b/>
              </w:rPr>
              <w:t>rozsah</w:t>
            </w:r>
          </w:p>
        </w:tc>
      </w:tr>
      <w:tr w:rsidR="00AD0AD9" w:rsidRPr="00AD0AD9" w14:paraId="755BFE23" w14:textId="77777777" w:rsidTr="00706066">
        <w:trPr>
          <w:trPrChange w:id="661" w:author="Michal Pilík" w:date="2019-09-16T08:54:00Z">
            <w:trPr>
              <w:wAfter w:w="77" w:type="dxa"/>
            </w:trPr>
          </w:trPrChange>
        </w:trPr>
        <w:tc>
          <w:tcPr>
            <w:tcW w:w="6058" w:type="dxa"/>
            <w:gridSpan w:val="5"/>
            <w:tcPrChange w:id="662" w:author="Michal Pilík" w:date="2019-09-16T08:54:00Z">
              <w:tcPr>
                <w:tcW w:w="6058" w:type="dxa"/>
                <w:gridSpan w:val="5"/>
              </w:tcPr>
            </w:tcPrChange>
          </w:tcPr>
          <w:p w14:paraId="664553CF" w14:textId="77777777" w:rsidR="00AD0AD9" w:rsidRPr="00AD0AD9" w:rsidRDefault="00AD0AD9" w:rsidP="00AD0AD9">
            <w:pPr>
              <w:jc w:val="both"/>
            </w:pPr>
          </w:p>
        </w:tc>
        <w:tc>
          <w:tcPr>
            <w:tcW w:w="1703" w:type="dxa"/>
            <w:gridSpan w:val="2"/>
            <w:tcPrChange w:id="663" w:author="Michal Pilík" w:date="2019-09-16T08:54:00Z">
              <w:tcPr>
                <w:tcW w:w="1703" w:type="dxa"/>
                <w:gridSpan w:val="2"/>
              </w:tcPr>
            </w:tcPrChange>
          </w:tcPr>
          <w:p w14:paraId="0CAD12C8" w14:textId="77777777" w:rsidR="00AD0AD9" w:rsidRPr="00AD0AD9" w:rsidRDefault="00AD0AD9" w:rsidP="00AD0AD9">
            <w:pPr>
              <w:jc w:val="both"/>
            </w:pPr>
          </w:p>
        </w:tc>
        <w:tc>
          <w:tcPr>
            <w:tcW w:w="2096" w:type="dxa"/>
            <w:gridSpan w:val="4"/>
            <w:tcPrChange w:id="664" w:author="Michal Pilík" w:date="2019-09-16T08:54:00Z">
              <w:tcPr>
                <w:tcW w:w="2096" w:type="dxa"/>
                <w:gridSpan w:val="4"/>
              </w:tcPr>
            </w:tcPrChange>
          </w:tcPr>
          <w:p w14:paraId="66B62951" w14:textId="77777777" w:rsidR="00AD0AD9" w:rsidRPr="00AD0AD9" w:rsidRDefault="00AD0AD9" w:rsidP="00AD0AD9">
            <w:pPr>
              <w:jc w:val="both"/>
            </w:pPr>
          </w:p>
        </w:tc>
      </w:tr>
      <w:tr w:rsidR="00AD0AD9" w:rsidRPr="00AD0AD9" w14:paraId="341347BE" w14:textId="77777777" w:rsidTr="00706066">
        <w:trPr>
          <w:trPrChange w:id="665" w:author="Michal Pilík" w:date="2019-09-16T08:54:00Z">
            <w:trPr>
              <w:wAfter w:w="77" w:type="dxa"/>
            </w:trPr>
          </w:trPrChange>
        </w:trPr>
        <w:tc>
          <w:tcPr>
            <w:tcW w:w="9857" w:type="dxa"/>
            <w:gridSpan w:val="11"/>
            <w:shd w:val="clear" w:color="auto" w:fill="F7CAAC"/>
            <w:tcPrChange w:id="666" w:author="Michal Pilík" w:date="2019-09-16T08:54:00Z">
              <w:tcPr>
                <w:tcW w:w="9857" w:type="dxa"/>
                <w:gridSpan w:val="11"/>
                <w:shd w:val="clear" w:color="auto" w:fill="F7CAAC"/>
              </w:tcPr>
            </w:tcPrChange>
          </w:tcPr>
          <w:p w14:paraId="65316C44"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4700378F" w14:textId="77777777" w:rsidTr="00706066">
        <w:trPr>
          <w:trHeight w:val="470"/>
          <w:trPrChange w:id="667" w:author="Michal Pilík" w:date="2019-09-16T08:54:00Z">
            <w:trPr>
              <w:wAfter w:w="77" w:type="dxa"/>
              <w:trHeight w:val="470"/>
            </w:trPr>
          </w:trPrChange>
        </w:trPr>
        <w:tc>
          <w:tcPr>
            <w:tcW w:w="9857" w:type="dxa"/>
            <w:gridSpan w:val="11"/>
            <w:tcBorders>
              <w:top w:val="nil"/>
            </w:tcBorders>
            <w:tcPrChange w:id="668" w:author="Michal Pilík" w:date="2019-09-16T08:54:00Z">
              <w:tcPr>
                <w:tcW w:w="9857" w:type="dxa"/>
                <w:gridSpan w:val="11"/>
                <w:tcBorders>
                  <w:top w:val="nil"/>
                </w:tcBorders>
              </w:tcPr>
            </w:tcPrChange>
          </w:tcPr>
          <w:p w14:paraId="36563286" w14:textId="06FCF862" w:rsidR="002D2E56" w:rsidRDefault="002D2E56" w:rsidP="00AD0AD9">
            <w:pPr>
              <w:jc w:val="both"/>
            </w:pPr>
            <w:r>
              <w:t>Studie metod měření práce - garant</w:t>
            </w:r>
          </w:p>
          <w:p w14:paraId="2EDB3AA7" w14:textId="7D04A5B6" w:rsidR="002D2E56" w:rsidRPr="00AD0AD9" w:rsidRDefault="00AD0AD9" w:rsidP="00AD0AD9">
            <w:pPr>
              <w:jc w:val="both"/>
            </w:pPr>
            <w:r w:rsidRPr="00AD0AD9">
              <w:t>Logistics</w:t>
            </w:r>
            <w:r w:rsidR="00D70DA8">
              <w:t xml:space="preserve"> II</w:t>
            </w:r>
            <w:r w:rsidRPr="00AD0AD9">
              <w:t xml:space="preserve"> – přednášející (40%)</w:t>
            </w:r>
          </w:p>
          <w:p w14:paraId="31272D43" w14:textId="29C92CE8" w:rsidR="00AD0AD9" w:rsidRPr="00AD0AD9" w:rsidRDefault="00AD0AD9" w:rsidP="00AD0AD9">
            <w:pPr>
              <w:jc w:val="both"/>
            </w:pPr>
            <w:r w:rsidRPr="00AD0AD9">
              <w:t xml:space="preserve">Logistika </w:t>
            </w:r>
            <w:r w:rsidR="00D70DA8">
              <w:t xml:space="preserve">II </w:t>
            </w:r>
            <w:r w:rsidRPr="00AD0AD9">
              <w:t>– přednášející (40%)</w:t>
            </w:r>
          </w:p>
        </w:tc>
      </w:tr>
      <w:tr w:rsidR="00AD0AD9" w:rsidRPr="00AD0AD9" w14:paraId="7EE08630" w14:textId="77777777" w:rsidTr="00706066">
        <w:trPr>
          <w:trPrChange w:id="669" w:author="Michal Pilík" w:date="2019-09-16T08:54:00Z">
            <w:trPr>
              <w:wAfter w:w="77" w:type="dxa"/>
            </w:trPr>
          </w:trPrChange>
        </w:trPr>
        <w:tc>
          <w:tcPr>
            <w:tcW w:w="9857" w:type="dxa"/>
            <w:gridSpan w:val="11"/>
            <w:shd w:val="clear" w:color="auto" w:fill="F7CAAC"/>
            <w:tcPrChange w:id="670" w:author="Michal Pilík" w:date="2019-09-16T08:54:00Z">
              <w:tcPr>
                <w:tcW w:w="9857" w:type="dxa"/>
                <w:gridSpan w:val="11"/>
                <w:shd w:val="clear" w:color="auto" w:fill="F7CAAC"/>
              </w:tcPr>
            </w:tcPrChange>
          </w:tcPr>
          <w:p w14:paraId="6E604914" w14:textId="77777777" w:rsidR="00AD0AD9" w:rsidRPr="00AD0AD9" w:rsidRDefault="00AD0AD9" w:rsidP="00AD0AD9">
            <w:pPr>
              <w:jc w:val="both"/>
            </w:pPr>
            <w:r w:rsidRPr="00AD0AD9">
              <w:rPr>
                <w:b/>
              </w:rPr>
              <w:t xml:space="preserve">Údaje o vzdělání na VŠ </w:t>
            </w:r>
          </w:p>
        </w:tc>
      </w:tr>
      <w:tr w:rsidR="00AD0AD9" w:rsidRPr="00AD0AD9" w14:paraId="47CCB9E3" w14:textId="77777777" w:rsidTr="00706066">
        <w:trPr>
          <w:trHeight w:val="849"/>
          <w:trPrChange w:id="671" w:author="Michal Pilík" w:date="2019-09-16T08:54:00Z">
            <w:trPr>
              <w:wAfter w:w="77" w:type="dxa"/>
              <w:trHeight w:val="849"/>
            </w:trPr>
          </w:trPrChange>
        </w:trPr>
        <w:tc>
          <w:tcPr>
            <w:tcW w:w="9857" w:type="dxa"/>
            <w:gridSpan w:val="11"/>
            <w:tcPrChange w:id="672" w:author="Michal Pilík" w:date="2019-09-16T08:54:00Z">
              <w:tcPr>
                <w:tcW w:w="9857" w:type="dxa"/>
                <w:gridSpan w:val="11"/>
              </w:tcPr>
            </w:tcPrChange>
          </w:tcPr>
          <w:p w14:paraId="0688DE72" w14:textId="77777777" w:rsidR="00AD0AD9" w:rsidRPr="00AD0AD9" w:rsidRDefault="00AD0AD9" w:rsidP="00AD0AD9">
            <w:pPr>
              <w:jc w:val="both"/>
            </w:pPr>
            <w:r w:rsidRPr="00AD0AD9">
              <w:rPr>
                <w:b/>
              </w:rPr>
              <w:t>1994 - 1999</w:t>
            </w:r>
            <w:r w:rsidRPr="00AD0AD9">
              <w:t xml:space="preserve">     VUT v Brně, FP a FaME, DSP Ekonomika a řízení průmyslu (</w:t>
            </w:r>
            <w:r w:rsidRPr="00AD0AD9">
              <w:rPr>
                <w:b/>
              </w:rPr>
              <w:t>Ph.D.</w:t>
            </w:r>
            <w:r w:rsidRPr="00AD0AD9">
              <w:t xml:space="preserve">) </w:t>
            </w:r>
          </w:p>
          <w:p w14:paraId="4BCA6A65" w14:textId="77777777" w:rsidR="00AD0AD9" w:rsidRPr="00AD0AD9" w:rsidRDefault="00AD0AD9" w:rsidP="00AD0AD9">
            <w:pPr>
              <w:jc w:val="both"/>
            </w:pPr>
            <w:r w:rsidRPr="00AD0AD9">
              <w:rPr>
                <w:b/>
              </w:rPr>
              <w:t>1989 - 1990</w:t>
            </w:r>
            <w:r w:rsidRPr="00AD0AD9">
              <w:t xml:space="preserve">     VUT v Brně, FT ve Zlíně, Vybrané předměty řízení, postgraduální kurz </w:t>
            </w:r>
          </w:p>
          <w:p w14:paraId="2F607A43" w14:textId="77777777" w:rsidR="00AD0AD9" w:rsidRPr="00AD0AD9" w:rsidRDefault="00AD0AD9" w:rsidP="00AD0AD9">
            <w:pPr>
              <w:jc w:val="both"/>
            </w:pPr>
            <w:r w:rsidRPr="00AD0AD9">
              <w:rPr>
                <w:b/>
              </w:rPr>
              <w:t>1979 - 1980</w:t>
            </w:r>
            <w:r w:rsidRPr="00AD0AD9">
              <w:t xml:space="preserve">     VŠE Bratislava, Ústav pre cyklicku prípravu a postgraduálné studium, Automatizované systémy riadenia I </w:t>
            </w:r>
          </w:p>
          <w:p w14:paraId="233F2074" w14:textId="77777777" w:rsidR="00AD0AD9" w:rsidRPr="00AD0AD9" w:rsidRDefault="00AD0AD9" w:rsidP="00AD0AD9">
            <w:pPr>
              <w:jc w:val="both"/>
            </w:pPr>
            <w:r w:rsidRPr="00AD0AD9">
              <w:rPr>
                <w:b/>
              </w:rPr>
              <w:t>1966 - 1971</w:t>
            </w:r>
            <w:r w:rsidRPr="00AD0AD9">
              <w:t xml:space="preserve">     VUT v Brně, FT ve Zlíně, Technologie kůže, gumy a plastických hmot 1966 - 1971 (</w:t>
            </w:r>
            <w:r w:rsidRPr="00AD0AD9">
              <w:rPr>
                <w:b/>
              </w:rPr>
              <w:t>Ing.</w:t>
            </w:r>
            <w:r w:rsidRPr="00AD0AD9">
              <w:t>)</w:t>
            </w:r>
          </w:p>
        </w:tc>
      </w:tr>
      <w:tr w:rsidR="00AD0AD9" w:rsidRPr="00AD0AD9" w14:paraId="7C345FB1" w14:textId="77777777" w:rsidTr="00706066">
        <w:trPr>
          <w:trPrChange w:id="673" w:author="Michal Pilík" w:date="2019-09-16T08:54:00Z">
            <w:trPr>
              <w:wAfter w:w="77" w:type="dxa"/>
            </w:trPr>
          </w:trPrChange>
        </w:trPr>
        <w:tc>
          <w:tcPr>
            <w:tcW w:w="9857" w:type="dxa"/>
            <w:gridSpan w:val="11"/>
            <w:shd w:val="clear" w:color="auto" w:fill="F7CAAC"/>
            <w:tcPrChange w:id="674" w:author="Michal Pilík" w:date="2019-09-16T08:54:00Z">
              <w:tcPr>
                <w:tcW w:w="9857" w:type="dxa"/>
                <w:gridSpan w:val="11"/>
                <w:shd w:val="clear" w:color="auto" w:fill="F7CAAC"/>
              </w:tcPr>
            </w:tcPrChange>
          </w:tcPr>
          <w:p w14:paraId="140418B4" w14:textId="77777777" w:rsidR="00AD0AD9" w:rsidRPr="00AD0AD9" w:rsidRDefault="00AD0AD9" w:rsidP="00AD0AD9">
            <w:pPr>
              <w:jc w:val="both"/>
              <w:rPr>
                <w:b/>
              </w:rPr>
            </w:pPr>
            <w:r w:rsidRPr="00AD0AD9">
              <w:rPr>
                <w:b/>
              </w:rPr>
              <w:t>Údaje o odborném působení od absolvování VŠ</w:t>
            </w:r>
          </w:p>
        </w:tc>
      </w:tr>
      <w:tr w:rsidR="00AD0AD9" w:rsidRPr="00AD0AD9" w14:paraId="38C5C3C3" w14:textId="77777777" w:rsidTr="00706066">
        <w:trPr>
          <w:trHeight w:val="1090"/>
          <w:trPrChange w:id="675" w:author="Michal Pilík" w:date="2019-09-16T08:54:00Z">
            <w:trPr>
              <w:wAfter w:w="77" w:type="dxa"/>
              <w:trHeight w:val="1090"/>
            </w:trPr>
          </w:trPrChange>
        </w:trPr>
        <w:tc>
          <w:tcPr>
            <w:tcW w:w="9857" w:type="dxa"/>
            <w:gridSpan w:val="11"/>
            <w:tcPrChange w:id="676" w:author="Michal Pilík" w:date="2019-09-16T08:54:00Z">
              <w:tcPr>
                <w:tcW w:w="9857" w:type="dxa"/>
                <w:gridSpan w:val="11"/>
              </w:tcPr>
            </w:tcPrChange>
          </w:tcPr>
          <w:p w14:paraId="0048133F" w14:textId="77777777" w:rsidR="00AD0AD9" w:rsidRPr="00AD0AD9" w:rsidRDefault="00AD0AD9" w:rsidP="00AD0AD9">
            <w:pPr>
              <w:tabs>
                <w:tab w:val="left" w:pos="1239"/>
              </w:tabs>
            </w:pPr>
            <w:r w:rsidRPr="00AD0AD9">
              <w:rPr>
                <w:b/>
              </w:rPr>
              <w:t>1971-1988</w:t>
            </w:r>
            <w:r w:rsidRPr="00AD0AD9">
              <w:t xml:space="preserve">       INCOMA Zlín - programátor analytik, vedoucí výzkumný pracovník (vedoucí odboru, od r. 1979)</w:t>
            </w:r>
          </w:p>
          <w:p w14:paraId="68171ACC" w14:textId="77777777" w:rsidR="00AD0AD9" w:rsidRPr="00AD0AD9" w:rsidRDefault="00AD0AD9" w:rsidP="005961AC">
            <w:pPr>
              <w:numPr>
                <w:ilvl w:val="1"/>
                <w:numId w:val="82"/>
              </w:numPr>
              <w:tabs>
                <w:tab w:val="left" w:pos="1239"/>
              </w:tabs>
              <w:ind w:left="0" w:firstLine="0"/>
            </w:pPr>
            <w:r w:rsidRPr="00AD0AD9">
              <w:t>INCOMA Zlín - náměstek pro rozvoj (zástupce ředitele)</w:t>
            </w:r>
          </w:p>
          <w:p w14:paraId="596BE5D1" w14:textId="77777777" w:rsidR="00AD0AD9" w:rsidRPr="00AD0AD9" w:rsidRDefault="00AD0AD9" w:rsidP="005961AC">
            <w:pPr>
              <w:numPr>
                <w:ilvl w:val="1"/>
                <w:numId w:val="81"/>
              </w:numPr>
              <w:tabs>
                <w:tab w:val="left" w:pos="1239"/>
                <w:tab w:val="num" w:pos="1881"/>
              </w:tabs>
              <w:ind w:left="0" w:firstLine="0"/>
            </w:pPr>
            <w:r w:rsidRPr="00AD0AD9">
              <w:t>SVIT, a.s., Zlín, divize RaTŘ - vedoucí útvaru hlavního projektanta (zástupce ředitele)</w:t>
            </w:r>
          </w:p>
          <w:p w14:paraId="1B5C65C2" w14:textId="77777777" w:rsidR="00AD0AD9" w:rsidRPr="00AD0AD9" w:rsidRDefault="00AD0AD9" w:rsidP="005961AC">
            <w:pPr>
              <w:numPr>
                <w:ilvl w:val="1"/>
                <w:numId w:val="83"/>
              </w:numPr>
              <w:tabs>
                <w:tab w:val="left" w:pos="1239"/>
              </w:tabs>
              <w:ind w:left="0" w:firstLine="0"/>
            </w:pPr>
            <w:r w:rsidRPr="00AD0AD9">
              <w:t>VUT v Brně, FT respektive FaME ve Zlíně - odborný asistent</w:t>
            </w:r>
          </w:p>
          <w:p w14:paraId="42B88D5B" w14:textId="77777777" w:rsidR="00AD0AD9" w:rsidRPr="00AD0AD9" w:rsidRDefault="00AD0AD9" w:rsidP="00AD0AD9">
            <w:pPr>
              <w:rPr>
                <w:b/>
              </w:rPr>
            </w:pPr>
            <w:r w:rsidRPr="00AD0AD9">
              <w:rPr>
                <w:b/>
              </w:rPr>
              <w:t>1996-2000</w:t>
            </w:r>
            <w:r w:rsidRPr="00AD0AD9">
              <w:t xml:space="preserve">        VUT v Brně, od 1. 1. 2001 UTB ve Zlíně, FaME - proděkan pro tvůrčí činnosti</w:t>
            </w:r>
          </w:p>
          <w:p w14:paraId="3D13B9A5" w14:textId="77777777" w:rsidR="00AD0AD9" w:rsidRPr="00AD0AD9" w:rsidRDefault="00AD0AD9" w:rsidP="00AD0AD9">
            <w:pPr>
              <w:ind w:left="1381" w:hanging="1381"/>
              <w:jc w:val="both"/>
            </w:pPr>
            <w:r w:rsidRPr="00AD0AD9">
              <w:rPr>
                <w:b/>
              </w:rPr>
              <w:t>2001-dosud</w:t>
            </w:r>
            <w:r w:rsidRPr="00AD0AD9">
              <w:t xml:space="preserve">        FaME UTB ve Zlíně, docent, ředitel a tajemník Ústavu průmyslového inženýrství a informačních systémů, proděkan pro rozvoj a kvalifikační růst (do roku 2017)</w:t>
            </w:r>
          </w:p>
        </w:tc>
      </w:tr>
      <w:tr w:rsidR="00AD0AD9" w:rsidRPr="00AD0AD9" w14:paraId="4725233B" w14:textId="77777777" w:rsidTr="00706066">
        <w:trPr>
          <w:trHeight w:val="250"/>
          <w:trPrChange w:id="677" w:author="Michal Pilík" w:date="2019-09-16T08:54:00Z">
            <w:trPr>
              <w:wAfter w:w="77" w:type="dxa"/>
              <w:trHeight w:val="250"/>
            </w:trPr>
          </w:trPrChange>
        </w:trPr>
        <w:tc>
          <w:tcPr>
            <w:tcW w:w="9857" w:type="dxa"/>
            <w:gridSpan w:val="11"/>
            <w:shd w:val="clear" w:color="auto" w:fill="F7CAAC"/>
            <w:tcPrChange w:id="678" w:author="Michal Pilík" w:date="2019-09-16T08:54:00Z">
              <w:tcPr>
                <w:tcW w:w="9857" w:type="dxa"/>
                <w:gridSpan w:val="11"/>
                <w:shd w:val="clear" w:color="auto" w:fill="F7CAAC"/>
              </w:tcPr>
            </w:tcPrChange>
          </w:tcPr>
          <w:p w14:paraId="15F3DAFF" w14:textId="77777777" w:rsidR="00AD0AD9" w:rsidRPr="00AD0AD9" w:rsidRDefault="00AD0AD9" w:rsidP="00AD0AD9">
            <w:pPr>
              <w:jc w:val="both"/>
            </w:pPr>
            <w:r w:rsidRPr="00AD0AD9">
              <w:rPr>
                <w:b/>
              </w:rPr>
              <w:t>Zkušenosti s vedením kvalifikačních a rigorózních prací</w:t>
            </w:r>
          </w:p>
        </w:tc>
      </w:tr>
      <w:tr w:rsidR="00AD0AD9" w:rsidRPr="00AD0AD9" w14:paraId="63BFD96D" w14:textId="77777777" w:rsidTr="00706066">
        <w:trPr>
          <w:trHeight w:val="324"/>
          <w:trPrChange w:id="679" w:author="Michal Pilík" w:date="2019-09-16T08:54:00Z">
            <w:trPr>
              <w:wAfter w:w="77" w:type="dxa"/>
              <w:trHeight w:val="324"/>
            </w:trPr>
          </w:trPrChange>
        </w:trPr>
        <w:tc>
          <w:tcPr>
            <w:tcW w:w="9857" w:type="dxa"/>
            <w:gridSpan w:val="11"/>
            <w:tcPrChange w:id="680" w:author="Michal Pilík" w:date="2019-09-16T08:54:00Z">
              <w:tcPr>
                <w:tcW w:w="9857" w:type="dxa"/>
                <w:gridSpan w:val="11"/>
              </w:tcPr>
            </w:tcPrChange>
          </w:tcPr>
          <w:p w14:paraId="76C569EB" w14:textId="77777777" w:rsidR="00AD0AD9" w:rsidRPr="00AD0AD9" w:rsidRDefault="00AD0AD9" w:rsidP="00AD0AD9">
            <w:pPr>
              <w:jc w:val="both"/>
            </w:pPr>
            <w:r w:rsidRPr="00AD0AD9">
              <w:t>Počet vedených bakalářských prací – 3</w:t>
            </w:r>
          </w:p>
          <w:p w14:paraId="0E7D5442" w14:textId="77777777" w:rsidR="00AD0AD9" w:rsidRPr="00AD0AD9" w:rsidRDefault="00AD0AD9" w:rsidP="00AD0AD9">
            <w:pPr>
              <w:jc w:val="both"/>
            </w:pPr>
            <w:r w:rsidRPr="00AD0AD9">
              <w:t>Počet vedených diplomových prací – 17</w:t>
            </w:r>
          </w:p>
          <w:p w14:paraId="7916336D" w14:textId="4E84BA3E" w:rsidR="00AD0AD9" w:rsidRPr="00AD0AD9" w:rsidRDefault="00AD0AD9" w:rsidP="00AD0AD9">
            <w:pPr>
              <w:jc w:val="both"/>
            </w:pPr>
            <w:r w:rsidRPr="00AD0AD9">
              <w:t xml:space="preserve">Počet vedených disertačních prací – </w:t>
            </w:r>
            <w:ins w:id="681" w:author="Michal Pilík" w:date="2019-09-16T08:54:00Z">
              <w:r w:rsidR="00706066">
                <w:t>5</w:t>
              </w:r>
            </w:ins>
            <w:del w:id="682" w:author="Michal Pilík" w:date="2019-09-16T08:54:00Z">
              <w:r w:rsidRPr="00AD0AD9" w:rsidDel="00706066">
                <w:delText xml:space="preserve">4 </w:delText>
              </w:r>
            </w:del>
          </w:p>
        </w:tc>
      </w:tr>
      <w:tr w:rsidR="00AD0AD9" w:rsidRPr="00AD0AD9" w14:paraId="0FBFD6BE" w14:textId="77777777" w:rsidTr="00706066">
        <w:trPr>
          <w:cantSplit/>
          <w:trPrChange w:id="683" w:author="Michal Pilík" w:date="2019-09-16T08:54:00Z">
            <w:trPr>
              <w:wAfter w:w="77" w:type="dxa"/>
              <w:cantSplit/>
            </w:trPr>
          </w:trPrChange>
        </w:trPr>
        <w:tc>
          <w:tcPr>
            <w:tcW w:w="3345" w:type="dxa"/>
            <w:gridSpan w:val="2"/>
            <w:tcBorders>
              <w:top w:val="single" w:sz="12" w:space="0" w:color="auto"/>
            </w:tcBorders>
            <w:shd w:val="clear" w:color="auto" w:fill="F7CAAC"/>
            <w:tcPrChange w:id="684" w:author="Michal Pilík" w:date="2019-09-16T08:54:00Z">
              <w:tcPr>
                <w:tcW w:w="3345" w:type="dxa"/>
                <w:gridSpan w:val="2"/>
                <w:tcBorders>
                  <w:top w:val="single" w:sz="12" w:space="0" w:color="auto"/>
                </w:tcBorders>
                <w:shd w:val="clear" w:color="auto" w:fill="F7CAAC"/>
              </w:tcPr>
            </w:tcPrChange>
          </w:tcPr>
          <w:p w14:paraId="52051C1D" w14:textId="77777777" w:rsidR="00AD0AD9" w:rsidRPr="00AD0AD9" w:rsidRDefault="00AD0AD9" w:rsidP="00AD0AD9">
            <w:pPr>
              <w:jc w:val="both"/>
            </w:pPr>
            <w:r w:rsidRPr="00AD0AD9">
              <w:rPr>
                <w:b/>
              </w:rPr>
              <w:t xml:space="preserve">Obor habilitačního řízení </w:t>
            </w:r>
          </w:p>
        </w:tc>
        <w:tc>
          <w:tcPr>
            <w:tcW w:w="2245" w:type="dxa"/>
            <w:gridSpan w:val="2"/>
            <w:tcBorders>
              <w:top w:val="single" w:sz="12" w:space="0" w:color="auto"/>
            </w:tcBorders>
            <w:shd w:val="clear" w:color="auto" w:fill="F7CAAC"/>
            <w:tcPrChange w:id="685" w:author="Michal Pilík" w:date="2019-09-16T08:54:00Z">
              <w:tcPr>
                <w:tcW w:w="2245" w:type="dxa"/>
                <w:gridSpan w:val="2"/>
                <w:tcBorders>
                  <w:top w:val="single" w:sz="12" w:space="0" w:color="auto"/>
                </w:tcBorders>
                <w:shd w:val="clear" w:color="auto" w:fill="F7CAAC"/>
              </w:tcPr>
            </w:tcPrChange>
          </w:tcPr>
          <w:p w14:paraId="2914657E" w14:textId="77777777" w:rsidR="00AD0AD9" w:rsidRPr="00AD0AD9" w:rsidRDefault="00AD0AD9" w:rsidP="00AD0AD9">
            <w:pPr>
              <w:jc w:val="both"/>
            </w:pPr>
            <w:r w:rsidRPr="00AD0AD9">
              <w:rPr>
                <w:b/>
              </w:rPr>
              <w:t>Rok udělení hodnosti</w:t>
            </w:r>
          </w:p>
        </w:tc>
        <w:tc>
          <w:tcPr>
            <w:tcW w:w="2248" w:type="dxa"/>
            <w:gridSpan w:val="4"/>
            <w:tcBorders>
              <w:top w:val="single" w:sz="12" w:space="0" w:color="auto"/>
              <w:right w:val="single" w:sz="12" w:space="0" w:color="auto"/>
            </w:tcBorders>
            <w:shd w:val="clear" w:color="auto" w:fill="F7CAAC"/>
            <w:tcPrChange w:id="686" w:author="Michal Pilík" w:date="2019-09-16T08:54:00Z">
              <w:tcPr>
                <w:tcW w:w="2248" w:type="dxa"/>
                <w:gridSpan w:val="4"/>
                <w:tcBorders>
                  <w:top w:val="single" w:sz="12" w:space="0" w:color="auto"/>
                  <w:right w:val="single" w:sz="12" w:space="0" w:color="auto"/>
                </w:tcBorders>
                <w:shd w:val="clear" w:color="auto" w:fill="F7CAAC"/>
              </w:tcPr>
            </w:tcPrChange>
          </w:tcPr>
          <w:p w14:paraId="0E866E44" w14:textId="77777777" w:rsidR="00AD0AD9" w:rsidRPr="00AD0AD9" w:rsidRDefault="00AD0AD9" w:rsidP="00AD0AD9">
            <w:pPr>
              <w:jc w:val="both"/>
            </w:pPr>
            <w:r w:rsidRPr="00AD0AD9">
              <w:rPr>
                <w:b/>
              </w:rPr>
              <w:t>Řízení konáno na VŠ</w:t>
            </w:r>
          </w:p>
        </w:tc>
        <w:tc>
          <w:tcPr>
            <w:tcW w:w="2019" w:type="dxa"/>
            <w:gridSpan w:val="3"/>
            <w:tcBorders>
              <w:top w:val="single" w:sz="12" w:space="0" w:color="auto"/>
              <w:left w:val="single" w:sz="12" w:space="0" w:color="auto"/>
            </w:tcBorders>
            <w:shd w:val="clear" w:color="auto" w:fill="F7CAAC"/>
            <w:tcPrChange w:id="687" w:author="Michal Pilík" w:date="2019-09-16T08:54:00Z">
              <w:tcPr>
                <w:tcW w:w="2019" w:type="dxa"/>
                <w:gridSpan w:val="3"/>
                <w:tcBorders>
                  <w:top w:val="single" w:sz="12" w:space="0" w:color="auto"/>
                  <w:left w:val="single" w:sz="12" w:space="0" w:color="auto"/>
                </w:tcBorders>
                <w:shd w:val="clear" w:color="auto" w:fill="F7CAAC"/>
              </w:tcPr>
            </w:tcPrChange>
          </w:tcPr>
          <w:p w14:paraId="5640D1DC" w14:textId="77777777" w:rsidR="00AD0AD9" w:rsidRPr="00AD0AD9" w:rsidRDefault="00AD0AD9" w:rsidP="00AD0AD9">
            <w:pPr>
              <w:jc w:val="both"/>
              <w:rPr>
                <w:b/>
              </w:rPr>
            </w:pPr>
            <w:r w:rsidRPr="00AD0AD9">
              <w:rPr>
                <w:b/>
              </w:rPr>
              <w:t>Ohlasy publikací</w:t>
            </w:r>
          </w:p>
        </w:tc>
      </w:tr>
      <w:tr w:rsidR="00AD0AD9" w:rsidRPr="00AD0AD9" w14:paraId="2EEA71A2" w14:textId="77777777" w:rsidTr="00706066">
        <w:trPr>
          <w:cantSplit/>
          <w:trPrChange w:id="688" w:author="Michal Pilík" w:date="2019-09-16T08:54:00Z">
            <w:trPr>
              <w:wAfter w:w="77" w:type="dxa"/>
              <w:cantSplit/>
            </w:trPr>
          </w:trPrChange>
        </w:trPr>
        <w:tc>
          <w:tcPr>
            <w:tcW w:w="3345" w:type="dxa"/>
            <w:gridSpan w:val="2"/>
            <w:tcPrChange w:id="689" w:author="Michal Pilík" w:date="2019-09-16T08:54:00Z">
              <w:tcPr>
                <w:tcW w:w="3345" w:type="dxa"/>
                <w:gridSpan w:val="2"/>
              </w:tcPr>
            </w:tcPrChange>
          </w:tcPr>
          <w:p w14:paraId="4D9DE720" w14:textId="77777777" w:rsidR="00AD0AD9" w:rsidRPr="00AD0AD9" w:rsidRDefault="00AD0AD9" w:rsidP="00AD0AD9">
            <w:pPr>
              <w:jc w:val="both"/>
            </w:pPr>
            <w:r w:rsidRPr="00AD0AD9">
              <w:t>Management a ekonomika podniku</w:t>
            </w:r>
          </w:p>
        </w:tc>
        <w:tc>
          <w:tcPr>
            <w:tcW w:w="2245" w:type="dxa"/>
            <w:gridSpan w:val="2"/>
            <w:tcPrChange w:id="690" w:author="Michal Pilík" w:date="2019-09-16T08:54:00Z">
              <w:tcPr>
                <w:tcW w:w="2245" w:type="dxa"/>
                <w:gridSpan w:val="2"/>
              </w:tcPr>
            </w:tcPrChange>
          </w:tcPr>
          <w:p w14:paraId="3DB8A7FE" w14:textId="77777777" w:rsidR="00AD0AD9" w:rsidRPr="00AD0AD9" w:rsidRDefault="00AD0AD9" w:rsidP="00AD0AD9">
            <w:pPr>
              <w:jc w:val="both"/>
            </w:pPr>
            <w:r w:rsidRPr="00AD0AD9">
              <w:t>2004</w:t>
            </w:r>
          </w:p>
        </w:tc>
        <w:tc>
          <w:tcPr>
            <w:tcW w:w="2248" w:type="dxa"/>
            <w:gridSpan w:val="4"/>
            <w:tcBorders>
              <w:right w:val="single" w:sz="12" w:space="0" w:color="auto"/>
            </w:tcBorders>
            <w:tcPrChange w:id="691" w:author="Michal Pilík" w:date="2019-09-16T08:54:00Z">
              <w:tcPr>
                <w:tcW w:w="2248" w:type="dxa"/>
                <w:gridSpan w:val="4"/>
                <w:tcBorders>
                  <w:right w:val="single" w:sz="12" w:space="0" w:color="auto"/>
                </w:tcBorders>
              </w:tcPr>
            </w:tcPrChange>
          </w:tcPr>
          <w:p w14:paraId="70118E4B" w14:textId="77777777" w:rsidR="00AD0AD9" w:rsidRPr="00AD0AD9" w:rsidRDefault="00AD0AD9" w:rsidP="00AD0AD9">
            <w:pPr>
              <w:jc w:val="both"/>
            </w:pPr>
            <w:r w:rsidRPr="00AD0AD9">
              <w:t>UTB ve Zlíně, FaME</w:t>
            </w:r>
          </w:p>
        </w:tc>
        <w:tc>
          <w:tcPr>
            <w:tcW w:w="632" w:type="dxa"/>
            <w:tcBorders>
              <w:left w:val="single" w:sz="12" w:space="0" w:color="auto"/>
            </w:tcBorders>
            <w:shd w:val="clear" w:color="auto" w:fill="F7CAAC"/>
            <w:tcPrChange w:id="692" w:author="Michal Pilík" w:date="2019-09-16T08:54:00Z">
              <w:tcPr>
                <w:tcW w:w="632" w:type="dxa"/>
                <w:tcBorders>
                  <w:left w:val="single" w:sz="12" w:space="0" w:color="auto"/>
                </w:tcBorders>
                <w:shd w:val="clear" w:color="auto" w:fill="F7CAAC"/>
              </w:tcPr>
            </w:tcPrChange>
          </w:tcPr>
          <w:p w14:paraId="6C8CB6F9" w14:textId="77777777" w:rsidR="00AD0AD9" w:rsidRPr="00AD0AD9" w:rsidRDefault="00AD0AD9" w:rsidP="00AD0AD9">
            <w:pPr>
              <w:jc w:val="both"/>
            </w:pPr>
            <w:r w:rsidRPr="00AD0AD9">
              <w:rPr>
                <w:b/>
              </w:rPr>
              <w:t>WOS</w:t>
            </w:r>
          </w:p>
        </w:tc>
        <w:tc>
          <w:tcPr>
            <w:tcW w:w="693" w:type="dxa"/>
            <w:shd w:val="clear" w:color="auto" w:fill="F7CAAC"/>
            <w:tcPrChange w:id="693" w:author="Michal Pilík" w:date="2019-09-16T08:54:00Z">
              <w:tcPr>
                <w:tcW w:w="693" w:type="dxa"/>
                <w:shd w:val="clear" w:color="auto" w:fill="F7CAAC"/>
              </w:tcPr>
            </w:tcPrChange>
          </w:tcPr>
          <w:p w14:paraId="6D5465AA" w14:textId="77777777" w:rsidR="00AD0AD9" w:rsidRPr="00AD0AD9" w:rsidRDefault="00AD0AD9" w:rsidP="00AD0AD9">
            <w:pPr>
              <w:jc w:val="both"/>
              <w:rPr>
                <w:sz w:val="18"/>
              </w:rPr>
            </w:pPr>
            <w:r w:rsidRPr="00AD0AD9">
              <w:rPr>
                <w:b/>
                <w:sz w:val="18"/>
              </w:rPr>
              <w:t>Scopus</w:t>
            </w:r>
          </w:p>
        </w:tc>
        <w:tc>
          <w:tcPr>
            <w:tcW w:w="694" w:type="dxa"/>
            <w:shd w:val="clear" w:color="auto" w:fill="F7CAAC"/>
            <w:tcPrChange w:id="694" w:author="Michal Pilík" w:date="2019-09-16T08:54:00Z">
              <w:tcPr>
                <w:tcW w:w="694" w:type="dxa"/>
                <w:shd w:val="clear" w:color="auto" w:fill="F7CAAC"/>
              </w:tcPr>
            </w:tcPrChange>
          </w:tcPr>
          <w:p w14:paraId="59CD2AA9" w14:textId="77777777" w:rsidR="00AD0AD9" w:rsidRPr="00AD0AD9" w:rsidRDefault="00AD0AD9" w:rsidP="00AD0AD9">
            <w:pPr>
              <w:jc w:val="both"/>
            </w:pPr>
            <w:r w:rsidRPr="00AD0AD9">
              <w:rPr>
                <w:b/>
                <w:sz w:val="18"/>
              </w:rPr>
              <w:t>ostatní</w:t>
            </w:r>
          </w:p>
        </w:tc>
      </w:tr>
      <w:tr w:rsidR="00AD0AD9" w:rsidRPr="00AD0AD9" w14:paraId="2E15463D" w14:textId="77777777" w:rsidTr="00706066">
        <w:trPr>
          <w:cantSplit/>
          <w:trHeight w:val="70"/>
          <w:trPrChange w:id="695" w:author="Michal Pilík" w:date="2019-09-16T08:54:00Z">
            <w:trPr>
              <w:wAfter w:w="77" w:type="dxa"/>
              <w:cantSplit/>
              <w:trHeight w:val="70"/>
            </w:trPr>
          </w:trPrChange>
        </w:trPr>
        <w:tc>
          <w:tcPr>
            <w:tcW w:w="3345" w:type="dxa"/>
            <w:gridSpan w:val="2"/>
            <w:shd w:val="clear" w:color="auto" w:fill="F7CAAC"/>
            <w:tcPrChange w:id="696" w:author="Michal Pilík" w:date="2019-09-16T08:54:00Z">
              <w:tcPr>
                <w:tcW w:w="3345" w:type="dxa"/>
                <w:gridSpan w:val="2"/>
                <w:shd w:val="clear" w:color="auto" w:fill="F7CAAC"/>
              </w:tcPr>
            </w:tcPrChange>
          </w:tcPr>
          <w:p w14:paraId="73161E54" w14:textId="77777777" w:rsidR="00AD0AD9" w:rsidRPr="00AD0AD9" w:rsidRDefault="00AD0AD9" w:rsidP="00AD0AD9">
            <w:pPr>
              <w:jc w:val="both"/>
            </w:pPr>
            <w:r w:rsidRPr="00AD0AD9">
              <w:rPr>
                <w:b/>
              </w:rPr>
              <w:t>Obor jmenovacího řízení</w:t>
            </w:r>
          </w:p>
        </w:tc>
        <w:tc>
          <w:tcPr>
            <w:tcW w:w="2245" w:type="dxa"/>
            <w:gridSpan w:val="2"/>
            <w:shd w:val="clear" w:color="auto" w:fill="F7CAAC"/>
            <w:tcPrChange w:id="697" w:author="Michal Pilík" w:date="2019-09-16T08:54:00Z">
              <w:tcPr>
                <w:tcW w:w="2245" w:type="dxa"/>
                <w:gridSpan w:val="2"/>
                <w:shd w:val="clear" w:color="auto" w:fill="F7CAAC"/>
              </w:tcPr>
            </w:tcPrChange>
          </w:tcPr>
          <w:p w14:paraId="32966B7C" w14:textId="77777777" w:rsidR="00AD0AD9" w:rsidRPr="00AD0AD9" w:rsidRDefault="00AD0AD9" w:rsidP="00AD0AD9">
            <w:pPr>
              <w:jc w:val="both"/>
            </w:pPr>
            <w:r w:rsidRPr="00AD0AD9">
              <w:rPr>
                <w:b/>
              </w:rPr>
              <w:t>Rok udělení hodnosti</w:t>
            </w:r>
          </w:p>
        </w:tc>
        <w:tc>
          <w:tcPr>
            <w:tcW w:w="2248" w:type="dxa"/>
            <w:gridSpan w:val="4"/>
            <w:tcBorders>
              <w:right w:val="single" w:sz="12" w:space="0" w:color="auto"/>
            </w:tcBorders>
            <w:shd w:val="clear" w:color="auto" w:fill="F7CAAC"/>
            <w:tcPrChange w:id="698" w:author="Michal Pilík" w:date="2019-09-16T08:54:00Z">
              <w:tcPr>
                <w:tcW w:w="2248" w:type="dxa"/>
                <w:gridSpan w:val="4"/>
                <w:tcBorders>
                  <w:right w:val="single" w:sz="12" w:space="0" w:color="auto"/>
                </w:tcBorders>
                <w:shd w:val="clear" w:color="auto" w:fill="F7CAAC"/>
              </w:tcPr>
            </w:tcPrChange>
          </w:tcPr>
          <w:p w14:paraId="4FA64E56" w14:textId="77777777" w:rsidR="00AD0AD9" w:rsidRPr="00AD0AD9" w:rsidRDefault="00AD0AD9" w:rsidP="00AD0AD9">
            <w:pPr>
              <w:jc w:val="both"/>
            </w:pPr>
            <w:r w:rsidRPr="00AD0AD9">
              <w:rPr>
                <w:b/>
              </w:rPr>
              <w:t>Řízení konáno na VŠ</w:t>
            </w:r>
          </w:p>
        </w:tc>
        <w:tc>
          <w:tcPr>
            <w:tcW w:w="632" w:type="dxa"/>
            <w:vMerge w:val="restart"/>
            <w:tcBorders>
              <w:left w:val="single" w:sz="12" w:space="0" w:color="auto"/>
            </w:tcBorders>
            <w:tcPrChange w:id="699" w:author="Michal Pilík" w:date="2019-09-16T08:54:00Z">
              <w:tcPr>
                <w:tcW w:w="632" w:type="dxa"/>
                <w:vMerge w:val="restart"/>
                <w:tcBorders>
                  <w:left w:val="single" w:sz="12" w:space="0" w:color="auto"/>
                </w:tcBorders>
              </w:tcPr>
            </w:tcPrChange>
          </w:tcPr>
          <w:p w14:paraId="3A180E5D" w14:textId="55715D51" w:rsidR="00AD0AD9" w:rsidRPr="00AD0AD9" w:rsidRDefault="00706066" w:rsidP="00AD0AD9">
            <w:pPr>
              <w:jc w:val="both"/>
              <w:rPr>
                <w:b/>
              </w:rPr>
            </w:pPr>
            <w:ins w:id="700" w:author="Michal Pilík" w:date="2019-09-16T08:54:00Z">
              <w:r>
                <w:rPr>
                  <w:b/>
                </w:rPr>
                <w:t>22</w:t>
              </w:r>
            </w:ins>
            <w:del w:id="701" w:author="Michal Pilík" w:date="2019-09-16T08:54:00Z">
              <w:r w:rsidR="00AD0AD9" w:rsidRPr="00AD0AD9" w:rsidDel="00706066">
                <w:rPr>
                  <w:b/>
                </w:rPr>
                <w:delText>0</w:delText>
              </w:r>
            </w:del>
          </w:p>
        </w:tc>
        <w:tc>
          <w:tcPr>
            <w:tcW w:w="693" w:type="dxa"/>
            <w:vMerge w:val="restart"/>
            <w:tcPrChange w:id="702" w:author="Michal Pilík" w:date="2019-09-16T08:54:00Z">
              <w:tcPr>
                <w:tcW w:w="693" w:type="dxa"/>
                <w:vMerge w:val="restart"/>
              </w:tcPr>
            </w:tcPrChange>
          </w:tcPr>
          <w:p w14:paraId="47EBC673" w14:textId="456722D5" w:rsidR="00AD0AD9" w:rsidRPr="00AD0AD9" w:rsidRDefault="00AD0AD9" w:rsidP="00AD0AD9">
            <w:pPr>
              <w:jc w:val="both"/>
              <w:rPr>
                <w:b/>
              </w:rPr>
            </w:pPr>
            <w:del w:id="703" w:author="Michal Pilík" w:date="2019-09-16T08:54:00Z">
              <w:r w:rsidRPr="00AD0AD9" w:rsidDel="00706066">
                <w:rPr>
                  <w:b/>
                </w:rPr>
                <w:delText>1</w:delText>
              </w:r>
            </w:del>
            <w:ins w:id="704" w:author="Michal Pilík" w:date="2019-09-16T08:54:00Z">
              <w:r w:rsidR="00706066">
                <w:rPr>
                  <w:b/>
                </w:rPr>
                <w:t>2</w:t>
              </w:r>
            </w:ins>
          </w:p>
        </w:tc>
        <w:tc>
          <w:tcPr>
            <w:tcW w:w="694" w:type="dxa"/>
            <w:vMerge w:val="restart"/>
            <w:tcPrChange w:id="705" w:author="Michal Pilík" w:date="2019-09-16T08:54:00Z">
              <w:tcPr>
                <w:tcW w:w="694" w:type="dxa"/>
                <w:vMerge w:val="restart"/>
              </w:tcPr>
            </w:tcPrChange>
          </w:tcPr>
          <w:p w14:paraId="3B28FA40" w14:textId="55999337" w:rsidR="00AD0AD9" w:rsidRPr="00AD0AD9" w:rsidRDefault="00AD0AD9" w:rsidP="00AD0AD9">
            <w:pPr>
              <w:jc w:val="both"/>
              <w:rPr>
                <w:b/>
              </w:rPr>
            </w:pPr>
            <w:del w:id="706" w:author="Michal Pilík" w:date="2019-09-16T08:54:00Z">
              <w:r w:rsidRPr="00AD0AD9" w:rsidDel="00706066">
                <w:rPr>
                  <w:b/>
                </w:rPr>
                <w:delText>17</w:delText>
              </w:r>
            </w:del>
            <w:ins w:id="707" w:author="Michal Pilík" w:date="2019-09-16T08:54:00Z">
              <w:r w:rsidR="00706066">
                <w:rPr>
                  <w:b/>
                </w:rPr>
                <w:t>20</w:t>
              </w:r>
            </w:ins>
          </w:p>
        </w:tc>
      </w:tr>
      <w:tr w:rsidR="00AD0AD9" w:rsidRPr="00AD0AD9" w14:paraId="3513F508" w14:textId="77777777" w:rsidTr="00706066">
        <w:trPr>
          <w:trHeight w:val="205"/>
          <w:trPrChange w:id="708" w:author="Michal Pilík" w:date="2019-09-16T08:54:00Z">
            <w:trPr>
              <w:wAfter w:w="77" w:type="dxa"/>
              <w:trHeight w:val="205"/>
            </w:trPr>
          </w:trPrChange>
        </w:trPr>
        <w:tc>
          <w:tcPr>
            <w:tcW w:w="3345" w:type="dxa"/>
            <w:gridSpan w:val="2"/>
            <w:tcPrChange w:id="709" w:author="Michal Pilík" w:date="2019-09-16T08:54:00Z">
              <w:tcPr>
                <w:tcW w:w="3345" w:type="dxa"/>
                <w:gridSpan w:val="2"/>
              </w:tcPr>
            </w:tcPrChange>
          </w:tcPr>
          <w:p w14:paraId="0134559A" w14:textId="77777777" w:rsidR="00AD0AD9" w:rsidRPr="00AD0AD9" w:rsidRDefault="00AD0AD9" w:rsidP="00AD0AD9">
            <w:pPr>
              <w:jc w:val="both"/>
            </w:pPr>
          </w:p>
        </w:tc>
        <w:tc>
          <w:tcPr>
            <w:tcW w:w="2245" w:type="dxa"/>
            <w:gridSpan w:val="2"/>
            <w:tcPrChange w:id="710" w:author="Michal Pilík" w:date="2019-09-16T08:54:00Z">
              <w:tcPr>
                <w:tcW w:w="2245" w:type="dxa"/>
                <w:gridSpan w:val="2"/>
              </w:tcPr>
            </w:tcPrChange>
          </w:tcPr>
          <w:p w14:paraId="4FC49457" w14:textId="77777777" w:rsidR="00AD0AD9" w:rsidRPr="00AD0AD9" w:rsidRDefault="00AD0AD9" w:rsidP="00AD0AD9">
            <w:pPr>
              <w:jc w:val="both"/>
            </w:pPr>
          </w:p>
        </w:tc>
        <w:tc>
          <w:tcPr>
            <w:tcW w:w="2248" w:type="dxa"/>
            <w:gridSpan w:val="4"/>
            <w:tcBorders>
              <w:right w:val="single" w:sz="12" w:space="0" w:color="auto"/>
            </w:tcBorders>
            <w:tcPrChange w:id="711" w:author="Michal Pilík" w:date="2019-09-16T08:54:00Z">
              <w:tcPr>
                <w:tcW w:w="2248" w:type="dxa"/>
                <w:gridSpan w:val="4"/>
                <w:tcBorders>
                  <w:right w:val="single" w:sz="12" w:space="0" w:color="auto"/>
                </w:tcBorders>
              </w:tcPr>
            </w:tcPrChange>
          </w:tcPr>
          <w:p w14:paraId="437BAB91" w14:textId="77777777" w:rsidR="00AD0AD9" w:rsidRPr="00AD0AD9" w:rsidRDefault="00AD0AD9" w:rsidP="00AD0AD9">
            <w:pPr>
              <w:jc w:val="both"/>
            </w:pPr>
          </w:p>
        </w:tc>
        <w:tc>
          <w:tcPr>
            <w:tcW w:w="632" w:type="dxa"/>
            <w:vMerge/>
            <w:tcBorders>
              <w:left w:val="single" w:sz="12" w:space="0" w:color="auto"/>
            </w:tcBorders>
            <w:vAlign w:val="center"/>
            <w:tcPrChange w:id="712" w:author="Michal Pilík" w:date="2019-09-16T08:54:00Z">
              <w:tcPr>
                <w:tcW w:w="632" w:type="dxa"/>
                <w:vMerge/>
                <w:tcBorders>
                  <w:left w:val="single" w:sz="12" w:space="0" w:color="auto"/>
                </w:tcBorders>
                <w:vAlign w:val="center"/>
              </w:tcPr>
            </w:tcPrChange>
          </w:tcPr>
          <w:p w14:paraId="7A71B66F" w14:textId="77777777" w:rsidR="00AD0AD9" w:rsidRPr="00AD0AD9" w:rsidRDefault="00AD0AD9" w:rsidP="00AD0AD9">
            <w:pPr>
              <w:rPr>
                <w:b/>
              </w:rPr>
            </w:pPr>
          </w:p>
        </w:tc>
        <w:tc>
          <w:tcPr>
            <w:tcW w:w="693" w:type="dxa"/>
            <w:vMerge/>
            <w:vAlign w:val="center"/>
            <w:tcPrChange w:id="713" w:author="Michal Pilík" w:date="2019-09-16T08:54:00Z">
              <w:tcPr>
                <w:tcW w:w="693" w:type="dxa"/>
                <w:vMerge/>
                <w:vAlign w:val="center"/>
              </w:tcPr>
            </w:tcPrChange>
          </w:tcPr>
          <w:p w14:paraId="7770BB94" w14:textId="77777777" w:rsidR="00AD0AD9" w:rsidRPr="00AD0AD9" w:rsidRDefault="00AD0AD9" w:rsidP="00AD0AD9">
            <w:pPr>
              <w:rPr>
                <w:b/>
              </w:rPr>
            </w:pPr>
          </w:p>
        </w:tc>
        <w:tc>
          <w:tcPr>
            <w:tcW w:w="694" w:type="dxa"/>
            <w:vMerge/>
            <w:vAlign w:val="center"/>
            <w:tcPrChange w:id="714" w:author="Michal Pilík" w:date="2019-09-16T08:54:00Z">
              <w:tcPr>
                <w:tcW w:w="694" w:type="dxa"/>
                <w:vMerge/>
                <w:vAlign w:val="center"/>
              </w:tcPr>
            </w:tcPrChange>
          </w:tcPr>
          <w:p w14:paraId="3AD91553" w14:textId="77777777" w:rsidR="00AD0AD9" w:rsidRPr="00AD0AD9" w:rsidRDefault="00AD0AD9" w:rsidP="00AD0AD9">
            <w:pPr>
              <w:rPr>
                <w:b/>
              </w:rPr>
            </w:pPr>
          </w:p>
        </w:tc>
      </w:tr>
      <w:tr w:rsidR="00AD0AD9" w:rsidRPr="00AD0AD9" w14:paraId="395301A7" w14:textId="77777777" w:rsidTr="00706066">
        <w:trPr>
          <w:trPrChange w:id="715" w:author="Michal Pilík" w:date="2019-09-16T08:54:00Z">
            <w:trPr>
              <w:wAfter w:w="77" w:type="dxa"/>
            </w:trPr>
          </w:trPrChange>
        </w:trPr>
        <w:tc>
          <w:tcPr>
            <w:tcW w:w="9857" w:type="dxa"/>
            <w:gridSpan w:val="11"/>
            <w:shd w:val="clear" w:color="auto" w:fill="F7CAAC"/>
            <w:tcPrChange w:id="716" w:author="Michal Pilík" w:date="2019-09-16T08:54:00Z">
              <w:tcPr>
                <w:tcW w:w="9857" w:type="dxa"/>
                <w:gridSpan w:val="11"/>
                <w:shd w:val="clear" w:color="auto" w:fill="F7CAAC"/>
              </w:tcPr>
            </w:tcPrChange>
          </w:tcPr>
          <w:p w14:paraId="59AC129D"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16DBAA26" w14:textId="77777777" w:rsidTr="00706066">
        <w:trPr>
          <w:trHeight w:val="2347"/>
          <w:trPrChange w:id="717" w:author="Michal Pilík" w:date="2019-09-16T08:54:00Z">
            <w:trPr>
              <w:wAfter w:w="77" w:type="dxa"/>
              <w:trHeight w:val="2347"/>
            </w:trPr>
          </w:trPrChange>
        </w:trPr>
        <w:tc>
          <w:tcPr>
            <w:tcW w:w="9857" w:type="dxa"/>
            <w:gridSpan w:val="11"/>
            <w:tcPrChange w:id="718" w:author="Michal Pilík" w:date="2019-09-16T08:54:00Z">
              <w:tcPr>
                <w:tcW w:w="9857" w:type="dxa"/>
                <w:gridSpan w:val="11"/>
              </w:tcPr>
            </w:tcPrChange>
          </w:tcPr>
          <w:p w14:paraId="2416FFF1" w14:textId="76749DC6" w:rsidR="006467FA" w:rsidRDefault="006467FA" w:rsidP="00AD0AD9">
            <w:pPr>
              <w:jc w:val="both"/>
            </w:pPr>
            <w:r w:rsidRPr="006467FA">
              <w:t>JUŘIČKOVÁ, E</w:t>
            </w:r>
            <w:r>
              <w:t>.,</w:t>
            </w:r>
            <w:r w:rsidRPr="006467FA">
              <w:t xml:space="preserve"> BOBÁK, R</w:t>
            </w:r>
            <w:r>
              <w:t>.,</w:t>
            </w:r>
            <w:r w:rsidRPr="006467FA">
              <w:t xml:space="preserve"> PILÍK, M</w:t>
            </w:r>
            <w:r>
              <w:t>.,</w:t>
            </w:r>
            <w:r w:rsidRPr="006467FA">
              <w:t xml:space="preserve"> HRUŠECKÁ, D. Efficiency of innovation system in the Czech Republic: Comparison with other European countries. </w:t>
            </w:r>
            <w:r w:rsidRPr="006467FA">
              <w:rPr>
                <w:i/>
              </w:rPr>
              <w:t>New Trends and Issues Proceedings on Humanities and Social Sciences</w:t>
            </w:r>
            <w:r>
              <w:t>.</w:t>
            </w:r>
            <w:r w:rsidRPr="006467FA">
              <w:t xml:space="preserve"> 2017, roč. 4, č. 10, s. 91-96. ISSN 2547-8818.</w:t>
            </w:r>
            <w:r>
              <w:t xml:space="preserve"> (25%)</w:t>
            </w:r>
          </w:p>
          <w:p w14:paraId="40733DBB" w14:textId="7E948DF6" w:rsidR="00AD0AD9" w:rsidRPr="00AD0AD9" w:rsidRDefault="00AD0AD9" w:rsidP="00AD0AD9">
            <w:pPr>
              <w:jc w:val="both"/>
            </w:pPr>
            <w:r w:rsidRPr="00AD0AD9">
              <w:t xml:space="preserve">CHROMJAKOVÁ, F., TUČEK, D., BOBÁK, R. </w:t>
            </w:r>
            <w:r w:rsidRPr="00AD0AD9">
              <w:rPr>
                <w:i/>
                <w:iCs/>
              </w:rPr>
              <w:t>Projektování výrobních procesů pro průmysl 4.0</w:t>
            </w:r>
            <w:r w:rsidRPr="00AD0AD9">
              <w:t xml:space="preserve">. Zlín: Univerzita Tomáše Bati ve Zlíně, 2017. 105 s. ISBN 978-80-7454-680-8 (10%). </w:t>
            </w:r>
          </w:p>
          <w:p w14:paraId="20141583" w14:textId="43F2D63C" w:rsidR="00AD0AD9" w:rsidRDefault="00AD0AD9" w:rsidP="00AD0AD9">
            <w:pPr>
              <w:jc w:val="both"/>
              <w:rPr>
                <w:ins w:id="719" w:author="Michal Pilík" w:date="2019-09-16T08:54:00Z"/>
              </w:rPr>
            </w:pPr>
            <w:r w:rsidRPr="00AD0AD9">
              <w:t xml:space="preserve">CHROMJAKOVÁ, F., BOBÁK, R., HRUŠECKÁ, D. Production process stability – core assumption of INDUSTRY 4.0 concept. In: </w:t>
            </w:r>
            <w:r w:rsidRPr="00AD0AD9">
              <w:rPr>
                <w:i/>
                <w:iCs/>
              </w:rPr>
              <w:t>The 5 th International Conference on Manufacturing, Optimization, Industrial and Material Engineering 2017</w:t>
            </w:r>
            <w:r w:rsidRPr="00AD0AD9">
              <w:t xml:space="preserve">. Milwaukee: Curran Associates, Inc., 2017, s. 143-154. ISSN 1755-1307. </w:t>
            </w:r>
            <w:r w:rsidRPr="00AD0AD9">
              <w:rPr>
                <w:shd w:val="clear" w:color="auto" w:fill="FFFFFF"/>
              </w:rPr>
              <w:t>DOI: 10.1088/1757-899X/215/1/012024</w:t>
            </w:r>
            <w:r w:rsidRPr="00AD0AD9">
              <w:t xml:space="preserve">  (33%). </w:t>
            </w:r>
          </w:p>
          <w:p w14:paraId="422B40B3" w14:textId="77777777" w:rsidR="00706066" w:rsidRDefault="00706066" w:rsidP="00706066">
            <w:pPr>
              <w:jc w:val="both"/>
              <w:rPr>
                <w:ins w:id="720" w:author="Michal Pilík" w:date="2019-09-16T08:54:00Z"/>
              </w:rPr>
            </w:pPr>
            <w:ins w:id="721" w:author="Michal Pilík" w:date="2019-09-16T08:54:00Z">
              <w:r w:rsidRPr="00C705BE">
                <w:rPr>
                  <w:highlight w:val="yellow"/>
                </w:rPr>
                <w:t>BOBÁK,R., JURICKOVA, E. The innovative capacityof the machinery firms in the Zlin region in relation to concept of Industry 4.0</w:t>
              </w:r>
              <w:r w:rsidRPr="00C705BE">
                <w:rPr>
                  <w:i/>
                  <w:highlight w:val="yellow"/>
                </w:rPr>
                <w:t>. In: Proceedings of the 3rd International konference on finance and economics 2016.</w:t>
              </w:r>
              <w:r w:rsidRPr="00C705BE">
                <w:rPr>
                  <w:highlight w:val="yellow"/>
                </w:rPr>
                <w:t xml:space="preserve"> Tomas Bata Univ, Inst Chartered Accountands England and Wales, pp 64-77, ISBN  978-80-7454-599-3 (50%)</w:t>
              </w:r>
              <w:r>
                <w:t xml:space="preserve">   </w:t>
              </w:r>
            </w:ins>
          </w:p>
          <w:p w14:paraId="561183F4" w14:textId="05C38502" w:rsidR="00706066" w:rsidRPr="00AD0AD9" w:rsidDel="00706066" w:rsidRDefault="00706066" w:rsidP="00AD0AD9">
            <w:pPr>
              <w:jc w:val="both"/>
              <w:rPr>
                <w:del w:id="722" w:author="Michal Pilík" w:date="2019-09-16T08:54:00Z"/>
              </w:rPr>
            </w:pPr>
          </w:p>
          <w:p w14:paraId="3D8A0F9E" w14:textId="77777777" w:rsidR="00AD0AD9" w:rsidRPr="00AD0AD9" w:rsidRDefault="00AD0AD9" w:rsidP="00AD0AD9">
            <w:pPr>
              <w:jc w:val="both"/>
            </w:pPr>
            <w:r w:rsidRPr="00AD0AD9">
              <w:t xml:space="preserve">BOBÁK, R., PIVODOVÁ, P., FILLA, J. Benchmarking of production performance of plastics and rubber producers in Zlin region. In: </w:t>
            </w:r>
            <w:r w:rsidRPr="00AD0AD9">
              <w:rPr>
                <w:i/>
                <w:iCs/>
              </w:rPr>
              <w:t>Production Management and Engineering Sciences: Proceedings of the International Conference on Engineering Science and Production Management (ESPM 2015)</w:t>
            </w:r>
            <w:r w:rsidRPr="00AD0AD9">
              <w:t xml:space="preserve">. London: Taylor and Francis, 2015, s. 27-32. ISBN 978-1-138-02856-2 (60%). </w:t>
            </w:r>
          </w:p>
          <w:p w14:paraId="52C62739" w14:textId="784463EC" w:rsidR="00AD0AD9" w:rsidRPr="00AD0AD9" w:rsidRDefault="00AD0AD9" w:rsidP="00AD0AD9">
            <w:pPr>
              <w:jc w:val="both"/>
            </w:pPr>
            <w:r w:rsidRPr="00AD0AD9">
              <w:t xml:space="preserve">BOBÁK, R., PIVODOVÁ, P. Rating of Production and Logistics Performance of Rubber and Plastics Product Manufacturers in the Zlin Region and Enterprises of the Plasstics Cluster. In: </w:t>
            </w:r>
            <w:r w:rsidRPr="00AD0AD9">
              <w:rPr>
                <w:i/>
                <w:iCs/>
              </w:rPr>
              <w:t>Proceedings of the 1st International Conference on Finance and Economics 2014</w:t>
            </w:r>
            <w:r w:rsidRPr="00AD0AD9">
              <w:t xml:space="preserve">. Zlín: Univerzita Tomáše Bati ve Zlíně, Fakulta managementu a ekonomiky, 2014, s. 57-67. ISBN 978-80-7454-405-7 (60%). </w:t>
            </w:r>
          </w:p>
        </w:tc>
      </w:tr>
      <w:tr w:rsidR="00AD0AD9" w:rsidRPr="00AD0AD9" w14:paraId="224B74FC" w14:textId="77777777" w:rsidTr="00706066">
        <w:trPr>
          <w:trHeight w:val="218"/>
          <w:trPrChange w:id="723" w:author="Michal Pilík" w:date="2019-09-16T08:54:00Z">
            <w:trPr>
              <w:wAfter w:w="77" w:type="dxa"/>
              <w:trHeight w:val="218"/>
            </w:trPr>
          </w:trPrChange>
        </w:trPr>
        <w:tc>
          <w:tcPr>
            <w:tcW w:w="9857" w:type="dxa"/>
            <w:gridSpan w:val="11"/>
            <w:shd w:val="clear" w:color="auto" w:fill="F7CAAC"/>
            <w:tcPrChange w:id="724" w:author="Michal Pilík" w:date="2019-09-16T08:54:00Z">
              <w:tcPr>
                <w:tcW w:w="9857" w:type="dxa"/>
                <w:gridSpan w:val="11"/>
                <w:shd w:val="clear" w:color="auto" w:fill="F7CAAC"/>
              </w:tcPr>
            </w:tcPrChange>
          </w:tcPr>
          <w:p w14:paraId="041B31A0" w14:textId="77777777" w:rsidR="00AD0AD9" w:rsidRPr="00AD0AD9" w:rsidRDefault="00AD0AD9" w:rsidP="00AD0AD9">
            <w:pPr>
              <w:rPr>
                <w:b/>
              </w:rPr>
            </w:pPr>
            <w:r w:rsidRPr="00AD0AD9">
              <w:rPr>
                <w:b/>
              </w:rPr>
              <w:t>Působení v zahraničí</w:t>
            </w:r>
          </w:p>
        </w:tc>
      </w:tr>
      <w:tr w:rsidR="00AD0AD9" w:rsidRPr="00AD0AD9" w14:paraId="28E07BFD" w14:textId="77777777" w:rsidTr="00706066">
        <w:trPr>
          <w:trHeight w:val="133"/>
          <w:trPrChange w:id="725" w:author="Michal Pilík" w:date="2019-09-16T08:54:00Z">
            <w:trPr>
              <w:wAfter w:w="77" w:type="dxa"/>
              <w:trHeight w:val="133"/>
            </w:trPr>
          </w:trPrChange>
        </w:trPr>
        <w:tc>
          <w:tcPr>
            <w:tcW w:w="9857" w:type="dxa"/>
            <w:gridSpan w:val="11"/>
            <w:tcPrChange w:id="726" w:author="Michal Pilík" w:date="2019-09-16T08:54:00Z">
              <w:tcPr>
                <w:tcW w:w="9857" w:type="dxa"/>
                <w:gridSpan w:val="11"/>
              </w:tcPr>
            </w:tcPrChange>
          </w:tcPr>
          <w:p w14:paraId="43D3A151" w14:textId="77777777" w:rsidR="00AD0AD9" w:rsidRPr="00AD0AD9" w:rsidRDefault="00AD0AD9" w:rsidP="00AD0AD9"/>
        </w:tc>
      </w:tr>
      <w:tr w:rsidR="00AD0AD9" w:rsidRPr="00AD0AD9" w14:paraId="6E5F18CE" w14:textId="77777777" w:rsidTr="00706066">
        <w:trPr>
          <w:cantSplit/>
          <w:trHeight w:val="141"/>
          <w:trPrChange w:id="727" w:author="Michal Pilík" w:date="2019-09-16T08:54:00Z">
            <w:trPr>
              <w:wAfter w:w="77" w:type="dxa"/>
              <w:cantSplit/>
              <w:trHeight w:val="141"/>
            </w:trPr>
          </w:trPrChange>
        </w:trPr>
        <w:tc>
          <w:tcPr>
            <w:tcW w:w="2516" w:type="dxa"/>
            <w:shd w:val="clear" w:color="auto" w:fill="F7CAAC"/>
            <w:tcPrChange w:id="728" w:author="Michal Pilík" w:date="2019-09-16T08:54:00Z">
              <w:tcPr>
                <w:tcW w:w="2516" w:type="dxa"/>
                <w:shd w:val="clear" w:color="auto" w:fill="F7CAAC"/>
              </w:tcPr>
            </w:tcPrChange>
          </w:tcPr>
          <w:p w14:paraId="47017166" w14:textId="77777777" w:rsidR="00AD0AD9" w:rsidRPr="00AD0AD9" w:rsidRDefault="00AD0AD9" w:rsidP="00AD0AD9">
            <w:pPr>
              <w:jc w:val="both"/>
              <w:rPr>
                <w:b/>
              </w:rPr>
            </w:pPr>
            <w:r w:rsidRPr="00AD0AD9">
              <w:rPr>
                <w:b/>
              </w:rPr>
              <w:t xml:space="preserve">Podpis </w:t>
            </w:r>
          </w:p>
        </w:tc>
        <w:tc>
          <w:tcPr>
            <w:tcW w:w="4536" w:type="dxa"/>
            <w:gridSpan w:val="5"/>
            <w:tcPrChange w:id="729" w:author="Michal Pilík" w:date="2019-09-16T08:54:00Z">
              <w:tcPr>
                <w:tcW w:w="4536" w:type="dxa"/>
                <w:gridSpan w:val="5"/>
              </w:tcPr>
            </w:tcPrChange>
          </w:tcPr>
          <w:p w14:paraId="1D6843C1" w14:textId="77777777" w:rsidR="00AD0AD9" w:rsidRPr="00AD0AD9" w:rsidRDefault="00AD0AD9" w:rsidP="00AD0AD9">
            <w:pPr>
              <w:jc w:val="both"/>
            </w:pPr>
          </w:p>
        </w:tc>
        <w:tc>
          <w:tcPr>
            <w:tcW w:w="786" w:type="dxa"/>
            <w:gridSpan w:val="2"/>
            <w:shd w:val="clear" w:color="auto" w:fill="F7CAAC"/>
            <w:tcPrChange w:id="730" w:author="Michal Pilík" w:date="2019-09-16T08:54:00Z">
              <w:tcPr>
                <w:tcW w:w="786" w:type="dxa"/>
                <w:gridSpan w:val="2"/>
                <w:shd w:val="clear" w:color="auto" w:fill="F7CAAC"/>
              </w:tcPr>
            </w:tcPrChange>
          </w:tcPr>
          <w:p w14:paraId="43FBF398" w14:textId="77777777" w:rsidR="00AD0AD9" w:rsidRPr="00AD0AD9" w:rsidRDefault="00AD0AD9" w:rsidP="00AD0AD9">
            <w:pPr>
              <w:jc w:val="both"/>
            </w:pPr>
            <w:r w:rsidRPr="00AD0AD9">
              <w:rPr>
                <w:b/>
              </w:rPr>
              <w:t>datum</w:t>
            </w:r>
          </w:p>
        </w:tc>
        <w:tc>
          <w:tcPr>
            <w:tcW w:w="2019" w:type="dxa"/>
            <w:gridSpan w:val="3"/>
            <w:tcPrChange w:id="731" w:author="Michal Pilík" w:date="2019-09-16T08:54:00Z">
              <w:tcPr>
                <w:tcW w:w="2019" w:type="dxa"/>
                <w:gridSpan w:val="3"/>
              </w:tcPr>
            </w:tcPrChange>
          </w:tcPr>
          <w:p w14:paraId="33BCD5B4" w14:textId="77777777" w:rsidR="00AD0AD9" w:rsidRPr="00AD0AD9" w:rsidRDefault="00AD0AD9" w:rsidP="00AD0AD9">
            <w:pPr>
              <w:jc w:val="both"/>
            </w:pPr>
          </w:p>
        </w:tc>
      </w:tr>
    </w:tbl>
    <w:p w14:paraId="03B4969F" w14:textId="77777777" w:rsidR="00706066" w:rsidRDefault="00706066">
      <w:pPr>
        <w:rPr>
          <w:ins w:id="732" w:author="Michal Pilík" w:date="2019-09-16T08:54:00Z"/>
        </w:rPr>
      </w:pPr>
      <w:ins w:id="733" w:author="Michal Pilík" w:date="2019-09-16T08:54:00Z">
        <w:r>
          <w:br w:type="page"/>
        </w:r>
      </w:ins>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734" w:author="Michal Pilík" w:date="2019-09-16T08:54:00Z">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7"/>
        <w:gridCol w:w="829"/>
        <w:gridCol w:w="1721"/>
        <w:gridCol w:w="524"/>
        <w:gridCol w:w="468"/>
        <w:gridCol w:w="994"/>
        <w:gridCol w:w="711"/>
        <w:gridCol w:w="75"/>
        <w:gridCol w:w="634"/>
        <w:gridCol w:w="693"/>
        <w:gridCol w:w="694"/>
        <w:tblGridChange w:id="735">
          <w:tblGrid>
            <w:gridCol w:w="2517"/>
            <w:gridCol w:w="829"/>
            <w:gridCol w:w="1721"/>
            <w:gridCol w:w="524"/>
            <w:gridCol w:w="468"/>
            <w:gridCol w:w="994"/>
            <w:gridCol w:w="711"/>
            <w:gridCol w:w="75"/>
            <w:gridCol w:w="634"/>
            <w:gridCol w:w="693"/>
            <w:gridCol w:w="694"/>
          </w:tblGrid>
        </w:tblGridChange>
      </w:tblGrid>
      <w:tr w:rsidR="00385392" w14:paraId="75B0B331" w14:textId="77777777" w:rsidTr="00706066">
        <w:trPr>
          <w:trPrChange w:id="736" w:author="Michal Pilík" w:date="2019-09-16T08:54:00Z">
            <w:trPr>
              <w:wBefore w:w="74" w:type="dxa"/>
            </w:trPr>
          </w:trPrChange>
        </w:trPr>
        <w:tc>
          <w:tcPr>
            <w:tcW w:w="9860" w:type="dxa"/>
            <w:gridSpan w:val="11"/>
            <w:tcBorders>
              <w:bottom w:val="double" w:sz="4" w:space="0" w:color="auto"/>
            </w:tcBorders>
            <w:shd w:val="clear" w:color="auto" w:fill="BDD6EE"/>
            <w:tcPrChange w:id="737" w:author="Michal Pilík" w:date="2019-09-16T08:54:00Z">
              <w:tcPr>
                <w:tcW w:w="9860" w:type="dxa"/>
                <w:gridSpan w:val="11"/>
                <w:tcBorders>
                  <w:bottom w:val="double" w:sz="4" w:space="0" w:color="auto"/>
                </w:tcBorders>
                <w:shd w:val="clear" w:color="auto" w:fill="BDD6EE"/>
              </w:tcPr>
            </w:tcPrChange>
          </w:tcPr>
          <w:p w14:paraId="533364D9" w14:textId="06C30C1E" w:rsidR="00385392" w:rsidRDefault="00385392" w:rsidP="00385392">
            <w:pPr>
              <w:jc w:val="both"/>
              <w:rPr>
                <w:b/>
                <w:sz w:val="28"/>
              </w:rPr>
            </w:pPr>
            <w:r>
              <w:rPr>
                <w:b/>
                <w:sz w:val="28"/>
              </w:rPr>
              <w:t>C-I – Personální zabezpečení</w:t>
            </w:r>
          </w:p>
        </w:tc>
      </w:tr>
      <w:tr w:rsidR="00385392" w14:paraId="19142A41" w14:textId="77777777" w:rsidTr="00706066">
        <w:trPr>
          <w:trPrChange w:id="738" w:author="Michal Pilík" w:date="2019-09-16T08:54:00Z">
            <w:trPr>
              <w:wBefore w:w="74" w:type="dxa"/>
            </w:trPr>
          </w:trPrChange>
        </w:trPr>
        <w:tc>
          <w:tcPr>
            <w:tcW w:w="2517" w:type="dxa"/>
            <w:tcBorders>
              <w:top w:val="double" w:sz="4" w:space="0" w:color="auto"/>
            </w:tcBorders>
            <w:shd w:val="clear" w:color="auto" w:fill="F7CAAC"/>
            <w:tcPrChange w:id="739" w:author="Michal Pilík" w:date="2019-09-16T08:54:00Z">
              <w:tcPr>
                <w:tcW w:w="2517" w:type="dxa"/>
                <w:tcBorders>
                  <w:top w:val="double" w:sz="4" w:space="0" w:color="auto"/>
                </w:tcBorders>
                <w:shd w:val="clear" w:color="auto" w:fill="F7CAAC"/>
              </w:tcPr>
            </w:tcPrChange>
          </w:tcPr>
          <w:p w14:paraId="16D76141" w14:textId="77777777" w:rsidR="00385392" w:rsidRDefault="00385392" w:rsidP="00385392">
            <w:pPr>
              <w:jc w:val="both"/>
              <w:rPr>
                <w:b/>
              </w:rPr>
            </w:pPr>
            <w:r>
              <w:rPr>
                <w:b/>
              </w:rPr>
              <w:t>Vysoká škola</w:t>
            </w:r>
          </w:p>
        </w:tc>
        <w:tc>
          <w:tcPr>
            <w:tcW w:w="7343" w:type="dxa"/>
            <w:gridSpan w:val="10"/>
            <w:tcPrChange w:id="740" w:author="Michal Pilík" w:date="2019-09-16T08:54:00Z">
              <w:tcPr>
                <w:tcW w:w="7343" w:type="dxa"/>
                <w:gridSpan w:val="10"/>
              </w:tcPr>
            </w:tcPrChange>
          </w:tcPr>
          <w:p w14:paraId="5FBAB73B" w14:textId="77777777" w:rsidR="00385392" w:rsidRDefault="00385392" w:rsidP="00385392">
            <w:pPr>
              <w:jc w:val="both"/>
            </w:pPr>
            <w:r>
              <w:t>Univerzita Tomáše Bati ve Zlíně</w:t>
            </w:r>
          </w:p>
        </w:tc>
      </w:tr>
      <w:tr w:rsidR="00385392" w14:paraId="02CE537F" w14:textId="77777777" w:rsidTr="00706066">
        <w:trPr>
          <w:trPrChange w:id="741" w:author="Michal Pilík" w:date="2019-09-16T08:54:00Z">
            <w:trPr>
              <w:wBefore w:w="74" w:type="dxa"/>
            </w:trPr>
          </w:trPrChange>
        </w:trPr>
        <w:tc>
          <w:tcPr>
            <w:tcW w:w="2517" w:type="dxa"/>
            <w:shd w:val="clear" w:color="auto" w:fill="F7CAAC"/>
            <w:tcPrChange w:id="742" w:author="Michal Pilík" w:date="2019-09-16T08:54:00Z">
              <w:tcPr>
                <w:tcW w:w="2517" w:type="dxa"/>
                <w:shd w:val="clear" w:color="auto" w:fill="F7CAAC"/>
              </w:tcPr>
            </w:tcPrChange>
          </w:tcPr>
          <w:p w14:paraId="35A5AE98" w14:textId="77777777" w:rsidR="00385392" w:rsidRDefault="00385392" w:rsidP="00385392">
            <w:pPr>
              <w:jc w:val="both"/>
              <w:rPr>
                <w:b/>
              </w:rPr>
            </w:pPr>
            <w:r>
              <w:rPr>
                <w:b/>
              </w:rPr>
              <w:t>Součást vysoké školy</w:t>
            </w:r>
          </w:p>
        </w:tc>
        <w:tc>
          <w:tcPr>
            <w:tcW w:w="7343" w:type="dxa"/>
            <w:gridSpan w:val="10"/>
            <w:tcPrChange w:id="743" w:author="Michal Pilík" w:date="2019-09-16T08:54:00Z">
              <w:tcPr>
                <w:tcW w:w="7343" w:type="dxa"/>
                <w:gridSpan w:val="10"/>
              </w:tcPr>
            </w:tcPrChange>
          </w:tcPr>
          <w:p w14:paraId="3027D2CA" w14:textId="77777777" w:rsidR="00385392" w:rsidRDefault="00385392" w:rsidP="00385392">
            <w:pPr>
              <w:jc w:val="both"/>
            </w:pPr>
            <w:r>
              <w:t>Fakulta managementu a ekonomiky</w:t>
            </w:r>
          </w:p>
        </w:tc>
      </w:tr>
      <w:tr w:rsidR="00385392" w14:paraId="4FF20DEA" w14:textId="77777777" w:rsidTr="00706066">
        <w:trPr>
          <w:trPrChange w:id="744" w:author="Michal Pilík" w:date="2019-09-16T08:54:00Z">
            <w:trPr>
              <w:wBefore w:w="74" w:type="dxa"/>
            </w:trPr>
          </w:trPrChange>
        </w:trPr>
        <w:tc>
          <w:tcPr>
            <w:tcW w:w="2517" w:type="dxa"/>
            <w:shd w:val="clear" w:color="auto" w:fill="F7CAAC"/>
            <w:tcPrChange w:id="745" w:author="Michal Pilík" w:date="2019-09-16T08:54:00Z">
              <w:tcPr>
                <w:tcW w:w="2517" w:type="dxa"/>
                <w:shd w:val="clear" w:color="auto" w:fill="F7CAAC"/>
              </w:tcPr>
            </w:tcPrChange>
          </w:tcPr>
          <w:p w14:paraId="4065E6E2" w14:textId="77777777" w:rsidR="00385392" w:rsidRDefault="00385392" w:rsidP="00385392">
            <w:pPr>
              <w:jc w:val="both"/>
              <w:rPr>
                <w:b/>
              </w:rPr>
            </w:pPr>
            <w:r>
              <w:rPr>
                <w:b/>
              </w:rPr>
              <w:t>Název studijního programu</w:t>
            </w:r>
          </w:p>
        </w:tc>
        <w:tc>
          <w:tcPr>
            <w:tcW w:w="7343" w:type="dxa"/>
            <w:gridSpan w:val="10"/>
            <w:tcPrChange w:id="746" w:author="Michal Pilík" w:date="2019-09-16T08:54:00Z">
              <w:tcPr>
                <w:tcW w:w="7343" w:type="dxa"/>
                <w:gridSpan w:val="10"/>
              </w:tcPr>
            </w:tcPrChange>
          </w:tcPr>
          <w:p w14:paraId="20574B57" w14:textId="77777777" w:rsidR="00385392" w:rsidRDefault="00385392" w:rsidP="00385392">
            <w:pPr>
              <w:jc w:val="both"/>
            </w:pPr>
            <w:r>
              <w:t>Průmyslové inženýrství</w:t>
            </w:r>
          </w:p>
        </w:tc>
      </w:tr>
      <w:tr w:rsidR="00385392" w14:paraId="0FD9F42F" w14:textId="77777777" w:rsidTr="00706066">
        <w:trPr>
          <w:trPrChange w:id="747" w:author="Michal Pilík" w:date="2019-09-16T08:54:00Z">
            <w:trPr>
              <w:wBefore w:w="74" w:type="dxa"/>
            </w:trPr>
          </w:trPrChange>
        </w:trPr>
        <w:tc>
          <w:tcPr>
            <w:tcW w:w="2517" w:type="dxa"/>
            <w:shd w:val="clear" w:color="auto" w:fill="F7CAAC"/>
            <w:tcPrChange w:id="748" w:author="Michal Pilík" w:date="2019-09-16T08:54:00Z">
              <w:tcPr>
                <w:tcW w:w="2517" w:type="dxa"/>
                <w:shd w:val="clear" w:color="auto" w:fill="F7CAAC"/>
              </w:tcPr>
            </w:tcPrChange>
          </w:tcPr>
          <w:p w14:paraId="140CA486" w14:textId="77777777" w:rsidR="00385392" w:rsidRDefault="00385392" w:rsidP="00385392">
            <w:pPr>
              <w:jc w:val="both"/>
              <w:rPr>
                <w:b/>
              </w:rPr>
            </w:pPr>
            <w:r>
              <w:rPr>
                <w:b/>
              </w:rPr>
              <w:t>Jméno a příjmení</w:t>
            </w:r>
          </w:p>
        </w:tc>
        <w:tc>
          <w:tcPr>
            <w:tcW w:w="4536" w:type="dxa"/>
            <w:gridSpan w:val="5"/>
            <w:tcPrChange w:id="749" w:author="Michal Pilík" w:date="2019-09-16T08:54:00Z">
              <w:tcPr>
                <w:tcW w:w="4536" w:type="dxa"/>
                <w:gridSpan w:val="5"/>
              </w:tcPr>
            </w:tcPrChange>
          </w:tcPr>
          <w:p w14:paraId="44106C57" w14:textId="77777777" w:rsidR="00385392" w:rsidRDefault="00385392" w:rsidP="00385392">
            <w:pPr>
              <w:jc w:val="both"/>
            </w:pPr>
            <w:r>
              <w:t>Petr BRIŠ</w:t>
            </w:r>
          </w:p>
        </w:tc>
        <w:tc>
          <w:tcPr>
            <w:tcW w:w="711" w:type="dxa"/>
            <w:shd w:val="clear" w:color="auto" w:fill="F7CAAC"/>
            <w:tcPrChange w:id="750" w:author="Michal Pilík" w:date="2019-09-16T08:54:00Z">
              <w:tcPr>
                <w:tcW w:w="711" w:type="dxa"/>
                <w:shd w:val="clear" w:color="auto" w:fill="F7CAAC"/>
              </w:tcPr>
            </w:tcPrChange>
          </w:tcPr>
          <w:p w14:paraId="45192045" w14:textId="77777777" w:rsidR="00385392" w:rsidRDefault="00385392" w:rsidP="00385392">
            <w:pPr>
              <w:jc w:val="both"/>
              <w:rPr>
                <w:b/>
              </w:rPr>
            </w:pPr>
            <w:r>
              <w:rPr>
                <w:b/>
              </w:rPr>
              <w:t>Tituly</w:t>
            </w:r>
          </w:p>
        </w:tc>
        <w:tc>
          <w:tcPr>
            <w:tcW w:w="2096" w:type="dxa"/>
            <w:gridSpan w:val="4"/>
            <w:tcPrChange w:id="751" w:author="Michal Pilík" w:date="2019-09-16T08:54:00Z">
              <w:tcPr>
                <w:tcW w:w="2096" w:type="dxa"/>
                <w:gridSpan w:val="4"/>
              </w:tcPr>
            </w:tcPrChange>
          </w:tcPr>
          <w:p w14:paraId="6FF7C8A9" w14:textId="77777777" w:rsidR="00385392" w:rsidRDefault="00385392" w:rsidP="003F0B88">
            <w:pPr>
              <w:jc w:val="both"/>
            </w:pPr>
            <w:r>
              <w:t>doc. Ing</w:t>
            </w:r>
            <w:r w:rsidR="003F0B88">
              <w:t>., CSc</w:t>
            </w:r>
            <w:r>
              <w:t>.</w:t>
            </w:r>
          </w:p>
        </w:tc>
      </w:tr>
      <w:tr w:rsidR="00385392" w14:paraId="6AD0C719" w14:textId="77777777" w:rsidTr="00706066">
        <w:trPr>
          <w:trPrChange w:id="752" w:author="Michal Pilík" w:date="2019-09-16T08:54:00Z">
            <w:trPr>
              <w:wBefore w:w="74" w:type="dxa"/>
            </w:trPr>
          </w:trPrChange>
        </w:trPr>
        <w:tc>
          <w:tcPr>
            <w:tcW w:w="2517" w:type="dxa"/>
            <w:shd w:val="clear" w:color="auto" w:fill="F7CAAC"/>
            <w:tcPrChange w:id="753" w:author="Michal Pilík" w:date="2019-09-16T08:54:00Z">
              <w:tcPr>
                <w:tcW w:w="2517" w:type="dxa"/>
                <w:shd w:val="clear" w:color="auto" w:fill="F7CAAC"/>
              </w:tcPr>
            </w:tcPrChange>
          </w:tcPr>
          <w:p w14:paraId="37795B0F" w14:textId="77777777" w:rsidR="00385392" w:rsidRDefault="00385392" w:rsidP="00385392">
            <w:pPr>
              <w:jc w:val="both"/>
              <w:rPr>
                <w:b/>
              </w:rPr>
            </w:pPr>
            <w:r>
              <w:rPr>
                <w:b/>
              </w:rPr>
              <w:t>Rok narození</w:t>
            </w:r>
          </w:p>
        </w:tc>
        <w:tc>
          <w:tcPr>
            <w:tcW w:w="829" w:type="dxa"/>
            <w:tcPrChange w:id="754" w:author="Michal Pilík" w:date="2019-09-16T08:54:00Z">
              <w:tcPr>
                <w:tcW w:w="829" w:type="dxa"/>
              </w:tcPr>
            </w:tcPrChange>
          </w:tcPr>
          <w:p w14:paraId="45A719D4" w14:textId="77777777" w:rsidR="00385392" w:rsidRDefault="00385392" w:rsidP="00385392">
            <w:pPr>
              <w:jc w:val="both"/>
            </w:pPr>
            <w:r>
              <w:t>1955</w:t>
            </w:r>
          </w:p>
        </w:tc>
        <w:tc>
          <w:tcPr>
            <w:tcW w:w="1721" w:type="dxa"/>
            <w:shd w:val="clear" w:color="auto" w:fill="F7CAAC"/>
            <w:tcPrChange w:id="755" w:author="Michal Pilík" w:date="2019-09-16T08:54:00Z">
              <w:tcPr>
                <w:tcW w:w="1721" w:type="dxa"/>
                <w:shd w:val="clear" w:color="auto" w:fill="F7CAAC"/>
              </w:tcPr>
            </w:tcPrChange>
          </w:tcPr>
          <w:p w14:paraId="3696A984" w14:textId="77777777" w:rsidR="00385392" w:rsidRDefault="00385392" w:rsidP="00385392">
            <w:pPr>
              <w:jc w:val="both"/>
              <w:rPr>
                <w:b/>
              </w:rPr>
            </w:pPr>
            <w:r>
              <w:rPr>
                <w:b/>
              </w:rPr>
              <w:t>typ vztahu k VŠ</w:t>
            </w:r>
          </w:p>
        </w:tc>
        <w:tc>
          <w:tcPr>
            <w:tcW w:w="992" w:type="dxa"/>
            <w:gridSpan w:val="2"/>
            <w:tcPrChange w:id="756" w:author="Michal Pilík" w:date="2019-09-16T08:54:00Z">
              <w:tcPr>
                <w:tcW w:w="992" w:type="dxa"/>
                <w:gridSpan w:val="2"/>
              </w:tcPr>
            </w:tcPrChange>
          </w:tcPr>
          <w:p w14:paraId="4CF1FC14" w14:textId="77777777" w:rsidR="00385392" w:rsidRDefault="00385392" w:rsidP="00385392">
            <w:pPr>
              <w:jc w:val="both"/>
            </w:pPr>
            <w:r>
              <w:t>pp</w:t>
            </w:r>
          </w:p>
        </w:tc>
        <w:tc>
          <w:tcPr>
            <w:tcW w:w="994" w:type="dxa"/>
            <w:shd w:val="clear" w:color="auto" w:fill="F7CAAC"/>
            <w:tcPrChange w:id="757" w:author="Michal Pilík" w:date="2019-09-16T08:54:00Z">
              <w:tcPr>
                <w:tcW w:w="994" w:type="dxa"/>
                <w:shd w:val="clear" w:color="auto" w:fill="F7CAAC"/>
              </w:tcPr>
            </w:tcPrChange>
          </w:tcPr>
          <w:p w14:paraId="7A605DE9" w14:textId="77777777" w:rsidR="00385392" w:rsidRDefault="00385392" w:rsidP="00385392">
            <w:pPr>
              <w:jc w:val="both"/>
              <w:rPr>
                <w:b/>
              </w:rPr>
            </w:pPr>
            <w:r>
              <w:rPr>
                <w:b/>
              </w:rPr>
              <w:t>rozsah</w:t>
            </w:r>
          </w:p>
        </w:tc>
        <w:tc>
          <w:tcPr>
            <w:tcW w:w="711" w:type="dxa"/>
            <w:tcPrChange w:id="758" w:author="Michal Pilík" w:date="2019-09-16T08:54:00Z">
              <w:tcPr>
                <w:tcW w:w="711" w:type="dxa"/>
              </w:tcPr>
            </w:tcPrChange>
          </w:tcPr>
          <w:p w14:paraId="5DFF9AE5" w14:textId="77777777" w:rsidR="00385392" w:rsidRDefault="00385392" w:rsidP="00385392">
            <w:pPr>
              <w:jc w:val="both"/>
            </w:pPr>
            <w:r>
              <w:t>40</w:t>
            </w:r>
          </w:p>
        </w:tc>
        <w:tc>
          <w:tcPr>
            <w:tcW w:w="709" w:type="dxa"/>
            <w:gridSpan w:val="2"/>
            <w:shd w:val="clear" w:color="auto" w:fill="F7CAAC"/>
            <w:tcPrChange w:id="759" w:author="Michal Pilík" w:date="2019-09-16T08:54:00Z">
              <w:tcPr>
                <w:tcW w:w="709" w:type="dxa"/>
                <w:gridSpan w:val="2"/>
                <w:shd w:val="clear" w:color="auto" w:fill="F7CAAC"/>
              </w:tcPr>
            </w:tcPrChange>
          </w:tcPr>
          <w:p w14:paraId="31E628B8" w14:textId="77777777" w:rsidR="00385392" w:rsidRDefault="00385392" w:rsidP="00385392">
            <w:pPr>
              <w:jc w:val="both"/>
              <w:rPr>
                <w:b/>
              </w:rPr>
            </w:pPr>
            <w:r>
              <w:rPr>
                <w:b/>
              </w:rPr>
              <w:t>do kdy</w:t>
            </w:r>
          </w:p>
        </w:tc>
        <w:tc>
          <w:tcPr>
            <w:tcW w:w="1387" w:type="dxa"/>
            <w:gridSpan w:val="2"/>
            <w:tcPrChange w:id="760" w:author="Michal Pilík" w:date="2019-09-16T08:54:00Z">
              <w:tcPr>
                <w:tcW w:w="1387" w:type="dxa"/>
                <w:gridSpan w:val="2"/>
              </w:tcPr>
            </w:tcPrChange>
          </w:tcPr>
          <w:p w14:paraId="65B4F967" w14:textId="77777777" w:rsidR="00385392" w:rsidRDefault="00D3495B" w:rsidP="00385392">
            <w:pPr>
              <w:jc w:val="both"/>
            </w:pPr>
            <w:r>
              <w:t>N</w:t>
            </w:r>
          </w:p>
        </w:tc>
      </w:tr>
      <w:tr w:rsidR="00385392" w14:paraId="42492595" w14:textId="77777777" w:rsidTr="00706066">
        <w:trPr>
          <w:trPrChange w:id="761" w:author="Michal Pilík" w:date="2019-09-16T08:54:00Z">
            <w:trPr>
              <w:wBefore w:w="74" w:type="dxa"/>
            </w:trPr>
          </w:trPrChange>
        </w:trPr>
        <w:tc>
          <w:tcPr>
            <w:tcW w:w="5067" w:type="dxa"/>
            <w:gridSpan w:val="3"/>
            <w:shd w:val="clear" w:color="auto" w:fill="F7CAAC"/>
            <w:tcPrChange w:id="762" w:author="Michal Pilík" w:date="2019-09-16T08:54:00Z">
              <w:tcPr>
                <w:tcW w:w="5067" w:type="dxa"/>
                <w:gridSpan w:val="3"/>
                <w:shd w:val="clear" w:color="auto" w:fill="F7CAAC"/>
              </w:tcPr>
            </w:tcPrChange>
          </w:tcPr>
          <w:p w14:paraId="6672EC63" w14:textId="77777777" w:rsidR="00385392" w:rsidRDefault="00385392" w:rsidP="00385392">
            <w:pPr>
              <w:jc w:val="both"/>
              <w:rPr>
                <w:b/>
              </w:rPr>
            </w:pPr>
            <w:r>
              <w:rPr>
                <w:b/>
              </w:rPr>
              <w:t>Typ vztahu na součásti VŠ, která uskutečňuje st. program</w:t>
            </w:r>
          </w:p>
        </w:tc>
        <w:tc>
          <w:tcPr>
            <w:tcW w:w="992" w:type="dxa"/>
            <w:gridSpan w:val="2"/>
            <w:tcPrChange w:id="763" w:author="Michal Pilík" w:date="2019-09-16T08:54:00Z">
              <w:tcPr>
                <w:tcW w:w="992" w:type="dxa"/>
                <w:gridSpan w:val="2"/>
              </w:tcPr>
            </w:tcPrChange>
          </w:tcPr>
          <w:p w14:paraId="61E377CA" w14:textId="77777777" w:rsidR="00385392" w:rsidRDefault="00385392" w:rsidP="00385392">
            <w:pPr>
              <w:jc w:val="both"/>
            </w:pPr>
            <w:r>
              <w:t>pp</w:t>
            </w:r>
          </w:p>
        </w:tc>
        <w:tc>
          <w:tcPr>
            <w:tcW w:w="994" w:type="dxa"/>
            <w:shd w:val="clear" w:color="auto" w:fill="F7CAAC"/>
            <w:tcPrChange w:id="764" w:author="Michal Pilík" w:date="2019-09-16T08:54:00Z">
              <w:tcPr>
                <w:tcW w:w="994" w:type="dxa"/>
                <w:shd w:val="clear" w:color="auto" w:fill="F7CAAC"/>
              </w:tcPr>
            </w:tcPrChange>
          </w:tcPr>
          <w:p w14:paraId="6E777AD0" w14:textId="77777777" w:rsidR="00385392" w:rsidRDefault="00385392" w:rsidP="00385392">
            <w:pPr>
              <w:jc w:val="both"/>
              <w:rPr>
                <w:b/>
              </w:rPr>
            </w:pPr>
            <w:r>
              <w:rPr>
                <w:b/>
              </w:rPr>
              <w:t>rozsah</w:t>
            </w:r>
          </w:p>
        </w:tc>
        <w:tc>
          <w:tcPr>
            <w:tcW w:w="711" w:type="dxa"/>
            <w:tcPrChange w:id="765" w:author="Michal Pilík" w:date="2019-09-16T08:54:00Z">
              <w:tcPr>
                <w:tcW w:w="711" w:type="dxa"/>
              </w:tcPr>
            </w:tcPrChange>
          </w:tcPr>
          <w:p w14:paraId="78AF761E" w14:textId="77777777" w:rsidR="00385392" w:rsidRDefault="00385392" w:rsidP="00385392">
            <w:pPr>
              <w:jc w:val="both"/>
            </w:pPr>
            <w:r>
              <w:t>40</w:t>
            </w:r>
          </w:p>
        </w:tc>
        <w:tc>
          <w:tcPr>
            <w:tcW w:w="709" w:type="dxa"/>
            <w:gridSpan w:val="2"/>
            <w:shd w:val="clear" w:color="auto" w:fill="F7CAAC"/>
            <w:tcPrChange w:id="766" w:author="Michal Pilík" w:date="2019-09-16T08:54:00Z">
              <w:tcPr>
                <w:tcW w:w="709" w:type="dxa"/>
                <w:gridSpan w:val="2"/>
                <w:shd w:val="clear" w:color="auto" w:fill="F7CAAC"/>
              </w:tcPr>
            </w:tcPrChange>
          </w:tcPr>
          <w:p w14:paraId="7E536723" w14:textId="77777777" w:rsidR="00385392" w:rsidRDefault="00385392" w:rsidP="00385392">
            <w:pPr>
              <w:jc w:val="both"/>
              <w:rPr>
                <w:b/>
              </w:rPr>
            </w:pPr>
            <w:r>
              <w:rPr>
                <w:b/>
              </w:rPr>
              <w:t>do kdy</w:t>
            </w:r>
          </w:p>
        </w:tc>
        <w:tc>
          <w:tcPr>
            <w:tcW w:w="1387" w:type="dxa"/>
            <w:gridSpan w:val="2"/>
            <w:tcPrChange w:id="767" w:author="Michal Pilík" w:date="2019-09-16T08:54:00Z">
              <w:tcPr>
                <w:tcW w:w="1387" w:type="dxa"/>
                <w:gridSpan w:val="2"/>
              </w:tcPr>
            </w:tcPrChange>
          </w:tcPr>
          <w:p w14:paraId="60A8AEDC" w14:textId="77777777" w:rsidR="00385392" w:rsidRDefault="00D3495B" w:rsidP="00385392">
            <w:pPr>
              <w:jc w:val="both"/>
            </w:pPr>
            <w:r>
              <w:t>N</w:t>
            </w:r>
          </w:p>
        </w:tc>
      </w:tr>
      <w:tr w:rsidR="00385392" w14:paraId="1001EEC3" w14:textId="77777777" w:rsidTr="00706066">
        <w:trPr>
          <w:trPrChange w:id="768" w:author="Michal Pilík" w:date="2019-09-16T08:54:00Z">
            <w:trPr>
              <w:wBefore w:w="74" w:type="dxa"/>
            </w:trPr>
          </w:trPrChange>
        </w:trPr>
        <w:tc>
          <w:tcPr>
            <w:tcW w:w="6059" w:type="dxa"/>
            <w:gridSpan w:val="5"/>
            <w:shd w:val="clear" w:color="auto" w:fill="F7CAAC"/>
            <w:tcPrChange w:id="769" w:author="Michal Pilík" w:date="2019-09-16T08:54:00Z">
              <w:tcPr>
                <w:tcW w:w="6059" w:type="dxa"/>
                <w:gridSpan w:val="5"/>
                <w:shd w:val="clear" w:color="auto" w:fill="F7CAAC"/>
              </w:tcPr>
            </w:tcPrChange>
          </w:tcPr>
          <w:p w14:paraId="0B33A20B" w14:textId="77777777" w:rsidR="00385392" w:rsidRDefault="00385392" w:rsidP="00385392">
            <w:pPr>
              <w:jc w:val="both"/>
            </w:pPr>
            <w:r>
              <w:rPr>
                <w:b/>
              </w:rPr>
              <w:t>Další současná působení jako akademický pracovník na jiných VŠ</w:t>
            </w:r>
          </w:p>
        </w:tc>
        <w:tc>
          <w:tcPr>
            <w:tcW w:w="1705" w:type="dxa"/>
            <w:gridSpan w:val="2"/>
            <w:shd w:val="clear" w:color="auto" w:fill="F7CAAC"/>
            <w:tcPrChange w:id="770" w:author="Michal Pilík" w:date="2019-09-16T08:54:00Z">
              <w:tcPr>
                <w:tcW w:w="1705" w:type="dxa"/>
                <w:gridSpan w:val="2"/>
                <w:shd w:val="clear" w:color="auto" w:fill="F7CAAC"/>
              </w:tcPr>
            </w:tcPrChange>
          </w:tcPr>
          <w:p w14:paraId="56DC3C76" w14:textId="77777777" w:rsidR="00385392" w:rsidRDefault="00385392" w:rsidP="00385392">
            <w:pPr>
              <w:jc w:val="both"/>
              <w:rPr>
                <w:b/>
              </w:rPr>
            </w:pPr>
            <w:r>
              <w:rPr>
                <w:b/>
              </w:rPr>
              <w:t>typ prac. vztahu</w:t>
            </w:r>
          </w:p>
        </w:tc>
        <w:tc>
          <w:tcPr>
            <w:tcW w:w="2096" w:type="dxa"/>
            <w:gridSpan w:val="4"/>
            <w:shd w:val="clear" w:color="auto" w:fill="F7CAAC"/>
            <w:tcPrChange w:id="771" w:author="Michal Pilík" w:date="2019-09-16T08:54:00Z">
              <w:tcPr>
                <w:tcW w:w="2096" w:type="dxa"/>
                <w:gridSpan w:val="4"/>
                <w:shd w:val="clear" w:color="auto" w:fill="F7CAAC"/>
              </w:tcPr>
            </w:tcPrChange>
          </w:tcPr>
          <w:p w14:paraId="5A086B1C" w14:textId="77777777" w:rsidR="00385392" w:rsidRDefault="00385392" w:rsidP="00385392">
            <w:pPr>
              <w:jc w:val="both"/>
              <w:rPr>
                <w:b/>
              </w:rPr>
            </w:pPr>
            <w:r>
              <w:rPr>
                <w:b/>
              </w:rPr>
              <w:t>rozsah</w:t>
            </w:r>
          </w:p>
        </w:tc>
      </w:tr>
      <w:tr w:rsidR="00385392" w14:paraId="6CBD7198" w14:textId="77777777" w:rsidTr="00706066">
        <w:trPr>
          <w:trPrChange w:id="772" w:author="Michal Pilík" w:date="2019-09-16T08:54:00Z">
            <w:trPr>
              <w:wBefore w:w="74" w:type="dxa"/>
            </w:trPr>
          </w:trPrChange>
        </w:trPr>
        <w:tc>
          <w:tcPr>
            <w:tcW w:w="6059" w:type="dxa"/>
            <w:gridSpan w:val="5"/>
            <w:tcPrChange w:id="773" w:author="Michal Pilík" w:date="2019-09-16T08:54:00Z">
              <w:tcPr>
                <w:tcW w:w="6059" w:type="dxa"/>
                <w:gridSpan w:val="5"/>
              </w:tcPr>
            </w:tcPrChange>
          </w:tcPr>
          <w:p w14:paraId="35315D4C" w14:textId="77777777" w:rsidR="00385392" w:rsidRDefault="00385392" w:rsidP="00385392">
            <w:pPr>
              <w:jc w:val="both"/>
            </w:pPr>
          </w:p>
        </w:tc>
        <w:tc>
          <w:tcPr>
            <w:tcW w:w="1705" w:type="dxa"/>
            <w:gridSpan w:val="2"/>
            <w:tcPrChange w:id="774" w:author="Michal Pilík" w:date="2019-09-16T08:54:00Z">
              <w:tcPr>
                <w:tcW w:w="1705" w:type="dxa"/>
                <w:gridSpan w:val="2"/>
              </w:tcPr>
            </w:tcPrChange>
          </w:tcPr>
          <w:p w14:paraId="41D4F7C3" w14:textId="77777777" w:rsidR="00385392" w:rsidRDefault="00385392" w:rsidP="00385392">
            <w:pPr>
              <w:jc w:val="both"/>
            </w:pPr>
          </w:p>
        </w:tc>
        <w:tc>
          <w:tcPr>
            <w:tcW w:w="2096" w:type="dxa"/>
            <w:gridSpan w:val="4"/>
            <w:tcPrChange w:id="775" w:author="Michal Pilík" w:date="2019-09-16T08:54:00Z">
              <w:tcPr>
                <w:tcW w:w="2096" w:type="dxa"/>
                <w:gridSpan w:val="4"/>
              </w:tcPr>
            </w:tcPrChange>
          </w:tcPr>
          <w:p w14:paraId="2231D4CD" w14:textId="77777777" w:rsidR="00385392" w:rsidRDefault="00385392" w:rsidP="00385392">
            <w:pPr>
              <w:jc w:val="both"/>
            </w:pPr>
          </w:p>
        </w:tc>
      </w:tr>
      <w:tr w:rsidR="00385392" w14:paraId="5191F343" w14:textId="77777777" w:rsidTr="00706066">
        <w:trPr>
          <w:trPrChange w:id="776" w:author="Michal Pilík" w:date="2019-09-16T08:54:00Z">
            <w:trPr>
              <w:wBefore w:w="74" w:type="dxa"/>
            </w:trPr>
          </w:trPrChange>
        </w:trPr>
        <w:tc>
          <w:tcPr>
            <w:tcW w:w="9860" w:type="dxa"/>
            <w:gridSpan w:val="11"/>
            <w:shd w:val="clear" w:color="auto" w:fill="F7CAAC"/>
            <w:tcPrChange w:id="777" w:author="Michal Pilík" w:date="2019-09-16T08:54:00Z">
              <w:tcPr>
                <w:tcW w:w="9860" w:type="dxa"/>
                <w:gridSpan w:val="11"/>
                <w:shd w:val="clear" w:color="auto" w:fill="F7CAAC"/>
              </w:tcPr>
            </w:tcPrChange>
          </w:tcPr>
          <w:p w14:paraId="3ABBCC1B" w14:textId="77777777" w:rsidR="00385392" w:rsidRDefault="00385392" w:rsidP="00385392">
            <w:pPr>
              <w:jc w:val="both"/>
            </w:pPr>
            <w:r>
              <w:rPr>
                <w:b/>
              </w:rPr>
              <w:t>Předměty příslušného studijního programu a způsob zapojení do jejich výuky, příp. další zapojení do uskutečňování studijního programu</w:t>
            </w:r>
          </w:p>
        </w:tc>
      </w:tr>
      <w:tr w:rsidR="00385392" w14:paraId="164FEA61" w14:textId="77777777" w:rsidTr="00706066">
        <w:trPr>
          <w:trHeight w:val="388"/>
          <w:trPrChange w:id="778" w:author="Michal Pilík" w:date="2019-09-16T08:54:00Z">
            <w:trPr>
              <w:wBefore w:w="74" w:type="dxa"/>
              <w:trHeight w:val="388"/>
            </w:trPr>
          </w:trPrChange>
        </w:trPr>
        <w:tc>
          <w:tcPr>
            <w:tcW w:w="9860" w:type="dxa"/>
            <w:gridSpan w:val="11"/>
            <w:tcBorders>
              <w:top w:val="nil"/>
            </w:tcBorders>
            <w:tcPrChange w:id="779" w:author="Michal Pilík" w:date="2019-09-16T08:54:00Z">
              <w:tcPr>
                <w:tcW w:w="9860" w:type="dxa"/>
                <w:gridSpan w:val="11"/>
                <w:tcBorders>
                  <w:top w:val="nil"/>
                </w:tcBorders>
              </w:tcPr>
            </w:tcPrChange>
          </w:tcPr>
          <w:p w14:paraId="672E27CE" w14:textId="1679B539" w:rsidR="00385392" w:rsidRDefault="000F102A" w:rsidP="00385392">
            <w:pPr>
              <w:jc w:val="both"/>
              <w:rPr>
                <w:b/>
              </w:rPr>
            </w:pPr>
            <w:r w:rsidRPr="000F102A">
              <w:t xml:space="preserve">Řízení podnikových procesů </w:t>
            </w:r>
            <w:r w:rsidR="00D42238">
              <w:t xml:space="preserve">- </w:t>
            </w:r>
            <w:r>
              <w:t>přednášející (35</w:t>
            </w:r>
            <w:r w:rsidR="00385392">
              <w:t>%)</w:t>
            </w:r>
          </w:p>
          <w:p w14:paraId="29E6CCEA" w14:textId="3E6EB832" w:rsidR="00385392" w:rsidRPr="000E0F6C" w:rsidRDefault="000F102A" w:rsidP="00385392">
            <w:pPr>
              <w:jc w:val="both"/>
            </w:pPr>
            <w:r w:rsidRPr="00C07E19">
              <w:t>Business Process Management</w:t>
            </w:r>
            <w:r w:rsidRPr="00B3222C">
              <w:t xml:space="preserve"> </w:t>
            </w:r>
            <w:r w:rsidR="00385392" w:rsidRPr="00B3222C">
              <w:t>-</w:t>
            </w:r>
            <w:r w:rsidR="00385392">
              <w:rPr>
                <w:b/>
              </w:rPr>
              <w:t xml:space="preserve"> </w:t>
            </w:r>
            <w:r w:rsidR="000E0F6C">
              <w:t>přednášející (35%)</w:t>
            </w:r>
          </w:p>
        </w:tc>
      </w:tr>
      <w:tr w:rsidR="00385392" w14:paraId="1819F3CE" w14:textId="77777777" w:rsidTr="00706066">
        <w:trPr>
          <w:trPrChange w:id="780" w:author="Michal Pilík" w:date="2019-09-16T08:54:00Z">
            <w:trPr>
              <w:wBefore w:w="74" w:type="dxa"/>
            </w:trPr>
          </w:trPrChange>
        </w:trPr>
        <w:tc>
          <w:tcPr>
            <w:tcW w:w="9860" w:type="dxa"/>
            <w:gridSpan w:val="11"/>
            <w:shd w:val="clear" w:color="auto" w:fill="F7CAAC"/>
            <w:tcPrChange w:id="781" w:author="Michal Pilík" w:date="2019-09-16T08:54:00Z">
              <w:tcPr>
                <w:tcW w:w="9860" w:type="dxa"/>
                <w:gridSpan w:val="11"/>
                <w:shd w:val="clear" w:color="auto" w:fill="F7CAAC"/>
              </w:tcPr>
            </w:tcPrChange>
          </w:tcPr>
          <w:p w14:paraId="12DF35A7" w14:textId="77777777" w:rsidR="00385392" w:rsidRDefault="00385392" w:rsidP="00385392">
            <w:pPr>
              <w:jc w:val="both"/>
            </w:pPr>
            <w:r>
              <w:rPr>
                <w:b/>
              </w:rPr>
              <w:t xml:space="preserve">Údaje o vzdělání na VŠ </w:t>
            </w:r>
          </w:p>
        </w:tc>
      </w:tr>
      <w:tr w:rsidR="00385392" w14:paraId="2723C8BF" w14:textId="77777777" w:rsidTr="00706066">
        <w:trPr>
          <w:trHeight w:val="681"/>
          <w:trPrChange w:id="782" w:author="Michal Pilík" w:date="2019-09-16T08:54:00Z">
            <w:trPr>
              <w:wBefore w:w="74" w:type="dxa"/>
              <w:trHeight w:val="681"/>
            </w:trPr>
          </w:trPrChange>
        </w:trPr>
        <w:tc>
          <w:tcPr>
            <w:tcW w:w="9860" w:type="dxa"/>
            <w:gridSpan w:val="11"/>
            <w:tcPrChange w:id="783" w:author="Michal Pilík" w:date="2019-09-16T08:54:00Z">
              <w:tcPr>
                <w:tcW w:w="9860" w:type="dxa"/>
                <w:gridSpan w:val="11"/>
              </w:tcPr>
            </w:tcPrChange>
          </w:tcPr>
          <w:p w14:paraId="36AAD8CA" w14:textId="2C355069" w:rsidR="00385392" w:rsidRDefault="00385392" w:rsidP="00385392">
            <w:pPr>
              <w:jc w:val="both"/>
              <w:rPr>
                <w:lang w:eastAsia="en-US"/>
              </w:rPr>
            </w:pPr>
            <w:r w:rsidRPr="00385392">
              <w:t xml:space="preserve">2008   </w:t>
            </w:r>
            <w:r w:rsidR="00775C30">
              <w:t xml:space="preserve">              </w:t>
            </w:r>
            <w:r w:rsidRPr="00385392">
              <w:rPr>
                <w:lang w:eastAsia="en-US"/>
              </w:rPr>
              <w:t>Certifikován v DTO Ostrava jako Manager kvality</w:t>
            </w:r>
          </w:p>
          <w:p w14:paraId="534B84A4" w14:textId="77777777" w:rsidR="00504151" w:rsidRPr="00385392" w:rsidRDefault="00504151" w:rsidP="00504151">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rPr>
              <w:t xml:space="preserve">1975 – 1980  </w:t>
            </w:r>
            <w:r>
              <w:rPr>
                <w:rFonts w:ascii="Times New Roman" w:hAnsi="Times New Roman"/>
                <w:i w:val="0"/>
                <w:sz w:val="20"/>
                <w:szCs w:val="20"/>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8B7889">
              <w:rPr>
                <w:rFonts w:ascii="Times New Roman" w:hAnsi="Times New Roman"/>
                <w:i w:val="0"/>
                <w:sz w:val="20"/>
                <w:szCs w:val="20"/>
              </w:rPr>
              <w:t>obor: Technologie kůže, gumy a plastických hmot</w:t>
            </w:r>
            <w:r w:rsidRPr="00591F6C">
              <w:rPr>
                <w:rFonts w:ascii="Times New Roman" w:hAnsi="Times New Roman"/>
                <w:i w:val="0"/>
                <w:sz w:val="20"/>
                <w:szCs w:val="20"/>
                <w:lang w:eastAsia="en-US"/>
              </w:rPr>
              <w:t xml:space="preserve"> (</w:t>
            </w:r>
            <w:r w:rsidRPr="00504151">
              <w:rPr>
                <w:rFonts w:ascii="Times New Roman" w:hAnsi="Times New Roman"/>
                <w:b/>
                <w:i w:val="0"/>
                <w:sz w:val="20"/>
                <w:szCs w:val="20"/>
                <w:lang w:eastAsia="en-US"/>
              </w:rPr>
              <w:t>Ing</w:t>
            </w:r>
            <w:r w:rsidRPr="00385392">
              <w:rPr>
                <w:rFonts w:ascii="Times New Roman" w:hAnsi="Times New Roman"/>
                <w:i w:val="0"/>
                <w:sz w:val="20"/>
                <w:szCs w:val="20"/>
                <w:lang w:eastAsia="en-US"/>
              </w:rPr>
              <w:t>.)</w:t>
            </w:r>
          </w:p>
          <w:p w14:paraId="132C5774" w14:textId="77777777" w:rsidR="00504151" w:rsidRPr="00385392" w:rsidRDefault="00504151" w:rsidP="00385392">
            <w:pPr>
              <w:jc w:val="both"/>
              <w:rPr>
                <w:b/>
                <w:lang w:eastAsia="en-US"/>
              </w:rPr>
            </w:pPr>
            <w:r w:rsidRPr="00385392">
              <w:t xml:space="preserve">1985 – 1989  </w:t>
            </w:r>
            <w:r>
              <w:t xml:space="preserve">    </w:t>
            </w:r>
            <w:r w:rsidRPr="00385392">
              <w:rPr>
                <w:lang w:eastAsia="en-US"/>
              </w:rPr>
              <w:t>Moskevský technologický institut lehkého průmyslu (Rusko) (</w:t>
            </w:r>
            <w:r>
              <w:rPr>
                <w:b/>
                <w:lang w:eastAsia="en-US"/>
              </w:rPr>
              <w:t>CSc.)</w:t>
            </w:r>
          </w:p>
        </w:tc>
      </w:tr>
      <w:tr w:rsidR="00385392" w14:paraId="7AB20FB8" w14:textId="77777777" w:rsidTr="00706066">
        <w:trPr>
          <w:trPrChange w:id="784" w:author="Michal Pilík" w:date="2019-09-16T08:54:00Z">
            <w:trPr>
              <w:wBefore w:w="74" w:type="dxa"/>
            </w:trPr>
          </w:trPrChange>
        </w:trPr>
        <w:tc>
          <w:tcPr>
            <w:tcW w:w="9860" w:type="dxa"/>
            <w:gridSpan w:val="11"/>
            <w:shd w:val="clear" w:color="auto" w:fill="F7CAAC"/>
            <w:tcPrChange w:id="785" w:author="Michal Pilík" w:date="2019-09-16T08:54:00Z">
              <w:tcPr>
                <w:tcW w:w="9860" w:type="dxa"/>
                <w:gridSpan w:val="11"/>
                <w:shd w:val="clear" w:color="auto" w:fill="F7CAAC"/>
              </w:tcPr>
            </w:tcPrChange>
          </w:tcPr>
          <w:p w14:paraId="22D9056E" w14:textId="77777777" w:rsidR="00385392" w:rsidRPr="00385392" w:rsidRDefault="00385392" w:rsidP="00385392">
            <w:pPr>
              <w:jc w:val="both"/>
              <w:rPr>
                <w:b/>
              </w:rPr>
            </w:pPr>
            <w:r w:rsidRPr="00385392">
              <w:rPr>
                <w:b/>
              </w:rPr>
              <w:t>Údaje o odborném působení od absolvování VŠ</w:t>
            </w:r>
          </w:p>
        </w:tc>
      </w:tr>
      <w:tr w:rsidR="00385392" w14:paraId="3A8724FD" w14:textId="77777777" w:rsidTr="00706066">
        <w:trPr>
          <w:trHeight w:val="1090"/>
          <w:trPrChange w:id="786" w:author="Michal Pilík" w:date="2019-09-16T08:54:00Z">
            <w:trPr>
              <w:wBefore w:w="74" w:type="dxa"/>
              <w:trHeight w:val="1090"/>
            </w:trPr>
          </w:trPrChange>
        </w:trPr>
        <w:tc>
          <w:tcPr>
            <w:tcW w:w="9860" w:type="dxa"/>
            <w:gridSpan w:val="11"/>
            <w:tcPrChange w:id="787" w:author="Michal Pilík" w:date="2019-09-16T08:54:00Z">
              <w:tcPr>
                <w:tcW w:w="9860" w:type="dxa"/>
                <w:gridSpan w:val="11"/>
              </w:tcPr>
            </w:tcPrChange>
          </w:tcPr>
          <w:tbl>
            <w:tblPr>
              <w:tblW w:w="26032" w:type="dxa"/>
              <w:tblLayout w:type="fixed"/>
              <w:tblCellMar>
                <w:left w:w="70" w:type="dxa"/>
                <w:right w:w="70" w:type="dxa"/>
              </w:tblCellMar>
              <w:tblLook w:val="04A0" w:firstRow="1" w:lastRow="0" w:firstColumn="1" w:lastColumn="0" w:noHBand="0" w:noVBand="1"/>
            </w:tblPr>
            <w:tblGrid>
              <w:gridCol w:w="1381"/>
              <w:gridCol w:w="8543"/>
              <w:gridCol w:w="8054"/>
              <w:gridCol w:w="8054"/>
            </w:tblGrid>
            <w:tr w:rsidR="00385392" w:rsidRPr="00385392" w14:paraId="20B44DC1" w14:textId="77777777" w:rsidTr="00385392">
              <w:trPr>
                <w:trHeight w:val="57"/>
              </w:trPr>
              <w:tc>
                <w:tcPr>
                  <w:tcW w:w="1381" w:type="dxa"/>
                  <w:hideMark/>
                </w:tcPr>
                <w:p w14:paraId="1C11FFFB" w14:textId="77777777"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1980-1982       </w:t>
                  </w:r>
                </w:p>
              </w:tc>
              <w:tc>
                <w:tcPr>
                  <w:tcW w:w="8543" w:type="dxa"/>
                  <w:hideMark/>
                </w:tcPr>
                <w:p w14:paraId="7995F6A7"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Výzkumný ústav kožedělný Gottwaldov, samostatný výzkumný pracovník</w:t>
                  </w:r>
                </w:p>
              </w:tc>
              <w:tc>
                <w:tcPr>
                  <w:tcW w:w="8054" w:type="dxa"/>
                </w:tcPr>
                <w:p w14:paraId="092466E6"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548C2D57"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5C5E0214" w14:textId="77777777" w:rsidTr="00385392">
              <w:trPr>
                <w:trHeight w:val="245"/>
              </w:trPr>
              <w:tc>
                <w:tcPr>
                  <w:tcW w:w="1381" w:type="dxa"/>
                  <w:hideMark/>
                </w:tcPr>
                <w:p w14:paraId="4017B536" w14:textId="77777777"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1982-1995       </w:t>
                  </w:r>
                </w:p>
              </w:tc>
              <w:tc>
                <w:tcPr>
                  <w:tcW w:w="8543" w:type="dxa"/>
                  <w:hideMark/>
                </w:tcPr>
                <w:p w14:paraId="688FB91F"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 xml:space="preserve">VUT Brno, FT Zlín, Ústav kožedělné technologie, Odborný asistent </w:t>
                  </w:r>
                </w:p>
              </w:tc>
              <w:tc>
                <w:tcPr>
                  <w:tcW w:w="8054" w:type="dxa"/>
                </w:tcPr>
                <w:p w14:paraId="6CBDD8AA"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4A2DDC01"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2DC221D4" w14:textId="77777777" w:rsidTr="00385392">
              <w:trPr>
                <w:trHeight w:val="57"/>
              </w:trPr>
              <w:tc>
                <w:tcPr>
                  <w:tcW w:w="1381" w:type="dxa"/>
                  <w:hideMark/>
                </w:tcPr>
                <w:p w14:paraId="1D82B2CD" w14:textId="77777777" w:rsidR="00385392" w:rsidRPr="00385392" w:rsidRDefault="00385392" w:rsidP="00385392">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1995-1998</w:t>
                  </w:r>
                </w:p>
              </w:tc>
              <w:tc>
                <w:tcPr>
                  <w:tcW w:w="8543" w:type="dxa"/>
                  <w:hideMark/>
                </w:tcPr>
                <w:p w14:paraId="3A122DC7"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Areta Akustika, Zlín, ředitel</w:t>
                  </w:r>
                </w:p>
              </w:tc>
              <w:tc>
                <w:tcPr>
                  <w:tcW w:w="8054" w:type="dxa"/>
                </w:tcPr>
                <w:p w14:paraId="6672F3D2"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6300B8E5"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07D2EDE8" w14:textId="77777777" w:rsidTr="00385392">
              <w:trPr>
                <w:trHeight w:val="57"/>
              </w:trPr>
              <w:tc>
                <w:tcPr>
                  <w:tcW w:w="1381" w:type="dxa"/>
                  <w:hideMark/>
                </w:tcPr>
                <w:p w14:paraId="0B98866E" w14:textId="77777777" w:rsidR="00385392" w:rsidRPr="00385392" w:rsidRDefault="00385392" w:rsidP="00385392">
                  <w:pPr>
                    <w:jc w:val="both"/>
                    <w:rPr>
                      <w:lang w:eastAsia="en-US"/>
                    </w:rPr>
                  </w:pPr>
                  <w:r w:rsidRPr="00385392">
                    <w:rPr>
                      <w:lang w:eastAsia="en-US"/>
                    </w:rPr>
                    <w:t xml:space="preserve">1995-2001       </w:t>
                  </w:r>
                </w:p>
              </w:tc>
              <w:tc>
                <w:tcPr>
                  <w:tcW w:w="8543" w:type="dxa"/>
                  <w:hideMark/>
                </w:tcPr>
                <w:p w14:paraId="7569D737" w14:textId="77777777" w:rsidR="00385392" w:rsidRPr="00385392" w:rsidRDefault="00385392" w:rsidP="00385392">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VUT Brno, FT Zlín, Ústav fyziky a materiálového inženýrství, výzkumný pracovník, odborný asistent</w:t>
                  </w:r>
                </w:p>
              </w:tc>
              <w:tc>
                <w:tcPr>
                  <w:tcW w:w="8054" w:type="dxa"/>
                </w:tcPr>
                <w:p w14:paraId="78724E17"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c>
                <w:tcPr>
                  <w:tcW w:w="8054" w:type="dxa"/>
                </w:tcPr>
                <w:p w14:paraId="542AC4F6" w14:textId="77777777" w:rsidR="00385392" w:rsidRPr="00385392" w:rsidRDefault="00385392" w:rsidP="00385392">
                  <w:pPr>
                    <w:pStyle w:val="Zkladntext"/>
                    <w:tabs>
                      <w:tab w:val="left" w:pos="1658"/>
                    </w:tabs>
                    <w:rPr>
                      <w:rFonts w:ascii="Times New Roman" w:hAnsi="Times New Roman"/>
                      <w:i w:val="0"/>
                      <w:sz w:val="20"/>
                      <w:szCs w:val="20"/>
                      <w:lang w:eastAsia="en-US"/>
                    </w:rPr>
                  </w:pPr>
                </w:p>
              </w:tc>
            </w:tr>
            <w:tr w:rsidR="00385392" w:rsidRPr="00385392" w14:paraId="01C209B5" w14:textId="77777777" w:rsidTr="00385392">
              <w:trPr>
                <w:trHeight w:val="57"/>
              </w:trPr>
              <w:tc>
                <w:tcPr>
                  <w:tcW w:w="1381" w:type="dxa"/>
                  <w:hideMark/>
                </w:tcPr>
                <w:p w14:paraId="41FD9D45" w14:textId="77777777" w:rsidR="00385392" w:rsidRPr="00385392" w:rsidRDefault="00385392" w:rsidP="00385392">
                  <w:pPr>
                    <w:jc w:val="both"/>
                    <w:rPr>
                      <w:lang w:eastAsia="en-US"/>
                    </w:rPr>
                  </w:pPr>
                  <w:r w:rsidRPr="00385392">
                    <w:rPr>
                      <w:lang w:eastAsia="en-US"/>
                    </w:rPr>
                    <w:t xml:space="preserve">2001- dosud     </w:t>
                  </w:r>
                </w:p>
              </w:tc>
              <w:tc>
                <w:tcPr>
                  <w:tcW w:w="8543" w:type="dxa"/>
                  <w:hideMark/>
                </w:tcPr>
                <w:p w14:paraId="39873E8D" w14:textId="77777777" w:rsidR="00385392" w:rsidRPr="00385392" w:rsidRDefault="00385392" w:rsidP="00385392">
                  <w:pPr>
                    <w:jc w:val="both"/>
                    <w:rPr>
                      <w:lang w:eastAsia="en-US"/>
                    </w:rPr>
                  </w:pPr>
                  <w:r w:rsidRPr="00385392">
                    <w:rPr>
                      <w:lang w:eastAsia="en-US"/>
                    </w:rPr>
                    <w:t>Univerzita Tomáše Bati ve Zlíně, FAME, docent</w:t>
                  </w:r>
                </w:p>
              </w:tc>
              <w:tc>
                <w:tcPr>
                  <w:tcW w:w="8054" w:type="dxa"/>
                </w:tcPr>
                <w:p w14:paraId="147782F0" w14:textId="77777777" w:rsidR="00385392" w:rsidRPr="00385392" w:rsidRDefault="00385392" w:rsidP="00385392">
                  <w:pPr>
                    <w:jc w:val="both"/>
                    <w:rPr>
                      <w:lang w:eastAsia="en-US"/>
                    </w:rPr>
                  </w:pPr>
                </w:p>
              </w:tc>
              <w:tc>
                <w:tcPr>
                  <w:tcW w:w="8054" w:type="dxa"/>
                </w:tcPr>
                <w:p w14:paraId="47E6F140" w14:textId="77777777" w:rsidR="00385392" w:rsidRPr="00385392" w:rsidRDefault="00385392" w:rsidP="00385392">
                  <w:pPr>
                    <w:jc w:val="both"/>
                    <w:rPr>
                      <w:lang w:eastAsia="en-US"/>
                    </w:rPr>
                  </w:pPr>
                </w:p>
              </w:tc>
            </w:tr>
          </w:tbl>
          <w:p w14:paraId="0BFB15FC" w14:textId="77777777" w:rsidR="00385392" w:rsidRPr="00385392" w:rsidRDefault="00385392" w:rsidP="00385392">
            <w:pPr>
              <w:jc w:val="both"/>
            </w:pPr>
          </w:p>
        </w:tc>
      </w:tr>
      <w:tr w:rsidR="00385392" w14:paraId="1A2482F5" w14:textId="77777777" w:rsidTr="00706066">
        <w:trPr>
          <w:trHeight w:val="250"/>
          <w:trPrChange w:id="788" w:author="Michal Pilík" w:date="2019-09-16T08:54:00Z">
            <w:trPr>
              <w:wBefore w:w="74" w:type="dxa"/>
              <w:trHeight w:val="250"/>
            </w:trPr>
          </w:trPrChange>
        </w:trPr>
        <w:tc>
          <w:tcPr>
            <w:tcW w:w="9860" w:type="dxa"/>
            <w:gridSpan w:val="11"/>
            <w:shd w:val="clear" w:color="auto" w:fill="F7CAAC"/>
            <w:tcPrChange w:id="789" w:author="Michal Pilík" w:date="2019-09-16T08:54:00Z">
              <w:tcPr>
                <w:tcW w:w="9860" w:type="dxa"/>
                <w:gridSpan w:val="11"/>
                <w:shd w:val="clear" w:color="auto" w:fill="F7CAAC"/>
              </w:tcPr>
            </w:tcPrChange>
          </w:tcPr>
          <w:p w14:paraId="6DA2D078" w14:textId="77777777" w:rsidR="00385392" w:rsidRDefault="00385392" w:rsidP="00385392">
            <w:pPr>
              <w:jc w:val="both"/>
            </w:pPr>
            <w:r>
              <w:rPr>
                <w:b/>
              </w:rPr>
              <w:t>Zkušenosti s vedením kvalifikačních a rigorózních prací</w:t>
            </w:r>
          </w:p>
        </w:tc>
      </w:tr>
      <w:tr w:rsidR="00385392" w14:paraId="21128EE8" w14:textId="77777777" w:rsidTr="00706066">
        <w:trPr>
          <w:trHeight w:val="98"/>
          <w:trPrChange w:id="790" w:author="Michal Pilík" w:date="2019-09-16T08:54:00Z">
            <w:trPr>
              <w:wBefore w:w="74" w:type="dxa"/>
              <w:trHeight w:val="98"/>
            </w:trPr>
          </w:trPrChange>
        </w:trPr>
        <w:tc>
          <w:tcPr>
            <w:tcW w:w="9860" w:type="dxa"/>
            <w:gridSpan w:val="11"/>
            <w:tcPrChange w:id="791" w:author="Michal Pilík" w:date="2019-09-16T08:54:00Z">
              <w:tcPr>
                <w:tcW w:w="9860" w:type="dxa"/>
                <w:gridSpan w:val="11"/>
              </w:tcPr>
            </w:tcPrChange>
          </w:tcPr>
          <w:p w14:paraId="05C0B21F" w14:textId="77777777" w:rsidR="00636CFD" w:rsidRDefault="00636CFD" w:rsidP="00636CFD">
            <w:pPr>
              <w:jc w:val="both"/>
            </w:pPr>
            <w:r>
              <w:t>Počet v</w:t>
            </w:r>
            <w:r w:rsidR="00733A3A">
              <w:t>edených bakalářských prací – 45</w:t>
            </w:r>
          </w:p>
          <w:p w14:paraId="4C7DFCD1" w14:textId="77777777" w:rsidR="00636CFD" w:rsidRDefault="00636CFD" w:rsidP="00636CFD">
            <w:pPr>
              <w:jc w:val="both"/>
            </w:pPr>
            <w:r>
              <w:t>Počet vedených diplomových prací – 83</w:t>
            </w:r>
          </w:p>
          <w:p w14:paraId="1858C88D" w14:textId="77777777" w:rsidR="00385392" w:rsidRDefault="00636CFD" w:rsidP="00775C30">
            <w:pPr>
              <w:jc w:val="both"/>
            </w:pPr>
            <w:r>
              <w:t xml:space="preserve">Počet vedených disertačních prací </w:t>
            </w:r>
            <w:r w:rsidR="00733A3A">
              <w:t>–</w:t>
            </w:r>
            <w:r>
              <w:t xml:space="preserve"> 5</w:t>
            </w:r>
            <w:r w:rsidR="00733A3A">
              <w:t xml:space="preserve"> </w:t>
            </w:r>
          </w:p>
        </w:tc>
      </w:tr>
      <w:tr w:rsidR="00385392" w14:paraId="7CC85CFB" w14:textId="77777777" w:rsidTr="00706066">
        <w:trPr>
          <w:cantSplit/>
          <w:trPrChange w:id="792" w:author="Michal Pilík" w:date="2019-09-16T08:54:00Z">
            <w:trPr>
              <w:wBefore w:w="74" w:type="dxa"/>
              <w:cantSplit/>
            </w:trPr>
          </w:trPrChange>
        </w:trPr>
        <w:tc>
          <w:tcPr>
            <w:tcW w:w="3346" w:type="dxa"/>
            <w:gridSpan w:val="2"/>
            <w:tcBorders>
              <w:top w:val="single" w:sz="12" w:space="0" w:color="auto"/>
            </w:tcBorders>
            <w:shd w:val="clear" w:color="auto" w:fill="F7CAAC"/>
            <w:tcPrChange w:id="793" w:author="Michal Pilík" w:date="2019-09-16T08:54:00Z">
              <w:tcPr>
                <w:tcW w:w="3346" w:type="dxa"/>
                <w:gridSpan w:val="2"/>
                <w:tcBorders>
                  <w:top w:val="single" w:sz="12" w:space="0" w:color="auto"/>
                </w:tcBorders>
                <w:shd w:val="clear" w:color="auto" w:fill="F7CAAC"/>
              </w:tcPr>
            </w:tcPrChange>
          </w:tcPr>
          <w:p w14:paraId="60013145" w14:textId="77777777" w:rsidR="00385392" w:rsidRDefault="00385392" w:rsidP="00385392">
            <w:pPr>
              <w:jc w:val="both"/>
            </w:pPr>
            <w:r>
              <w:rPr>
                <w:b/>
              </w:rPr>
              <w:t xml:space="preserve">Obor habilitačního řízení </w:t>
            </w:r>
          </w:p>
        </w:tc>
        <w:tc>
          <w:tcPr>
            <w:tcW w:w="2245" w:type="dxa"/>
            <w:gridSpan w:val="2"/>
            <w:tcBorders>
              <w:top w:val="single" w:sz="12" w:space="0" w:color="auto"/>
            </w:tcBorders>
            <w:shd w:val="clear" w:color="auto" w:fill="F7CAAC"/>
            <w:tcPrChange w:id="794" w:author="Michal Pilík" w:date="2019-09-16T08:54:00Z">
              <w:tcPr>
                <w:tcW w:w="2245" w:type="dxa"/>
                <w:gridSpan w:val="2"/>
                <w:tcBorders>
                  <w:top w:val="single" w:sz="12" w:space="0" w:color="auto"/>
                </w:tcBorders>
                <w:shd w:val="clear" w:color="auto" w:fill="F7CAAC"/>
              </w:tcPr>
            </w:tcPrChange>
          </w:tcPr>
          <w:p w14:paraId="28CC1FDA" w14:textId="77777777" w:rsidR="00385392" w:rsidRDefault="00385392" w:rsidP="00385392">
            <w:pPr>
              <w:jc w:val="both"/>
            </w:pPr>
            <w:r>
              <w:rPr>
                <w:b/>
              </w:rPr>
              <w:t>Rok udělení hodnosti</w:t>
            </w:r>
          </w:p>
        </w:tc>
        <w:tc>
          <w:tcPr>
            <w:tcW w:w="2248" w:type="dxa"/>
            <w:gridSpan w:val="4"/>
            <w:tcBorders>
              <w:top w:val="single" w:sz="12" w:space="0" w:color="auto"/>
              <w:right w:val="single" w:sz="12" w:space="0" w:color="auto"/>
            </w:tcBorders>
            <w:shd w:val="clear" w:color="auto" w:fill="F7CAAC"/>
            <w:tcPrChange w:id="795" w:author="Michal Pilík" w:date="2019-09-16T08:54:00Z">
              <w:tcPr>
                <w:tcW w:w="2248" w:type="dxa"/>
                <w:gridSpan w:val="4"/>
                <w:tcBorders>
                  <w:top w:val="single" w:sz="12" w:space="0" w:color="auto"/>
                  <w:right w:val="single" w:sz="12" w:space="0" w:color="auto"/>
                </w:tcBorders>
                <w:shd w:val="clear" w:color="auto" w:fill="F7CAAC"/>
              </w:tcPr>
            </w:tcPrChange>
          </w:tcPr>
          <w:p w14:paraId="39EEA45F" w14:textId="77777777" w:rsidR="00385392" w:rsidRDefault="00385392" w:rsidP="00385392">
            <w:pPr>
              <w:jc w:val="both"/>
            </w:pPr>
            <w:r>
              <w:rPr>
                <w:b/>
              </w:rPr>
              <w:t>Řízení konáno na VŠ</w:t>
            </w:r>
          </w:p>
        </w:tc>
        <w:tc>
          <w:tcPr>
            <w:tcW w:w="2021" w:type="dxa"/>
            <w:gridSpan w:val="3"/>
            <w:tcBorders>
              <w:top w:val="single" w:sz="12" w:space="0" w:color="auto"/>
              <w:left w:val="single" w:sz="12" w:space="0" w:color="auto"/>
            </w:tcBorders>
            <w:shd w:val="clear" w:color="auto" w:fill="F7CAAC"/>
            <w:tcPrChange w:id="796" w:author="Michal Pilík" w:date="2019-09-16T08:54:00Z">
              <w:tcPr>
                <w:tcW w:w="2021" w:type="dxa"/>
                <w:gridSpan w:val="3"/>
                <w:tcBorders>
                  <w:top w:val="single" w:sz="12" w:space="0" w:color="auto"/>
                  <w:left w:val="single" w:sz="12" w:space="0" w:color="auto"/>
                </w:tcBorders>
                <w:shd w:val="clear" w:color="auto" w:fill="F7CAAC"/>
              </w:tcPr>
            </w:tcPrChange>
          </w:tcPr>
          <w:p w14:paraId="13249081" w14:textId="77777777" w:rsidR="00385392" w:rsidRDefault="00385392" w:rsidP="00385392">
            <w:pPr>
              <w:jc w:val="both"/>
              <w:rPr>
                <w:b/>
              </w:rPr>
            </w:pPr>
            <w:r>
              <w:rPr>
                <w:b/>
              </w:rPr>
              <w:t>Ohlasy publikací</w:t>
            </w:r>
          </w:p>
        </w:tc>
      </w:tr>
      <w:tr w:rsidR="00385392" w14:paraId="203490AB" w14:textId="77777777" w:rsidTr="00706066">
        <w:trPr>
          <w:cantSplit/>
          <w:trPrChange w:id="797" w:author="Michal Pilík" w:date="2019-09-16T08:54:00Z">
            <w:trPr>
              <w:wBefore w:w="74" w:type="dxa"/>
              <w:cantSplit/>
            </w:trPr>
          </w:trPrChange>
        </w:trPr>
        <w:tc>
          <w:tcPr>
            <w:tcW w:w="3346" w:type="dxa"/>
            <w:gridSpan w:val="2"/>
            <w:tcPrChange w:id="798" w:author="Michal Pilík" w:date="2019-09-16T08:54:00Z">
              <w:tcPr>
                <w:tcW w:w="3346" w:type="dxa"/>
                <w:gridSpan w:val="2"/>
              </w:tcPr>
            </w:tcPrChange>
          </w:tcPr>
          <w:p w14:paraId="2DA40B43" w14:textId="77777777" w:rsidR="00385392" w:rsidRDefault="00385392" w:rsidP="00385392">
            <w:pPr>
              <w:spacing w:line="276" w:lineRule="auto"/>
              <w:jc w:val="both"/>
            </w:pPr>
            <w:r>
              <w:rPr>
                <w:lang w:eastAsia="en-US"/>
              </w:rPr>
              <w:t>Řízení průmyslových systémů</w:t>
            </w:r>
          </w:p>
        </w:tc>
        <w:tc>
          <w:tcPr>
            <w:tcW w:w="2245" w:type="dxa"/>
            <w:gridSpan w:val="2"/>
            <w:tcPrChange w:id="799" w:author="Michal Pilík" w:date="2019-09-16T08:54:00Z">
              <w:tcPr>
                <w:tcW w:w="2245" w:type="dxa"/>
                <w:gridSpan w:val="2"/>
              </w:tcPr>
            </w:tcPrChange>
          </w:tcPr>
          <w:p w14:paraId="0950C968" w14:textId="77777777" w:rsidR="00385392" w:rsidRDefault="00385392" w:rsidP="00385392">
            <w:pPr>
              <w:jc w:val="both"/>
            </w:pPr>
            <w:r>
              <w:t>2004</w:t>
            </w:r>
          </w:p>
        </w:tc>
        <w:tc>
          <w:tcPr>
            <w:tcW w:w="2248" w:type="dxa"/>
            <w:gridSpan w:val="4"/>
            <w:tcBorders>
              <w:right w:val="single" w:sz="12" w:space="0" w:color="auto"/>
            </w:tcBorders>
            <w:tcPrChange w:id="800" w:author="Michal Pilík" w:date="2019-09-16T08:54:00Z">
              <w:tcPr>
                <w:tcW w:w="2248" w:type="dxa"/>
                <w:gridSpan w:val="4"/>
                <w:tcBorders>
                  <w:right w:val="single" w:sz="12" w:space="0" w:color="auto"/>
                </w:tcBorders>
              </w:tcPr>
            </w:tcPrChange>
          </w:tcPr>
          <w:p w14:paraId="7B4B59DE" w14:textId="77777777" w:rsidR="00385392" w:rsidRDefault="00385392" w:rsidP="00D42238">
            <w:pPr>
              <w:jc w:val="both"/>
            </w:pPr>
            <w:r>
              <w:t>VŠB</w:t>
            </w:r>
            <w:r w:rsidR="00D42238">
              <w:t xml:space="preserve"> TU</w:t>
            </w:r>
            <w:r>
              <w:t xml:space="preserve"> O</w:t>
            </w:r>
            <w:r w:rsidR="00D42238">
              <w:t>strava</w:t>
            </w:r>
          </w:p>
        </w:tc>
        <w:tc>
          <w:tcPr>
            <w:tcW w:w="634" w:type="dxa"/>
            <w:tcBorders>
              <w:left w:val="single" w:sz="12" w:space="0" w:color="auto"/>
            </w:tcBorders>
            <w:shd w:val="clear" w:color="auto" w:fill="F7CAAC"/>
            <w:tcPrChange w:id="801" w:author="Michal Pilík" w:date="2019-09-16T08:54:00Z">
              <w:tcPr>
                <w:tcW w:w="634" w:type="dxa"/>
                <w:tcBorders>
                  <w:left w:val="single" w:sz="12" w:space="0" w:color="auto"/>
                </w:tcBorders>
                <w:shd w:val="clear" w:color="auto" w:fill="F7CAAC"/>
              </w:tcPr>
            </w:tcPrChange>
          </w:tcPr>
          <w:p w14:paraId="14C3979B" w14:textId="77777777" w:rsidR="00385392" w:rsidRDefault="00385392" w:rsidP="00385392">
            <w:pPr>
              <w:jc w:val="both"/>
            </w:pPr>
            <w:r>
              <w:rPr>
                <w:b/>
              </w:rPr>
              <w:t>WOS</w:t>
            </w:r>
          </w:p>
        </w:tc>
        <w:tc>
          <w:tcPr>
            <w:tcW w:w="693" w:type="dxa"/>
            <w:shd w:val="clear" w:color="auto" w:fill="F7CAAC"/>
            <w:tcPrChange w:id="802" w:author="Michal Pilík" w:date="2019-09-16T08:54:00Z">
              <w:tcPr>
                <w:tcW w:w="693" w:type="dxa"/>
                <w:shd w:val="clear" w:color="auto" w:fill="F7CAAC"/>
              </w:tcPr>
            </w:tcPrChange>
          </w:tcPr>
          <w:p w14:paraId="2E9BD5D3" w14:textId="77777777" w:rsidR="00385392" w:rsidRDefault="00385392" w:rsidP="00385392">
            <w:pPr>
              <w:jc w:val="both"/>
              <w:rPr>
                <w:sz w:val="18"/>
              </w:rPr>
            </w:pPr>
            <w:r>
              <w:rPr>
                <w:b/>
                <w:sz w:val="18"/>
              </w:rPr>
              <w:t>Scopus</w:t>
            </w:r>
          </w:p>
        </w:tc>
        <w:tc>
          <w:tcPr>
            <w:tcW w:w="694" w:type="dxa"/>
            <w:shd w:val="clear" w:color="auto" w:fill="F7CAAC"/>
            <w:tcPrChange w:id="803" w:author="Michal Pilík" w:date="2019-09-16T08:54:00Z">
              <w:tcPr>
                <w:tcW w:w="694" w:type="dxa"/>
                <w:shd w:val="clear" w:color="auto" w:fill="F7CAAC"/>
              </w:tcPr>
            </w:tcPrChange>
          </w:tcPr>
          <w:p w14:paraId="2B66C231" w14:textId="77777777" w:rsidR="00385392" w:rsidRDefault="00385392" w:rsidP="00385392">
            <w:pPr>
              <w:jc w:val="both"/>
            </w:pPr>
            <w:r>
              <w:rPr>
                <w:b/>
                <w:sz w:val="18"/>
              </w:rPr>
              <w:t>ostatní</w:t>
            </w:r>
          </w:p>
        </w:tc>
      </w:tr>
      <w:tr w:rsidR="00B32D15" w14:paraId="47347148" w14:textId="77777777" w:rsidTr="00706066">
        <w:trPr>
          <w:cantSplit/>
          <w:trHeight w:val="70"/>
          <w:trPrChange w:id="804" w:author="Michal Pilík" w:date="2019-09-16T08:54:00Z">
            <w:trPr>
              <w:wBefore w:w="74" w:type="dxa"/>
              <w:cantSplit/>
              <w:trHeight w:val="70"/>
            </w:trPr>
          </w:trPrChange>
        </w:trPr>
        <w:tc>
          <w:tcPr>
            <w:tcW w:w="3346" w:type="dxa"/>
            <w:gridSpan w:val="2"/>
            <w:shd w:val="clear" w:color="auto" w:fill="F7CAAC"/>
            <w:tcPrChange w:id="805" w:author="Michal Pilík" w:date="2019-09-16T08:54:00Z">
              <w:tcPr>
                <w:tcW w:w="3346" w:type="dxa"/>
                <w:gridSpan w:val="2"/>
                <w:shd w:val="clear" w:color="auto" w:fill="F7CAAC"/>
              </w:tcPr>
            </w:tcPrChange>
          </w:tcPr>
          <w:p w14:paraId="1B9EB2CF" w14:textId="77777777" w:rsidR="00B32D15" w:rsidRDefault="00B32D15" w:rsidP="00B32D15">
            <w:pPr>
              <w:jc w:val="both"/>
            </w:pPr>
            <w:r>
              <w:rPr>
                <w:b/>
              </w:rPr>
              <w:t>Obor jmenovacího řízení</w:t>
            </w:r>
          </w:p>
        </w:tc>
        <w:tc>
          <w:tcPr>
            <w:tcW w:w="2245" w:type="dxa"/>
            <w:gridSpan w:val="2"/>
            <w:shd w:val="clear" w:color="auto" w:fill="F7CAAC"/>
            <w:tcPrChange w:id="806" w:author="Michal Pilík" w:date="2019-09-16T08:54:00Z">
              <w:tcPr>
                <w:tcW w:w="2245" w:type="dxa"/>
                <w:gridSpan w:val="2"/>
                <w:shd w:val="clear" w:color="auto" w:fill="F7CAAC"/>
              </w:tcPr>
            </w:tcPrChange>
          </w:tcPr>
          <w:p w14:paraId="323E7C00" w14:textId="77777777" w:rsidR="00B32D15" w:rsidRDefault="00B32D15" w:rsidP="00B32D15">
            <w:pPr>
              <w:jc w:val="both"/>
            </w:pPr>
            <w:r>
              <w:rPr>
                <w:b/>
              </w:rPr>
              <w:t>Rok udělení hodnosti</w:t>
            </w:r>
          </w:p>
        </w:tc>
        <w:tc>
          <w:tcPr>
            <w:tcW w:w="2248" w:type="dxa"/>
            <w:gridSpan w:val="4"/>
            <w:tcBorders>
              <w:right w:val="single" w:sz="12" w:space="0" w:color="auto"/>
            </w:tcBorders>
            <w:shd w:val="clear" w:color="auto" w:fill="F7CAAC"/>
            <w:tcPrChange w:id="807" w:author="Michal Pilík" w:date="2019-09-16T08:54:00Z">
              <w:tcPr>
                <w:tcW w:w="2248" w:type="dxa"/>
                <w:gridSpan w:val="4"/>
                <w:tcBorders>
                  <w:right w:val="single" w:sz="12" w:space="0" w:color="auto"/>
                </w:tcBorders>
                <w:shd w:val="clear" w:color="auto" w:fill="F7CAAC"/>
              </w:tcPr>
            </w:tcPrChange>
          </w:tcPr>
          <w:p w14:paraId="2227ECCF" w14:textId="77777777" w:rsidR="00B32D15" w:rsidRDefault="00B32D15" w:rsidP="00B32D15">
            <w:pPr>
              <w:jc w:val="both"/>
            </w:pPr>
            <w:r>
              <w:rPr>
                <w:b/>
              </w:rPr>
              <w:t>Řízení konáno na VŠ</w:t>
            </w:r>
          </w:p>
        </w:tc>
        <w:tc>
          <w:tcPr>
            <w:tcW w:w="634" w:type="dxa"/>
            <w:vMerge w:val="restart"/>
            <w:tcBorders>
              <w:left w:val="single" w:sz="12" w:space="0" w:color="auto"/>
            </w:tcBorders>
            <w:tcPrChange w:id="808" w:author="Michal Pilík" w:date="2019-09-16T08:54:00Z">
              <w:tcPr>
                <w:tcW w:w="634" w:type="dxa"/>
                <w:vMerge w:val="restart"/>
                <w:tcBorders>
                  <w:left w:val="single" w:sz="12" w:space="0" w:color="auto"/>
                </w:tcBorders>
              </w:tcPr>
            </w:tcPrChange>
          </w:tcPr>
          <w:p w14:paraId="70B48EBF" w14:textId="77777777" w:rsidR="00B32D15" w:rsidRDefault="00B32D15" w:rsidP="00B32D15">
            <w:pPr>
              <w:jc w:val="both"/>
              <w:rPr>
                <w:b/>
              </w:rPr>
            </w:pPr>
            <w:r>
              <w:rPr>
                <w:b/>
              </w:rPr>
              <w:t>52</w:t>
            </w:r>
          </w:p>
        </w:tc>
        <w:tc>
          <w:tcPr>
            <w:tcW w:w="693" w:type="dxa"/>
            <w:vMerge w:val="restart"/>
            <w:tcPrChange w:id="809" w:author="Michal Pilík" w:date="2019-09-16T08:54:00Z">
              <w:tcPr>
                <w:tcW w:w="693" w:type="dxa"/>
                <w:vMerge w:val="restart"/>
              </w:tcPr>
            </w:tcPrChange>
          </w:tcPr>
          <w:p w14:paraId="59D53583" w14:textId="77777777" w:rsidR="00B32D15" w:rsidRDefault="00B32D15" w:rsidP="00B32D15">
            <w:pPr>
              <w:jc w:val="both"/>
              <w:rPr>
                <w:b/>
              </w:rPr>
            </w:pPr>
            <w:r>
              <w:rPr>
                <w:b/>
              </w:rPr>
              <w:t>4</w:t>
            </w:r>
          </w:p>
        </w:tc>
        <w:tc>
          <w:tcPr>
            <w:tcW w:w="694" w:type="dxa"/>
            <w:vMerge w:val="restart"/>
            <w:tcPrChange w:id="810" w:author="Michal Pilík" w:date="2019-09-16T08:54:00Z">
              <w:tcPr>
                <w:tcW w:w="694" w:type="dxa"/>
                <w:vMerge w:val="restart"/>
              </w:tcPr>
            </w:tcPrChange>
          </w:tcPr>
          <w:p w14:paraId="6372D3CE" w14:textId="77777777" w:rsidR="00B32D15" w:rsidRDefault="00B32D15" w:rsidP="00B32D15">
            <w:pPr>
              <w:jc w:val="both"/>
              <w:rPr>
                <w:b/>
              </w:rPr>
            </w:pPr>
            <w:r>
              <w:rPr>
                <w:b/>
              </w:rPr>
              <w:t>3</w:t>
            </w:r>
          </w:p>
        </w:tc>
      </w:tr>
      <w:tr w:rsidR="00385392" w14:paraId="4DA90666" w14:textId="77777777" w:rsidTr="00706066">
        <w:trPr>
          <w:trHeight w:val="205"/>
          <w:trPrChange w:id="811" w:author="Michal Pilík" w:date="2019-09-16T08:54:00Z">
            <w:trPr>
              <w:wBefore w:w="74" w:type="dxa"/>
              <w:trHeight w:val="205"/>
            </w:trPr>
          </w:trPrChange>
        </w:trPr>
        <w:tc>
          <w:tcPr>
            <w:tcW w:w="3346" w:type="dxa"/>
            <w:gridSpan w:val="2"/>
            <w:tcPrChange w:id="812" w:author="Michal Pilík" w:date="2019-09-16T08:54:00Z">
              <w:tcPr>
                <w:tcW w:w="3346" w:type="dxa"/>
                <w:gridSpan w:val="2"/>
              </w:tcPr>
            </w:tcPrChange>
          </w:tcPr>
          <w:p w14:paraId="41EAC321" w14:textId="77777777" w:rsidR="00385392" w:rsidRDefault="00385392" w:rsidP="003F6EB7">
            <w:pPr>
              <w:jc w:val="both"/>
            </w:pPr>
          </w:p>
        </w:tc>
        <w:tc>
          <w:tcPr>
            <w:tcW w:w="2245" w:type="dxa"/>
            <w:gridSpan w:val="2"/>
            <w:tcPrChange w:id="813" w:author="Michal Pilík" w:date="2019-09-16T08:54:00Z">
              <w:tcPr>
                <w:tcW w:w="2245" w:type="dxa"/>
                <w:gridSpan w:val="2"/>
              </w:tcPr>
            </w:tcPrChange>
          </w:tcPr>
          <w:p w14:paraId="664C9902" w14:textId="77777777" w:rsidR="00385392" w:rsidRDefault="00385392" w:rsidP="003F6EB7">
            <w:pPr>
              <w:jc w:val="both"/>
            </w:pPr>
          </w:p>
        </w:tc>
        <w:tc>
          <w:tcPr>
            <w:tcW w:w="2248" w:type="dxa"/>
            <w:gridSpan w:val="4"/>
            <w:tcBorders>
              <w:right w:val="single" w:sz="12" w:space="0" w:color="auto"/>
            </w:tcBorders>
            <w:tcPrChange w:id="814" w:author="Michal Pilík" w:date="2019-09-16T08:54:00Z">
              <w:tcPr>
                <w:tcW w:w="2248" w:type="dxa"/>
                <w:gridSpan w:val="4"/>
                <w:tcBorders>
                  <w:right w:val="single" w:sz="12" w:space="0" w:color="auto"/>
                </w:tcBorders>
              </w:tcPr>
            </w:tcPrChange>
          </w:tcPr>
          <w:p w14:paraId="2396E1A2" w14:textId="77777777" w:rsidR="00385392" w:rsidRDefault="00385392" w:rsidP="003F6EB7">
            <w:pPr>
              <w:jc w:val="both"/>
            </w:pPr>
          </w:p>
        </w:tc>
        <w:tc>
          <w:tcPr>
            <w:tcW w:w="634" w:type="dxa"/>
            <w:vMerge/>
            <w:tcBorders>
              <w:left w:val="single" w:sz="12" w:space="0" w:color="auto"/>
            </w:tcBorders>
            <w:vAlign w:val="center"/>
            <w:tcPrChange w:id="815" w:author="Michal Pilík" w:date="2019-09-16T08:54:00Z">
              <w:tcPr>
                <w:tcW w:w="634" w:type="dxa"/>
                <w:vMerge/>
                <w:tcBorders>
                  <w:left w:val="single" w:sz="12" w:space="0" w:color="auto"/>
                </w:tcBorders>
                <w:vAlign w:val="center"/>
              </w:tcPr>
            </w:tcPrChange>
          </w:tcPr>
          <w:p w14:paraId="6E5AB9A6" w14:textId="77777777" w:rsidR="00385392" w:rsidRDefault="00385392" w:rsidP="003F6EB7">
            <w:pPr>
              <w:rPr>
                <w:b/>
              </w:rPr>
            </w:pPr>
          </w:p>
        </w:tc>
        <w:tc>
          <w:tcPr>
            <w:tcW w:w="693" w:type="dxa"/>
            <w:vMerge/>
            <w:vAlign w:val="center"/>
            <w:tcPrChange w:id="816" w:author="Michal Pilík" w:date="2019-09-16T08:54:00Z">
              <w:tcPr>
                <w:tcW w:w="693" w:type="dxa"/>
                <w:vMerge/>
                <w:vAlign w:val="center"/>
              </w:tcPr>
            </w:tcPrChange>
          </w:tcPr>
          <w:p w14:paraId="2990FF2E" w14:textId="77777777" w:rsidR="00385392" w:rsidRDefault="00385392" w:rsidP="003F6EB7">
            <w:pPr>
              <w:rPr>
                <w:b/>
              </w:rPr>
            </w:pPr>
          </w:p>
        </w:tc>
        <w:tc>
          <w:tcPr>
            <w:tcW w:w="694" w:type="dxa"/>
            <w:vMerge/>
            <w:vAlign w:val="center"/>
            <w:tcPrChange w:id="817" w:author="Michal Pilík" w:date="2019-09-16T08:54:00Z">
              <w:tcPr>
                <w:tcW w:w="694" w:type="dxa"/>
                <w:vMerge/>
                <w:vAlign w:val="center"/>
              </w:tcPr>
            </w:tcPrChange>
          </w:tcPr>
          <w:p w14:paraId="3A9A5483" w14:textId="77777777" w:rsidR="00385392" w:rsidRDefault="00385392" w:rsidP="003F6EB7">
            <w:pPr>
              <w:rPr>
                <w:b/>
              </w:rPr>
            </w:pPr>
          </w:p>
        </w:tc>
      </w:tr>
      <w:tr w:rsidR="00385392" w14:paraId="5CBFC812" w14:textId="77777777" w:rsidTr="00706066">
        <w:trPr>
          <w:trPrChange w:id="818" w:author="Michal Pilík" w:date="2019-09-16T08:54:00Z">
            <w:trPr>
              <w:wBefore w:w="74" w:type="dxa"/>
            </w:trPr>
          </w:trPrChange>
        </w:trPr>
        <w:tc>
          <w:tcPr>
            <w:tcW w:w="9860" w:type="dxa"/>
            <w:gridSpan w:val="11"/>
            <w:shd w:val="clear" w:color="auto" w:fill="F7CAAC"/>
            <w:tcPrChange w:id="819" w:author="Michal Pilík" w:date="2019-09-16T08:54:00Z">
              <w:tcPr>
                <w:tcW w:w="9860" w:type="dxa"/>
                <w:gridSpan w:val="11"/>
                <w:shd w:val="clear" w:color="auto" w:fill="F7CAAC"/>
              </w:tcPr>
            </w:tcPrChange>
          </w:tcPr>
          <w:p w14:paraId="6867449A" w14:textId="77777777" w:rsidR="00385392" w:rsidRDefault="00385392" w:rsidP="00385392">
            <w:pPr>
              <w:jc w:val="both"/>
              <w:rPr>
                <w:b/>
              </w:rPr>
            </w:pPr>
            <w:r>
              <w:rPr>
                <w:b/>
              </w:rPr>
              <w:t xml:space="preserve">Přehled o nejvýznamnější publikační a další tvůrčí činnosti nebo další profesní činnosti u odborníků z praxe vztahující se k zabezpečovaným předmětům </w:t>
            </w:r>
          </w:p>
        </w:tc>
      </w:tr>
      <w:tr w:rsidR="00385392" w14:paraId="5EDFD2C2" w14:textId="77777777" w:rsidTr="00706066">
        <w:trPr>
          <w:trHeight w:val="694"/>
          <w:trPrChange w:id="820" w:author="Michal Pilík" w:date="2019-09-16T08:54:00Z">
            <w:trPr>
              <w:wBefore w:w="74" w:type="dxa"/>
              <w:trHeight w:val="694"/>
            </w:trPr>
          </w:trPrChange>
        </w:trPr>
        <w:tc>
          <w:tcPr>
            <w:tcW w:w="9860" w:type="dxa"/>
            <w:gridSpan w:val="11"/>
            <w:tcPrChange w:id="821" w:author="Michal Pilík" w:date="2019-09-16T08:54:00Z">
              <w:tcPr>
                <w:tcW w:w="9860" w:type="dxa"/>
                <w:gridSpan w:val="11"/>
              </w:tcPr>
            </w:tcPrChange>
          </w:tcPr>
          <w:p w14:paraId="2654487B" w14:textId="78A60058" w:rsidR="00A92E36" w:rsidRDefault="00A92E36" w:rsidP="00325BC1">
            <w:pPr>
              <w:pStyle w:val="xmsolist"/>
              <w:jc w:val="both"/>
              <w:rPr>
                <w:color w:val="000000"/>
                <w:sz w:val="20"/>
                <w:szCs w:val="20"/>
              </w:rPr>
            </w:pPr>
            <w:r w:rsidRPr="00A92E36">
              <w:rPr>
                <w:color w:val="000000"/>
                <w:sz w:val="20"/>
                <w:szCs w:val="20"/>
              </w:rPr>
              <w:t xml:space="preserve">BRIŠ, P., KUNDERA, D., YOUSAF, M. Quality Management of Production Organizations Under the New Standard of IATF. In </w:t>
            </w:r>
            <w:r w:rsidRPr="00A92E36">
              <w:rPr>
                <w:i/>
                <w:color w:val="000000"/>
                <w:sz w:val="20"/>
                <w:szCs w:val="20"/>
              </w:rPr>
              <w:t>Proceedings of the 5th International Conference on Finance and Economics</w:t>
            </w:r>
            <w:r w:rsidRPr="00A92E36">
              <w:rPr>
                <w:color w:val="000000"/>
                <w:sz w:val="20"/>
                <w:szCs w:val="20"/>
              </w:rPr>
              <w:t>. Zlín: Fakulta managementu a ekonomiky, UTB ve Zlíně, 2018, s. 421-435. ISBN 978-80-7454-767-6. (85%)</w:t>
            </w:r>
          </w:p>
          <w:p w14:paraId="446B4B9B" w14:textId="6A0D9684" w:rsidR="00325BC1" w:rsidRDefault="00325BC1" w:rsidP="00325BC1">
            <w:pPr>
              <w:pStyle w:val="xmsolist"/>
              <w:jc w:val="both"/>
              <w:rPr>
                <w:sz w:val="20"/>
                <w:szCs w:val="20"/>
              </w:rPr>
            </w:pPr>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r w:rsidR="00706066">
              <w:fldChar w:fldCharType="begin"/>
            </w:r>
            <w:r w:rsidR="00706066">
              <w:instrText xml:space="preserve"> HYPERLINK "http://icfe2017.tdt.edu.vn/sites/icfe2017/files/2017-09/ICFE2017-Proceedings.pdf" </w:instrText>
            </w:r>
            <w:r w:rsidR="00706066">
              <w:fldChar w:fldCharType="separate"/>
            </w:r>
            <w:r w:rsidRPr="00A4061B">
              <w:rPr>
                <w:rStyle w:val="Hypertextovodkaz"/>
                <w:sz w:val="20"/>
                <w:szCs w:val="20"/>
              </w:rPr>
              <w:t>http://icfe2017.tdt.edu.vn/sites/icfe2017/files/2017-09/ICFE2017-Proceedings.pdf</w:t>
            </w:r>
            <w:r w:rsidR="00706066">
              <w:rPr>
                <w:rStyle w:val="Hypertextovodkaz"/>
                <w:sz w:val="20"/>
                <w:szCs w:val="20"/>
              </w:rPr>
              <w:fldChar w:fldCharType="end"/>
            </w:r>
            <w:r w:rsidRPr="00A4061B">
              <w:rPr>
                <w:sz w:val="20"/>
                <w:szCs w:val="20"/>
              </w:rPr>
              <w:t xml:space="preserve"> (85%).</w:t>
            </w:r>
          </w:p>
          <w:p w14:paraId="634056D1" w14:textId="77777777" w:rsidR="00325BC1" w:rsidRPr="003819DD" w:rsidRDefault="00325BC1" w:rsidP="00325BC1">
            <w:pPr>
              <w:pStyle w:val="xmsolist"/>
              <w:jc w:val="both"/>
              <w:rPr>
                <w:sz w:val="16"/>
                <w:szCs w:val="20"/>
              </w:rPr>
            </w:pPr>
            <w:r w:rsidRPr="003819DD">
              <w:rPr>
                <w:rFonts w:eastAsia="Times New Roman"/>
                <w:bCs/>
                <w:sz w:val="20"/>
              </w:rPr>
              <w:t>BRIŠ</w:t>
            </w:r>
            <w:r w:rsidRPr="003819DD">
              <w:rPr>
                <w:rFonts w:eastAsia="Times New Roman"/>
                <w:sz w:val="20"/>
              </w:rPr>
              <w:t xml:space="preserve">, </w:t>
            </w:r>
            <w:r w:rsidRPr="003819DD">
              <w:rPr>
                <w:rFonts w:eastAsia="Times New Roman"/>
                <w:bCs/>
                <w:sz w:val="20"/>
              </w:rPr>
              <w:t>P</w:t>
            </w:r>
            <w:r>
              <w:rPr>
                <w:rFonts w:eastAsia="Times New Roman"/>
                <w:bCs/>
                <w:sz w:val="20"/>
              </w:rPr>
              <w:t>.,</w:t>
            </w:r>
            <w:r w:rsidRPr="003819DD">
              <w:rPr>
                <w:rFonts w:eastAsia="Times New Roman"/>
                <w:sz w:val="20"/>
              </w:rPr>
              <w:t xml:space="preserve"> </w:t>
            </w:r>
            <w:r w:rsidRPr="003819DD">
              <w:rPr>
                <w:rFonts w:eastAsia="Times New Roman"/>
                <w:bCs/>
                <w:sz w:val="20"/>
              </w:rPr>
              <w:t>KOLÁŘOVÁ</w:t>
            </w:r>
            <w:r w:rsidRPr="003819DD">
              <w:rPr>
                <w:rFonts w:eastAsia="Times New Roman"/>
                <w:sz w:val="20"/>
              </w:rPr>
              <w:t xml:space="preserve">, </w:t>
            </w:r>
            <w:r w:rsidRPr="003819DD">
              <w:rPr>
                <w:rFonts w:eastAsia="Times New Roman"/>
                <w:bCs/>
                <w:sz w:val="20"/>
              </w:rPr>
              <w:t>E</w:t>
            </w:r>
            <w:r>
              <w:rPr>
                <w:rFonts w:eastAsia="Times New Roman"/>
                <w:bCs/>
                <w:sz w:val="20"/>
              </w:rPr>
              <w:t>.,</w:t>
            </w:r>
            <w:r w:rsidRPr="003819DD">
              <w:rPr>
                <w:rFonts w:eastAsia="Times New Roman"/>
                <w:sz w:val="20"/>
              </w:rPr>
              <w:t xml:space="preserve"> </w:t>
            </w:r>
            <w:r w:rsidRPr="003819DD">
              <w:rPr>
                <w:rFonts w:eastAsia="Times New Roman"/>
                <w:bCs/>
                <w:sz w:val="20"/>
              </w:rPr>
              <w:t>KOLUMBER</w:t>
            </w:r>
            <w:r w:rsidRPr="003819DD">
              <w:rPr>
                <w:rFonts w:eastAsia="Times New Roman"/>
                <w:sz w:val="20"/>
              </w:rPr>
              <w:t xml:space="preserve">, </w:t>
            </w:r>
            <w:r w:rsidRPr="003819DD">
              <w:rPr>
                <w:rFonts w:eastAsia="Times New Roman"/>
                <w:bCs/>
                <w:sz w:val="20"/>
              </w:rPr>
              <w:t>Š</w:t>
            </w:r>
            <w:r w:rsidRPr="003819DD">
              <w:rPr>
                <w:rFonts w:eastAsia="Times New Roman"/>
                <w:sz w:val="20"/>
              </w:rPr>
              <w:t xml:space="preserve">. ENFORCING BSC AND QMS TOOLS DURING THEQUALITATIVE CORPORATION MANAGEMENT. In </w:t>
            </w:r>
            <w:r w:rsidRPr="003819DD">
              <w:rPr>
                <w:rFonts w:eastAsia="Times New Roman"/>
                <w:i/>
                <w:iCs/>
                <w:sz w:val="20"/>
              </w:rPr>
              <w:t>Proceedings of the 8th International Scientific Conference Finance and Performance of Firms in Science, Education and Practice</w:t>
            </w:r>
            <w:r w:rsidRPr="003819DD">
              <w:rPr>
                <w:rFonts w:eastAsia="Times New Roman"/>
                <w:sz w:val="20"/>
              </w:rPr>
              <w:t>. Zlín: Fakulta managementu a ekonomiky, UTB ve Zlíně, 2017, s. 110-124. ISBN 978-80-7454-653-2.</w:t>
            </w:r>
            <w:r>
              <w:rPr>
                <w:rFonts w:eastAsia="Times New Roman"/>
                <w:sz w:val="20"/>
              </w:rPr>
              <w:t xml:space="preserve"> (50%)</w:t>
            </w:r>
          </w:p>
          <w:p w14:paraId="364F8424" w14:textId="77777777" w:rsidR="00385392" w:rsidRPr="00325BC1" w:rsidRDefault="00385392" w:rsidP="003F6EB7">
            <w:pPr>
              <w:pStyle w:val="Seznam"/>
              <w:tabs>
                <w:tab w:val="left" w:pos="624"/>
              </w:tabs>
              <w:ind w:left="0" w:firstLine="0"/>
              <w:jc w:val="both"/>
              <w:rPr>
                <w:i/>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14:paraId="238D285B" w14:textId="77777777" w:rsidR="00385392" w:rsidRPr="00363949" w:rsidRDefault="00385392" w:rsidP="003F6EB7">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14:paraId="55D5B3CD" w14:textId="77777777" w:rsidR="002C641E" w:rsidRDefault="00DD40A0" w:rsidP="003F6EB7">
            <w:pPr>
              <w:jc w:val="both"/>
              <w:rPr>
                <w:i/>
              </w:rPr>
            </w:pPr>
            <w:r>
              <w:rPr>
                <w:i/>
              </w:rPr>
              <w:t>Užitné vzory a patenty:</w:t>
            </w:r>
          </w:p>
          <w:p w14:paraId="025FA59B" w14:textId="77777777" w:rsidR="00DD40A0" w:rsidRDefault="00000845" w:rsidP="00DD40A0">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w:t>
            </w:r>
            <w:r w:rsidR="00DD40A0">
              <w:t>Způsob výroby integrálních dílců na bázi lehčeného polystyrenu se zabudovanými funkčními a/nebo ozdobnými prvky. 2017. (90%)</w:t>
            </w:r>
          </w:p>
          <w:p w14:paraId="2A60CE87" w14:textId="77777777" w:rsidR="00385392" w:rsidRPr="00DD40A0" w:rsidRDefault="00000845" w:rsidP="00DD40A0">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w:t>
            </w:r>
            <w:r w:rsidR="00DD40A0">
              <w:t>Vodní motor. 2013. (90%)</w:t>
            </w:r>
          </w:p>
        </w:tc>
      </w:tr>
      <w:tr w:rsidR="00385392" w14:paraId="1B8C19D3" w14:textId="77777777" w:rsidTr="00706066">
        <w:trPr>
          <w:trHeight w:val="218"/>
          <w:trPrChange w:id="822" w:author="Michal Pilík" w:date="2019-09-16T08:54:00Z">
            <w:trPr>
              <w:wBefore w:w="74" w:type="dxa"/>
              <w:trHeight w:val="218"/>
            </w:trPr>
          </w:trPrChange>
        </w:trPr>
        <w:tc>
          <w:tcPr>
            <w:tcW w:w="9860" w:type="dxa"/>
            <w:gridSpan w:val="11"/>
            <w:shd w:val="clear" w:color="auto" w:fill="F7CAAC"/>
            <w:tcPrChange w:id="823" w:author="Michal Pilík" w:date="2019-09-16T08:54:00Z">
              <w:tcPr>
                <w:tcW w:w="9860" w:type="dxa"/>
                <w:gridSpan w:val="11"/>
                <w:shd w:val="clear" w:color="auto" w:fill="F7CAAC"/>
              </w:tcPr>
            </w:tcPrChange>
          </w:tcPr>
          <w:p w14:paraId="4BA5326B" w14:textId="77777777" w:rsidR="00385392" w:rsidRDefault="00385392" w:rsidP="00385392">
            <w:pPr>
              <w:rPr>
                <w:b/>
              </w:rPr>
            </w:pPr>
            <w:r>
              <w:rPr>
                <w:b/>
              </w:rPr>
              <w:t>Působení v zahraničí</w:t>
            </w:r>
          </w:p>
        </w:tc>
      </w:tr>
      <w:tr w:rsidR="00385392" w14:paraId="481948A3" w14:textId="77777777" w:rsidTr="00706066">
        <w:trPr>
          <w:trHeight w:val="133"/>
          <w:trPrChange w:id="824" w:author="Michal Pilík" w:date="2019-09-16T08:54:00Z">
            <w:trPr>
              <w:wBefore w:w="74" w:type="dxa"/>
              <w:trHeight w:val="133"/>
            </w:trPr>
          </w:trPrChange>
        </w:trPr>
        <w:tc>
          <w:tcPr>
            <w:tcW w:w="9860" w:type="dxa"/>
            <w:gridSpan w:val="11"/>
            <w:tcPrChange w:id="825" w:author="Michal Pilík" w:date="2019-09-16T08:54:00Z">
              <w:tcPr>
                <w:tcW w:w="9860" w:type="dxa"/>
                <w:gridSpan w:val="11"/>
              </w:tcPr>
            </w:tcPrChange>
          </w:tcPr>
          <w:p w14:paraId="68C77D28" w14:textId="77777777" w:rsidR="00385392" w:rsidRDefault="00385392" w:rsidP="00775C30">
            <w:pPr>
              <w:jc w:val="both"/>
              <w:rPr>
                <w:b/>
              </w:rPr>
            </w:pPr>
          </w:p>
        </w:tc>
      </w:tr>
      <w:tr w:rsidR="00385392" w14:paraId="2510A362" w14:textId="77777777" w:rsidTr="00706066">
        <w:trPr>
          <w:cantSplit/>
          <w:trHeight w:val="64"/>
          <w:trPrChange w:id="826" w:author="Michal Pilík" w:date="2019-09-16T08:54:00Z">
            <w:trPr>
              <w:wBefore w:w="74" w:type="dxa"/>
              <w:cantSplit/>
              <w:trHeight w:val="64"/>
            </w:trPr>
          </w:trPrChange>
        </w:trPr>
        <w:tc>
          <w:tcPr>
            <w:tcW w:w="2517" w:type="dxa"/>
            <w:shd w:val="clear" w:color="auto" w:fill="F7CAAC"/>
            <w:tcPrChange w:id="827" w:author="Michal Pilík" w:date="2019-09-16T08:54:00Z">
              <w:tcPr>
                <w:tcW w:w="2517" w:type="dxa"/>
                <w:shd w:val="clear" w:color="auto" w:fill="F7CAAC"/>
              </w:tcPr>
            </w:tcPrChange>
          </w:tcPr>
          <w:p w14:paraId="0D047EA4" w14:textId="77777777" w:rsidR="00385392" w:rsidRDefault="00385392" w:rsidP="003F6EB7">
            <w:pPr>
              <w:jc w:val="both"/>
              <w:rPr>
                <w:b/>
              </w:rPr>
            </w:pPr>
            <w:r>
              <w:rPr>
                <w:b/>
              </w:rPr>
              <w:t xml:space="preserve">Podpis </w:t>
            </w:r>
          </w:p>
        </w:tc>
        <w:tc>
          <w:tcPr>
            <w:tcW w:w="4536" w:type="dxa"/>
            <w:gridSpan w:val="5"/>
            <w:tcPrChange w:id="828" w:author="Michal Pilík" w:date="2019-09-16T08:54:00Z">
              <w:tcPr>
                <w:tcW w:w="4536" w:type="dxa"/>
                <w:gridSpan w:val="5"/>
              </w:tcPr>
            </w:tcPrChange>
          </w:tcPr>
          <w:p w14:paraId="007B22DD" w14:textId="77777777" w:rsidR="00385392" w:rsidRDefault="00385392" w:rsidP="003F6EB7">
            <w:pPr>
              <w:jc w:val="both"/>
            </w:pPr>
          </w:p>
        </w:tc>
        <w:tc>
          <w:tcPr>
            <w:tcW w:w="786" w:type="dxa"/>
            <w:gridSpan w:val="2"/>
            <w:shd w:val="clear" w:color="auto" w:fill="F7CAAC"/>
            <w:tcPrChange w:id="829" w:author="Michal Pilík" w:date="2019-09-16T08:54:00Z">
              <w:tcPr>
                <w:tcW w:w="786" w:type="dxa"/>
                <w:gridSpan w:val="2"/>
                <w:shd w:val="clear" w:color="auto" w:fill="F7CAAC"/>
              </w:tcPr>
            </w:tcPrChange>
          </w:tcPr>
          <w:p w14:paraId="0EF51E21" w14:textId="77777777" w:rsidR="00385392" w:rsidRDefault="00385392" w:rsidP="003F6EB7">
            <w:pPr>
              <w:jc w:val="both"/>
            </w:pPr>
            <w:r>
              <w:rPr>
                <w:b/>
              </w:rPr>
              <w:t>datum</w:t>
            </w:r>
          </w:p>
        </w:tc>
        <w:tc>
          <w:tcPr>
            <w:tcW w:w="2021" w:type="dxa"/>
            <w:gridSpan w:val="3"/>
            <w:tcPrChange w:id="830" w:author="Michal Pilík" w:date="2019-09-16T08:54:00Z">
              <w:tcPr>
                <w:tcW w:w="2021" w:type="dxa"/>
                <w:gridSpan w:val="3"/>
              </w:tcPr>
            </w:tcPrChange>
          </w:tcPr>
          <w:p w14:paraId="6C91810C" w14:textId="77777777" w:rsidR="00385392" w:rsidRDefault="00385392" w:rsidP="003F6EB7">
            <w:pPr>
              <w:jc w:val="both"/>
            </w:pPr>
          </w:p>
        </w:tc>
      </w:tr>
    </w:tbl>
    <w:p w14:paraId="635C88D8" w14:textId="77777777" w:rsidR="006467FA" w:rsidRDefault="006467F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AD0AD9" w:rsidRPr="00AD0AD9" w14:paraId="489CB965" w14:textId="77777777" w:rsidTr="006467FA">
        <w:tc>
          <w:tcPr>
            <w:tcW w:w="9900" w:type="dxa"/>
            <w:gridSpan w:val="11"/>
            <w:tcBorders>
              <w:bottom w:val="double" w:sz="4" w:space="0" w:color="auto"/>
            </w:tcBorders>
            <w:shd w:val="clear" w:color="auto" w:fill="BDD6EE"/>
          </w:tcPr>
          <w:p w14:paraId="423A10A1" w14:textId="01C0FAA7" w:rsidR="00AD0AD9" w:rsidRPr="00AD0AD9" w:rsidRDefault="00AD0AD9" w:rsidP="00AD0AD9">
            <w:pPr>
              <w:jc w:val="both"/>
              <w:rPr>
                <w:b/>
                <w:sz w:val="28"/>
              </w:rPr>
            </w:pPr>
            <w:r w:rsidRPr="00AD0AD9">
              <w:rPr>
                <w:b/>
                <w:sz w:val="28"/>
              </w:rPr>
              <w:t>C-I – Personální zabezpečení</w:t>
            </w:r>
          </w:p>
        </w:tc>
      </w:tr>
      <w:tr w:rsidR="00AD0AD9" w:rsidRPr="00AD0AD9" w14:paraId="092C016B" w14:textId="77777777" w:rsidTr="006467FA">
        <w:tc>
          <w:tcPr>
            <w:tcW w:w="2529" w:type="dxa"/>
            <w:tcBorders>
              <w:top w:val="double" w:sz="4" w:space="0" w:color="auto"/>
            </w:tcBorders>
            <w:shd w:val="clear" w:color="auto" w:fill="F7CAAC"/>
          </w:tcPr>
          <w:p w14:paraId="3F81276A" w14:textId="77777777" w:rsidR="00AD0AD9" w:rsidRPr="00AD0AD9" w:rsidRDefault="00AD0AD9" w:rsidP="00AD0AD9">
            <w:pPr>
              <w:jc w:val="both"/>
              <w:rPr>
                <w:b/>
              </w:rPr>
            </w:pPr>
            <w:r w:rsidRPr="00AD0AD9">
              <w:rPr>
                <w:b/>
              </w:rPr>
              <w:t>Vysoká škola</w:t>
            </w:r>
          </w:p>
        </w:tc>
        <w:tc>
          <w:tcPr>
            <w:tcW w:w="7371" w:type="dxa"/>
            <w:gridSpan w:val="10"/>
          </w:tcPr>
          <w:p w14:paraId="58D1F189" w14:textId="77777777" w:rsidR="00AD0AD9" w:rsidRPr="00AD0AD9" w:rsidRDefault="00AD0AD9" w:rsidP="00AD0AD9">
            <w:pPr>
              <w:jc w:val="both"/>
            </w:pPr>
            <w:r w:rsidRPr="00AD0AD9">
              <w:t>Univerzita Tomáše Bati ve Zlíně</w:t>
            </w:r>
          </w:p>
        </w:tc>
      </w:tr>
      <w:tr w:rsidR="00AD0AD9" w:rsidRPr="00AD0AD9" w14:paraId="0CD9678B" w14:textId="77777777" w:rsidTr="006467FA">
        <w:tc>
          <w:tcPr>
            <w:tcW w:w="2529" w:type="dxa"/>
            <w:shd w:val="clear" w:color="auto" w:fill="F7CAAC"/>
          </w:tcPr>
          <w:p w14:paraId="783F27E1" w14:textId="77777777" w:rsidR="00AD0AD9" w:rsidRPr="00AD0AD9" w:rsidRDefault="00AD0AD9" w:rsidP="00AD0AD9">
            <w:pPr>
              <w:jc w:val="both"/>
              <w:rPr>
                <w:b/>
              </w:rPr>
            </w:pPr>
            <w:r w:rsidRPr="00AD0AD9">
              <w:rPr>
                <w:b/>
              </w:rPr>
              <w:t>Součást vysoké školy</w:t>
            </w:r>
          </w:p>
        </w:tc>
        <w:tc>
          <w:tcPr>
            <w:tcW w:w="7371" w:type="dxa"/>
            <w:gridSpan w:val="10"/>
          </w:tcPr>
          <w:p w14:paraId="29E9E3EB" w14:textId="77777777" w:rsidR="00AD0AD9" w:rsidRPr="00AD0AD9" w:rsidRDefault="00AD0AD9" w:rsidP="00AD0AD9">
            <w:pPr>
              <w:jc w:val="both"/>
            </w:pPr>
            <w:r w:rsidRPr="00AD0AD9">
              <w:t xml:space="preserve">Fakulta managementu a ekonomiky </w:t>
            </w:r>
          </w:p>
        </w:tc>
      </w:tr>
      <w:tr w:rsidR="00AD0AD9" w:rsidRPr="00AD0AD9" w14:paraId="37607C40" w14:textId="77777777" w:rsidTr="006467FA">
        <w:tc>
          <w:tcPr>
            <w:tcW w:w="2529" w:type="dxa"/>
            <w:shd w:val="clear" w:color="auto" w:fill="F7CAAC"/>
          </w:tcPr>
          <w:p w14:paraId="0B6609AE" w14:textId="77777777" w:rsidR="00AD0AD9" w:rsidRPr="00AD0AD9" w:rsidRDefault="00AD0AD9" w:rsidP="00AD0AD9">
            <w:pPr>
              <w:jc w:val="both"/>
              <w:rPr>
                <w:b/>
              </w:rPr>
            </w:pPr>
            <w:r w:rsidRPr="00AD0AD9">
              <w:rPr>
                <w:b/>
              </w:rPr>
              <w:t>Název studijního programu</w:t>
            </w:r>
          </w:p>
        </w:tc>
        <w:tc>
          <w:tcPr>
            <w:tcW w:w="7371" w:type="dxa"/>
            <w:gridSpan w:val="10"/>
          </w:tcPr>
          <w:p w14:paraId="648E04F1" w14:textId="04BA8233" w:rsidR="00AD0AD9" w:rsidRPr="00AD0AD9" w:rsidRDefault="00AD0AD9" w:rsidP="00AD0AD9">
            <w:pPr>
              <w:jc w:val="both"/>
            </w:pPr>
            <w:r>
              <w:t>Průmyslové inženýrství</w:t>
            </w:r>
          </w:p>
        </w:tc>
      </w:tr>
      <w:tr w:rsidR="00AD0AD9" w:rsidRPr="00AD0AD9" w14:paraId="74587E66" w14:textId="77777777" w:rsidTr="006467FA">
        <w:tc>
          <w:tcPr>
            <w:tcW w:w="2529" w:type="dxa"/>
            <w:shd w:val="clear" w:color="auto" w:fill="F7CAAC"/>
          </w:tcPr>
          <w:p w14:paraId="0B8B6FE8" w14:textId="77777777" w:rsidR="00AD0AD9" w:rsidRPr="00AD0AD9" w:rsidRDefault="00AD0AD9" w:rsidP="00AD0AD9">
            <w:pPr>
              <w:jc w:val="both"/>
              <w:rPr>
                <w:b/>
              </w:rPr>
            </w:pPr>
            <w:r w:rsidRPr="00AD0AD9">
              <w:rPr>
                <w:b/>
              </w:rPr>
              <w:t>Jméno a příjmení</w:t>
            </w:r>
          </w:p>
        </w:tc>
        <w:tc>
          <w:tcPr>
            <w:tcW w:w="4554" w:type="dxa"/>
            <w:gridSpan w:val="5"/>
          </w:tcPr>
          <w:p w14:paraId="7F50C3C9" w14:textId="77777777" w:rsidR="00AD0AD9" w:rsidRPr="00AD0AD9" w:rsidRDefault="00AD0AD9" w:rsidP="00AD0AD9">
            <w:pPr>
              <w:jc w:val="both"/>
            </w:pPr>
            <w:r w:rsidRPr="00AD0AD9">
              <w:t>Oxana CAGAŠOVÁ</w:t>
            </w:r>
          </w:p>
        </w:tc>
        <w:tc>
          <w:tcPr>
            <w:tcW w:w="712" w:type="dxa"/>
            <w:shd w:val="clear" w:color="auto" w:fill="F7CAAC"/>
          </w:tcPr>
          <w:p w14:paraId="5873F22D" w14:textId="77777777" w:rsidR="00AD0AD9" w:rsidRPr="00AD0AD9" w:rsidRDefault="00AD0AD9" w:rsidP="00AD0AD9">
            <w:pPr>
              <w:jc w:val="both"/>
              <w:rPr>
                <w:b/>
              </w:rPr>
            </w:pPr>
            <w:r w:rsidRPr="00AD0AD9">
              <w:rPr>
                <w:b/>
              </w:rPr>
              <w:t>Tituly</w:t>
            </w:r>
          </w:p>
        </w:tc>
        <w:tc>
          <w:tcPr>
            <w:tcW w:w="2105" w:type="dxa"/>
            <w:gridSpan w:val="4"/>
          </w:tcPr>
          <w:p w14:paraId="731E816F" w14:textId="77777777" w:rsidR="00AD0AD9" w:rsidRPr="00AD0AD9" w:rsidRDefault="00AD0AD9" w:rsidP="00AD0AD9">
            <w:pPr>
              <w:jc w:val="both"/>
            </w:pPr>
            <w:r w:rsidRPr="00AD0AD9">
              <w:t>Mgr.</w:t>
            </w:r>
          </w:p>
        </w:tc>
      </w:tr>
      <w:tr w:rsidR="00AD0AD9" w:rsidRPr="00AD0AD9" w14:paraId="3BEAAFAA" w14:textId="77777777" w:rsidTr="006467FA">
        <w:tc>
          <w:tcPr>
            <w:tcW w:w="2529" w:type="dxa"/>
            <w:shd w:val="clear" w:color="auto" w:fill="F7CAAC"/>
          </w:tcPr>
          <w:p w14:paraId="01F611A9" w14:textId="77777777" w:rsidR="00AD0AD9" w:rsidRPr="00AD0AD9" w:rsidRDefault="00AD0AD9" w:rsidP="00AD0AD9">
            <w:pPr>
              <w:jc w:val="both"/>
              <w:rPr>
                <w:b/>
              </w:rPr>
            </w:pPr>
            <w:r w:rsidRPr="00AD0AD9">
              <w:rPr>
                <w:b/>
              </w:rPr>
              <w:t>Rok narození</w:t>
            </w:r>
          </w:p>
        </w:tc>
        <w:tc>
          <w:tcPr>
            <w:tcW w:w="832" w:type="dxa"/>
          </w:tcPr>
          <w:p w14:paraId="58102495" w14:textId="77777777" w:rsidR="00AD0AD9" w:rsidRPr="00AD0AD9" w:rsidRDefault="00AD0AD9" w:rsidP="00AD0AD9">
            <w:pPr>
              <w:jc w:val="both"/>
            </w:pPr>
            <w:r w:rsidRPr="00AD0AD9">
              <w:t>1986</w:t>
            </w:r>
          </w:p>
        </w:tc>
        <w:tc>
          <w:tcPr>
            <w:tcW w:w="1728" w:type="dxa"/>
            <w:shd w:val="clear" w:color="auto" w:fill="F7CAAC"/>
          </w:tcPr>
          <w:p w14:paraId="7E585E11" w14:textId="77777777" w:rsidR="00AD0AD9" w:rsidRPr="00AD0AD9" w:rsidRDefault="00AD0AD9" w:rsidP="00AD0AD9">
            <w:pPr>
              <w:jc w:val="both"/>
              <w:rPr>
                <w:b/>
              </w:rPr>
            </w:pPr>
            <w:r w:rsidRPr="00AD0AD9">
              <w:rPr>
                <w:b/>
              </w:rPr>
              <w:t>typ vztahu k VŠ</w:t>
            </w:r>
          </w:p>
        </w:tc>
        <w:tc>
          <w:tcPr>
            <w:tcW w:w="996" w:type="dxa"/>
            <w:gridSpan w:val="2"/>
          </w:tcPr>
          <w:p w14:paraId="1F1D9F46" w14:textId="77777777" w:rsidR="00AD0AD9" w:rsidRPr="00AD0AD9" w:rsidRDefault="00AD0AD9" w:rsidP="00AD0AD9">
            <w:pPr>
              <w:jc w:val="both"/>
            </w:pPr>
            <w:r w:rsidRPr="00AD0AD9">
              <w:t>DPČ</w:t>
            </w:r>
          </w:p>
        </w:tc>
        <w:tc>
          <w:tcPr>
            <w:tcW w:w="998" w:type="dxa"/>
            <w:shd w:val="clear" w:color="auto" w:fill="F7CAAC"/>
          </w:tcPr>
          <w:p w14:paraId="4E7405E3" w14:textId="77777777" w:rsidR="00AD0AD9" w:rsidRPr="00AD0AD9" w:rsidRDefault="00AD0AD9" w:rsidP="00AD0AD9">
            <w:pPr>
              <w:jc w:val="both"/>
              <w:rPr>
                <w:b/>
              </w:rPr>
            </w:pPr>
            <w:r w:rsidRPr="00AD0AD9">
              <w:rPr>
                <w:b/>
              </w:rPr>
              <w:t>rozsah</w:t>
            </w:r>
          </w:p>
        </w:tc>
        <w:tc>
          <w:tcPr>
            <w:tcW w:w="712" w:type="dxa"/>
          </w:tcPr>
          <w:p w14:paraId="5412BDEA" w14:textId="77777777" w:rsidR="00AD0AD9" w:rsidRPr="00AD0AD9" w:rsidRDefault="00AD0AD9" w:rsidP="00AD0AD9">
            <w:pPr>
              <w:jc w:val="both"/>
            </w:pPr>
          </w:p>
        </w:tc>
        <w:tc>
          <w:tcPr>
            <w:tcW w:w="712" w:type="dxa"/>
            <w:gridSpan w:val="2"/>
            <w:shd w:val="clear" w:color="auto" w:fill="F7CAAC"/>
          </w:tcPr>
          <w:p w14:paraId="6E0C9BC9" w14:textId="77777777" w:rsidR="00AD0AD9" w:rsidRPr="00AD0AD9" w:rsidRDefault="00AD0AD9" w:rsidP="00AD0AD9">
            <w:pPr>
              <w:jc w:val="both"/>
              <w:rPr>
                <w:b/>
              </w:rPr>
            </w:pPr>
            <w:r w:rsidRPr="00AD0AD9">
              <w:rPr>
                <w:b/>
              </w:rPr>
              <w:t>do kdy</w:t>
            </w:r>
          </w:p>
        </w:tc>
        <w:tc>
          <w:tcPr>
            <w:tcW w:w="1393" w:type="dxa"/>
            <w:gridSpan w:val="2"/>
          </w:tcPr>
          <w:p w14:paraId="74C16FCB" w14:textId="77777777" w:rsidR="00AD0AD9" w:rsidRPr="00AD0AD9" w:rsidRDefault="00AD0AD9" w:rsidP="00AD0AD9">
            <w:pPr>
              <w:jc w:val="both"/>
            </w:pPr>
          </w:p>
        </w:tc>
      </w:tr>
      <w:tr w:rsidR="00AD0AD9" w:rsidRPr="00AD0AD9" w14:paraId="4435C82E" w14:textId="77777777" w:rsidTr="006467FA">
        <w:tc>
          <w:tcPr>
            <w:tcW w:w="5089" w:type="dxa"/>
            <w:gridSpan w:val="3"/>
            <w:shd w:val="clear" w:color="auto" w:fill="F7CAAC"/>
          </w:tcPr>
          <w:p w14:paraId="3561DC68" w14:textId="77777777" w:rsidR="00AD0AD9" w:rsidRPr="00AD0AD9" w:rsidRDefault="00AD0AD9" w:rsidP="00AD0AD9">
            <w:pPr>
              <w:jc w:val="both"/>
              <w:rPr>
                <w:b/>
              </w:rPr>
            </w:pPr>
            <w:r w:rsidRPr="00AD0AD9">
              <w:rPr>
                <w:b/>
              </w:rPr>
              <w:t>Typ vztahu na součásti VŠ, která uskutečňuje st. program</w:t>
            </w:r>
          </w:p>
        </w:tc>
        <w:tc>
          <w:tcPr>
            <w:tcW w:w="996" w:type="dxa"/>
            <w:gridSpan w:val="2"/>
          </w:tcPr>
          <w:p w14:paraId="06515ED9" w14:textId="77777777" w:rsidR="00AD0AD9" w:rsidRPr="00AD0AD9" w:rsidRDefault="00AD0AD9" w:rsidP="00AD0AD9">
            <w:pPr>
              <w:jc w:val="both"/>
            </w:pPr>
          </w:p>
        </w:tc>
        <w:tc>
          <w:tcPr>
            <w:tcW w:w="998" w:type="dxa"/>
            <w:shd w:val="clear" w:color="auto" w:fill="F7CAAC"/>
          </w:tcPr>
          <w:p w14:paraId="7AB04EDF" w14:textId="77777777" w:rsidR="00AD0AD9" w:rsidRPr="00AD0AD9" w:rsidRDefault="00AD0AD9" w:rsidP="00AD0AD9">
            <w:pPr>
              <w:jc w:val="both"/>
              <w:rPr>
                <w:b/>
              </w:rPr>
            </w:pPr>
            <w:r w:rsidRPr="00AD0AD9">
              <w:rPr>
                <w:b/>
              </w:rPr>
              <w:t>rozsah</w:t>
            </w:r>
          </w:p>
        </w:tc>
        <w:tc>
          <w:tcPr>
            <w:tcW w:w="712" w:type="dxa"/>
          </w:tcPr>
          <w:p w14:paraId="58CEA903" w14:textId="77777777" w:rsidR="00AD0AD9" w:rsidRPr="00AD0AD9" w:rsidRDefault="00AD0AD9" w:rsidP="00AD0AD9">
            <w:pPr>
              <w:jc w:val="both"/>
            </w:pPr>
          </w:p>
        </w:tc>
        <w:tc>
          <w:tcPr>
            <w:tcW w:w="712" w:type="dxa"/>
            <w:gridSpan w:val="2"/>
            <w:shd w:val="clear" w:color="auto" w:fill="F7CAAC"/>
          </w:tcPr>
          <w:p w14:paraId="0B36B66E" w14:textId="77777777" w:rsidR="00AD0AD9" w:rsidRPr="00AD0AD9" w:rsidRDefault="00AD0AD9" w:rsidP="00AD0AD9">
            <w:pPr>
              <w:jc w:val="both"/>
              <w:rPr>
                <w:b/>
              </w:rPr>
            </w:pPr>
            <w:r w:rsidRPr="00AD0AD9">
              <w:rPr>
                <w:b/>
              </w:rPr>
              <w:t>do kdy</w:t>
            </w:r>
          </w:p>
        </w:tc>
        <w:tc>
          <w:tcPr>
            <w:tcW w:w="1393" w:type="dxa"/>
            <w:gridSpan w:val="2"/>
          </w:tcPr>
          <w:p w14:paraId="4D01415F" w14:textId="77777777" w:rsidR="00AD0AD9" w:rsidRPr="00AD0AD9" w:rsidRDefault="00AD0AD9" w:rsidP="00AD0AD9">
            <w:pPr>
              <w:jc w:val="both"/>
            </w:pPr>
          </w:p>
        </w:tc>
      </w:tr>
      <w:tr w:rsidR="00AD0AD9" w:rsidRPr="00AD0AD9" w14:paraId="263ED1C2" w14:textId="77777777" w:rsidTr="006467FA">
        <w:tc>
          <w:tcPr>
            <w:tcW w:w="6085" w:type="dxa"/>
            <w:gridSpan w:val="5"/>
            <w:shd w:val="clear" w:color="auto" w:fill="F7CAAC"/>
          </w:tcPr>
          <w:p w14:paraId="5E4D716A" w14:textId="77777777" w:rsidR="00AD0AD9" w:rsidRPr="00AD0AD9" w:rsidRDefault="00AD0AD9" w:rsidP="00AD0AD9">
            <w:pPr>
              <w:jc w:val="both"/>
            </w:pPr>
            <w:r w:rsidRPr="00AD0AD9">
              <w:rPr>
                <w:b/>
              </w:rPr>
              <w:t>Další současná působení jako akademický pracovník na jiných VŠ</w:t>
            </w:r>
          </w:p>
        </w:tc>
        <w:tc>
          <w:tcPr>
            <w:tcW w:w="1710" w:type="dxa"/>
            <w:gridSpan w:val="2"/>
            <w:shd w:val="clear" w:color="auto" w:fill="F7CAAC"/>
          </w:tcPr>
          <w:p w14:paraId="5C04CE24" w14:textId="77777777" w:rsidR="00AD0AD9" w:rsidRPr="00AD0AD9" w:rsidRDefault="00AD0AD9" w:rsidP="00AD0AD9">
            <w:pPr>
              <w:jc w:val="both"/>
              <w:rPr>
                <w:b/>
              </w:rPr>
            </w:pPr>
            <w:r w:rsidRPr="00AD0AD9">
              <w:rPr>
                <w:b/>
              </w:rPr>
              <w:t>typ prac. vztahu</w:t>
            </w:r>
          </w:p>
        </w:tc>
        <w:tc>
          <w:tcPr>
            <w:tcW w:w="2105" w:type="dxa"/>
            <w:gridSpan w:val="4"/>
            <w:shd w:val="clear" w:color="auto" w:fill="F7CAAC"/>
          </w:tcPr>
          <w:p w14:paraId="3F6524BA" w14:textId="77777777" w:rsidR="00AD0AD9" w:rsidRPr="00AD0AD9" w:rsidRDefault="00AD0AD9" w:rsidP="00AD0AD9">
            <w:pPr>
              <w:jc w:val="both"/>
              <w:rPr>
                <w:b/>
              </w:rPr>
            </w:pPr>
            <w:r w:rsidRPr="00AD0AD9">
              <w:rPr>
                <w:b/>
              </w:rPr>
              <w:t>rozsah</w:t>
            </w:r>
          </w:p>
        </w:tc>
      </w:tr>
      <w:tr w:rsidR="00AD0AD9" w:rsidRPr="00AD0AD9" w14:paraId="58500BD2" w14:textId="77777777" w:rsidTr="006467FA">
        <w:tc>
          <w:tcPr>
            <w:tcW w:w="6085" w:type="dxa"/>
            <w:gridSpan w:val="5"/>
          </w:tcPr>
          <w:p w14:paraId="5301BF51" w14:textId="77777777" w:rsidR="00AD0AD9" w:rsidRPr="00AD0AD9" w:rsidRDefault="00AD0AD9" w:rsidP="00AD0AD9">
            <w:pPr>
              <w:jc w:val="both"/>
            </w:pPr>
          </w:p>
        </w:tc>
        <w:tc>
          <w:tcPr>
            <w:tcW w:w="1710" w:type="dxa"/>
            <w:gridSpan w:val="2"/>
          </w:tcPr>
          <w:p w14:paraId="051556FA" w14:textId="77777777" w:rsidR="00AD0AD9" w:rsidRPr="00AD0AD9" w:rsidRDefault="00AD0AD9" w:rsidP="00AD0AD9">
            <w:pPr>
              <w:jc w:val="both"/>
            </w:pPr>
          </w:p>
        </w:tc>
        <w:tc>
          <w:tcPr>
            <w:tcW w:w="2105" w:type="dxa"/>
            <w:gridSpan w:val="4"/>
          </w:tcPr>
          <w:p w14:paraId="1EB6726A" w14:textId="77777777" w:rsidR="00AD0AD9" w:rsidRPr="00AD0AD9" w:rsidRDefault="00AD0AD9" w:rsidP="00AD0AD9">
            <w:pPr>
              <w:jc w:val="both"/>
            </w:pPr>
          </w:p>
        </w:tc>
      </w:tr>
      <w:tr w:rsidR="00AD0AD9" w:rsidRPr="00AD0AD9" w14:paraId="1E679BBC" w14:textId="77777777" w:rsidTr="006467FA">
        <w:tc>
          <w:tcPr>
            <w:tcW w:w="6085" w:type="dxa"/>
            <w:gridSpan w:val="5"/>
          </w:tcPr>
          <w:p w14:paraId="11E263CA" w14:textId="77777777" w:rsidR="00AD0AD9" w:rsidRPr="00AD0AD9" w:rsidRDefault="00AD0AD9" w:rsidP="00AD0AD9">
            <w:pPr>
              <w:jc w:val="both"/>
            </w:pPr>
          </w:p>
        </w:tc>
        <w:tc>
          <w:tcPr>
            <w:tcW w:w="1710" w:type="dxa"/>
            <w:gridSpan w:val="2"/>
          </w:tcPr>
          <w:p w14:paraId="351AF075" w14:textId="77777777" w:rsidR="00AD0AD9" w:rsidRPr="00AD0AD9" w:rsidRDefault="00AD0AD9" w:rsidP="00AD0AD9">
            <w:pPr>
              <w:jc w:val="both"/>
            </w:pPr>
          </w:p>
        </w:tc>
        <w:tc>
          <w:tcPr>
            <w:tcW w:w="2105" w:type="dxa"/>
            <w:gridSpan w:val="4"/>
          </w:tcPr>
          <w:p w14:paraId="65879B8F" w14:textId="77777777" w:rsidR="00AD0AD9" w:rsidRPr="00AD0AD9" w:rsidRDefault="00AD0AD9" w:rsidP="00AD0AD9">
            <w:pPr>
              <w:jc w:val="both"/>
            </w:pPr>
          </w:p>
        </w:tc>
      </w:tr>
      <w:tr w:rsidR="00AD0AD9" w:rsidRPr="00AD0AD9" w14:paraId="044935F8" w14:textId="77777777" w:rsidTr="006467FA">
        <w:tc>
          <w:tcPr>
            <w:tcW w:w="6085" w:type="dxa"/>
            <w:gridSpan w:val="5"/>
          </w:tcPr>
          <w:p w14:paraId="07CE4C86" w14:textId="77777777" w:rsidR="00AD0AD9" w:rsidRPr="00AD0AD9" w:rsidRDefault="00AD0AD9" w:rsidP="00AD0AD9">
            <w:pPr>
              <w:jc w:val="both"/>
            </w:pPr>
          </w:p>
        </w:tc>
        <w:tc>
          <w:tcPr>
            <w:tcW w:w="1710" w:type="dxa"/>
            <w:gridSpan w:val="2"/>
          </w:tcPr>
          <w:p w14:paraId="105A6043" w14:textId="77777777" w:rsidR="00AD0AD9" w:rsidRPr="00AD0AD9" w:rsidRDefault="00AD0AD9" w:rsidP="00AD0AD9">
            <w:pPr>
              <w:jc w:val="both"/>
            </w:pPr>
          </w:p>
        </w:tc>
        <w:tc>
          <w:tcPr>
            <w:tcW w:w="2105" w:type="dxa"/>
            <w:gridSpan w:val="4"/>
          </w:tcPr>
          <w:p w14:paraId="762BAAED" w14:textId="77777777" w:rsidR="00AD0AD9" w:rsidRPr="00AD0AD9" w:rsidRDefault="00AD0AD9" w:rsidP="00AD0AD9">
            <w:pPr>
              <w:jc w:val="both"/>
            </w:pPr>
          </w:p>
        </w:tc>
      </w:tr>
      <w:tr w:rsidR="00AD0AD9" w:rsidRPr="00AD0AD9" w14:paraId="21E49853" w14:textId="77777777" w:rsidTr="006467FA">
        <w:tc>
          <w:tcPr>
            <w:tcW w:w="6085" w:type="dxa"/>
            <w:gridSpan w:val="5"/>
          </w:tcPr>
          <w:p w14:paraId="07A825EB" w14:textId="77777777" w:rsidR="00AD0AD9" w:rsidRPr="00AD0AD9" w:rsidRDefault="00AD0AD9" w:rsidP="00AD0AD9">
            <w:pPr>
              <w:jc w:val="both"/>
            </w:pPr>
          </w:p>
        </w:tc>
        <w:tc>
          <w:tcPr>
            <w:tcW w:w="1710" w:type="dxa"/>
            <w:gridSpan w:val="2"/>
          </w:tcPr>
          <w:p w14:paraId="58C34C09" w14:textId="77777777" w:rsidR="00AD0AD9" w:rsidRPr="00AD0AD9" w:rsidRDefault="00AD0AD9" w:rsidP="00AD0AD9">
            <w:pPr>
              <w:jc w:val="both"/>
            </w:pPr>
          </w:p>
        </w:tc>
        <w:tc>
          <w:tcPr>
            <w:tcW w:w="2105" w:type="dxa"/>
            <w:gridSpan w:val="4"/>
          </w:tcPr>
          <w:p w14:paraId="5748E0CA" w14:textId="77777777" w:rsidR="00AD0AD9" w:rsidRPr="00AD0AD9" w:rsidRDefault="00AD0AD9" w:rsidP="00AD0AD9">
            <w:pPr>
              <w:jc w:val="both"/>
            </w:pPr>
          </w:p>
        </w:tc>
      </w:tr>
      <w:tr w:rsidR="00AD0AD9" w:rsidRPr="00AD0AD9" w14:paraId="7AD516FF" w14:textId="77777777" w:rsidTr="006467FA">
        <w:tc>
          <w:tcPr>
            <w:tcW w:w="9900" w:type="dxa"/>
            <w:gridSpan w:val="11"/>
            <w:shd w:val="clear" w:color="auto" w:fill="F7CAAC"/>
          </w:tcPr>
          <w:p w14:paraId="59B4740E"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3AE6064E" w14:textId="77777777" w:rsidTr="006467FA">
        <w:trPr>
          <w:trHeight w:val="643"/>
        </w:trPr>
        <w:tc>
          <w:tcPr>
            <w:tcW w:w="9900" w:type="dxa"/>
            <w:gridSpan w:val="11"/>
            <w:tcBorders>
              <w:top w:val="nil"/>
            </w:tcBorders>
          </w:tcPr>
          <w:p w14:paraId="5BE033A4" w14:textId="77777777" w:rsidR="00AD0AD9" w:rsidRPr="00AD0AD9" w:rsidRDefault="00AD0AD9" w:rsidP="00AD0AD9">
            <w:pPr>
              <w:ind w:right="108"/>
              <w:jc w:val="both"/>
              <w:rPr>
                <w:iCs/>
              </w:rPr>
            </w:pPr>
            <w:r w:rsidRPr="00AD0AD9">
              <w:rPr>
                <w:iCs/>
              </w:rPr>
              <w:t>Ruština 1 - vedení seminářů (100%)</w:t>
            </w:r>
          </w:p>
          <w:p w14:paraId="4329EFEC" w14:textId="77777777" w:rsidR="00AD0AD9" w:rsidRPr="00AD0AD9" w:rsidRDefault="00AD0AD9" w:rsidP="00AD0AD9">
            <w:pPr>
              <w:ind w:right="108"/>
              <w:jc w:val="both"/>
              <w:rPr>
                <w:rFonts w:ascii="Bookman Old Style" w:hAnsi="Bookman Old Style"/>
                <w:i/>
                <w:iCs/>
              </w:rPr>
            </w:pPr>
            <w:r w:rsidRPr="00AD0AD9">
              <w:rPr>
                <w:iCs/>
              </w:rPr>
              <w:t>Ruština 2 - vedení seminářů (100%)</w:t>
            </w:r>
          </w:p>
        </w:tc>
      </w:tr>
      <w:tr w:rsidR="00AD0AD9" w:rsidRPr="00AD0AD9" w14:paraId="1F40CD87" w14:textId="77777777" w:rsidTr="006467FA">
        <w:tc>
          <w:tcPr>
            <w:tcW w:w="9900" w:type="dxa"/>
            <w:gridSpan w:val="11"/>
            <w:shd w:val="clear" w:color="auto" w:fill="F7CAAC"/>
          </w:tcPr>
          <w:p w14:paraId="258CA273" w14:textId="77777777" w:rsidR="00AD0AD9" w:rsidRPr="00AD0AD9" w:rsidRDefault="00AD0AD9" w:rsidP="00AD0AD9">
            <w:pPr>
              <w:jc w:val="both"/>
            </w:pPr>
            <w:r w:rsidRPr="00AD0AD9">
              <w:rPr>
                <w:b/>
              </w:rPr>
              <w:t xml:space="preserve">Údaje o vzdělání na VŠ </w:t>
            </w:r>
          </w:p>
        </w:tc>
      </w:tr>
      <w:tr w:rsidR="00AD0AD9" w:rsidRPr="00AD0AD9" w14:paraId="0FA1B7CD" w14:textId="77777777" w:rsidTr="006467FA">
        <w:trPr>
          <w:trHeight w:val="372"/>
        </w:trPr>
        <w:tc>
          <w:tcPr>
            <w:tcW w:w="9900" w:type="dxa"/>
            <w:gridSpan w:val="11"/>
          </w:tcPr>
          <w:p w14:paraId="14196CEB" w14:textId="77777777" w:rsidR="00AD0AD9" w:rsidRPr="00AD0AD9" w:rsidRDefault="00AD0AD9" w:rsidP="00AD0AD9">
            <w:pPr>
              <w:suppressAutoHyphens/>
              <w:jc w:val="both"/>
              <w:rPr>
                <w:szCs w:val="21"/>
                <w:lang w:eastAsia="ar-SA"/>
              </w:rPr>
            </w:pPr>
            <w:r w:rsidRPr="00AD0AD9">
              <w:rPr>
                <w:szCs w:val="21"/>
                <w:lang w:eastAsia="ar-SA"/>
              </w:rPr>
              <w:t>dosud: doktorské studium UP v Olomouci, FF, katedra slavistiky – srovnávací slovanská filologie</w:t>
            </w:r>
          </w:p>
          <w:p w14:paraId="2E7421AE" w14:textId="77777777" w:rsidR="00AD0AD9" w:rsidRPr="00AD0AD9" w:rsidRDefault="00AD0AD9" w:rsidP="00AD0AD9">
            <w:pPr>
              <w:suppressAutoHyphens/>
              <w:jc w:val="both"/>
              <w:rPr>
                <w:szCs w:val="21"/>
                <w:lang w:eastAsia="ar-SA"/>
              </w:rPr>
            </w:pPr>
            <w:r w:rsidRPr="00AD0AD9">
              <w:rPr>
                <w:szCs w:val="21"/>
                <w:lang w:eastAsia="ar-SA"/>
              </w:rPr>
              <w:t>2012: Univerzita Palackého v Olomouci, FF – ruština pro hospodářskou praxi</w:t>
            </w:r>
          </w:p>
          <w:p w14:paraId="383CCD6E" w14:textId="77777777" w:rsidR="00AD0AD9" w:rsidRPr="00AD0AD9" w:rsidRDefault="00AD0AD9" w:rsidP="00AD0AD9">
            <w:pPr>
              <w:suppressAutoHyphens/>
              <w:jc w:val="both"/>
              <w:rPr>
                <w:szCs w:val="21"/>
                <w:lang w:eastAsia="ar-SA"/>
              </w:rPr>
            </w:pPr>
            <w:r w:rsidRPr="00AD0AD9">
              <w:rPr>
                <w:szCs w:val="21"/>
                <w:lang w:eastAsia="ar-SA"/>
              </w:rPr>
              <w:t>2010: Univerzita Palackého v Olomouci, FF – ruština se zaměřením na hospodářsko-právní a turistickou oblast</w:t>
            </w:r>
          </w:p>
        </w:tc>
      </w:tr>
      <w:tr w:rsidR="00AD0AD9" w:rsidRPr="00AD0AD9" w14:paraId="1F0F4866" w14:textId="77777777" w:rsidTr="006467FA">
        <w:tc>
          <w:tcPr>
            <w:tcW w:w="9900" w:type="dxa"/>
            <w:gridSpan w:val="11"/>
            <w:shd w:val="clear" w:color="auto" w:fill="F7CAAC"/>
          </w:tcPr>
          <w:p w14:paraId="4A14E7D9" w14:textId="77777777" w:rsidR="00AD0AD9" w:rsidRPr="00AD0AD9" w:rsidRDefault="00AD0AD9" w:rsidP="00AD0AD9">
            <w:pPr>
              <w:jc w:val="both"/>
              <w:rPr>
                <w:b/>
              </w:rPr>
            </w:pPr>
            <w:r w:rsidRPr="00AD0AD9">
              <w:rPr>
                <w:b/>
              </w:rPr>
              <w:t>Údaje o odborném působení od absolvování VŠ</w:t>
            </w:r>
          </w:p>
        </w:tc>
      </w:tr>
      <w:tr w:rsidR="00AD0AD9" w:rsidRPr="00AD0AD9" w14:paraId="5D455AD9" w14:textId="77777777" w:rsidTr="006467FA">
        <w:trPr>
          <w:trHeight w:val="462"/>
        </w:trPr>
        <w:tc>
          <w:tcPr>
            <w:tcW w:w="9900" w:type="dxa"/>
            <w:gridSpan w:val="11"/>
          </w:tcPr>
          <w:p w14:paraId="28593F5B" w14:textId="77777777" w:rsidR="00AD0AD9" w:rsidRPr="00AD0AD9" w:rsidRDefault="00AD0AD9" w:rsidP="00AD0AD9">
            <w:pPr>
              <w:jc w:val="both"/>
              <w:rPr>
                <w:szCs w:val="21"/>
              </w:rPr>
            </w:pPr>
            <w:r w:rsidRPr="00AD0AD9">
              <w:rPr>
                <w:szCs w:val="21"/>
              </w:rPr>
              <w:t>2010 – dosud: výuka ruského jazyka a češtiny pro cizince v jazykových školách a firmách, tlumočení a překlady</w:t>
            </w:r>
          </w:p>
          <w:p w14:paraId="02E058C9" w14:textId="77777777" w:rsidR="00AD0AD9" w:rsidRPr="00AD0AD9" w:rsidRDefault="00AD0AD9" w:rsidP="00AD0AD9">
            <w:pPr>
              <w:jc w:val="both"/>
              <w:rPr>
                <w:szCs w:val="21"/>
              </w:rPr>
            </w:pPr>
            <w:r w:rsidRPr="00AD0AD9">
              <w:rPr>
                <w:szCs w:val="21"/>
              </w:rPr>
              <w:t>2012 – 2017: UP v Olomouci, lektorka ruského jazyka na katedře rusistiky a v CJV FF, spoluautorka rusko-českého a česko-ruského slovníku sportovní terminologie, zkoušející ZK ECL</w:t>
            </w:r>
          </w:p>
          <w:p w14:paraId="73BAB882" w14:textId="77777777" w:rsidR="00AD0AD9" w:rsidRPr="00AD0AD9" w:rsidRDefault="00AD0AD9" w:rsidP="00AD0AD9">
            <w:pPr>
              <w:jc w:val="both"/>
            </w:pPr>
            <w:r w:rsidRPr="00AD0AD9">
              <w:rPr>
                <w:szCs w:val="21"/>
              </w:rPr>
              <w:t>2016 – dosud: UTB Zlín, lektorka ruského jazyka</w:t>
            </w:r>
          </w:p>
        </w:tc>
      </w:tr>
      <w:tr w:rsidR="00AD0AD9" w:rsidRPr="00AD0AD9" w14:paraId="4D9D8F95" w14:textId="77777777" w:rsidTr="006467FA">
        <w:trPr>
          <w:trHeight w:val="250"/>
        </w:trPr>
        <w:tc>
          <w:tcPr>
            <w:tcW w:w="9900" w:type="dxa"/>
            <w:gridSpan w:val="11"/>
            <w:shd w:val="clear" w:color="auto" w:fill="F7CAAC"/>
          </w:tcPr>
          <w:p w14:paraId="48BB1EE8" w14:textId="77777777" w:rsidR="00AD0AD9" w:rsidRPr="00AD0AD9" w:rsidRDefault="00AD0AD9" w:rsidP="00AD0AD9">
            <w:pPr>
              <w:jc w:val="both"/>
            </w:pPr>
            <w:r w:rsidRPr="00AD0AD9">
              <w:rPr>
                <w:b/>
              </w:rPr>
              <w:t>Zkušenosti s vedením kvalifikačních a rigorózních prací</w:t>
            </w:r>
          </w:p>
        </w:tc>
      </w:tr>
      <w:tr w:rsidR="00AD0AD9" w:rsidRPr="00AD0AD9" w14:paraId="4F965C76" w14:textId="77777777" w:rsidTr="006467FA">
        <w:trPr>
          <w:trHeight w:val="220"/>
        </w:trPr>
        <w:tc>
          <w:tcPr>
            <w:tcW w:w="9900" w:type="dxa"/>
            <w:gridSpan w:val="11"/>
          </w:tcPr>
          <w:p w14:paraId="309A3726" w14:textId="77777777" w:rsidR="00AD0AD9" w:rsidRPr="00AD0AD9" w:rsidRDefault="00AD0AD9" w:rsidP="00AD0AD9">
            <w:pPr>
              <w:jc w:val="both"/>
            </w:pPr>
            <w:r w:rsidRPr="00AD0AD9">
              <w:t xml:space="preserve">Počet vedených bakalářských prací – 0 </w:t>
            </w:r>
          </w:p>
          <w:p w14:paraId="2742757D" w14:textId="77777777" w:rsidR="00AD0AD9" w:rsidRPr="00AD0AD9" w:rsidRDefault="00AD0AD9" w:rsidP="00AD0AD9">
            <w:pPr>
              <w:jc w:val="both"/>
            </w:pPr>
            <w:r w:rsidRPr="00AD0AD9">
              <w:t>Počet vedených diplomových prací – 0</w:t>
            </w:r>
          </w:p>
          <w:p w14:paraId="3BA1F73B" w14:textId="77777777" w:rsidR="00AD0AD9" w:rsidRPr="00AD0AD9" w:rsidRDefault="00AD0AD9" w:rsidP="00AD0AD9">
            <w:pPr>
              <w:jc w:val="both"/>
            </w:pPr>
          </w:p>
        </w:tc>
      </w:tr>
      <w:tr w:rsidR="00AD0AD9" w:rsidRPr="00AD0AD9" w14:paraId="346C748D" w14:textId="77777777" w:rsidTr="006467FA">
        <w:trPr>
          <w:cantSplit/>
        </w:trPr>
        <w:tc>
          <w:tcPr>
            <w:tcW w:w="3361" w:type="dxa"/>
            <w:gridSpan w:val="2"/>
            <w:tcBorders>
              <w:top w:val="single" w:sz="12" w:space="0" w:color="auto"/>
            </w:tcBorders>
            <w:shd w:val="clear" w:color="auto" w:fill="F7CAAC"/>
          </w:tcPr>
          <w:p w14:paraId="56660663" w14:textId="77777777" w:rsidR="00AD0AD9" w:rsidRPr="00AD0AD9" w:rsidRDefault="00AD0AD9" w:rsidP="00AD0AD9">
            <w:pPr>
              <w:jc w:val="both"/>
            </w:pPr>
            <w:r w:rsidRPr="00AD0AD9">
              <w:rPr>
                <w:b/>
              </w:rPr>
              <w:t xml:space="preserve">Obor habilitačního řízení </w:t>
            </w:r>
          </w:p>
        </w:tc>
        <w:tc>
          <w:tcPr>
            <w:tcW w:w="2254" w:type="dxa"/>
            <w:gridSpan w:val="2"/>
            <w:tcBorders>
              <w:top w:val="single" w:sz="12" w:space="0" w:color="auto"/>
            </w:tcBorders>
            <w:shd w:val="clear" w:color="auto" w:fill="F7CAAC"/>
          </w:tcPr>
          <w:p w14:paraId="230FF6E8" w14:textId="77777777" w:rsidR="00AD0AD9" w:rsidRPr="00AD0AD9" w:rsidRDefault="00AD0AD9" w:rsidP="00AD0AD9">
            <w:pPr>
              <w:jc w:val="both"/>
            </w:pPr>
            <w:r w:rsidRPr="00AD0AD9">
              <w:rPr>
                <w:b/>
              </w:rPr>
              <w:t>Rok udělení hodnosti</w:t>
            </w:r>
          </w:p>
        </w:tc>
        <w:tc>
          <w:tcPr>
            <w:tcW w:w="2257" w:type="dxa"/>
            <w:gridSpan w:val="4"/>
            <w:tcBorders>
              <w:top w:val="single" w:sz="12" w:space="0" w:color="auto"/>
              <w:right w:val="single" w:sz="12" w:space="0" w:color="auto"/>
            </w:tcBorders>
            <w:shd w:val="clear" w:color="auto" w:fill="F7CAAC"/>
          </w:tcPr>
          <w:p w14:paraId="367FEE2F" w14:textId="77777777" w:rsidR="00AD0AD9" w:rsidRPr="00AD0AD9" w:rsidRDefault="00AD0AD9" w:rsidP="00AD0AD9">
            <w:pPr>
              <w:jc w:val="both"/>
            </w:pPr>
            <w:r w:rsidRPr="00AD0AD9">
              <w:rPr>
                <w:b/>
              </w:rPr>
              <w:t>Řízení konáno na VŠ</w:t>
            </w:r>
          </w:p>
        </w:tc>
        <w:tc>
          <w:tcPr>
            <w:tcW w:w="2028" w:type="dxa"/>
            <w:gridSpan w:val="3"/>
            <w:tcBorders>
              <w:top w:val="single" w:sz="12" w:space="0" w:color="auto"/>
              <w:left w:val="single" w:sz="12" w:space="0" w:color="auto"/>
            </w:tcBorders>
            <w:shd w:val="clear" w:color="auto" w:fill="F7CAAC"/>
          </w:tcPr>
          <w:p w14:paraId="64E15AFC" w14:textId="77777777" w:rsidR="00AD0AD9" w:rsidRPr="00AD0AD9" w:rsidRDefault="00AD0AD9" w:rsidP="00AD0AD9">
            <w:pPr>
              <w:jc w:val="both"/>
              <w:rPr>
                <w:b/>
              </w:rPr>
            </w:pPr>
            <w:r w:rsidRPr="00AD0AD9">
              <w:rPr>
                <w:b/>
              </w:rPr>
              <w:t>Ohlasy publikací</w:t>
            </w:r>
          </w:p>
        </w:tc>
      </w:tr>
      <w:tr w:rsidR="00AD0AD9" w:rsidRPr="00AD0AD9" w14:paraId="7C77B146" w14:textId="77777777" w:rsidTr="006467FA">
        <w:trPr>
          <w:cantSplit/>
        </w:trPr>
        <w:tc>
          <w:tcPr>
            <w:tcW w:w="3361" w:type="dxa"/>
            <w:gridSpan w:val="2"/>
          </w:tcPr>
          <w:p w14:paraId="3FC01A7E" w14:textId="77777777" w:rsidR="00AD0AD9" w:rsidRPr="00AD0AD9" w:rsidRDefault="00AD0AD9" w:rsidP="00AD0AD9">
            <w:pPr>
              <w:jc w:val="both"/>
            </w:pPr>
          </w:p>
        </w:tc>
        <w:tc>
          <w:tcPr>
            <w:tcW w:w="2254" w:type="dxa"/>
            <w:gridSpan w:val="2"/>
          </w:tcPr>
          <w:p w14:paraId="47C52260" w14:textId="77777777" w:rsidR="00AD0AD9" w:rsidRPr="00AD0AD9" w:rsidRDefault="00AD0AD9" w:rsidP="00AD0AD9">
            <w:pPr>
              <w:jc w:val="both"/>
            </w:pPr>
          </w:p>
        </w:tc>
        <w:tc>
          <w:tcPr>
            <w:tcW w:w="2257" w:type="dxa"/>
            <w:gridSpan w:val="4"/>
            <w:tcBorders>
              <w:right w:val="single" w:sz="12" w:space="0" w:color="auto"/>
            </w:tcBorders>
          </w:tcPr>
          <w:p w14:paraId="70C4851A" w14:textId="77777777" w:rsidR="00AD0AD9" w:rsidRPr="00AD0AD9" w:rsidRDefault="00AD0AD9" w:rsidP="00AD0AD9">
            <w:pPr>
              <w:jc w:val="both"/>
            </w:pPr>
          </w:p>
        </w:tc>
        <w:tc>
          <w:tcPr>
            <w:tcW w:w="635" w:type="dxa"/>
            <w:tcBorders>
              <w:left w:val="single" w:sz="12" w:space="0" w:color="auto"/>
            </w:tcBorders>
            <w:shd w:val="clear" w:color="auto" w:fill="F7CAAC"/>
          </w:tcPr>
          <w:p w14:paraId="3E333A8B" w14:textId="77777777" w:rsidR="00AD0AD9" w:rsidRPr="00AD0AD9" w:rsidRDefault="00AD0AD9" w:rsidP="00AD0AD9">
            <w:pPr>
              <w:jc w:val="both"/>
            </w:pPr>
            <w:r w:rsidRPr="00AD0AD9">
              <w:rPr>
                <w:b/>
              </w:rPr>
              <w:t>WOS</w:t>
            </w:r>
          </w:p>
        </w:tc>
        <w:tc>
          <w:tcPr>
            <w:tcW w:w="696" w:type="dxa"/>
            <w:shd w:val="clear" w:color="auto" w:fill="F7CAAC"/>
          </w:tcPr>
          <w:p w14:paraId="4E59C953" w14:textId="77777777" w:rsidR="00AD0AD9" w:rsidRPr="00AD0AD9" w:rsidRDefault="00AD0AD9" w:rsidP="00AD0AD9">
            <w:pPr>
              <w:jc w:val="both"/>
            </w:pPr>
            <w:r w:rsidRPr="00AD0AD9">
              <w:rPr>
                <w:b/>
              </w:rPr>
              <w:t>Scopus</w:t>
            </w:r>
          </w:p>
        </w:tc>
        <w:tc>
          <w:tcPr>
            <w:tcW w:w="697" w:type="dxa"/>
            <w:shd w:val="clear" w:color="auto" w:fill="F7CAAC"/>
          </w:tcPr>
          <w:p w14:paraId="658D6565" w14:textId="77777777" w:rsidR="00AD0AD9" w:rsidRPr="00AD0AD9" w:rsidRDefault="00AD0AD9" w:rsidP="00AD0AD9">
            <w:pPr>
              <w:jc w:val="both"/>
            </w:pPr>
            <w:r w:rsidRPr="00AD0AD9">
              <w:rPr>
                <w:b/>
              </w:rPr>
              <w:t>ostatní</w:t>
            </w:r>
          </w:p>
        </w:tc>
      </w:tr>
      <w:tr w:rsidR="00AD0AD9" w:rsidRPr="00AD0AD9" w14:paraId="335E27B8" w14:textId="77777777" w:rsidTr="006467FA">
        <w:trPr>
          <w:cantSplit/>
          <w:trHeight w:val="70"/>
        </w:trPr>
        <w:tc>
          <w:tcPr>
            <w:tcW w:w="3361" w:type="dxa"/>
            <w:gridSpan w:val="2"/>
            <w:shd w:val="clear" w:color="auto" w:fill="F7CAAC"/>
          </w:tcPr>
          <w:p w14:paraId="16D8C59D" w14:textId="77777777" w:rsidR="00AD0AD9" w:rsidRPr="00AD0AD9" w:rsidRDefault="00AD0AD9" w:rsidP="00AD0AD9">
            <w:pPr>
              <w:jc w:val="both"/>
            </w:pPr>
            <w:r w:rsidRPr="00AD0AD9">
              <w:rPr>
                <w:b/>
              </w:rPr>
              <w:t>Obor jmenovacího řízení</w:t>
            </w:r>
          </w:p>
        </w:tc>
        <w:tc>
          <w:tcPr>
            <w:tcW w:w="2254" w:type="dxa"/>
            <w:gridSpan w:val="2"/>
            <w:shd w:val="clear" w:color="auto" w:fill="F7CAAC"/>
          </w:tcPr>
          <w:p w14:paraId="1521E331" w14:textId="77777777" w:rsidR="00AD0AD9" w:rsidRPr="00AD0AD9" w:rsidRDefault="00AD0AD9" w:rsidP="00AD0AD9">
            <w:pPr>
              <w:jc w:val="both"/>
            </w:pPr>
            <w:r w:rsidRPr="00AD0AD9">
              <w:rPr>
                <w:b/>
              </w:rPr>
              <w:t>Rok udělení hodnosti</w:t>
            </w:r>
          </w:p>
        </w:tc>
        <w:tc>
          <w:tcPr>
            <w:tcW w:w="2257" w:type="dxa"/>
            <w:gridSpan w:val="4"/>
            <w:tcBorders>
              <w:right w:val="single" w:sz="12" w:space="0" w:color="auto"/>
            </w:tcBorders>
            <w:shd w:val="clear" w:color="auto" w:fill="F7CAAC"/>
          </w:tcPr>
          <w:p w14:paraId="50158965" w14:textId="77777777" w:rsidR="00AD0AD9" w:rsidRPr="00AD0AD9" w:rsidRDefault="00AD0AD9" w:rsidP="00AD0AD9">
            <w:pPr>
              <w:jc w:val="both"/>
            </w:pPr>
            <w:r w:rsidRPr="00AD0AD9">
              <w:rPr>
                <w:b/>
              </w:rPr>
              <w:t>Řízení konáno na VŠ</w:t>
            </w:r>
          </w:p>
        </w:tc>
        <w:tc>
          <w:tcPr>
            <w:tcW w:w="635" w:type="dxa"/>
            <w:vMerge w:val="restart"/>
            <w:tcBorders>
              <w:left w:val="single" w:sz="12" w:space="0" w:color="auto"/>
            </w:tcBorders>
          </w:tcPr>
          <w:p w14:paraId="6544C32D" w14:textId="77777777" w:rsidR="00AD0AD9" w:rsidRPr="00AD0AD9" w:rsidRDefault="00AD0AD9" w:rsidP="00AD0AD9">
            <w:pPr>
              <w:jc w:val="both"/>
              <w:rPr>
                <w:b/>
              </w:rPr>
            </w:pPr>
            <w:r w:rsidRPr="00AD0AD9">
              <w:rPr>
                <w:b/>
              </w:rPr>
              <w:t>0</w:t>
            </w:r>
          </w:p>
        </w:tc>
        <w:tc>
          <w:tcPr>
            <w:tcW w:w="696" w:type="dxa"/>
            <w:vMerge w:val="restart"/>
          </w:tcPr>
          <w:p w14:paraId="1A008D3C" w14:textId="77777777" w:rsidR="00AD0AD9" w:rsidRPr="00AD0AD9" w:rsidRDefault="00AD0AD9" w:rsidP="00AD0AD9">
            <w:pPr>
              <w:jc w:val="both"/>
              <w:rPr>
                <w:b/>
              </w:rPr>
            </w:pPr>
            <w:r w:rsidRPr="00AD0AD9">
              <w:rPr>
                <w:b/>
              </w:rPr>
              <w:t>0</w:t>
            </w:r>
          </w:p>
        </w:tc>
        <w:tc>
          <w:tcPr>
            <w:tcW w:w="697" w:type="dxa"/>
            <w:vMerge w:val="restart"/>
          </w:tcPr>
          <w:p w14:paraId="22370240" w14:textId="77777777" w:rsidR="00AD0AD9" w:rsidRPr="00AD0AD9" w:rsidRDefault="00AD0AD9" w:rsidP="00AD0AD9">
            <w:pPr>
              <w:jc w:val="both"/>
              <w:rPr>
                <w:b/>
              </w:rPr>
            </w:pPr>
            <w:r w:rsidRPr="00AD0AD9">
              <w:rPr>
                <w:b/>
              </w:rPr>
              <w:t>0</w:t>
            </w:r>
          </w:p>
        </w:tc>
      </w:tr>
      <w:tr w:rsidR="00AD0AD9" w:rsidRPr="00AD0AD9" w14:paraId="05413DB0" w14:textId="77777777" w:rsidTr="006467FA">
        <w:trPr>
          <w:trHeight w:val="205"/>
        </w:trPr>
        <w:tc>
          <w:tcPr>
            <w:tcW w:w="3361" w:type="dxa"/>
            <w:gridSpan w:val="2"/>
          </w:tcPr>
          <w:p w14:paraId="3E2688D9" w14:textId="77777777" w:rsidR="00AD0AD9" w:rsidRPr="00AD0AD9" w:rsidRDefault="00AD0AD9" w:rsidP="00AD0AD9">
            <w:pPr>
              <w:jc w:val="both"/>
            </w:pPr>
          </w:p>
        </w:tc>
        <w:tc>
          <w:tcPr>
            <w:tcW w:w="2254" w:type="dxa"/>
            <w:gridSpan w:val="2"/>
          </w:tcPr>
          <w:p w14:paraId="675CBFDA" w14:textId="77777777" w:rsidR="00AD0AD9" w:rsidRPr="00AD0AD9" w:rsidRDefault="00AD0AD9" w:rsidP="00AD0AD9">
            <w:pPr>
              <w:jc w:val="both"/>
            </w:pPr>
          </w:p>
        </w:tc>
        <w:tc>
          <w:tcPr>
            <w:tcW w:w="2257" w:type="dxa"/>
            <w:gridSpan w:val="4"/>
            <w:tcBorders>
              <w:right w:val="single" w:sz="12" w:space="0" w:color="auto"/>
            </w:tcBorders>
          </w:tcPr>
          <w:p w14:paraId="6C38F1EC" w14:textId="77777777" w:rsidR="00AD0AD9" w:rsidRPr="00AD0AD9" w:rsidRDefault="00AD0AD9" w:rsidP="00AD0AD9">
            <w:pPr>
              <w:jc w:val="both"/>
            </w:pPr>
          </w:p>
        </w:tc>
        <w:tc>
          <w:tcPr>
            <w:tcW w:w="635" w:type="dxa"/>
            <w:vMerge/>
            <w:tcBorders>
              <w:left w:val="single" w:sz="12" w:space="0" w:color="auto"/>
            </w:tcBorders>
            <w:vAlign w:val="center"/>
          </w:tcPr>
          <w:p w14:paraId="5FA5E1DE" w14:textId="77777777" w:rsidR="00AD0AD9" w:rsidRPr="00AD0AD9" w:rsidRDefault="00AD0AD9" w:rsidP="00AD0AD9">
            <w:pPr>
              <w:rPr>
                <w:b/>
              </w:rPr>
            </w:pPr>
          </w:p>
        </w:tc>
        <w:tc>
          <w:tcPr>
            <w:tcW w:w="696" w:type="dxa"/>
            <w:vMerge/>
            <w:vAlign w:val="center"/>
          </w:tcPr>
          <w:p w14:paraId="79D6FAA8" w14:textId="77777777" w:rsidR="00AD0AD9" w:rsidRPr="00AD0AD9" w:rsidRDefault="00AD0AD9" w:rsidP="00AD0AD9">
            <w:pPr>
              <w:rPr>
                <w:b/>
              </w:rPr>
            </w:pPr>
          </w:p>
        </w:tc>
        <w:tc>
          <w:tcPr>
            <w:tcW w:w="697" w:type="dxa"/>
            <w:vMerge/>
            <w:vAlign w:val="center"/>
          </w:tcPr>
          <w:p w14:paraId="475AE648" w14:textId="77777777" w:rsidR="00AD0AD9" w:rsidRPr="00AD0AD9" w:rsidRDefault="00AD0AD9" w:rsidP="00AD0AD9">
            <w:pPr>
              <w:rPr>
                <w:b/>
              </w:rPr>
            </w:pPr>
          </w:p>
        </w:tc>
      </w:tr>
      <w:tr w:rsidR="00AD0AD9" w:rsidRPr="00AD0AD9" w14:paraId="13179809" w14:textId="77777777" w:rsidTr="006467FA">
        <w:tc>
          <w:tcPr>
            <w:tcW w:w="9900" w:type="dxa"/>
            <w:gridSpan w:val="11"/>
            <w:shd w:val="clear" w:color="auto" w:fill="F7CAAC"/>
          </w:tcPr>
          <w:p w14:paraId="32E84123"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45D46696" w14:textId="77777777" w:rsidTr="006467FA">
        <w:trPr>
          <w:trHeight w:val="1561"/>
        </w:trPr>
        <w:tc>
          <w:tcPr>
            <w:tcW w:w="9900" w:type="dxa"/>
            <w:gridSpan w:val="11"/>
          </w:tcPr>
          <w:p w14:paraId="0BD5326C" w14:textId="77777777" w:rsidR="006467FA" w:rsidRPr="00AD0AD9" w:rsidRDefault="006467FA" w:rsidP="006467FA">
            <w:pPr>
              <w:jc w:val="both"/>
              <w:rPr>
                <w:rFonts w:eastAsiaTheme="minorHAnsi"/>
                <w:szCs w:val="22"/>
                <w:lang w:eastAsia="en-US"/>
              </w:rPr>
            </w:pPr>
            <w:r w:rsidRPr="00AD0AD9">
              <w:rPr>
                <w:rFonts w:eastAsiaTheme="minorHAnsi"/>
                <w:szCs w:val="22"/>
                <w:lang w:eastAsia="en-US"/>
              </w:rPr>
              <w:t xml:space="preserve">CAGAŠOVÁ, O. Фразеологические сравнения со значением «быстрый – медленный» в русском и чешском языках. In Мокиенко, ВМ. Устойчивые сравнения в системе фразеологии. Санкт-Петербург: ООО Издательство "ЛЕМА", Россия, Санкт-Петербург, 2016, s. 108-111. ISBN 978-5-8465-1529-1. </w:t>
            </w:r>
          </w:p>
          <w:p w14:paraId="0CFC1302" w14:textId="77777777" w:rsidR="006467FA" w:rsidRPr="00AD0AD9" w:rsidRDefault="006467FA" w:rsidP="006467FA">
            <w:pPr>
              <w:jc w:val="both"/>
              <w:rPr>
                <w:rFonts w:eastAsiaTheme="minorHAnsi"/>
                <w:iCs/>
                <w:szCs w:val="22"/>
                <w:lang w:eastAsia="en-US"/>
              </w:rPr>
            </w:pPr>
            <w:r w:rsidRPr="00AD0AD9">
              <w:rPr>
                <w:rFonts w:eastAsiaTheme="minorHAnsi"/>
                <w:szCs w:val="22"/>
                <w:lang w:eastAsia="en-US"/>
              </w:rPr>
              <w:t xml:space="preserve">CAGAŠOVÁ, O. Лексико-семантический синкретизм на материале русского и чешского компьютерного жаргона. In Giger, M. Slované: Souznění a konflikty. Praha: Pavel Mervart, Červený Kostelec / Praha, 2016, s. 33-41. ISBN 978-80-7465-228-8. </w:t>
            </w:r>
          </w:p>
          <w:p w14:paraId="0B304D37" w14:textId="1027A622" w:rsidR="00AD0AD9" w:rsidRPr="00AD0AD9" w:rsidRDefault="00AD0AD9" w:rsidP="00AD0AD9">
            <w:pPr>
              <w:jc w:val="both"/>
              <w:rPr>
                <w:rFonts w:eastAsiaTheme="minorHAnsi"/>
                <w:szCs w:val="22"/>
                <w:lang w:eastAsia="en-US"/>
              </w:rPr>
            </w:pPr>
            <w:r w:rsidRPr="00AD0AD9">
              <w:rPr>
                <w:rFonts w:eastAsiaTheme="minorHAnsi"/>
                <w:szCs w:val="22"/>
                <w:lang w:eastAsia="en-US"/>
              </w:rPr>
              <w:t xml:space="preserve">CAGAŠOVÁ, O. Новые наименования лиц в современных русских и чешских женских журналах. In Kostincová, J. Dialog kultur VIII. Hradec Králové: Gaudeamus, 2015, s. 28-33. ISBN 978-80-7435-621-6. </w:t>
            </w:r>
          </w:p>
          <w:p w14:paraId="55F0323E" w14:textId="77777777" w:rsidR="00AD0AD9" w:rsidRPr="00AD0AD9" w:rsidRDefault="00AD0AD9" w:rsidP="00AD0AD9">
            <w:pPr>
              <w:rPr>
                <w:rFonts w:eastAsia="TimesNewRomanPSMT"/>
                <w:b/>
                <w:bCs/>
                <w:sz w:val="18"/>
                <w:szCs w:val="22"/>
                <w:lang w:eastAsia="en-US"/>
              </w:rPr>
            </w:pPr>
            <w:r w:rsidRPr="00AD0AD9">
              <w:rPr>
                <w:rFonts w:eastAsiaTheme="minorHAnsi"/>
                <w:i/>
                <w:szCs w:val="22"/>
                <w:lang w:eastAsia="en-US"/>
              </w:rPr>
              <w:t>Přehled projektové činnosti:</w:t>
            </w:r>
          </w:p>
          <w:p w14:paraId="7AC45866" w14:textId="77777777" w:rsidR="00AD0AD9" w:rsidRPr="00AD0AD9" w:rsidRDefault="00AD0AD9" w:rsidP="00AD0AD9">
            <w:pPr>
              <w:rPr>
                <w:rFonts w:eastAsia="TimesNewRomanPSMT"/>
                <w:b/>
              </w:rPr>
            </w:pPr>
            <w:r w:rsidRPr="00AD0AD9">
              <w:rPr>
                <w:rFonts w:eastAsia="TimesNewRomanPSMT"/>
                <w:b/>
                <w:bCs/>
              </w:rPr>
              <w:t>2013 – 2014</w:t>
            </w:r>
            <w:r w:rsidRPr="00AD0AD9">
              <w:rPr>
                <w:rFonts w:eastAsia="TimesNewRomanPSMT"/>
              </w:rPr>
              <w:t xml:space="preserve">        účast na grantu (spoluautorka česko-ruského a rusko-českého slovníku sportovní terminologie)</w:t>
            </w:r>
          </w:p>
          <w:p w14:paraId="59804620" w14:textId="77777777" w:rsidR="00AD0AD9" w:rsidRPr="00AD0AD9" w:rsidRDefault="00AD0AD9" w:rsidP="00AD0AD9">
            <w:pPr>
              <w:rPr>
                <w:rFonts w:eastAsia="TimesNewRomanPSMT"/>
                <w:b/>
                <w:bCs/>
              </w:rPr>
            </w:pPr>
            <w:r w:rsidRPr="00AD0AD9">
              <w:rPr>
                <w:rFonts w:eastAsia="TimesNewRomanPSMT"/>
                <w:b/>
              </w:rPr>
              <w:t>2014 – 2015</w:t>
            </w:r>
            <w:r w:rsidRPr="00AD0AD9">
              <w:rPr>
                <w:rFonts w:eastAsia="TimesNewRomanPSMT"/>
                <w:b/>
              </w:rPr>
              <w:tab/>
            </w:r>
            <w:r w:rsidRPr="00AD0AD9">
              <w:rPr>
                <w:rFonts w:eastAsia="TimesNewRomanPSMT"/>
              </w:rPr>
              <w:t>účast na grantu (Sémantický synkretismus v počítačovém slangu)</w:t>
            </w:r>
          </w:p>
          <w:p w14:paraId="290F2A3E" w14:textId="77777777" w:rsidR="00AD0AD9" w:rsidRPr="00AD0AD9" w:rsidRDefault="00AD0AD9" w:rsidP="00AD0AD9">
            <w:pPr>
              <w:jc w:val="both"/>
              <w:rPr>
                <w:rFonts w:asciiTheme="minorHAnsi" w:eastAsiaTheme="minorHAnsi" w:hAnsiTheme="minorHAnsi" w:cstheme="minorBidi"/>
                <w:b/>
                <w:sz w:val="22"/>
                <w:szCs w:val="22"/>
                <w:lang w:eastAsia="en-US"/>
              </w:rPr>
            </w:pPr>
            <w:r w:rsidRPr="00AD0AD9">
              <w:rPr>
                <w:rFonts w:eastAsia="TimesNewRomanPSMT"/>
                <w:b/>
                <w:bCs/>
                <w:lang w:eastAsia="en-US"/>
              </w:rPr>
              <w:t>2014 – 2016</w:t>
            </w:r>
            <w:r w:rsidRPr="00AD0AD9">
              <w:rPr>
                <w:rFonts w:eastAsia="TimesNewRomanPSMT"/>
                <w:b/>
                <w:bCs/>
                <w:lang w:eastAsia="en-US"/>
              </w:rPr>
              <w:tab/>
            </w:r>
            <w:r w:rsidRPr="00AD0AD9">
              <w:rPr>
                <w:rFonts w:eastAsia="TimesNewRomanPSMT"/>
                <w:lang w:eastAsia="en-US"/>
              </w:rPr>
              <w:t>účast na grantu (práce na rusko-česko-polském frazeologickém slovníku)</w:t>
            </w:r>
          </w:p>
        </w:tc>
      </w:tr>
      <w:tr w:rsidR="00AD0AD9" w:rsidRPr="00AD0AD9" w14:paraId="7461D290" w14:textId="77777777" w:rsidTr="006467FA">
        <w:trPr>
          <w:trHeight w:val="218"/>
        </w:trPr>
        <w:tc>
          <w:tcPr>
            <w:tcW w:w="9900" w:type="dxa"/>
            <w:gridSpan w:val="11"/>
            <w:shd w:val="clear" w:color="auto" w:fill="F7CAAC"/>
          </w:tcPr>
          <w:p w14:paraId="00706F13" w14:textId="77777777" w:rsidR="00AD0AD9" w:rsidRPr="00AD0AD9" w:rsidRDefault="00AD0AD9" w:rsidP="00AD0AD9">
            <w:pPr>
              <w:rPr>
                <w:b/>
              </w:rPr>
            </w:pPr>
            <w:r w:rsidRPr="00AD0AD9">
              <w:rPr>
                <w:b/>
              </w:rPr>
              <w:t>Působení v zahraničí</w:t>
            </w:r>
          </w:p>
        </w:tc>
      </w:tr>
      <w:tr w:rsidR="00AD0AD9" w:rsidRPr="00AD0AD9" w14:paraId="5DEDDD58" w14:textId="77777777" w:rsidTr="006467FA">
        <w:trPr>
          <w:trHeight w:val="328"/>
        </w:trPr>
        <w:tc>
          <w:tcPr>
            <w:tcW w:w="9900" w:type="dxa"/>
            <w:gridSpan w:val="11"/>
          </w:tcPr>
          <w:p w14:paraId="67D7D406" w14:textId="77777777" w:rsidR="00AD0AD9" w:rsidRPr="00AD0AD9" w:rsidRDefault="00AD0AD9" w:rsidP="00AD0AD9">
            <w:r w:rsidRPr="00AD0AD9">
              <w:t>2015 Petrohradská univerzita - stáž</w:t>
            </w:r>
          </w:p>
        </w:tc>
      </w:tr>
      <w:tr w:rsidR="00AD0AD9" w:rsidRPr="00AD0AD9" w14:paraId="05D87004" w14:textId="77777777" w:rsidTr="006467FA">
        <w:trPr>
          <w:cantSplit/>
          <w:trHeight w:val="176"/>
        </w:trPr>
        <w:tc>
          <w:tcPr>
            <w:tcW w:w="2529" w:type="dxa"/>
            <w:shd w:val="clear" w:color="auto" w:fill="F7CAAC"/>
          </w:tcPr>
          <w:p w14:paraId="095159C8" w14:textId="77777777" w:rsidR="00AD0AD9" w:rsidRPr="00AD0AD9" w:rsidRDefault="00AD0AD9" w:rsidP="00AD0AD9">
            <w:pPr>
              <w:jc w:val="both"/>
              <w:rPr>
                <w:b/>
              </w:rPr>
            </w:pPr>
            <w:r w:rsidRPr="00AD0AD9">
              <w:rPr>
                <w:b/>
              </w:rPr>
              <w:t xml:space="preserve">Podpis </w:t>
            </w:r>
          </w:p>
        </w:tc>
        <w:tc>
          <w:tcPr>
            <w:tcW w:w="4554" w:type="dxa"/>
            <w:gridSpan w:val="5"/>
          </w:tcPr>
          <w:p w14:paraId="10EDF4D9" w14:textId="77777777" w:rsidR="00AD0AD9" w:rsidRPr="00AD0AD9" w:rsidRDefault="00AD0AD9" w:rsidP="00AD0AD9">
            <w:pPr>
              <w:jc w:val="both"/>
            </w:pPr>
          </w:p>
        </w:tc>
        <w:tc>
          <w:tcPr>
            <w:tcW w:w="789" w:type="dxa"/>
            <w:gridSpan w:val="2"/>
            <w:shd w:val="clear" w:color="auto" w:fill="F7CAAC"/>
          </w:tcPr>
          <w:p w14:paraId="13D6DC3C" w14:textId="77777777" w:rsidR="00AD0AD9" w:rsidRPr="00AD0AD9" w:rsidRDefault="00AD0AD9" w:rsidP="00AD0AD9">
            <w:pPr>
              <w:jc w:val="both"/>
            </w:pPr>
            <w:r w:rsidRPr="00AD0AD9">
              <w:rPr>
                <w:b/>
              </w:rPr>
              <w:t>datum</w:t>
            </w:r>
          </w:p>
        </w:tc>
        <w:tc>
          <w:tcPr>
            <w:tcW w:w="2028" w:type="dxa"/>
            <w:gridSpan w:val="3"/>
          </w:tcPr>
          <w:p w14:paraId="34CBB480" w14:textId="77777777" w:rsidR="00AD0AD9" w:rsidRPr="00AD0AD9" w:rsidRDefault="00AD0AD9" w:rsidP="00AD0AD9">
            <w:pPr>
              <w:jc w:val="both"/>
            </w:pPr>
          </w:p>
        </w:tc>
      </w:tr>
    </w:tbl>
    <w:p w14:paraId="0A58A5C5" w14:textId="77777777" w:rsidR="00DD40A0" w:rsidRDefault="00DD40A0"/>
    <w:p w14:paraId="05DC2EC4" w14:textId="77777777" w:rsidR="00363949" w:rsidRDefault="00363949"/>
    <w:p w14:paraId="2EA62643" w14:textId="77777777" w:rsidR="00AD0AD9" w:rsidRDefault="00AD0AD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D0AD9" w:rsidRPr="00AD0AD9" w14:paraId="361622D7" w14:textId="77777777" w:rsidTr="00AD0AD9">
        <w:tc>
          <w:tcPr>
            <w:tcW w:w="9859" w:type="dxa"/>
            <w:gridSpan w:val="11"/>
            <w:tcBorders>
              <w:bottom w:val="double" w:sz="4" w:space="0" w:color="auto"/>
            </w:tcBorders>
            <w:shd w:val="clear" w:color="auto" w:fill="BDD6EE"/>
          </w:tcPr>
          <w:p w14:paraId="2AA5CF80" w14:textId="77777777" w:rsidR="00AD0AD9" w:rsidRPr="00AD0AD9" w:rsidRDefault="00AD0AD9" w:rsidP="00AD0AD9">
            <w:pPr>
              <w:jc w:val="both"/>
              <w:rPr>
                <w:b/>
                <w:sz w:val="28"/>
              </w:rPr>
            </w:pPr>
            <w:r w:rsidRPr="00AD0AD9">
              <w:rPr>
                <w:b/>
                <w:sz w:val="28"/>
              </w:rPr>
              <w:t>C-I – Personální zabezpečení</w:t>
            </w:r>
          </w:p>
        </w:tc>
      </w:tr>
      <w:tr w:rsidR="00AD0AD9" w:rsidRPr="00AD0AD9" w14:paraId="0932EA00" w14:textId="77777777" w:rsidTr="00AD0AD9">
        <w:tc>
          <w:tcPr>
            <w:tcW w:w="2518" w:type="dxa"/>
            <w:tcBorders>
              <w:top w:val="double" w:sz="4" w:space="0" w:color="auto"/>
            </w:tcBorders>
            <w:shd w:val="clear" w:color="auto" w:fill="F7CAAC"/>
          </w:tcPr>
          <w:p w14:paraId="0A435492" w14:textId="77777777" w:rsidR="00AD0AD9" w:rsidRPr="00AD0AD9" w:rsidRDefault="00AD0AD9" w:rsidP="00AD0AD9">
            <w:pPr>
              <w:jc w:val="both"/>
              <w:rPr>
                <w:b/>
              </w:rPr>
            </w:pPr>
            <w:r w:rsidRPr="00AD0AD9">
              <w:rPr>
                <w:b/>
              </w:rPr>
              <w:t>Vysoká škola</w:t>
            </w:r>
          </w:p>
        </w:tc>
        <w:tc>
          <w:tcPr>
            <w:tcW w:w="7341" w:type="dxa"/>
            <w:gridSpan w:val="10"/>
          </w:tcPr>
          <w:p w14:paraId="54101CEF" w14:textId="77777777" w:rsidR="00AD0AD9" w:rsidRPr="00AD0AD9" w:rsidRDefault="00AD0AD9" w:rsidP="00AD0AD9">
            <w:pPr>
              <w:jc w:val="both"/>
            </w:pPr>
            <w:r w:rsidRPr="00AD0AD9">
              <w:t>Univerzita Tomáše Bati ve Zlíně</w:t>
            </w:r>
          </w:p>
        </w:tc>
      </w:tr>
      <w:tr w:rsidR="00AD0AD9" w:rsidRPr="00AD0AD9" w14:paraId="74E7113C" w14:textId="77777777" w:rsidTr="00AD0AD9">
        <w:tc>
          <w:tcPr>
            <w:tcW w:w="2518" w:type="dxa"/>
            <w:shd w:val="clear" w:color="auto" w:fill="F7CAAC"/>
          </w:tcPr>
          <w:p w14:paraId="0147A811" w14:textId="77777777" w:rsidR="00AD0AD9" w:rsidRPr="00AD0AD9" w:rsidRDefault="00AD0AD9" w:rsidP="00AD0AD9">
            <w:pPr>
              <w:jc w:val="both"/>
              <w:rPr>
                <w:b/>
              </w:rPr>
            </w:pPr>
            <w:r w:rsidRPr="00AD0AD9">
              <w:rPr>
                <w:b/>
              </w:rPr>
              <w:t>Součást vysoké školy</w:t>
            </w:r>
          </w:p>
        </w:tc>
        <w:tc>
          <w:tcPr>
            <w:tcW w:w="7341" w:type="dxa"/>
            <w:gridSpan w:val="10"/>
          </w:tcPr>
          <w:p w14:paraId="35075224" w14:textId="5091B93A" w:rsidR="00AD0AD9" w:rsidRPr="00AD0AD9" w:rsidRDefault="00AD0AD9" w:rsidP="00AD0AD9">
            <w:pPr>
              <w:jc w:val="both"/>
            </w:pPr>
            <w:r w:rsidRPr="00AD0AD9">
              <w:t xml:space="preserve">Fakulta managementu a ekonomiky </w:t>
            </w:r>
          </w:p>
        </w:tc>
      </w:tr>
      <w:tr w:rsidR="00AD0AD9" w:rsidRPr="00AD0AD9" w14:paraId="08AC94B9" w14:textId="77777777" w:rsidTr="00AD0AD9">
        <w:tc>
          <w:tcPr>
            <w:tcW w:w="2518" w:type="dxa"/>
            <w:shd w:val="clear" w:color="auto" w:fill="F7CAAC"/>
          </w:tcPr>
          <w:p w14:paraId="5F8D0E30" w14:textId="77777777" w:rsidR="00AD0AD9" w:rsidRPr="00AD0AD9" w:rsidRDefault="00AD0AD9" w:rsidP="00AD0AD9">
            <w:pPr>
              <w:jc w:val="both"/>
              <w:rPr>
                <w:b/>
              </w:rPr>
            </w:pPr>
            <w:r w:rsidRPr="00AD0AD9">
              <w:rPr>
                <w:b/>
              </w:rPr>
              <w:t>Název studijního programu</w:t>
            </w:r>
          </w:p>
        </w:tc>
        <w:tc>
          <w:tcPr>
            <w:tcW w:w="7341" w:type="dxa"/>
            <w:gridSpan w:val="10"/>
          </w:tcPr>
          <w:p w14:paraId="41663283" w14:textId="05A6067D" w:rsidR="00AD0AD9" w:rsidRPr="00AD0AD9" w:rsidRDefault="00AD0AD9" w:rsidP="00AD0AD9">
            <w:pPr>
              <w:jc w:val="both"/>
            </w:pPr>
            <w:r>
              <w:t>Průmyslové inženýrství</w:t>
            </w:r>
          </w:p>
        </w:tc>
      </w:tr>
      <w:tr w:rsidR="00AD0AD9" w:rsidRPr="00AD0AD9" w14:paraId="7C5D9BB3" w14:textId="77777777" w:rsidTr="00AD0AD9">
        <w:tc>
          <w:tcPr>
            <w:tcW w:w="2518" w:type="dxa"/>
            <w:shd w:val="clear" w:color="auto" w:fill="F7CAAC"/>
          </w:tcPr>
          <w:p w14:paraId="5FD23B79" w14:textId="77777777" w:rsidR="00AD0AD9" w:rsidRPr="00AD0AD9" w:rsidRDefault="00AD0AD9" w:rsidP="00AD0AD9">
            <w:pPr>
              <w:jc w:val="both"/>
              <w:rPr>
                <w:b/>
              </w:rPr>
            </w:pPr>
            <w:r w:rsidRPr="00AD0AD9">
              <w:rPr>
                <w:b/>
              </w:rPr>
              <w:t>Jméno a příjmení</w:t>
            </w:r>
          </w:p>
        </w:tc>
        <w:tc>
          <w:tcPr>
            <w:tcW w:w="4536" w:type="dxa"/>
            <w:gridSpan w:val="5"/>
          </w:tcPr>
          <w:p w14:paraId="1F4068A0" w14:textId="25D0D0A0" w:rsidR="00AD0AD9" w:rsidRPr="00C1130B" w:rsidRDefault="00AD0AD9" w:rsidP="00AD0AD9">
            <w:pPr>
              <w:jc w:val="both"/>
            </w:pPr>
            <w:r w:rsidRPr="00C1130B">
              <w:t>Jaroslav DLABAČ</w:t>
            </w:r>
          </w:p>
        </w:tc>
        <w:tc>
          <w:tcPr>
            <w:tcW w:w="709" w:type="dxa"/>
            <w:shd w:val="clear" w:color="auto" w:fill="F7CAAC"/>
          </w:tcPr>
          <w:p w14:paraId="04FA8989" w14:textId="77777777" w:rsidR="00AD0AD9" w:rsidRPr="00AD0AD9" w:rsidRDefault="00AD0AD9" w:rsidP="00AD0AD9">
            <w:pPr>
              <w:jc w:val="both"/>
              <w:rPr>
                <w:b/>
              </w:rPr>
            </w:pPr>
            <w:r w:rsidRPr="00AD0AD9">
              <w:rPr>
                <w:b/>
              </w:rPr>
              <w:t>Tituly</w:t>
            </w:r>
          </w:p>
        </w:tc>
        <w:tc>
          <w:tcPr>
            <w:tcW w:w="2096" w:type="dxa"/>
            <w:gridSpan w:val="4"/>
          </w:tcPr>
          <w:p w14:paraId="1A7B0438" w14:textId="77777777" w:rsidR="00AD0AD9" w:rsidRPr="00AD0AD9" w:rsidRDefault="00AD0AD9" w:rsidP="00AD0AD9">
            <w:pPr>
              <w:jc w:val="both"/>
            </w:pPr>
            <w:r w:rsidRPr="00AD0AD9">
              <w:t xml:space="preserve">Ing., Ph.D. </w:t>
            </w:r>
          </w:p>
        </w:tc>
      </w:tr>
      <w:tr w:rsidR="00AD0AD9" w:rsidRPr="00AD0AD9" w14:paraId="74A97ADD" w14:textId="77777777" w:rsidTr="00AD0AD9">
        <w:tc>
          <w:tcPr>
            <w:tcW w:w="2518" w:type="dxa"/>
            <w:shd w:val="clear" w:color="auto" w:fill="F7CAAC"/>
          </w:tcPr>
          <w:p w14:paraId="2E2B2D8C" w14:textId="77777777" w:rsidR="00AD0AD9" w:rsidRPr="00AD0AD9" w:rsidRDefault="00AD0AD9" w:rsidP="00AD0AD9">
            <w:pPr>
              <w:jc w:val="both"/>
              <w:rPr>
                <w:b/>
              </w:rPr>
            </w:pPr>
            <w:r w:rsidRPr="00AD0AD9">
              <w:rPr>
                <w:b/>
              </w:rPr>
              <w:t>Rok narození</w:t>
            </w:r>
          </w:p>
        </w:tc>
        <w:tc>
          <w:tcPr>
            <w:tcW w:w="829" w:type="dxa"/>
          </w:tcPr>
          <w:p w14:paraId="497F0FBA" w14:textId="77777777" w:rsidR="00AD0AD9" w:rsidRPr="00AD0AD9" w:rsidRDefault="00AD0AD9" w:rsidP="00AD0AD9">
            <w:pPr>
              <w:jc w:val="both"/>
            </w:pPr>
            <w:r w:rsidRPr="00AD0AD9">
              <w:t>1983</w:t>
            </w:r>
          </w:p>
        </w:tc>
        <w:tc>
          <w:tcPr>
            <w:tcW w:w="1721" w:type="dxa"/>
            <w:shd w:val="clear" w:color="auto" w:fill="F7CAAC"/>
          </w:tcPr>
          <w:p w14:paraId="2A8B316E" w14:textId="77777777" w:rsidR="00AD0AD9" w:rsidRPr="00AD0AD9" w:rsidRDefault="00AD0AD9" w:rsidP="00AD0AD9">
            <w:pPr>
              <w:jc w:val="both"/>
              <w:rPr>
                <w:b/>
              </w:rPr>
            </w:pPr>
            <w:r w:rsidRPr="00AD0AD9">
              <w:rPr>
                <w:b/>
              </w:rPr>
              <w:t>typ vztahu k VŠ</w:t>
            </w:r>
          </w:p>
        </w:tc>
        <w:tc>
          <w:tcPr>
            <w:tcW w:w="992" w:type="dxa"/>
            <w:gridSpan w:val="2"/>
          </w:tcPr>
          <w:p w14:paraId="08A8A6FE" w14:textId="456FC005" w:rsidR="00AD0AD9" w:rsidRPr="00AD0AD9" w:rsidRDefault="00AD0AD9" w:rsidP="00AD0AD9">
            <w:pPr>
              <w:jc w:val="both"/>
            </w:pPr>
            <w:r w:rsidRPr="00AD0AD9">
              <w:t>DPP</w:t>
            </w:r>
          </w:p>
        </w:tc>
        <w:tc>
          <w:tcPr>
            <w:tcW w:w="994" w:type="dxa"/>
            <w:shd w:val="clear" w:color="auto" w:fill="F7CAAC"/>
          </w:tcPr>
          <w:p w14:paraId="491B1F3C" w14:textId="77777777" w:rsidR="00AD0AD9" w:rsidRPr="00AD0AD9" w:rsidRDefault="00AD0AD9" w:rsidP="00AD0AD9">
            <w:pPr>
              <w:jc w:val="both"/>
              <w:rPr>
                <w:b/>
              </w:rPr>
            </w:pPr>
            <w:r w:rsidRPr="00AD0AD9">
              <w:rPr>
                <w:b/>
              </w:rPr>
              <w:t>rozsah</w:t>
            </w:r>
          </w:p>
        </w:tc>
        <w:tc>
          <w:tcPr>
            <w:tcW w:w="709" w:type="dxa"/>
          </w:tcPr>
          <w:p w14:paraId="308A2D25" w14:textId="77777777" w:rsidR="00AD0AD9" w:rsidRPr="00AD0AD9" w:rsidRDefault="00AD0AD9" w:rsidP="00AD0AD9">
            <w:pPr>
              <w:jc w:val="both"/>
            </w:pPr>
          </w:p>
        </w:tc>
        <w:tc>
          <w:tcPr>
            <w:tcW w:w="709" w:type="dxa"/>
            <w:gridSpan w:val="2"/>
            <w:shd w:val="clear" w:color="auto" w:fill="F7CAAC"/>
          </w:tcPr>
          <w:p w14:paraId="3FF2B0F2" w14:textId="77777777" w:rsidR="00AD0AD9" w:rsidRPr="00AD0AD9" w:rsidRDefault="00AD0AD9" w:rsidP="00AD0AD9">
            <w:pPr>
              <w:jc w:val="both"/>
              <w:rPr>
                <w:b/>
              </w:rPr>
            </w:pPr>
            <w:r w:rsidRPr="00AD0AD9">
              <w:rPr>
                <w:b/>
              </w:rPr>
              <w:t>do kdy</w:t>
            </w:r>
          </w:p>
        </w:tc>
        <w:tc>
          <w:tcPr>
            <w:tcW w:w="1387" w:type="dxa"/>
            <w:gridSpan w:val="2"/>
          </w:tcPr>
          <w:p w14:paraId="5C7AF8D9" w14:textId="77777777" w:rsidR="00AD0AD9" w:rsidRPr="00AD0AD9" w:rsidRDefault="00AD0AD9" w:rsidP="00AD0AD9">
            <w:pPr>
              <w:jc w:val="both"/>
            </w:pPr>
          </w:p>
        </w:tc>
      </w:tr>
      <w:tr w:rsidR="00AD0AD9" w:rsidRPr="00AD0AD9" w14:paraId="15B05707" w14:textId="77777777" w:rsidTr="00AD0AD9">
        <w:tc>
          <w:tcPr>
            <w:tcW w:w="5068" w:type="dxa"/>
            <w:gridSpan w:val="3"/>
            <w:shd w:val="clear" w:color="auto" w:fill="F7CAAC"/>
          </w:tcPr>
          <w:p w14:paraId="24DB6EEA" w14:textId="77777777" w:rsidR="00AD0AD9" w:rsidRPr="00AD0AD9" w:rsidRDefault="00AD0AD9" w:rsidP="00AD0AD9">
            <w:pPr>
              <w:jc w:val="both"/>
              <w:rPr>
                <w:b/>
              </w:rPr>
            </w:pPr>
            <w:r w:rsidRPr="00AD0AD9">
              <w:rPr>
                <w:b/>
              </w:rPr>
              <w:t>Typ vztahu na součásti VŠ, která uskutečňuje st. program</w:t>
            </w:r>
          </w:p>
        </w:tc>
        <w:tc>
          <w:tcPr>
            <w:tcW w:w="992" w:type="dxa"/>
            <w:gridSpan w:val="2"/>
          </w:tcPr>
          <w:p w14:paraId="113ADFF3" w14:textId="77777777" w:rsidR="00AD0AD9" w:rsidRPr="00AD0AD9" w:rsidRDefault="00AD0AD9" w:rsidP="00AD0AD9">
            <w:pPr>
              <w:jc w:val="both"/>
            </w:pPr>
          </w:p>
        </w:tc>
        <w:tc>
          <w:tcPr>
            <w:tcW w:w="994" w:type="dxa"/>
            <w:shd w:val="clear" w:color="auto" w:fill="F7CAAC"/>
          </w:tcPr>
          <w:p w14:paraId="1AAE380F" w14:textId="77777777" w:rsidR="00AD0AD9" w:rsidRPr="00AD0AD9" w:rsidRDefault="00AD0AD9" w:rsidP="00AD0AD9">
            <w:pPr>
              <w:jc w:val="both"/>
              <w:rPr>
                <w:b/>
              </w:rPr>
            </w:pPr>
            <w:r w:rsidRPr="00AD0AD9">
              <w:rPr>
                <w:b/>
              </w:rPr>
              <w:t>rozsah</w:t>
            </w:r>
          </w:p>
        </w:tc>
        <w:tc>
          <w:tcPr>
            <w:tcW w:w="709" w:type="dxa"/>
          </w:tcPr>
          <w:p w14:paraId="28A95591" w14:textId="77777777" w:rsidR="00AD0AD9" w:rsidRPr="00AD0AD9" w:rsidRDefault="00AD0AD9" w:rsidP="00AD0AD9">
            <w:pPr>
              <w:jc w:val="both"/>
            </w:pPr>
          </w:p>
        </w:tc>
        <w:tc>
          <w:tcPr>
            <w:tcW w:w="709" w:type="dxa"/>
            <w:gridSpan w:val="2"/>
            <w:shd w:val="clear" w:color="auto" w:fill="F7CAAC"/>
          </w:tcPr>
          <w:p w14:paraId="03446569" w14:textId="77777777" w:rsidR="00AD0AD9" w:rsidRPr="00AD0AD9" w:rsidRDefault="00AD0AD9" w:rsidP="00AD0AD9">
            <w:pPr>
              <w:jc w:val="both"/>
              <w:rPr>
                <w:b/>
              </w:rPr>
            </w:pPr>
            <w:r w:rsidRPr="00AD0AD9">
              <w:rPr>
                <w:b/>
              </w:rPr>
              <w:t>do kdy</w:t>
            </w:r>
          </w:p>
        </w:tc>
        <w:tc>
          <w:tcPr>
            <w:tcW w:w="1387" w:type="dxa"/>
            <w:gridSpan w:val="2"/>
          </w:tcPr>
          <w:p w14:paraId="71F3166D" w14:textId="77777777" w:rsidR="00AD0AD9" w:rsidRPr="00AD0AD9" w:rsidRDefault="00AD0AD9" w:rsidP="00AD0AD9">
            <w:pPr>
              <w:jc w:val="both"/>
            </w:pPr>
          </w:p>
        </w:tc>
      </w:tr>
      <w:tr w:rsidR="00AD0AD9" w:rsidRPr="00AD0AD9" w14:paraId="73F4DF61" w14:textId="77777777" w:rsidTr="00AD0AD9">
        <w:tc>
          <w:tcPr>
            <w:tcW w:w="6060" w:type="dxa"/>
            <w:gridSpan w:val="5"/>
            <w:shd w:val="clear" w:color="auto" w:fill="F7CAAC"/>
          </w:tcPr>
          <w:p w14:paraId="290762AA" w14:textId="77777777" w:rsidR="00AD0AD9" w:rsidRPr="00AD0AD9" w:rsidRDefault="00AD0AD9" w:rsidP="00AD0AD9">
            <w:pPr>
              <w:jc w:val="both"/>
            </w:pPr>
            <w:r w:rsidRPr="00AD0AD9">
              <w:rPr>
                <w:b/>
              </w:rPr>
              <w:t>Další současná působení jako akademický pracovník na jiných VŠ</w:t>
            </w:r>
          </w:p>
        </w:tc>
        <w:tc>
          <w:tcPr>
            <w:tcW w:w="1703" w:type="dxa"/>
            <w:gridSpan w:val="2"/>
            <w:shd w:val="clear" w:color="auto" w:fill="F7CAAC"/>
          </w:tcPr>
          <w:p w14:paraId="1B60D34D" w14:textId="77777777" w:rsidR="00AD0AD9" w:rsidRPr="00AD0AD9" w:rsidRDefault="00AD0AD9" w:rsidP="00AD0AD9">
            <w:pPr>
              <w:jc w:val="both"/>
              <w:rPr>
                <w:b/>
              </w:rPr>
            </w:pPr>
            <w:r w:rsidRPr="00AD0AD9">
              <w:rPr>
                <w:b/>
              </w:rPr>
              <w:t>typ prac. vztahu</w:t>
            </w:r>
          </w:p>
        </w:tc>
        <w:tc>
          <w:tcPr>
            <w:tcW w:w="2096" w:type="dxa"/>
            <w:gridSpan w:val="4"/>
            <w:shd w:val="clear" w:color="auto" w:fill="F7CAAC"/>
          </w:tcPr>
          <w:p w14:paraId="6C96E5A5" w14:textId="77777777" w:rsidR="00AD0AD9" w:rsidRPr="00AD0AD9" w:rsidRDefault="00AD0AD9" w:rsidP="00AD0AD9">
            <w:pPr>
              <w:jc w:val="both"/>
              <w:rPr>
                <w:b/>
              </w:rPr>
            </w:pPr>
            <w:r w:rsidRPr="00AD0AD9">
              <w:rPr>
                <w:b/>
              </w:rPr>
              <w:t>rozsah</w:t>
            </w:r>
          </w:p>
        </w:tc>
      </w:tr>
      <w:tr w:rsidR="00AD0AD9" w:rsidRPr="00AD0AD9" w14:paraId="293F2045" w14:textId="77777777" w:rsidTr="00AD0AD9">
        <w:tc>
          <w:tcPr>
            <w:tcW w:w="6060" w:type="dxa"/>
            <w:gridSpan w:val="5"/>
          </w:tcPr>
          <w:p w14:paraId="142A7092" w14:textId="77777777" w:rsidR="00AD0AD9" w:rsidRPr="00AD0AD9" w:rsidRDefault="00AD0AD9" w:rsidP="00AD0AD9">
            <w:pPr>
              <w:jc w:val="both"/>
            </w:pPr>
          </w:p>
        </w:tc>
        <w:tc>
          <w:tcPr>
            <w:tcW w:w="1703" w:type="dxa"/>
            <w:gridSpan w:val="2"/>
          </w:tcPr>
          <w:p w14:paraId="3B2D4CE8" w14:textId="77777777" w:rsidR="00AD0AD9" w:rsidRPr="00AD0AD9" w:rsidRDefault="00AD0AD9" w:rsidP="00AD0AD9">
            <w:pPr>
              <w:jc w:val="both"/>
            </w:pPr>
          </w:p>
        </w:tc>
        <w:tc>
          <w:tcPr>
            <w:tcW w:w="2096" w:type="dxa"/>
            <w:gridSpan w:val="4"/>
          </w:tcPr>
          <w:p w14:paraId="53EC3F24" w14:textId="77777777" w:rsidR="00AD0AD9" w:rsidRPr="00AD0AD9" w:rsidRDefault="00AD0AD9" w:rsidP="00AD0AD9">
            <w:pPr>
              <w:jc w:val="both"/>
            </w:pPr>
          </w:p>
        </w:tc>
      </w:tr>
      <w:tr w:rsidR="00AD0AD9" w:rsidRPr="00AD0AD9" w14:paraId="5C94EA4E" w14:textId="77777777" w:rsidTr="00AD0AD9">
        <w:tc>
          <w:tcPr>
            <w:tcW w:w="6060" w:type="dxa"/>
            <w:gridSpan w:val="5"/>
          </w:tcPr>
          <w:p w14:paraId="75C5C8E3" w14:textId="77777777" w:rsidR="00AD0AD9" w:rsidRPr="00AD0AD9" w:rsidRDefault="00AD0AD9" w:rsidP="00AD0AD9">
            <w:pPr>
              <w:jc w:val="both"/>
            </w:pPr>
          </w:p>
        </w:tc>
        <w:tc>
          <w:tcPr>
            <w:tcW w:w="1703" w:type="dxa"/>
            <w:gridSpan w:val="2"/>
          </w:tcPr>
          <w:p w14:paraId="3FB893CB" w14:textId="77777777" w:rsidR="00AD0AD9" w:rsidRPr="00AD0AD9" w:rsidRDefault="00AD0AD9" w:rsidP="00AD0AD9">
            <w:pPr>
              <w:jc w:val="both"/>
            </w:pPr>
          </w:p>
        </w:tc>
        <w:tc>
          <w:tcPr>
            <w:tcW w:w="2096" w:type="dxa"/>
            <w:gridSpan w:val="4"/>
          </w:tcPr>
          <w:p w14:paraId="270A98CE" w14:textId="77777777" w:rsidR="00AD0AD9" w:rsidRPr="00AD0AD9" w:rsidRDefault="00AD0AD9" w:rsidP="00AD0AD9">
            <w:pPr>
              <w:jc w:val="both"/>
            </w:pPr>
          </w:p>
        </w:tc>
      </w:tr>
      <w:tr w:rsidR="00AD0AD9" w:rsidRPr="00AD0AD9" w14:paraId="137AE493" w14:textId="77777777" w:rsidTr="00AD0AD9">
        <w:tc>
          <w:tcPr>
            <w:tcW w:w="6060" w:type="dxa"/>
            <w:gridSpan w:val="5"/>
          </w:tcPr>
          <w:p w14:paraId="57ED9983" w14:textId="77777777" w:rsidR="00AD0AD9" w:rsidRPr="00AD0AD9" w:rsidRDefault="00AD0AD9" w:rsidP="00AD0AD9">
            <w:pPr>
              <w:jc w:val="both"/>
            </w:pPr>
          </w:p>
        </w:tc>
        <w:tc>
          <w:tcPr>
            <w:tcW w:w="1703" w:type="dxa"/>
            <w:gridSpan w:val="2"/>
          </w:tcPr>
          <w:p w14:paraId="51271500" w14:textId="77777777" w:rsidR="00AD0AD9" w:rsidRPr="00AD0AD9" w:rsidRDefault="00AD0AD9" w:rsidP="00AD0AD9">
            <w:pPr>
              <w:jc w:val="both"/>
            </w:pPr>
          </w:p>
        </w:tc>
        <w:tc>
          <w:tcPr>
            <w:tcW w:w="2096" w:type="dxa"/>
            <w:gridSpan w:val="4"/>
          </w:tcPr>
          <w:p w14:paraId="635D75BE" w14:textId="77777777" w:rsidR="00AD0AD9" w:rsidRPr="00AD0AD9" w:rsidRDefault="00AD0AD9" w:rsidP="00AD0AD9">
            <w:pPr>
              <w:jc w:val="both"/>
            </w:pPr>
          </w:p>
        </w:tc>
      </w:tr>
      <w:tr w:rsidR="00AD0AD9" w:rsidRPr="00AD0AD9" w14:paraId="5B14CC69" w14:textId="77777777" w:rsidTr="00AD0AD9">
        <w:tc>
          <w:tcPr>
            <w:tcW w:w="6060" w:type="dxa"/>
            <w:gridSpan w:val="5"/>
          </w:tcPr>
          <w:p w14:paraId="6C9F9A1D" w14:textId="77777777" w:rsidR="00AD0AD9" w:rsidRPr="00AD0AD9" w:rsidRDefault="00AD0AD9" w:rsidP="00AD0AD9">
            <w:pPr>
              <w:jc w:val="both"/>
            </w:pPr>
          </w:p>
        </w:tc>
        <w:tc>
          <w:tcPr>
            <w:tcW w:w="1703" w:type="dxa"/>
            <w:gridSpan w:val="2"/>
          </w:tcPr>
          <w:p w14:paraId="41E84C03" w14:textId="77777777" w:rsidR="00AD0AD9" w:rsidRPr="00AD0AD9" w:rsidRDefault="00AD0AD9" w:rsidP="00AD0AD9">
            <w:pPr>
              <w:jc w:val="both"/>
            </w:pPr>
          </w:p>
        </w:tc>
        <w:tc>
          <w:tcPr>
            <w:tcW w:w="2096" w:type="dxa"/>
            <w:gridSpan w:val="4"/>
          </w:tcPr>
          <w:p w14:paraId="07B8E423" w14:textId="77777777" w:rsidR="00AD0AD9" w:rsidRPr="00AD0AD9" w:rsidRDefault="00AD0AD9" w:rsidP="00AD0AD9">
            <w:pPr>
              <w:jc w:val="both"/>
            </w:pPr>
          </w:p>
        </w:tc>
      </w:tr>
      <w:tr w:rsidR="00AD0AD9" w:rsidRPr="00AD0AD9" w14:paraId="43D9AB46" w14:textId="77777777" w:rsidTr="00AD0AD9">
        <w:tc>
          <w:tcPr>
            <w:tcW w:w="9859" w:type="dxa"/>
            <w:gridSpan w:val="11"/>
            <w:shd w:val="clear" w:color="auto" w:fill="F7CAAC"/>
          </w:tcPr>
          <w:p w14:paraId="47F2ACBD"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74CDA753" w14:textId="77777777" w:rsidTr="000E0F6C">
        <w:trPr>
          <w:trHeight w:val="608"/>
        </w:trPr>
        <w:tc>
          <w:tcPr>
            <w:tcW w:w="9859" w:type="dxa"/>
            <w:gridSpan w:val="11"/>
            <w:tcBorders>
              <w:top w:val="nil"/>
            </w:tcBorders>
          </w:tcPr>
          <w:p w14:paraId="108C6364" w14:textId="25D39946" w:rsidR="00AD0AD9" w:rsidRPr="00AD0AD9" w:rsidRDefault="000E0F6C" w:rsidP="00AD0AD9">
            <w:pPr>
              <w:jc w:val="both"/>
            </w:pPr>
            <w:r w:rsidRPr="003E4AD6">
              <w:t>Pokročilé metody plánování a řízení výroby</w:t>
            </w:r>
            <w:r>
              <w:t xml:space="preserve"> – přednášející (10%)</w:t>
            </w:r>
            <w:r w:rsidR="00350354">
              <w:t xml:space="preserve"> – odborník z praxe</w:t>
            </w:r>
          </w:p>
        </w:tc>
      </w:tr>
      <w:tr w:rsidR="00AD0AD9" w:rsidRPr="00AD0AD9" w14:paraId="5D117FED" w14:textId="77777777" w:rsidTr="00AD0AD9">
        <w:tc>
          <w:tcPr>
            <w:tcW w:w="9859" w:type="dxa"/>
            <w:gridSpan w:val="11"/>
            <w:shd w:val="clear" w:color="auto" w:fill="F7CAAC"/>
          </w:tcPr>
          <w:p w14:paraId="10991D9B" w14:textId="77777777" w:rsidR="00AD0AD9" w:rsidRPr="00AD0AD9" w:rsidRDefault="00AD0AD9" w:rsidP="00AD0AD9">
            <w:pPr>
              <w:jc w:val="both"/>
            </w:pPr>
            <w:r w:rsidRPr="00AD0AD9">
              <w:rPr>
                <w:b/>
              </w:rPr>
              <w:t xml:space="preserve">Údaje o vzdělání na VŠ </w:t>
            </w:r>
          </w:p>
        </w:tc>
      </w:tr>
      <w:tr w:rsidR="00AD0AD9" w:rsidRPr="00AD0AD9" w14:paraId="60A7CAD0" w14:textId="77777777" w:rsidTr="00C1130B">
        <w:trPr>
          <w:trHeight w:val="1633"/>
        </w:trPr>
        <w:tc>
          <w:tcPr>
            <w:tcW w:w="9859" w:type="dxa"/>
            <w:gridSpan w:val="11"/>
          </w:tcPr>
          <w:tbl>
            <w:tblPr>
              <w:tblStyle w:val="Mkatabulky"/>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462"/>
            </w:tblGrid>
            <w:tr w:rsidR="00AD0AD9" w:rsidRPr="00C1130B" w14:paraId="2F453029" w14:textId="77777777" w:rsidTr="00C1130B">
              <w:tc>
                <w:tcPr>
                  <w:tcW w:w="1276" w:type="dxa"/>
                </w:tcPr>
                <w:p w14:paraId="41919979" w14:textId="49DCD249" w:rsidR="00AD0AD9" w:rsidRPr="00C1130B" w:rsidRDefault="00C1130B" w:rsidP="00AD0AD9">
                  <w:pPr>
                    <w:rPr>
                      <w:sz w:val="20"/>
                      <w:szCs w:val="20"/>
                    </w:rPr>
                  </w:pPr>
                  <w:r w:rsidRPr="00C1130B">
                    <w:rPr>
                      <w:sz w:val="20"/>
                      <w:szCs w:val="20"/>
                    </w:rPr>
                    <w:t>2008-2013</w:t>
                  </w:r>
                </w:p>
              </w:tc>
              <w:tc>
                <w:tcPr>
                  <w:tcW w:w="8462" w:type="dxa"/>
                </w:tcPr>
                <w:p w14:paraId="09B992E6" w14:textId="015A1807" w:rsidR="00AD0AD9" w:rsidRPr="00C1130B" w:rsidRDefault="00C1130B" w:rsidP="00C1130B">
                  <w:pPr>
                    <w:jc w:val="both"/>
                    <w:rPr>
                      <w:sz w:val="20"/>
                      <w:szCs w:val="20"/>
                    </w:rPr>
                  </w:pPr>
                  <w:r w:rsidRPr="00C1130B">
                    <w:rPr>
                      <w:sz w:val="20"/>
                      <w:szCs w:val="20"/>
                    </w:rPr>
                    <w:t>Univerzita Tomáše Bati ve Zlíně, Fakulta managementu a ekonomiky, Doktorský studijní program se zaměřením na optimalizaci výrobních procesů, Studijní obor Management a ekonomika, (Státní závěrečná zkouška v roce 2013, titul: Ph.D.)</w:t>
                  </w:r>
                </w:p>
              </w:tc>
            </w:tr>
            <w:tr w:rsidR="00AD0AD9" w:rsidRPr="00C1130B" w14:paraId="132D2794" w14:textId="77777777" w:rsidTr="00C1130B">
              <w:tc>
                <w:tcPr>
                  <w:tcW w:w="1276" w:type="dxa"/>
                </w:tcPr>
                <w:p w14:paraId="0C556DFD" w14:textId="436AEE08" w:rsidR="00AD0AD9" w:rsidRPr="00C1130B" w:rsidRDefault="00C1130B" w:rsidP="00AD0AD9">
                  <w:pPr>
                    <w:rPr>
                      <w:sz w:val="20"/>
                      <w:szCs w:val="20"/>
                    </w:rPr>
                  </w:pPr>
                  <w:r w:rsidRPr="00C1130B">
                    <w:rPr>
                      <w:sz w:val="20"/>
                      <w:szCs w:val="20"/>
                    </w:rPr>
                    <w:t>2005 – 2007</w:t>
                  </w:r>
                </w:p>
              </w:tc>
              <w:tc>
                <w:tcPr>
                  <w:tcW w:w="8462" w:type="dxa"/>
                </w:tcPr>
                <w:p w14:paraId="44693543" w14:textId="385B33B4" w:rsidR="00AD0AD9" w:rsidRPr="00C1130B" w:rsidRDefault="00C1130B" w:rsidP="00C1130B">
                  <w:pPr>
                    <w:jc w:val="both"/>
                    <w:rPr>
                      <w:sz w:val="20"/>
                      <w:szCs w:val="20"/>
                    </w:rPr>
                  </w:pPr>
                  <w:r w:rsidRPr="00C1130B">
                    <w:rPr>
                      <w:sz w:val="20"/>
                      <w:szCs w:val="20"/>
                    </w:rPr>
                    <w:t>Univerzita Tomáše Bati ve Zlíně, Fakulta managementu a ekonomiky, Studijní program N 6208, Studijní obor 6208T116 Průmyslové inženýrství, (Státní závěrečná zkouška v roce 2007, titul: Ing.)</w:t>
                  </w:r>
                </w:p>
              </w:tc>
            </w:tr>
            <w:tr w:rsidR="00AD0AD9" w:rsidRPr="00C1130B" w14:paraId="318EEBFD" w14:textId="77777777" w:rsidTr="00C1130B">
              <w:tc>
                <w:tcPr>
                  <w:tcW w:w="1276" w:type="dxa"/>
                </w:tcPr>
                <w:p w14:paraId="4654233F" w14:textId="36768718" w:rsidR="00AD0AD9" w:rsidRPr="00C1130B" w:rsidRDefault="00C1130B" w:rsidP="00AD0AD9">
                  <w:pPr>
                    <w:rPr>
                      <w:sz w:val="20"/>
                      <w:szCs w:val="20"/>
                    </w:rPr>
                  </w:pPr>
                  <w:r w:rsidRPr="00C1130B">
                    <w:rPr>
                      <w:sz w:val="20"/>
                      <w:szCs w:val="20"/>
                    </w:rPr>
                    <w:t>2002 – 2005</w:t>
                  </w:r>
                </w:p>
              </w:tc>
              <w:tc>
                <w:tcPr>
                  <w:tcW w:w="8462" w:type="dxa"/>
                </w:tcPr>
                <w:p w14:paraId="24D8F07F" w14:textId="5230D448" w:rsidR="00AD0AD9" w:rsidRPr="00C1130B" w:rsidRDefault="00C1130B" w:rsidP="00C1130B">
                  <w:pPr>
                    <w:jc w:val="both"/>
                    <w:rPr>
                      <w:sz w:val="20"/>
                      <w:szCs w:val="20"/>
                    </w:rPr>
                  </w:pPr>
                  <w:r w:rsidRPr="00C1130B">
                    <w:rPr>
                      <w:sz w:val="20"/>
                      <w:szCs w:val="20"/>
                    </w:rPr>
                    <w:t xml:space="preserve">Univerzita Tomáše Bati ve Zlíně, Fakulta managementu a ekonomiky, Studijní program B 6208, Studijní obor 6208R038 Management a ekonomika, (Státní závěrečná zkouška v roce 2005, titul: Bc.)       </w:t>
                  </w:r>
                </w:p>
              </w:tc>
            </w:tr>
          </w:tbl>
          <w:p w14:paraId="325ACE44" w14:textId="352E838E" w:rsidR="00AD0AD9" w:rsidRPr="00AD0AD9" w:rsidRDefault="00AD0AD9" w:rsidP="00C1130B">
            <w:pPr>
              <w:rPr>
                <w:b/>
              </w:rPr>
            </w:pPr>
          </w:p>
        </w:tc>
      </w:tr>
      <w:tr w:rsidR="00AD0AD9" w:rsidRPr="00AD0AD9" w14:paraId="7D5B84B7" w14:textId="77777777" w:rsidTr="00AD0AD9">
        <w:tc>
          <w:tcPr>
            <w:tcW w:w="9859" w:type="dxa"/>
            <w:gridSpan w:val="11"/>
            <w:shd w:val="clear" w:color="auto" w:fill="F7CAAC"/>
          </w:tcPr>
          <w:p w14:paraId="201C6BAD" w14:textId="77777777" w:rsidR="00AD0AD9" w:rsidRPr="00AD0AD9" w:rsidRDefault="00AD0AD9" w:rsidP="00AD0AD9">
            <w:pPr>
              <w:jc w:val="both"/>
              <w:rPr>
                <w:b/>
              </w:rPr>
            </w:pPr>
            <w:r w:rsidRPr="00AD0AD9">
              <w:rPr>
                <w:b/>
              </w:rPr>
              <w:t>Údaje o odborném působení od absolvování VŠ</w:t>
            </w:r>
          </w:p>
        </w:tc>
      </w:tr>
      <w:tr w:rsidR="00AD0AD9" w:rsidRPr="00AD0AD9" w14:paraId="65F32A17" w14:textId="77777777" w:rsidTr="00AD0AD9">
        <w:trPr>
          <w:trHeight w:val="1090"/>
        </w:trPr>
        <w:tc>
          <w:tcPr>
            <w:tcW w:w="9859" w:type="dxa"/>
            <w:gridSpan w:val="11"/>
          </w:tcPr>
          <w:tbl>
            <w:tblPr>
              <w:tblStyle w:val="Mkatabulky"/>
              <w:tblW w:w="9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3"/>
              <w:gridCol w:w="8080"/>
            </w:tblGrid>
            <w:tr w:rsidR="00C1130B" w:rsidRPr="00C1130B" w14:paraId="1D2722A6" w14:textId="77777777" w:rsidTr="00C1130B">
              <w:tc>
                <w:tcPr>
                  <w:tcW w:w="1663" w:type="dxa"/>
                </w:tcPr>
                <w:p w14:paraId="2A30E62B" w14:textId="2639A241" w:rsidR="00C1130B" w:rsidRPr="00C1130B" w:rsidRDefault="00C1130B" w:rsidP="00C1130B">
                  <w:pPr>
                    <w:rPr>
                      <w:sz w:val="20"/>
                      <w:szCs w:val="20"/>
                    </w:rPr>
                  </w:pPr>
                  <w:r w:rsidRPr="00C1130B">
                    <w:rPr>
                      <w:sz w:val="20"/>
                    </w:rPr>
                    <w:t>11/2016 – nyní</w:t>
                  </w:r>
                </w:p>
              </w:tc>
              <w:tc>
                <w:tcPr>
                  <w:tcW w:w="8080" w:type="dxa"/>
                </w:tcPr>
                <w:p w14:paraId="70037E07" w14:textId="77777777" w:rsidR="00C1130B" w:rsidRPr="00C1130B" w:rsidRDefault="00C1130B" w:rsidP="00C1130B">
                  <w:pPr>
                    <w:ind w:left="-4"/>
                    <w:jc w:val="both"/>
                    <w:rPr>
                      <w:sz w:val="20"/>
                    </w:rPr>
                  </w:pPr>
                  <w:r w:rsidRPr="00C1130B">
                    <w:rPr>
                      <w:sz w:val="20"/>
                    </w:rPr>
                    <w:t>API - Akademie produktivity a inovací s.r.o. – postupně na pozicích junior konzultant, konzultant, senior konzultanta, nyní projektový manažer a jednatel.</w:t>
                  </w:r>
                </w:p>
                <w:p w14:paraId="5106B333" w14:textId="77777777" w:rsidR="00C1130B" w:rsidRPr="00C1130B" w:rsidRDefault="00C1130B" w:rsidP="00C1130B">
                  <w:pPr>
                    <w:ind w:left="-4"/>
                    <w:jc w:val="both"/>
                    <w:rPr>
                      <w:sz w:val="20"/>
                    </w:rPr>
                  </w:pPr>
                  <w:r w:rsidRPr="00C1130B">
                    <w:rPr>
                      <w:sz w:val="20"/>
                    </w:rPr>
                    <w:t>Vedení projektů zaměřených na zvyšování efektivity výrobních a nevýrobních procesů v několika desítkách českých firem.</w:t>
                  </w:r>
                </w:p>
                <w:p w14:paraId="30FAB60F" w14:textId="4CBE078C" w:rsidR="00C1130B" w:rsidRPr="00C1130B" w:rsidRDefault="00C1130B" w:rsidP="00C1130B">
                  <w:pPr>
                    <w:ind w:left="-4"/>
                    <w:jc w:val="both"/>
                    <w:rPr>
                      <w:sz w:val="20"/>
                    </w:rPr>
                  </w:pPr>
                  <w:r w:rsidRPr="00C1130B">
                    <w:rPr>
                      <w:sz w:val="20"/>
                    </w:rPr>
                    <w:t xml:space="preserve">Vybrané reference: </w:t>
                  </w:r>
                  <w:r w:rsidRPr="00C1130B">
                    <w:rPr>
                      <w:bCs/>
                      <w:sz w:val="20"/>
                    </w:rPr>
                    <w:t xml:space="preserve">nkt cables s.r.o., </w:t>
                  </w:r>
                  <w:r w:rsidRPr="00C1130B">
                    <w:rPr>
                      <w:sz w:val="20"/>
                    </w:rPr>
                    <w:t xml:space="preserve">Fatra, a.s., JEDNOTA, spotřební družstvo České Budějovice, </w:t>
                  </w:r>
                  <w:r w:rsidRPr="00C1130B">
                    <w:rPr>
                      <w:bCs/>
                      <w:sz w:val="20"/>
                    </w:rPr>
                    <w:t xml:space="preserve">GRUND a.s., </w:t>
                  </w:r>
                  <w:r w:rsidRPr="00C1130B">
                    <w:rPr>
                      <w:sz w:val="20"/>
                    </w:rPr>
                    <w:t xml:space="preserve">Toyoda Gosei Czech, s.r.o., </w:t>
                  </w:r>
                  <w:r w:rsidRPr="00C1130B">
                    <w:rPr>
                      <w:bCs/>
                      <w:sz w:val="20"/>
                    </w:rPr>
                    <w:t>UNIPETROL, a.s</w:t>
                  </w:r>
                  <w:r w:rsidRPr="00C1130B">
                    <w:rPr>
                      <w:sz w:val="20"/>
                    </w:rPr>
                    <w:t xml:space="preserve">., RM GASTRO CZ s.r.o., Schiedel, s.r.o., </w:t>
                  </w:r>
                  <w:r w:rsidRPr="00C1130B">
                    <w:rPr>
                      <w:bCs/>
                      <w:sz w:val="20"/>
                    </w:rPr>
                    <w:t>WITTE Nejdek, spol. s r.o. a další.</w:t>
                  </w:r>
                </w:p>
              </w:tc>
            </w:tr>
            <w:tr w:rsidR="00C1130B" w:rsidRPr="00C1130B" w14:paraId="4880D02F" w14:textId="77777777" w:rsidTr="00C1130B">
              <w:tc>
                <w:tcPr>
                  <w:tcW w:w="1663" w:type="dxa"/>
                </w:tcPr>
                <w:p w14:paraId="0168F730" w14:textId="798F2174" w:rsidR="00C1130B" w:rsidRPr="00C1130B" w:rsidRDefault="00C1130B" w:rsidP="00C1130B">
                  <w:pPr>
                    <w:rPr>
                      <w:sz w:val="20"/>
                    </w:rPr>
                  </w:pPr>
                  <w:r w:rsidRPr="00C1130B">
                    <w:rPr>
                      <w:sz w:val="20"/>
                    </w:rPr>
                    <w:t>10/2006 – 1/2007</w:t>
                  </w:r>
                </w:p>
              </w:tc>
              <w:tc>
                <w:tcPr>
                  <w:tcW w:w="8080" w:type="dxa"/>
                </w:tcPr>
                <w:p w14:paraId="32DFA319" w14:textId="6B1D8EE9" w:rsidR="00C1130B" w:rsidRPr="00C1130B" w:rsidRDefault="00C1130B" w:rsidP="00C1130B">
                  <w:pPr>
                    <w:jc w:val="both"/>
                    <w:rPr>
                      <w:sz w:val="20"/>
                    </w:rPr>
                  </w:pPr>
                  <w:r w:rsidRPr="00C1130B">
                    <w:rPr>
                      <w:sz w:val="20"/>
                    </w:rPr>
                    <w:t>Polimoon, a.s., Zlín (spolupráce na projektu Optimalizace plánování výroby)</w:t>
                  </w:r>
                </w:p>
              </w:tc>
            </w:tr>
            <w:tr w:rsidR="00C1130B" w:rsidRPr="00C1130B" w14:paraId="3D694223" w14:textId="77777777" w:rsidTr="00C1130B">
              <w:tc>
                <w:tcPr>
                  <w:tcW w:w="1663" w:type="dxa"/>
                </w:tcPr>
                <w:p w14:paraId="10BF7D75" w14:textId="084FEB08" w:rsidR="00C1130B" w:rsidRPr="00C1130B" w:rsidRDefault="00C1130B" w:rsidP="00C1130B">
                  <w:pPr>
                    <w:rPr>
                      <w:sz w:val="20"/>
                    </w:rPr>
                  </w:pPr>
                  <w:r w:rsidRPr="00C1130B">
                    <w:rPr>
                      <w:sz w:val="20"/>
                    </w:rPr>
                    <w:t>02/2005 – 5/2005</w:t>
                  </w:r>
                </w:p>
              </w:tc>
              <w:tc>
                <w:tcPr>
                  <w:tcW w:w="8080" w:type="dxa"/>
                </w:tcPr>
                <w:p w14:paraId="28A5544B" w14:textId="61F7F970" w:rsidR="00C1130B" w:rsidRPr="00C1130B" w:rsidRDefault="00C1130B" w:rsidP="00C1130B">
                  <w:pPr>
                    <w:jc w:val="both"/>
                    <w:rPr>
                      <w:sz w:val="20"/>
                    </w:rPr>
                  </w:pPr>
                  <w:r w:rsidRPr="00C1130B">
                    <w:rPr>
                      <w:sz w:val="20"/>
                    </w:rPr>
                    <w:t>Polimoon, a.s., Zlín (spolupráce na projektu Optimalizace plánování výroby)</w:t>
                  </w:r>
                </w:p>
                <w:p w14:paraId="1D3CB7F0" w14:textId="6186310C" w:rsidR="00C1130B" w:rsidRPr="00C1130B" w:rsidRDefault="00C1130B" w:rsidP="00C1130B">
                  <w:pPr>
                    <w:jc w:val="both"/>
                    <w:rPr>
                      <w:sz w:val="20"/>
                      <w:szCs w:val="20"/>
                    </w:rPr>
                  </w:pPr>
                  <w:r w:rsidRPr="00C1130B">
                    <w:rPr>
                      <w:sz w:val="20"/>
                    </w:rPr>
                    <w:t>SKS Krnov, a.s. (realizace finanční analýzy a analýzy konkurenceschopnosti podniku)</w:t>
                  </w:r>
                </w:p>
              </w:tc>
            </w:tr>
          </w:tbl>
          <w:p w14:paraId="266AB01E" w14:textId="540F03DB" w:rsidR="00AD0AD9" w:rsidRPr="00AD0AD9" w:rsidRDefault="00AD0AD9" w:rsidP="00C1130B">
            <w:pPr>
              <w:ind w:left="1800"/>
            </w:pPr>
            <w:r w:rsidRPr="00AD0AD9">
              <w:tab/>
              <w:t xml:space="preserve">                            </w:t>
            </w:r>
            <w:r w:rsidRPr="00AD0AD9">
              <w:tab/>
            </w:r>
          </w:p>
        </w:tc>
      </w:tr>
      <w:tr w:rsidR="00AD0AD9" w:rsidRPr="00AD0AD9" w14:paraId="461004FD" w14:textId="77777777" w:rsidTr="00AD0AD9">
        <w:trPr>
          <w:trHeight w:val="250"/>
        </w:trPr>
        <w:tc>
          <w:tcPr>
            <w:tcW w:w="9859" w:type="dxa"/>
            <w:gridSpan w:val="11"/>
            <w:shd w:val="clear" w:color="auto" w:fill="F7CAAC"/>
          </w:tcPr>
          <w:p w14:paraId="3CA2A13A" w14:textId="77777777" w:rsidR="00AD0AD9" w:rsidRPr="00AD0AD9" w:rsidRDefault="00AD0AD9" w:rsidP="00AD0AD9">
            <w:pPr>
              <w:jc w:val="both"/>
            </w:pPr>
            <w:r w:rsidRPr="00AD0AD9">
              <w:rPr>
                <w:b/>
              </w:rPr>
              <w:t>Zkušenosti s vedením kvalifikačních a rigorózních prací</w:t>
            </w:r>
          </w:p>
        </w:tc>
      </w:tr>
      <w:tr w:rsidR="00AD0AD9" w:rsidRPr="00AD0AD9" w14:paraId="555EA614" w14:textId="77777777" w:rsidTr="006467FA">
        <w:trPr>
          <w:trHeight w:val="460"/>
        </w:trPr>
        <w:tc>
          <w:tcPr>
            <w:tcW w:w="9859" w:type="dxa"/>
            <w:gridSpan w:val="11"/>
          </w:tcPr>
          <w:p w14:paraId="6F9C2C5C" w14:textId="77777777" w:rsidR="00AD0AD9" w:rsidRPr="00AD0AD9" w:rsidRDefault="00AD0AD9" w:rsidP="00AD0AD9">
            <w:pPr>
              <w:jc w:val="both"/>
            </w:pPr>
            <w:r w:rsidRPr="00AD0AD9">
              <w:t>Vedení diplomových prací.</w:t>
            </w:r>
          </w:p>
        </w:tc>
      </w:tr>
      <w:tr w:rsidR="00AD0AD9" w:rsidRPr="00AD0AD9" w14:paraId="6F101141" w14:textId="77777777" w:rsidTr="00AD0AD9">
        <w:trPr>
          <w:cantSplit/>
        </w:trPr>
        <w:tc>
          <w:tcPr>
            <w:tcW w:w="3347" w:type="dxa"/>
            <w:gridSpan w:val="2"/>
            <w:tcBorders>
              <w:top w:val="single" w:sz="12" w:space="0" w:color="auto"/>
            </w:tcBorders>
            <w:shd w:val="clear" w:color="auto" w:fill="F7CAAC"/>
          </w:tcPr>
          <w:p w14:paraId="2B163365" w14:textId="77777777" w:rsidR="00AD0AD9" w:rsidRPr="00AD0AD9" w:rsidRDefault="00AD0AD9" w:rsidP="00AD0AD9">
            <w:pPr>
              <w:jc w:val="both"/>
            </w:pPr>
            <w:r w:rsidRPr="00AD0AD9">
              <w:rPr>
                <w:b/>
              </w:rPr>
              <w:t xml:space="preserve">Obor habilitačního řízení </w:t>
            </w:r>
          </w:p>
        </w:tc>
        <w:tc>
          <w:tcPr>
            <w:tcW w:w="2245" w:type="dxa"/>
            <w:gridSpan w:val="2"/>
            <w:tcBorders>
              <w:top w:val="single" w:sz="12" w:space="0" w:color="auto"/>
            </w:tcBorders>
            <w:shd w:val="clear" w:color="auto" w:fill="F7CAAC"/>
          </w:tcPr>
          <w:p w14:paraId="0DBE7346" w14:textId="77777777" w:rsidR="00AD0AD9" w:rsidRPr="00AD0AD9" w:rsidRDefault="00AD0AD9" w:rsidP="00AD0AD9">
            <w:pPr>
              <w:jc w:val="both"/>
            </w:pPr>
            <w:r w:rsidRPr="00AD0AD9">
              <w:rPr>
                <w:b/>
              </w:rPr>
              <w:t>Rok udělení hodnosti</w:t>
            </w:r>
          </w:p>
        </w:tc>
        <w:tc>
          <w:tcPr>
            <w:tcW w:w="2248" w:type="dxa"/>
            <w:gridSpan w:val="4"/>
            <w:tcBorders>
              <w:top w:val="single" w:sz="12" w:space="0" w:color="auto"/>
              <w:right w:val="single" w:sz="12" w:space="0" w:color="auto"/>
            </w:tcBorders>
            <w:shd w:val="clear" w:color="auto" w:fill="F7CAAC"/>
          </w:tcPr>
          <w:p w14:paraId="5E590624" w14:textId="77777777" w:rsidR="00AD0AD9" w:rsidRPr="00AD0AD9" w:rsidRDefault="00AD0AD9" w:rsidP="00AD0AD9">
            <w:pPr>
              <w:jc w:val="both"/>
            </w:pPr>
            <w:r w:rsidRPr="00AD0AD9">
              <w:rPr>
                <w:b/>
              </w:rPr>
              <w:t>Řízení konáno na VŠ</w:t>
            </w:r>
          </w:p>
        </w:tc>
        <w:tc>
          <w:tcPr>
            <w:tcW w:w="2019" w:type="dxa"/>
            <w:gridSpan w:val="3"/>
            <w:tcBorders>
              <w:top w:val="single" w:sz="12" w:space="0" w:color="auto"/>
              <w:left w:val="single" w:sz="12" w:space="0" w:color="auto"/>
            </w:tcBorders>
            <w:shd w:val="clear" w:color="auto" w:fill="F7CAAC"/>
          </w:tcPr>
          <w:p w14:paraId="184D7862" w14:textId="77777777" w:rsidR="00AD0AD9" w:rsidRPr="00AD0AD9" w:rsidRDefault="00AD0AD9" w:rsidP="00AD0AD9">
            <w:pPr>
              <w:jc w:val="both"/>
              <w:rPr>
                <w:b/>
              </w:rPr>
            </w:pPr>
            <w:r w:rsidRPr="00AD0AD9">
              <w:rPr>
                <w:b/>
              </w:rPr>
              <w:t>Ohlasy publikací</w:t>
            </w:r>
          </w:p>
        </w:tc>
      </w:tr>
      <w:tr w:rsidR="00AD0AD9" w:rsidRPr="00AD0AD9" w14:paraId="7DA76918" w14:textId="77777777" w:rsidTr="00AD0AD9">
        <w:trPr>
          <w:cantSplit/>
        </w:trPr>
        <w:tc>
          <w:tcPr>
            <w:tcW w:w="3347" w:type="dxa"/>
            <w:gridSpan w:val="2"/>
          </w:tcPr>
          <w:p w14:paraId="5672D9A8" w14:textId="77777777" w:rsidR="00AD0AD9" w:rsidRPr="00AD0AD9" w:rsidRDefault="00AD0AD9" w:rsidP="00AD0AD9">
            <w:pPr>
              <w:jc w:val="both"/>
            </w:pPr>
          </w:p>
        </w:tc>
        <w:tc>
          <w:tcPr>
            <w:tcW w:w="2245" w:type="dxa"/>
            <w:gridSpan w:val="2"/>
          </w:tcPr>
          <w:p w14:paraId="0F14E35E" w14:textId="77777777" w:rsidR="00AD0AD9" w:rsidRPr="00AD0AD9" w:rsidRDefault="00AD0AD9" w:rsidP="00AD0AD9">
            <w:pPr>
              <w:jc w:val="both"/>
            </w:pPr>
          </w:p>
        </w:tc>
        <w:tc>
          <w:tcPr>
            <w:tcW w:w="2248" w:type="dxa"/>
            <w:gridSpan w:val="4"/>
            <w:tcBorders>
              <w:right w:val="single" w:sz="12" w:space="0" w:color="auto"/>
            </w:tcBorders>
          </w:tcPr>
          <w:p w14:paraId="2F633EC1" w14:textId="77777777" w:rsidR="00AD0AD9" w:rsidRPr="00AD0AD9" w:rsidRDefault="00AD0AD9" w:rsidP="00AD0AD9">
            <w:pPr>
              <w:jc w:val="both"/>
            </w:pPr>
          </w:p>
        </w:tc>
        <w:tc>
          <w:tcPr>
            <w:tcW w:w="632" w:type="dxa"/>
            <w:tcBorders>
              <w:left w:val="single" w:sz="12" w:space="0" w:color="auto"/>
            </w:tcBorders>
            <w:shd w:val="clear" w:color="auto" w:fill="F7CAAC"/>
          </w:tcPr>
          <w:p w14:paraId="0D6B2F09" w14:textId="77777777" w:rsidR="00AD0AD9" w:rsidRPr="00AD0AD9" w:rsidRDefault="00AD0AD9" w:rsidP="00AD0AD9">
            <w:pPr>
              <w:jc w:val="both"/>
            </w:pPr>
            <w:r w:rsidRPr="00AD0AD9">
              <w:rPr>
                <w:b/>
              </w:rPr>
              <w:t>WOS</w:t>
            </w:r>
          </w:p>
        </w:tc>
        <w:tc>
          <w:tcPr>
            <w:tcW w:w="693" w:type="dxa"/>
            <w:shd w:val="clear" w:color="auto" w:fill="F7CAAC"/>
          </w:tcPr>
          <w:p w14:paraId="63F8133B" w14:textId="77777777" w:rsidR="00AD0AD9" w:rsidRPr="00AD0AD9" w:rsidRDefault="00AD0AD9" w:rsidP="00AD0AD9">
            <w:pPr>
              <w:jc w:val="both"/>
              <w:rPr>
                <w:sz w:val="18"/>
              </w:rPr>
            </w:pPr>
            <w:r w:rsidRPr="00AD0AD9">
              <w:rPr>
                <w:b/>
                <w:sz w:val="18"/>
              </w:rPr>
              <w:t>Scopus</w:t>
            </w:r>
          </w:p>
        </w:tc>
        <w:tc>
          <w:tcPr>
            <w:tcW w:w="694" w:type="dxa"/>
            <w:shd w:val="clear" w:color="auto" w:fill="F7CAAC"/>
          </w:tcPr>
          <w:p w14:paraId="3F06A9A8" w14:textId="77777777" w:rsidR="00AD0AD9" w:rsidRPr="00AD0AD9" w:rsidRDefault="00AD0AD9" w:rsidP="00AD0AD9">
            <w:pPr>
              <w:jc w:val="both"/>
            </w:pPr>
            <w:r w:rsidRPr="00AD0AD9">
              <w:rPr>
                <w:b/>
                <w:sz w:val="18"/>
              </w:rPr>
              <w:t>ostatní</w:t>
            </w:r>
          </w:p>
        </w:tc>
      </w:tr>
      <w:tr w:rsidR="00AD0AD9" w:rsidRPr="00AD0AD9" w14:paraId="56DE8657" w14:textId="77777777" w:rsidTr="00AD0AD9">
        <w:trPr>
          <w:cantSplit/>
          <w:trHeight w:val="70"/>
        </w:trPr>
        <w:tc>
          <w:tcPr>
            <w:tcW w:w="3347" w:type="dxa"/>
            <w:gridSpan w:val="2"/>
            <w:shd w:val="clear" w:color="auto" w:fill="F7CAAC"/>
          </w:tcPr>
          <w:p w14:paraId="1A77C079" w14:textId="77777777" w:rsidR="00AD0AD9" w:rsidRPr="00AD0AD9" w:rsidRDefault="00AD0AD9" w:rsidP="00AD0AD9">
            <w:pPr>
              <w:jc w:val="both"/>
            </w:pPr>
            <w:r w:rsidRPr="00AD0AD9">
              <w:rPr>
                <w:b/>
              </w:rPr>
              <w:t>Obor jmenovacího řízení</w:t>
            </w:r>
          </w:p>
        </w:tc>
        <w:tc>
          <w:tcPr>
            <w:tcW w:w="2245" w:type="dxa"/>
            <w:gridSpan w:val="2"/>
            <w:shd w:val="clear" w:color="auto" w:fill="F7CAAC"/>
          </w:tcPr>
          <w:p w14:paraId="7F1F9415" w14:textId="77777777" w:rsidR="00AD0AD9" w:rsidRPr="00AD0AD9" w:rsidRDefault="00AD0AD9" w:rsidP="00AD0AD9">
            <w:pPr>
              <w:jc w:val="both"/>
            </w:pPr>
            <w:r w:rsidRPr="00AD0AD9">
              <w:rPr>
                <w:b/>
              </w:rPr>
              <w:t>Rok udělení hodnosti</w:t>
            </w:r>
          </w:p>
        </w:tc>
        <w:tc>
          <w:tcPr>
            <w:tcW w:w="2248" w:type="dxa"/>
            <w:gridSpan w:val="4"/>
            <w:tcBorders>
              <w:right w:val="single" w:sz="12" w:space="0" w:color="auto"/>
            </w:tcBorders>
            <w:shd w:val="clear" w:color="auto" w:fill="F7CAAC"/>
          </w:tcPr>
          <w:p w14:paraId="7980D752" w14:textId="77777777" w:rsidR="00AD0AD9" w:rsidRPr="00AD0AD9" w:rsidRDefault="00AD0AD9" w:rsidP="00AD0AD9">
            <w:pPr>
              <w:jc w:val="both"/>
            </w:pPr>
            <w:r w:rsidRPr="00AD0AD9">
              <w:rPr>
                <w:b/>
              </w:rPr>
              <w:t>Řízení konáno na VŠ</w:t>
            </w:r>
          </w:p>
        </w:tc>
        <w:tc>
          <w:tcPr>
            <w:tcW w:w="632" w:type="dxa"/>
            <w:vMerge w:val="restart"/>
            <w:tcBorders>
              <w:left w:val="single" w:sz="12" w:space="0" w:color="auto"/>
            </w:tcBorders>
          </w:tcPr>
          <w:p w14:paraId="5ED161FE" w14:textId="77777777" w:rsidR="00AD0AD9" w:rsidRPr="00AD0AD9" w:rsidRDefault="00AD0AD9" w:rsidP="00AD0AD9">
            <w:pPr>
              <w:jc w:val="both"/>
              <w:rPr>
                <w:b/>
              </w:rPr>
            </w:pPr>
          </w:p>
        </w:tc>
        <w:tc>
          <w:tcPr>
            <w:tcW w:w="693" w:type="dxa"/>
            <w:vMerge w:val="restart"/>
          </w:tcPr>
          <w:p w14:paraId="21A93B32" w14:textId="77777777" w:rsidR="00AD0AD9" w:rsidRPr="00AD0AD9" w:rsidRDefault="00AD0AD9" w:rsidP="00AD0AD9">
            <w:pPr>
              <w:jc w:val="both"/>
              <w:rPr>
                <w:b/>
              </w:rPr>
            </w:pPr>
          </w:p>
        </w:tc>
        <w:tc>
          <w:tcPr>
            <w:tcW w:w="694" w:type="dxa"/>
            <w:vMerge w:val="restart"/>
          </w:tcPr>
          <w:p w14:paraId="7450B28B" w14:textId="77777777" w:rsidR="00AD0AD9" w:rsidRPr="00AD0AD9" w:rsidRDefault="00AD0AD9" w:rsidP="00AD0AD9">
            <w:pPr>
              <w:jc w:val="both"/>
              <w:rPr>
                <w:b/>
              </w:rPr>
            </w:pPr>
          </w:p>
        </w:tc>
      </w:tr>
      <w:tr w:rsidR="00AD0AD9" w:rsidRPr="00AD0AD9" w14:paraId="67AA492E" w14:textId="77777777" w:rsidTr="00AD0AD9">
        <w:trPr>
          <w:trHeight w:val="205"/>
        </w:trPr>
        <w:tc>
          <w:tcPr>
            <w:tcW w:w="3347" w:type="dxa"/>
            <w:gridSpan w:val="2"/>
          </w:tcPr>
          <w:p w14:paraId="31D49D96" w14:textId="77777777" w:rsidR="00AD0AD9" w:rsidRPr="00AD0AD9" w:rsidRDefault="00AD0AD9" w:rsidP="00AD0AD9">
            <w:pPr>
              <w:jc w:val="both"/>
            </w:pPr>
          </w:p>
        </w:tc>
        <w:tc>
          <w:tcPr>
            <w:tcW w:w="2245" w:type="dxa"/>
            <w:gridSpan w:val="2"/>
          </w:tcPr>
          <w:p w14:paraId="44AE3F23" w14:textId="77777777" w:rsidR="00AD0AD9" w:rsidRPr="00AD0AD9" w:rsidRDefault="00AD0AD9" w:rsidP="00AD0AD9">
            <w:pPr>
              <w:jc w:val="both"/>
            </w:pPr>
          </w:p>
        </w:tc>
        <w:tc>
          <w:tcPr>
            <w:tcW w:w="2248" w:type="dxa"/>
            <w:gridSpan w:val="4"/>
            <w:tcBorders>
              <w:right w:val="single" w:sz="12" w:space="0" w:color="auto"/>
            </w:tcBorders>
          </w:tcPr>
          <w:p w14:paraId="6BB8EBAB" w14:textId="77777777" w:rsidR="00AD0AD9" w:rsidRPr="00AD0AD9" w:rsidRDefault="00AD0AD9" w:rsidP="00AD0AD9">
            <w:pPr>
              <w:jc w:val="both"/>
            </w:pPr>
          </w:p>
        </w:tc>
        <w:tc>
          <w:tcPr>
            <w:tcW w:w="632" w:type="dxa"/>
            <w:vMerge/>
            <w:tcBorders>
              <w:left w:val="single" w:sz="12" w:space="0" w:color="auto"/>
            </w:tcBorders>
            <w:vAlign w:val="center"/>
          </w:tcPr>
          <w:p w14:paraId="3035E3AD" w14:textId="77777777" w:rsidR="00AD0AD9" w:rsidRPr="00AD0AD9" w:rsidRDefault="00AD0AD9" w:rsidP="00AD0AD9">
            <w:pPr>
              <w:rPr>
                <w:b/>
              </w:rPr>
            </w:pPr>
          </w:p>
        </w:tc>
        <w:tc>
          <w:tcPr>
            <w:tcW w:w="693" w:type="dxa"/>
            <w:vMerge/>
            <w:vAlign w:val="center"/>
          </w:tcPr>
          <w:p w14:paraId="1E6C34B3" w14:textId="77777777" w:rsidR="00AD0AD9" w:rsidRPr="00AD0AD9" w:rsidRDefault="00AD0AD9" w:rsidP="00AD0AD9">
            <w:pPr>
              <w:rPr>
                <w:b/>
              </w:rPr>
            </w:pPr>
          </w:p>
        </w:tc>
        <w:tc>
          <w:tcPr>
            <w:tcW w:w="694" w:type="dxa"/>
            <w:vMerge/>
            <w:vAlign w:val="center"/>
          </w:tcPr>
          <w:p w14:paraId="382E6A21" w14:textId="77777777" w:rsidR="00AD0AD9" w:rsidRPr="00AD0AD9" w:rsidRDefault="00AD0AD9" w:rsidP="00AD0AD9">
            <w:pPr>
              <w:rPr>
                <w:b/>
              </w:rPr>
            </w:pPr>
          </w:p>
        </w:tc>
      </w:tr>
      <w:tr w:rsidR="00AD0AD9" w:rsidRPr="00AD0AD9" w14:paraId="761F871A" w14:textId="77777777" w:rsidTr="00AD0AD9">
        <w:tc>
          <w:tcPr>
            <w:tcW w:w="9859" w:type="dxa"/>
            <w:gridSpan w:val="11"/>
            <w:shd w:val="clear" w:color="auto" w:fill="F7CAAC"/>
          </w:tcPr>
          <w:p w14:paraId="0AC657B6"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3139FC0D" w14:textId="77777777" w:rsidTr="00C1130B">
        <w:trPr>
          <w:trHeight w:val="47"/>
        </w:trPr>
        <w:tc>
          <w:tcPr>
            <w:tcW w:w="9859" w:type="dxa"/>
            <w:gridSpan w:val="11"/>
          </w:tcPr>
          <w:p w14:paraId="0FF4B209" w14:textId="77777777" w:rsidR="00AD0AD9" w:rsidRDefault="00AD0AD9" w:rsidP="00AD0AD9">
            <w:pPr>
              <w:jc w:val="both"/>
              <w:rPr>
                <w:b/>
              </w:rPr>
            </w:pPr>
          </w:p>
          <w:p w14:paraId="68A3B39A" w14:textId="77777777" w:rsidR="006467FA" w:rsidRDefault="006467FA" w:rsidP="00AD0AD9">
            <w:pPr>
              <w:jc w:val="both"/>
              <w:rPr>
                <w:b/>
              </w:rPr>
            </w:pPr>
          </w:p>
          <w:p w14:paraId="328EF42C" w14:textId="377A4487" w:rsidR="006467FA" w:rsidRPr="00AD0AD9" w:rsidRDefault="006467FA" w:rsidP="00AD0AD9">
            <w:pPr>
              <w:jc w:val="both"/>
              <w:rPr>
                <w:b/>
              </w:rPr>
            </w:pPr>
          </w:p>
        </w:tc>
      </w:tr>
      <w:tr w:rsidR="00AD0AD9" w:rsidRPr="00AD0AD9" w14:paraId="175B2C28" w14:textId="77777777" w:rsidTr="00AD0AD9">
        <w:trPr>
          <w:trHeight w:val="218"/>
        </w:trPr>
        <w:tc>
          <w:tcPr>
            <w:tcW w:w="9859" w:type="dxa"/>
            <w:gridSpan w:val="11"/>
            <w:shd w:val="clear" w:color="auto" w:fill="F7CAAC"/>
          </w:tcPr>
          <w:p w14:paraId="18873DD1" w14:textId="77777777" w:rsidR="00AD0AD9" w:rsidRPr="00AD0AD9" w:rsidRDefault="00AD0AD9" w:rsidP="00AD0AD9">
            <w:pPr>
              <w:rPr>
                <w:b/>
              </w:rPr>
            </w:pPr>
            <w:r w:rsidRPr="00AD0AD9">
              <w:rPr>
                <w:b/>
              </w:rPr>
              <w:t>Působení v zahraničí</w:t>
            </w:r>
          </w:p>
        </w:tc>
      </w:tr>
      <w:tr w:rsidR="00AD0AD9" w:rsidRPr="00AD0AD9" w14:paraId="33469E07" w14:textId="77777777" w:rsidTr="00AD0AD9">
        <w:trPr>
          <w:trHeight w:val="328"/>
        </w:trPr>
        <w:tc>
          <w:tcPr>
            <w:tcW w:w="9859" w:type="dxa"/>
            <w:gridSpan w:val="11"/>
          </w:tcPr>
          <w:p w14:paraId="1FB9BAF9" w14:textId="77777777" w:rsidR="00AD0AD9" w:rsidRPr="00AD0AD9" w:rsidRDefault="00AD0AD9" w:rsidP="000E0F6C">
            <w:pPr>
              <w:jc w:val="both"/>
            </w:pPr>
            <w:r w:rsidRPr="00AD0AD9">
              <w:t xml:space="preserve">V rámci doktorského studijního programu na Technische Universität Chemnitz, </w:t>
            </w:r>
            <w:r w:rsidRPr="00AD0AD9">
              <w:rPr>
                <w:rFonts w:cs="Arial"/>
                <w:lang w:val="de-DE"/>
              </w:rPr>
              <w:t>Fakultät für Wirtschaftswissenschaften (Produktionswirtschaft und Industriebetriebslehre).</w:t>
            </w:r>
          </w:p>
        </w:tc>
      </w:tr>
      <w:tr w:rsidR="00AD0AD9" w:rsidRPr="00AD0AD9" w14:paraId="4E668129" w14:textId="77777777" w:rsidTr="00C1130B">
        <w:trPr>
          <w:cantSplit/>
          <w:trHeight w:val="283"/>
        </w:trPr>
        <w:tc>
          <w:tcPr>
            <w:tcW w:w="2518" w:type="dxa"/>
            <w:shd w:val="clear" w:color="auto" w:fill="F7CAAC"/>
          </w:tcPr>
          <w:p w14:paraId="37293588" w14:textId="77777777" w:rsidR="00AD0AD9" w:rsidRPr="00AD0AD9" w:rsidRDefault="00AD0AD9" w:rsidP="00AD0AD9">
            <w:pPr>
              <w:jc w:val="both"/>
              <w:rPr>
                <w:b/>
              </w:rPr>
            </w:pPr>
            <w:r w:rsidRPr="00AD0AD9">
              <w:rPr>
                <w:b/>
              </w:rPr>
              <w:t xml:space="preserve">Podpis </w:t>
            </w:r>
          </w:p>
        </w:tc>
        <w:tc>
          <w:tcPr>
            <w:tcW w:w="4536" w:type="dxa"/>
            <w:gridSpan w:val="5"/>
          </w:tcPr>
          <w:p w14:paraId="42F764B8" w14:textId="77777777" w:rsidR="00AD0AD9" w:rsidRPr="00AD0AD9" w:rsidRDefault="00AD0AD9" w:rsidP="00AD0AD9">
            <w:pPr>
              <w:jc w:val="both"/>
            </w:pPr>
          </w:p>
        </w:tc>
        <w:tc>
          <w:tcPr>
            <w:tcW w:w="786" w:type="dxa"/>
            <w:gridSpan w:val="2"/>
            <w:shd w:val="clear" w:color="auto" w:fill="F7CAAC"/>
          </w:tcPr>
          <w:p w14:paraId="27DFB72B" w14:textId="77777777" w:rsidR="00AD0AD9" w:rsidRPr="00AD0AD9" w:rsidRDefault="00AD0AD9" w:rsidP="00AD0AD9">
            <w:pPr>
              <w:jc w:val="both"/>
            </w:pPr>
            <w:r w:rsidRPr="00AD0AD9">
              <w:rPr>
                <w:b/>
              </w:rPr>
              <w:t>datum</w:t>
            </w:r>
          </w:p>
        </w:tc>
        <w:tc>
          <w:tcPr>
            <w:tcW w:w="2019" w:type="dxa"/>
            <w:gridSpan w:val="3"/>
          </w:tcPr>
          <w:p w14:paraId="4C82BBAC" w14:textId="77777777" w:rsidR="00AD0AD9" w:rsidRPr="00AD0AD9" w:rsidRDefault="00AD0AD9" w:rsidP="00AD0AD9">
            <w:pPr>
              <w:jc w:val="both"/>
            </w:pPr>
          </w:p>
        </w:tc>
      </w:tr>
    </w:tbl>
    <w:p w14:paraId="42E5C598" w14:textId="77777777" w:rsidR="000E0F6C" w:rsidRDefault="000E0F6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D0AD9" w:rsidRPr="00AD0AD9" w14:paraId="60E89E23" w14:textId="77777777" w:rsidTr="00AD0AD9">
        <w:tc>
          <w:tcPr>
            <w:tcW w:w="9859" w:type="dxa"/>
            <w:gridSpan w:val="11"/>
            <w:tcBorders>
              <w:bottom w:val="double" w:sz="4" w:space="0" w:color="auto"/>
            </w:tcBorders>
            <w:shd w:val="clear" w:color="auto" w:fill="BDD6EE"/>
          </w:tcPr>
          <w:p w14:paraId="2EAA937B" w14:textId="0075D129" w:rsidR="00AD0AD9" w:rsidRPr="00AD0AD9" w:rsidRDefault="00AD0AD9" w:rsidP="00AD0AD9">
            <w:pPr>
              <w:jc w:val="both"/>
              <w:rPr>
                <w:b/>
                <w:sz w:val="28"/>
              </w:rPr>
            </w:pPr>
            <w:r w:rsidRPr="00AD0AD9">
              <w:rPr>
                <w:b/>
                <w:sz w:val="28"/>
              </w:rPr>
              <w:t>C-I – Personální zabezpečení</w:t>
            </w:r>
          </w:p>
        </w:tc>
      </w:tr>
      <w:tr w:rsidR="00AD0AD9" w:rsidRPr="00AD0AD9" w14:paraId="7A22AA2C" w14:textId="77777777" w:rsidTr="00AD0AD9">
        <w:tc>
          <w:tcPr>
            <w:tcW w:w="2518" w:type="dxa"/>
            <w:tcBorders>
              <w:top w:val="double" w:sz="4" w:space="0" w:color="auto"/>
            </w:tcBorders>
            <w:shd w:val="clear" w:color="auto" w:fill="F7CAAC"/>
          </w:tcPr>
          <w:p w14:paraId="5707975B" w14:textId="77777777" w:rsidR="00AD0AD9" w:rsidRPr="00AD0AD9" w:rsidRDefault="00AD0AD9" w:rsidP="00AD0AD9">
            <w:pPr>
              <w:jc w:val="both"/>
              <w:rPr>
                <w:b/>
              </w:rPr>
            </w:pPr>
            <w:r w:rsidRPr="00AD0AD9">
              <w:rPr>
                <w:b/>
              </w:rPr>
              <w:t>Vysoká škola</w:t>
            </w:r>
          </w:p>
        </w:tc>
        <w:tc>
          <w:tcPr>
            <w:tcW w:w="7341" w:type="dxa"/>
            <w:gridSpan w:val="10"/>
          </w:tcPr>
          <w:p w14:paraId="59465473" w14:textId="77777777" w:rsidR="00AD0AD9" w:rsidRPr="00AD0AD9" w:rsidRDefault="00AD0AD9" w:rsidP="00AD0AD9">
            <w:pPr>
              <w:jc w:val="both"/>
            </w:pPr>
            <w:r w:rsidRPr="00AD0AD9">
              <w:t>Univerzita Tomáše Bati ve Zlíně</w:t>
            </w:r>
          </w:p>
        </w:tc>
      </w:tr>
      <w:tr w:rsidR="00AD0AD9" w:rsidRPr="00AD0AD9" w14:paraId="1EFBC85F" w14:textId="77777777" w:rsidTr="00AD0AD9">
        <w:tc>
          <w:tcPr>
            <w:tcW w:w="2518" w:type="dxa"/>
            <w:shd w:val="clear" w:color="auto" w:fill="F7CAAC"/>
          </w:tcPr>
          <w:p w14:paraId="1EE7577E" w14:textId="77777777" w:rsidR="00AD0AD9" w:rsidRPr="00AD0AD9" w:rsidRDefault="00AD0AD9" w:rsidP="00AD0AD9">
            <w:pPr>
              <w:jc w:val="both"/>
              <w:rPr>
                <w:b/>
              </w:rPr>
            </w:pPr>
            <w:r w:rsidRPr="00AD0AD9">
              <w:rPr>
                <w:b/>
              </w:rPr>
              <w:t>Součást vysoké školy</w:t>
            </w:r>
          </w:p>
        </w:tc>
        <w:tc>
          <w:tcPr>
            <w:tcW w:w="7341" w:type="dxa"/>
            <w:gridSpan w:val="10"/>
          </w:tcPr>
          <w:p w14:paraId="2C1439D7" w14:textId="77777777" w:rsidR="00AD0AD9" w:rsidRPr="00AD0AD9" w:rsidRDefault="00AD0AD9" w:rsidP="00AD0AD9">
            <w:pPr>
              <w:jc w:val="both"/>
            </w:pPr>
            <w:r w:rsidRPr="00AD0AD9">
              <w:t>Fakulta managementu a ekonomiky</w:t>
            </w:r>
          </w:p>
        </w:tc>
      </w:tr>
      <w:tr w:rsidR="00AD0AD9" w:rsidRPr="00AD0AD9" w14:paraId="34A5222E" w14:textId="77777777" w:rsidTr="00AD0AD9">
        <w:tc>
          <w:tcPr>
            <w:tcW w:w="2518" w:type="dxa"/>
            <w:shd w:val="clear" w:color="auto" w:fill="F7CAAC"/>
          </w:tcPr>
          <w:p w14:paraId="3C42A121" w14:textId="77777777" w:rsidR="00AD0AD9" w:rsidRPr="00AD0AD9" w:rsidRDefault="00AD0AD9" w:rsidP="00AD0AD9">
            <w:pPr>
              <w:jc w:val="both"/>
              <w:rPr>
                <w:b/>
              </w:rPr>
            </w:pPr>
            <w:r w:rsidRPr="00AD0AD9">
              <w:rPr>
                <w:b/>
              </w:rPr>
              <w:t>Název studijního programu</w:t>
            </w:r>
          </w:p>
        </w:tc>
        <w:tc>
          <w:tcPr>
            <w:tcW w:w="7341" w:type="dxa"/>
            <w:gridSpan w:val="10"/>
          </w:tcPr>
          <w:p w14:paraId="632C46CD" w14:textId="64750082" w:rsidR="00AD0AD9" w:rsidRPr="00AD0AD9" w:rsidRDefault="00AD0AD9" w:rsidP="00AD0AD9">
            <w:pPr>
              <w:jc w:val="both"/>
            </w:pPr>
            <w:r>
              <w:t>Průmyslové inženýrství</w:t>
            </w:r>
          </w:p>
        </w:tc>
      </w:tr>
      <w:tr w:rsidR="00AD0AD9" w:rsidRPr="00AD0AD9" w14:paraId="214620C8" w14:textId="77777777" w:rsidTr="00AD0AD9">
        <w:tc>
          <w:tcPr>
            <w:tcW w:w="2518" w:type="dxa"/>
            <w:shd w:val="clear" w:color="auto" w:fill="F7CAAC"/>
          </w:tcPr>
          <w:p w14:paraId="3E1D1448" w14:textId="77777777" w:rsidR="00AD0AD9" w:rsidRPr="00AD0AD9" w:rsidRDefault="00AD0AD9" w:rsidP="00AD0AD9">
            <w:pPr>
              <w:jc w:val="both"/>
              <w:rPr>
                <w:b/>
              </w:rPr>
            </w:pPr>
            <w:r w:rsidRPr="00AD0AD9">
              <w:rPr>
                <w:b/>
              </w:rPr>
              <w:t>Jméno a příjmení</w:t>
            </w:r>
          </w:p>
        </w:tc>
        <w:tc>
          <w:tcPr>
            <w:tcW w:w="4536" w:type="dxa"/>
            <w:gridSpan w:val="5"/>
          </w:tcPr>
          <w:p w14:paraId="7C9FD243" w14:textId="77777777" w:rsidR="00AD0AD9" w:rsidRPr="00AD0AD9" w:rsidRDefault="00AD0AD9" w:rsidP="00AD0AD9">
            <w:pPr>
              <w:jc w:val="both"/>
            </w:pPr>
            <w:r w:rsidRPr="00AD0AD9">
              <w:t>Zuzana DOHNALOVÁ</w:t>
            </w:r>
          </w:p>
        </w:tc>
        <w:tc>
          <w:tcPr>
            <w:tcW w:w="709" w:type="dxa"/>
            <w:shd w:val="clear" w:color="auto" w:fill="F7CAAC"/>
          </w:tcPr>
          <w:p w14:paraId="1A5258D1" w14:textId="77777777" w:rsidR="00AD0AD9" w:rsidRPr="00AD0AD9" w:rsidRDefault="00AD0AD9" w:rsidP="00AD0AD9">
            <w:pPr>
              <w:jc w:val="both"/>
              <w:rPr>
                <w:b/>
              </w:rPr>
            </w:pPr>
            <w:r w:rsidRPr="00AD0AD9">
              <w:rPr>
                <w:b/>
              </w:rPr>
              <w:t>Tituly</w:t>
            </w:r>
          </w:p>
        </w:tc>
        <w:tc>
          <w:tcPr>
            <w:tcW w:w="2096" w:type="dxa"/>
            <w:gridSpan w:val="4"/>
          </w:tcPr>
          <w:p w14:paraId="642602CB" w14:textId="77777777" w:rsidR="00AD0AD9" w:rsidRPr="00AD0AD9" w:rsidRDefault="00AD0AD9" w:rsidP="00AD0AD9">
            <w:pPr>
              <w:jc w:val="both"/>
            </w:pPr>
            <w:r w:rsidRPr="00AD0AD9">
              <w:t>doc. Ing., Ph.D</w:t>
            </w:r>
          </w:p>
        </w:tc>
      </w:tr>
      <w:tr w:rsidR="00AD0AD9" w:rsidRPr="00AD0AD9" w14:paraId="1C5A0787" w14:textId="77777777" w:rsidTr="00AD0AD9">
        <w:tc>
          <w:tcPr>
            <w:tcW w:w="2518" w:type="dxa"/>
            <w:shd w:val="clear" w:color="auto" w:fill="F7CAAC"/>
          </w:tcPr>
          <w:p w14:paraId="1A6455E0" w14:textId="77777777" w:rsidR="00AD0AD9" w:rsidRPr="00AD0AD9" w:rsidRDefault="00AD0AD9" w:rsidP="00AD0AD9">
            <w:pPr>
              <w:jc w:val="both"/>
              <w:rPr>
                <w:b/>
              </w:rPr>
            </w:pPr>
            <w:r w:rsidRPr="00AD0AD9">
              <w:rPr>
                <w:b/>
              </w:rPr>
              <w:t>Rok narození</w:t>
            </w:r>
          </w:p>
        </w:tc>
        <w:tc>
          <w:tcPr>
            <w:tcW w:w="829" w:type="dxa"/>
          </w:tcPr>
          <w:p w14:paraId="163F3537" w14:textId="77777777" w:rsidR="00AD0AD9" w:rsidRPr="00AD0AD9" w:rsidRDefault="00AD0AD9" w:rsidP="00AD0AD9">
            <w:pPr>
              <w:jc w:val="both"/>
            </w:pPr>
            <w:r w:rsidRPr="00AD0AD9">
              <w:t>1966</w:t>
            </w:r>
          </w:p>
        </w:tc>
        <w:tc>
          <w:tcPr>
            <w:tcW w:w="1721" w:type="dxa"/>
            <w:shd w:val="clear" w:color="auto" w:fill="F7CAAC"/>
          </w:tcPr>
          <w:p w14:paraId="11E9335C" w14:textId="77777777" w:rsidR="00AD0AD9" w:rsidRPr="00AD0AD9" w:rsidRDefault="00AD0AD9" w:rsidP="00AD0AD9">
            <w:pPr>
              <w:jc w:val="both"/>
              <w:rPr>
                <w:b/>
              </w:rPr>
            </w:pPr>
            <w:r w:rsidRPr="00AD0AD9">
              <w:rPr>
                <w:b/>
              </w:rPr>
              <w:t>typ vztahu k VŠ</w:t>
            </w:r>
          </w:p>
        </w:tc>
        <w:tc>
          <w:tcPr>
            <w:tcW w:w="992" w:type="dxa"/>
            <w:gridSpan w:val="2"/>
          </w:tcPr>
          <w:p w14:paraId="3A6402A0" w14:textId="77777777" w:rsidR="00AD0AD9" w:rsidRPr="00AD0AD9" w:rsidRDefault="00AD0AD9" w:rsidP="00AD0AD9">
            <w:pPr>
              <w:jc w:val="both"/>
            </w:pPr>
            <w:r w:rsidRPr="00AD0AD9">
              <w:t>pp</w:t>
            </w:r>
          </w:p>
        </w:tc>
        <w:tc>
          <w:tcPr>
            <w:tcW w:w="994" w:type="dxa"/>
            <w:shd w:val="clear" w:color="auto" w:fill="F7CAAC"/>
          </w:tcPr>
          <w:p w14:paraId="29C5826D" w14:textId="77777777" w:rsidR="00AD0AD9" w:rsidRPr="00AD0AD9" w:rsidRDefault="00AD0AD9" w:rsidP="00AD0AD9">
            <w:pPr>
              <w:jc w:val="both"/>
              <w:rPr>
                <w:b/>
              </w:rPr>
            </w:pPr>
            <w:r w:rsidRPr="00AD0AD9">
              <w:rPr>
                <w:b/>
              </w:rPr>
              <w:t>rozsah</w:t>
            </w:r>
          </w:p>
        </w:tc>
        <w:tc>
          <w:tcPr>
            <w:tcW w:w="709" w:type="dxa"/>
          </w:tcPr>
          <w:p w14:paraId="19296252" w14:textId="77777777" w:rsidR="00AD0AD9" w:rsidRPr="00AD0AD9" w:rsidRDefault="00AD0AD9" w:rsidP="00AD0AD9">
            <w:pPr>
              <w:jc w:val="both"/>
            </w:pPr>
            <w:r w:rsidRPr="00AD0AD9">
              <w:t>40</w:t>
            </w:r>
          </w:p>
        </w:tc>
        <w:tc>
          <w:tcPr>
            <w:tcW w:w="709" w:type="dxa"/>
            <w:gridSpan w:val="2"/>
            <w:shd w:val="clear" w:color="auto" w:fill="F7CAAC"/>
          </w:tcPr>
          <w:p w14:paraId="63ADABA5" w14:textId="77777777" w:rsidR="00AD0AD9" w:rsidRPr="00AD0AD9" w:rsidRDefault="00AD0AD9" w:rsidP="00AD0AD9">
            <w:pPr>
              <w:jc w:val="both"/>
              <w:rPr>
                <w:b/>
              </w:rPr>
            </w:pPr>
            <w:r w:rsidRPr="00AD0AD9">
              <w:rPr>
                <w:b/>
              </w:rPr>
              <w:t>do kdy</w:t>
            </w:r>
          </w:p>
        </w:tc>
        <w:tc>
          <w:tcPr>
            <w:tcW w:w="1387" w:type="dxa"/>
            <w:gridSpan w:val="2"/>
          </w:tcPr>
          <w:p w14:paraId="189EBA33" w14:textId="77777777" w:rsidR="00AD0AD9" w:rsidRPr="00AD0AD9" w:rsidRDefault="00AD0AD9" w:rsidP="00AD0AD9">
            <w:pPr>
              <w:jc w:val="both"/>
            </w:pPr>
            <w:r w:rsidRPr="00AD0AD9">
              <w:t>N</w:t>
            </w:r>
          </w:p>
        </w:tc>
      </w:tr>
      <w:tr w:rsidR="00AD0AD9" w:rsidRPr="00AD0AD9" w14:paraId="1C26D231" w14:textId="77777777" w:rsidTr="00AD0AD9">
        <w:tc>
          <w:tcPr>
            <w:tcW w:w="5068" w:type="dxa"/>
            <w:gridSpan w:val="3"/>
            <w:shd w:val="clear" w:color="auto" w:fill="F7CAAC"/>
          </w:tcPr>
          <w:p w14:paraId="44DF8715" w14:textId="77777777" w:rsidR="00AD0AD9" w:rsidRPr="00AD0AD9" w:rsidRDefault="00AD0AD9" w:rsidP="00AD0AD9">
            <w:pPr>
              <w:jc w:val="both"/>
              <w:rPr>
                <w:b/>
              </w:rPr>
            </w:pPr>
            <w:r w:rsidRPr="00AD0AD9">
              <w:rPr>
                <w:b/>
              </w:rPr>
              <w:t>Typ vztahu na součásti VŠ, která uskutečňuje st. program</w:t>
            </w:r>
          </w:p>
        </w:tc>
        <w:tc>
          <w:tcPr>
            <w:tcW w:w="992" w:type="dxa"/>
            <w:gridSpan w:val="2"/>
          </w:tcPr>
          <w:p w14:paraId="4E4DFD94" w14:textId="77777777" w:rsidR="00AD0AD9" w:rsidRPr="00AD0AD9" w:rsidRDefault="00AD0AD9" w:rsidP="00AD0AD9">
            <w:pPr>
              <w:jc w:val="both"/>
            </w:pPr>
            <w:r w:rsidRPr="00AD0AD9">
              <w:t>pp</w:t>
            </w:r>
          </w:p>
        </w:tc>
        <w:tc>
          <w:tcPr>
            <w:tcW w:w="994" w:type="dxa"/>
            <w:shd w:val="clear" w:color="auto" w:fill="F7CAAC"/>
          </w:tcPr>
          <w:p w14:paraId="21060583" w14:textId="77777777" w:rsidR="00AD0AD9" w:rsidRPr="00AD0AD9" w:rsidRDefault="00AD0AD9" w:rsidP="00AD0AD9">
            <w:pPr>
              <w:jc w:val="both"/>
              <w:rPr>
                <w:b/>
              </w:rPr>
            </w:pPr>
            <w:r w:rsidRPr="00AD0AD9">
              <w:rPr>
                <w:b/>
              </w:rPr>
              <w:t>rozsah</w:t>
            </w:r>
          </w:p>
        </w:tc>
        <w:tc>
          <w:tcPr>
            <w:tcW w:w="709" w:type="dxa"/>
          </w:tcPr>
          <w:p w14:paraId="7F0E37E5" w14:textId="77777777" w:rsidR="00AD0AD9" w:rsidRPr="00AD0AD9" w:rsidRDefault="00AD0AD9" w:rsidP="00AD0AD9">
            <w:pPr>
              <w:jc w:val="both"/>
            </w:pPr>
            <w:r w:rsidRPr="00AD0AD9">
              <w:t>40</w:t>
            </w:r>
          </w:p>
        </w:tc>
        <w:tc>
          <w:tcPr>
            <w:tcW w:w="709" w:type="dxa"/>
            <w:gridSpan w:val="2"/>
            <w:shd w:val="clear" w:color="auto" w:fill="F7CAAC"/>
          </w:tcPr>
          <w:p w14:paraId="5F834D11" w14:textId="77777777" w:rsidR="00AD0AD9" w:rsidRPr="00AD0AD9" w:rsidRDefault="00AD0AD9" w:rsidP="00AD0AD9">
            <w:pPr>
              <w:jc w:val="both"/>
              <w:rPr>
                <w:b/>
              </w:rPr>
            </w:pPr>
            <w:r w:rsidRPr="00AD0AD9">
              <w:rPr>
                <w:b/>
              </w:rPr>
              <w:t>do kdy</w:t>
            </w:r>
          </w:p>
        </w:tc>
        <w:tc>
          <w:tcPr>
            <w:tcW w:w="1387" w:type="dxa"/>
            <w:gridSpan w:val="2"/>
          </w:tcPr>
          <w:p w14:paraId="4B306F33" w14:textId="77777777" w:rsidR="00AD0AD9" w:rsidRPr="00AD0AD9" w:rsidRDefault="00AD0AD9" w:rsidP="00AD0AD9">
            <w:pPr>
              <w:jc w:val="both"/>
            </w:pPr>
            <w:r w:rsidRPr="00AD0AD9">
              <w:t>N</w:t>
            </w:r>
          </w:p>
        </w:tc>
      </w:tr>
      <w:tr w:rsidR="00AD0AD9" w:rsidRPr="00AD0AD9" w14:paraId="2DEB4F80" w14:textId="77777777" w:rsidTr="00AD0AD9">
        <w:tc>
          <w:tcPr>
            <w:tcW w:w="6060" w:type="dxa"/>
            <w:gridSpan w:val="5"/>
            <w:shd w:val="clear" w:color="auto" w:fill="F7CAAC"/>
          </w:tcPr>
          <w:p w14:paraId="185A7367" w14:textId="77777777" w:rsidR="00AD0AD9" w:rsidRPr="00AD0AD9" w:rsidRDefault="00AD0AD9" w:rsidP="00AD0AD9">
            <w:pPr>
              <w:jc w:val="both"/>
            </w:pPr>
            <w:r w:rsidRPr="00AD0AD9">
              <w:rPr>
                <w:b/>
              </w:rPr>
              <w:t>Další současná působení jako akademický pracovník na jiných VŠ</w:t>
            </w:r>
          </w:p>
        </w:tc>
        <w:tc>
          <w:tcPr>
            <w:tcW w:w="1703" w:type="dxa"/>
            <w:gridSpan w:val="2"/>
            <w:shd w:val="clear" w:color="auto" w:fill="F7CAAC"/>
          </w:tcPr>
          <w:p w14:paraId="6109E279" w14:textId="77777777" w:rsidR="00AD0AD9" w:rsidRPr="00AD0AD9" w:rsidRDefault="00AD0AD9" w:rsidP="00AD0AD9">
            <w:pPr>
              <w:jc w:val="both"/>
              <w:rPr>
                <w:b/>
              </w:rPr>
            </w:pPr>
            <w:r w:rsidRPr="00AD0AD9">
              <w:rPr>
                <w:b/>
              </w:rPr>
              <w:t>typ prac. vztahu</w:t>
            </w:r>
          </w:p>
        </w:tc>
        <w:tc>
          <w:tcPr>
            <w:tcW w:w="2096" w:type="dxa"/>
            <w:gridSpan w:val="4"/>
            <w:shd w:val="clear" w:color="auto" w:fill="F7CAAC"/>
          </w:tcPr>
          <w:p w14:paraId="534234AA" w14:textId="77777777" w:rsidR="00AD0AD9" w:rsidRPr="00AD0AD9" w:rsidRDefault="00AD0AD9" w:rsidP="00AD0AD9">
            <w:pPr>
              <w:jc w:val="both"/>
              <w:rPr>
                <w:b/>
              </w:rPr>
            </w:pPr>
            <w:r w:rsidRPr="00AD0AD9">
              <w:rPr>
                <w:b/>
              </w:rPr>
              <w:t>rozsah</w:t>
            </w:r>
          </w:p>
        </w:tc>
      </w:tr>
      <w:tr w:rsidR="00AD0AD9" w:rsidRPr="00AD0AD9" w14:paraId="1AC7A065" w14:textId="77777777" w:rsidTr="00AD0AD9">
        <w:tc>
          <w:tcPr>
            <w:tcW w:w="6060" w:type="dxa"/>
            <w:gridSpan w:val="5"/>
          </w:tcPr>
          <w:p w14:paraId="3755B100" w14:textId="77777777" w:rsidR="00AD0AD9" w:rsidRPr="00AD0AD9" w:rsidRDefault="00AD0AD9" w:rsidP="00AD0AD9">
            <w:pPr>
              <w:jc w:val="both"/>
            </w:pPr>
            <w:r w:rsidRPr="00AD0AD9">
              <w:t>Univerzita Palackého Olomouc</w:t>
            </w:r>
          </w:p>
        </w:tc>
        <w:tc>
          <w:tcPr>
            <w:tcW w:w="1703" w:type="dxa"/>
            <w:gridSpan w:val="2"/>
          </w:tcPr>
          <w:p w14:paraId="6D741C1F" w14:textId="77777777" w:rsidR="00AD0AD9" w:rsidRPr="00AD0AD9" w:rsidRDefault="00AD0AD9" w:rsidP="00AD0AD9">
            <w:pPr>
              <w:jc w:val="both"/>
            </w:pPr>
            <w:r w:rsidRPr="00AD0AD9">
              <w:t>pp</w:t>
            </w:r>
          </w:p>
        </w:tc>
        <w:tc>
          <w:tcPr>
            <w:tcW w:w="2096" w:type="dxa"/>
            <w:gridSpan w:val="4"/>
          </w:tcPr>
          <w:p w14:paraId="1A67CA46" w14:textId="77777777" w:rsidR="00AD0AD9" w:rsidRPr="00AD0AD9" w:rsidRDefault="00AD0AD9" w:rsidP="00AD0AD9">
            <w:pPr>
              <w:jc w:val="both"/>
            </w:pPr>
            <w:r w:rsidRPr="00AD0AD9">
              <w:t>8</w:t>
            </w:r>
          </w:p>
        </w:tc>
      </w:tr>
      <w:tr w:rsidR="00AD0AD9" w:rsidRPr="00AD0AD9" w14:paraId="0378E466" w14:textId="77777777" w:rsidTr="00AD0AD9">
        <w:tc>
          <w:tcPr>
            <w:tcW w:w="6060" w:type="dxa"/>
            <w:gridSpan w:val="5"/>
          </w:tcPr>
          <w:p w14:paraId="776108AC" w14:textId="77777777" w:rsidR="00AD0AD9" w:rsidRPr="00AD0AD9" w:rsidRDefault="00AD0AD9" w:rsidP="00AD0AD9">
            <w:pPr>
              <w:jc w:val="both"/>
            </w:pPr>
          </w:p>
        </w:tc>
        <w:tc>
          <w:tcPr>
            <w:tcW w:w="1703" w:type="dxa"/>
            <w:gridSpan w:val="2"/>
          </w:tcPr>
          <w:p w14:paraId="6096A159" w14:textId="77777777" w:rsidR="00AD0AD9" w:rsidRPr="00AD0AD9" w:rsidRDefault="00AD0AD9" w:rsidP="00AD0AD9">
            <w:pPr>
              <w:jc w:val="both"/>
            </w:pPr>
          </w:p>
        </w:tc>
        <w:tc>
          <w:tcPr>
            <w:tcW w:w="2096" w:type="dxa"/>
            <w:gridSpan w:val="4"/>
          </w:tcPr>
          <w:p w14:paraId="0DB8BEB5" w14:textId="77777777" w:rsidR="00AD0AD9" w:rsidRPr="00AD0AD9" w:rsidRDefault="00AD0AD9" w:rsidP="00AD0AD9">
            <w:pPr>
              <w:jc w:val="both"/>
            </w:pPr>
          </w:p>
        </w:tc>
      </w:tr>
      <w:tr w:rsidR="00AD0AD9" w:rsidRPr="00AD0AD9" w14:paraId="31184CE8" w14:textId="77777777" w:rsidTr="00AD0AD9">
        <w:tc>
          <w:tcPr>
            <w:tcW w:w="9859" w:type="dxa"/>
            <w:gridSpan w:val="11"/>
            <w:shd w:val="clear" w:color="auto" w:fill="F7CAAC"/>
          </w:tcPr>
          <w:p w14:paraId="4FDECAD6" w14:textId="77777777" w:rsidR="00AD0AD9" w:rsidRPr="00AD0AD9" w:rsidRDefault="00AD0AD9" w:rsidP="00AD0AD9">
            <w:pPr>
              <w:jc w:val="both"/>
            </w:pPr>
            <w:r w:rsidRPr="00AD0AD9">
              <w:rPr>
                <w:b/>
              </w:rPr>
              <w:t>Předměty příslušného studijního programu a způsob zapojení do jejich výuky, příp. další zapojení do uskutečňování studijního programu</w:t>
            </w:r>
          </w:p>
        </w:tc>
      </w:tr>
      <w:tr w:rsidR="00AD0AD9" w:rsidRPr="00AD0AD9" w14:paraId="186355B0" w14:textId="77777777" w:rsidTr="00AD0AD9">
        <w:trPr>
          <w:trHeight w:val="480"/>
        </w:trPr>
        <w:tc>
          <w:tcPr>
            <w:tcW w:w="9859" w:type="dxa"/>
            <w:gridSpan w:val="11"/>
            <w:tcBorders>
              <w:top w:val="nil"/>
            </w:tcBorders>
          </w:tcPr>
          <w:p w14:paraId="0C4B3FF8" w14:textId="77777777" w:rsidR="00AD0AD9" w:rsidRPr="00AD0AD9" w:rsidRDefault="00AD0AD9" w:rsidP="00AD0AD9">
            <w:pPr>
              <w:jc w:val="both"/>
            </w:pPr>
            <w:r w:rsidRPr="00AD0AD9">
              <w:t>Mikroekonomie II – garant, přednášející (100%)</w:t>
            </w:r>
          </w:p>
          <w:p w14:paraId="3DE1BED9" w14:textId="77777777" w:rsidR="00AD0AD9" w:rsidRPr="00AD0AD9" w:rsidRDefault="00AD0AD9" w:rsidP="00AD0AD9">
            <w:pPr>
              <w:jc w:val="both"/>
            </w:pPr>
            <w:r w:rsidRPr="00AD0AD9">
              <w:t>Microeconomics II - garant, přednášející (100%)</w:t>
            </w:r>
          </w:p>
        </w:tc>
      </w:tr>
      <w:tr w:rsidR="00AD0AD9" w:rsidRPr="00AD0AD9" w14:paraId="2E82D9CA" w14:textId="77777777" w:rsidTr="00AD0AD9">
        <w:tc>
          <w:tcPr>
            <w:tcW w:w="9859" w:type="dxa"/>
            <w:gridSpan w:val="11"/>
            <w:shd w:val="clear" w:color="auto" w:fill="F7CAAC"/>
          </w:tcPr>
          <w:p w14:paraId="35DB0606" w14:textId="77777777" w:rsidR="00AD0AD9" w:rsidRPr="00AD0AD9" w:rsidRDefault="00AD0AD9" w:rsidP="00AD0AD9">
            <w:pPr>
              <w:jc w:val="both"/>
            </w:pPr>
            <w:r w:rsidRPr="00AD0AD9">
              <w:rPr>
                <w:b/>
              </w:rPr>
              <w:t xml:space="preserve">Údaje o vzdělání na VŠ </w:t>
            </w:r>
          </w:p>
        </w:tc>
      </w:tr>
      <w:tr w:rsidR="00AD0AD9" w:rsidRPr="00AD0AD9" w14:paraId="78523306" w14:textId="77777777" w:rsidTr="00AD0AD9">
        <w:trPr>
          <w:trHeight w:val="430"/>
        </w:trPr>
        <w:tc>
          <w:tcPr>
            <w:tcW w:w="9859" w:type="dxa"/>
            <w:gridSpan w:val="11"/>
          </w:tcPr>
          <w:p w14:paraId="6CE9EA67" w14:textId="77777777" w:rsidR="00AD0AD9" w:rsidRPr="00AD0AD9" w:rsidRDefault="00AD0AD9" w:rsidP="00AD0AD9">
            <w:pPr>
              <w:rPr>
                <w:b/>
              </w:rPr>
            </w:pPr>
            <w:r w:rsidRPr="00AD0AD9">
              <w:rPr>
                <w:b/>
              </w:rPr>
              <w:t>2000-2003:</w:t>
            </w:r>
            <w:r w:rsidRPr="00AD0AD9">
              <w:tab/>
              <w:t xml:space="preserve">UTB ve Zlíně, Fakulta managementu a ekonomiky, obor „Ekonomika a management podniku“ </w:t>
            </w:r>
            <w:r w:rsidRPr="00AD0AD9">
              <w:rPr>
                <w:b/>
              </w:rPr>
              <w:t>(Ph.D.)</w:t>
            </w:r>
          </w:p>
          <w:p w14:paraId="64D27152" w14:textId="77777777" w:rsidR="00AD0AD9" w:rsidRPr="00AD0AD9" w:rsidRDefault="00AD0AD9" w:rsidP="00AD0AD9">
            <w:pPr>
              <w:ind w:left="1418" w:hanging="1418"/>
            </w:pPr>
            <w:r w:rsidRPr="00AD0AD9">
              <w:rPr>
                <w:b/>
              </w:rPr>
              <w:t>1984-1988:</w:t>
            </w:r>
            <w:r w:rsidRPr="00AD0AD9">
              <w:tab/>
              <w:t>VUT Brno, Fakulta technologická, obor Ekonomika a řízení spotřebního průmyslu (</w:t>
            </w:r>
            <w:r w:rsidRPr="00AD0AD9">
              <w:rPr>
                <w:b/>
              </w:rPr>
              <w:t>Ing.</w:t>
            </w:r>
            <w:r w:rsidRPr="00AD0AD9">
              <w:t>)</w:t>
            </w:r>
          </w:p>
        </w:tc>
      </w:tr>
      <w:tr w:rsidR="00AD0AD9" w:rsidRPr="00AD0AD9" w14:paraId="322FD4F0" w14:textId="77777777" w:rsidTr="00AD0AD9">
        <w:tc>
          <w:tcPr>
            <w:tcW w:w="9859" w:type="dxa"/>
            <w:gridSpan w:val="11"/>
            <w:shd w:val="clear" w:color="auto" w:fill="F7CAAC"/>
          </w:tcPr>
          <w:p w14:paraId="047C5E07" w14:textId="77777777" w:rsidR="00AD0AD9" w:rsidRPr="00AD0AD9" w:rsidRDefault="00AD0AD9" w:rsidP="00AD0AD9">
            <w:pPr>
              <w:jc w:val="both"/>
              <w:rPr>
                <w:b/>
              </w:rPr>
            </w:pPr>
            <w:r w:rsidRPr="00AD0AD9">
              <w:rPr>
                <w:b/>
              </w:rPr>
              <w:t>Údaje o odborném působení od absolvování VŠ</w:t>
            </w:r>
          </w:p>
        </w:tc>
      </w:tr>
      <w:tr w:rsidR="00AD0AD9" w:rsidRPr="00AD0AD9" w14:paraId="3C046BB8" w14:textId="77777777" w:rsidTr="00AD0AD9">
        <w:trPr>
          <w:trHeight w:val="1090"/>
        </w:trPr>
        <w:tc>
          <w:tcPr>
            <w:tcW w:w="9859" w:type="dxa"/>
            <w:gridSpan w:val="11"/>
          </w:tcPr>
          <w:p w14:paraId="7008BCF9" w14:textId="77777777" w:rsidR="00AD0AD9" w:rsidRPr="00AD0AD9" w:rsidRDefault="00AD0AD9" w:rsidP="00AD0AD9">
            <w:pPr>
              <w:snapToGrid w:val="0"/>
              <w:rPr>
                <w:bCs/>
              </w:rPr>
            </w:pPr>
            <w:r w:rsidRPr="00AD0AD9">
              <w:rPr>
                <w:b/>
                <w:bCs/>
              </w:rPr>
              <w:t>1994 – 1998:</w:t>
            </w:r>
            <w:r w:rsidRPr="00AD0AD9">
              <w:rPr>
                <w:bCs/>
              </w:rPr>
              <w:tab/>
              <w:t>Učitel ekonomických předmětů, Soukromá obchodní akademie Otrokovice</w:t>
            </w:r>
          </w:p>
          <w:p w14:paraId="1A4688BB" w14:textId="77777777" w:rsidR="00AD0AD9" w:rsidRPr="00AD0AD9" w:rsidRDefault="00AD0AD9" w:rsidP="00AD0AD9">
            <w:r w:rsidRPr="00AD0AD9">
              <w:rPr>
                <w:b/>
              </w:rPr>
              <w:t>1998 – 2001:</w:t>
            </w:r>
            <w:r w:rsidRPr="00AD0AD9">
              <w:tab/>
              <w:t>Odborný asistent VUT Brno, Fakulta managementu a ekonomiky</w:t>
            </w:r>
          </w:p>
          <w:p w14:paraId="1EF8338B" w14:textId="77777777" w:rsidR="00AD0AD9" w:rsidRPr="00AD0AD9" w:rsidRDefault="00AD0AD9" w:rsidP="00AD0AD9">
            <w:r w:rsidRPr="00AD0AD9">
              <w:rPr>
                <w:b/>
              </w:rPr>
              <w:t>2001 – dosud:</w:t>
            </w:r>
            <w:r w:rsidRPr="00AD0AD9">
              <w:t xml:space="preserve">     </w:t>
            </w:r>
            <w:r w:rsidRPr="00AD0AD9">
              <w:rPr>
                <w:color w:val="000000"/>
                <w:szCs w:val="24"/>
              </w:rPr>
              <w:t>UTB ve Zlíně, Fakulta managementu a ekonomiky, akademický pracovník</w:t>
            </w:r>
          </w:p>
          <w:p w14:paraId="32DE2B85" w14:textId="77777777" w:rsidR="00AD0AD9" w:rsidRPr="00AD0AD9" w:rsidRDefault="00AD0AD9" w:rsidP="00AD0AD9">
            <w:r w:rsidRPr="00AD0AD9">
              <w:rPr>
                <w:b/>
              </w:rPr>
              <w:t>2000 – 2004:</w:t>
            </w:r>
            <w:r w:rsidRPr="00AD0AD9">
              <w:tab/>
              <w:t>členka AS UTB, členka ekonomické komise AS UTB</w:t>
            </w:r>
          </w:p>
          <w:p w14:paraId="103866DC" w14:textId="77777777" w:rsidR="00AD0AD9" w:rsidRPr="00AD0AD9" w:rsidRDefault="00AD0AD9" w:rsidP="00AD0AD9">
            <w:r w:rsidRPr="00AD0AD9">
              <w:rPr>
                <w:b/>
              </w:rPr>
              <w:t>2004 – 2007:</w:t>
            </w:r>
            <w:r w:rsidRPr="00AD0AD9">
              <w:tab/>
              <w:t>místopředsedkyně AS UTB, členka ekonomické komise AS UTB</w:t>
            </w:r>
          </w:p>
          <w:p w14:paraId="5ECEBBB8" w14:textId="77777777" w:rsidR="00AD0AD9" w:rsidRPr="00AD0AD9" w:rsidRDefault="00AD0AD9" w:rsidP="00AD0AD9">
            <w:pPr>
              <w:jc w:val="both"/>
            </w:pPr>
            <w:r w:rsidRPr="00AD0AD9">
              <w:rPr>
                <w:b/>
              </w:rPr>
              <w:t>2006 – dosud:</w:t>
            </w:r>
            <w:r w:rsidRPr="00AD0AD9">
              <w:tab/>
              <w:t>ředitelka Ústavu ekonomie, Fakulta managementu a ekonomiky, UTB ve Zlíně</w:t>
            </w:r>
          </w:p>
        </w:tc>
      </w:tr>
      <w:tr w:rsidR="00AD0AD9" w:rsidRPr="00AD0AD9" w14:paraId="2E5E40E1" w14:textId="77777777" w:rsidTr="00AD0AD9">
        <w:trPr>
          <w:trHeight w:val="250"/>
        </w:trPr>
        <w:tc>
          <w:tcPr>
            <w:tcW w:w="9859" w:type="dxa"/>
            <w:gridSpan w:val="11"/>
            <w:shd w:val="clear" w:color="auto" w:fill="F7CAAC"/>
          </w:tcPr>
          <w:p w14:paraId="10A53E93" w14:textId="77777777" w:rsidR="00AD0AD9" w:rsidRPr="00AD0AD9" w:rsidRDefault="00AD0AD9" w:rsidP="00AD0AD9">
            <w:pPr>
              <w:jc w:val="both"/>
            </w:pPr>
            <w:r w:rsidRPr="00AD0AD9">
              <w:rPr>
                <w:b/>
              </w:rPr>
              <w:t>Zkušenosti s vedením kvalifikačních a rigorózních prací</w:t>
            </w:r>
          </w:p>
        </w:tc>
      </w:tr>
      <w:tr w:rsidR="00AD0AD9" w:rsidRPr="00AD0AD9" w14:paraId="0C04AD43" w14:textId="77777777" w:rsidTr="00AD0AD9">
        <w:trPr>
          <w:trHeight w:val="140"/>
        </w:trPr>
        <w:tc>
          <w:tcPr>
            <w:tcW w:w="9859" w:type="dxa"/>
            <w:gridSpan w:val="11"/>
          </w:tcPr>
          <w:p w14:paraId="70EBC968" w14:textId="77777777" w:rsidR="00AD0AD9" w:rsidRPr="00AD0AD9" w:rsidRDefault="00AD0AD9" w:rsidP="00AD0AD9">
            <w:pPr>
              <w:jc w:val="both"/>
            </w:pPr>
            <w:r w:rsidRPr="00AD0AD9">
              <w:t xml:space="preserve">Počet vedených bakalářských prací – 52 </w:t>
            </w:r>
          </w:p>
          <w:p w14:paraId="209A9A89" w14:textId="77777777" w:rsidR="00AD0AD9" w:rsidRPr="00AD0AD9" w:rsidRDefault="00AD0AD9" w:rsidP="00AD0AD9">
            <w:pPr>
              <w:jc w:val="both"/>
            </w:pPr>
            <w:r w:rsidRPr="00AD0AD9">
              <w:t>Počet vedených diplomových prací – 18</w:t>
            </w:r>
          </w:p>
          <w:p w14:paraId="66274811" w14:textId="77777777" w:rsidR="00AD0AD9" w:rsidRPr="00AD0AD9" w:rsidRDefault="00AD0AD9" w:rsidP="00AD0AD9">
            <w:pPr>
              <w:jc w:val="both"/>
            </w:pPr>
            <w:r w:rsidRPr="00AD0AD9">
              <w:t>Počet vedených disertačních prací - 1</w:t>
            </w:r>
          </w:p>
        </w:tc>
      </w:tr>
      <w:tr w:rsidR="00AD0AD9" w:rsidRPr="00AD0AD9" w14:paraId="4F295AB1" w14:textId="77777777" w:rsidTr="00AD0AD9">
        <w:trPr>
          <w:cantSplit/>
        </w:trPr>
        <w:tc>
          <w:tcPr>
            <w:tcW w:w="3347" w:type="dxa"/>
            <w:gridSpan w:val="2"/>
            <w:tcBorders>
              <w:top w:val="single" w:sz="12" w:space="0" w:color="auto"/>
            </w:tcBorders>
            <w:shd w:val="clear" w:color="auto" w:fill="F7CAAC"/>
          </w:tcPr>
          <w:p w14:paraId="2A77AB33" w14:textId="77777777" w:rsidR="00AD0AD9" w:rsidRPr="00AD0AD9" w:rsidRDefault="00AD0AD9" w:rsidP="00AD0AD9">
            <w:pPr>
              <w:jc w:val="both"/>
            </w:pPr>
            <w:r w:rsidRPr="00AD0AD9">
              <w:rPr>
                <w:b/>
              </w:rPr>
              <w:t xml:space="preserve">Obor habilitačního řízení </w:t>
            </w:r>
          </w:p>
        </w:tc>
        <w:tc>
          <w:tcPr>
            <w:tcW w:w="2245" w:type="dxa"/>
            <w:gridSpan w:val="2"/>
            <w:tcBorders>
              <w:top w:val="single" w:sz="12" w:space="0" w:color="auto"/>
            </w:tcBorders>
            <w:shd w:val="clear" w:color="auto" w:fill="F7CAAC"/>
          </w:tcPr>
          <w:p w14:paraId="4BEF7E6C" w14:textId="77777777" w:rsidR="00AD0AD9" w:rsidRPr="00AD0AD9" w:rsidRDefault="00AD0AD9" w:rsidP="00AD0AD9">
            <w:pPr>
              <w:jc w:val="both"/>
            </w:pPr>
            <w:r w:rsidRPr="00AD0AD9">
              <w:rPr>
                <w:b/>
              </w:rPr>
              <w:t>Rok udělení hodnosti</w:t>
            </w:r>
          </w:p>
        </w:tc>
        <w:tc>
          <w:tcPr>
            <w:tcW w:w="2248" w:type="dxa"/>
            <w:gridSpan w:val="4"/>
            <w:tcBorders>
              <w:top w:val="single" w:sz="12" w:space="0" w:color="auto"/>
              <w:right w:val="single" w:sz="12" w:space="0" w:color="auto"/>
            </w:tcBorders>
            <w:shd w:val="clear" w:color="auto" w:fill="F7CAAC"/>
          </w:tcPr>
          <w:p w14:paraId="3DD1C63B" w14:textId="77777777" w:rsidR="00AD0AD9" w:rsidRPr="00AD0AD9" w:rsidRDefault="00AD0AD9" w:rsidP="00AD0AD9">
            <w:pPr>
              <w:jc w:val="both"/>
            </w:pPr>
            <w:r w:rsidRPr="00AD0AD9">
              <w:rPr>
                <w:b/>
              </w:rPr>
              <w:t>Řízení konáno na VŠ</w:t>
            </w:r>
          </w:p>
        </w:tc>
        <w:tc>
          <w:tcPr>
            <w:tcW w:w="2019" w:type="dxa"/>
            <w:gridSpan w:val="3"/>
            <w:tcBorders>
              <w:top w:val="single" w:sz="12" w:space="0" w:color="auto"/>
              <w:left w:val="single" w:sz="12" w:space="0" w:color="auto"/>
            </w:tcBorders>
            <w:shd w:val="clear" w:color="auto" w:fill="F7CAAC"/>
          </w:tcPr>
          <w:p w14:paraId="33AEACD6" w14:textId="77777777" w:rsidR="00AD0AD9" w:rsidRPr="00AD0AD9" w:rsidRDefault="00AD0AD9" w:rsidP="00AD0AD9">
            <w:pPr>
              <w:jc w:val="both"/>
              <w:rPr>
                <w:b/>
              </w:rPr>
            </w:pPr>
            <w:r w:rsidRPr="00AD0AD9">
              <w:rPr>
                <w:b/>
              </w:rPr>
              <w:t>Ohlasy publikací</w:t>
            </w:r>
          </w:p>
        </w:tc>
      </w:tr>
      <w:tr w:rsidR="00AD0AD9" w:rsidRPr="00AD0AD9" w14:paraId="49A9C4ED" w14:textId="77777777" w:rsidTr="00AD0AD9">
        <w:trPr>
          <w:cantSplit/>
        </w:trPr>
        <w:tc>
          <w:tcPr>
            <w:tcW w:w="3347" w:type="dxa"/>
            <w:gridSpan w:val="2"/>
          </w:tcPr>
          <w:p w14:paraId="0089270D" w14:textId="77777777" w:rsidR="00AD0AD9" w:rsidRPr="00AD0AD9" w:rsidRDefault="00AD0AD9" w:rsidP="00AD0AD9">
            <w:pPr>
              <w:jc w:val="both"/>
            </w:pPr>
            <w:r w:rsidRPr="00AD0AD9">
              <w:t>Ekonomika a management podniku</w:t>
            </w:r>
          </w:p>
        </w:tc>
        <w:tc>
          <w:tcPr>
            <w:tcW w:w="2245" w:type="dxa"/>
            <w:gridSpan w:val="2"/>
          </w:tcPr>
          <w:p w14:paraId="28ABBCAB" w14:textId="77777777" w:rsidR="00AD0AD9" w:rsidRPr="00AD0AD9" w:rsidRDefault="00AD0AD9" w:rsidP="00AD0AD9">
            <w:pPr>
              <w:jc w:val="both"/>
            </w:pPr>
            <w:r w:rsidRPr="00AD0AD9">
              <w:t>2009</w:t>
            </w:r>
          </w:p>
        </w:tc>
        <w:tc>
          <w:tcPr>
            <w:tcW w:w="2248" w:type="dxa"/>
            <w:gridSpan w:val="4"/>
            <w:tcBorders>
              <w:right w:val="single" w:sz="12" w:space="0" w:color="auto"/>
            </w:tcBorders>
          </w:tcPr>
          <w:p w14:paraId="5F71C6A2" w14:textId="77777777" w:rsidR="00AD0AD9" w:rsidRPr="00AD0AD9" w:rsidRDefault="00AD0AD9" w:rsidP="00AD0AD9">
            <w:pPr>
              <w:jc w:val="both"/>
            </w:pPr>
            <w:r w:rsidRPr="00AD0AD9">
              <w:t>UTB ve Zlině, FAME</w:t>
            </w:r>
          </w:p>
        </w:tc>
        <w:tc>
          <w:tcPr>
            <w:tcW w:w="632" w:type="dxa"/>
            <w:tcBorders>
              <w:left w:val="single" w:sz="12" w:space="0" w:color="auto"/>
            </w:tcBorders>
            <w:shd w:val="clear" w:color="auto" w:fill="F7CAAC"/>
          </w:tcPr>
          <w:p w14:paraId="2ADE2A61" w14:textId="77777777" w:rsidR="00AD0AD9" w:rsidRPr="00AD0AD9" w:rsidRDefault="00AD0AD9" w:rsidP="00AD0AD9">
            <w:pPr>
              <w:jc w:val="both"/>
            </w:pPr>
            <w:r w:rsidRPr="00AD0AD9">
              <w:rPr>
                <w:b/>
              </w:rPr>
              <w:t>WOS</w:t>
            </w:r>
          </w:p>
        </w:tc>
        <w:tc>
          <w:tcPr>
            <w:tcW w:w="693" w:type="dxa"/>
            <w:shd w:val="clear" w:color="auto" w:fill="F7CAAC"/>
          </w:tcPr>
          <w:p w14:paraId="280C8E3A" w14:textId="77777777" w:rsidR="00AD0AD9" w:rsidRPr="00AD0AD9" w:rsidRDefault="00AD0AD9" w:rsidP="00AD0AD9">
            <w:pPr>
              <w:jc w:val="both"/>
              <w:rPr>
                <w:sz w:val="18"/>
              </w:rPr>
            </w:pPr>
            <w:r w:rsidRPr="00AD0AD9">
              <w:rPr>
                <w:b/>
                <w:sz w:val="18"/>
              </w:rPr>
              <w:t>Scopus</w:t>
            </w:r>
          </w:p>
        </w:tc>
        <w:tc>
          <w:tcPr>
            <w:tcW w:w="694" w:type="dxa"/>
            <w:shd w:val="clear" w:color="auto" w:fill="F7CAAC"/>
          </w:tcPr>
          <w:p w14:paraId="04B90963" w14:textId="77777777" w:rsidR="00AD0AD9" w:rsidRPr="00AD0AD9" w:rsidRDefault="00AD0AD9" w:rsidP="00AD0AD9">
            <w:pPr>
              <w:jc w:val="both"/>
            </w:pPr>
            <w:r w:rsidRPr="00AD0AD9">
              <w:rPr>
                <w:b/>
                <w:sz w:val="18"/>
              </w:rPr>
              <w:t>ostatní</w:t>
            </w:r>
          </w:p>
        </w:tc>
      </w:tr>
      <w:tr w:rsidR="00AD0AD9" w:rsidRPr="00AD0AD9" w14:paraId="604F124F" w14:textId="77777777" w:rsidTr="00AD0AD9">
        <w:trPr>
          <w:cantSplit/>
          <w:trHeight w:val="70"/>
        </w:trPr>
        <w:tc>
          <w:tcPr>
            <w:tcW w:w="3347" w:type="dxa"/>
            <w:gridSpan w:val="2"/>
            <w:shd w:val="clear" w:color="auto" w:fill="F7CAAC"/>
          </w:tcPr>
          <w:p w14:paraId="10F48726" w14:textId="77777777" w:rsidR="00AD0AD9" w:rsidRPr="00AD0AD9" w:rsidRDefault="00AD0AD9" w:rsidP="00AD0AD9">
            <w:pPr>
              <w:jc w:val="both"/>
            </w:pPr>
            <w:r w:rsidRPr="00AD0AD9">
              <w:rPr>
                <w:b/>
              </w:rPr>
              <w:t>Obor jmenovacího řízení</w:t>
            </w:r>
          </w:p>
        </w:tc>
        <w:tc>
          <w:tcPr>
            <w:tcW w:w="2245" w:type="dxa"/>
            <w:gridSpan w:val="2"/>
            <w:shd w:val="clear" w:color="auto" w:fill="F7CAAC"/>
          </w:tcPr>
          <w:p w14:paraId="0FF1887C" w14:textId="77777777" w:rsidR="00AD0AD9" w:rsidRPr="00AD0AD9" w:rsidRDefault="00AD0AD9" w:rsidP="00AD0AD9">
            <w:pPr>
              <w:jc w:val="both"/>
            </w:pPr>
            <w:r w:rsidRPr="00AD0AD9">
              <w:rPr>
                <w:b/>
              </w:rPr>
              <w:t>Rok udělení hodnosti</w:t>
            </w:r>
          </w:p>
        </w:tc>
        <w:tc>
          <w:tcPr>
            <w:tcW w:w="2248" w:type="dxa"/>
            <w:gridSpan w:val="4"/>
            <w:tcBorders>
              <w:right w:val="single" w:sz="12" w:space="0" w:color="auto"/>
            </w:tcBorders>
            <w:shd w:val="clear" w:color="auto" w:fill="F7CAAC"/>
          </w:tcPr>
          <w:p w14:paraId="400DC20E" w14:textId="77777777" w:rsidR="00AD0AD9" w:rsidRPr="00AD0AD9" w:rsidRDefault="00AD0AD9" w:rsidP="00AD0AD9">
            <w:pPr>
              <w:jc w:val="both"/>
            </w:pPr>
            <w:r w:rsidRPr="00AD0AD9">
              <w:rPr>
                <w:b/>
              </w:rPr>
              <w:t>Řízení konáno na VŠ</w:t>
            </w:r>
          </w:p>
        </w:tc>
        <w:tc>
          <w:tcPr>
            <w:tcW w:w="632" w:type="dxa"/>
            <w:vMerge w:val="restart"/>
            <w:tcBorders>
              <w:left w:val="single" w:sz="12" w:space="0" w:color="auto"/>
            </w:tcBorders>
          </w:tcPr>
          <w:p w14:paraId="6ADA7816" w14:textId="77777777" w:rsidR="00AD0AD9" w:rsidRPr="00AD0AD9" w:rsidRDefault="00AD0AD9" w:rsidP="00AD0AD9">
            <w:pPr>
              <w:jc w:val="both"/>
              <w:rPr>
                <w:b/>
              </w:rPr>
            </w:pPr>
            <w:r w:rsidRPr="00AD0AD9">
              <w:rPr>
                <w:b/>
              </w:rPr>
              <w:t>0</w:t>
            </w:r>
          </w:p>
        </w:tc>
        <w:tc>
          <w:tcPr>
            <w:tcW w:w="693" w:type="dxa"/>
            <w:vMerge w:val="restart"/>
          </w:tcPr>
          <w:p w14:paraId="5A3DDE80" w14:textId="77777777" w:rsidR="00AD0AD9" w:rsidRPr="00AD0AD9" w:rsidRDefault="00AD0AD9" w:rsidP="00AD0AD9">
            <w:pPr>
              <w:jc w:val="both"/>
              <w:rPr>
                <w:b/>
              </w:rPr>
            </w:pPr>
            <w:r w:rsidRPr="00AD0AD9">
              <w:rPr>
                <w:b/>
              </w:rPr>
              <w:t>2</w:t>
            </w:r>
          </w:p>
        </w:tc>
        <w:tc>
          <w:tcPr>
            <w:tcW w:w="694" w:type="dxa"/>
            <w:vMerge w:val="restart"/>
          </w:tcPr>
          <w:p w14:paraId="128DADBE" w14:textId="77777777" w:rsidR="00AD0AD9" w:rsidRPr="00AD0AD9" w:rsidRDefault="00AD0AD9" w:rsidP="00AD0AD9">
            <w:pPr>
              <w:jc w:val="both"/>
              <w:rPr>
                <w:b/>
              </w:rPr>
            </w:pPr>
            <w:r w:rsidRPr="00AD0AD9">
              <w:rPr>
                <w:b/>
              </w:rPr>
              <w:t>12</w:t>
            </w:r>
          </w:p>
        </w:tc>
      </w:tr>
      <w:tr w:rsidR="00AD0AD9" w:rsidRPr="00AD0AD9" w14:paraId="0696A2C3" w14:textId="77777777" w:rsidTr="00AD0AD9">
        <w:trPr>
          <w:trHeight w:val="205"/>
        </w:trPr>
        <w:tc>
          <w:tcPr>
            <w:tcW w:w="3347" w:type="dxa"/>
            <w:gridSpan w:val="2"/>
          </w:tcPr>
          <w:p w14:paraId="547E5B0E" w14:textId="77777777" w:rsidR="00AD0AD9" w:rsidRPr="00AD0AD9" w:rsidRDefault="00AD0AD9" w:rsidP="00AD0AD9">
            <w:pPr>
              <w:jc w:val="both"/>
            </w:pPr>
          </w:p>
        </w:tc>
        <w:tc>
          <w:tcPr>
            <w:tcW w:w="2245" w:type="dxa"/>
            <w:gridSpan w:val="2"/>
          </w:tcPr>
          <w:p w14:paraId="0E7819AE" w14:textId="77777777" w:rsidR="00AD0AD9" w:rsidRPr="00AD0AD9" w:rsidRDefault="00AD0AD9" w:rsidP="00AD0AD9">
            <w:pPr>
              <w:jc w:val="both"/>
            </w:pPr>
          </w:p>
        </w:tc>
        <w:tc>
          <w:tcPr>
            <w:tcW w:w="2248" w:type="dxa"/>
            <w:gridSpan w:val="4"/>
            <w:tcBorders>
              <w:right w:val="single" w:sz="12" w:space="0" w:color="auto"/>
            </w:tcBorders>
          </w:tcPr>
          <w:p w14:paraId="307DE9C6" w14:textId="77777777" w:rsidR="00AD0AD9" w:rsidRPr="00AD0AD9" w:rsidRDefault="00AD0AD9" w:rsidP="00AD0AD9">
            <w:pPr>
              <w:jc w:val="both"/>
            </w:pPr>
          </w:p>
        </w:tc>
        <w:tc>
          <w:tcPr>
            <w:tcW w:w="632" w:type="dxa"/>
            <w:vMerge/>
            <w:tcBorders>
              <w:left w:val="single" w:sz="12" w:space="0" w:color="auto"/>
            </w:tcBorders>
            <w:vAlign w:val="center"/>
          </w:tcPr>
          <w:p w14:paraId="697E284B" w14:textId="77777777" w:rsidR="00AD0AD9" w:rsidRPr="00AD0AD9" w:rsidRDefault="00AD0AD9" w:rsidP="00AD0AD9">
            <w:pPr>
              <w:rPr>
                <w:b/>
              </w:rPr>
            </w:pPr>
          </w:p>
        </w:tc>
        <w:tc>
          <w:tcPr>
            <w:tcW w:w="693" w:type="dxa"/>
            <w:vMerge/>
            <w:vAlign w:val="center"/>
          </w:tcPr>
          <w:p w14:paraId="27DCBD82" w14:textId="77777777" w:rsidR="00AD0AD9" w:rsidRPr="00AD0AD9" w:rsidRDefault="00AD0AD9" w:rsidP="00AD0AD9">
            <w:pPr>
              <w:rPr>
                <w:b/>
              </w:rPr>
            </w:pPr>
          </w:p>
        </w:tc>
        <w:tc>
          <w:tcPr>
            <w:tcW w:w="694" w:type="dxa"/>
            <w:vMerge/>
            <w:vAlign w:val="center"/>
          </w:tcPr>
          <w:p w14:paraId="5A5EEC28" w14:textId="77777777" w:rsidR="00AD0AD9" w:rsidRPr="00AD0AD9" w:rsidRDefault="00AD0AD9" w:rsidP="00AD0AD9">
            <w:pPr>
              <w:rPr>
                <w:b/>
              </w:rPr>
            </w:pPr>
          </w:p>
        </w:tc>
      </w:tr>
      <w:tr w:rsidR="00AD0AD9" w:rsidRPr="00AD0AD9" w14:paraId="70499978" w14:textId="77777777" w:rsidTr="00AD0AD9">
        <w:tc>
          <w:tcPr>
            <w:tcW w:w="9859" w:type="dxa"/>
            <w:gridSpan w:val="11"/>
            <w:shd w:val="clear" w:color="auto" w:fill="F7CAAC"/>
          </w:tcPr>
          <w:p w14:paraId="5BEEB95A" w14:textId="77777777" w:rsidR="00AD0AD9" w:rsidRPr="00AD0AD9" w:rsidRDefault="00AD0AD9" w:rsidP="00AD0AD9">
            <w:pPr>
              <w:jc w:val="both"/>
              <w:rPr>
                <w:b/>
              </w:rPr>
            </w:pPr>
            <w:r w:rsidRPr="00AD0AD9">
              <w:rPr>
                <w:b/>
              </w:rPr>
              <w:t xml:space="preserve">Přehled o nejvýznamnější publikační a další tvůrčí činnosti nebo další profesní činnosti u odborníků z praxe vztahující se k zabezpečovaným předmětům </w:t>
            </w:r>
          </w:p>
        </w:tc>
      </w:tr>
      <w:tr w:rsidR="00AD0AD9" w:rsidRPr="00AD0AD9" w14:paraId="67271421" w14:textId="77777777" w:rsidTr="00AD0AD9">
        <w:trPr>
          <w:trHeight w:val="992"/>
        </w:trPr>
        <w:tc>
          <w:tcPr>
            <w:tcW w:w="9859" w:type="dxa"/>
            <w:gridSpan w:val="11"/>
          </w:tcPr>
          <w:p w14:paraId="41FFD32E" w14:textId="77777777" w:rsidR="00AD0AD9" w:rsidRPr="00AD0AD9" w:rsidRDefault="00AD0AD9" w:rsidP="00AD0AD9">
            <w:pPr>
              <w:jc w:val="both"/>
            </w:pPr>
            <w:r w:rsidRPr="00AD0AD9">
              <w:rPr>
                <w:caps/>
              </w:rPr>
              <w:t>Dohnalová</w:t>
            </w:r>
            <w:r w:rsidRPr="00AD0AD9">
              <w:t xml:space="preserve">, Z. Asymmetry of Information between Employers and High School Graduates in Czech Republic's Labour Market. </w:t>
            </w:r>
            <w:r w:rsidRPr="00AD0AD9">
              <w:rPr>
                <w:i/>
              </w:rPr>
              <w:t>International Journal of Interdisciplinary Educational Studies</w:t>
            </w:r>
            <w:r w:rsidRPr="00AD0AD9">
              <w:t xml:space="preserve">, 2016, roč. 11, č. 2, s. 1-13. ISSN 2327-011X. </w:t>
            </w:r>
            <w:r w:rsidRPr="00AD0AD9">
              <w:rPr>
                <w:shd w:val="clear" w:color="auto" w:fill="FFFFFF"/>
              </w:rPr>
              <w:t>DOI: 10.18848/2327-011X/CGP/v11i02/1-13</w:t>
            </w:r>
          </w:p>
          <w:p w14:paraId="0E555B70" w14:textId="344328C9" w:rsidR="00AD0AD9" w:rsidRDefault="00AD0AD9" w:rsidP="00AD0AD9">
            <w:pPr>
              <w:jc w:val="both"/>
            </w:pPr>
            <w:r w:rsidRPr="00AD0AD9">
              <w:rPr>
                <w:caps/>
              </w:rPr>
              <w:t>Dohnalová</w:t>
            </w:r>
            <w:r w:rsidRPr="00AD0AD9">
              <w:t xml:space="preserve">, Z., </w:t>
            </w:r>
            <w:r w:rsidRPr="00AD0AD9">
              <w:rPr>
                <w:caps/>
              </w:rPr>
              <w:t>Zimola,</w:t>
            </w:r>
            <w:r w:rsidRPr="00AD0AD9">
              <w:t xml:space="preserve"> B. Contemporary risks concerning young adults’ adaptation to the labour market. In </w:t>
            </w:r>
            <w:r w:rsidRPr="00AD0AD9">
              <w:rPr>
                <w:i/>
              </w:rPr>
              <w:t>International Business and Global Economy</w:t>
            </w:r>
            <w:r w:rsidRPr="00AD0AD9">
              <w:t xml:space="preserve"> 2016. Graňsk: Wydawnictwo Uniwersytetu Gdańskiego, 2016, s. 549-563. ISSN 2300-6102. </w:t>
            </w:r>
            <w:hyperlink r:id="rId47" w:history="1">
              <w:r w:rsidRPr="00AD0AD9">
                <w:t>DOI 10.4467/23539496IB.16.040.5621</w:t>
              </w:r>
            </w:hyperlink>
            <w:r w:rsidRPr="00AD0AD9">
              <w:t xml:space="preserve"> (70%). </w:t>
            </w:r>
          </w:p>
          <w:p w14:paraId="634C3C2F" w14:textId="77777777" w:rsidR="006467FA" w:rsidRPr="00AD0AD9" w:rsidRDefault="006467FA" w:rsidP="006467FA">
            <w:pPr>
              <w:jc w:val="both"/>
            </w:pPr>
            <w:r w:rsidRPr="00AD0AD9">
              <w:t xml:space="preserve">DOHNALOVÁ, Z., ZIMOLA, B. Corporate Stakeholder Management. </w:t>
            </w:r>
            <w:r w:rsidRPr="00AD0AD9">
              <w:rPr>
                <w:i/>
              </w:rPr>
              <w:t>Procedia: Social and Behavioral Sciences</w:t>
            </w:r>
            <w:r w:rsidRPr="00AD0AD9">
              <w:t xml:space="preserve">, 2014, roč. 110, č. 121, s. 879-886. ISSN 1877-0428. </w:t>
            </w:r>
            <w:hyperlink r:id="rId48" w:tgtFrame="_blank" w:tooltip="Persistent link using digital object identifier" w:history="1">
              <w:r w:rsidRPr="00AD0AD9">
                <w:t>https://doi.org/10.1016/j.sbspro.2013.12.933</w:t>
              </w:r>
            </w:hyperlink>
            <w:r w:rsidRPr="00AD0AD9">
              <w:t xml:space="preserve"> (50%).</w:t>
            </w:r>
          </w:p>
          <w:p w14:paraId="7EADC1BB" w14:textId="77777777" w:rsidR="006467FA" w:rsidRPr="00AD0AD9" w:rsidRDefault="006467FA" w:rsidP="006467FA">
            <w:pPr>
              <w:jc w:val="both"/>
            </w:pPr>
            <w:r w:rsidRPr="00AD0AD9">
              <w:t xml:space="preserve">SOBOTKOVÁ, E., DOHNALOVÁ, Z. Modern Problems of the Integration of Graduates in the Czech Labour Market. </w:t>
            </w:r>
            <w:r w:rsidRPr="00AD0AD9">
              <w:rPr>
                <w:i/>
              </w:rPr>
              <w:t>Procedia: Social and Behavioral Sciences</w:t>
            </w:r>
            <w:r w:rsidRPr="00AD0AD9">
              <w:t>, 2014, č. 143, s. 1048-1054. ISSN 1877-0428. DOI: 10.1016/j.sbspro.2014.07.553 (25%).</w:t>
            </w:r>
          </w:p>
          <w:p w14:paraId="6AEE259B" w14:textId="77777777" w:rsidR="006467FA" w:rsidRPr="00AD0AD9" w:rsidRDefault="006467FA" w:rsidP="006467FA">
            <w:pPr>
              <w:jc w:val="both"/>
            </w:pPr>
            <w:r w:rsidRPr="00AD0AD9">
              <w:t xml:space="preserve">DOHNALOVÁ, Z. </w:t>
            </w:r>
            <w:r w:rsidRPr="00AD0AD9">
              <w:rPr>
                <w:i/>
              </w:rPr>
              <w:t>Mikroekonomie</w:t>
            </w:r>
            <w:r w:rsidRPr="00AD0AD9">
              <w:t>. 1. vyd. Žilina: Georg Žilina, 2014, 185 s. ISBN 978-80-8154-033-2.</w:t>
            </w:r>
          </w:p>
          <w:p w14:paraId="7BA1955A" w14:textId="77777777" w:rsidR="00AD0AD9" w:rsidRPr="00AD0AD9" w:rsidRDefault="00AD0AD9" w:rsidP="00AD0AD9">
            <w:pPr>
              <w:jc w:val="both"/>
              <w:rPr>
                <w:rFonts w:ascii="Helvetica" w:hAnsi="Helvetica" w:cs="Helvetica"/>
                <w:color w:val="444444"/>
                <w:sz w:val="18"/>
                <w:szCs w:val="18"/>
                <w:shd w:val="clear" w:color="auto" w:fill="FFFFFF"/>
              </w:rPr>
            </w:pPr>
            <w:r w:rsidRPr="00AD0AD9">
              <w:rPr>
                <w:i/>
              </w:rPr>
              <w:t>Přehled projektové činnosti:</w:t>
            </w:r>
          </w:p>
          <w:p w14:paraId="00EB8A58" w14:textId="77777777" w:rsidR="00AD0AD9" w:rsidRPr="00AD0AD9" w:rsidRDefault="00AD0AD9" w:rsidP="00AD0AD9">
            <w:pPr>
              <w:jc w:val="both"/>
              <w:rPr>
                <w:b/>
              </w:rPr>
            </w:pPr>
            <w:r w:rsidRPr="00AD0AD9">
              <w:t>TAČR – TD020291Výzkum vývoje profesní orientace studentů středních škol s ohledem na parametrizaci jejich dalšího studia a trh práce 2014-2015 (hlavní řešitel)</w:t>
            </w:r>
          </w:p>
        </w:tc>
      </w:tr>
      <w:tr w:rsidR="00AD0AD9" w:rsidRPr="00AD0AD9" w14:paraId="5A741B6A" w14:textId="77777777" w:rsidTr="00AD0AD9">
        <w:trPr>
          <w:trHeight w:val="218"/>
        </w:trPr>
        <w:tc>
          <w:tcPr>
            <w:tcW w:w="9859" w:type="dxa"/>
            <w:gridSpan w:val="11"/>
            <w:shd w:val="clear" w:color="auto" w:fill="F7CAAC"/>
          </w:tcPr>
          <w:p w14:paraId="613C1EBD" w14:textId="77777777" w:rsidR="00AD0AD9" w:rsidRPr="00AD0AD9" w:rsidRDefault="00AD0AD9" w:rsidP="00AD0AD9">
            <w:pPr>
              <w:rPr>
                <w:b/>
              </w:rPr>
            </w:pPr>
            <w:r w:rsidRPr="00AD0AD9">
              <w:rPr>
                <w:b/>
              </w:rPr>
              <w:t>Působení v zahraničí</w:t>
            </w:r>
          </w:p>
        </w:tc>
      </w:tr>
      <w:tr w:rsidR="00AD0AD9" w:rsidRPr="00AD0AD9" w14:paraId="1CDACC5D" w14:textId="77777777" w:rsidTr="00AD0AD9">
        <w:trPr>
          <w:trHeight w:val="60"/>
        </w:trPr>
        <w:tc>
          <w:tcPr>
            <w:tcW w:w="9859" w:type="dxa"/>
            <w:gridSpan w:val="11"/>
          </w:tcPr>
          <w:p w14:paraId="334C9AC8" w14:textId="77777777" w:rsidR="00AD0AD9" w:rsidRPr="00AD0AD9" w:rsidRDefault="00AD0AD9" w:rsidP="00AD0AD9">
            <w:pPr>
              <w:rPr>
                <w:b/>
              </w:rPr>
            </w:pPr>
          </w:p>
        </w:tc>
      </w:tr>
      <w:tr w:rsidR="00AD0AD9" w:rsidRPr="00AD0AD9" w14:paraId="3B7493C1" w14:textId="77777777" w:rsidTr="00AD0AD9">
        <w:trPr>
          <w:cantSplit/>
          <w:trHeight w:val="141"/>
        </w:trPr>
        <w:tc>
          <w:tcPr>
            <w:tcW w:w="2518" w:type="dxa"/>
            <w:shd w:val="clear" w:color="auto" w:fill="F7CAAC"/>
          </w:tcPr>
          <w:p w14:paraId="10DEE03C" w14:textId="77777777" w:rsidR="00AD0AD9" w:rsidRPr="00AD0AD9" w:rsidRDefault="00AD0AD9" w:rsidP="00AD0AD9">
            <w:pPr>
              <w:jc w:val="both"/>
              <w:rPr>
                <w:b/>
              </w:rPr>
            </w:pPr>
            <w:r w:rsidRPr="00AD0AD9">
              <w:rPr>
                <w:b/>
              </w:rPr>
              <w:t xml:space="preserve">Podpis </w:t>
            </w:r>
          </w:p>
        </w:tc>
        <w:tc>
          <w:tcPr>
            <w:tcW w:w="4536" w:type="dxa"/>
            <w:gridSpan w:val="5"/>
          </w:tcPr>
          <w:p w14:paraId="514D061C" w14:textId="77777777" w:rsidR="00AD0AD9" w:rsidRPr="00AD0AD9" w:rsidRDefault="00AD0AD9" w:rsidP="00AD0AD9">
            <w:pPr>
              <w:jc w:val="both"/>
            </w:pPr>
          </w:p>
        </w:tc>
        <w:tc>
          <w:tcPr>
            <w:tcW w:w="786" w:type="dxa"/>
            <w:gridSpan w:val="2"/>
            <w:shd w:val="clear" w:color="auto" w:fill="F7CAAC"/>
          </w:tcPr>
          <w:p w14:paraId="12F02F60" w14:textId="77777777" w:rsidR="00AD0AD9" w:rsidRPr="00AD0AD9" w:rsidRDefault="00AD0AD9" w:rsidP="00AD0AD9">
            <w:pPr>
              <w:jc w:val="both"/>
            </w:pPr>
            <w:r w:rsidRPr="00AD0AD9">
              <w:rPr>
                <w:b/>
              </w:rPr>
              <w:t>datum</w:t>
            </w:r>
          </w:p>
        </w:tc>
        <w:tc>
          <w:tcPr>
            <w:tcW w:w="2019" w:type="dxa"/>
            <w:gridSpan w:val="3"/>
          </w:tcPr>
          <w:p w14:paraId="23562921" w14:textId="77777777" w:rsidR="00AD0AD9" w:rsidRPr="00AD0AD9" w:rsidRDefault="00AD0AD9" w:rsidP="00AD0AD9">
            <w:pPr>
              <w:jc w:val="both"/>
            </w:pPr>
          </w:p>
        </w:tc>
      </w:tr>
    </w:tbl>
    <w:p w14:paraId="6EF38CD6" w14:textId="77777777"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14:paraId="0A019638" w14:textId="77777777" w:rsidTr="003F6EB7">
        <w:tc>
          <w:tcPr>
            <w:tcW w:w="9859" w:type="dxa"/>
            <w:gridSpan w:val="11"/>
            <w:tcBorders>
              <w:bottom w:val="double" w:sz="4" w:space="0" w:color="auto"/>
            </w:tcBorders>
            <w:shd w:val="clear" w:color="auto" w:fill="BDD6EE"/>
          </w:tcPr>
          <w:p w14:paraId="106EE987" w14:textId="77777777" w:rsidR="0074490A" w:rsidRDefault="0074490A" w:rsidP="003F6EB7">
            <w:pPr>
              <w:jc w:val="both"/>
              <w:rPr>
                <w:b/>
                <w:sz w:val="28"/>
              </w:rPr>
            </w:pPr>
            <w:r>
              <w:rPr>
                <w:b/>
                <w:sz w:val="28"/>
              </w:rPr>
              <w:t>C-I – Personální zabezpečení</w:t>
            </w:r>
          </w:p>
        </w:tc>
      </w:tr>
      <w:tr w:rsidR="0074490A" w14:paraId="0CCF4C93" w14:textId="77777777" w:rsidTr="003F6EB7">
        <w:tc>
          <w:tcPr>
            <w:tcW w:w="2518" w:type="dxa"/>
            <w:tcBorders>
              <w:top w:val="double" w:sz="4" w:space="0" w:color="auto"/>
            </w:tcBorders>
            <w:shd w:val="clear" w:color="auto" w:fill="F7CAAC"/>
          </w:tcPr>
          <w:p w14:paraId="79ECA254" w14:textId="77777777" w:rsidR="0074490A" w:rsidRDefault="0074490A" w:rsidP="003F6EB7">
            <w:pPr>
              <w:jc w:val="both"/>
              <w:rPr>
                <w:b/>
              </w:rPr>
            </w:pPr>
            <w:r>
              <w:rPr>
                <w:b/>
              </w:rPr>
              <w:t>Vysoká škola</w:t>
            </w:r>
          </w:p>
        </w:tc>
        <w:tc>
          <w:tcPr>
            <w:tcW w:w="7341" w:type="dxa"/>
            <w:gridSpan w:val="10"/>
          </w:tcPr>
          <w:p w14:paraId="061C755E" w14:textId="77777777" w:rsidR="0074490A" w:rsidRDefault="0074490A" w:rsidP="003F6EB7">
            <w:pPr>
              <w:jc w:val="both"/>
            </w:pPr>
            <w:r>
              <w:t>Univerzita Tomáše Bati ve Zlíně</w:t>
            </w:r>
          </w:p>
        </w:tc>
      </w:tr>
      <w:tr w:rsidR="0074490A" w14:paraId="6026D5FF" w14:textId="77777777" w:rsidTr="003F6EB7">
        <w:tc>
          <w:tcPr>
            <w:tcW w:w="2518" w:type="dxa"/>
            <w:shd w:val="clear" w:color="auto" w:fill="F7CAAC"/>
          </w:tcPr>
          <w:p w14:paraId="07B96A70" w14:textId="77777777" w:rsidR="0074490A" w:rsidRDefault="0074490A" w:rsidP="003F6EB7">
            <w:pPr>
              <w:jc w:val="both"/>
              <w:rPr>
                <w:b/>
              </w:rPr>
            </w:pPr>
            <w:r>
              <w:rPr>
                <w:b/>
              </w:rPr>
              <w:t>Součást vysoké školy</w:t>
            </w:r>
          </w:p>
        </w:tc>
        <w:tc>
          <w:tcPr>
            <w:tcW w:w="7341" w:type="dxa"/>
            <w:gridSpan w:val="10"/>
          </w:tcPr>
          <w:p w14:paraId="6F3505A7" w14:textId="77777777" w:rsidR="0074490A" w:rsidRDefault="0074490A" w:rsidP="003F6EB7">
            <w:pPr>
              <w:jc w:val="both"/>
            </w:pPr>
            <w:r>
              <w:t>Fakulta managementu a ekonomiky</w:t>
            </w:r>
          </w:p>
        </w:tc>
      </w:tr>
      <w:tr w:rsidR="0074490A" w14:paraId="7A7BA9AA" w14:textId="77777777" w:rsidTr="003F6EB7">
        <w:tc>
          <w:tcPr>
            <w:tcW w:w="2518" w:type="dxa"/>
            <w:shd w:val="clear" w:color="auto" w:fill="F7CAAC"/>
          </w:tcPr>
          <w:p w14:paraId="4CEC7B11" w14:textId="77777777" w:rsidR="0074490A" w:rsidRDefault="0074490A" w:rsidP="003F6EB7">
            <w:pPr>
              <w:jc w:val="both"/>
              <w:rPr>
                <w:b/>
              </w:rPr>
            </w:pPr>
            <w:r>
              <w:rPr>
                <w:b/>
              </w:rPr>
              <w:t>Název studijního programu</w:t>
            </w:r>
          </w:p>
        </w:tc>
        <w:tc>
          <w:tcPr>
            <w:tcW w:w="7341" w:type="dxa"/>
            <w:gridSpan w:val="10"/>
          </w:tcPr>
          <w:p w14:paraId="273A1671" w14:textId="77777777" w:rsidR="0074490A" w:rsidRDefault="0074490A" w:rsidP="003F6EB7">
            <w:pPr>
              <w:jc w:val="both"/>
            </w:pPr>
            <w:r>
              <w:t>Průmyslové inženýrství</w:t>
            </w:r>
          </w:p>
        </w:tc>
      </w:tr>
      <w:tr w:rsidR="0074490A" w14:paraId="5D770276" w14:textId="77777777" w:rsidTr="003F6EB7">
        <w:tc>
          <w:tcPr>
            <w:tcW w:w="2518" w:type="dxa"/>
            <w:shd w:val="clear" w:color="auto" w:fill="F7CAAC"/>
          </w:tcPr>
          <w:p w14:paraId="7528DCEF" w14:textId="77777777" w:rsidR="0074490A" w:rsidRDefault="0074490A" w:rsidP="003F6EB7">
            <w:pPr>
              <w:jc w:val="both"/>
              <w:rPr>
                <w:b/>
              </w:rPr>
            </w:pPr>
            <w:r>
              <w:rPr>
                <w:b/>
              </w:rPr>
              <w:t>Jméno a příjmení</w:t>
            </w:r>
          </w:p>
        </w:tc>
        <w:tc>
          <w:tcPr>
            <w:tcW w:w="4536" w:type="dxa"/>
            <w:gridSpan w:val="5"/>
          </w:tcPr>
          <w:p w14:paraId="3BB0B888" w14:textId="77777777" w:rsidR="0074490A" w:rsidRDefault="0074490A" w:rsidP="003F6EB7">
            <w:pPr>
              <w:jc w:val="both"/>
            </w:pPr>
            <w:r>
              <w:t>Ján DVORSKÝ</w:t>
            </w:r>
          </w:p>
        </w:tc>
        <w:tc>
          <w:tcPr>
            <w:tcW w:w="709" w:type="dxa"/>
            <w:shd w:val="clear" w:color="auto" w:fill="F7CAAC"/>
          </w:tcPr>
          <w:p w14:paraId="05A40F0E" w14:textId="77777777" w:rsidR="0074490A" w:rsidRDefault="0074490A" w:rsidP="003F6EB7">
            <w:pPr>
              <w:jc w:val="both"/>
              <w:rPr>
                <w:b/>
              </w:rPr>
            </w:pPr>
            <w:r>
              <w:rPr>
                <w:b/>
              </w:rPr>
              <w:t>Tituly</w:t>
            </w:r>
          </w:p>
        </w:tc>
        <w:tc>
          <w:tcPr>
            <w:tcW w:w="2096" w:type="dxa"/>
            <w:gridSpan w:val="4"/>
          </w:tcPr>
          <w:p w14:paraId="01E230CE" w14:textId="77777777" w:rsidR="0074490A" w:rsidRDefault="0074490A" w:rsidP="003F6EB7">
            <w:pPr>
              <w:jc w:val="both"/>
            </w:pPr>
            <w:r>
              <w:t>Ing.</w:t>
            </w:r>
            <w:r w:rsidR="003F0B88">
              <w:t>,</w:t>
            </w:r>
            <w:r w:rsidR="00D87AD4">
              <w:t xml:space="preserve"> Ph</w:t>
            </w:r>
            <w:r>
              <w:t>D.</w:t>
            </w:r>
          </w:p>
        </w:tc>
      </w:tr>
      <w:tr w:rsidR="0074490A" w14:paraId="6B8DEE14" w14:textId="77777777" w:rsidTr="003F6EB7">
        <w:tc>
          <w:tcPr>
            <w:tcW w:w="2518" w:type="dxa"/>
            <w:shd w:val="clear" w:color="auto" w:fill="F7CAAC"/>
          </w:tcPr>
          <w:p w14:paraId="39A6487B" w14:textId="77777777" w:rsidR="0074490A" w:rsidRDefault="0074490A" w:rsidP="003F6EB7">
            <w:pPr>
              <w:jc w:val="both"/>
              <w:rPr>
                <w:b/>
              </w:rPr>
            </w:pPr>
            <w:r>
              <w:rPr>
                <w:b/>
              </w:rPr>
              <w:t>Rok narození</w:t>
            </w:r>
          </w:p>
        </w:tc>
        <w:tc>
          <w:tcPr>
            <w:tcW w:w="829" w:type="dxa"/>
          </w:tcPr>
          <w:p w14:paraId="3B375879" w14:textId="77777777" w:rsidR="0074490A" w:rsidRDefault="0074490A" w:rsidP="003F6EB7">
            <w:pPr>
              <w:jc w:val="both"/>
            </w:pPr>
            <w:r>
              <w:t>1988</w:t>
            </w:r>
          </w:p>
        </w:tc>
        <w:tc>
          <w:tcPr>
            <w:tcW w:w="1721" w:type="dxa"/>
            <w:shd w:val="clear" w:color="auto" w:fill="F7CAAC"/>
          </w:tcPr>
          <w:p w14:paraId="5549DFDD" w14:textId="77777777" w:rsidR="0074490A" w:rsidRDefault="0074490A" w:rsidP="003F6EB7">
            <w:pPr>
              <w:jc w:val="both"/>
              <w:rPr>
                <w:b/>
              </w:rPr>
            </w:pPr>
            <w:r>
              <w:rPr>
                <w:b/>
              </w:rPr>
              <w:t>typ vztahu k VŠ</w:t>
            </w:r>
          </w:p>
        </w:tc>
        <w:tc>
          <w:tcPr>
            <w:tcW w:w="992" w:type="dxa"/>
            <w:gridSpan w:val="2"/>
          </w:tcPr>
          <w:p w14:paraId="0E1E0D2F" w14:textId="77777777" w:rsidR="0074490A" w:rsidRDefault="0074490A" w:rsidP="003F6EB7">
            <w:pPr>
              <w:jc w:val="both"/>
            </w:pPr>
            <w:r>
              <w:t>pp</w:t>
            </w:r>
          </w:p>
        </w:tc>
        <w:tc>
          <w:tcPr>
            <w:tcW w:w="994" w:type="dxa"/>
            <w:shd w:val="clear" w:color="auto" w:fill="F7CAAC"/>
          </w:tcPr>
          <w:p w14:paraId="31EC8D21" w14:textId="77777777" w:rsidR="0074490A" w:rsidRDefault="0074490A" w:rsidP="003F6EB7">
            <w:pPr>
              <w:jc w:val="both"/>
              <w:rPr>
                <w:b/>
              </w:rPr>
            </w:pPr>
            <w:r>
              <w:rPr>
                <w:b/>
              </w:rPr>
              <w:t>rozsah</w:t>
            </w:r>
          </w:p>
        </w:tc>
        <w:tc>
          <w:tcPr>
            <w:tcW w:w="709" w:type="dxa"/>
          </w:tcPr>
          <w:p w14:paraId="5AEF08A6" w14:textId="77777777" w:rsidR="0074490A" w:rsidRDefault="0074490A" w:rsidP="003F6EB7">
            <w:pPr>
              <w:jc w:val="both"/>
            </w:pPr>
            <w:r>
              <w:t>40</w:t>
            </w:r>
          </w:p>
        </w:tc>
        <w:tc>
          <w:tcPr>
            <w:tcW w:w="709" w:type="dxa"/>
            <w:gridSpan w:val="2"/>
            <w:shd w:val="clear" w:color="auto" w:fill="F7CAAC"/>
          </w:tcPr>
          <w:p w14:paraId="1F2BA418" w14:textId="77777777" w:rsidR="0074490A" w:rsidRDefault="0074490A" w:rsidP="003F6EB7">
            <w:pPr>
              <w:jc w:val="both"/>
              <w:rPr>
                <w:b/>
              </w:rPr>
            </w:pPr>
            <w:r>
              <w:rPr>
                <w:b/>
              </w:rPr>
              <w:t>do kdy</w:t>
            </w:r>
          </w:p>
        </w:tc>
        <w:tc>
          <w:tcPr>
            <w:tcW w:w="1387" w:type="dxa"/>
            <w:gridSpan w:val="2"/>
          </w:tcPr>
          <w:p w14:paraId="6842F3C0" w14:textId="76CE91B3" w:rsidR="0074490A" w:rsidRDefault="0074490A">
            <w:pPr>
              <w:jc w:val="both"/>
            </w:pPr>
            <w:r>
              <w:t>08</w:t>
            </w:r>
            <w:r w:rsidR="0033126B">
              <w:t>/</w:t>
            </w:r>
            <w:del w:id="831" w:author="Pavla Trefilová" w:date="2019-09-10T13:10:00Z">
              <w:r w:rsidDel="008B47AA">
                <w:delText>2019</w:delText>
              </w:r>
            </w:del>
            <w:ins w:id="832" w:author="Pavla Trefilová" w:date="2019-09-10T13:10:00Z">
              <w:r w:rsidR="008B47AA">
                <w:t>2022</w:t>
              </w:r>
            </w:ins>
          </w:p>
        </w:tc>
      </w:tr>
      <w:tr w:rsidR="0074490A" w14:paraId="5428C2EA" w14:textId="77777777" w:rsidTr="003F6EB7">
        <w:tc>
          <w:tcPr>
            <w:tcW w:w="5068" w:type="dxa"/>
            <w:gridSpan w:val="3"/>
            <w:shd w:val="clear" w:color="auto" w:fill="F7CAAC"/>
          </w:tcPr>
          <w:p w14:paraId="3EF37398" w14:textId="77777777" w:rsidR="0074490A" w:rsidRDefault="0074490A" w:rsidP="003F6EB7">
            <w:pPr>
              <w:jc w:val="both"/>
              <w:rPr>
                <w:b/>
              </w:rPr>
            </w:pPr>
            <w:r>
              <w:rPr>
                <w:b/>
              </w:rPr>
              <w:t>Typ vztahu na součásti VŠ, která uskutečňuje st. program</w:t>
            </w:r>
          </w:p>
        </w:tc>
        <w:tc>
          <w:tcPr>
            <w:tcW w:w="992" w:type="dxa"/>
            <w:gridSpan w:val="2"/>
          </w:tcPr>
          <w:p w14:paraId="1CA671A7" w14:textId="77777777" w:rsidR="0074490A" w:rsidRDefault="0074490A" w:rsidP="003F6EB7">
            <w:pPr>
              <w:jc w:val="both"/>
            </w:pPr>
            <w:r>
              <w:t>pp</w:t>
            </w:r>
          </w:p>
        </w:tc>
        <w:tc>
          <w:tcPr>
            <w:tcW w:w="994" w:type="dxa"/>
            <w:shd w:val="clear" w:color="auto" w:fill="F7CAAC"/>
          </w:tcPr>
          <w:p w14:paraId="3862C891" w14:textId="77777777" w:rsidR="0074490A" w:rsidRDefault="0074490A" w:rsidP="003F6EB7">
            <w:pPr>
              <w:jc w:val="both"/>
              <w:rPr>
                <w:b/>
              </w:rPr>
            </w:pPr>
            <w:r>
              <w:rPr>
                <w:b/>
              </w:rPr>
              <w:t>rozsah</w:t>
            </w:r>
          </w:p>
        </w:tc>
        <w:tc>
          <w:tcPr>
            <w:tcW w:w="709" w:type="dxa"/>
          </w:tcPr>
          <w:p w14:paraId="40B545A8" w14:textId="77777777" w:rsidR="0074490A" w:rsidRDefault="0074490A" w:rsidP="003F6EB7">
            <w:pPr>
              <w:jc w:val="both"/>
            </w:pPr>
            <w:r>
              <w:t>40</w:t>
            </w:r>
          </w:p>
        </w:tc>
        <w:tc>
          <w:tcPr>
            <w:tcW w:w="709" w:type="dxa"/>
            <w:gridSpan w:val="2"/>
            <w:shd w:val="clear" w:color="auto" w:fill="F7CAAC"/>
          </w:tcPr>
          <w:p w14:paraId="053E15DA" w14:textId="77777777" w:rsidR="0074490A" w:rsidRDefault="0074490A" w:rsidP="003F6EB7">
            <w:pPr>
              <w:jc w:val="both"/>
              <w:rPr>
                <w:b/>
              </w:rPr>
            </w:pPr>
            <w:r>
              <w:rPr>
                <w:b/>
              </w:rPr>
              <w:t>do kdy</w:t>
            </w:r>
          </w:p>
        </w:tc>
        <w:tc>
          <w:tcPr>
            <w:tcW w:w="1387" w:type="dxa"/>
            <w:gridSpan w:val="2"/>
          </w:tcPr>
          <w:p w14:paraId="39D8FB2D" w14:textId="00702350" w:rsidR="0074490A" w:rsidRDefault="0074490A" w:rsidP="0033126B">
            <w:pPr>
              <w:jc w:val="both"/>
            </w:pPr>
            <w:r>
              <w:t>08</w:t>
            </w:r>
            <w:r w:rsidR="0033126B">
              <w:t>/</w:t>
            </w:r>
            <w:r>
              <w:t>20</w:t>
            </w:r>
            <w:ins w:id="833" w:author="Pavla Trefilová" w:date="2019-09-10T13:10:00Z">
              <w:r w:rsidR="008B47AA">
                <w:t>22</w:t>
              </w:r>
            </w:ins>
            <w:del w:id="834" w:author="Pavla Trefilová" w:date="2019-09-10T13:10:00Z">
              <w:r w:rsidDel="008B47AA">
                <w:delText>19</w:delText>
              </w:r>
            </w:del>
          </w:p>
        </w:tc>
      </w:tr>
      <w:tr w:rsidR="0074490A" w14:paraId="41F348DA" w14:textId="77777777" w:rsidTr="003F6EB7">
        <w:tc>
          <w:tcPr>
            <w:tcW w:w="6060" w:type="dxa"/>
            <w:gridSpan w:val="5"/>
            <w:shd w:val="clear" w:color="auto" w:fill="F7CAAC"/>
          </w:tcPr>
          <w:p w14:paraId="3ACA757B" w14:textId="77777777" w:rsidR="0074490A" w:rsidRDefault="0074490A" w:rsidP="003F6EB7">
            <w:pPr>
              <w:jc w:val="both"/>
            </w:pPr>
            <w:r>
              <w:rPr>
                <w:b/>
              </w:rPr>
              <w:t>Další současná působení jako akademický pracovník na jiných VŠ</w:t>
            </w:r>
          </w:p>
        </w:tc>
        <w:tc>
          <w:tcPr>
            <w:tcW w:w="1703" w:type="dxa"/>
            <w:gridSpan w:val="2"/>
            <w:shd w:val="clear" w:color="auto" w:fill="F7CAAC"/>
          </w:tcPr>
          <w:p w14:paraId="0409CDCC" w14:textId="77777777" w:rsidR="0074490A" w:rsidRDefault="0074490A" w:rsidP="003F6EB7">
            <w:pPr>
              <w:jc w:val="both"/>
              <w:rPr>
                <w:b/>
              </w:rPr>
            </w:pPr>
            <w:r>
              <w:rPr>
                <w:b/>
              </w:rPr>
              <w:t>typ prac. vztahu</w:t>
            </w:r>
          </w:p>
        </w:tc>
        <w:tc>
          <w:tcPr>
            <w:tcW w:w="2096" w:type="dxa"/>
            <w:gridSpan w:val="4"/>
            <w:shd w:val="clear" w:color="auto" w:fill="F7CAAC"/>
          </w:tcPr>
          <w:p w14:paraId="0728C3FC" w14:textId="77777777" w:rsidR="0074490A" w:rsidRDefault="0074490A" w:rsidP="003F6EB7">
            <w:pPr>
              <w:jc w:val="both"/>
              <w:rPr>
                <w:b/>
              </w:rPr>
            </w:pPr>
            <w:r>
              <w:rPr>
                <w:b/>
              </w:rPr>
              <w:t>Rozsah</w:t>
            </w:r>
          </w:p>
        </w:tc>
      </w:tr>
      <w:tr w:rsidR="0074490A" w14:paraId="66C15F22" w14:textId="77777777" w:rsidTr="003F6EB7">
        <w:tc>
          <w:tcPr>
            <w:tcW w:w="6060" w:type="dxa"/>
            <w:gridSpan w:val="5"/>
          </w:tcPr>
          <w:p w14:paraId="2D3EB6C7" w14:textId="77777777" w:rsidR="0074490A" w:rsidRDefault="0074490A" w:rsidP="003F6EB7">
            <w:pPr>
              <w:jc w:val="both"/>
            </w:pPr>
          </w:p>
        </w:tc>
        <w:tc>
          <w:tcPr>
            <w:tcW w:w="1703" w:type="dxa"/>
            <w:gridSpan w:val="2"/>
          </w:tcPr>
          <w:p w14:paraId="59F6B321" w14:textId="77777777" w:rsidR="0074490A" w:rsidRDefault="0074490A" w:rsidP="003F6EB7">
            <w:pPr>
              <w:jc w:val="both"/>
            </w:pPr>
          </w:p>
        </w:tc>
        <w:tc>
          <w:tcPr>
            <w:tcW w:w="2096" w:type="dxa"/>
            <w:gridSpan w:val="4"/>
          </w:tcPr>
          <w:p w14:paraId="6842D3B9" w14:textId="77777777" w:rsidR="0074490A" w:rsidRDefault="0074490A" w:rsidP="003F6EB7">
            <w:pPr>
              <w:jc w:val="both"/>
            </w:pPr>
          </w:p>
        </w:tc>
      </w:tr>
      <w:tr w:rsidR="0074490A" w14:paraId="7AEFF638" w14:textId="77777777" w:rsidTr="003F6EB7">
        <w:tc>
          <w:tcPr>
            <w:tcW w:w="6060" w:type="dxa"/>
            <w:gridSpan w:val="5"/>
          </w:tcPr>
          <w:p w14:paraId="236B9004" w14:textId="77777777" w:rsidR="0074490A" w:rsidRDefault="0074490A" w:rsidP="003F6EB7">
            <w:pPr>
              <w:jc w:val="both"/>
            </w:pPr>
          </w:p>
        </w:tc>
        <w:tc>
          <w:tcPr>
            <w:tcW w:w="1703" w:type="dxa"/>
            <w:gridSpan w:val="2"/>
          </w:tcPr>
          <w:p w14:paraId="7080BC2C" w14:textId="77777777" w:rsidR="0074490A" w:rsidRDefault="0074490A" w:rsidP="003F6EB7">
            <w:pPr>
              <w:jc w:val="both"/>
            </w:pPr>
          </w:p>
        </w:tc>
        <w:tc>
          <w:tcPr>
            <w:tcW w:w="2096" w:type="dxa"/>
            <w:gridSpan w:val="4"/>
          </w:tcPr>
          <w:p w14:paraId="15BFD235" w14:textId="77777777" w:rsidR="0074490A" w:rsidRDefault="0074490A" w:rsidP="003F6EB7">
            <w:pPr>
              <w:jc w:val="both"/>
            </w:pPr>
          </w:p>
        </w:tc>
      </w:tr>
      <w:tr w:rsidR="0074490A" w14:paraId="577D69EA" w14:textId="77777777" w:rsidTr="003F6EB7">
        <w:tc>
          <w:tcPr>
            <w:tcW w:w="9859" w:type="dxa"/>
            <w:gridSpan w:val="11"/>
            <w:shd w:val="clear" w:color="auto" w:fill="F7CAAC"/>
          </w:tcPr>
          <w:p w14:paraId="62C5C0AC" w14:textId="77777777"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14:paraId="3784670C" w14:textId="77777777" w:rsidTr="0074490A">
        <w:trPr>
          <w:trHeight w:val="374"/>
        </w:trPr>
        <w:tc>
          <w:tcPr>
            <w:tcW w:w="9859" w:type="dxa"/>
            <w:gridSpan w:val="11"/>
            <w:tcBorders>
              <w:top w:val="nil"/>
            </w:tcBorders>
          </w:tcPr>
          <w:p w14:paraId="1F009C8C" w14:textId="77777777" w:rsidR="0074490A" w:rsidRDefault="000E0F6C" w:rsidP="003F6EB7">
            <w:pPr>
              <w:jc w:val="both"/>
            </w:pPr>
            <w:r w:rsidRPr="00F60B61">
              <w:t>Ekonometrie</w:t>
            </w:r>
            <w:r>
              <w:t xml:space="preserve"> </w:t>
            </w:r>
            <w:r w:rsidR="0074490A">
              <w:t>– přednášející (40%)</w:t>
            </w:r>
          </w:p>
          <w:p w14:paraId="01551146" w14:textId="1D48E379" w:rsidR="000E0F6C" w:rsidRDefault="000E0F6C" w:rsidP="003F6EB7">
            <w:pPr>
              <w:jc w:val="both"/>
            </w:pPr>
            <w:r>
              <w:t>Econometrics – přednášející (40%)</w:t>
            </w:r>
          </w:p>
        </w:tc>
      </w:tr>
      <w:tr w:rsidR="0074490A" w14:paraId="4BBD1228" w14:textId="77777777" w:rsidTr="003F6EB7">
        <w:tc>
          <w:tcPr>
            <w:tcW w:w="9859" w:type="dxa"/>
            <w:gridSpan w:val="11"/>
            <w:shd w:val="clear" w:color="auto" w:fill="F7CAAC"/>
          </w:tcPr>
          <w:p w14:paraId="6D720F2D" w14:textId="77777777" w:rsidR="0074490A" w:rsidRDefault="0074490A" w:rsidP="003F6EB7">
            <w:pPr>
              <w:jc w:val="both"/>
            </w:pPr>
            <w:r>
              <w:rPr>
                <w:b/>
              </w:rPr>
              <w:t xml:space="preserve">Údaje o vzdělání na VŠ </w:t>
            </w:r>
          </w:p>
        </w:tc>
      </w:tr>
      <w:tr w:rsidR="0074490A" w14:paraId="70D9EE5F" w14:textId="77777777" w:rsidTr="003F6EB7">
        <w:trPr>
          <w:trHeight w:val="1055"/>
        </w:trPr>
        <w:tc>
          <w:tcPr>
            <w:tcW w:w="9859" w:type="dxa"/>
            <w:gridSpan w:val="11"/>
          </w:tcPr>
          <w:p w14:paraId="2F6E5615" w14:textId="77777777" w:rsidR="0074490A" w:rsidRDefault="0074490A" w:rsidP="003F6EB7">
            <w:pPr>
              <w:jc w:val="both"/>
            </w:pPr>
            <w:r>
              <w:rPr>
                <w:b/>
              </w:rPr>
              <w:t xml:space="preserve">2013 – 2017: </w:t>
            </w:r>
            <w:r>
              <w:t>Žilinská Univerzita v Žiline, Fakulta bezpečnostního inženýrství, studijní odbor: Občanská bezpečnost</w:t>
            </w:r>
          </w:p>
          <w:p w14:paraId="36E93D65" w14:textId="77777777" w:rsidR="0074490A" w:rsidRDefault="0074490A" w:rsidP="003F6EB7">
            <w:pPr>
              <w:jc w:val="both"/>
              <w:rPr>
                <w:b/>
              </w:rPr>
            </w:pPr>
            <w:r>
              <w:t xml:space="preserve">                      </w:t>
            </w:r>
            <w:r>
              <w:rPr>
                <w:b/>
              </w:rPr>
              <w:t>(PhD.)</w:t>
            </w:r>
          </w:p>
          <w:p w14:paraId="2CE51665" w14:textId="77777777"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14:paraId="6B98FE33" w14:textId="77777777" w:rsidR="0074490A" w:rsidRDefault="0074490A" w:rsidP="003F6EB7">
            <w:pPr>
              <w:jc w:val="both"/>
            </w:pPr>
            <w:r>
              <w:rPr>
                <w:b/>
              </w:rPr>
              <w:t xml:space="preserve">2007 – 2010: </w:t>
            </w:r>
            <w:r>
              <w:t>Univerzita Komenského v Bratislavě, Fakulta matematiky, fyzicky a informatiky, studijní odbor: statistika</w:t>
            </w:r>
          </w:p>
          <w:p w14:paraId="675CDEBD" w14:textId="77777777" w:rsidR="0074490A" w:rsidRPr="0072564B" w:rsidRDefault="0074490A" w:rsidP="003F6EB7">
            <w:pPr>
              <w:jc w:val="both"/>
            </w:pPr>
            <w:r>
              <w:t xml:space="preserve">                      </w:t>
            </w:r>
            <w:r>
              <w:rPr>
                <w:b/>
              </w:rPr>
              <w:t>(Bc.)</w:t>
            </w:r>
          </w:p>
        </w:tc>
      </w:tr>
      <w:tr w:rsidR="0074490A" w14:paraId="0D1532DB" w14:textId="77777777" w:rsidTr="003F6EB7">
        <w:tc>
          <w:tcPr>
            <w:tcW w:w="9859" w:type="dxa"/>
            <w:gridSpan w:val="11"/>
            <w:shd w:val="clear" w:color="auto" w:fill="F7CAAC"/>
          </w:tcPr>
          <w:p w14:paraId="739A9A0F" w14:textId="77777777" w:rsidR="0074490A" w:rsidRDefault="0074490A" w:rsidP="003F6EB7">
            <w:pPr>
              <w:jc w:val="both"/>
              <w:rPr>
                <w:b/>
              </w:rPr>
            </w:pPr>
            <w:r>
              <w:rPr>
                <w:b/>
              </w:rPr>
              <w:t>Údaje o odborném působení od absolvování VŠ</w:t>
            </w:r>
          </w:p>
        </w:tc>
      </w:tr>
      <w:tr w:rsidR="0074490A" w14:paraId="7355DAC1" w14:textId="77777777" w:rsidTr="003F6EB7">
        <w:trPr>
          <w:trHeight w:val="811"/>
        </w:trPr>
        <w:tc>
          <w:tcPr>
            <w:tcW w:w="9859" w:type="dxa"/>
            <w:gridSpan w:val="11"/>
          </w:tcPr>
          <w:p w14:paraId="014CA35A" w14:textId="77777777" w:rsidR="0074490A" w:rsidRPr="00726183" w:rsidRDefault="0074490A" w:rsidP="003F6EB7">
            <w:pPr>
              <w:jc w:val="both"/>
            </w:pPr>
            <w:r>
              <w:rPr>
                <w:b/>
              </w:rPr>
              <w:t xml:space="preserve">05/2013: </w:t>
            </w:r>
            <w:r>
              <w:t>Certifikát přípravy auditora na výkon extérního auditu v systéme manažerství kvality (Auditor kvality – externí)</w:t>
            </w:r>
          </w:p>
          <w:p w14:paraId="7423521D" w14:textId="77777777" w:rsidR="0074490A" w:rsidRPr="00726183" w:rsidRDefault="0074490A" w:rsidP="003F6EB7">
            <w:pPr>
              <w:jc w:val="both"/>
            </w:pPr>
            <w:r>
              <w:rPr>
                <w:b/>
              </w:rPr>
              <w:t xml:space="preserve">09/2014 – 09/2016: </w:t>
            </w:r>
            <w:r>
              <w:t>Dubnický Technologický Inštitút v Dubnici nad Váhom, akademický pracovník</w:t>
            </w:r>
          </w:p>
          <w:p w14:paraId="0A121900" w14:textId="77777777"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14:paraId="4953F422" w14:textId="77777777" w:rsidTr="003F6EB7">
        <w:trPr>
          <w:trHeight w:val="250"/>
        </w:trPr>
        <w:tc>
          <w:tcPr>
            <w:tcW w:w="9859" w:type="dxa"/>
            <w:gridSpan w:val="11"/>
            <w:shd w:val="clear" w:color="auto" w:fill="F7CAAC"/>
          </w:tcPr>
          <w:p w14:paraId="3FB62270" w14:textId="77777777" w:rsidR="0074490A" w:rsidRDefault="0074490A" w:rsidP="003F6EB7">
            <w:pPr>
              <w:jc w:val="both"/>
            </w:pPr>
            <w:r>
              <w:rPr>
                <w:b/>
              </w:rPr>
              <w:t>Zkušenosti s vedením kvalifikačních a rigorózních prací</w:t>
            </w:r>
          </w:p>
        </w:tc>
      </w:tr>
      <w:tr w:rsidR="0074490A" w14:paraId="67FC8B86" w14:textId="77777777" w:rsidTr="003F6EB7">
        <w:trPr>
          <w:trHeight w:val="355"/>
        </w:trPr>
        <w:tc>
          <w:tcPr>
            <w:tcW w:w="9859" w:type="dxa"/>
            <w:gridSpan w:val="11"/>
          </w:tcPr>
          <w:p w14:paraId="34C9A733" w14:textId="77777777" w:rsidR="00636CFD" w:rsidRDefault="00636CFD" w:rsidP="00636CFD">
            <w:pPr>
              <w:jc w:val="both"/>
            </w:pPr>
            <w:r>
              <w:t xml:space="preserve">Počet vedených bakalářských prací – 13 </w:t>
            </w:r>
          </w:p>
          <w:p w14:paraId="37202A1E" w14:textId="77777777" w:rsidR="00636CFD" w:rsidRDefault="00636CFD" w:rsidP="00636CFD">
            <w:pPr>
              <w:jc w:val="both"/>
            </w:pPr>
            <w:r>
              <w:t>Počet vedených diplomových prací – 1</w:t>
            </w:r>
          </w:p>
        </w:tc>
      </w:tr>
      <w:tr w:rsidR="0074490A" w14:paraId="6438F3F8" w14:textId="77777777" w:rsidTr="003F6EB7">
        <w:trPr>
          <w:cantSplit/>
        </w:trPr>
        <w:tc>
          <w:tcPr>
            <w:tcW w:w="3347" w:type="dxa"/>
            <w:gridSpan w:val="2"/>
            <w:tcBorders>
              <w:top w:val="single" w:sz="12" w:space="0" w:color="auto"/>
            </w:tcBorders>
            <w:shd w:val="clear" w:color="auto" w:fill="F7CAAC"/>
          </w:tcPr>
          <w:p w14:paraId="5E819095" w14:textId="77777777"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2B949C77" w14:textId="77777777"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435020" w14:textId="77777777"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465E617" w14:textId="77777777" w:rsidR="0074490A" w:rsidRDefault="0074490A" w:rsidP="003F6EB7">
            <w:pPr>
              <w:jc w:val="both"/>
              <w:rPr>
                <w:b/>
              </w:rPr>
            </w:pPr>
            <w:r>
              <w:rPr>
                <w:b/>
              </w:rPr>
              <w:t>Ohlasy publikací</w:t>
            </w:r>
          </w:p>
        </w:tc>
      </w:tr>
      <w:tr w:rsidR="0074490A" w14:paraId="1FED06A1" w14:textId="77777777" w:rsidTr="003F6EB7">
        <w:trPr>
          <w:cantSplit/>
        </w:trPr>
        <w:tc>
          <w:tcPr>
            <w:tcW w:w="3347" w:type="dxa"/>
            <w:gridSpan w:val="2"/>
          </w:tcPr>
          <w:p w14:paraId="77F45558" w14:textId="77777777" w:rsidR="0074490A" w:rsidRDefault="0074490A" w:rsidP="003F6EB7">
            <w:pPr>
              <w:jc w:val="both"/>
            </w:pPr>
          </w:p>
        </w:tc>
        <w:tc>
          <w:tcPr>
            <w:tcW w:w="2245" w:type="dxa"/>
            <w:gridSpan w:val="2"/>
          </w:tcPr>
          <w:p w14:paraId="737B1284" w14:textId="77777777" w:rsidR="0074490A" w:rsidRDefault="0074490A" w:rsidP="003F6EB7">
            <w:pPr>
              <w:jc w:val="both"/>
            </w:pPr>
          </w:p>
        </w:tc>
        <w:tc>
          <w:tcPr>
            <w:tcW w:w="2248" w:type="dxa"/>
            <w:gridSpan w:val="4"/>
            <w:tcBorders>
              <w:right w:val="single" w:sz="12" w:space="0" w:color="auto"/>
            </w:tcBorders>
          </w:tcPr>
          <w:p w14:paraId="53825467" w14:textId="77777777" w:rsidR="0074490A" w:rsidRDefault="0074490A" w:rsidP="003F6EB7">
            <w:pPr>
              <w:jc w:val="both"/>
            </w:pPr>
          </w:p>
        </w:tc>
        <w:tc>
          <w:tcPr>
            <w:tcW w:w="632" w:type="dxa"/>
            <w:tcBorders>
              <w:left w:val="single" w:sz="12" w:space="0" w:color="auto"/>
            </w:tcBorders>
            <w:shd w:val="clear" w:color="auto" w:fill="F7CAAC"/>
          </w:tcPr>
          <w:p w14:paraId="49ECD666" w14:textId="77777777" w:rsidR="0074490A" w:rsidRDefault="0074490A" w:rsidP="003F6EB7">
            <w:pPr>
              <w:jc w:val="both"/>
            </w:pPr>
            <w:r>
              <w:rPr>
                <w:b/>
              </w:rPr>
              <w:t>WOS</w:t>
            </w:r>
          </w:p>
        </w:tc>
        <w:tc>
          <w:tcPr>
            <w:tcW w:w="693" w:type="dxa"/>
            <w:shd w:val="clear" w:color="auto" w:fill="F7CAAC"/>
          </w:tcPr>
          <w:p w14:paraId="1DE9DEE0" w14:textId="77777777" w:rsidR="0074490A" w:rsidRDefault="0074490A" w:rsidP="003F6EB7">
            <w:pPr>
              <w:jc w:val="both"/>
              <w:rPr>
                <w:sz w:val="18"/>
              </w:rPr>
            </w:pPr>
            <w:r>
              <w:rPr>
                <w:b/>
                <w:sz w:val="18"/>
              </w:rPr>
              <w:t>Scopus</w:t>
            </w:r>
          </w:p>
        </w:tc>
        <w:tc>
          <w:tcPr>
            <w:tcW w:w="694" w:type="dxa"/>
            <w:shd w:val="clear" w:color="auto" w:fill="F7CAAC"/>
          </w:tcPr>
          <w:p w14:paraId="3017E65B" w14:textId="77777777" w:rsidR="0074490A" w:rsidRDefault="0074490A" w:rsidP="003F6EB7">
            <w:pPr>
              <w:jc w:val="both"/>
            </w:pPr>
            <w:r>
              <w:rPr>
                <w:b/>
                <w:sz w:val="18"/>
              </w:rPr>
              <w:t>ostatní</w:t>
            </w:r>
          </w:p>
        </w:tc>
      </w:tr>
      <w:tr w:rsidR="0074490A" w14:paraId="34939B9A" w14:textId="77777777" w:rsidTr="003F6EB7">
        <w:trPr>
          <w:cantSplit/>
          <w:trHeight w:val="70"/>
        </w:trPr>
        <w:tc>
          <w:tcPr>
            <w:tcW w:w="3347" w:type="dxa"/>
            <w:gridSpan w:val="2"/>
            <w:shd w:val="clear" w:color="auto" w:fill="F7CAAC"/>
          </w:tcPr>
          <w:p w14:paraId="63241299" w14:textId="77777777" w:rsidR="0074490A" w:rsidRDefault="0074490A" w:rsidP="003F6EB7">
            <w:pPr>
              <w:jc w:val="both"/>
            </w:pPr>
            <w:r>
              <w:rPr>
                <w:b/>
              </w:rPr>
              <w:t>Obor jmenovacího řízení</w:t>
            </w:r>
          </w:p>
        </w:tc>
        <w:tc>
          <w:tcPr>
            <w:tcW w:w="2245" w:type="dxa"/>
            <w:gridSpan w:val="2"/>
            <w:shd w:val="clear" w:color="auto" w:fill="F7CAAC"/>
          </w:tcPr>
          <w:p w14:paraId="79EA55B0" w14:textId="77777777"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14:paraId="2DE64689" w14:textId="77777777" w:rsidR="0074490A" w:rsidRDefault="0074490A" w:rsidP="003F6EB7">
            <w:pPr>
              <w:jc w:val="both"/>
            </w:pPr>
            <w:r>
              <w:rPr>
                <w:b/>
              </w:rPr>
              <w:t>Řízení konáno na VŠ</w:t>
            </w:r>
          </w:p>
        </w:tc>
        <w:tc>
          <w:tcPr>
            <w:tcW w:w="632" w:type="dxa"/>
            <w:vMerge w:val="restart"/>
            <w:tcBorders>
              <w:left w:val="single" w:sz="12" w:space="0" w:color="auto"/>
            </w:tcBorders>
          </w:tcPr>
          <w:p w14:paraId="762CCA83" w14:textId="77777777" w:rsidR="0074490A" w:rsidRPr="00C34C01" w:rsidRDefault="00C34C01" w:rsidP="003F6EB7">
            <w:pPr>
              <w:jc w:val="center"/>
              <w:rPr>
                <w:b/>
              </w:rPr>
            </w:pPr>
            <w:r w:rsidRPr="00C34C01">
              <w:rPr>
                <w:b/>
              </w:rPr>
              <w:t>9</w:t>
            </w:r>
          </w:p>
        </w:tc>
        <w:tc>
          <w:tcPr>
            <w:tcW w:w="693" w:type="dxa"/>
            <w:vMerge w:val="restart"/>
          </w:tcPr>
          <w:p w14:paraId="2F61EE24" w14:textId="77777777" w:rsidR="0074490A" w:rsidRPr="00C34C01" w:rsidRDefault="00C34C01" w:rsidP="003F6EB7">
            <w:pPr>
              <w:jc w:val="center"/>
              <w:rPr>
                <w:b/>
              </w:rPr>
            </w:pPr>
            <w:r w:rsidRPr="00C34C01">
              <w:rPr>
                <w:b/>
              </w:rPr>
              <w:t>12</w:t>
            </w:r>
          </w:p>
        </w:tc>
        <w:tc>
          <w:tcPr>
            <w:tcW w:w="694" w:type="dxa"/>
            <w:vMerge w:val="restart"/>
          </w:tcPr>
          <w:p w14:paraId="5AF999F1" w14:textId="77777777" w:rsidR="0074490A" w:rsidRPr="00C34C01" w:rsidRDefault="0074490A" w:rsidP="003F6EB7">
            <w:pPr>
              <w:jc w:val="center"/>
              <w:rPr>
                <w:b/>
              </w:rPr>
            </w:pPr>
            <w:r w:rsidRPr="00C34C01">
              <w:rPr>
                <w:b/>
              </w:rPr>
              <w:t>10</w:t>
            </w:r>
          </w:p>
        </w:tc>
      </w:tr>
      <w:tr w:rsidR="0074490A" w14:paraId="6DCBACFF" w14:textId="77777777" w:rsidTr="003F6EB7">
        <w:trPr>
          <w:trHeight w:val="205"/>
        </w:trPr>
        <w:tc>
          <w:tcPr>
            <w:tcW w:w="3347" w:type="dxa"/>
            <w:gridSpan w:val="2"/>
          </w:tcPr>
          <w:p w14:paraId="1DC52FC0" w14:textId="77777777" w:rsidR="0074490A" w:rsidRDefault="0074490A" w:rsidP="003F6EB7">
            <w:pPr>
              <w:jc w:val="both"/>
            </w:pPr>
          </w:p>
        </w:tc>
        <w:tc>
          <w:tcPr>
            <w:tcW w:w="2245" w:type="dxa"/>
            <w:gridSpan w:val="2"/>
          </w:tcPr>
          <w:p w14:paraId="30C59332" w14:textId="77777777" w:rsidR="0074490A" w:rsidRDefault="0074490A" w:rsidP="003F6EB7">
            <w:pPr>
              <w:jc w:val="both"/>
            </w:pPr>
          </w:p>
        </w:tc>
        <w:tc>
          <w:tcPr>
            <w:tcW w:w="2248" w:type="dxa"/>
            <w:gridSpan w:val="4"/>
            <w:tcBorders>
              <w:right w:val="single" w:sz="12" w:space="0" w:color="auto"/>
            </w:tcBorders>
          </w:tcPr>
          <w:p w14:paraId="26ACB2B7" w14:textId="77777777" w:rsidR="0074490A" w:rsidRDefault="0074490A" w:rsidP="003F6EB7">
            <w:pPr>
              <w:jc w:val="both"/>
            </w:pPr>
          </w:p>
        </w:tc>
        <w:tc>
          <w:tcPr>
            <w:tcW w:w="632" w:type="dxa"/>
            <w:vMerge/>
            <w:tcBorders>
              <w:left w:val="single" w:sz="12" w:space="0" w:color="auto"/>
            </w:tcBorders>
            <w:vAlign w:val="center"/>
          </w:tcPr>
          <w:p w14:paraId="4A50F03F" w14:textId="77777777" w:rsidR="0074490A" w:rsidRDefault="0074490A" w:rsidP="003F6EB7">
            <w:pPr>
              <w:rPr>
                <w:b/>
              </w:rPr>
            </w:pPr>
          </w:p>
        </w:tc>
        <w:tc>
          <w:tcPr>
            <w:tcW w:w="693" w:type="dxa"/>
            <w:vMerge/>
            <w:vAlign w:val="center"/>
          </w:tcPr>
          <w:p w14:paraId="1E1D6B98" w14:textId="77777777" w:rsidR="0074490A" w:rsidRDefault="0074490A" w:rsidP="003F6EB7">
            <w:pPr>
              <w:rPr>
                <w:b/>
              </w:rPr>
            </w:pPr>
          </w:p>
        </w:tc>
        <w:tc>
          <w:tcPr>
            <w:tcW w:w="694" w:type="dxa"/>
            <w:vMerge/>
            <w:vAlign w:val="center"/>
          </w:tcPr>
          <w:p w14:paraId="69B55D5D" w14:textId="77777777" w:rsidR="0074490A" w:rsidRDefault="0074490A" w:rsidP="003F6EB7">
            <w:pPr>
              <w:rPr>
                <w:b/>
              </w:rPr>
            </w:pPr>
          </w:p>
        </w:tc>
      </w:tr>
      <w:tr w:rsidR="0074490A" w14:paraId="7C1C6629" w14:textId="77777777" w:rsidTr="003F6EB7">
        <w:tc>
          <w:tcPr>
            <w:tcW w:w="9859" w:type="dxa"/>
            <w:gridSpan w:val="11"/>
            <w:shd w:val="clear" w:color="auto" w:fill="F7CAAC"/>
          </w:tcPr>
          <w:p w14:paraId="39B8A846" w14:textId="77777777"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14:paraId="1B9022EF" w14:textId="77777777" w:rsidTr="003F6EB7">
        <w:trPr>
          <w:trHeight w:val="2347"/>
        </w:trPr>
        <w:tc>
          <w:tcPr>
            <w:tcW w:w="9859" w:type="dxa"/>
            <w:gridSpan w:val="11"/>
          </w:tcPr>
          <w:p w14:paraId="68881FD7" w14:textId="77777777" w:rsidR="00325BC1" w:rsidRDefault="00325BC1" w:rsidP="00325BC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14:paraId="493A5924" w14:textId="77777777"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14:paraId="5E7A9258" w14:textId="77777777"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14:paraId="1F4D12C3" w14:textId="77777777"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14:paraId="6AD57FAE" w14:textId="77777777" w:rsidR="0074490A" w:rsidRPr="00167E46"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w:t>
            </w:r>
            <w:r w:rsidR="00325BC1">
              <w:rPr>
                <w:lang w:val="en-US"/>
              </w:rPr>
              <w:t>4/2071-8330.2017/10-3/16 (37%).</w:t>
            </w:r>
          </w:p>
        </w:tc>
      </w:tr>
      <w:tr w:rsidR="0074490A" w14:paraId="1DD0DC67" w14:textId="77777777" w:rsidTr="003F6EB7">
        <w:trPr>
          <w:trHeight w:val="218"/>
        </w:trPr>
        <w:tc>
          <w:tcPr>
            <w:tcW w:w="9859" w:type="dxa"/>
            <w:gridSpan w:val="11"/>
            <w:shd w:val="clear" w:color="auto" w:fill="F7CAAC"/>
          </w:tcPr>
          <w:p w14:paraId="0398F3E2" w14:textId="77777777" w:rsidR="0074490A" w:rsidRDefault="0074490A" w:rsidP="003F6EB7">
            <w:pPr>
              <w:rPr>
                <w:b/>
              </w:rPr>
            </w:pPr>
            <w:r>
              <w:rPr>
                <w:b/>
              </w:rPr>
              <w:t>Působení v zahraničí</w:t>
            </w:r>
          </w:p>
        </w:tc>
      </w:tr>
      <w:tr w:rsidR="0074490A" w14:paraId="6126F580" w14:textId="77777777" w:rsidTr="003F6EB7">
        <w:trPr>
          <w:trHeight w:val="328"/>
        </w:trPr>
        <w:tc>
          <w:tcPr>
            <w:tcW w:w="9859" w:type="dxa"/>
            <w:gridSpan w:val="11"/>
          </w:tcPr>
          <w:p w14:paraId="70A410D7" w14:textId="77777777" w:rsidR="0074490A" w:rsidRPr="00821985" w:rsidRDefault="0074490A">
            <w:pPr>
              <w:jc w:val="both"/>
            </w:pPr>
            <w:r>
              <w:rPr>
                <w:b/>
              </w:rPr>
              <w:t xml:space="preserve">03/2015 – 07/2015: </w:t>
            </w:r>
            <w:r>
              <w:t>České Vysoké Učení Technické v Praze, Fakulta ele</w:t>
            </w:r>
            <w:r w:rsidR="003F0B88">
              <w:t>ktrotechnická, Stáž –</w:t>
            </w:r>
            <w:r w:rsidR="00E64C21">
              <w:t>S</w:t>
            </w:r>
            <w:r w:rsidR="00DD40A0">
              <w:t>tudijní pobyt doktoranda</w:t>
            </w:r>
          </w:p>
        </w:tc>
      </w:tr>
      <w:tr w:rsidR="0074490A" w14:paraId="310710A0" w14:textId="77777777" w:rsidTr="00775C30">
        <w:trPr>
          <w:cantSplit/>
          <w:trHeight w:val="64"/>
        </w:trPr>
        <w:tc>
          <w:tcPr>
            <w:tcW w:w="2518" w:type="dxa"/>
            <w:shd w:val="clear" w:color="auto" w:fill="F7CAAC"/>
          </w:tcPr>
          <w:p w14:paraId="2EA510D5" w14:textId="77777777" w:rsidR="0074490A" w:rsidRDefault="0074490A" w:rsidP="003F6EB7">
            <w:pPr>
              <w:jc w:val="both"/>
              <w:rPr>
                <w:b/>
              </w:rPr>
            </w:pPr>
            <w:r>
              <w:rPr>
                <w:b/>
              </w:rPr>
              <w:t xml:space="preserve">Podpis </w:t>
            </w:r>
          </w:p>
        </w:tc>
        <w:tc>
          <w:tcPr>
            <w:tcW w:w="4536" w:type="dxa"/>
            <w:gridSpan w:val="5"/>
          </w:tcPr>
          <w:p w14:paraId="0D839359" w14:textId="77777777" w:rsidR="0074490A" w:rsidRDefault="0074490A" w:rsidP="003F6EB7">
            <w:pPr>
              <w:jc w:val="both"/>
            </w:pPr>
          </w:p>
        </w:tc>
        <w:tc>
          <w:tcPr>
            <w:tcW w:w="786" w:type="dxa"/>
            <w:gridSpan w:val="2"/>
            <w:shd w:val="clear" w:color="auto" w:fill="F7CAAC"/>
          </w:tcPr>
          <w:p w14:paraId="0BB87A41" w14:textId="77777777" w:rsidR="0074490A" w:rsidRDefault="00E64C21" w:rsidP="003F6EB7">
            <w:pPr>
              <w:jc w:val="both"/>
            </w:pPr>
            <w:r>
              <w:rPr>
                <w:b/>
              </w:rPr>
              <w:t>D</w:t>
            </w:r>
            <w:r w:rsidR="0074490A">
              <w:rPr>
                <w:b/>
              </w:rPr>
              <w:t>atum</w:t>
            </w:r>
          </w:p>
        </w:tc>
        <w:tc>
          <w:tcPr>
            <w:tcW w:w="2019" w:type="dxa"/>
            <w:gridSpan w:val="3"/>
          </w:tcPr>
          <w:p w14:paraId="3F36B694" w14:textId="77777777" w:rsidR="0074490A" w:rsidRDefault="0074490A" w:rsidP="003F6EB7">
            <w:pPr>
              <w:jc w:val="both"/>
            </w:pPr>
          </w:p>
        </w:tc>
      </w:tr>
    </w:tbl>
    <w:p w14:paraId="7715A130" w14:textId="77777777" w:rsidR="00385392" w:rsidRDefault="00385392" w:rsidP="00694BA8">
      <w:pPr>
        <w:spacing w:after="160" w:line="259" w:lineRule="auto"/>
      </w:pPr>
    </w:p>
    <w:p w14:paraId="13D5B131" w14:textId="77777777" w:rsidR="00E64C21" w:rsidRDefault="00E64C21" w:rsidP="00694BA8">
      <w:pPr>
        <w:spacing w:after="160" w:line="259" w:lineRule="auto"/>
      </w:pPr>
    </w:p>
    <w:p w14:paraId="39AC748C" w14:textId="77777777" w:rsidR="000E0F6C" w:rsidRDefault="000E0F6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D1EAB" w:rsidRPr="008D1EAB" w14:paraId="3456DABC" w14:textId="77777777" w:rsidTr="00F84311">
        <w:tc>
          <w:tcPr>
            <w:tcW w:w="9859" w:type="dxa"/>
            <w:gridSpan w:val="11"/>
            <w:tcBorders>
              <w:bottom w:val="double" w:sz="4" w:space="0" w:color="auto"/>
            </w:tcBorders>
            <w:shd w:val="clear" w:color="auto" w:fill="BDD6EE"/>
          </w:tcPr>
          <w:p w14:paraId="7D54ABFC" w14:textId="4ED76E3A" w:rsidR="008D1EAB" w:rsidRPr="008D1EAB" w:rsidRDefault="008D1EAB" w:rsidP="008D1EAB">
            <w:pPr>
              <w:jc w:val="both"/>
              <w:rPr>
                <w:b/>
                <w:sz w:val="28"/>
              </w:rPr>
            </w:pPr>
            <w:r w:rsidRPr="008D1EAB">
              <w:rPr>
                <w:b/>
                <w:sz w:val="28"/>
              </w:rPr>
              <w:t>C-I – Personální zabezpečení</w:t>
            </w:r>
          </w:p>
        </w:tc>
      </w:tr>
      <w:tr w:rsidR="008D1EAB" w:rsidRPr="008D1EAB" w14:paraId="406023A8" w14:textId="77777777" w:rsidTr="00F84311">
        <w:tc>
          <w:tcPr>
            <w:tcW w:w="2518" w:type="dxa"/>
            <w:tcBorders>
              <w:top w:val="double" w:sz="4" w:space="0" w:color="auto"/>
            </w:tcBorders>
            <w:shd w:val="clear" w:color="auto" w:fill="F7CAAC"/>
          </w:tcPr>
          <w:p w14:paraId="03121F44" w14:textId="77777777" w:rsidR="008D1EAB" w:rsidRPr="008D1EAB" w:rsidRDefault="008D1EAB" w:rsidP="008D1EAB">
            <w:pPr>
              <w:jc w:val="both"/>
              <w:rPr>
                <w:b/>
              </w:rPr>
            </w:pPr>
            <w:r w:rsidRPr="008D1EAB">
              <w:rPr>
                <w:b/>
              </w:rPr>
              <w:t>Vysoká škola</w:t>
            </w:r>
          </w:p>
        </w:tc>
        <w:tc>
          <w:tcPr>
            <w:tcW w:w="7341" w:type="dxa"/>
            <w:gridSpan w:val="10"/>
          </w:tcPr>
          <w:p w14:paraId="69461352" w14:textId="77777777" w:rsidR="008D1EAB" w:rsidRPr="008D1EAB" w:rsidRDefault="008D1EAB" w:rsidP="008D1EAB">
            <w:pPr>
              <w:jc w:val="both"/>
            </w:pPr>
            <w:r w:rsidRPr="008D1EAB">
              <w:t>Univerzita Tomáše Bati ve Zlíně</w:t>
            </w:r>
          </w:p>
        </w:tc>
      </w:tr>
      <w:tr w:rsidR="008D1EAB" w:rsidRPr="008D1EAB" w14:paraId="7B0FD8E6" w14:textId="77777777" w:rsidTr="00F84311">
        <w:tc>
          <w:tcPr>
            <w:tcW w:w="2518" w:type="dxa"/>
            <w:shd w:val="clear" w:color="auto" w:fill="F7CAAC"/>
          </w:tcPr>
          <w:p w14:paraId="4344BFF8" w14:textId="77777777" w:rsidR="008D1EAB" w:rsidRPr="008D1EAB" w:rsidRDefault="008D1EAB" w:rsidP="008D1EAB">
            <w:pPr>
              <w:jc w:val="both"/>
              <w:rPr>
                <w:b/>
              </w:rPr>
            </w:pPr>
            <w:r w:rsidRPr="008D1EAB">
              <w:rPr>
                <w:b/>
              </w:rPr>
              <w:t>Součást vysoké školy</w:t>
            </w:r>
          </w:p>
        </w:tc>
        <w:tc>
          <w:tcPr>
            <w:tcW w:w="7341" w:type="dxa"/>
            <w:gridSpan w:val="10"/>
          </w:tcPr>
          <w:p w14:paraId="3F856210" w14:textId="77777777" w:rsidR="008D1EAB" w:rsidRPr="008D1EAB" w:rsidRDefault="008D1EAB" w:rsidP="008D1EAB">
            <w:pPr>
              <w:jc w:val="both"/>
            </w:pPr>
            <w:r w:rsidRPr="008D1EAB">
              <w:t>Fakulta managementu a ekonomiky</w:t>
            </w:r>
          </w:p>
        </w:tc>
      </w:tr>
      <w:tr w:rsidR="008D1EAB" w:rsidRPr="008D1EAB" w14:paraId="3730D1D6" w14:textId="77777777" w:rsidTr="00F84311">
        <w:tc>
          <w:tcPr>
            <w:tcW w:w="2518" w:type="dxa"/>
            <w:shd w:val="clear" w:color="auto" w:fill="F7CAAC"/>
          </w:tcPr>
          <w:p w14:paraId="2A00EEA2" w14:textId="77777777" w:rsidR="008D1EAB" w:rsidRPr="008D1EAB" w:rsidRDefault="008D1EAB" w:rsidP="008D1EAB">
            <w:pPr>
              <w:jc w:val="both"/>
              <w:rPr>
                <w:b/>
              </w:rPr>
            </w:pPr>
            <w:r w:rsidRPr="008D1EAB">
              <w:rPr>
                <w:b/>
              </w:rPr>
              <w:t>Název studijního programu</w:t>
            </w:r>
          </w:p>
        </w:tc>
        <w:tc>
          <w:tcPr>
            <w:tcW w:w="7341" w:type="dxa"/>
            <w:gridSpan w:val="10"/>
          </w:tcPr>
          <w:p w14:paraId="00CF9918" w14:textId="720F67E0" w:rsidR="008D1EAB" w:rsidRPr="008D1EAB" w:rsidRDefault="008D1EAB" w:rsidP="008D1EAB">
            <w:pPr>
              <w:jc w:val="both"/>
            </w:pPr>
            <w:r>
              <w:t>Průmyslové inženýrství</w:t>
            </w:r>
          </w:p>
        </w:tc>
      </w:tr>
      <w:tr w:rsidR="008D1EAB" w:rsidRPr="008D1EAB" w14:paraId="1BB18393" w14:textId="77777777" w:rsidTr="00F84311">
        <w:tc>
          <w:tcPr>
            <w:tcW w:w="2518" w:type="dxa"/>
            <w:shd w:val="clear" w:color="auto" w:fill="F7CAAC"/>
          </w:tcPr>
          <w:p w14:paraId="66EEC759" w14:textId="77777777" w:rsidR="008D1EAB" w:rsidRPr="008D1EAB" w:rsidRDefault="008D1EAB" w:rsidP="008D1EAB">
            <w:pPr>
              <w:jc w:val="both"/>
              <w:rPr>
                <w:b/>
              </w:rPr>
            </w:pPr>
            <w:r w:rsidRPr="008D1EAB">
              <w:rPr>
                <w:b/>
              </w:rPr>
              <w:t>Jméno a příjmení</w:t>
            </w:r>
          </w:p>
        </w:tc>
        <w:tc>
          <w:tcPr>
            <w:tcW w:w="4536" w:type="dxa"/>
            <w:gridSpan w:val="5"/>
          </w:tcPr>
          <w:p w14:paraId="71628702" w14:textId="77777777" w:rsidR="008D1EAB" w:rsidRPr="008D1EAB" w:rsidRDefault="008D1EAB" w:rsidP="008D1EAB">
            <w:pPr>
              <w:jc w:val="both"/>
            </w:pPr>
            <w:r w:rsidRPr="008D1EAB">
              <w:t>Lubor HOMOLKA</w:t>
            </w:r>
          </w:p>
        </w:tc>
        <w:tc>
          <w:tcPr>
            <w:tcW w:w="709" w:type="dxa"/>
            <w:shd w:val="clear" w:color="auto" w:fill="F7CAAC"/>
          </w:tcPr>
          <w:p w14:paraId="6BE24438" w14:textId="77777777" w:rsidR="008D1EAB" w:rsidRPr="008D1EAB" w:rsidRDefault="008D1EAB" w:rsidP="008D1EAB">
            <w:pPr>
              <w:jc w:val="both"/>
              <w:rPr>
                <w:b/>
              </w:rPr>
            </w:pPr>
            <w:r w:rsidRPr="008D1EAB">
              <w:rPr>
                <w:b/>
              </w:rPr>
              <w:t>Tituly</w:t>
            </w:r>
          </w:p>
        </w:tc>
        <w:tc>
          <w:tcPr>
            <w:tcW w:w="2096" w:type="dxa"/>
            <w:gridSpan w:val="4"/>
          </w:tcPr>
          <w:p w14:paraId="62601925" w14:textId="77777777" w:rsidR="008D1EAB" w:rsidRPr="008D1EAB" w:rsidRDefault="008D1EAB" w:rsidP="008D1EAB">
            <w:pPr>
              <w:jc w:val="both"/>
            </w:pPr>
            <w:r w:rsidRPr="008D1EAB">
              <w:t>Ing., Ph.D.</w:t>
            </w:r>
          </w:p>
        </w:tc>
      </w:tr>
      <w:tr w:rsidR="008D1EAB" w:rsidRPr="008D1EAB" w14:paraId="71F0D4DB" w14:textId="77777777" w:rsidTr="00F84311">
        <w:tc>
          <w:tcPr>
            <w:tcW w:w="2518" w:type="dxa"/>
            <w:shd w:val="clear" w:color="auto" w:fill="F7CAAC"/>
          </w:tcPr>
          <w:p w14:paraId="04115DCC" w14:textId="77777777" w:rsidR="008D1EAB" w:rsidRPr="008D1EAB" w:rsidRDefault="008D1EAB" w:rsidP="008D1EAB">
            <w:pPr>
              <w:jc w:val="both"/>
              <w:rPr>
                <w:b/>
              </w:rPr>
            </w:pPr>
            <w:r w:rsidRPr="008D1EAB">
              <w:rPr>
                <w:b/>
              </w:rPr>
              <w:t>Rok narození</w:t>
            </w:r>
          </w:p>
        </w:tc>
        <w:tc>
          <w:tcPr>
            <w:tcW w:w="829" w:type="dxa"/>
          </w:tcPr>
          <w:p w14:paraId="294801D9" w14:textId="77777777" w:rsidR="008D1EAB" w:rsidRPr="008D1EAB" w:rsidRDefault="008D1EAB" w:rsidP="008D1EAB">
            <w:pPr>
              <w:jc w:val="both"/>
            </w:pPr>
            <w:r w:rsidRPr="008D1EAB">
              <w:t>1985</w:t>
            </w:r>
          </w:p>
        </w:tc>
        <w:tc>
          <w:tcPr>
            <w:tcW w:w="1721" w:type="dxa"/>
            <w:shd w:val="clear" w:color="auto" w:fill="F7CAAC"/>
          </w:tcPr>
          <w:p w14:paraId="4A7BB826" w14:textId="77777777" w:rsidR="008D1EAB" w:rsidRPr="008D1EAB" w:rsidRDefault="008D1EAB" w:rsidP="008D1EAB">
            <w:pPr>
              <w:jc w:val="both"/>
              <w:rPr>
                <w:b/>
              </w:rPr>
            </w:pPr>
            <w:r w:rsidRPr="008D1EAB">
              <w:rPr>
                <w:b/>
              </w:rPr>
              <w:t>typ vztahu k VŠ</w:t>
            </w:r>
          </w:p>
        </w:tc>
        <w:tc>
          <w:tcPr>
            <w:tcW w:w="992" w:type="dxa"/>
            <w:gridSpan w:val="2"/>
          </w:tcPr>
          <w:p w14:paraId="07546D3D" w14:textId="77777777" w:rsidR="008D1EAB" w:rsidRPr="008D1EAB" w:rsidRDefault="008D1EAB" w:rsidP="008D1EAB">
            <w:pPr>
              <w:jc w:val="both"/>
            </w:pPr>
            <w:r w:rsidRPr="008D1EAB">
              <w:t>pp</w:t>
            </w:r>
          </w:p>
        </w:tc>
        <w:tc>
          <w:tcPr>
            <w:tcW w:w="994" w:type="dxa"/>
            <w:shd w:val="clear" w:color="auto" w:fill="F7CAAC"/>
          </w:tcPr>
          <w:p w14:paraId="4CEF720F" w14:textId="77777777" w:rsidR="008D1EAB" w:rsidRPr="008D1EAB" w:rsidRDefault="008D1EAB" w:rsidP="008D1EAB">
            <w:pPr>
              <w:jc w:val="both"/>
              <w:rPr>
                <w:b/>
              </w:rPr>
            </w:pPr>
            <w:r w:rsidRPr="008D1EAB">
              <w:rPr>
                <w:b/>
              </w:rPr>
              <w:t>rozsah</w:t>
            </w:r>
          </w:p>
        </w:tc>
        <w:tc>
          <w:tcPr>
            <w:tcW w:w="709" w:type="dxa"/>
          </w:tcPr>
          <w:p w14:paraId="18F78C6F" w14:textId="77777777" w:rsidR="008D1EAB" w:rsidRPr="008D1EAB" w:rsidRDefault="008D1EAB" w:rsidP="008D1EAB">
            <w:pPr>
              <w:jc w:val="both"/>
            </w:pPr>
            <w:r w:rsidRPr="008D1EAB">
              <w:t>40</w:t>
            </w:r>
          </w:p>
        </w:tc>
        <w:tc>
          <w:tcPr>
            <w:tcW w:w="709" w:type="dxa"/>
            <w:gridSpan w:val="2"/>
            <w:shd w:val="clear" w:color="auto" w:fill="F7CAAC"/>
          </w:tcPr>
          <w:p w14:paraId="6BD32FC6" w14:textId="77777777" w:rsidR="008D1EAB" w:rsidRPr="008D1EAB" w:rsidRDefault="008D1EAB" w:rsidP="008D1EAB">
            <w:pPr>
              <w:jc w:val="both"/>
              <w:rPr>
                <w:b/>
              </w:rPr>
            </w:pPr>
            <w:r w:rsidRPr="008D1EAB">
              <w:rPr>
                <w:b/>
              </w:rPr>
              <w:t>do kdy</w:t>
            </w:r>
          </w:p>
        </w:tc>
        <w:tc>
          <w:tcPr>
            <w:tcW w:w="1387" w:type="dxa"/>
            <w:gridSpan w:val="2"/>
          </w:tcPr>
          <w:p w14:paraId="1FDCBAA3" w14:textId="77777777" w:rsidR="008D1EAB" w:rsidRPr="008D1EAB" w:rsidRDefault="008D1EAB" w:rsidP="008D1EAB">
            <w:pPr>
              <w:jc w:val="both"/>
            </w:pPr>
            <w:r w:rsidRPr="008D1EAB">
              <w:t>N</w:t>
            </w:r>
          </w:p>
        </w:tc>
      </w:tr>
      <w:tr w:rsidR="008D1EAB" w:rsidRPr="008D1EAB" w14:paraId="700BFFBF" w14:textId="77777777" w:rsidTr="00F84311">
        <w:tc>
          <w:tcPr>
            <w:tcW w:w="5068" w:type="dxa"/>
            <w:gridSpan w:val="3"/>
            <w:shd w:val="clear" w:color="auto" w:fill="F7CAAC"/>
          </w:tcPr>
          <w:p w14:paraId="3F22C700" w14:textId="77777777" w:rsidR="008D1EAB" w:rsidRPr="008D1EAB" w:rsidRDefault="008D1EAB" w:rsidP="008D1EAB">
            <w:pPr>
              <w:jc w:val="both"/>
              <w:rPr>
                <w:b/>
              </w:rPr>
            </w:pPr>
            <w:r w:rsidRPr="008D1EAB">
              <w:rPr>
                <w:b/>
              </w:rPr>
              <w:t>Typ vztahu na součásti VŠ, která uskutečňuje st. program</w:t>
            </w:r>
          </w:p>
        </w:tc>
        <w:tc>
          <w:tcPr>
            <w:tcW w:w="992" w:type="dxa"/>
            <w:gridSpan w:val="2"/>
          </w:tcPr>
          <w:p w14:paraId="34392524" w14:textId="77777777" w:rsidR="008D1EAB" w:rsidRPr="008D1EAB" w:rsidRDefault="008D1EAB" w:rsidP="008D1EAB">
            <w:pPr>
              <w:jc w:val="both"/>
            </w:pPr>
            <w:r w:rsidRPr="008D1EAB">
              <w:t>pp</w:t>
            </w:r>
          </w:p>
        </w:tc>
        <w:tc>
          <w:tcPr>
            <w:tcW w:w="994" w:type="dxa"/>
            <w:shd w:val="clear" w:color="auto" w:fill="F7CAAC"/>
          </w:tcPr>
          <w:p w14:paraId="0F529D43" w14:textId="77777777" w:rsidR="008D1EAB" w:rsidRPr="008D1EAB" w:rsidRDefault="008D1EAB" w:rsidP="008D1EAB">
            <w:pPr>
              <w:jc w:val="both"/>
              <w:rPr>
                <w:b/>
              </w:rPr>
            </w:pPr>
            <w:r w:rsidRPr="008D1EAB">
              <w:rPr>
                <w:b/>
              </w:rPr>
              <w:t>rozsah</w:t>
            </w:r>
          </w:p>
        </w:tc>
        <w:tc>
          <w:tcPr>
            <w:tcW w:w="709" w:type="dxa"/>
          </w:tcPr>
          <w:p w14:paraId="6F67DC3E" w14:textId="77777777" w:rsidR="008D1EAB" w:rsidRPr="008D1EAB" w:rsidRDefault="008D1EAB" w:rsidP="008D1EAB">
            <w:pPr>
              <w:jc w:val="both"/>
            </w:pPr>
            <w:r w:rsidRPr="008D1EAB">
              <w:t>40</w:t>
            </w:r>
          </w:p>
        </w:tc>
        <w:tc>
          <w:tcPr>
            <w:tcW w:w="709" w:type="dxa"/>
            <w:gridSpan w:val="2"/>
            <w:shd w:val="clear" w:color="auto" w:fill="F7CAAC"/>
          </w:tcPr>
          <w:p w14:paraId="7E792C9B" w14:textId="77777777" w:rsidR="008D1EAB" w:rsidRPr="008D1EAB" w:rsidRDefault="008D1EAB" w:rsidP="008D1EAB">
            <w:pPr>
              <w:jc w:val="both"/>
              <w:rPr>
                <w:b/>
              </w:rPr>
            </w:pPr>
            <w:r w:rsidRPr="008D1EAB">
              <w:rPr>
                <w:b/>
              </w:rPr>
              <w:t>do kdy</w:t>
            </w:r>
          </w:p>
        </w:tc>
        <w:tc>
          <w:tcPr>
            <w:tcW w:w="1387" w:type="dxa"/>
            <w:gridSpan w:val="2"/>
          </w:tcPr>
          <w:p w14:paraId="09B140B4" w14:textId="77777777" w:rsidR="008D1EAB" w:rsidRPr="008D1EAB" w:rsidRDefault="008D1EAB" w:rsidP="008D1EAB">
            <w:pPr>
              <w:jc w:val="both"/>
            </w:pPr>
            <w:r w:rsidRPr="008D1EAB">
              <w:t>N</w:t>
            </w:r>
          </w:p>
        </w:tc>
      </w:tr>
      <w:tr w:rsidR="008D1EAB" w:rsidRPr="008D1EAB" w14:paraId="23FED6B6" w14:textId="77777777" w:rsidTr="00F84311">
        <w:tc>
          <w:tcPr>
            <w:tcW w:w="6060" w:type="dxa"/>
            <w:gridSpan w:val="5"/>
            <w:shd w:val="clear" w:color="auto" w:fill="F7CAAC"/>
          </w:tcPr>
          <w:p w14:paraId="175F31BC" w14:textId="77777777" w:rsidR="008D1EAB" w:rsidRPr="008D1EAB" w:rsidRDefault="008D1EAB" w:rsidP="008D1EAB">
            <w:pPr>
              <w:jc w:val="both"/>
            </w:pPr>
            <w:r w:rsidRPr="008D1EAB">
              <w:rPr>
                <w:b/>
              </w:rPr>
              <w:t>Další současná působení jako akademický pracovník na jiných VŠ</w:t>
            </w:r>
          </w:p>
        </w:tc>
        <w:tc>
          <w:tcPr>
            <w:tcW w:w="1703" w:type="dxa"/>
            <w:gridSpan w:val="2"/>
            <w:shd w:val="clear" w:color="auto" w:fill="F7CAAC"/>
          </w:tcPr>
          <w:p w14:paraId="3A03A9C7" w14:textId="77777777" w:rsidR="008D1EAB" w:rsidRPr="008D1EAB" w:rsidRDefault="008D1EAB" w:rsidP="008D1EAB">
            <w:pPr>
              <w:jc w:val="both"/>
              <w:rPr>
                <w:b/>
              </w:rPr>
            </w:pPr>
            <w:r w:rsidRPr="008D1EAB">
              <w:rPr>
                <w:b/>
              </w:rPr>
              <w:t>typ prac. vztahu</w:t>
            </w:r>
          </w:p>
        </w:tc>
        <w:tc>
          <w:tcPr>
            <w:tcW w:w="2096" w:type="dxa"/>
            <w:gridSpan w:val="4"/>
            <w:shd w:val="clear" w:color="auto" w:fill="F7CAAC"/>
          </w:tcPr>
          <w:p w14:paraId="3994FEC6" w14:textId="77777777" w:rsidR="008D1EAB" w:rsidRPr="008D1EAB" w:rsidRDefault="008D1EAB" w:rsidP="008D1EAB">
            <w:pPr>
              <w:jc w:val="both"/>
              <w:rPr>
                <w:b/>
              </w:rPr>
            </w:pPr>
            <w:r w:rsidRPr="008D1EAB">
              <w:rPr>
                <w:b/>
              </w:rPr>
              <w:t>Rozsah</w:t>
            </w:r>
          </w:p>
        </w:tc>
      </w:tr>
      <w:tr w:rsidR="008D1EAB" w:rsidRPr="008D1EAB" w14:paraId="222FD87C" w14:textId="77777777" w:rsidTr="00F84311">
        <w:tc>
          <w:tcPr>
            <w:tcW w:w="6060" w:type="dxa"/>
            <w:gridSpan w:val="5"/>
          </w:tcPr>
          <w:p w14:paraId="027FC35C" w14:textId="77777777" w:rsidR="008D1EAB" w:rsidRPr="008D1EAB" w:rsidRDefault="008D1EAB" w:rsidP="008D1EAB">
            <w:pPr>
              <w:jc w:val="both"/>
            </w:pPr>
          </w:p>
        </w:tc>
        <w:tc>
          <w:tcPr>
            <w:tcW w:w="1703" w:type="dxa"/>
            <w:gridSpan w:val="2"/>
          </w:tcPr>
          <w:p w14:paraId="7A765F95" w14:textId="77777777" w:rsidR="008D1EAB" w:rsidRPr="008D1EAB" w:rsidRDefault="008D1EAB" w:rsidP="008D1EAB">
            <w:pPr>
              <w:jc w:val="both"/>
            </w:pPr>
          </w:p>
        </w:tc>
        <w:tc>
          <w:tcPr>
            <w:tcW w:w="2096" w:type="dxa"/>
            <w:gridSpan w:val="4"/>
          </w:tcPr>
          <w:p w14:paraId="2A3DDC0E" w14:textId="77777777" w:rsidR="008D1EAB" w:rsidRPr="008D1EAB" w:rsidRDefault="008D1EAB" w:rsidP="008D1EAB">
            <w:pPr>
              <w:jc w:val="both"/>
            </w:pPr>
          </w:p>
        </w:tc>
      </w:tr>
      <w:tr w:rsidR="008D1EAB" w:rsidRPr="008D1EAB" w14:paraId="1E324F9B" w14:textId="77777777" w:rsidTr="00F84311">
        <w:tc>
          <w:tcPr>
            <w:tcW w:w="6060" w:type="dxa"/>
            <w:gridSpan w:val="5"/>
          </w:tcPr>
          <w:p w14:paraId="2090C6E5" w14:textId="77777777" w:rsidR="008D1EAB" w:rsidRPr="008D1EAB" w:rsidRDefault="008D1EAB" w:rsidP="008D1EAB">
            <w:pPr>
              <w:jc w:val="both"/>
            </w:pPr>
          </w:p>
        </w:tc>
        <w:tc>
          <w:tcPr>
            <w:tcW w:w="1703" w:type="dxa"/>
            <w:gridSpan w:val="2"/>
          </w:tcPr>
          <w:p w14:paraId="6D2AFB5B" w14:textId="77777777" w:rsidR="008D1EAB" w:rsidRPr="008D1EAB" w:rsidRDefault="008D1EAB" w:rsidP="008D1EAB">
            <w:pPr>
              <w:jc w:val="both"/>
            </w:pPr>
          </w:p>
        </w:tc>
        <w:tc>
          <w:tcPr>
            <w:tcW w:w="2096" w:type="dxa"/>
            <w:gridSpan w:val="4"/>
          </w:tcPr>
          <w:p w14:paraId="24F9CCCB" w14:textId="77777777" w:rsidR="008D1EAB" w:rsidRPr="008D1EAB" w:rsidRDefault="008D1EAB" w:rsidP="008D1EAB">
            <w:pPr>
              <w:jc w:val="both"/>
            </w:pPr>
          </w:p>
        </w:tc>
      </w:tr>
      <w:tr w:rsidR="008D1EAB" w:rsidRPr="008D1EAB" w14:paraId="1855A3E4" w14:textId="77777777" w:rsidTr="00F84311">
        <w:tc>
          <w:tcPr>
            <w:tcW w:w="9859" w:type="dxa"/>
            <w:gridSpan w:val="11"/>
            <w:shd w:val="clear" w:color="auto" w:fill="F7CAAC"/>
          </w:tcPr>
          <w:p w14:paraId="0B24A835" w14:textId="77777777" w:rsidR="008D1EAB" w:rsidRPr="008D1EAB" w:rsidRDefault="008D1EAB" w:rsidP="008D1EAB">
            <w:pPr>
              <w:jc w:val="both"/>
            </w:pPr>
            <w:r w:rsidRPr="008D1EAB">
              <w:rPr>
                <w:b/>
              </w:rPr>
              <w:t>Předměty příslušného studijního programu a způsob zapojení do jejich výuky, příp. další zapojení do uskutečňování studijního programu</w:t>
            </w:r>
          </w:p>
        </w:tc>
      </w:tr>
      <w:tr w:rsidR="008D1EAB" w:rsidRPr="008D1EAB" w14:paraId="65824AD3" w14:textId="77777777" w:rsidTr="000E0F6C">
        <w:trPr>
          <w:trHeight w:val="657"/>
        </w:trPr>
        <w:tc>
          <w:tcPr>
            <w:tcW w:w="9859" w:type="dxa"/>
            <w:gridSpan w:val="11"/>
            <w:tcBorders>
              <w:top w:val="nil"/>
            </w:tcBorders>
          </w:tcPr>
          <w:p w14:paraId="63AF6B99" w14:textId="77777777" w:rsidR="008D1EAB" w:rsidRPr="008D1EAB" w:rsidRDefault="008D1EAB" w:rsidP="008D1EAB">
            <w:pPr>
              <w:jc w:val="both"/>
            </w:pPr>
            <w:r w:rsidRPr="008D1EAB">
              <w:t>Ekonometrie - garant, přednášející (60%)</w:t>
            </w:r>
          </w:p>
          <w:p w14:paraId="5BBFBB53" w14:textId="77777777" w:rsidR="008D1EAB" w:rsidRPr="008D1EAB" w:rsidRDefault="008D1EAB" w:rsidP="008D1EAB">
            <w:pPr>
              <w:jc w:val="both"/>
            </w:pPr>
            <w:r w:rsidRPr="008D1EAB">
              <w:t>Econometrics - garant, přednášející (60%)</w:t>
            </w:r>
          </w:p>
        </w:tc>
      </w:tr>
      <w:tr w:rsidR="008D1EAB" w:rsidRPr="008D1EAB" w14:paraId="2E1F4448" w14:textId="77777777" w:rsidTr="00F84311">
        <w:tc>
          <w:tcPr>
            <w:tcW w:w="9859" w:type="dxa"/>
            <w:gridSpan w:val="11"/>
            <w:shd w:val="clear" w:color="auto" w:fill="F7CAAC"/>
          </w:tcPr>
          <w:p w14:paraId="527D5B2A" w14:textId="77777777" w:rsidR="008D1EAB" w:rsidRPr="008D1EAB" w:rsidRDefault="008D1EAB" w:rsidP="008D1EAB">
            <w:pPr>
              <w:jc w:val="both"/>
            </w:pPr>
            <w:r w:rsidRPr="008D1EAB">
              <w:rPr>
                <w:b/>
              </w:rPr>
              <w:t xml:space="preserve">Údaje o vzdělání na VŠ </w:t>
            </w:r>
          </w:p>
        </w:tc>
      </w:tr>
      <w:tr w:rsidR="008D1EAB" w:rsidRPr="008D1EAB" w14:paraId="5519A959" w14:textId="77777777" w:rsidTr="00F84311">
        <w:trPr>
          <w:trHeight w:val="743"/>
        </w:trPr>
        <w:tc>
          <w:tcPr>
            <w:tcW w:w="9859" w:type="dxa"/>
            <w:gridSpan w:val="11"/>
          </w:tcPr>
          <w:p w14:paraId="008B58D3" w14:textId="77777777" w:rsidR="008D1EAB" w:rsidRPr="008D1EAB" w:rsidRDefault="008D1EAB" w:rsidP="008D1EAB">
            <w:pPr>
              <w:jc w:val="both"/>
              <w:rPr>
                <w:color w:val="000000"/>
                <w:szCs w:val="24"/>
              </w:rPr>
            </w:pPr>
            <w:r w:rsidRPr="008D1EAB">
              <w:rPr>
                <w:b/>
              </w:rPr>
              <w:t>2010-2015</w:t>
            </w:r>
            <w:r w:rsidRPr="008D1EAB">
              <w:t xml:space="preserve">   </w:t>
            </w:r>
            <w:r w:rsidRPr="008D1EAB">
              <w:rPr>
                <w:color w:val="000000"/>
                <w:szCs w:val="24"/>
              </w:rPr>
              <w:t>Univerzita Tomáše Bati ve Zlíně, Fakulta managementu a ekonomiky, obor Finance (</w:t>
            </w:r>
            <w:r w:rsidRPr="008D1EAB">
              <w:rPr>
                <w:b/>
                <w:color w:val="000000"/>
                <w:szCs w:val="24"/>
              </w:rPr>
              <w:t>Ph.D.</w:t>
            </w:r>
            <w:r w:rsidRPr="008D1EAB">
              <w:rPr>
                <w:color w:val="000000"/>
                <w:szCs w:val="24"/>
              </w:rPr>
              <w:t>)</w:t>
            </w:r>
          </w:p>
          <w:p w14:paraId="7CDB41E2" w14:textId="77777777" w:rsidR="008D1EAB" w:rsidRPr="008D1EAB" w:rsidRDefault="008D1EAB" w:rsidP="008D1EAB">
            <w:pPr>
              <w:jc w:val="both"/>
              <w:rPr>
                <w:color w:val="000000"/>
                <w:szCs w:val="24"/>
              </w:rPr>
            </w:pPr>
            <w:r w:rsidRPr="008D1EAB">
              <w:rPr>
                <w:b/>
              </w:rPr>
              <w:t xml:space="preserve">2008-2010   </w:t>
            </w:r>
            <w:r w:rsidRPr="008D1EAB">
              <w:rPr>
                <w:color w:val="000000"/>
                <w:szCs w:val="24"/>
              </w:rPr>
              <w:t>Univerzita Tomáše Bati ve Zlíně, Fakulta managementu a ekonomiky, obor Finance (</w:t>
            </w:r>
            <w:r w:rsidRPr="008D1EAB">
              <w:rPr>
                <w:b/>
                <w:color w:val="000000"/>
                <w:szCs w:val="24"/>
              </w:rPr>
              <w:t>Ing.</w:t>
            </w:r>
            <w:r w:rsidRPr="008D1EAB">
              <w:rPr>
                <w:color w:val="000000"/>
                <w:szCs w:val="24"/>
              </w:rPr>
              <w:t>)</w:t>
            </w:r>
          </w:p>
          <w:p w14:paraId="027B73E4" w14:textId="77777777" w:rsidR="008D1EAB" w:rsidRPr="008D1EAB" w:rsidRDefault="008D1EAB" w:rsidP="008D1EAB">
            <w:pPr>
              <w:jc w:val="both"/>
              <w:rPr>
                <w:color w:val="000000"/>
                <w:szCs w:val="24"/>
              </w:rPr>
            </w:pPr>
            <w:r w:rsidRPr="008D1EAB">
              <w:rPr>
                <w:b/>
              </w:rPr>
              <w:t xml:space="preserve">2005-2008   </w:t>
            </w:r>
            <w:r w:rsidRPr="008D1EAB">
              <w:rPr>
                <w:color w:val="000000"/>
                <w:szCs w:val="24"/>
              </w:rPr>
              <w:t>Univerzita Tomáše Bati ve Zlíně, Fakulta managementu a ekonomiky, obor Ekonomika a management (</w:t>
            </w:r>
            <w:r w:rsidRPr="008D1EAB">
              <w:rPr>
                <w:b/>
                <w:color w:val="000000"/>
                <w:szCs w:val="24"/>
              </w:rPr>
              <w:t>Bc.</w:t>
            </w:r>
            <w:r w:rsidRPr="008D1EAB">
              <w:rPr>
                <w:color w:val="000000"/>
                <w:szCs w:val="24"/>
              </w:rPr>
              <w:t>)</w:t>
            </w:r>
          </w:p>
        </w:tc>
      </w:tr>
      <w:tr w:rsidR="008D1EAB" w:rsidRPr="008D1EAB" w14:paraId="340E5A37" w14:textId="77777777" w:rsidTr="00F84311">
        <w:tc>
          <w:tcPr>
            <w:tcW w:w="9859" w:type="dxa"/>
            <w:gridSpan w:val="11"/>
            <w:shd w:val="clear" w:color="auto" w:fill="F7CAAC"/>
          </w:tcPr>
          <w:p w14:paraId="5482AC07" w14:textId="77777777" w:rsidR="008D1EAB" w:rsidRPr="008D1EAB" w:rsidRDefault="008D1EAB" w:rsidP="008D1EAB">
            <w:pPr>
              <w:jc w:val="both"/>
              <w:rPr>
                <w:b/>
              </w:rPr>
            </w:pPr>
            <w:r w:rsidRPr="008D1EAB">
              <w:rPr>
                <w:b/>
              </w:rPr>
              <w:t>Údaje o odborném působení od absolvování VŠ</w:t>
            </w:r>
          </w:p>
        </w:tc>
      </w:tr>
      <w:tr w:rsidR="008D1EAB" w:rsidRPr="008D1EAB" w14:paraId="446C5B7C" w14:textId="77777777" w:rsidTr="00F84311">
        <w:trPr>
          <w:trHeight w:val="871"/>
        </w:trPr>
        <w:tc>
          <w:tcPr>
            <w:tcW w:w="9859" w:type="dxa"/>
            <w:gridSpan w:val="11"/>
          </w:tcPr>
          <w:p w14:paraId="25A7C95F" w14:textId="77777777" w:rsidR="008D1EAB" w:rsidRPr="008D1EAB" w:rsidRDefault="008D1EAB" w:rsidP="008D1EAB">
            <w:pPr>
              <w:tabs>
                <w:tab w:val="left" w:pos="2127"/>
              </w:tabs>
              <w:autoSpaceDE w:val="0"/>
              <w:autoSpaceDN w:val="0"/>
              <w:adjustRightInd w:val="0"/>
              <w:rPr>
                <w:color w:val="000000"/>
                <w:szCs w:val="24"/>
              </w:rPr>
            </w:pPr>
            <w:r w:rsidRPr="008D1EAB">
              <w:rPr>
                <w:b/>
                <w:bCs/>
                <w:color w:val="000000"/>
                <w:szCs w:val="24"/>
              </w:rPr>
              <w:t xml:space="preserve">02/2004 - 12/2004:  </w:t>
            </w:r>
            <w:r w:rsidRPr="008D1EAB">
              <w:rPr>
                <w:bCs/>
                <w:color w:val="000000"/>
                <w:szCs w:val="24"/>
              </w:rPr>
              <w:t xml:space="preserve">SAB Finance a.s., obor praxe: </w:t>
            </w:r>
            <w:r w:rsidRPr="008D1EAB">
              <w:rPr>
                <w:color w:val="000000"/>
                <w:szCs w:val="24"/>
              </w:rPr>
              <w:t>Finance, Řízení rizik</w:t>
            </w:r>
          </w:p>
          <w:p w14:paraId="30E50FBD" w14:textId="77777777" w:rsidR="008D1EAB" w:rsidRPr="008D1EAB" w:rsidRDefault="008D1EAB" w:rsidP="008D1EAB">
            <w:pPr>
              <w:tabs>
                <w:tab w:val="left" w:pos="2127"/>
              </w:tabs>
              <w:autoSpaceDE w:val="0"/>
              <w:autoSpaceDN w:val="0"/>
              <w:adjustRightInd w:val="0"/>
              <w:rPr>
                <w:color w:val="000000"/>
                <w:szCs w:val="24"/>
              </w:rPr>
            </w:pPr>
            <w:r w:rsidRPr="008D1EAB">
              <w:rPr>
                <w:b/>
                <w:color w:val="000000"/>
                <w:szCs w:val="24"/>
              </w:rPr>
              <w:t>02/2016 – 05/2017:</w:t>
            </w:r>
            <w:r w:rsidRPr="008D1EAB">
              <w:rPr>
                <w:color w:val="000000"/>
                <w:szCs w:val="24"/>
              </w:rPr>
              <w:t xml:space="preserve"> Senior Analyst, Baoviet Securities (Vietnam), obor praxe: Analýza trhu, Prediktivní modelování</w:t>
            </w:r>
          </w:p>
          <w:p w14:paraId="5E999169" w14:textId="77777777" w:rsidR="008D1EAB" w:rsidRPr="008D1EAB" w:rsidRDefault="008D1EAB" w:rsidP="008D1EAB">
            <w:pPr>
              <w:tabs>
                <w:tab w:val="left" w:pos="2127"/>
              </w:tabs>
              <w:autoSpaceDE w:val="0"/>
              <w:autoSpaceDN w:val="0"/>
              <w:adjustRightInd w:val="0"/>
              <w:rPr>
                <w:color w:val="000000"/>
                <w:szCs w:val="24"/>
              </w:rPr>
            </w:pPr>
            <w:r w:rsidRPr="008D1EAB">
              <w:rPr>
                <w:b/>
                <w:color w:val="000000"/>
                <w:szCs w:val="24"/>
              </w:rPr>
              <w:t xml:space="preserve">09/2017 – dosud:    </w:t>
            </w:r>
            <w:r w:rsidRPr="008D1EAB">
              <w:rPr>
                <w:color w:val="000000"/>
                <w:szCs w:val="24"/>
              </w:rPr>
              <w:t>UTB ve Zlíně, Fakulta managementu a ekonomiky, akademický pracovník</w:t>
            </w:r>
          </w:p>
        </w:tc>
      </w:tr>
      <w:tr w:rsidR="008D1EAB" w:rsidRPr="008D1EAB" w14:paraId="3E3E72FB" w14:textId="77777777" w:rsidTr="00F84311">
        <w:trPr>
          <w:trHeight w:val="250"/>
        </w:trPr>
        <w:tc>
          <w:tcPr>
            <w:tcW w:w="9859" w:type="dxa"/>
            <w:gridSpan w:val="11"/>
            <w:shd w:val="clear" w:color="auto" w:fill="F7CAAC"/>
          </w:tcPr>
          <w:p w14:paraId="0BFE84EF" w14:textId="77777777" w:rsidR="008D1EAB" w:rsidRPr="008D1EAB" w:rsidRDefault="008D1EAB" w:rsidP="008D1EAB">
            <w:pPr>
              <w:jc w:val="both"/>
            </w:pPr>
            <w:r w:rsidRPr="008D1EAB">
              <w:rPr>
                <w:b/>
              </w:rPr>
              <w:t>Zkušenosti s vedením kvalifikačních a rigorózních prací</w:t>
            </w:r>
          </w:p>
        </w:tc>
      </w:tr>
      <w:tr w:rsidR="008D1EAB" w:rsidRPr="008D1EAB" w14:paraId="009D7C19" w14:textId="77777777" w:rsidTr="00F84311">
        <w:trPr>
          <w:trHeight w:val="434"/>
        </w:trPr>
        <w:tc>
          <w:tcPr>
            <w:tcW w:w="9859" w:type="dxa"/>
            <w:gridSpan w:val="11"/>
          </w:tcPr>
          <w:p w14:paraId="7CCDDCD3" w14:textId="77777777" w:rsidR="008D1EAB" w:rsidRPr="008D1EAB" w:rsidRDefault="008D1EAB" w:rsidP="008D1EAB">
            <w:pPr>
              <w:jc w:val="both"/>
            </w:pPr>
            <w:r w:rsidRPr="008D1EAB">
              <w:t xml:space="preserve">Počet vedených bakalářských prací – 1 </w:t>
            </w:r>
          </w:p>
        </w:tc>
      </w:tr>
      <w:tr w:rsidR="008D1EAB" w:rsidRPr="008D1EAB" w14:paraId="12D1062D" w14:textId="77777777" w:rsidTr="00F84311">
        <w:trPr>
          <w:cantSplit/>
        </w:trPr>
        <w:tc>
          <w:tcPr>
            <w:tcW w:w="3347" w:type="dxa"/>
            <w:gridSpan w:val="2"/>
            <w:tcBorders>
              <w:top w:val="single" w:sz="12" w:space="0" w:color="auto"/>
            </w:tcBorders>
            <w:shd w:val="clear" w:color="auto" w:fill="F7CAAC"/>
          </w:tcPr>
          <w:p w14:paraId="34AE7EDC" w14:textId="77777777" w:rsidR="008D1EAB" w:rsidRPr="008D1EAB" w:rsidRDefault="008D1EAB" w:rsidP="008D1EAB">
            <w:pPr>
              <w:jc w:val="both"/>
            </w:pPr>
            <w:r w:rsidRPr="008D1EAB">
              <w:rPr>
                <w:b/>
              </w:rPr>
              <w:t xml:space="preserve">Obor habilitačního řízení </w:t>
            </w:r>
          </w:p>
        </w:tc>
        <w:tc>
          <w:tcPr>
            <w:tcW w:w="2245" w:type="dxa"/>
            <w:gridSpan w:val="2"/>
            <w:tcBorders>
              <w:top w:val="single" w:sz="12" w:space="0" w:color="auto"/>
            </w:tcBorders>
            <w:shd w:val="clear" w:color="auto" w:fill="F7CAAC"/>
          </w:tcPr>
          <w:p w14:paraId="2545851B" w14:textId="77777777" w:rsidR="008D1EAB" w:rsidRPr="008D1EAB" w:rsidRDefault="008D1EAB" w:rsidP="008D1EAB">
            <w:pPr>
              <w:jc w:val="both"/>
            </w:pPr>
            <w:r w:rsidRPr="008D1EAB">
              <w:rPr>
                <w:b/>
              </w:rPr>
              <w:t>Rok udělení hodnosti</w:t>
            </w:r>
          </w:p>
        </w:tc>
        <w:tc>
          <w:tcPr>
            <w:tcW w:w="2248" w:type="dxa"/>
            <w:gridSpan w:val="4"/>
            <w:tcBorders>
              <w:top w:val="single" w:sz="12" w:space="0" w:color="auto"/>
              <w:right w:val="single" w:sz="12" w:space="0" w:color="auto"/>
            </w:tcBorders>
            <w:shd w:val="clear" w:color="auto" w:fill="F7CAAC"/>
          </w:tcPr>
          <w:p w14:paraId="77103136" w14:textId="77777777" w:rsidR="008D1EAB" w:rsidRPr="008D1EAB" w:rsidRDefault="008D1EAB" w:rsidP="008D1EAB">
            <w:pPr>
              <w:jc w:val="both"/>
            </w:pPr>
            <w:r w:rsidRPr="008D1EAB">
              <w:rPr>
                <w:b/>
              </w:rPr>
              <w:t>Řízení konáno na VŠ</w:t>
            </w:r>
          </w:p>
        </w:tc>
        <w:tc>
          <w:tcPr>
            <w:tcW w:w="2019" w:type="dxa"/>
            <w:gridSpan w:val="3"/>
            <w:tcBorders>
              <w:top w:val="single" w:sz="12" w:space="0" w:color="auto"/>
              <w:left w:val="single" w:sz="12" w:space="0" w:color="auto"/>
            </w:tcBorders>
            <w:shd w:val="clear" w:color="auto" w:fill="F7CAAC"/>
          </w:tcPr>
          <w:p w14:paraId="433CE95A" w14:textId="77777777" w:rsidR="008D1EAB" w:rsidRPr="008D1EAB" w:rsidRDefault="008D1EAB" w:rsidP="008D1EAB">
            <w:pPr>
              <w:jc w:val="both"/>
              <w:rPr>
                <w:b/>
              </w:rPr>
            </w:pPr>
            <w:r w:rsidRPr="008D1EAB">
              <w:rPr>
                <w:b/>
              </w:rPr>
              <w:t>Ohlasy publikací</w:t>
            </w:r>
          </w:p>
        </w:tc>
      </w:tr>
      <w:tr w:rsidR="008D1EAB" w:rsidRPr="008D1EAB" w14:paraId="4186D918" w14:textId="77777777" w:rsidTr="00F84311">
        <w:trPr>
          <w:cantSplit/>
        </w:trPr>
        <w:tc>
          <w:tcPr>
            <w:tcW w:w="3347" w:type="dxa"/>
            <w:gridSpan w:val="2"/>
          </w:tcPr>
          <w:p w14:paraId="77E6B613" w14:textId="77777777" w:rsidR="008D1EAB" w:rsidRPr="008D1EAB" w:rsidRDefault="008D1EAB" w:rsidP="008D1EAB">
            <w:pPr>
              <w:jc w:val="both"/>
            </w:pPr>
          </w:p>
        </w:tc>
        <w:tc>
          <w:tcPr>
            <w:tcW w:w="2245" w:type="dxa"/>
            <w:gridSpan w:val="2"/>
          </w:tcPr>
          <w:p w14:paraId="68E3ECEA" w14:textId="77777777" w:rsidR="008D1EAB" w:rsidRPr="008D1EAB" w:rsidRDefault="008D1EAB" w:rsidP="008D1EAB">
            <w:pPr>
              <w:jc w:val="both"/>
            </w:pPr>
          </w:p>
        </w:tc>
        <w:tc>
          <w:tcPr>
            <w:tcW w:w="2248" w:type="dxa"/>
            <w:gridSpan w:val="4"/>
            <w:tcBorders>
              <w:right w:val="single" w:sz="12" w:space="0" w:color="auto"/>
            </w:tcBorders>
          </w:tcPr>
          <w:p w14:paraId="0B04AA26" w14:textId="77777777" w:rsidR="008D1EAB" w:rsidRPr="008D1EAB" w:rsidRDefault="008D1EAB" w:rsidP="008D1EAB">
            <w:pPr>
              <w:jc w:val="both"/>
            </w:pPr>
          </w:p>
        </w:tc>
        <w:tc>
          <w:tcPr>
            <w:tcW w:w="632" w:type="dxa"/>
            <w:tcBorders>
              <w:left w:val="single" w:sz="12" w:space="0" w:color="auto"/>
            </w:tcBorders>
            <w:shd w:val="clear" w:color="auto" w:fill="F7CAAC"/>
          </w:tcPr>
          <w:p w14:paraId="4D001ED0" w14:textId="77777777" w:rsidR="008D1EAB" w:rsidRPr="008D1EAB" w:rsidRDefault="008D1EAB" w:rsidP="008D1EAB">
            <w:pPr>
              <w:jc w:val="both"/>
            </w:pPr>
            <w:r w:rsidRPr="008D1EAB">
              <w:rPr>
                <w:b/>
              </w:rPr>
              <w:t>WOS</w:t>
            </w:r>
          </w:p>
        </w:tc>
        <w:tc>
          <w:tcPr>
            <w:tcW w:w="693" w:type="dxa"/>
            <w:shd w:val="clear" w:color="auto" w:fill="F7CAAC"/>
          </w:tcPr>
          <w:p w14:paraId="18AAF572" w14:textId="77777777" w:rsidR="008D1EAB" w:rsidRPr="008D1EAB" w:rsidRDefault="008D1EAB" w:rsidP="008D1EAB">
            <w:pPr>
              <w:jc w:val="both"/>
              <w:rPr>
                <w:sz w:val="18"/>
              </w:rPr>
            </w:pPr>
            <w:r w:rsidRPr="008D1EAB">
              <w:rPr>
                <w:b/>
                <w:sz w:val="18"/>
              </w:rPr>
              <w:t>Scopus</w:t>
            </w:r>
          </w:p>
        </w:tc>
        <w:tc>
          <w:tcPr>
            <w:tcW w:w="694" w:type="dxa"/>
            <w:shd w:val="clear" w:color="auto" w:fill="F7CAAC"/>
          </w:tcPr>
          <w:p w14:paraId="7196CEC2" w14:textId="77777777" w:rsidR="008D1EAB" w:rsidRPr="008D1EAB" w:rsidRDefault="008D1EAB" w:rsidP="008D1EAB">
            <w:pPr>
              <w:jc w:val="both"/>
            </w:pPr>
            <w:r w:rsidRPr="008D1EAB">
              <w:rPr>
                <w:b/>
                <w:sz w:val="18"/>
              </w:rPr>
              <w:t>ostatní</w:t>
            </w:r>
          </w:p>
        </w:tc>
      </w:tr>
      <w:tr w:rsidR="008D1EAB" w:rsidRPr="008D1EAB" w14:paraId="1C68E492" w14:textId="77777777" w:rsidTr="00F84311">
        <w:trPr>
          <w:cantSplit/>
          <w:trHeight w:val="70"/>
        </w:trPr>
        <w:tc>
          <w:tcPr>
            <w:tcW w:w="3347" w:type="dxa"/>
            <w:gridSpan w:val="2"/>
            <w:shd w:val="clear" w:color="auto" w:fill="F7CAAC"/>
          </w:tcPr>
          <w:p w14:paraId="6D4347DB" w14:textId="77777777" w:rsidR="008D1EAB" w:rsidRPr="008D1EAB" w:rsidRDefault="008D1EAB" w:rsidP="008D1EAB">
            <w:pPr>
              <w:jc w:val="both"/>
            </w:pPr>
            <w:r w:rsidRPr="008D1EAB">
              <w:rPr>
                <w:b/>
              </w:rPr>
              <w:t>Obor jmenovacího řízení</w:t>
            </w:r>
          </w:p>
        </w:tc>
        <w:tc>
          <w:tcPr>
            <w:tcW w:w="2245" w:type="dxa"/>
            <w:gridSpan w:val="2"/>
            <w:shd w:val="clear" w:color="auto" w:fill="F7CAAC"/>
          </w:tcPr>
          <w:p w14:paraId="49288A1B" w14:textId="77777777" w:rsidR="008D1EAB" w:rsidRPr="008D1EAB" w:rsidRDefault="008D1EAB" w:rsidP="008D1EAB">
            <w:pPr>
              <w:jc w:val="both"/>
            </w:pPr>
            <w:r w:rsidRPr="008D1EAB">
              <w:rPr>
                <w:b/>
              </w:rPr>
              <w:t>Rok udělení hodnosti</w:t>
            </w:r>
          </w:p>
        </w:tc>
        <w:tc>
          <w:tcPr>
            <w:tcW w:w="2248" w:type="dxa"/>
            <w:gridSpan w:val="4"/>
            <w:tcBorders>
              <w:right w:val="single" w:sz="12" w:space="0" w:color="auto"/>
            </w:tcBorders>
            <w:shd w:val="clear" w:color="auto" w:fill="F7CAAC"/>
          </w:tcPr>
          <w:p w14:paraId="3346F6DD" w14:textId="77777777" w:rsidR="008D1EAB" w:rsidRPr="008D1EAB" w:rsidRDefault="008D1EAB" w:rsidP="008D1EAB">
            <w:pPr>
              <w:jc w:val="both"/>
            </w:pPr>
            <w:r w:rsidRPr="008D1EAB">
              <w:rPr>
                <w:b/>
              </w:rPr>
              <w:t>Řízení konáno na VŠ</w:t>
            </w:r>
          </w:p>
        </w:tc>
        <w:tc>
          <w:tcPr>
            <w:tcW w:w="632" w:type="dxa"/>
            <w:vMerge w:val="restart"/>
            <w:tcBorders>
              <w:left w:val="single" w:sz="12" w:space="0" w:color="auto"/>
            </w:tcBorders>
          </w:tcPr>
          <w:p w14:paraId="447959F2" w14:textId="77777777" w:rsidR="008D1EAB" w:rsidRPr="008D1EAB" w:rsidRDefault="008D1EAB" w:rsidP="008D1EAB">
            <w:pPr>
              <w:jc w:val="both"/>
              <w:rPr>
                <w:b/>
              </w:rPr>
            </w:pPr>
            <w:r w:rsidRPr="008D1EAB">
              <w:rPr>
                <w:b/>
              </w:rPr>
              <w:t>224</w:t>
            </w:r>
          </w:p>
        </w:tc>
        <w:tc>
          <w:tcPr>
            <w:tcW w:w="693" w:type="dxa"/>
            <w:vMerge w:val="restart"/>
          </w:tcPr>
          <w:p w14:paraId="7E7C74B3" w14:textId="77777777" w:rsidR="008D1EAB" w:rsidRPr="008D1EAB" w:rsidRDefault="008D1EAB" w:rsidP="008D1EAB">
            <w:pPr>
              <w:jc w:val="both"/>
              <w:rPr>
                <w:b/>
              </w:rPr>
            </w:pPr>
            <w:r w:rsidRPr="008D1EAB">
              <w:rPr>
                <w:b/>
              </w:rPr>
              <w:t>27</w:t>
            </w:r>
          </w:p>
        </w:tc>
        <w:tc>
          <w:tcPr>
            <w:tcW w:w="694" w:type="dxa"/>
            <w:vMerge w:val="restart"/>
          </w:tcPr>
          <w:p w14:paraId="0795E46D" w14:textId="77777777" w:rsidR="008D1EAB" w:rsidRPr="008D1EAB" w:rsidRDefault="008D1EAB" w:rsidP="008D1EAB">
            <w:pPr>
              <w:jc w:val="both"/>
              <w:rPr>
                <w:b/>
              </w:rPr>
            </w:pPr>
            <w:r w:rsidRPr="008D1EAB">
              <w:rPr>
                <w:b/>
              </w:rPr>
              <w:t>64</w:t>
            </w:r>
          </w:p>
        </w:tc>
      </w:tr>
      <w:tr w:rsidR="008D1EAB" w:rsidRPr="008D1EAB" w14:paraId="7B4FE0EB" w14:textId="77777777" w:rsidTr="00F84311">
        <w:trPr>
          <w:trHeight w:val="205"/>
        </w:trPr>
        <w:tc>
          <w:tcPr>
            <w:tcW w:w="3347" w:type="dxa"/>
            <w:gridSpan w:val="2"/>
          </w:tcPr>
          <w:p w14:paraId="7F1566A3" w14:textId="77777777" w:rsidR="008D1EAB" w:rsidRPr="008D1EAB" w:rsidRDefault="008D1EAB" w:rsidP="008D1EAB">
            <w:pPr>
              <w:jc w:val="both"/>
            </w:pPr>
          </w:p>
        </w:tc>
        <w:tc>
          <w:tcPr>
            <w:tcW w:w="2245" w:type="dxa"/>
            <w:gridSpan w:val="2"/>
          </w:tcPr>
          <w:p w14:paraId="730F84DB" w14:textId="77777777" w:rsidR="008D1EAB" w:rsidRPr="008D1EAB" w:rsidRDefault="008D1EAB" w:rsidP="008D1EAB">
            <w:pPr>
              <w:jc w:val="both"/>
            </w:pPr>
          </w:p>
        </w:tc>
        <w:tc>
          <w:tcPr>
            <w:tcW w:w="2248" w:type="dxa"/>
            <w:gridSpan w:val="4"/>
            <w:tcBorders>
              <w:right w:val="single" w:sz="12" w:space="0" w:color="auto"/>
            </w:tcBorders>
          </w:tcPr>
          <w:p w14:paraId="3568B953" w14:textId="77777777" w:rsidR="008D1EAB" w:rsidRPr="008D1EAB" w:rsidRDefault="008D1EAB" w:rsidP="008D1EAB">
            <w:pPr>
              <w:jc w:val="both"/>
            </w:pPr>
          </w:p>
        </w:tc>
        <w:tc>
          <w:tcPr>
            <w:tcW w:w="632" w:type="dxa"/>
            <w:vMerge/>
            <w:tcBorders>
              <w:left w:val="single" w:sz="12" w:space="0" w:color="auto"/>
            </w:tcBorders>
            <w:vAlign w:val="center"/>
          </w:tcPr>
          <w:p w14:paraId="0D9A710F" w14:textId="77777777" w:rsidR="008D1EAB" w:rsidRPr="008D1EAB" w:rsidRDefault="008D1EAB" w:rsidP="008D1EAB">
            <w:pPr>
              <w:rPr>
                <w:b/>
              </w:rPr>
            </w:pPr>
          </w:p>
        </w:tc>
        <w:tc>
          <w:tcPr>
            <w:tcW w:w="693" w:type="dxa"/>
            <w:vMerge/>
            <w:vAlign w:val="center"/>
          </w:tcPr>
          <w:p w14:paraId="78EFFFFF" w14:textId="77777777" w:rsidR="008D1EAB" w:rsidRPr="008D1EAB" w:rsidRDefault="008D1EAB" w:rsidP="008D1EAB">
            <w:pPr>
              <w:rPr>
                <w:b/>
              </w:rPr>
            </w:pPr>
          </w:p>
        </w:tc>
        <w:tc>
          <w:tcPr>
            <w:tcW w:w="694" w:type="dxa"/>
            <w:vMerge/>
            <w:vAlign w:val="center"/>
          </w:tcPr>
          <w:p w14:paraId="2A3CD8A4" w14:textId="77777777" w:rsidR="008D1EAB" w:rsidRPr="008D1EAB" w:rsidRDefault="008D1EAB" w:rsidP="008D1EAB">
            <w:pPr>
              <w:rPr>
                <w:b/>
              </w:rPr>
            </w:pPr>
          </w:p>
        </w:tc>
      </w:tr>
      <w:tr w:rsidR="008D1EAB" w:rsidRPr="008D1EAB" w14:paraId="0D43DB99" w14:textId="77777777" w:rsidTr="00F84311">
        <w:tc>
          <w:tcPr>
            <w:tcW w:w="9859" w:type="dxa"/>
            <w:gridSpan w:val="11"/>
            <w:shd w:val="clear" w:color="auto" w:fill="F7CAAC"/>
          </w:tcPr>
          <w:p w14:paraId="4274934D" w14:textId="77777777" w:rsidR="008D1EAB" w:rsidRPr="008D1EAB" w:rsidRDefault="008D1EAB" w:rsidP="008D1EAB">
            <w:pPr>
              <w:jc w:val="both"/>
              <w:rPr>
                <w:b/>
              </w:rPr>
            </w:pPr>
            <w:r w:rsidRPr="008D1EAB">
              <w:rPr>
                <w:b/>
              </w:rPr>
              <w:t xml:space="preserve">Přehled o nejvýznamnější publikační a další tvůrčí činnosti nebo další profesní činnosti u odborníků z praxe vztahující se k zabezpečovaným předmětům </w:t>
            </w:r>
          </w:p>
        </w:tc>
      </w:tr>
      <w:tr w:rsidR="008D1EAB" w:rsidRPr="008D1EAB" w14:paraId="5FBF495C" w14:textId="77777777" w:rsidTr="00F84311">
        <w:trPr>
          <w:trHeight w:val="2347"/>
        </w:trPr>
        <w:tc>
          <w:tcPr>
            <w:tcW w:w="9859" w:type="dxa"/>
            <w:gridSpan w:val="11"/>
          </w:tcPr>
          <w:p w14:paraId="7C24F0B0" w14:textId="77777777" w:rsidR="006467FA" w:rsidRDefault="006467FA" w:rsidP="006467FA">
            <w:pPr>
              <w:pStyle w:val="Abstrakt"/>
              <w:spacing w:line="240" w:lineRule="auto"/>
              <w:jc w:val="both"/>
              <w:rPr>
                <w:b w:val="0"/>
                <w:sz w:val="20"/>
              </w:rPr>
            </w:pPr>
            <w:r w:rsidRPr="00C8617E">
              <w:rPr>
                <w:b w:val="0"/>
                <w:sz w:val="20"/>
              </w:rPr>
              <w:t xml:space="preserve">PAVELKOVÁ, D., </w:t>
            </w:r>
            <w:r w:rsidRPr="006467FA">
              <w:rPr>
                <w:b w:val="0"/>
                <w:sz w:val="20"/>
              </w:rPr>
              <w:t>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C051D9">
              <w:rPr>
                <w:b w:val="0"/>
                <w:i/>
                <w:sz w:val="20"/>
              </w:rPr>
              <w:t>Ekonomický časopis</w:t>
            </w:r>
            <w:r>
              <w:rPr>
                <w:b w:val="0"/>
                <w:sz w:val="20"/>
              </w:rPr>
              <w:t>. 2018, Volume 66, Issue 3, pp. 227-249. ISSN</w:t>
            </w:r>
            <w:r w:rsidRPr="00CE50C5">
              <w:rPr>
                <w:b w:val="0"/>
                <w:sz w:val="20"/>
              </w:rPr>
              <w:t xml:space="preserve"> 00133035</w:t>
            </w:r>
            <w:r>
              <w:rPr>
                <w:b w:val="0"/>
                <w:sz w:val="20"/>
              </w:rPr>
              <w:t>. (30%)</w:t>
            </w:r>
          </w:p>
          <w:p w14:paraId="30329623" w14:textId="77777777" w:rsidR="006467FA" w:rsidRDefault="006467FA" w:rsidP="006467FA">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1FB67C7B" w14:textId="77777777" w:rsidR="006467FA" w:rsidRDefault="006467FA" w:rsidP="006467FA">
            <w:pPr>
              <w:jc w:val="both"/>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p w14:paraId="36D24444" w14:textId="77777777" w:rsidR="006467FA" w:rsidRDefault="006467FA" w:rsidP="006467FA">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14:paraId="3B91A66A" w14:textId="77777777" w:rsidR="006467FA" w:rsidRDefault="006467FA" w:rsidP="006467FA">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14:paraId="5F306C80" w14:textId="7158F110" w:rsidR="008D1EAB" w:rsidRPr="008D1EAB" w:rsidRDefault="008D1EAB" w:rsidP="008D1EAB">
            <w:pPr>
              <w:jc w:val="both"/>
              <w:rPr>
                <w:b/>
              </w:rPr>
            </w:pPr>
          </w:p>
        </w:tc>
      </w:tr>
      <w:tr w:rsidR="008D1EAB" w:rsidRPr="008D1EAB" w14:paraId="44CC26DB" w14:textId="77777777" w:rsidTr="00F84311">
        <w:trPr>
          <w:trHeight w:val="218"/>
        </w:trPr>
        <w:tc>
          <w:tcPr>
            <w:tcW w:w="9859" w:type="dxa"/>
            <w:gridSpan w:val="11"/>
            <w:shd w:val="clear" w:color="auto" w:fill="F7CAAC"/>
          </w:tcPr>
          <w:p w14:paraId="486E269D" w14:textId="77777777" w:rsidR="008D1EAB" w:rsidRPr="008D1EAB" w:rsidRDefault="008D1EAB" w:rsidP="008D1EAB">
            <w:pPr>
              <w:rPr>
                <w:b/>
              </w:rPr>
            </w:pPr>
            <w:r w:rsidRPr="008D1EAB">
              <w:rPr>
                <w:b/>
              </w:rPr>
              <w:t xml:space="preserve">Působení v zahraničí: </w:t>
            </w:r>
          </w:p>
        </w:tc>
      </w:tr>
      <w:tr w:rsidR="008D1EAB" w:rsidRPr="008D1EAB" w14:paraId="5A727872" w14:textId="77777777" w:rsidTr="00F84311">
        <w:trPr>
          <w:trHeight w:val="231"/>
        </w:trPr>
        <w:tc>
          <w:tcPr>
            <w:tcW w:w="9859" w:type="dxa"/>
            <w:gridSpan w:val="11"/>
          </w:tcPr>
          <w:p w14:paraId="66FB86E2" w14:textId="77777777" w:rsidR="008D1EAB" w:rsidRPr="008D1EAB" w:rsidRDefault="008D1EAB" w:rsidP="008D1EAB">
            <w:r w:rsidRPr="008D1EAB">
              <w:t>2016 - Ton Duc Than University, Vietnam - přednášky a cvičení (3 měsíce)</w:t>
            </w:r>
          </w:p>
        </w:tc>
      </w:tr>
      <w:tr w:rsidR="008D1EAB" w:rsidRPr="008D1EAB" w14:paraId="719CBEF4" w14:textId="77777777" w:rsidTr="00F84311">
        <w:trPr>
          <w:cantSplit/>
          <w:trHeight w:val="134"/>
        </w:trPr>
        <w:tc>
          <w:tcPr>
            <w:tcW w:w="2518" w:type="dxa"/>
            <w:shd w:val="clear" w:color="auto" w:fill="F7CAAC"/>
          </w:tcPr>
          <w:p w14:paraId="7483A047" w14:textId="77777777" w:rsidR="008D1EAB" w:rsidRPr="008D1EAB" w:rsidRDefault="008D1EAB" w:rsidP="008D1EAB">
            <w:pPr>
              <w:jc w:val="both"/>
              <w:rPr>
                <w:b/>
              </w:rPr>
            </w:pPr>
            <w:r w:rsidRPr="008D1EAB">
              <w:rPr>
                <w:b/>
              </w:rPr>
              <w:t xml:space="preserve">Podpis </w:t>
            </w:r>
          </w:p>
        </w:tc>
        <w:tc>
          <w:tcPr>
            <w:tcW w:w="4536" w:type="dxa"/>
            <w:gridSpan w:val="5"/>
          </w:tcPr>
          <w:p w14:paraId="78A8AF16" w14:textId="77777777" w:rsidR="008D1EAB" w:rsidRPr="008D1EAB" w:rsidRDefault="008D1EAB" w:rsidP="008D1EAB">
            <w:pPr>
              <w:jc w:val="both"/>
            </w:pPr>
          </w:p>
        </w:tc>
        <w:tc>
          <w:tcPr>
            <w:tcW w:w="786" w:type="dxa"/>
            <w:gridSpan w:val="2"/>
            <w:shd w:val="clear" w:color="auto" w:fill="F7CAAC"/>
          </w:tcPr>
          <w:p w14:paraId="7A51E363" w14:textId="77777777" w:rsidR="008D1EAB" w:rsidRPr="008D1EAB" w:rsidRDefault="008D1EAB" w:rsidP="008D1EAB">
            <w:pPr>
              <w:jc w:val="both"/>
            </w:pPr>
            <w:r w:rsidRPr="008D1EAB">
              <w:rPr>
                <w:b/>
              </w:rPr>
              <w:t>datum</w:t>
            </w:r>
          </w:p>
        </w:tc>
        <w:tc>
          <w:tcPr>
            <w:tcW w:w="2019" w:type="dxa"/>
            <w:gridSpan w:val="3"/>
          </w:tcPr>
          <w:p w14:paraId="328D4BAB" w14:textId="77777777" w:rsidR="008D1EAB" w:rsidRPr="008D1EAB" w:rsidRDefault="008D1EAB" w:rsidP="008D1EAB">
            <w:pPr>
              <w:jc w:val="both"/>
            </w:pPr>
          </w:p>
        </w:tc>
      </w:tr>
    </w:tbl>
    <w:p w14:paraId="043520FB" w14:textId="0196DDD1" w:rsidR="008D1EAB" w:rsidRDefault="008D1EAB" w:rsidP="00694BA8">
      <w:pPr>
        <w:spacing w:after="160" w:line="259" w:lineRule="auto"/>
      </w:pPr>
    </w:p>
    <w:p w14:paraId="647D0B6F" w14:textId="77777777" w:rsidR="00D836CE" w:rsidRDefault="00D836C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836CE" w:rsidRPr="0003498C" w14:paraId="390B38C4" w14:textId="77777777" w:rsidTr="00D836CE">
        <w:tc>
          <w:tcPr>
            <w:tcW w:w="9859" w:type="dxa"/>
            <w:gridSpan w:val="11"/>
            <w:tcBorders>
              <w:bottom w:val="double" w:sz="4" w:space="0" w:color="auto"/>
            </w:tcBorders>
            <w:shd w:val="clear" w:color="auto" w:fill="BDD6EE"/>
          </w:tcPr>
          <w:p w14:paraId="603DAC63" w14:textId="77777777" w:rsidR="00D836CE" w:rsidRPr="0003498C" w:rsidRDefault="00D836CE" w:rsidP="00D836CE">
            <w:pPr>
              <w:jc w:val="both"/>
              <w:rPr>
                <w:b/>
                <w:sz w:val="28"/>
              </w:rPr>
            </w:pPr>
            <w:r w:rsidRPr="0003498C">
              <w:rPr>
                <w:b/>
                <w:sz w:val="28"/>
              </w:rPr>
              <w:t>C-I – Personální zabezpečení</w:t>
            </w:r>
          </w:p>
        </w:tc>
      </w:tr>
      <w:tr w:rsidR="00D836CE" w:rsidRPr="0003498C" w14:paraId="2AFA39DB" w14:textId="77777777" w:rsidTr="00D836CE">
        <w:tc>
          <w:tcPr>
            <w:tcW w:w="2518" w:type="dxa"/>
            <w:tcBorders>
              <w:top w:val="double" w:sz="4" w:space="0" w:color="auto"/>
            </w:tcBorders>
            <w:shd w:val="clear" w:color="auto" w:fill="F7CAAC"/>
          </w:tcPr>
          <w:p w14:paraId="7E8D9922" w14:textId="77777777" w:rsidR="00D836CE" w:rsidRPr="0003498C" w:rsidRDefault="00D836CE" w:rsidP="00D836CE">
            <w:pPr>
              <w:jc w:val="both"/>
              <w:rPr>
                <w:b/>
              </w:rPr>
            </w:pPr>
            <w:r w:rsidRPr="0003498C">
              <w:rPr>
                <w:b/>
              </w:rPr>
              <w:t>Vysoká škola</w:t>
            </w:r>
          </w:p>
        </w:tc>
        <w:tc>
          <w:tcPr>
            <w:tcW w:w="7341" w:type="dxa"/>
            <w:gridSpan w:val="10"/>
          </w:tcPr>
          <w:p w14:paraId="193896B4" w14:textId="6B7BD442" w:rsidR="00D836CE" w:rsidRPr="0003498C" w:rsidRDefault="00D836CE" w:rsidP="00D836CE">
            <w:pPr>
              <w:jc w:val="both"/>
            </w:pPr>
            <w:r w:rsidRPr="008D1EAB">
              <w:t>Univerzita Tomáše Bati ve Zlíně</w:t>
            </w:r>
          </w:p>
        </w:tc>
      </w:tr>
      <w:tr w:rsidR="00D836CE" w:rsidRPr="0003498C" w14:paraId="6F262A7D" w14:textId="77777777" w:rsidTr="00D836CE">
        <w:tc>
          <w:tcPr>
            <w:tcW w:w="2518" w:type="dxa"/>
            <w:shd w:val="clear" w:color="auto" w:fill="F7CAAC"/>
          </w:tcPr>
          <w:p w14:paraId="5C8A3E74" w14:textId="77777777" w:rsidR="00D836CE" w:rsidRPr="0003498C" w:rsidRDefault="00D836CE" w:rsidP="00D836CE">
            <w:pPr>
              <w:jc w:val="both"/>
              <w:rPr>
                <w:b/>
              </w:rPr>
            </w:pPr>
            <w:r w:rsidRPr="0003498C">
              <w:rPr>
                <w:b/>
              </w:rPr>
              <w:t>Součást vysoké školy</w:t>
            </w:r>
          </w:p>
        </w:tc>
        <w:tc>
          <w:tcPr>
            <w:tcW w:w="7341" w:type="dxa"/>
            <w:gridSpan w:val="10"/>
          </w:tcPr>
          <w:p w14:paraId="3E8AD550" w14:textId="4F56D3F2" w:rsidR="00D836CE" w:rsidRPr="0003498C" w:rsidRDefault="00D836CE" w:rsidP="00D836CE">
            <w:pPr>
              <w:jc w:val="both"/>
            </w:pPr>
            <w:r w:rsidRPr="008D1EAB">
              <w:t>Fakulta managementu a ekonomiky</w:t>
            </w:r>
          </w:p>
        </w:tc>
      </w:tr>
      <w:tr w:rsidR="00D836CE" w:rsidRPr="0003498C" w14:paraId="76A496AF" w14:textId="77777777" w:rsidTr="00D836CE">
        <w:tc>
          <w:tcPr>
            <w:tcW w:w="2518" w:type="dxa"/>
            <w:shd w:val="clear" w:color="auto" w:fill="F7CAAC"/>
          </w:tcPr>
          <w:p w14:paraId="2638E1BE" w14:textId="77777777" w:rsidR="00D836CE" w:rsidRPr="0003498C" w:rsidRDefault="00D836CE" w:rsidP="00D836CE">
            <w:pPr>
              <w:jc w:val="both"/>
              <w:rPr>
                <w:b/>
              </w:rPr>
            </w:pPr>
            <w:r w:rsidRPr="0003498C">
              <w:rPr>
                <w:b/>
              </w:rPr>
              <w:t>Název studijního programu</w:t>
            </w:r>
          </w:p>
        </w:tc>
        <w:tc>
          <w:tcPr>
            <w:tcW w:w="7341" w:type="dxa"/>
            <w:gridSpan w:val="10"/>
          </w:tcPr>
          <w:p w14:paraId="6F38F1E3" w14:textId="510DB9E3" w:rsidR="00D836CE" w:rsidRPr="0003498C" w:rsidRDefault="00D836CE" w:rsidP="00D836CE">
            <w:pPr>
              <w:jc w:val="both"/>
            </w:pPr>
            <w:r>
              <w:t>Průmyslové inženýrství</w:t>
            </w:r>
          </w:p>
        </w:tc>
      </w:tr>
      <w:tr w:rsidR="00D836CE" w:rsidRPr="004808F2" w14:paraId="7F3BE5FB" w14:textId="77777777" w:rsidTr="00D836CE">
        <w:tc>
          <w:tcPr>
            <w:tcW w:w="2518" w:type="dxa"/>
            <w:shd w:val="clear" w:color="auto" w:fill="F7CAAC"/>
          </w:tcPr>
          <w:p w14:paraId="2335B648" w14:textId="77777777" w:rsidR="00D836CE" w:rsidRPr="0003498C" w:rsidRDefault="00D836CE" w:rsidP="00D836CE">
            <w:pPr>
              <w:jc w:val="both"/>
              <w:rPr>
                <w:b/>
              </w:rPr>
            </w:pPr>
            <w:r w:rsidRPr="0003498C">
              <w:rPr>
                <w:b/>
              </w:rPr>
              <w:t>Jméno a příjmení</w:t>
            </w:r>
          </w:p>
        </w:tc>
        <w:tc>
          <w:tcPr>
            <w:tcW w:w="4536" w:type="dxa"/>
            <w:gridSpan w:val="5"/>
          </w:tcPr>
          <w:p w14:paraId="5E9EA1A0" w14:textId="52D24CF7" w:rsidR="00D836CE" w:rsidRPr="004808F2" w:rsidRDefault="00D836CE" w:rsidP="00D836CE">
            <w:pPr>
              <w:jc w:val="both"/>
            </w:pPr>
            <w:r>
              <w:rPr>
                <w:lang w:val="en-US"/>
              </w:rPr>
              <w:t>Martin HRABAL</w:t>
            </w:r>
          </w:p>
        </w:tc>
        <w:tc>
          <w:tcPr>
            <w:tcW w:w="709" w:type="dxa"/>
            <w:shd w:val="clear" w:color="auto" w:fill="F7CAAC"/>
          </w:tcPr>
          <w:p w14:paraId="06AB5D2E" w14:textId="77777777" w:rsidR="00D836CE" w:rsidRPr="0003498C" w:rsidRDefault="00D836CE" w:rsidP="00D836CE">
            <w:pPr>
              <w:jc w:val="both"/>
              <w:rPr>
                <w:b/>
              </w:rPr>
            </w:pPr>
            <w:r w:rsidRPr="0003498C">
              <w:rPr>
                <w:b/>
              </w:rPr>
              <w:t>Tituly</w:t>
            </w:r>
          </w:p>
        </w:tc>
        <w:tc>
          <w:tcPr>
            <w:tcW w:w="2096" w:type="dxa"/>
            <w:gridSpan w:val="4"/>
          </w:tcPr>
          <w:p w14:paraId="77227052" w14:textId="77777777" w:rsidR="00D836CE" w:rsidRPr="004808F2" w:rsidRDefault="00D836CE" w:rsidP="00D836CE">
            <w:pPr>
              <w:jc w:val="both"/>
            </w:pPr>
            <w:r w:rsidRPr="004808F2">
              <w:t>Ing.,</w:t>
            </w:r>
            <w:r>
              <w:t xml:space="preserve"> Ph.D. </w:t>
            </w:r>
          </w:p>
        </w:tc>
      </w:tr>
      <w:tr w:rsidR="00D836CE" w:rsidRPr="0003498C" w14:paraId="2ADE2594" w14:textId="77777777" w:rsidTr="00D836CE">
        <w:tc>
          <w:tcPr>
            <w:tcW w:w="2518" w:type="dxa"/>
            <w:shd w:val="clear" w:color="auto" w:fill="F7CAAC"/>
          </w:tcPr>
          <w:p w14:paraId="37F2D97A" w14:textId="77777777" w:rsidR="00D836CE" w:rsidRPr="0003498C" w:rsidRDefault="00D836CE" w:rsidP="00D836CE">
            <w:pPr>
              <w:jc w:val="both"/>
              <w:rPr>
                <w:b/>
              </w:rPr>
            </w:pPr>
            <w:r w:rsidRPr="0003498C">
              <w:rPr>
                <w:b/>
              </w:rPr>
              <w:t>Rok narození</w:t>
            </w:r>
          </w:p>
        </w:tc>
        <w:tc>
          <w:tcPr>
            <w:tcW w:w="829" w:type="dxa"/>
          </w:tcPr>
          <w:p w14:paraId="7A8DEA91" w14:textId="77777777" w:rsidR="00D836CE" w:rsidRPr="0003498C" w:rsidRDefault="00D836CE" w:rsidP="00D836CE">
            <w:pPr>
              <w:jc w:val="both"/>
            </w:pPr>
            <w:r>
              <w:t>1988</w:t>
            </w:r>
          </w:p>
        </w:tc>
        <w:tc>
          <w:tcPr>
            <w:tcW w:w="1721" w:type="dxa"/>
            <w:shd w:val="clear" w:color="auto" w:fill="F7CAAC"/>
          </w:tcPr>
          <w:p w14:paraId="316CC74B" w14:textId="77777777" w:rsidR="00D836CE" w:rsidRPr="0003498C" w:rsidRDefault="00D836CE" w:rsidP="00D836CE">
            <w:pPr>
              <w:jc w:val="both"/>
              <w:rPr>
                <w:b/>
              </w:rPr>
            </w:pPr>
            <w:r w:rsidRPr="0003498C">
              <w:rPr>
                <w:b/>
              </w:rPr>
              <w:t>typ vztahu k VŠ</w:t>
            </w:r>
          </w:p>
        </w:tc>
        <w:tc>
          <w:tcPr>
            <w:tcW w:w="992" w:type="dxa"/>
            <w:gridSpan w:val="2"/>
          </w:tcPr>
          <w:p w14:paraId="35266396" w14:textId="6002529D" w:rsidR="00D836CE" w:rsidRPr="0003498C" w:rsidRDefault="00D836CE" w:rsidP="00D836CE">
            <w:pPr>
              <w:jc w:val="both"/>
            </w:pPr>
            <w:r>
              <w:t>DPP/DPČ</w:t>
            </w:r>
          </w:p>
        </w:tc>
        <w:tc>
          <w:tcPr>
            <w:tcW w:w="994" w:type="dxa"/>
            <w:shd w:val="clear" w:color="auto" w:fill="F7CAAC"/>
          </w:tcPr>
          <w:p w14:paraId="1CC73514" w14:textId="77777777" w:rsidR="00D836CE" w:rsidRPr="0003498C" w:rsidRDefault="00D836CE" w:rsidP="00D836CE">
            <w:pPr>
              <w:jc w:val="both"/>
              <w:rPr>
                <w:b/>
              </w:rPr>
            </w:pPr>
            <w:r w:rsidRPr="0003498C">
              <w:rPr>
                <w:b/>
              </w:rPr>
              <w:t>rozsah</w:t>
            </w:r>
          </w:p>
        </w:tc>
        <w:tc>
          <w:tcPr>
            <w:tcW w:w="709" w:type="dxa"/>
          </w:tcPr>
          <w:p w14:paraId="214C13F6" w14:textId="77777777" w:rsidR="00D836CE" w:rsidRPr="0003498C" w:rsidRDefault="00D836CE" w:rsidP="00D836CE">
            <w:pPr>
              <w:jc w:val="both"/>
            </w:pPr>
          </w:p>
        </w:tc>
        <w:tc>
          <w:tcPr>
            <w:tcW w:w="709" w:type="dxa"/>
            <w:gridSpan w:val="2"/>
            <w:shd w:val="clear" w:color="auto" w:fill="F7CAAC"/>
          </w:tcPr>
          <w:p w14:paraId="7EA69A15" w14:textId="77777777" w:rsidR="00D836CE" w:rsidRPr="0003498C" w:rsidRDefault="00D836CE" w:rsidP="00D836CE">
            <w:pPr>
              <w:jc w:val="both"/>
              <w:rPr>
                <w:b/>
              </w:rPr>
            </w:pPr>
            <w:r w:rsidRPr="0003498C">
              <w:rPr>
                <w:b/>
              </w:rPr>
              <w:t>do kdy</w:t>
            </w:r>
          </w:p>
        </w:tc>
        <w:tc>
          <w:tcPr>
            <w:tcW w:w="1387" w:type="dxa"/>
            <w:gridSpan w:val="2"/>
          </w:tcPr>
          <w:p w14:paraId="5872100A" w14:textId="77777777" w:rsidR="00D836CE" w:rsidRPr="0003498C" w:rsidRDefault="00D836CE" w:rsidP="00D836CE">
            <w:pPr>
              <w:jc w:val="both"/>
            </w:pPr>
          </w:p>
        </w:tc>
      </w:tr>
      <w:tr w:rsidR="00D836CE" w:rsidRPr="0003498C" w14:paraId="39901518" w14:textId="77777777" w:rsidTr="00D836CE">
        <w:tc>
          <w:tcPr>
            <w:tcW w:w="5068" w:type="dxa"/>
            <w:gridSpan w:val="3"/>
            <w:shd w:val="clear" w:color="auto" w:fill="F7CAAC"/>
          </w:tcPr>
          <w:p w14:paraId="27545F5B" w14:textId="77777777" w:rsidR="00D836CE" w:rsidRPr="0003498C" w:rsidRDefault="00D836CE" w:rsidP="00D836CE">
            <w:pPr>
              <w:jc w:val="both"/>
              <w:rPr>
                <w:b/>
              </w:rPr>
            </w:pPr>
            <w:r w:rsidRPr="0003498C">
              <w:rPr>
                <w:b/>
              </w:rPr>
              <w:t>Typ vztahu na součásti VŠ, která uskutečňuje st. program</w:t>
            </w:r>
          </w:p>
        </w:tc>
        <w:tc>
          <w:tcPr>
            <w:tcW w:w="992" w:type="dxa"/>
            <w:gridSpan w:val="2"/>
          </w:tcPr>
          <w:p w14:paraId="6ADAEF90" w14:textId="33C4BA20" w:rsidR="00D836CE" w:rsidRPr="0003498C" w:rsidRDefault="00D836CE" w:rsidP="00D836CE">
            <w:pPr>
              <w:jc w:val="both"/>
            </w:pPr>
          </w:p>
        </w:tc>
        <w:tc>
          <w:tcPr>
            <w:tcW w:w="994" w:type="dxa"/>
            <w:shd w:val="clear" w:color="auto" w:fill="F7CAAC"/>
          </w:tcPr>
          <w:p w14:paraId="6C25486B" w14:textId="77777777" w:rsidR="00D836CE" w:rsidRPr="0003498C" w:rsidRDefault="00D836CE" w:rsidP="00D836CE">
            <w:pPr>
              <w:jc w:val="both"/>
              <w:rPr>
                <w:b/>
              </w:rPr>
            </w:pPr>
            <w:r w:rsidRPr="0003498C">
              <w:rPr>
                <w:b/>
              </w:rPr>
              <w:t>rozsah</w:t>
            </w:r>
          </w:p>
        </w:tc>
        <w:tc>
          <w:tcPr>
            <w:tcW w:w="709" w:type="dxa"/>
          </w:tcPr>
          <w:p w14:paraId="6D581A4B" w14:textId="77777777" w:rsidR="00D836CE" w:rsidRPr="0003498C" w:rsidRDefault="00D836CE" w:rsidP="00D836CE">
            <w:pPr>
              <w:jc w:val="both"/>
            </w:pPr>
          </w:p>
        </w:tc>
        <w:tc>
          <w:tcPr>
            <w:tcW w:w="709" w:type="dxa"/>
            <w:gridSpan w:val="2"/>
            <w:shd w:val="clear" w:color="auto" w:fill="F7CAAC"/>
          </w:tcPr>
          <w:p w14:paraId="67F59EF6" w14:textId="77777777" w:rsidR="00D836CE" w:rsidRPr="0003498C" w:rsidRDefault="00D836CE" w:rsidP="00D836CE">
            <w:pPr>
              <w:jc w:val="both"/>
              <w:rPr>
                <w:b/>
              </w:rPr>
            </w:pPr>
            <w:r w:rsidRPr="0003498C">
              <w:rPr>
                <w:b/>
              </w:rPr>
              <w:t>do kdy</w:t>
            </w:r>
          </w:p>
        </w:tc>
        <w:tc>
          <w:tcPr>
            <w:tcW w:w="1387" w:type="dxa"/>
            <w:gridSpan w:val="2"/>
          </w:tcPr>
          <w:p w14:paraId="54E03CFA" w14:textId="77777777" w:rsidR="00D836CE" w:rsidRPr="0003498C" w:rsidRDefault="00D836CE" w:rsidP="00D836CE">
            <w:pPr>
              <w:jc w:val="both"/>
            </w:pPr>
          </w:p>
        </w:tc>
      </w:tr>
      <w:tr w:rsidR="00D836CE" w:rsidRPr="0003498C" w14:paraId="3EAEBB67" w14:textId="77777777" w:rsidTr="00D836CE">
        <w:tc>
          <w:tcPr>
            <w:tcW w:w="6060" w:type="dxa"/>
            <w:gridSpan w:val="5"/>
            <w:shd w:val="clear" w:color="auto" w:fill="F7CAAC"/>
          </w:tcPr>
          <w:p w14:paraId="6785FE20" w14:textId="77777777" w:rsidR="00D836CE" w:rsidRPr="0003498C" w:rsidRDefault="00D836CE" w:rsidP="00D836CE">
            <w:pPr>
              <w:jc w:val="both"/>
            </w:pPr>
            <w:r w:rsidRPr="0003498C">
              <w:rPr>
                <w:b/>
              </w:rPr>
              <w:t>Další současná působení jako akademický pracovník na jiných VŠ</w:t>
            </w:r>
          </w:p>
        </w:tc>
        <w:tc>
          <w:tcPr>
            <w:tcW w:w="1703" w:type="dxa"/>
            <w:gridSpan w:val="2"/>
            <w:shd w:val="clear" w:color="auto" w:fill="F7CAAC"/>
          </w:tcPr>
          <w:p w14:paraId="1A730B9C" w14:textId="77777777" w:rsidR="00D836CE" w:rsidRPr="0003498C" w:rsidRDefault="00D836CE" w:rsidP="00D836CE">
            <w:pPr>
              <w:jc w:val="both"/>
              <w:rPr>
                <w:b/>
              </w:rPr>
            </w:pPr>
            <w:r w:rsidRPr="0003498C">
              <w:rPr>
                <w:b/>
              </w:rPr>
              <w:t>typ prac. vztahu</w:t>
            </w:r>
          </w:p>
        </w:tc>
        <w:tc>
          <w:tcPr>
            <w:tcW w:w="2096" w:type="dxa"/>
            <w:gridSpan w:val="4"/>
            <w:shd w:val="clear" w:color="auto" w:fill="F7CAAC"/>
          </w:tcPr>
          <w:p w14:paraId="4A912E6C" w14:textId="77777777" w:rsidR="00D836CE" w:rsidRPr="0003498C" w:rsidRDefault="00D836CE" w:rsidP="00D836CE">
            <w:pPr>
              <w:jc w:val="both"/>
              <w:rPr>
                <w:b/>
              </w:rPr>
            </w:pPr>
            <w:r w:rsidRPr="0003498C">
              <w:rPr>
                <w:b/>
              </w:rPr>
              <w:t>rozsah</w:t>
            </w:r>
          </w:p>
        </w:tc>
      </w:tr>
      <w:tr w:rsidR="00D836CE" w:rsidRPr="0003498C" w14:paraId="0AF5B922" w14:textId="77777777" w:rsidTr="00D836CE">
        <w:tc>
          <w:tcPr>
            <w:tcW w:w="6060" w:type="dxa"/>
            <w:gridSpan w:val="5"/>
          </w:tcPr>
          <w:p w14:paraId="505833E9" w14:textId="77777777" w:rsidR="00D836CE" w:rsidRPr="0003498C" w:rsidRDefault="00D836CE" w:rsidP="00D836CE">
            <w:pPr>
              <w:jc w:val="both"/>
            </w:pPr>
          </w:p>
        </w:tc>
        <w:tc>
          <w:tcPr>
            <w:tcW w:w="1703" w:type="dxa"/>
            <w:gridSpan w:val="2"/>
          </w:tcPr>
          <w:p w14:paraId="62CC5526" w14:textId="77777777" w:rsidR="00D836CE" w:rsidRPr="0003498C" w:rsidRDefault="00D836CE" w:rsidP="00D836CE">
            <w:pPr>
              <w:jc w:val="both"/>
            </w:pPr>
          </w:p>
        </w:tc>
        <w:tc>
          <w:tcPr>
            <w:tcW w:w="2096" w:type="dxa"/>
            <w:gridSpan w:val="4"/>
          </w:tcPr>
          <w:p w14:paraId="53EB7509" w14:textId="77777777" w:rsidR="00D836CE" w:rsidRPr="0003498C" w:rsidRDefault="00D836CE" w:rsidP="00D836CE">
            <w:pPr>
              <w:jc w:val="both"/>
            </w:pPr>
          </w:p>
        </w:tc>
      </w:tr>
      <w:tr w:rsidR="00D836CE" w:rsidRPr="0003498C" w14:paraId="5BFBFB47" w14:textId="77777777" w:rsidTr="00D836CE">
        <w:tc>
          <w:tcPr>
            <w:tcW w:w="6060" w:type="dxa"/>
            <w:gridSpan w:val="5"/>
          </w:tcPr>
          <w:p w14:paraId="0FCBFF2F" w14:textId="77777777" w:rsidR="00D836CE" w:rsidRPr="0003498C" w:rsidRDefault="00D836CE" w:rsidP="00D836CE">
            <w:pPr>
              <w:jc w:val="both"/>
            </w:pPr>
          </w:p>
        </w:tc>
        <w:tc>
          <w:tcPr>
            <w:tcW w:w="1703" w:type="dxa"/>
            <w:gridSpan w:val="2"/>
          </w:tcPr>
          <w:p w14:paraId="20095989" w14:textId="77777777" w:rsidR="00D836CE" w:rsidRPr="0003498C" w:rsidRDefault="00D836CE" w:rsidP="00D836CE">
            <w:pPr>
              <w:jc w:val="both"/>
            </w:pPr>
          </w:p>
        </w:tc>
        <w:tc>
          <w:tcPr>
            <w:tcW w:w="2096" w:type="dxa"/>
            <w:gridSpan w:val="4"/>
          </w:tcPr>
          <w:p w14:paraId="21BC9DBC" w14:textId="77777777" w:rsidR="00D836CE" w:rsidRPr="0003498C" w:rsidRDefault="00D836CE" w:rsidP="00D836CE">
            <w:pPr>
              <w:jc w:val="both"/>
            </w:pPr>
          </w:p>
        </w:tc>
      </w:tr>
      <w:tr w:rsidR="00D836CE" w:rsidRPr="0003498C" w14:paraId="0494CE91" w14:textId="77777777" w:rsidTr="00D836CE">
        <w:tc>
          <w:tcPr>
            <w:tcW w:w="6060" w:type="dxa"/>
            <w:gridSpan w:val="5"/>
          </w:tcPr>
          <w:p w14:paraId="6CE3C5A8" w14:textId="77777777" w:rsidR="00D836CE" w:rsidRPr="0003498C" w:rsidRDefault="00D836CE" w:rsidP="00D836CE">
            <w:pPr>
              <w:jc w:val="both"/>
            </w:pPr>
          </w:p>
        </w:tc>
        <w:tc>
          <w:tcPr>
            <w:tcW w:w="1703" w:type="dxa"/>
            <w:gridSpan w:val="2"/>
          </w:tcPr>
          <w:p w14:paraId="7922A953" w14:textId="77777777" w:rsidR="00D836CE" w:rsidRPr="0003498C" w:rsidRDefault="00D836CE" w:rsidP="00D836CE">
            <w:pPr>
              <w:jc w:val="both"/>
            </w:pPr>
          </w:p>
        </w:tc>
        <w:tc>
          <w:tcPr>
            <w:tcW w:w="2096" w:type="dxa"/>
            <w:gridSpan w:val="4"/>
          </w:tcPr>
          <w:p w14:paraId="41C6D98D" w14:textId="77777777" w:rsidR="00D836CE" w:rsidRPr="0003498C" w:rsidRDefault="00D836CE" w:rsidP="00D836CE">
            <w:pPr>
              <w:jc w:val="both"/>
            </w:pPr>
          </w:p>
        </w:tc>
      </w:tr>
      <w:tr w:rsidR="00D836CE" w:rsidRPr="0003498C" w14:paraId="42F7C861" w14:textId="77777777" w:rsidTr="00D836CE">
        <w:tc>
          <w:tcPr>
            <w:tcW w:w="6060" w:type="dxa"/>
            <w:gridSpan w:val="5"/>
          </w:tcPr>
          <w:p w14:paraId="5BC54A12" w14:textId="77777777" w:rsidR="00D836CE" w:rsidRPr="0003498C" w:rsidRDefault="00D836CE" w:rsidP="00D836CE">
            <w:pPr>
              <w:jc w:val="both"/>
            </w:pPr>
          </w:p>
        </w:tc>
        <w:tc>
          <w:tcPr>
            <w:tcW w:w="1703" w:type="dxa"/>
            <w:gridSpan w:val="2"/>
          </w:tcPr>
          <w:p w14:paraId="3AB773A0" w14:textId="77777777" w:rsidR="00D836CE" w:rsidRPr="0003498C" w:rsidRDefault="00D836CE" w:rsidP="00D836CE">
            <w:pPr>
              <w:jc w:val="both"/>
            </w:pPr>
          </w:p>
        </w:tc>
        <w:tc>
          <w:tcPr>
            <w:tcW w:w="2096" w:type="dxa"/>
            <w:gridSpan w:val="4"/>
          </w:tcPr>
          <w:p w14:paraId="2ADB87DC" w14:textId="77777777" w:rsidR="00D836CE" w:rsidRPr="0003498C" w:rsidRDefault="00D836CE" w:rsidP="00D836CE">
            <w:pPr>
              <w:jc w:val="both"/>
            </w:pPr>
          </w:p>
        </w:tc>
      </w:tr>
      <w:tr w:rsidR="00D836CE" w:rsidRPr="0003498C" w14:paraId="421956B8" w14:textId="77777777" w:rsidTr="00D836CE">
        <w:tc>
          <w:tcPr>
            <w:tcW w:w="9859" w:type="dxa"/>
            <w:gridSpan w:val="11"/>
            <w:shd w:val="clear" w:color="auto" w:fill="F7CAAC"/>
          </w:tcPr>
          <w:p w14:paraId="36CF19B0" w14:textId="77777777" w:rsidR="00D836CE" w:rsidRPr="0003498C" w:rsidRDefault="00D836CE" w:rsidP="00D836CE">
            <w:pPr>
              <w:jc w:val="both"/>
            </w:pPr>
            <w:r w:rsidRPr="0003498C">
              <w:rPr>
                <w:b/>
              </w:rPr>
              <w:t>Předměty příslušného studijního programu a způsob zapojení do jejich výuky, příp. další zapojení do uskutečňování studijního programu</w:t>
            </w:r>
          </w:p>
        </w:tc>
      </w:tr>
      <w:tr w:rsidR="00D836CE" w:rsidRPr="0077391F" w14:paraId="05D572FC" w14:textId="77777777" w:rsidTr="00D836CE">
        <w:trPr>
          <w:trHeight w:val="324"/>
        </w:trPr>
        <w:tc>
          <w:tcPr>
            <w:tcW w:w="9859" w:type="dxa"/>
            <w:gridSpan w:val="11"/>
            <w:tcBorders>
              <w:top w:val="nil"/>
            </w:tcBorders>
          </w:tcPr>
          <w:p w14:paraId="3D7D2A88" w14:textId="527DBC70" w:rsidR="00D836CE" w:rsidRPr="0077391F" w:rsidRDefault="00D836CE" w:rsidP="00D836CE">
            <w:pPr>
              <w:jc w:val="both"/>
            </w:pPr>
            <w:r w:rsidRPr="00A435E5">
              <w:t>Počítačová simulace v</w:t>
            </w:r>
            <w:r>
              <w:t> </w:t>
            </w:r>
            <w:r w:rsidRPr="00A435E5">
              <w:t>ergonomii</w:t>
            </w:r>
            <w:r>
              <w:t xml:space="preserve"> – přednášející (10%)</w:t>
            </w:r>
            <w:r w:rsidR="0049616E">
              <w:t xml:space="preserve"> – odborník z praxe</w:t>
            </w:r>
          </w:p>
        </w:tc>
      </w:tr>
      <w:tr w:rsidR="00D836CE" w:rsidRPr="0003498C" w14:paraId="313DBB52" w14:textId="77777777" w:rsidTr="00D836CE">
        <w:tc>
          <w:tcPr>
            <w:tcW w:w="9859" w:type="dxa"/>
            <w:gridSpan w:val="11"/>
            <w:shd w:val="clear" w:color="auto" w:fill="F7CAAC"/>
          </w:tcPr>
          <w:p w14:paraId="68A8DD46" w14:textId="77777777" w:rsidR="00D836CE" w:rsidRPr="0003498C" w:rsidRDefault="00D836CE" w:rsidP="00D836CE">
            <w:pPr>
              <w:jc w:val="both"/>
            </w:pPr>
            <w:r w:rsidRPr="0003498C">
              <w:rPr>
                <w:b/>
              </w:rPr>
              <w:t xml:space="preserve">Údaje o vzdělání na VŠ </w:t>
            </w:r>
          </w:p>
        </w:tc>
      </w:tr>
      <w:tr w:rsidR="00D836CE" w:rsidRPr="006121AE" w14:paraId="1B0F9E51" w14:textId="77777777" w:rsidTr="00D836CE">
        <w:trPr>
          <w:trHeight w:val="745"/>
        </w:trPr>
        <w:tc>
          <w:tcPr>
            <w:tcW w:w="9859" w:type="dxa"/>
            <w:gridSpan w:val="11"/>
          </w:tcPr>
          <w:p w14:paraId="155E044A" w14:textId="77777777" w:rsidR="00DD7D36" w:rsidRDefault="00DD7D36" w:rsidP="00DD7D36">
            <w:pPr>
              <w:ind w:left="1456" w:hanging="1456"/>
              <w:jc w:val="both"/>
            </w:pPr>
            <w:r>
              <w:t xml:space="preserve">2008-2011 </w:t>
            </w:r>
            <w:r w:rsidRPr="00500329">
              <w:t xml:space="preserve">UTB ve Zlíně, Fakulta managementu a ekonomiky, </w:t>
            </w:r>
            <w:r>
              <w:t>obor Ekonomika a management (Bc</w:t>
            </w:r>
            <w:r w:rsidRPr="00500329">
              <w:t>.)</w:t>
            </w:r>
          </w:p>
          <w:p w14:paraId="52D7507E" w14:textId="77777777" w:rsidR="00DD7D36" w:rsidRDefault="00DD7D36" w:rsidP="00DD7D36">
            <w:pPr>
              <w:ind w:left="1456" w:hanging="1456"/>
              <w:jc w:val="both"/>
            </w:pPr>
            <w:r>
              <w:t xml:space="preserve">2011-2013 </w:t>
            </w:r>
            <w:r w:rsidRPr="00500329">
              <w:t xml:space="preserve">UTB ve Zlíně, Fakulta managementu a ekonomiky, </w:t>
            </w:r>
            <w:r>
              <w:t>obor Průmyslové inženýrství (Ing</w:t>
            </w:r>
            <w:r w:rsidRPr="00500329">
              <w:t>.)</w:t>
            </w:r>
          </w:p>
          <w:p w14:paraId="6D135E25" w14:textId="68222F31" w:rsidR="00D836CE" w:rsidRPr="006121AE" w:rsidRDefault="00DD7D36" w:rsidP="00BA5C4C">
            <w:pPr>
              <w:rPr>
                <w:b/>
              </w:rPr>
            </w:pPr>
            <w:r>
              <w:t xml:space="preserve">2017          </w:t>
            </w:r>
            <w:r w:rsidRPr="00500329">
              <w:t>UTB ve Zlíně, Fakulta managementu a ekonomiky, obor Ekonomika a management (Ph.D.)</w:t>
            </w:r>
          </w:p>
        </w:tc>
      </w:tr>
      <w:tr w:rsidR="00D836CE" w:rsidRPr="0003498C" w14:paraId="4B750081" w14:textId="77777777" w:rsidTr="00D836CE">
        <w:tc>
          <w:tcPr>
            <w:tcW w:w="9859" w:type="dxa"/>
            <w:gridSpan w:val="11"/>
            <w:shd w:val="clear" w:color="auto" w:fill="F7CAAC"/>
          </w:tcPr>
          <w:p w14:paraId="41393A0E" w14:textId="77777777" w:rsidR="00D836CE" w:rsidRPr="0003498C" w:rsidRDefault="00D836CE" w:rsidP="00D836CE">
            <w:pPr>
              <w:jc w:val="both"/>
              <w:rPr>
                <w:b/>
              </w:rPr>
            </w:pPr>
            <w:r w:rsidRPr="0003498C">
              <w:rPr>
                <w:b/>
              </w:rPr>
              <w:t>Údaje o odborném působení od absolvování VŠ</w:t>
            </w:r>
          </w:p>
        </w:tc>
      </w:tr>
      <w:tr w:rsidR="00D836CE" w:rsidRPr="0003498C" w14:paraId="24100045" w14:textId="77777777" w:rsidTr="00D836CE">
        <w:trPr>
          <w:trHeight w:val="605"/>
        </w:trPr>
        <w:tc>
          <w:tcPr>
            <w:tcW w:w="9859" w:type="dxa"/>
            <w:gridSpan w:val="11"/>
          </w:tcPr>
          <w:p w14:paraId="62A13166" w14:textId="77777777" w:rsidR="00D836CE" w:rsidRDefault="00D836CE" w:rsidP="00D836CE">
            <w:pPr>
              <w:jc w:val="both"/>
            </w:pPr>
            <w:r>
              <w:t>Působení v soukromém sektoru v oblasti implementace a rozvoje procesního řízení a řízení kvality.</w:t>
            </w:r>
          </w:p>
          <w:p w14:paraId="5CF0FC68" w14:textId="77777777" w:rsidR="00D836CE" w:rsidRPr="0003498C" w:rsidRDefault="00D836CE" w:rsidP="00D836CE">
            <w:pPr>
              <w:jc w:val="both"/>
            </w:pPr>
            <w:r>
              <w:t>Nyní jako Inženýr kvality v AWL-Techniek CZ, s.r.o.</w:t>
            </w:r>
          </w:p>
        </w:tc>
      </w:tr>
      <w:tr w:rsidR="00D836CE" w:rsidRPr="0003498C" w14:paraId="7ED424EE" w14:textId="77777777" w:rsidTr="00D836CE">
        <w:trPr>
          <w:trHeight w:val="250"/>
        </w:trPr>
        <w:tc>
          <w:tcPr>
            <w:tcW w:w="9859" w:type="dxa"/>
            <w:gridSpan w:val="11"/>
            <w:shd w:val="clear" w:color="auto" w:fill="F7CAAC"/>
          </w:tcPr>
          <w:p w14:paraId="14E70C6B" w14:textId="77777777" w:rsidR="00D836CE" w:rsidRPr="0003498C" w:rsidRDefault="00D836CE" w:rsidP="00D836CE">
            <w:pPr>
              <w:jc w:val="both"/>
            </w:pPr>
            <w:r w:rsidRPr="0003498C">
              <w:rPr>
                <w:b/>
              </w:rPr>
              <w:t>Zkušenosti s vedením kvalifikačních a rigorózních prací</w:t>
            </w:r>
          </w:p>
        </w:tc>
      </w:tr>
      <w:tr w:rsidR="00D836CE" w:rsidRPr="0077391F" w14:paraId="6ACC9F24" w14:textId="77777777" w:rsidTr="00D836CE">
        <w:trPr>
          <w:trHeight w:val="420"/>
        </w:trPr>
        <w:tc>
          <w:tcPr>
            <w:tcW w:w="9859" w:type="dxa"/>
            <w:gridSpan w:val="11"/>
          </w:tcPr>
          <w:p w14:paraId="2B99CA47" w14:textId="77777777" w:rsidR="00D836CE" w:rsidRPr="0077391F" w:rsidRDefault="00D836CE" w:rsidP="00D836CE">
            <w:pPr>
              <w:ind w:left="360" w:hanging="360"/>
              <w:jc w:val="both"/>
            </w:pPr>
            <w:r w:rsidRPr="0077391F">
              <w:t>Počet vedených bakalářských prací – 7</w:t>
            </w:r>
          </w:p>
          <w:p w14:paraId="45F1DD89" w14:textId="77777777" w:rsidR="00D836CE" w:rsidRPr="0077391F" w:rsidRDefault="00D836CE" w:rsidP="00D836CE">
            <w:pPr>
              <w:ind w:left="360" w:hanging="360"/>
              <w:jc w:val="both"/>
            </w:pPr>
            <w:r w:rsidRPr="0077391F">
              <w:t>Počet vedených diplomových prací – 1</w:t>
            </w:r>
          </w:p>
        </w:tc>
      </w:tr>
      <w:tr w:rsidR="00D836CE" w:rsidRPr="0003498C" w14:paraId="5A56CAF1" w14:textId="77777777" w:rsidTr="00D836CE">
        <w:trPr>
          <w:cantSplit/>
        </w:trPr>
        <w:tc>
          <w:tcPr>
            <w:tcW w:w="3347" w:type="dxa"/>
            <w:gridSpan w:val="2"/>
            <w:tcBorders>
              <w:top w:val="single" w:sz="12" w:space="0" w:color="auto"/>
            </w:tcBorders>
            <w:shd w:val="clear" w:color="auto" w:fill="F7CAAC"/>
          </w:tcPr>
          <w:p w14:paraId="47022821" w14:textId="77777777" w:rsidR="00D836CE" w:rsidRPr="0003498C" w:rsidRDefault="00D836CE" w:rsidP="00D836CE">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38CA642A" w14:textId="77777777" w:rsidR="00D836CE" w:rsidRPr="0003498C" w:rsidRDefault="00D836CE" w:rsidP="00D836CE">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4771617F" w14:textId="77777777" w:rsidR="00D836CE" w:rsidRPr="0003498C" w:rsidRDefault="00D836CE" w:rsidP="00D836CE">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63B60E7D" w14:textId="77777777" w:rsidR="00D836CE" w:rsidRPr="0003498C" w:rsidRDefault="00D836CE" w:rsidP="00D836CE">
            <w:pPr>
              <w:jc w:val="both"/>
              <w:rPr>
                <w:b/>
              </w:rPr>
            </w:pPr>
            <w:r w:rsidRPr="0003498C">
              <w:rPr>
                <w:b/>
              </w:rPr>
              <w:t>Ohlasy publikací</w:t>
            </w:r>
          </w:p>
        </w:tc>
      </w:tr>
      <w:tr w:rsidR="00D836CE" w:rsidRPr="0003498C" w14:paraId="6C180467" w14:textId="77777777" w:rsidTr="00D836CE">
        <w:trPr>
          <w:cantSplit/>
        </w:trPr>
        <w:tc>
          <w:tcPr>
            <w:tcW w:w="3347" w:type="dxa"/>
            <w:gridSpan w:val="2"/>
          </w:tcPr>
          <w:p w14:paraId="4EB47137" w14:textId="77777777" w:rsidR="00D836CE" w:rsidRPr="0003498C" w:rsidRDefault="00D836CE" w:rsidP="00D836CE">
            <w:pPr>
              <w:jc w:val="both"/>
            </w:pPr>
          </w:p>
        </w:tc>
        <w:tc>
          <w:tcPr>
            <w:tcW w:w="2245" w:type="dxa"/>
            <w:gridSpan w:val="2"/>
          </w:tcPr>
          <w:p w14:paraId="7B6839DF" w14:textId="77777777" w:rsidR="00D836CE" w:rsidRPr="0003498C" w:rsidRDefault="00D836CE" w:rsidP="00D836CE">
            <w:pPr>
              <w:jc w:val="both"/>
            </w:pPr>
          </w:p>
        </w:tc>
        <w:tc>
          <w:tcPr>
            <w:tcW w:w="2248" w:type="dxa"/>
            <w:gridSpan w:val="4"/>
            <w:tcBorders>
              <w:right w:val="single" w:sz="12" w:space="0" w:color="auto"/>
            </w:tcBorders>
          </w:tcPr>
          <w:p w14:paraId="6881199E" w14:textId="77777777" w:rsidR="00D836CE" w:rsidRPr="0003498C" w:rsidRDefault="00D836CE" w:rsidP="00D836CE">
            <w:pPr>
              <w:jc w:val="both"/>
            </w:pPr>
          </w:p>
        </w:tc>
        <w:tc>
          <w:tcPr>
            <w:tcW w:w="632" w:type="dxa"/>
            <w:tcBorders>
              <w:left w:val="single" w:sz="12" w:space="0" w:color="auto"/>
            </w:tcBorders>
            <w:shd w:val="clear" w:color="auto" w:fill="F7CAAC"/>
          </w:tcPr>
          <w:p w14:paraId="3BC0BB1C" w14:textId="77777777" w:rsidR="00D836CE" w:rsidRPr="0003498C" w:rsidRDefault="00D836CE" w:rsidP="00D836CE">
            <w:pPr>
              <w:jc w:val="both"/>
            </w:pPr>
            <w:r w:rsidRPr="0003498C">
              <w:rPr>
                <w:b/>
              </w:rPr>
              <w:t>WOS</w:t>
            </w:r>
          </w:p>
        </w:tc>
        <w:tc>
          <w:tcPr>
            <w:tcW w:w="693" w:type="dxa"/>
            <w:shd w:val="clear" w:color="auto" w:fill="F7CAAC"/>
          </w:tcPr>
          <w:p w14:paraId="6BD6EC8C" w14:textId="77777777" w:rsidR="00D836CE" w:rsidRPr="0003498C" w:rsidRDefault="00D836CE" w:rsidP="00D836CE">
            <w:pPr>
              <w:jc w:val="both"/>
              <w:rPr>
                <w:sz w:val="18"/>
              </w:rPr>
            </w:pPr>
            <w:r w:rsidRPr="0003498C">
              <w:rPr>
                <w:b/>
                <w:sz w:val="18"/>
              </w:rPr>
              <w:t>Scopus</w:t>
            </w:r>
          </w:p>
        </w:tc>
        <w:tc>
          <w:tcPr>
            <w:tcW w:w="694" w:type="dxa"/>
            <w:shd w:val="clear" w:color="auto" w:fill="F7CAAC"/>
          </w:tcPr>
          <w:p w14:paraId="2F3DACB9" w14:textId="77777777" w:rsidR="00D836CE" w:rsidRPr="0003498C" w:rsidRDefault="00D836CE" w:rsidP="00D836CE">
            <w:pPr>
              <w:jc w:val="both"/>
            </w:pPr>
            <w:r w:rsidRPr="0003498C">
              <w:rPr>
                <w:b/>
                <w:sz w:val="18"/>
              </w:rPr>
              <w:t>ostatní</w:t>
            </w:r>
          </w:p>
        </w:tc>
      </w:tr>
      <w:tr w:rsidR="00D836CE" w:rsidRPr="0003498C" w14:paraId="7A7D09AD" w14:textId="77777777" w:rsidTr="00D836CE">
        <w:trPr>
          <w:cantSplit/>
          <w:trHeight w:val="70"/>
        </w:trPr>
        <w:tc>
          <w:tcPr>
            <w:tcW w:w="3347" w:type="dxa"/>
            <w:gridSpan w:val="2"/>
            <w:shd w:val="clear" w:color="auto" w:fill="F7CAAC"/>
          </w:tcPr>
          <w:p w14:paraId="706DE365" w14:textId="77777777" w:rsidR="00D836CE" w:rsidRPr="0003498C" w:rsidRDefault="00D836CE" w:rsidP="00D836CE">
            <w:pPr>
              <w:jc w:val="both"/>
            </w:pPr>
            <w:r w:rsidRPr="0003498C">
              <w:rPr>
                <w:b/>
              </w:rPr>
              <w:t>Obor jmenovacího řízení</w:t>
            </w:r>
          </w:p>
        </w:tc>
        <w:tc>
          <w:tcPr>
            <w:tcW w:w="2245" w:type="dxa"/>
            <w:gridSpan w:val="2"/>
            <w:shd w:val="clear" w:color="auto" w:fill="F7CAAC"/>
          </w:tcPr>
          <w:p w14:paraId="42B97CD2" w14:textId="77777777" w:rsidR="00D836CE" w:rsidRPr="0003498C" w:rsidRDefault="00D836CE" w:rsidP="00D836CE">
            <w:pPr>
              <w:jc w:val="both"/>
            </w:pPr>
            <w:r w:rsidRPr="0003498C">
              <w:rPr>
                <w:b/>
              </w:rPr>
              <w:t>Rok udělení hodnosti</w:t>
            </w:r>
          </w:p>
        </w:tc>
        <w:tc>
          <w:tcPr>
            <w:tcW w:w="2248" w:type="dxa"/>
            <w:gridSpan w:val="4"/>
            <w:tcBorders>
              <w:right w:val="single" w:sz="12" w:space="0" w:color="auto"/>
            </w:tcBorders>
            <w:shd w:val="clear" w:color="auto" w:fill="F7CAAC"/>
          </w:tcPr>
          <w:p w14:paraId="60F66A1D" w14:textId="77777777" w:rsidR="00D836CE" w:rsidRPr="0003498C" w:rsidRDefault="00D836CE" w:rsidP="00D836CE">
            <w:pPr>
              <w:jc w:val="both"/>
            </w:pPr>
            <w:r w:rsidRPr="0003498C">
              <w:rPr>
                <w:b/>
              </w:rPr>
              <w:t>Řízení konáno na VŠ</w:t>
            </w:r>
          </w:p>
        </w:tc>
        <w:tc>
          <w:tcPr>
            <w:tcW w:w="632" w:type="dxa"/>
            <w:vMerge w:val="restart"/>
            <w:tcBorders>
              <w:left w:val="single" w:sz="12" w:space="0" w:color="auto"/>
            </w:tcBorders>
          </w:tcPr>
          <w:p w14:paraId="6851D4F7" w14:textId="77777777" w:rsidR="00D836CE" w:rsidRPr="0003498C" w:rsidRDefault="00D836CE" w:rsidP="00D836CE">
            <w:pPr>
              <w:jc w:val="both"/>
              <w:rPr>
                <w:b/>
              </w:rPr>
            </w:pPr>
          </w:p>
        </w:tc>
        <w:tc>
          <w:tcPr>
            <w:tcW w:w="693" w:type="dxa"/>
            <w:vMerge w:val="restart"/>
          </w:tcPr>
          <w:p w14:paraId="2664004B" w14:textId="77777777" w:rsidR="00D836CE" w:rsidRPr="0003498C" w:rsidRDefault="00D836CE" w:rsidP="00D836CE">
            <w:pPr>
              <w:jc w:val="both"/>
              <w:rPr>
                <w:b/>
              </w:rPr>
            </w:pPr>
          </w:p>
        </w:tc>
        <w:tc>
          <w:tcPr>
            <w:tcW w:w="694" w:type="dxa"/>
            <w:vMerge w:val="restart"/>
          </w:tcPr>
          <w:p w14:paraId="656BFAAF" w14:textId="77777777" w:rsidR="00D836CE" w:rsidRPr="0003498C" w:rsidRDefault="00D836CE" w:rsidP="00D836CE">
            <w:pPr>
              <w:jc w:val="both"/>
              <w:rPr>
                <w:b/>
              </w:rPr>
            </w:pPr>
          </w:p>
        </w:tc>
      </w:tr>
      <w:tr w:rsidR="00D836CE" w:rsidRPr="0003498C" w14:paraId="2102CA1B" w14:textId="77777777" w:rsidTr="00D836CE">
        <w:trPr>
          <w:trHeight w:val="205"/>
        </w:trPr>
        <w:tc>
          <w:tcPr>
            <w:tcW w:w="3347" w:type="dxa"/>
            <w:gridSpan w:val="2"/>
          </w:tcPr>
          <w:p w14:paraId="29E92696" w14:textId="77777777" w:rsidR="00D836CE" w:rsidRPr="0003498C" w:rsidRDefault="00D836CE" w:rsidP="00D836CE">
            <w:pPr>
              <w:jc w:val="both"/>
            </w:pPr>
          </w:p>
        </w:tc>
        <w:tc>
          <w:tcPr>
            <w:tcW w:w="2245" w:type="dxa"/>
            <w:gridSpan w:val="2"/>
          </w:tcPr>
          <w:p w14:paraId="707A2254" w14:textId="77777777" w:rsidR="00D836CE" w:rsidRPr="0003498C" w:rsidRDefault="00D836CE" w:rsidP="00D836CE">
            <w:pPr>
              <w:jc w:val="both"/>
            </w:pPr>
          </w:p>
        </w:tc>
        <w:tc>
          <w:tcPr>
            <w:tcW w:w="2248" w:type="dxa"/>
            <w:gridSpan w:val="4"/>
            <w:tcBorders>
              <w:right w:val="single" w:sz="12" w:space="0" w:color="auto"/>
            </w:tcBorders>
          </w:tcPr>
          <w:p w14:paraId="1883E88E" w14:textId="77777777" w:rsidR="00D836CE" w:rsidRPr="0003498C" w:rsidRDefault="00D836CE" w:rsidP="00D836CE">
            <w:pPr>
              <w:jc w:val="both"/>
            </w:pPr>
          </w:p>
        </w:tc>
        <w:tc>
          <w:tcPr>
            <w:tcW w:w="632" w:type="dxa"/>
            <w:vMerge/>
            <w:tcBorders>
              <w:left w:val="single" w:sz="12" w:space="0" w:color="auto"/>
            </w:tcBorders>
            <w:vAlign w:val="center"/>
          </w:tcPr>
          <w:p w14:paraId="177D42C4" w14:textId="77777777" w:rsidR="00D836CE" w:rsidRPr="0003498C" w:rsidRDefault="00D836CE" w:rsidP="00D836CE">
            <w:pPr>
              <w:rPr>
                <w:b/>
              </w:rPr>
            </w:pPr>
          </w:p>
        </w:tc>
        <w:tc>
          <w:tcPr>
            <w:tcW w:w="693" w:type="dxa"/>
            <w:vMerge/>
            <w:vAlign w:val="center"/>
          </w:tcPr>
          <w:p w14:paraId="3B770F01" w14:textId="77777777" w:rsidR="00D836CE" w:rsidRPr="0003498C" w:rsidRDefault="00D836CE" w:rsidP="00D836CE">
            <w:pPr>
              <w:rPr>
                <w:b/>
              </w:rPr>
            </w:pPr>
          </w:p>
        </w:tc>
        <w:tc>
          <w:tcPr>
            <w:tcW w:w="694" w:type="dxa"/>
            <w:vMerge/>
            <w:vAlign w:val="center"/>
          </w:tcPr>
          <w:p w14:paraId="61875CDF" w14:textId="77777777" w:rsidR="00D836CE" w:rsidRPr="0003498C" w:rsidRDefault="00D836CE" w:rsidP="00D836CE">
            <w:pPr>
              <w:rPr>
                <w:b/>
              </w:rPr>
            </w:pPr>
          </w:p>
        </w:tc>
      </w:tr>
      <w:tr w:rsidR="00D836CE" w:rsidRPr="0003498C" w14:paraId="1CD9BF32" w14:textId="77777777" w:rsidTr="00D836CE">
        <w:tc>
          <w:tcPr>
            <w:tcW w:w="9859" w:type="dxa"/>
            <w:gridSpan w:val="11"/>
            <w:shd w:val="clear" w:color="auto" w:fill="F7CAAC"/>
          </w:tcPr>
          <w:p w14:paraId="0310214A" w14:textId="77777777" w:rsidR="00D836CE" w:rsidRPr="0003498C" w:rsidRDefault="00D836CE" w:rsidP="00D836CE">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D836CE" w:rsidRPr="006121AE" w14:paraId="4DF885D2" w14:textId="77777777" w:rsidTr="00D836CE">
        <w:trPr>
          <w:trHeight w:val="3508"/>
        </w:trPr>
        <w:tc>
          <w:tcPr>
            <w:tcW w:w="9859" w:type="dxa"/>
            <w:gridSpan w:val="11"/>
          </w:tcPr>
          <w:p w14:paraId="155B1C6C" w14:textId="77777777" w:rsidR="006467FA" w:rsidRPr="0077391F" w:rsidRDefault="006467FA" w:rsidP="006467FA">
            <w:pPr>
              <w:jc w:val="both"/>
            </w:pPr>
            <w:r w:rsidRPr="0077391F">
              <w:t xml:space="preserve">HRABAL, M., TUCEK, D. What does it mean to own a process: Defining process owner’s competencies. </w:t>
            </w:r>
            <w:r w:rsidRPr="00D836CE">
              <w:rPr>
                <w:i/>
              </w:rPr>
              <w:t>FME Transaction.</w:t>
            </w:r>
            <w:r>
              <w:t xml:space="preserve"> 2018. Vol. </w:t>
            </w:r>
            <w:r w:rsidRPr="0077391F">
              <w:t>46</w:t>
            </w:r>
            <w:r>
              <w:t xml:space="preserve">, Issue </w:t>
            </w:r>
            <w:r w:rsidRPr="0077391F">
              <w:t>1,</w:t>
            </w:r>
            <w:r>
              <w:t xml:space="preserve"> pp.</w:t>
            </w:r>
            <w:r w:rsidRPr="0077391F">
              <w:t xml:space="preserve"> 138-150. </w:t>
            </w:r>
            <w:r>
              <w:t xml:space="preserve">ISBN 1451-2092. </w:t>
            </w:r>
            <w:r w:rsidRPr="0077391F">
              <w:t>doi:10.5937/fmet1801138h</w:t>
            </w:r>
            <w:r>
              <w:t xml:space="preserve"> (80%)</w:t>
            </w:r>
          </w:p>
          <w:p w14:paraId="626B89B7" w14:textId="77777777" w:rsidR="006467FA" w:rsidRPr="0077391F" w:rsidRDefault="006467FA" w:rsidP="006467FA">
            <w:pPr>
              <w:jc w:val="both"/>
            </w:pPr>
            <w:r w:rsidRPr="0077391F">
              <w:t xml:space="preserve">HRABAL, M., OPLETALOVÁ, M., TUCEK, D. Teaching business process management: Improving the process of process modelling course. </w:t>
            </w:r>
            <w:r w:rsidRPr="00032927">
              <w:rPr>
                <w:i/>
              </w:rPr>
              <w:t>Journal of Applied Engineering Science</w:t>
            </w:r>
            <w:r>
              <w:t>.</w:t>
            </w:r>
            <w:r w:rsidRPr="0077391F">
              <w:t xml:space="preserve"> </w:t>
            </w:r>
            <w:r>
              <w:t xml:space="preserve">2017, Volume </w:t>
            </w:r>
            <w:r w:rsidRPr="0077391F">
              <w:t>15</w:t>
            </w:r>
            <w:r>
              <w:t xml:space="preserve">, Issue </w:t>
            </w:r>
            <w:r w:rsidRPr="0077391F">
              <w:t>2,</w:t>
            </w:r>
            <w:r>
              <w:t xml:space="preserve"> pp.</w:t>
            </w:r>
            <w:r w:rsidRPr="0077391F">
              <w:t xml:space="preserve"> 113-121. </w:t>
            </w:r>
            <w:r>
              <w:t xml:space="preserve">ISBN 1451-4117. </w:t>
            </w:r>
            <w:r w:rsidRPr="0077391F">
              <w:t>doi:10.5937/jaes15-12172</w:t>
            </w:r>
            <w:r>
              <w:t xml:space="preserve"> (45%)</w:t>
            </w:r>
          </w:p>
          <w:p w14:paraId="528F2CA9" w14:textId="77777777" w:rsidR="006467FA" w:rsidRPr="0077391F" w:rsidRDefault="006467FA" w:rsidP="006467FA">
            <w:pPr>
              <w:jc w:val="both"/>
            </w:pPr>
            <w:r w:rsidRPr="0077391F">
              <w:t xml:space="preserve">HRABAL, M., OPLETALOVA, M., TUCEK, D. Business process management in Czech higher education. </w:t>
            </w:r>
            <w:r w:rsidRPr="00032927">
              <w:rPr>
                <w:i/>
              </w:rPr>
              <w:t>Journal of Applied Engineering Science</w:t>
            </w:r>
            <w:r>
              <w:t>.</w:t>
            </w:r>
            <w:r w:rsidRPr="0077391F">
              <w:t xml:space="preserve"> </w:t>
            </w:r>
            <w:r>
              <w:t xml:space="preserve">2017, Volume </w:t>
            </w:r>
            <w:r w:rsidRPr="0077391F">
              <w:t>15</w:t>
            </w:r>
            <w:r>
              <w:t xml:space="preserve">, Issue </w:t>
            </w:r>
            <w:r w:rsidRPr="0077391F">
              <w:t>1,</w:t>
            </w:r>
            <w:r>
              <w:t xml:space="preserve"> pp.</w:t>
            </w:r>
            <w:r w:rsidRPr="0077391F">
              <w:t xml:space="preserve"> 35-44. </w:t>
            </w:r>
            <w:r>
              <w:t xml:space="preserve">ISSN 1451-4117. </w:t>
            </w:r>
            <w:r w:rsidRPr="0077391F">
              <w:t>doi:10.5937/jaes15-12171</w:t>
            </w:r>
            <w:r>
              <w:t xml:space="preserve"> (45%)</w:t>
            </w:r>
          </w:p>
          <w:p w14:paraId="4C11DF23" w14:textId="77777777" w:rsidR="006467FA" w:rsidRPr="0077391F" w:rsidRDefault="006467FA" w:rsidP="006467FA">
            <w:pPr>
              <w:jc w:val="both"/>
            </w:pPr>
            <w:r w:rsidRPr="0077391F">
              <w:t xml:space="preserve">HRABAL, M. Process-Oriented Managerial Accounting. </w:t>
            </w:r>
            <w:r w:rsidRPr="00032927">
              <w:rPr>
                <w:i/>
              </w:rPr>
              <w:t>International Advances in Economic Research</w:t>
            </w:r>
            <w:r w:rsidRPr="0077391F">
              <w:t xml:space="preserve">. 2016, </w:t>
            </w:r>
            <w:r>
              <w:t xml:space="preserve">Volume </w:t>
            </w:r>
            <w:r w:rsidRPr="0077391F">
              <w:t>22</w:t>
            </w:r>
            <w:r>
              <w:t xml:space="preserve">, Issue </w:t>
            </w:r>
            <w:r w:rsidRPr="0077391F">
              <w:t>2,</w:t>
            </w:r>
            <w:r>
              <w:t xml:space="preserve"> pp.</w:t>
            </w:r>
            <w:r w:rsidRPr="0077391F">
              <w:t xml:space="preserve"> 225-227.</w:t>
            </w:r>
            <w:r>
              <w:t xml:space="preserve"> ISBN 1083-0898.</w:t>
            </w:r>
            <w:r w:rsidRPr="0077391F">
              <w:t xml:space="preserve"> DOI: 10.1007/s11294-016-9565-0. </w:t>
            </w:r>
          </w:p>
          <w:p w14:paraId="7EE2C69F" w14:textId="553C71FD" w:rsidR="00D836CE" w:rsidRPr="0077391F" w:rsidRDefault="00D836CE" w:rsidP="00032927">
            <w:pPr>
              <w:jc w:val="both"/>
            </w:pPr>
            <w:r w:rsidRPr="0077391F">
              <w:t>TUČEK, D</w:t>
            </w:r>
            <w:r w:rsidR="00032927">
              <w:t>.,</w:t>
            </w:r>
            <w:r w:rsidRPr="0077391F">
              <w:t xml:space="preserve"> HRABAL</w:t>
            </w:r>
            <w:r w:rsidR="00032927">
              <w:t>, M.,</w:t>
            </w:r>
            <w:r w:rsidRPr="0077391F">
              <w:t xml:space="preserve"> TRČKA</w:t>
            </w:r>
            <w:r w:rsidR="00032927">
              <w:t>, L</w:t>
            </w:r>
            <w:r w:rsidRPr="0077391F">
              <w:t xml:space="preserve">. </w:t>
            </w:r>
            <w:r w:rsidRPr="00032927">
              <w:rPr>
                <w:i/>
              </w:rPr>
              <w:t>Procesní řízení v praxi podniků a vysokých škol.</w:t>
            </w:r>
            <w:r w:rsidRPr="0077391F">
              <w:t xml:space="preserve"> Vyd. 1. Praha: Wolters Kluwer, 2014, 270 s. ISBN 978-807-4786-747.</w:t>
            </w:r>
            <w:r w:rsidR="00032927">
              <w:t xml:space="preserve"> (10%)</w:t>
            </w:r>
          </w:p>
          <w:p w14:paraId="71616DBC" w14:textId="14AD8AEF" w:rsidR="00D836CE" w:rsidRPr="0003498C" w:rsidRDefault="00D836CE" w:rsidP="00D836CE">
            <w:pPr>
              <w:jc w:val="both"/>
              <w:rPr>
                <w:rFonts w:ascii="Helvetica" w:hAnsi="Helvetica" w:cs="Helvetica"/>
                <w:color w:val="444444"/>
                <w:sz w:val="18"/>
                <w:szCs w:val="18"/>
                <w:shd w:val="clear" w:color="auto" w:fill="FFFFFF"/>
              </w:rPr>
            </w:pPr>
            <w:r w:rsidRPr="0003498C">
              <w:rPr>
                <w:i/>
              </w:rPr>
              <w:t>Přehled projektové činnosti:</w:t>
            </w:r>
          </w:p>
          <w:p w14:paraId="41BBBB76" w14:textId="77777777" w:rsidR="00D836CE" w:rsidRPr="006121AE" w:rsidRDefault="00D836CE" w:rsidP="00032927">
            <w:pPr>
              <w:jc w:val="both"/>
            </w:pPr>
            <w:r w:rsidRPr="006121AE">
              <w:t>2014 – 2015: Řešitel IGA projektu Kompetenční model vlastníků procesů v systému procesně řízeného vzdělávání</w:t>
            </w:r>
          </w:p>
          <w:p w14:paraId="5A136293" w14:textId="77777777" w:rsidR="00D836CE" w:rsidRPr="006121AE" w:rsidRDefault="00D836CE" w:rsidP="00032927">
            <w:pPr>
              <w:jc w:val="both"/>
            </w:pPr>
            <w:r w:rsidRPr="006121AE">
              <w:t>2016: Spoluřešitel projektu Norských fondů Building a research team in the field of social economy as sources of sustainable economic growth of post-industrial European regions</w:t>
            </w:r>
          </w:p>
          <w:p w14:paraId="34B990E6" w14:textId="77777777" w:rsidR="00D836CE" w:rsidRPr="00032927" w:rsidRDefault="00D836CE" w:rsidP="00032927">
            <w:pPr>
              <w:jc w:val="both"/>
              <w:rPr>
                <w:b/>
              </w:rPr>
            </w:pPr>
            <w:r w:rsidRPr="006121AE">
              <w:t xml:space="preserve">2018 – doposud: </w:t>
            </w:r>
            <w:r>
              <w:t xml:space="preserve">Spoluřešitel projektu TAČR </w:t>
            </w:r>
            <w:r w:rsidRPr="00071DD9">
              <w:t xml:space="preserve">Inovace systémů řízení subjektů cestovního ruchu pomocí nástrojů procesního řízení  </w:t>
            </w:r>
            <w:r w:rsidRPr="00071DD9">
              <w:tab/>
            </w:r>
            <w:r w:rsidRPr="00071DD9">
              <w:tab/>
            </w:r>
            <w:r w:rsidRPr="00071DD9">
              <w:tab/>
            </w:r>
            <w:r w:rsidRPr="00071DD9">
              <w:tab/>
            </w:r>
          </w:p>
        </w:tc>
      </w:tr>
      <w:tr w:rsidR="00D836CE" w:rsidRPr="0003498C" w14:paraId="7B559E68" w14:textId="77777777" w:rsidTr="00D836CE">
        <w:trPr>
          <w:trHeight w:val="218"/>
        </w:trPr>
        <w:tc>
          <w:tcPr>
            <w:tcW w:w="9859" w:type="dxa"/>
            <w:gridSpan w:val="11"/>
            <w:shd w:val="clear" w:color="auto" w:fill="F7CAAC"/>
          </w:tcPr>
          <w:p w14:paraId="5232A0F4" w14:textId="77777777" w:rsidR="00D836CE" w:rsidRPr="0003498C" w:rsidRDefault="00D836CE" w:rsidP="00D836CE">
            <w:pPr>
              <w:rPr>
                <w:b/>
              </w:rPr>
            </w:pPr>
            <w:r w:rsidRPr="0003498C">
              <w:rPr>
                <w:b/>
              </w:rPr>
              <w:t>Působení v zahraničí</w:t>
            </w:r>
          </w:p>
        </w:tc>
      </w:tr>
      <w:tr w:rsidR="00D836CE" w:rsidRPr="0077391F" w14:paraId="67B55DF0" w14:textId="77777777" w:rsidTr="00D836CE">
        <w:trPr>
          <w:trHeight w:val="186"/>
        </w:trPr>
        <w:tc>
          <w:tcPr>
            <w:tcW w:w="9859" w:type="dxa"/>
            <w:gridSpan w:val="11"/>
          </w:tcPr>
          <w:p w14:paraId="212A1D5E" w14:textId="5214A6B4" w:rsidR="00D836CE" w:rsidRPr="00032927" w:rsidRDefault="00D836CE" w:rsidP="00032927">
            <w:pPr>
              <w:rPr>
                <w:b/>
              </w:rPr>
            </w:pPr>
          </w:p>
        </w:tc>
      </w:tr>
      <w:tr w:rsidR="00D836CE" w:rsidRPr="0003498C" w14:paraId="05FB49E0" w14:textId="77777777" w:rsidTr="00032927">
        <w:trPr>
          <w:cantSplit/>
          <w:trHeight w:val="159"/>
        </w:trPr>
        <w:tc>
          <w:tcPr>
            <w:tcW w:w="2518" w:type="dxa"/>
            <w:shd w:val="clear" w:color="auto" w:fill="F7CAAC"/>
          </w:tcPr>
          <w:p w14:paraId="33E1A245" w14:textId="77777777" w:rsidR="00D836CE" w:rsidRPr="0003498C" w:rsidRDefault="00D836CE" w:rsidP="00D836CE">
            <w:pPr>
              <w:jc w:val="both"/>
              <w:rPr>
                <w:b/>
              </w:rPr>
            </w:pPr>
            <w:r w:rsidRPr="0003498C">
              <w:rPr>
                <w:b/>
              </w:rPr>
              <w:t xml:space="preserve">Podpis </w:t>
            </w:r>
          </w:p>
        </w:tc>
        <w:tc>
          <w:tcPr>
            <w:tcW w:w="4536" w:type="dxa"/>
            <w:gridSpan w:val="5"/>
          </w:tcPr>
          <w:p w14:paraId="721B01FC" w14:textId="77777777" w:rsidR="00D836CE" w:rsidRPr="0003498C" w:rsidRDefault="00D836CE" w:rsidP="00D836CE">
            <w:pPr>
              <w:jc w:val="both"/>
            </w:pPr>
          </w:p>
        </w:tc>
        <w:tc>
          <w:tcPr>
            <w:tcW w:w="786" w:type="dxa"/>
            <w:gridSpan w:val="2"/>
            <w:shd w:val="clear" w:color="auto" w:fill="F7CAAC"/>
          </w:tcPr>
          <w:p w14:paraId="11282759" w14:textId="77777777" w:rsidR="00D836CE" w:rsidRPr="0003498C" w:rsidRDefault="00D836CE" w:rsidP="00D836CE">
            <w:pPr>
              <w:jc w:val="both"/>
            </w:pPr>
            <w:r w:rsidRPr="0003498C">
              <w:rPr>
                <w:b/>
              </w:rPr>
              <w:t>datum</w:t>
            </w:r>
          </w:p>
        </w:tc>
        <w:tc>
          <w:tcPr>
            <w:tcW w:w="2019" w:type="dxa"/>
            <w:gridSpan w:val="3"/>
          </w:tcPr>
          <w:p w14:paraId="4C7A2C1E" w14:textId="3DD13412" w:rsidR="00D836CE" w:rsidRPr="0003498C" w:rsidRDefault="00D836CE" w:rsidP="00D836CE">
            <w:pPr>
              <w:jc w:val="both"/>
            </w:pPr>
          </w:p>
        </w:tc>
      </w:tr>
    </w:tbl>
    <w:p w14:paraId="13C848C9" w14:textId="0C88504B" w:rsidR="008D1EAB" w:rsidRDefault="008D1EA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D1EAB" w:rsidRPr="0003498C" w14:paraId="536B4C3B" w14:textId="77777777" w:rsidTr="00F84311">
        <w:tc>
          <w:tcPr>
            <w:tcW w:w="9859" w:type="dxa"/>
            <w:gridSpan w:val="11"/>
            <w:tcBorders>
              <w:bottom w:val="double" w:sz="4" w:space="0" w:color="auto"/>
            </w:tcBorders>
            <w:shd w:val="clear" w:color="auto" w:fill="BDD6EE"/>
          </w:tcPr>
          <w:p w14:paraId="0743E9C1" w14:textId="77777777" w:rsidR="008D1EAB" w:rsidRPr="0003498C" w:rsidRDefault="008D1EAB" w:rsidP="00F84311">
            <w:pPr>
              <w:jc w:val="both"/>
              <w:rPr>
                <w:b/>
                <w:sz w:val="28"/>
              </w:rPr>
            </w:pPr>
            <w:r w:rsidRPr="0003498C">
              <w:rPr>
                <w:b/>
                <w:sz w:val="28"/>
              </w:rPr>
              <w:t>C-I – Personální zabezpečení</w:t>
            </w:r>
          </w:p>
        </w:tc>
      </w:tr>
      <w:tr w:rsidR="008D1EAB" w:rsidRPr="0003498C" w14:paraId="31B87F3C" w14:textId="77777777" w:rsidTr="00F84311">
        <w:tc>
          <w:tcPr>
            <w:tcW w:w="2518" w:type="dxa"/>
            <w:tcBorders>
              <w:top w:val="double" w:sz="4" w:space="0" w:color="auto"/>
            </w:tcBorders>
            <w:shd w:val="clear" w:color="auto" w:fill="F7CAAC"/>
          </w:tcPr>
          <w:p w14:paraId="56585956" w14:textId="77777777" w:rsidR="008D1EAB" w:rsidRPr="0003498C" w:rsidRDefault="008D1EAB" w:rsidP="00F84311">
            <w:pPr>
              <w:jc w:val="both"/>
              <w:rPr>
                <w:b/>
              </w:rPr>
            </w:pPr>
            <w:r w:rsidRPr="0003498C">
              <w:rPr>
                <w:b/>
              </w:rPr>
              <w:t>Vysoká škola</w:t>
            </w:r>
          </w:p>
        </w:tc>
        <w:tc>
          <w:tcPr>
            <w:tcW w:w="7341" w:type="dxa"/>
            <w:gridSpan w:val="10"/>
          </w:tcPr>
          <w:p w14:paraId="16681348" w14:textId="77777777" w:rsidR="008D1EAB" w:rsidRPr="0003498C" w:rsidRDefault="008D1EAB" w:rsidP="00F84311">
            <w:pPr>
              <w:jc w:val="both"/>
            </w:pPr>
            <w:r w:rsidRPr="0003498C">
              <w:t>Univerzita Tomáše Bati ve Zlíně</w:t>
            </w:r>
          </w:p>
        </w:tc>
      </w:tr>
      <w:tr w:rsidR="008D1EAB" w:rsidRPr="0003498C" w14:paraId="79BEFABE" w14:textId="77777777" w:rsidTr="00F84311">
        <w:tc>
          <w:tcPr>
            <w:tcW w:w="2518" w:type="dxa"/>
            <w:shd w:val="clear" w:color="auto" w:fill="F7CAAC"/>
          </w:tcPr>
          <w:p w14:paraId="0DF5DE9E" w14:textId="77777777" w:rsidR="008D1EAB" w:rsidRPr="0003498C" w:rsidRDefault="008D1EAB" w:rsidP="00F84311">
            <w:pPr>
              <w:jc w:val="both"/>
              <w:rPr>
                <w:b/>
              </w:rPr>
            </w:pPr>
            <w:r w:rsidRPr="0003498C">
              <w:rPr>
                <w:b/>
              </w:rPr>
              <w:t>Součást vysoké školy</w:t>
            </w:r>
          </w:p>
        </w:tc>
        <w:tc>
          <w:tcPr>
            <w:tcW w:w="7341" w:type="dxa"/>
            <w:gridSpan w:val="10"/>
          </w:tcPr>
          <w:p w14:paraId="2C6A0142" w14:textId="77777777" w:rsidR="008D1EAB" w:rsidRPr="0003498C" w:rsidRDefault="008D1EAB" w:rsidP="00F84311">
            <w:pPr>
              <w:jc w:val="both"/>
            </w:pPr>
            <w:r w:rsidRPr="0003498C">
              <w:t>Fakulta managementu a ekonomiky</w:t>
            </w:r>
          </w:p>
        </w:tc>
      </w:tr>
      <w:tr w:rsidR="008D1EAB" w:rsidRPr="0003498C" w14:paraId="668EB2A3" w14:textId="77777777" w:rsidTr="00F84311">
        <w:tc>
          <w:tcPr>
            <w:tcW w:w="2518" w:type="dxa"/>
            <w:shd w:val="clear" w:color="auto" w:fill="F7CAAC"/>
          </w:tcPr>
          <w:p w14:paraId="2EA64CF3" w14:textId="77777777" w:rsidR="008D1EAB" w:rsidRPr="0003498C" w:rsidRDefault="008D1EAB" w:rsidP="00F84311">
            <w:pPr>
              <w:jc w:val="both"/>
              <w:rPr>
                <w:b/>
              </w:rPr>
            </w:pPr>
            <w:r w:rsidRPr="0003498C">
              <w:rPr>
                <w:b/>
              </w:rPr>
              <w:t>Název studijního programu</w:t>
            </w:r>
          </w:p>
        </w:tc>
        <w:tc>
          <w:tcPr>
            <w:tcW w:w="7341" w:type="dxa"/>
            <w:gridSpan w:val="10"/>
          </w:tcPr>
          <w:p w14:paraId="3CE2DEEB" w14:textId="5EA4CE34" w:rsidR="008D1EAB" w:rsidRPr="0003498C" w:rsidRDefault="008D1EAB" w:rsidP="00F84311">
            <w:pPr>
              <w:jc w:val="both"/>
            </w:pPr>
            <w:r>
              <w:t>Průmyslové inženýrství</w:t>
            </w:r>
          </w:p>
        </w:tc>
      </w:tr>
      <w:tr w:rsidR="008D1EAB" w:rsidRPr="0003498C" w14:paraId="1A5D48B5" w14:textId="77777777" w:rsidTr="00F84311">
        <w:tc>
          <w:tcPr>
            <w:tcW w:w="2518" w:type="dxa"/>
            <w:shd w:val="clear" w:color="auto" w:fill="F7CAAC"/>
          </w:tcPr>
          <w:p w14:paraId="0B680C2E" w14:textId="77777777" w:rsidR="008D1EAB" w:rsidRPr="0003498C" w:rsidRDefault="008D1EAB" w:rsidP="00F84311">
            <w:pPr>
              <w:jc w:val="both"/>
              <w:rPr>
                <w:b/>
              </w:rPr>
            </w:pPr>
            <w:r w:rsidRPr="0003498C">
              <w:rPr>
                <w:b/>
              </w:rPr>
              <w:t>Jméno a příjmení</w:t>
            </w:r>
          </w:p>
        </w:tc>
        <w:tc>
          <w:tcPr>
            <w:tcW w:w="4536" w:type="dxa"/>
            <w:gridSpan w:val="5"/>
          </w:tcPr>
          <w:p w14:paraId="31A808F1" w14:textId="18300D24" w:rsidR="008D1EAB" w:rsidRPr="0003498C" w:rsidRDefault="008D1EAB" w:rsidP="00F84311">
            <w:pPr>
              <w:jc w:val="both"/>
            </w:pPr>
            <w:r>
              <w:t>Lucie HRBÁČKOVÁ</w:t>
            </w:r>
          </w:p>
        </w:tc>
        <w:tc>
          <w:tcPr>
            <w:tcW w:w="709" w:type="dxa"/>
            <w:shd w:val="clear" w:color="auto" w:fill="F7CAAC"/>
          </w:tcPr>
          <w:p w14:paraId="166BE34A" w14:textId="77777777" w:rsidR="008D1EAB" w:rsidRPr="0003498C" w:rsidRDefault="008D1EAB" w:rsidP="00F84311">
            <w:pPr>
              <w:jc w:val="both"/>
              <w:rPr>
                <w:b/>
              </w:rPr>
            </w:pPr>
            <w:r w:rsidRPr="0003498C">
              <w:rPr>
                <w:b/>
              </w:rPr>
              <w:t>Tituly</w:t>
            </w:r>
          </w:p>
        </w:tc>
        <w:tc>
          <w:tcPr>
            <w:tcW w:w="2096" w:type="dxa"/>
            <w:gridSpan w:val="4"/>
          </w:tcPr>
          <w:p w14:paraId="43FB4A46" w14:textId="77777777" w:rsidR="008D1EAB" w:rsidRPr="0003498C" w:rsidRDefault="008D1EAB" w:rsidP="00F84311">
            <w:pPr>
              <w:jc w:val="both"/>
            </w:pPr>
            <w:r>
              <w:t>Ing.</w:t>
            </w:r>
          </w:p>
        </w:tc>
      </w:tr>
      <w:tr w:rsidR="008D1EAB" w:rsidRPr="0003498C" w14:paraId="77803730" w14:textId="77777777" w:rsidTr="00F84311">
        <w:tc>
          <w:tcPr>
            <w:tcW w:w="2518" w:type="dxa"/>
            <w:shd w:val="clear" w:color="auto" w:fill="F7CAAC"/>
          </w:tcPr>
          <w:p w14:paraId="07BB031A" w14:textId="77777777" w:rsidR="008D1EAB" w:rsidRPr="0003498C" w:rsidRDefault="008D1EAB" w:rsidP="00F84311">
            <w:pPr>
              <w:jc w:val="both"/>
              <w:rPr>
                <w:b/>
              </w:rPr>
            </w:pPr>
            <w:r w:rsidRPr="0003498C">
              <w:rPr>
                <w:b/>
              </w:rPr>
              <w:t>Rok narození</w:t>
            </w:r>
          </w:p>
        </w:tc>
        <w:tc>
          <w:tcPr>
            <w:tcW w:w="829" w:type="dxa"/>
          </w:tcPr>
          <w:p w14:paraId="2C72AA87" w14:textId="77777777" w:rsidR="008D1EAB" w:rsidRPr="0003498C" w:rsidRDefault="008D1EAB" w:rsidP="00F84311">
            <w:pPr>
              <w:jc w:val="both"/>
            </w:pPr>
            <w:r>
              <w:t>1983</w:t>
            </w:r>
          </w:p>
        </w:tc>
        <w:tc>
          <w:tcPr>
            <w:tcW w:w="1721" w:type="dxa"/>
            <w:shd w:val="clear" w:color="auto" w:fill="F7CAAC"/>
          </w:tcPr>
          <w:p w14:paraId="4604CBB8" w14:textId="77777777" w:rsidR="008D1EAB" w:rsidRPr="0003498C" w:rsidRDefault="008D1EAB" w:rsidP="00F84311">
            <w:pPr>
              <w:jc w:val="both"/>
              <w:rPr>
                <w:b/>
              </w:rPr>
            </w:pPr>
            <w:r w:rsidRPr="0003498C">
              <w:rPr>
                <w:b/>
              </w:rPr>
              <w:t>typ vztahu k VŠ</w:t>
            </w:r>
          </w:p>
        </w:tc>
        <w:tc>
          <w:tcPr>
            <w:tcW w:w="992" w:type="dxa"/>
            <w:gridSpan w:val="2"/>
          </w:tcPr>
          <w:p w14:paraId="4108210B" w14:textId="77777777" w:rsidR="008D1EAB" w:rsidRPr="0003498C" w:rsidRDefault="008D1EAB" w:rsidP="00F84311">
            <w:pPr>
              <w:jc w:val="both"/>
            </w:pPr>
            <w:r>
              <w:t>pp</w:t>
            </w:r>
          </w:p>
        </w:tc>
        <w:tc>
          <w:tcPr>
            <w:tcW w:w="994" w:type="dxa"/>
            <w:shd w:val="clear" w:color="auto" w:fill="F7CAAC"/>
          </w:tcPr>
          <w:p w14:paraId="6FE87C9C" w14:textId="77777777" w:rsidR="008D1EAB" w:rsidRPr="0003498C" w:rsidRDefault="008D1EAB" w:rsidP="00F84311">
            <w:pPr>
              <w:jc w:val="both"/>
              <w:rPr>
                <w:b/>
              </w:rPr>
            </w:pPr>
            <w:r w:rsidRPr="0003498C">
              <w:rPr>
                <w:b/>
              </w:rPr>
              <w:t>rozsah</w:t>
            </w:r>
          </w:p>
        </w:tc>
        <w:tc>
          <w:tcPr>
            <w:tcW w:w="709" w:type="dxa"/>
          </w:tcPr>
          <w:p w14:paraId="45014FCD" w14:textId="77777777" w:rsidR="008D1EAB" w:rsidRPr="0003498C" w:rsidRDefault="008D1EAB" w:rsidP="00F84311">
            <w:pPr>
              <w:jc w:val="both"/>
            </w:pPr>
            <w:r>
              <w:t>40</w:t>
            </w:r>
          </w:p>
        </w:tc>
        <w:tc>
          <w:tcPr>
            <w:tcW w:w="709" w:type="dxa"/>
            <w:gridSpan w:val="2"/>
            <w:shd w:val="clear" w:color="auto" w:fill="F7CAAC"/>
          </w:tcPr>
          <w:p w14:paraId="5E5F514C" w14:textId="77777777" w:rsidR="008D1EAB" w:rsidRPr="0003498C" w:rsidRDefault="008D1EAB" w:rsidP="00F84311">
            <w:pPr>
              <w:jc w:val="both"/>
              <w:rPr>
                <w:b/>
              </w:rPr>
            </w:pPr>
            <w:r w:rsidRPr="0003498C">
              <w:rPr>
                <w:b/>
              </w:rPr>
              <w:t>do kdy</w:t>
            </w:r>
          </w:p>
        </w:tc>
        <w:tc>
          <w:tcPr>
            <w:tcW w:w="1387" w:type="dxa"/>
            <w:gridSpan w:val="2"/>
          </w:tcPr>
          <w:p w14:paraId="09BECB0C" w14:textId="77777777" w:rsidR="008D1EAB" w:rsidRPr="0003498C" w:rsidRDefault="008D1EAB" w:rsidP="00F84311">
            <w:pPr>
              <w:jc w:val="both"/>
            </w:pPr>
            <w:r>
              <w:t xml:space="preserve"> 08/2020</w:t>
            </w:r>
          </w:p>
        </w:tc>
      </w:tr>
      <w:tr w:rsidR="008D1EAB" w:rsidRPr="0003498C" w14:paraId="0A38D8F4" w14:textId="77777777" w:rsidTr="00F84311">
        <w:tc>
          <w:tcPr>
            <w:tcW w:w="5068" w:type="dxa"/>
            <w:gridSpan w:val="3"/>
            <w:shd w:val="clear" w:color="auto" w:fill="F7CAAC"/>
          </w:tcPr>
          <w:p w14:paraId="0CD2369C" w14:textId="77777777" w:rsidR="008D1EAB" w:rsidRPr="0003498C" w:rsidRDefault="008D1EAB" w:rsidP="00F84311">
            <w:pPr>
              <w:jc w:val="both"/>
              <w:rPr>
                <w:b/>
              </w:rPr>
            </w:pPr>
            <w:r w:rsidRPr="0003498C">
              <w:rPr>
                <w:b/>
              </w:rPr>
              <w:t>Typ vztahu na součásti VŠ, která uskutečňuje st. program</w:t>
            </w:r>
          </w:p>
        </w:tc>
        <w:tc>
          <w:tcPr>
            <w:tcW w:w="992" w:type="dxa"/>
            <w:gridSpan w:val="2"/>
          </w:tcPr>
          <w:p w14:paraId="7785B00C" w14:textId="77777777" w:rsidR="008D1EAB" w:rsidRPr="0003498C" w:rsidRDefault="008D1EAB" w:rsidP="00F84311">
            <w:pPr>
              <w:jc w:val="both"/>
            </w:pPr>
            <w:r>
              <w:t>pp</w:t>
            </w:r>
          </w:p>
        </w:tc>
        <w:tc>
          <w:tcPr>
            <w:tcW w:w="994" w:type="dxa"/>
            <w:shd w:val="clear" w:color="auto" w:fill="F7CAAC"/>
          </w:tcPr>
          <w:p w14:paraId="5EBFB119" w14:textId="77777777" w:rsidR="008D1EAB" w:rsidRPr="0003498C" w:rsidRDefault="008D1EAB" w:rsidP="00F84311">
            <w:pPr>
              <w:jc w:val="both"/>
              <w:rPr>
                <w:b/>
              </w:rPr>
            </w:pPr>
            <w:r w:rsidRPr="0003498C">
              <w:rPr>
                <w:b/>
              </w:rPr>
              <w:t>rozsah</w:t>
            </w:r>
          </w:p>
        </w:tc>
        <w:tc>
          <w:tcPr>
            <w:tcW w:w="709" w:type="dxa"/>
          </w:tcPr>
          <w:p w14:paraId="7AF9E5EB" w14:textId="77777777" w:rsidR="008D1EAB" w:rsidRPr="0003498C" w:rsidRDefault="008D1EAB" w:rsidP="00F84311">
            <w:pPr>
              <w:jc w:val="both"/>
            </w:pPr>
            <w:r>
              <w:t>40</w:t>
            </w:r>
          </w:p>
        </w:tc>
        <w:tc>
          <w:tcPr>
            <w:tcW w:w="709" w:type="dxa"/>
            <w:gridSpan w:val="2"/>
            <w:shd w:val="clear" w:color="auto" w:fill="F7CAAC"/>
          </w:tcPr>
          <w:p w14:paraId="5FF66068" w14:textId="77777777" w:rsidR="008D1EAB" w:rsidRPr="0003498C" w:rsidRDefault="008D1EAB" w:rsidP="00F84311">
            <w:pPr>
              <w:jc w:val="both"/>
              <w:rPr>
                <w:b/>
              </w:rPr>
            </w:pPr>
            <w:r w:rsidRPr="0003498C">
              <w:rPr>
                <w:b/>
              </w:rPr>
              <w:t>do kdy</w:t>
            </w:r>
          </w:p>
        </w:tc>
        <w:tc>
          <w:tcPr>
            <w:tcW w:w="1387" w:type="dxa"/>
            <w:gridSpan w:val="2"/>
          </w:tcPr>
          <w:p w14:paraId="09DD4F53" w14:textId="77777777" w:rsidR="008D1EAB" w:rsidRPr="0003498C" w:rsidRDefault="008D1EAB" w:rsidP="00F84311">
            <w:pPr>
              <w:jc w:val="both"/>
            </w:pPr>
            <w:r>
              <w:t>08/2020</w:t>
            </w:r>
          </w:p>
        </w:tc>
      </w:tr>
      <w:tr w:rsidR="008D1EAB" w:rsidRPr="0003498C" w14:paraId="613063A7" w14:textId="77777777" w:rsidTr="00F84311">
        <w:tc>
          <w:tcPr>
            <w:tcW w:w="6060" w:type="dxa"/>
            <w:gridSpan w:val="5"/>
            <w:shd w:val="clear" w:color="auto" w:fill="F7CAAC"/>
          </w:tcPr>
          <w:p w14:paraId="41E7CC27" w14:textId="77777777" w:rsidR="008D1EAB" w:rsidRPr="0003498C" w:rsidRDefault="008D1EAB" w:rsidP="00F84311">
            <w:pPr>
              <w:jc w:val="both"/>
            </w:pPr>
            <w:r w:rsidRPr="0003498C">
              <w:rPr>
                <w:b/>
              </w:rPr>
              <w:t>Další současná působení jako akademický pracovník na jiných VŠ</w:t>
            </w:r>
          </w:p>
        </w:tc>
        <w:tc>
          <w:tcPr>
            <w:tcW w:w="1703" w:type="dxa"/>
            <w:gridSpan w:val="2"/>
            <w:shd w:val="clear" w:color="auto" w:fill="F7CAAC"/>
          </w:tcPr>
          <w:p w14:paraId="748FC0E4" w14:textId="77777777" w:rsidR="008D1EAB" w:rsidRPr="0003498C" w:rsidRDefault="008D1EAB" w:rsidP="00F84311">
            <w:pPr>
              <w:jc w:val="both"/>
              <w:rPr>
                <w:b/>
              </w:rPr>
            </w:pPr>
            <w:r w:rsidRPr="0003498C">
              <w:rPr>
                <w:b/>
              </w:rPr>
              <w:t>typ prac. vztahu</w:t>
            </w:r>
          </w:p>
        </w:tc>
        <w:tc>
          <w:tcPr>
            <w:tcW w:w="2096" w:type="dxa"/>
            <w:gridSpan w:val="4"/>
            <w:shd w:val="clear" w:color="auto" w:fill="F7CAAC"/>
          </w:tcPr>
          <w:p w14:paraId="49E7EB08" w14:textId="77777777" w:rsidR="008D1EAB" w:rsidRPr="0003498C" w:rsidRDefault="008D1EAB" w:rsidP="00F84311">
            <w:pPr>
              <w:jc w:val="both"/>
              <w:rPr>
                <w:b/>
              </w:rPr>
            </w:pPr>
            <w:r w:rsidRPr="0003498C">
              <w:rPr>
                <w:b/>
              </w:rPr>
              <w:t>rozsah</w:t>
            </w:r>
          </w:p>
        </w:tc>
      </w:tr>
      <w:tr w:rsidR="008D1EAB" w:rsidRPr="0003498C" w14:paraId="67BB42C7" w14:textId="77777777" w:rsidTr="00F84311">
        <w:tc>
          <w:tcPr>
            <w:tcW w:w="6060" w:type="dxa"/>
            <w:gridSpan w:val="5"/>
          </w:tcPr>
          <w:p w14:paraId="186BDE07" w14:textId="77777777" w:rsidR="008D1EAB" w:rsidRPr="0003498C" w:rsidRDefault="008D1EAB" w:rsidP="00F84311">
            <w:pPr>
              <w:jc w:val="both"/>
            </w:pPr>
          </w:p>
        </w:tc>
        <w:tc>
          <w:tcPr>
            <w:tcW w:w="1703" w:type="dxa"/>
            <w:gridSpan w:val="2"/>
          </w:tcPr>
          <w:p w14:paraId="7D317CA5" w14:textId="77777777" w:rsidR="008D1EAB" w:rsidRPr="0003498C" w:rsidRDefault="008D1EAB" w:rsidP="00F84311">
            <w:pPr>
              <w:jc w:val="both"/>
            </w:pPr>
          </w:p>
        </w:tc>
        <w:tc>
          <w:tcPr>
            <w:tcW w:w="2096" w:type="dxa"/>
            <w:gridSpan w:val="4"/>
          </w:tcPr>
          <w:p w14:paraId="6E87B86E" w14:textId="77777777" w:rsidR="008D1EAB" w:rsidRPr="0003498C" w:rsidRDefault="008D1EAB" w:rsidP="00F84311">
            <w:pPr>
              <w:jc w:val="both"/>
            </w:pPr>
          </w:p>
        </w:tc>
      </w:tr>
      <w:tr w:rsidR="008D1EAB" w:rsidRPr="0003498C" w14:paraId="3AEA0D95" w14:textId="77777777" w:rsidTr="00F84311">
        <w:tc>
          <w:tcPr>
            <w:tcW w:w="6060" w:type="dxa"/>
            <w:gridSpan w:val="5"/>
          </w:tcPr>
          <w:p w14:paraId="15FDBF03" w14:textId="77777777" w:rsidR="008D1EAB" w:rsidRPr="0003498C" w:rsidRDefault="008D1EAB" w:rsidP="00F84311">
            <w:pPr>
              <w:jc w:val="both"/>
            </w:pPr>
          </w:p>
        </w:tc>
        <w:tc>
          <w:tcPr>
            <w:tcW w:w="1703" w:type="dxa"/>
            <w:gridSpan w:val="2"/>
          </w:tcPr>
          <w:p w14:paraId="42958D16" w14:textId="77777777" w:rsidR="008D1EAB" w:rsidRPr="0003498C" w:rsidRDefault="008D1EAB" w:rsidP="00F84311">
            <w:pPr>
              <w:jc w:val="both"/>
            </w:pPr>
          </w:p>
        </w:tc>
        <w:tc>
          <w:tcPr>
            <w:tcW w:w="2096" w:type="dxa"/>
            <w:gridSpan w:val="4"/>
          </w:tcPr>
          <w:p w14:paraId="7E526B44" w14:textId="77777777" w:rsidR="008D1EAB" w:rsidRPr="0003498C" w:rsidRDefault="008D1EAB" w:rsidP="00F84311">
            <w:pPr>
              <w:jc w:val="both"/>
            </w:pPr>
          </w:p>
        </w:tc>
      </w:tr>
      <w:tr w:rsidR="008D1EAB" w:rsidRPr="0003498C" w14:paraId="49578EBD" w14:textId="77777777" w:rsidTr="00F84311">
        <w:tc>
          <w:tcPr>
            <w:tcW w:w="6060" w:type="dxa"/>
            <w:gridSpan w:val="5"/>
          </w:tcPr>
          <w:p w14:paraId="4017ECF6" w14:textId="77777777" w:rsidR="008D1EAB" w:rsidRPr="0003498C" w:rsidRDefault="008D1EAB" w:rsidP="00F84311">
            <w:pPr>
              <w:jc w:val="both"/>
            </w:pPr>
          </w:p>
        </w:tc>
        <w:tc>
          <w:tcPr>
            <w:tcW w:w="1703" w:type="dxa"/>
            <w:gridSpan w:val="2"/>
          </w:tcPr>
          <w:p w14:paraId="70EA7F6B" w14:textId="77777777" w:rsidR="008D1EAB" w:rsidRPr="0003498C" w:rsidRDefault="008D1EAB" w:rsidP="00F84311">
            <w:pPr>
              <w:jc w:val="both"/>
            </w:pPr>
          </w:p>
        </w:tc>
        <w:tc>
          <w:tcPr>
            <w:tcW w:w="2096" w:type="dxa"/>
            <w:gridSpan w:val="4"/>
          </w:tcPr>
          <w:p w14:paraId="6F2714D8" w14:textId="77777777" w:rsidR="008D1EAB" w:rsidRPr="0003498C" w:rsidRDefault="008D1EAB" w:rsidP="00F84311">
            <w:pPr>
              <w:jc w:val="both"/>
            </w:pPr>
          </w:p>
        </w:tc>
      </w:tr>
      <w:tr w:rsidR="008D1EAB" w:rsidRPr="0003498C" w14:paraId="2EFFD92C" w14:textId="77777777" w:rsidTr="00F84311">
        <w:tc>
          <w:tcPr>
            <w:tcW w:w="6060" w:type="dxa"/>
            <w:gridSpan w:val="5"/>
          </w:tcPr>
          <w:p w14:paraId="3F0BD4A2" w14:textId="77777777" w:rsidR="008D1EAB" w:rsidRPr="0003498C" w:rsidRDefault="008D1EAB" w:rsidP="00F84311">
            <w:pPr>
              <w:jc w:val="both"/>
            </w:pPr>
          </w:p>
        </w:tc>
        <w:tc>
          <w:tcPr>
            <w:tcW w:w="1703" w:type="dxa"/>
            <w:gridSpan w:val="2"/>
          </w:tcPr>
          <w:p w14:paraId="43E91AE0" w14:textId="77777777" w:rsidR="008D1EAB" w:rsidRPr="0003498C" w:rsidRDefault="008D1EAB" w:rsidP="00F84311">
            <w:pPr>
              <w:jc w:val="both"/>
            </w:pPr>
          </w:p>
        </w:tc>
        <w:tc>
          <w:tcPr>
            <w:tcW w:w="2096" w:type="dxa"/>
            <w:gridSpan w:val="4"/>
          </w:tcPr>
          <w:p w14:paraId="60B8DCEA" w14:textId="77777777" w:rsidR="008D1EAB" w:rsidRPr="0003498C" w:rsidRDefault="008D1EAB" w:rsidP="00F84311">
            <w:pPr>
              <w:jc w:val="both"/>
            </w:pPr>
          </w:p>
        </w:tc>
      </w:tr>
      <w:tr w:rsidR="008D1EAB" w:rsidRPr="0003498C" w14:paraId="01C044DE" w14:textId="77777777" w:rsidTr="00F84311">
        <w:tc>
          <w:tcPr>
            <w:tcW w:w="9859" w:type="dxa"/>
            <w:gridSpan w:val="11"/>
            <w:shd w:val="clear" w:color="auto" w:fill="F7CAAC"/>
          </w:tcPr>
          <w:p w14:paraId="283B307F" w14:textId="77777777" w:rsidR="008D1EAB" w:rsidRPr="0003498C" w:rsidRDefault="008D1EAB" w:rsidP="00F84311">
            <w:pPr>
              <w:jc w:val="both"/>
            </w:pPr>
            <w:r w:rsidRPr="0003498C">
              <w:rPr>
                <w:b/>
              </w:rPr>
              <w:t>Předměty příslušného studijního programu a způsob zapojení do jejich výuky, příp. další zapojení do uskutečňování studijního programu</w:t>
            </w:r>
          </w:p>
        </w:tc>
      </w:tr>
      <w:tr w:rsidR="008D1EAB" w:rsidRPr="0003498C" w14:paraId="2B10B142" w14:textId="77777777" w:rsidTr="00F84311">
        <w:trPr>
          <w:trHeight w:val="324"/>
        </w:trPr>
        <w:tc>
          <w:tcPr>
            <w:tcW w:w="9859" w:type="dxa"/>
            <w:gridSpan w:val="11"/>
            <w:tcBorders>
              <w:top w:val="nil"/>
            </w:tcBorders>
          </w:tcPr>
          <w:p w14:paraId="481EAC20" w14:textId="77777777" w:rsidR="008D1EAB" w:rsidRDefault="008D1EAB" w:rsidP="00F84311">
            <w:pPr>
              <w:jc w:val="both"/>
            </w:pPr>
            <w:r>
              <w:t>Průmyslového inženýrství – metody – vedoucí semináře (100%)</w:t>
            </w:r>
          </w:p>
          <w:p w14:paraId="17121086" w14:textId="3FFCD336" w:rsidR="008D1EAB" w:rsidRPr="0003498C" w:rsidRDefault="000E0F6C" w:rsidP="000E0F6C">
            <w:pPr>
              <w:jc w:val="both"/>
            </w:pPr>
            <w:r w:rsidRPr="00A435E5">
              <w:t>Počítačová simulace v ergonomii</w:t>
            </w:r>
            <w:r>
              <w:t xml:space="preserve"> </w:t>
            </w:r>
            <w:r w:rsidR="008D1EAB">
              <w:t xml:space="preserve">– </w:t>
            </w:r>
            <w:r>
              <w:t>garant, přednášející</w:t>
            </w:r>
            <w:r w:rsidR="008D1EAB">
              <w:t xml:space="preserve"> (</w:t>
            </w:r>
            <w:r>
              <w:t>80%)</w:t>
            </w:r>
          </w:p>
        </w:tc>
      </w:tr>
      <w:tr w:rsidR="008D1EAB" w:rsidRPr="0003498C" w14:paraId="022E1DA8" w14:textId="77777777" w:rsidTr="00F84311">
        <w:tc>
          <w:tcPr>
            <w:tcW w:w="9859" w:type="dxa"/>
            <w:gridSpan w:val="11"/>
            <w:shd w:val="clear" w:color="auto" w:fill="F7CAAC"/>
          </w:tcPr>
          <w:p w14:paraId="3A6CFCE1" w14:textId="77777777" w:rsidR="008D1EAB" w:rsidRPr="0003498C" w:rsidRDefault="008D1EAB" w:rsidP="00F84311">
            <w:pPr>
              <w:jc w:val="both"/>
            </w:pPr>
            <w:r w:rsidRPr="0003498C">
              <w:rPr>
                <w:b/>
              </w:rPr>
              <w:t xml:space="preserve">Údaje o vzdělání na VŠ </w:t>
            </w:r>
          </w:p>
        </w:tc>
      </w:tr>
      <w:tr w:rsidR="008D1EAB" w:rsidRPr="00500329" w14:paraId="7535465B" w14:textId="77777777" w:rsidTr="008D1EAB">
        <w:trPr>
          <w:trHeight w:val="837"/>
        </w:trPr>
        <w:tc>
          <w:tcPr>
            <w:tcW w:w="9859" w:type="dxa"/>
            <w:gridSpan w:val="11"/>
          </w:tcPr>
          <w:p w14:paraId="3E34684F" w14:textId="77777777" w:rsidR="008D1EAB" w:rsidRDefault="008D1EAB" w:rsidP="00F84311">
            <w:pPr>
              <w:ind w:left="1456" w:hanging="1456"/>
              <w:jc w:val="both"/>
            </w:pPr>
            <w:r>
              <w:t>2003-2006</w:t>
            </w:r>
            <w:r w:rsidRPr="00500329">
              <w:t xml:space="preserve">: UTB ve Zlíně, Fakulta managementu a ekonomiky, </w:t>
            </w:r>
            <w:r>
              <w:t>obor Ekonomika a management (Bc</w:t>
            </w:r>
            <w:r w:rsidRPr="00500329">
              <w:t>.)</w:t>
            </w:r>
          </w:p>
          <w:p w14:paraId="7B9273F7" w14:textId="77777777" w:rsidR="008D1EAB" w:rsidRDefault="008D1EAB" w:rsidP="00F84311">
            <w:pPr>
              <w:ind w:left="1456" w:hanging="1456"/>
              <w:jc w:val="both"/>
            </w:pPr>
            <w:r>
              <w:t xml:space="preserve">2006-2008: </w:t>
            </w:r>
            <w:r w:rsidRPr="00500329">
              <w:t xml:space="preserve">UTB ve Zlíně, Fakulta managementu a ekonomiky, </w:t>
            </w:r>
            <w:r>
              <w:t>obor Průmyslové inženýrství (Ing</w:t>
            </w:r>
            <w:r w:rsidRPr="00500329">
              <w:t>.)</w:t>
            </w:r>
          </w:p>
          <w:p w14:paraId="5C745031" w14:textId="64BEE13B" w:rsidR="008D1EAB" w:rsidRPr="00500329" w:rsidRDefault="008D1EAB" w:rsidP="008D1EAB">
            <w:pPr>
              <w:ind w:left="1456" w:hanging="1456"/>
              <w:jc w:val="both"/>
            </w:pPr>
            <w:r>
              <w:t>2015-doposud</w:t>
            </w:r>
            <w:r w:rsidRPr="00500329">
              <w:t>: UTB ve Zlíně, Fakulta managementu a ekonomiky, obor Ekonomika a management (Ph.D.)</w:t>
            </w:r>
          </w:p>
        </w:tc>
      </w:tr>
      <w:tr w:rsidR="008D1EAB" w:rsidRPr="0003498C" w14:paraId="7ECB39D3" w14:textId="77777777" w:rsidTr="00F84311">
        <w:tc>
          <w:tcPr>
            <w:tcW w:w="9859" w:type="dxa"/>
            <w:gridSpan w:val="11"/>
            <w:shd w:val="clear" w:color="auto" w:fill="F7CAAC"/>
          </w:tcPr>
          <w:p w14:paraId="17D91A1B" w14:textId="77777777" w:rsidR="008D1EAB" w:rsidRPr="0003498C" w:rsidRDefault="008D1EAB" w:rsidP="00F84311">
            <w:pPr>
              <w:jc w:val="both"/>
              <w:rPr>
                <w:b/>
              </w:rPr>
            </w:pPr>
            <w:r w:rsidRPr="0003498C">
              <w:rPr>
                <w:b/>
              </w:rPr>
              <w:t>Údaje o odborném působení od absolvování VŠ</w:t>
            </w:r>
          </w:p>
        </w:tc>
      </w:tr>
      <w:tr w:rsidR="008D1EAB" w:rsidRPr="003E6E9A" w14:paraId="3DD1FCEC" w14:textId="77777777" w:rsidTr="00F84311">
        <w:trPr>
          <w:trHeight w:val="605"/>
        </w:trPr>
        <w:tc>
          <w:tcPr>
            <w:tcW w:w="9859" w:type="dxa"/>
            <w:gridSpan w:val="11"/>
          </w:tcPr>
          <w:tbl>
            <w:tblPr>
              <w:tblStyle w:val="Mkatabulky"/>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2"/>
              <w:gridCol w:w="7796"/>
            </w:tblGrid>
            <w:tr w:rsidR="008D1EAB" w:rsidRPr="008D1EAB" w14:paraId="7E15F9CE" w14:textId="77777777" w:rsidTr="008D1EAB">
              <w:tc>
                <w:tcPr>
                  <w:tcW w:w="1942" w:type="dxa"/>
                </w:tcPr>
                <w:p w14:paraId="2CE50A10" w14:textId="6B81A057" w:rsidR="008D1EAB" w:rsidRPr="008D1EAB" w:rsidRDefault="008D1EAB" w:rsidP="008D1EAB">
                  <w:pPr>
                    <w:autoSpaceDE w:val="0"/>
                    <w:autoSpaceDN w:val="0"/>
                    <w:adjustRightInd w:val="0"/>
                    <w:rPr>
                      <w:sz w:val="20"/>
                      <w:szCs w:val="20"/>
                    </w:rPr>
                  </w:pPr>
                  <w:r w:rsidRPr="008D1EAB">
                    <w:rPr>
                      <w:sz w:val="20"/>
                      <w:szCs w:val="20"/>
                    </w:rPr>
                    <w:t>09/2011 – 10/2012</w:t>
                  </w:r>
                </w:p>
              </w:tc>
              <w:tc>
                <w:tcPr>
                  <w:tcW w:w="7796" w:type="dxa"/>
                </w:tcPr>
                <w:p w14:paraId="34EA5B5B" w14:textId="302C1881" w:rsidR="008D1EAB" w:rsidRPr="008D1EAB" w:rsidRDefault="008D1EAB" w:rsidP="008D1EAB">
                  <w:pPr>
                    <w:autoSpaceDE w:val="0"/>
                    <w:autoSpaceDN w:val="0"/>
                    <w:adjustRightInd w:val="0"/>
                    <w:rPr>
                      <w:sz w:val="20"/>
                      <w:szCs w:val="20"/>
                    </w:rPr>
                  </w:pPr>
                  <w:r w:rsidRPr="008D1EAB">
                    <w:rPr>
                      <w:sz w:val="20"/>
                      <w:szCs w:val="20"/>
                    </w:rPr>
                    <w:t>Logio s.r.o., Praha – poradenská firma v oblasti Supply Chain Management</w:t>
                  </w:r>
                  <w:r w:rsidRPr="008D1EAB">
                    <w:rPr>
                      <w:sz w:val="20"/>
                      <w:szCs w:val="20"/>
                    </w:rPr>
                    <w:br/>
                    <w:t>Pozice: Konzultant pro automotive</w:t>
                  </w:r>
                </w:p>
                <w:p w14:paraId="69BFCC85" w14:textId="0F9A7E42" w:rsidR="008D1EAB" w:rsidRPr="008D1EAB" w:rsidRDefault="008D1EAB" w:rsidP="008D1EAB">
                  <w:pPr>
                    <w:autoSpaceDE w:val="0"/>
                    <w:autoSpaceDN w:val="0"/>
                    <w:adjustRightInd w:val="0"/>
                    <w:rPr>
                      <w:sz w:val="20"/>
                      <w:szCs w:val="20"/>
                    </w:rPr>
                  </w:pPr>
                  <w:r w:rsidRPr="008D1EAB">
                    <w:rPr>
                      <w:sz w:val="20"/>
                      <w:szCs w:val="20"/>
                    </w:rPr>
                    <w:t>- Optimalizace logistických procesů ve Škoda Auto Mladá Boleslav</w:t>
                  </w:r>
                </w:p>
              </w:tc>
            </w:tr>
            <w:tr w:rsidR="008D1EAB" w:rsidRPr="008D1EAB" w14:paraId="0CFB5ADB" w14:textId="77777777" w:rsidTr="008D1EAB">
              <w:tc>
                <w:tcPr>
                  <w:tcW w:w="1942" w:type="dxa"/>
                </w:tcPr>
                <w:p w14:paraId="2C1D5ED4" w14:textId="20519C3C" w:rsidR="008D1EAB" w:rsidRPr="008D1EAB" w:rsidRDefault="008D1EAB" w:rsidP="008D1EAB">
                  <w:pPr>
                    <w:autoSpaceDE w:val="0"/>
                    <w:autoSpaceDN w:val="0"/>
                    <w:adjustRightInd w:val="0"/>
                    <w:rPr>
                      <w:sz w:val="20"/>
                      <w:szCs w:val="20"/>
                    </w:rPr>
                  </w:pPr>
                  <w:r w:rsidRPr="008D1EAB">
                    <w:rPr>
                      <w:sz w:val="20"/>
                      <w:szCs w:val="20"/>
                    </w:rPr>
                    <w:t>02/2009 – 08/2011</w:t>
                  </w:r>
                </w:p>
              </w:tc>
              <w:tc>
                <w:tcPr>
                  <w:tcW w:w="7796" w:type="dxa"/>
                </w:tcPr>
                <w:p w14:paraId="7DCBC2C1" w14:textId="4A8BD2C7" w:rsidR="008D1EAB" w:rsidRPr="008D1EAB" w:rsidRDefault="008D1EAB" w:rsidP="008D1EAB">
                  <w:pPr>
                    <w:autoSpaceDE w:val="0"/>
                    <w:autoSpaceDN w:val="0"/>
                    <w:adjustRightInd w:val="0"/>
                    <w:rPr>
                      <w:sz w:val="20"/>
                      <w:szCs w:val="20"/>
                    </w:rPr>
                  </w:pPr>
                  <w:r w:rsidRPr="008D1EAB">
                    <w:rPr>
                      <w:sz w:val="20"/>
                      <w:szCs w:val="20"/>
                    </w:rPr>
                    <w:t>TON a.s., výrobce ohýbaného nábytku</w:t>
                  </w:r>
                  <w:r w:rsidRPr="008D1EAB">
                    <w:rPr>
                      <w:sz w:val="20"/>
                      <w:szCs w:val="20"/>
                    </w:rPr>
                    <w:br/>
                    <w:t>Pozice: Vedoucí průmyslového inženýrství</w:t>
                  </w:r>
                  <w:r w:rsidRPr="008D1EAB">
                    <w:rPr>
                      <w:sz w:val="20"/>
                      <w:szCs w:val="20"/>
                    </w:rPr>
                    <w:br/>
                    <w:t>- Projektové řízení, racionalizace procesů a neustálé zlepšování ve výrobě</w:t>
                  </w:r>
                </w:p>
              </w:tc>
            </w:tr>
            <w:tr w:rsidR="008D1EAB" w:rsidRPr="008D1EAB" w14:paraId="03B967F2" w14:textId="77777777" w:rsidTr="008D1EAB">
              <w:tc>
                <w:tcPr>
                  <w:tcW w:w="1942" w:type="dxa"/>
                </w:tcPr>
                <w:p w14:paraId="21D93709" w14:textId="35AA2048" w:rsidR="008D1EAB" w:rsidRPr="008D1EAB" w:rsidRDefault="008D1EAB" w:rsidP="008D1EAB">
                  <w:pPr>
                    <w:autoSpaceDE w:val="0"/>
                    <w:autoSpaceDN w:val="0"/>
                    <w:adjustRightInd w:val="0"/>
                    <w:rPr>
                      <w:sz w:val="20"/>
                      <w:szCs w:val="20"/>
                    </w:rPr>
                  </w:pPr>
                  <w:r w:rsidRPr="008D1EAB">
                    <w:rPr>
                      <w:sz w:val="20"/>
                      <w:szCs w:val="20"/>
                    </w:rPr>
                    <w:t>05/2008 – 01/2009</w:t>
                  </w:r>
                </w:p>
              </w:tc>
              <w:tc>
                <w:tcPr>
                  <w:tcW w:w="7796" w:type="dxa"/>
                </w:tcPr>
                <w:p w14:paraId="252125F1" w14:textId="31C8053A" w:rsidR="008D1EAB" w:rsidRPr="008D1EAB" w:rsidRDefault="008D1EAB" w:rsidP="008D1EAB">
                  <w:pPr>
                    <w:autoSpaceDE w:val="0"/>
                    <w:autoSpaceDN w:val="0"/>
                    <w:adjustRightInd w:val="0"/>
                    <w:rPr>
                      <w:sz w:val="20"/>
                      <w:szCs w:val="20"/>
                    </w:rPr>
                  </w:pPr>
                  <w:r w:rsidRPr="008D1EAB">
                    <w:rPr>
                      <w:rStyle w:val="hps"/>
                      <w:sz w:val="20"/>
                      <w:szCs w:val="20"/>
                    </w:rPr>
                    <w:t>API s.r.o. – Akademie produktivity a inovací, Slaný</w:t>
                  </w:r>
                  <w:r w:rsidRPr="008D1EAB">
                    <w:rPr>
                      <w:rStyle w:val="hps"/>
                      <w:sz w:val="20"/>
                      <w:szCs w:val="20"/>
                    </w:rPr>
                    <w:br/>
                    <w:t xml:space="preserve">Pozice: Konzultant </w:t>
                  </w:r>
                  <w:r w:rsidRPr="008D1EAB">
                    <w:rPr>
                      <w:rStyle w:val="hps"/>
                      <w:sz w:val="20"/>
                      <w:szCs w:val="20"/>
                    </w:rPr>
                    <w:br/>
                    <w:t>- Optimalizace výroby, Štíhlá administrativa, Ergonomie</w:t>
                  </w:r>
                  <w:r w:rsidRPr="008D1EAB">
                    <w:rPr>
                      <w:rStyle w:val="hps"/>
                      <w:sz w:val="20"/>
                      <w:szCs w:val="20"/>
                    </w:rPr>
                    <w:br/>
                    <w:t>- Monitoring výroby ve společnostech: Aero Vodochody, IFE – CR, Linet s.r.o., Kovosvit MAS a.s., KOPOS KOLÍN a.s., Vitana a jiné společnosti</w:t>
                  </w:r>
                </w:p>
              </w:tc>
            </w:tr>
          </w:tbl>
          <w:p w14:paraId="7E4BD25C" w14:textId="4052565D" w:rsidR="008D1EAB" w:rsidRPr="003E6E9A" w:rsidRDefault="008D1EAB" w:rsidP="008D1EAB">
            <w:pPr>
              <w:autoSpaceDE w:val="0"/>
              <w:autoSpaceDN w:val="0"/>
              <w:adjustRightInd w:val="0"/>
              <w:ind w:left="2832" w:hanging="2832"/>
            </w:pPr>
            <w:r w:rsidRPr="003E6E9A">
              <w:tab/>
            </w:r>
          </w:p>
        </w:tc>
      </w:tr>
      <w:tr w:rsidR="008D1EAB" w:rsidRPr="0003498C" w14:paraId="374BC0A1" w14:textId="77777777" w:rsidTr="00F84311">
        <w:trPr>
          <w:trHeight w:val="250"/>
        </w:trPr>
        <w:tc>
          <w:tcPr>
            <w:tcW w:w="9859" w:type="dxa"/>
            <w:gridSpan w:val="11"/>
            <w:shd w:val="clear" w:color="auto" w:fill="F7CAAC"/>
          </w:tcPr>
          <w:p w14:paraId="3BE0B9FC" w14:textId="77777777" w:rsidR="008D1EAB" w:rsidRPr="0003498C" w:rsidRDefault="008D1EAB" w:rsidP="00F84311">
            <w:pPr>
              <w:jc w:val="both"/>
            </w:pPr>
            <w:r w:rsidRPr="0003498C">
              <w:rPr>
                <w:b/>
              </w:rPr>
              <w:t>Zkušenosti s vedením kvalifikačních a rigorózních prací</w:t>
            </w:r>
          </w:p>
        </w:tc>
      </w:tr>
      <w:tr w:rsidR="008D1EAB" w:rsidRPr="0003498C" w14:paraId="24F86F7B" w14:textId="77777777" w:rsidTr="00F84311">
        <w:trPr>
          <w:trHeight w:val="420"/>
        </w:trPr>
        <w:tc>
          <w:tcPr>
            <w:tcW w:w="9859" w:type="dxa"/>
            <w:gridSpan w:val="11"/>
          </w:tcPr>
          <w:p w14:paraId="7029B049" w14:textId="77777777" w:rsidR="008D1EAB" w:rsidRPr="0003498C" w:rsidRDefault="008D1EAB" w:rsidP="00F84311">
            <w:pPr>
              <w:jc w:val="both"/>
            </w:pPr>
            <w:r w:rsidRPr="0003498C">
              <w:t>Počet v</w:t>
            </w:r>
            <w:r>
              <w:t>edených bakalářských prací – 0</w:t>
            </w:r>
          </w:p>
          <w:p w14:paraId="0A5CCB85" w14:textId="77777777" w:rsidR="008D1EAB" w:rsidRPr="0003498C" w:rsidRDefault="008D1EAB" w:rsidP="00F84311">
            <w:pPr>
              <w:jc w:val="both"/>
            </w:pPr>
            <w:r w:rsidRPr="0003498C">
              <w:t>Počet</w:t>
            </w:r>
            <w:r>
              <w:t xml:space="preserve"> vedených diplomových prací – 12</w:t>
            </w:r>
          </w:p>
        </w:tc>
      </w:tr>
      <w:tr w:rsidR="008D1EAB" w:rsidRPr="0003498C" w14:paraId="41A7DEAD" w14:textId="77777777" w:rsidTr="00F84311">
        <w:trPr>
          <w:cantSplit/>
        </w:trPr>
        <w:tc>
          <w:tcPr>
            <w:tcW w:w="3347" w:type="dxa"/>
            <w:gridSpan w:val="2"/>
            <w:tcBorders>
              <w:top w:val="single" w:sz="12" w:space="0" w:color="auto"/>
            </w:tcBorders>
            <w:shd w:val="clear" w:color="auto" w:fill="F7CAAC"/>
          </w:tcPr>
          <w:p w14:paraId="69D98411" w14:textId="77777777" w:rsidR="008D1EAB" w:rsidRPr="0003498C" w:rsidRDefault="008D1EAB" w:rsidP="00F84311">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58AC7DD4" w14:textId="77777777" w:rsidR="008D1EAB" w:rsidRPr="0003498C" w:rsidRDefault="008D1EAB" w:rsidP="00F84311">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6C641F4E" w14:textId="77777777" w:rsidR="008D1EAB" w:rsidRPr="0003498C" w:rsidRDefault="008D1EAB" w:rsidP="00F84311">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5811E5C0" w14:textId="77777777" w:rsidR="008D1EAB" w:rsidRPr="0003498C" w:rsidRDefault="008D1EAB" w:rsidP="00F84311">
            <w:pPr>
              <w:jc w:val="both"/>
              <w:rPr>
                <w:b/>
              </w:rPr>
            </w:pPr>
            <w:r w:rsidRPr="0003498C">
              <w:rPr>
                <w:b/>
              </w:rPr>
              <w:t>Ohlasy publikací</w:t>
            </w:r>
          </w:p>
        </w:tc>
      </w:tr>
      <w:tr w:rsidR="008D1EAB" w:rsidRPr="0003498C" w14:paraId="2015E057" w14:textId="77777777" w:rsidTr="00F84311">
        <w:trPr>
          <w:cantSplit/>
        </w:trPr>
        <w:tc>
          <w:tcPr>
            <w:tcW w:w="3347" w:type="dxa"/>
            <w:gridSpan w:val="2"/>
          </w:tcPr>
          <w:p w14:paraId="60166A36" w14:textId="77777777" w:rsidR="008D1EAB" w:rsidRPr="0003498C" w:rsidRDefault="008D1EAB" w:rsidP="00F84311">
            <w:pPr>
              <w:jc w:val="both"/>
            </w:pPr>
          </w:p>
        </w:tc>
        <w:tc>
          <w:tcPr>
            <w:tcW w:w="2245" w:type="dxa"/>
            <w:gridSpan w:val="2"/>
          </w:tcPr>
          <w:p w14:paraId="56F591E0" w14:textId="77777777" w:rsidR="008D1EAB" w:rsidRPr="0003498C" w:rsidRDefault="008D1EAB" w:rsidP="00F84311">
            <w:pPr>
              <w:jc w:val="both"/>
            </w:pPr>
          </w:p>
        </w:tc>
        <w:tc>
          <w:tcPr>
            <w:tcW w:w="2248" w:type="dxa"/>
            <w:gridSpan w:val="4"/>
            <w:tcBorders>
              <w:right w:val="single" w:sz="12" w:space="0" w:color="auto"/>
            </w:tcBorders>
          </w:tcPr>
          <w:p w14:paraId="25EA2CAC" w14:textId="77777777" w:rsidR="008D1EAB" w:rsidRPr="0003498C" w:rsidRDefault="008D1EAB" w:rsidP="00F84311">
            <w:pPr>
              <w:jc w:val="both"/>
            </w:pPr>
          </w:p>
        </w:tc>
        <w:tc>
          <w:tcPr>
            <w:tcW w:w="632" w:type="dxa"/>
            <w:tcBorders>
              <w:left w:val="single" w:sz="12" w:space="0" w:color="auto"/>
            </w:tcBorders>
            <w:shd w:val="clear" w:color="auto" w:fill="F7CAAC"/>
          </w:tcPr>
          <w:p w14:paraId="23C08459" w14:textId="77777777" w:rsidR="008D1EAB" w:rsidRPr="0003498C" w:rsidRDefault="008D1EAB" w:rsidP="00F84311">
            <w:pPr>
              <w:jc w:val="both"/>
            </w:pPr>
            <w:r w:rsidRPr="0003498C">
              <w:rPr>
                <w:b/>
              </w:rPr>
              <w:t>WOS</w:t>
            </w:r>
          </w:p>
        </w:tc>
        <w:tc>
          <w:tcPr>
            <w:tcW w:w="693" w:type="dxa"/>
            <w:shd w:val="clear" w:color="auto" w:fill="F7CAAC"/>
          </w:tcPr>
          <w:p w14:paraId="2BA21736" w14:textId="77777777" w:rsidR="008D1EAB" w:rsidRPr="0003498C" w:rsidRDefault="008D1EAB" w:rsidP="00F84311">
            <w:pPr>
              <w:jc w:val="both"/>
              <w:rPr>
                <w:sz w:val="18"/>
              </w:rPr>
            </w:pPr>
            <w:r w:rsidRPr="0003498C">
              <w:rPr>
                <w:b/>
                <w:sz w:val="18"/>
              </w:rPr>
              <w:t>Scopus</w:t>
            </w:r>
          </w:p>
        </w:tc>
        <w:tc>
          <w:tcPr>
            <w:tcW w:w="694" w:type="dxa"/>
            <w:shd w:val="clear" w:color="auto" w:fill="F7CAAC"/>
          </w:tcPr>
          <w:p w14:paraId="04613409" w14:textId="77777777" w:rsidR="008D1EAB" w:rsidRPr="0003498C" w:rsidRDefault="008D1EAB" w:rsidP="00F84311">
            <w:pPr>
              <w:jc w:val="both"/>
            </w:pPr>
            <w:r w:rsidRPr="0003498C">
              <w:rPr>
                <w:b/>
                <w:sz w:val="18"/>
              </w:rPr>
              <w:t>ostatní</w:t>
            </w:r>
          </w:p>
        </w:tc>
      </w:tr>
      <w:tr w:rsidR="008D1EAB" w:rsidRPr="0003498C" w14:paraId="75A31E29" w14:textId="77777777" w:rsidTr="00F84311">
        <w:trPr>
          <w:cantSplit/>
          <w:trHeight w:val="70"/>
        </w:trPr>
        <w:tc>
          <w:tcPr>
            <w:tcW w:w="3347" w:type="dxa"/>
            <w:gridSpan w:val="2"/>
            <w:shd w:val="clear" w:color="auto" w:fill="F7CAAC"/>
          </w:tcPr>
          <w:p w14:paraId="024C1D63" w14:textId="77777777" w:rsidR="008D1EAB" w:rsidRPr="0003498C" w:rsidRDefault="008D1EAB" w:rsidP="00F84311">
            <w:pPr>
              <w:jc w:val="both"/>
            </w:pPr>
            <w:r w:rsidRPr="0003498C">
              <w:rPr>
                <w:b/>
              </w:rPr>
              <w:t>Obor jmenovacího řízení</w:t>
            </w:r>
          </w:p>
        </w:tc>
        <w:tc>
          <w:tcPr>
            <w:tcW w:w="2245" w:type="dxa"/>
            <w:gridSpan w:val="2"/>
            <w:shd w:val="clear" w:color="auto" w:fill="F7CAAC"/>
          </w:tcPr>
          <w:p w14:paraId="3D0FFFC9" w14:textId="77777777" w:rsidR="008D1EAB" w:rsidRPr="0003498C" w:rsidRDefault="008D1EAB" w:rsidP="00F84311">
            <w:pPr>
              <w:jc w:val="both"/>
            </w:pPr>
            <w:r w:rsidRPr="0003498C">
              <w:rPr>
                <w:b/>
              </w:rPr>
              <w:t>Rok udělení hodnosti</w:t>
            </w:r>
          </w:p>
        </w:tc>
        <w:tc>
          <w:tcPr>
            <w:tcW w:w="2248" w:type="dxa"/>
            <w:gridSpan w:val="4"/>
            <w:tcBorders>
              <w:right w:val="single" w:sz="12" w:space="0" w:color="auto"/>
            </w:tcBorders>
            <w:shd w:val="clear" w:color="auto" w:fill="F7CAAC"/>
          </w:tcPr>
          <w:p w14:paraId="29D48AEE" w14:textId="77777777" w:rsidR="008D1EAB" w:rsidRPr="0003498C" w:rsidRDefault="008D1EAB" w:rsidP="00F84311">
            <w:pPr>
              <w:jc w:val="both"/>
            </w:pPr>
            <w:r w:rsidRPr="0003498C">
              <w:rPr>
                <w:b/>
              </w:rPr>
              <w:t>Řízení konáno na VŠ</w:t>
            </w:r>
          </w:p>
        </w:tc>
        <w:tc>
          <w:tcPr>
            <w:tcW w:w="632" w:type="dxa"/>
            <w:vMerge w:val="restart"/>
            <w:tcBorders>
              <w:left w:val="single" w:sz="12" w:space="0" w:color="auto"/>
            </w:tcBorders>
          </w:tcPr>
          <w:p w14:paraId="59E28CD3" w14:textId="77777777" w:rsidR="008D1EAB" w:rsidRPr="0003498C" w:rsidRDefault="008D1EAB" w:rsidP="00F84311">
            <w:pPr>
              <w:jc w:val="both"/>
              <w:rPr>
                <w:b/>
              </w:rPr>
            </w:pPr>
          </w:p>
        </w:tc>
        <w:tc>
          <w:tcPr>
            <w:tcW w:w="693" w:type="dxa"/>
            <w:vMerge w:val="restart"/>
          </w:tcPr>
          <w:p w14:paraId="6341559D" w14:textId="77777777" w:rsidR="008D1EAB" w:rsidRPr="0003498C" w:rsidRDefault="008D1EAB" w:rsidP="00F84311">
            <w:pPr>
              <w:jc w:val="both"/>
              <w:rPr>
                <w:b/>
              </w:rPr>
            </w:pPr>
          </w:p>
        </w:tc>
        <w:tc>
          <w:tcPr>
            <w:tcW w:w="694" w:type="dxa"/>
            <w:vMerge w:val="restart"/>
          </w:tcPr>
          <w:p w14:paraId="5C7E5581" w14:textId="77777777" w:rsidR="008D1EAB" w:rsidRPr="0003498C" w:rsidRDefault="008D1EAB" w:rsidP="00F84311">
            <w:pPr>
              <w:jc w:val="both"/>
              <w:rPr>
                <w:b/>
              </w:rPr>
            </w:pPr>
          </w:p>
        </w:tc>
      </w:tr>
      <w:tr w:rsidR="008D1EAB" w:rsidRPr="0003498C" w14:paraId="65F944B7" w14:textId="77777777" w:rsidTr="00F84311">
        <w:trPr>
          <w:trHeight w:val="205"/>
        </w:trPr>
        <w:tc>
          <w:tcPr>
            <w:tcW w:w="3347" w:type="dxa"/>
            <w:gridSpan w:val="2"/>
          </w:tcPr>
          <w:p w14:paraId="0DC9051B" w14:textId="77777777" w:rsidR="008D1EAB" w:rsidRPr="0003498C" w:rsidRDefault="008D1EAB" w:rsidP="00F84311">
            <w:pPr>
              <w:jc w:val="both"/>
            </w:pPr>
          </w:p>
        </w:tc>
        <w:tc>
          <w:tcPr>
            <w:tcW w:w="2245" w:type="dxa"/>
            <w:gridSpan w:val="2"/>
          </w:tcPr>
          <w:p w14:paraId="73D59A2C" w14:textId="77777777" w:rsidR="008D1EAB" w:rsidRPr="0003498C" w:rsidRDefault="008D1EAB" w:rsidP="00F84311">
            <w:pPr>
              <w:jc w:val="both"/>
            </w:pPr>
          </w:p>
        </w:tc>
        <w:tc>
          <w:tcPr>
            <w:tcW w:w="2248" w:type="dxa"/>
            <w:gridSpan w:val="4"/>
            <w:tcBorders>
              <w:right w:val="single" w:sz="12" w:space="0" w:color="auto"/>
            </w:tcBorders>
          </w:tcPr>
          <w:p w14:paraId="6488811E" w14:textId="77777777" w:rsidR="008D1EAB" w:rsidRPr="0003498C" w:rsidRDefault="008D1EAB" w:rsidP="00F84311">
            <w:pPr>
              <w:jc w:val="both"/>
            </w:pPr>
          </w:p>
        </w:tc>
        <w:tc>
          <w:tcPr>
            <w:tcW w:w="632" w:type="dxa"/>
            <w:vMerge/>
            <w:tcBorders>
              <w:left w:val="single" w:sz="12" w:space="0" w:color="auto"/>
            </w:tcBorders>
            <w:vAlign w:val="center"/>
          </w:tcPr>
          <w:p w14:paraId="63CE54E8" w14:textId="77777777" w:rsidR="008D1EAB" w:rsidRPr="0003498C" w:rsidRDefault="008D1EAB" w:rsidP="00F84311">
            <w:pPr>
              <w:rPr>
                <w:b/>
              </w:rPr>
            </w:pPr>
          </w:p>
        </w:tc>
        <w:tc>
          <w:tcPr>
            <w:tcW w:w="693" w:type="dxa"/>
            <w:vMerge/>
            <w:vAlign w:val="center"/>
          </w:tcPr>
          <w:p w14:paraId="7D9C2F87" w14:textId="77777777" w:rsidR="008D1EAB" w:rsidRPr="0003498C" w:rsidRDefault="008D1EAB" w:rsidP="00F84311">
            <w:pPr>
              <w:rPr>
                <w:b/>
              </w:rPr>
            </w:pPr>
          </w:p>
        </w:tc>
        <w:tc>
          <w:tcPr>
            <w:tcW w:w="694" w:type="dxa"/>
            <w:vMerge/>
            <w:vAlign w:val="center"/>
          </w:tcPr>
          <w:p w14:paraId="6BD859C8" w14:textId="77777777" w:rsidR="008D1EAB" w:rsidRPr="0003498C" w:rsidRDefault="008D1EAB" w:rsidP="00F84311">
            <w:pPr>
              <w:rPr>
                <w:b/>
              </w:rPr>
            </w:pPr>
          </w:p>
        </w:tc>
      </w:tr>
      <w:tr w:rsidR="008D1EAB" w:rsidRPr="0003498C" w14:paraId="4AA683D1" w14:textId="77777777" w:rsidTr="00F84311">
        <w:tc>
          <w:tcPr>
            <w:tcW w:w="9859" w:type="dxa"/>
            <w:gridSpan w:val="11"/>
            <w:shd w:val="clear" w:color="auto" w:fill="F7CAAC"/>
          </w:tcPr>
          <w:p w14:paraId="26CE1273" w14:textId="77777777" w:rsidR="008D1EAB" w:rsidRPr="0003498C" w:rsidRDefault="008D1EAB" w:rsidP="00F84311">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8D1EAB" w:rsidRPr="00890B2E" w14:paraId="62939FC5" w14:textId="77777777" w:rsidTr="008D1EAB">
        <w:trPr>
          <w:trHeight w:val="1261"/>
        </w:trPr>
        <w:tc>
          <w:tcPr>
            <w:tcW w:w="9859" w:type="dxa"/>
            <w:gridSpan w:val="11"/>
          </w:tcPr>
          <w:p w14:paraId="6DA18D7E" w14:textId="5D2D1DC7" w:rsidR="006467FA" w:rsidRDefault="00FD5435" w:rsidP="008D1EAB">
            <w:pPr>
              <w:jc w:val="both"/>
            </w:pPr>
            <w:r w:rsidRPr="006467FA">
              <w:t>HRBÁČKOVÁ, L</w:t>
            </w:r>
            <w:r w:rsidR="006467FA" w:rsidRPr="006467FA">
              <w:t xml:space="preserve">. </w:t>
            </w:r>
            <w:r w:rsidRPr="006467FA">
              <w:t xml:space="preserve">Použití quality essurance matrix metody řízení rizik s cílem zvýšení výkonnosti vybraného výrobního procesu. </w:t>
            </w:r>
            <w:r w:rsidR="006467FA" w:rsidRPr="006467FA">
              <w:t xml:space="preserve">In </w:t>
            </w:r>
            <w:r w:rsidR="006467FA" w:rsidRPr="00FD5435">
              <w:rPr>
                <w:i/>
              </w:rPr>
              <w:t>Krizové řízení a řešení krizových situací</w:t>
            </w:r>
            <w:r>
              <w:t>. Zlín</w:t>
            </w:r>
            <w:r w:rsidR="006467FA" w:rsidRPr="006467FA">
              <w:t>: Fakulta logistiky a krizového řízení, UTB ve Zlíně, 2018, s. 74-83. ISBN 978-80-7454-821-5.</w:t>
            </w:r>
          </w:p>
          <w:p w14:paraId="2F40C6FB" w14:textId="00E0F1DC" w:rsidR="006467FA" w:rsidRDefault="00FD5435" w:rsidP="008D1EAB">
            <w:pPr>
              <w:jc w:val="both"/>
            </w:pPr>
            <w:r>
              <w:t xml:space="preserve">HRBÁČKOVÁ, L. Risk-based thinking in the Production Process Using the Methods of Quality Assurance Matrix and the FMEA Process. </w:t>
            </w:r>
            <w:r w:rsidRPr="00E26256">
              <w:rPr>
                <w:i/>
              </w:rPr>
              <w:t>Journal of Systems Integration,</w:t>
            </w:r>
            <w:r>
              <w:t xml:space="preserve"> 2016, roč. 2016, 7, č. 1, s. 1-28. ISSN 1804-2724.</w:t>
            </w:r>
          </w:p>
          <w:p w14:paraId="5356107E" w14:textId="0154DA21" w:rsidR="008D1EAB" w:rsidRDefault="008D1EAB" w:rsidP="008D1EAB">
            <w:pPr>
              <w:jc w:val="both"/>
            </w:pPr>
            <w:r>
              <w:t xml:space="preserve">HRBÁČKOVÁ, L. Analýza rizika - Nové řešení v předcházení vzniku odchylek a nesplnění požadavku ve výrobním procesu. In </w:t>
            </w:r>
            <w:r w:rsidRPr="008D1EAB">
              <w:rPr>
                <w:i/>
              </w:rPr>
              <w:t>Mezinárodní studentská vědecká konference Průmyslové inženýrství 2015</w:t>
            </w:r>
            <w:r>
              <w:t>. Plzeň: Západočeská univerzita v Plzni, 2015, s. 65-71. ISBN 978-80-261-0525-1.</w:t>
            </w:r>
          </w:p>
          <w:p w14:paraId="1442D289" w14:textId="1890AA46" w:rsidR="008D1EAB" w:rsidRPr="00890B2E" w:rsidRDefault="008D1EAB" w:rsidP="008D1EAB">
            <w:pPr>
              <w:jc w:val="both"/>
            </w:pPr>
          </w:p>
        </w:tc>
      </w:tr>
      <w:tr w:rsidR="008D1EAB" w:rsidRPr="0003498C" w14:paraId="47671BA2" w14:textId="77777777" w:rsidTr="00F84311">
        <w:trPr>
          <w:trHeight w:val="218"/>
        </w:trPr>
        <w:tc>
          <w:tcPr>
            <w:tcW w:w="9859" w:type="dxa"/>
            <w:gridSpan w:val="11"/>
            <w:shd w:val="clear" w:color="auto" w:fill="F7CAAC"/>
          </w:tcPr>
          <w:p w14:paraId="546525C7" w14:textId="77777777" w:rsidR="008D1EAB" w:rsidRPr="0003498C" w:rsidRDefault="008D1EAB" w:rsidP="00F84311">
            <w:pPr>
              <w:rPr>
                <w:b/>
              </w:rPr>
            </w:pPr>
            <w:r w:rsidRPr="0003498C">
              <w:rPr>
                <w:b/>
              </w:rPr>
              <w:t>Působení v zahraničí</w:t>
            </w:r>
          </w:p>
        </w:tc>
      </w:tr>
      <w:tr w:rsidR="008D1EAB" w:rsidRPr="0003498C" w14:paraId="4F2A40C1" w14:textId="77777777" w:rsidTr="00F84311">
        <w:trPr>
          <w:trHeight w:val="186"/>
        </w:trPr>
        <w:tc>
          <w:tcPr>
            <w:tcW w:w="9859" w:type="dxa"/>
            <w:gridSpan w:val="11"/>
          </w:tcPr>
          <w:p w14:paraId="599BF59C" w14:textId="77777777" w:rsidR="008D1EAB" w:rsidRPr="0003498C" w:rsidRDefault="008D1EAB" w:rsidP="00F84311">
            <w:pPr>
              <w:rPr>
                <w:b/>
              </w:rPr>
            </w:pPr>
          </w:p>
        </w:tc>
      </w:tr>
      <w:tr w:rsidR="008D1EAB" w:rsidRPr="0003498C" w14:paraId="2D298CCF" w14:textId="77777777" w:rsidTr="00F84311">
        <w:trPr>
          <w:cantSplit/>
          <w:trHeight w:val="219"/>
        </w:trPr>
        <w:tc>
          <w:tcPr>
            <w:tcW w:w="2518" w:type="dxa"/>
            <w:shd w:val="clear" w:color="auto" w:fill="F7CAAC"/>
          </w:tcPr>
          <w:p w14:paraId="23031936" w14:textId="77777777" w:rsidR="008D1EAB" w:rsidRPr="0003498C" w:rsidRDefault="008D1EAB" w:rsidP="00F84311">
            <w:pPr>
              <w:jc w:val="both"/>
              <w:rPr>
                <w:b/>
              </w:rPr>
            </w:pPr>
            <w:r w:rsidRPr="0003498C">
              <w:rPr>
                <w:b/>
              </w:rPr>
              <w:t xml:space="preserve">Podpis </w:t>
            </w:r>
          </w:p>
        </w:tc>
        <w:tc>
          <w:tcPr>
            <w:tcW w:w="4536" w:type="dxa"/>
            <w:gridSpan w:val="5"/>
          </w:tcPr>
          <w:p w14:paraId="48EAF213" w14:textId="77777777" w:rsidR="008D1EAB" w:rsidRPr="0003498C" w:rsidRDefault="008D1EAB" w:rsidP="00F84311">
            <w:pPr>
              <w:jc w:val="both"/>
            </w:pPr>
          </w:p>
        </w:tc>
        <w:tc>
          <w:tcPr>
            <w:tcW w:w="786" w:type="dxa"/>
            <w:gridSpan w:val="2"/>
            <w:shd w:val="clear" w:color="auto" w:fill="F7CAAC"/>
          </w:tcPr>
          <w:p w14:paraId="7855AB59" w14:textId="77777777" w:rsidR="008D1EAB" w:rsidRPr="0003498C" w:rsidRDefault="008D1EAB" w:rsidP="00F84311">
            <w:pPr>
              <w:jc w:val="both"/>
            </w:pPr>
            <w:r w:rsidRPr="0003498C">
              <w:rPr>
                <w:b/>
              </w:rPr>
              <w:t>datum</w:t>
            </w:r>
          </w:p>
        </w:tc>
        <w:tc>
          <w:tcPr>
            <w:tcW w:w="2019" w:type="dxa"/>
            <w:gridSpan w:val="3"/>
          </w:tcPr>
          <w:p w14:paraId="099B7D7B" w14:textId="781586E9" w:rsidR="008D1EAB" w:rsidRPr="0003498C" w:rsidRDefault="008D1EAB" w:rsidP="00F84311">
            <w:pPr>
              <w:jc w:val="both"/>
            </w:pPr>
          </w:p>
        </w:tc>
      </w:tr>
    </w:tbl>
    <w:p w14:paraId="76A7D8BA" w14:textId="77777777" w:rsidR="00752F7C" w:rsidRDefault="00752F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96370" w14:paraId="4CB7F2C2" w14:textId="77777777" w:rsidTr="003F6EB7">
        <w:tc>
          <w:tcPr>
            <w:tcW w:w="9859" w:type="dxa"/>
            <w:gridSpan w:val="11"/>
            <w:tcBorders>
              <w:bottom w:val="double" w:sz="4" w:space="0" w:color="auto"/>
            </w:tcBorders>
            <w:shd w:val="clear" w:color="auto" w:fill="BDD6EE"/>
          </w:tcPr>
          <w:p w14:paraId="5BD9C719" w14:textId="1345C51E" w:rsidR="00C96370" w:rsidRDefault="00C96370" w:rsidP="003F6EB7">
            <w:pPr>
              <w:jc w:val="both"/>
              <w:rPr>
                <w:b/>
                <w:sz w:val="28"/>
              </w:rPr>
            </w:pPr>
            <w:r>
              <w:rPr>
                <w:b/>
                <w:sz w:val="28"/>
              </w:rPr>
              <w:t>C-I – Personální zabezpečení</w:t>
            </w:r>
          </w:p>
        </w:tc>
      </w:tr>
      <w:tr w:rsidR="00C96370" w14:paraId="785F175B" w14:textId="77777777" w:rsidTr="003F6EB7">
        <w:tc>
          <w:tcPr>
            <w:tcW w:w="2518" w:type="dxa"/>
            <w:tcBorders>
              <w:top w:val="double" w:sz="4" w:space="0" w:color="auto"/>
            </w:tcBorders>
            <w:shd w:val="clear" w:color="auto" w:fill="F7CAAC"/>
          </w:tcPr>
          <w:p w14:paraId="47E8CCCD" w14:textId="77777777" w:rsidR="00C96370" w:rsidRDefault="00C96370" w:rsidP="003F6EB7">
            <w:pPr>
              <w:jc w:val="both"/>
              <w:rPr>
                <w:b/>
              </w:rPr>
            </w:pPr>
            <w:r>
              <w:rPr>
                <w:b/>
              </w:rPr>
              <w:t>Vysoká škola</w:t>
            </w:r>
          </w:p>
        </w:tc>
        <w:tc>
          <w:tcPr>
            <w:tcW w:w="7341" w:type="dxa"/>
            <w:gridSpan w:val="10"/>
          </w:tcPr>
          <w:p w14:paraId="4905A386" w14:textId="77777777" w:rsidR="00C96370" w:rsidRDefault="00C96370" w:rsidP="003F6EB7">
            <w:pPr>
              <w:jc w:val="both"/>
            </w:pPr>
            <w:r>
              <w:t>Univerzita Tomáše Bati ve Zlíně</w:t>
            </w:r>
          </w:p>
        </w:tc>
      </w:tr>
      <w:tr w:rsidR="00C96370" w14:paraId="3EA388D2" w14:textId="77777777" w:rsidTr="003F6EB7">
        <w:tc>
          <w:tcPr>
            <w:tcW w:w="2518" w:type="dxa"/>
            <w:shd w:val="clear" w:color="auto" w:fill="F7CAAC"/>
          </w:tcPr>
          <w:p w14:paraId="730FE96E" w14:textId="77777777" w:rsidR="00C96370" w:rsidRDefault="00C96370" w:rsidP="003F6EB7">
            <w:pPr>
              <w:jc w:val="both"/>
              <w:rPr>
                <w:b/>
              </w:rPr>
            </w:pPr>
            <w:r>
              <w:rPr>
                <w:b/>
              </w:rPr>
              <w:t>Součást vysoké školy</w:t>
            </w:r>
          </w:p>
        </w:tc>
        <w:tc>
          <w:tcPr>
            <w:tcW w:w="7341" w:type="dxa"/>
            <w:gridSpan w:val="10"/>
          </w:tcPr>
          <w:p w14:paraId="447B060A" w14:textId="77777777" w:rsidR="00C96370" w:rsidRDefault="00C96370" w:rsidP="003F6EB7">
            <w:pPr>
              <w:jc w:val="both"/>
            </w:pPr>
            <w:r>
              <w:t>Fakulta managementu a ekonomiky</w:t>
            </w:r>
          </w:p>
        </w:tc>
      </w:tr>
      <w:tr w:rsidR="00C96370" w14:paraId="614E0C9D" w14:textId="77777777" w:rsidTr="003F6EB7">
        <w:tc>
          <w:tcPr>
            <w:tcW w:w="2518" w:type="dxa"/>
            <w:shd w:val="clear" w:color="auto" w:fill="F7CAAC"/>
          </w:tcPr>
          <w:p w14:paraId="22C4BC4E" w14:textId="77777777" w:rsidR="00C96370" w:rsidRDefault="00C96370" w:rsidP="003F6EB7">
            <w:pPr>
              <w:jc w:val="both"/>
              <w:rPr>
                <w:b/>
              </w:rPr>
            </w:pPr>
            <w:r>
              <w:rPr>
                <w:b/>
              </w:rPr>
              <w:t>Název studijního programu</w:t>
            </w:r>
          </w:p>
        </w:tc>
        <w:tc>
          <w:tcPr>
            <w:tcW w:w="7341" w:type="dxa"/>
            <w:gridSpan w:val="10"/>
          </w:tcPr>
          <w:p w14:paraId="7078B1E8" w14:textId="77777777" w:rsidR="00C96370" w:rsidRDefault="00C96370" w:rsidP="003F6EB7">
            <w:pPr>
              <w:jc w:val="both"/>
            </w:pPr>
            <w:r>
              <w:t>Průmyslové inženýrství</w:t>
            </w:r>
          </w:p>
        </w:tc>
      </w:tr>
      <w:tr w:rsidR="00C96370" w14:paraId="510BE69F" w14:textId="77777777" w:rsidTr="003F6EB7">
        <w:tc>
          <w:tcPr>
            <w:tcW w:w="2518" w:type="dxa"/>
            <w:shd w:val="clear" w:color="auto" w:fill="F7CAAC"/>
          </w:tcPr>
          <w:p w14:paraId="0A46BC47" w14:textId="77777777" w:rsidR="00C96370" w:rsidRDefault="00C96370" w:rsidP="003F6EB7">
            <w:pPr>
              <w:jc w:val="both"/>
              <w:rPr>
                <w:b/>
              </w:rPr>
            </w:pPr>
            <w:r>
              <w:rPr>
                <w:b/>
              </w:rPr>
              <w:t>Jméno a příjmení</w:t>
            </w:r>
          </w:p>
        </w:tc>
        <w:tc>
          <w:tcPr>
            <w:tcW w:w="4536" w:type="dxa"/>
            <w:gridSpan w:val="5"/>
          </w:tcPr>
          <w:p w14:paraId="56B1B015" w14:textId="77777777" w:rsidR="00C96370" w:rsidRDefault="00C96370" w:rsidP="003F6EB7">
            <w:pPr>
              <w:jc w:val="both"/>
            </w:pPr>
            <w:r>
              <w:t>Denisa HRUŠECKÁ</w:t>
            </w:r>
          </w:p>
        </w:tc>
        <w:tc>
          <w:tcPr>
            <w:tcW w:w="709" w:type="dxa"/>
            <w:shd w:val="clear" w:color="auto" w:fill="F7CAAC"/>
          </w:tcPr>
          <w:p w14:paraId="79BCE99F" w14:textId="77777777" w:rsidR="00C96370" w:rsidRDefault="00C96370" w:rsidP="003F6EB7">
            <w:pPr>
              <w:jc w:val="both"/>
              <w:rPr>
                <w:b/>
              </w:rPr>
            </w:pPr>
            <w:r>
              <w:rPr>
                <w:b/>
              </w:rPr>
              <w:t>Tituly</w:t>
            </w:r>
          </w:p>
        </w:tc>
        <w:tc>
          <w:tcPr>
            <w:tcW w:w="2096" w:type="dxa"/>
            <w:gridSpan w:val="4"/>
          </w:tcPr>
          <w:p w14:paraId="5F5B6A5A" w14:textId="77777777" w:rsidR="00C96370" w:rsidRDefault="00C96370" w:rsidP="003F6EB7">
            <w:pPr>
              <w:jc w:val="both"/>
            </w:pPr>
            <w:r>
              <w:t>Ing.</w:t>
            </w:r>
            <w:r w:rsidR="003F0B88">
              <w:t>,</w:t>
            </w:r>
            <w:r>
              <w:t xml:space="preserve"> Ph.D.</w:t>
            </w:r>
          </w:p>
        </w:tc>
      </w:tr>
      <w:tr w:rsidR="00C96370" w14:paraId="5B266851" w14:textId="77777777" w:rsidTr="003F6EB7">
        <w:tc>
          <w:tcPr>
            <w:tcW w:w="2518" w:type="dxa"/>
            <w:shd w:val="clear" w:color="auto" w:fill="F7CAAC"/>
          </w:tcPr>
          <w:p w14:paraId="509B3921" w14:textId="77777777" w:rsidR="00C96370" w:rsidRDefault="00C96370" w:rsidP="003F6EB7">
            <w:pPr>
              <w:jc w:val="both"/>
              <w:rPr>
                <w:b/>
              </w:rPr>
            </w:pPr>
            <w:r>
              <w:rPr>
                <w:b/>
              </w:rPr>
              <w:t>Rok narození</w:t>
            </w:r>
          </w:p>
        </w:tc>
        <w:tc>
          <w:tcPr>
            <w:tcW w:w="829" w:type="dxa"/>
          </w:tcPr>
          <w:p w14:paraId="6DEB78E2" w14:textId="77777777" w:rsidR="00C96370" w:rsidRDefault="00C96370" w:rsidP="003F6EB7">
            <w:pPr>
              <w:jc w:val="both"/>
            </w:pPr>
            <w:r>
              <w:t>1984</w:t>
            </w:r>
          </w:p>
        </w:tc>
        <w:tc>
          <w:tcPr>
            <w:tcW w:w="1721" w:type="dxa"/>
            <w:shd w:val="clear" w:color="auto" w:fill="F7CAAC"/>
          </w:tcPr>
          <w:p w14:paraId="7D896464" w14:textId="77777777" w:rsidR="00C96370" w:rsidRDefault="00C96370" w:rsidP="003F6EB7">
            <w:pPr>
              <w:jc w:val="both"/>
              <w:rPr>
                <w:b/>
              </w:rPr>
            </w:pPr>
            <w:r>
              <w:rPr>
                <w:b/>
              </w:rPr>
              <w:t>typ vztahu k VŠ</w:t>
            </w:r>
          </w:p>
        </w:tc>
        <w:tc>
          <w:tcPr>
            <w:tcW w:w="992" w:type="dxa"/>
            <w:gridSpan w:val="2"/>
          </w:tcPr>
          <w:p w14:paraId="1ADD5EEB" w14:textId="77777777" w:rsidR="00C96370" w:rsidRDefault="003F0B88" w:rsidP="003F6EB7">
            <w:pPr>
              <w:jc w:val="both"/>
            </w:pPr>
            <w:r>
              <w:t>p</w:t>
            </w:r>
            <w:r w:rsidR="00C96370">
              <w:t>p</w:t>
            </w:r>
          </w:p>
        </w:tc>
        <w:tc>
          <w:tcPr>
            <w:tcW w:w="994" w:type="dxa"/>
            <w:shd w:val="clear" w:color="auto" w:fill="F7CAAC"/>
          </w:tcPr>
          <w:p w14:paraId="398F2A53" w14:textId="77777777" w:rsidR="00C96370" w:rsidRDefault="00C96370" w:rsidP="003F6EB7">
            <w:pPr>
              <w:jc w:val="both"/>
              <w:rPr>
                <w:b/>
              </w:rPr>
            </w:pPr>
            <w:r>
              <w:rPr>
                <w:b/>
              </w:rPr>
              <w:t>rozsah</w:t>
            </w:r>
          </w:p>
        </w:tc>
        <w:tc>
          <w:tcPr>
            <w:tcW w:w="709" w:type="dxa"/>
          </w:tcPr>
          <w:p w14:paraId="44577A88" w14:textId="77777777" w:rsidR="00C96370" w:rsidRDefault="00C96370" w:rsidP="003F6EB7">
            <w:pPr>
              <w:jc w:val="both"/>
            </w:pPr>
            <w:r>
              <w:t>40</w:t>
            </w:r>
          </w:p>
        </w:tc>
        <w:tc>
          <w:tcPr>
            <w:tcW w:w="709" w:type="dxa"/>
            <w:gridSpan w:val="2"/>
            <w:shd w:val="clear" w:color="auto" w:fill="F7CAAC"/>
          </w:tcPr>
          <w:p w14:paraId="6B049F13" w14:textId="77777777" w:rsidR="00C96370" w:rsidRDefault="00C96370" w:rsidP="003F6EB7">
            <w:pPr>
              <w:jc w:val="both"/>
              <w:rPr>
                <w:b/>
              </w:rPr>
            </w:pPr>
            <w:r>
              <w:rPr>
                <w:b/>
              </w:rPr>
              <w:t>do kdy</w:t>
            </w:r>
          </w:p>
        </w:tc>
        <w:tc>
          <w:tcPr>
            <w:tcW w:w="1387" w:type="dxa"/>
            <w:gridSpan w:val="2"/>
          </w:tcPr>
          <w:p w14:paraId="2B579CC8" w14:textId="77777777" w:rsidR="00C96370" w:rsidRDefault="00C96370" w:rsidP="003F6EB7">
            <w:pPr>
              <w:jc w:val="both"/>
            </w:pPr>
            <w:r>
              <w:t>N</w:t>
            </w:r>
          </w:p>
        </w:tc>
      </w:tr>
      <w:tr w:rsidR="00C96370" w14:paraId="0822A51C" w14:textId="77777777" w:rsidTr="003F6EB7">
        <w:tc>
          <w:tcPr>
            <w:tcW w:w="5068" w:type="dxa"/>
            <w:gridSpan w:val="3"/>
            <w:shd w:val="clear" w:color="auto" w:fill="F7CAAC"/>
          </w:tcPr>
          <w:p w14:paraId="6B7CC616" w14:textId="77777777" w:rsidR="00C96370" w:rsidRDefault="00C96370" w:rsidP="003F6EB7">
            <w:pPr>
              <w:jc w:val="both"/>
              <w:rPr>
                <w:b/>
              </w:rPr>
            </w:pPr>
            <w:r>
              <w:rPr>
                <w:b/>
              </w:rPr>
              <w:t>Typ vztahu na součásti VŠ, která uskutečňuje st. program</w:t>
            </w:r>
          </w:p>
        </w:tc>
        <w:tc>
          <w:tcPr>
            <w:tcW w:w="992" w:type="dxa"/>
            <w:gridSpan w:val="2"/>
          </w:tcPr>
          <w:p w14:paraId="2CC831F4" w14:textId="77777777" w:rsidR="00C96370" w:rsidRDefault="003F0B88" w:rsidP="003F6EB7">
            <w:pPr>
              <w:jc w:val="both"/>
            </w:pPr>
            <w:r>
              <w:t>p</w:t>
            </w:r>
            <w:r w:rsidR="00C96370">
              <w:t>p</w:t>
            </w:r>
          </w:p>
        </w:tc>
        <w:tc>
          <w:tcPr>
            <w:tcW w:w="994" w:type="dxa"/>
            <w:shd w:val="clear" w:color="auto" w:fill="F7CAAC"/>
          </w:tcPr>
          <w:p w14:paraId="17313024" w14:textId="77777777" w:rsidR="00C96370" w:rsidRDefault="00C96370" w:rsidP="003F6EB7">
            <w:pPr>
              <w:jc w:val="both"/>
              <w:rPr>
                <w:b/>
              </w:rPr>
            </w:pPr>
            <w:r>
              <w:rPr>
                <w:b/>
              </w:rPr>
              <w:t>rozsah</w:t>
            </w:r>
          </w:p>
        </w:tc>
        <w:tc>
          <w:tcPr>
            <w:tcW w:w="709" w:type="dxa"/>
          </w:tcPr>
          <w:p w14:paraId="55108807" w14:textId="77777777" w:rsidR="00C96370" w:rsidRDefault="00C96370" w:rsidP="003F6EB7">
            <w:pPr>
              <w:jc w:val="both"/>
            </w:pPr>
            <w:r>
              <w:t>40</w:t>
            </w:r>
          </w:p>
        </w:tc>
        <w:tc>
          <w:tcPr>
            <w:tcW w:w="709" w:type="dxa"/>
            <w:gridSpan w:val="2"/>
            <w:shd w:val="clear" w:color="auto" w:fill="F7CAAC"/>
          </w:tcPr>
          <w:p w14:paraId="763F6229" w14:textId="77777777" w:rsidR="00C96370" w:rsidRDefault="00C96370" w:rsidP="003F6EB7">
            <w:pPr>
              <w:jc w:val="both"/>
              <w:rPr>
                <w:b/>
              </w:rPr>
            </w:pPr>
            <w:r>
              <w:rPr>
                <w:b/>
              </w:rPr>
              <w:t>do kdy</w:t>
            </w:r>
          </w:p>
        </w:tc>
        <w:tc>
          <w:tcPr>
            <w:tcW w:w="1387" w:type="dxa"/>
            <w:gridSpan w:val="2"/>
          </w:tcPr>
          <w:p w14:paraId="78A5B521" w14:textId="77777777" w:rsidR="00C96370" w:rsidRDefault="00C96370" w:rsidP="003F6EB7">
            <w:pPr>
              <w:jc w:val="both"/>
            </w:pPr>
            <w:r>
              <w:t>N</w:t>
            </w:r>
          </w:p>
        </w:tc>
      </w:tr>
      <w:tr w:rsidR="00C96370" w14:paraId="768F7788" w14:textId="77777777" w:rsidTr="003F6EB7">
        <w:tc>
          <w:tcPr>
            <w:tcW w:w="6060" w:type="dxa"/>
            <w:gridSpan w:val="5"/>
            <w:shd w:val="clear" w:color="auto" w:fill="F7CAAC"/>
          </w:tcPr>
          <w:p w14:paraId="3424C8DD" w14:textId="77777777" w:rsidR="00C96370" w:rsidRDefault="00C96370" w:rsidP="003F6EB7">
            <w:pPr>
              <w:jc w:val="both"/>
            </w:pPr>
            <w:r>
              <w:rPr>
                <w:b/>
              </w:rPr>
              <w:t>Další současná působení jako akademický pracovník na jiných VŠ</w:t>
            </w:r>
          </w:p>
        </w:tc>
        <w:tc>
          <w:tcPr>
            <w:tcW w:w="1703" w:type="dxa"/>
            <w:gridSpan w:val="2"/>
            <w:shd w:val="clear" w:color="auto" w:fill="F7CAAC"/>
          </w:tcPr>
          <w:p w14:paraId="023A87C7" w14:textId="77777777" w:rsidR="00C96370" w:rsidRDefault="00C96370" w:rsidP="003F6EB7">
            <w:pPr>
              <w:jc w:val="both"/>
              <w:rPr>
                <w:b/>
              </w:rPr>
            </w:pPr>
            <w:r>
              <w:rPr>
                <w:b/>
              </w:rPr>
              <w:t>typ prac. vztahu</w:t>
            </w:r>
          </w:p>
        </w:tc>
        <w:tc>
          <w:tcPr>
            <w:tcW w:w="2096" w:type="dxa"/>
            <w:gridSpan w:val="4"/>
            <w:shd w:val="clear" w:color="auto" w:fill="F7CAAC"/>
          </w:tcPr>
          <w:p w14:paraId="1A778755" w14:textId="77777777" w:rsidR="00C96370" w:rsidRDefault="00C96370" w:rsidP="003F6EB7">
            <w:pPr>
              <w:jc w:val="both"/>
              <w:rPr>
                <w:b/>
              </w:rPr>
            </w:pPr>
            <w:r>
              <w:rPr>
                <w:b/>
              </w:rPr>
              <w:t>rozsah</w:t>
            </w:r>
          </w:p>
        </w:tc>
      </w:tr>
      <w:tr w:rsidR="00C96370" w14:paraId="46029B13" w14:textId="77777777" w:rsidTr="003F6EB7">
        <w:tc>
          <w:tcPr>
            <w:tcW w:w="6060" w:type="dxa"/>
            <w:gridSpan w:val="5"/>
          </w:tcPr>
          <w:p w14:paraId="78E9A153" w14:textId="77777777" w:rsidR="00C96370" w:rsidRDefault="00C96370" w:rsidP="003F6EB7">
            <w:pPr>
              <w:jc w:val="both"/>
            </w:pPr>
          </w:p>
        </w:tc>
        <w:tc>
          <w:tcPr>
            <w:tcW w:w="1703" w:type="dxa"/>
            <w:gridSpan w:val="2"/>
          </w:tcPr>
          <w:p w14:paraId="35DEF659" w14:textId="77777777" w:rsidR="00C96370" w:rsidRDefault="00C96370" w:rsidP="003F6EB7">
            <w:pPr>
              <w:jc w:val="both"/>
            </w:pPr>
          </w:p>
        </w:tc>
        <w:tc>
          <w:tcPr>
            <w:tcW w:w="2096" w:type="dxa"/>
            <w:gridSpan w:val="4"/>
          </w:tcPr>
          <w:p w14:paraId="459D7E49" w14:textId="77777777" w:rsidR="00C96370" w:rsidRDefault="00C96370" w:rsidP="003F6EB7">
            <w:pPr>
              <w:jc w:val="both"/>
            </w:pPr>
          </w:p>
        </w:tc>
      </w:tr>
      <w:tr w:rsidR="00C96370" w14:paraId="5DD97B92" w14:textId="77777777" w:rsidTr="003F6EB7">
        <w:tc>
          <w:tcPr>
            <w:tcW w:w="6060" w:type="dxa"/>
            <w:gridSpan w:val="5"/>
          </w:tcPr>
          <w:p w14:paraId="6D03F899" w14:textId="77777777" w:rsidR="00C96370" w:rsidRDefault="00C96370" w:rsidP="003F6EB7">
            <w:pPr>
              <w:jc w:val="both"/>
            </w:pPr>
          </w:p>
        </w:tc>
        <w:tc>
          <w:tcPr>
            <w:tcW w:w="1703" w:type="dxa"/>
            <w:gridSpan w:val="2"/>
          </w:tcPr>
          <w:p w14:paraId="4C64F779" w14:textId="77777777" w:rsidR="00C96370" w:rsidRDefault="00C96370" w:rsidP="003F6EB7">
            <w:pPr>
              <w:jc w:val="both"/>
            </w:pPr>
          </w:p>
        </w:tc>
        <w:tc>
          <w:tcPr>
            <w:tcW w:w="2096" w:type="dxa"/>
            <w:gridSpan w:val="4"/>
          </w:tcPr>
          <w:p w14:paraId="5876BA64" w14:textId="77777777" w:rsidR="00C96370" w:rsidRDefault="00C96370" w:rsidP="003F6EB7">
            <w:pPr>
              <w:jc w:val="both"/>
            </w:pPr>
          </w:p>
        </w:tc>
      </w:tr>
      <w:tr w:rsidR="00C96370" w14:paraId="0F558B60" w14:textId="77777777" w:rsidTr="003F6EB7">
        <w:tc>
          <w:tcPr>
            <w:tcW w:w="6060" w:type="dxa"/>
            <w:gridSpan w:val="5"/>
          </w:tcPr>
          <w:p w14:paraId="7B6689CB" w14:textId="77777777" w:rsidR="00C96370" w:rsidRDefault="00C96370" w:rsidP="003F6EB7">
            <w:pPr>
              <w:jc w:val="both"/>
            </w:pPr>
          </w:p>
        </w:tc>
        <w:tc>
          <w:tcPr>
            <w:tcW w:w="1703" w:type="dxa"/>
            <w:gridSpan w:val="2"/>
          </w:tcPr>
          <w:p w14:paraId="27C13752" w14:textId="77777777" w:rsidR="00C96370" w:rsidRDefault="00C96370" w:rsidP="003F6EB7">
            <w:pPr>
              <w:jc w:val="both"/>
            </w:pPr>
          </w:p>
        </w:tc>
        <w:tc>
          <w:tcPr>
            <w:tcW w:w="2096" w:type="dxa"/>
            <w:gridSpan w:val="4"/>
          </w:tcPr>
          <w:p w14:paraId="3A7400F5" w14:textId="77777777" w:rsidR="00C96370" w:rsidRDefault="00C96370" w:rsidP="003F6EB7">
            <w:pPr>
              <w:jc w:val="both"/>
            </w:pPr>
          </w:p>
        </w:tc>
      </w:tr>
      <w:tr w:rsidR="00C96370" w14:paraId="75990D1A" w14:textId="77777777" w:rsidTr="003F6EB7">
        <w:tc>
          <w:tcPr>
            <w:tcW w:w="6060" w:type="dxa"/>
            <w:gridSpan w:val="5"/>
          </w:tcPr>
          <w:p w14:paraId="5FD0A994" w14:textId="77777777" w:rsidR="00C96370" w:rsidRDefault="00C96370" w:rsidP="003F6EB7">
            <w:pPr>
              <w:jc w:val="both"/>
            </w:pPr>
          </w:p>
        </w:tc>
        <w:tc>
          <w:tcPr>
            <w:tcW w:w="1703" w:type="dxa"/>
            <w:gridSpan w:val="2"/>
          </w:tcPr>
          <w:p w14:paraId="63068C73" w14:textId="77777777" w:rsidR="00C96370" w:rsidRDefault="00C96370" w:rsidP="003F6EB7">
            <w:pPr>
              <w:jc w:val="both"/>
            </w:pPr>
          </w:p>
        </w:tc>
        <w:tc>
          <w:tcPr>
            <w:tcW w:w="2096" w:type="dxa"/>
            <w:gridSpan w:val="4"/>
          </w:tcPr>
          <w:p w14:paraId="0D46F105" w14:textId="77777777" w:rsidR="00C96370" w:rsidRDefault="00C96370" w:rsidP="003F6EB7">
            <w:pPr>
              <w:jc w:val="both"/>
            </w:pPr>
          </w:p>
        </w:tc>
      </w:tr>
      <w:tr w:rsidR="00C96370" w14:paraId="782AE223" w14:textId="77777777" w:rsidTr="003F6EB7">
        <w:tc>
          <w:tcPr>
            <w:tcW w:w="9859" w:type="dxa"/>
            <w:gridSpan w:val="11"/>
            <w:shd w:val="clear" w:color="auto" w:fill="F7CAAC"/>
          </w:tcPr>
          <w:p w14:paraId="0B9898CF" w14:textId="77777777" w:rsidR="00C96370" w:rsidRDefault="00C96370" w:rsidP="003F6EB7">
            <w:pPr>
              <w:jc w:val="both"/>
            </w:pPr>
            <w:r>
              <w:rPr>
                <w:b/>
              </w:rPr>
              <w:t>Předměty příslušného studijního programu a způsob zapojení do jejich výuky, příp. další zapojení do uskutečňování studijního programu</w:t>
            </w:r>
          </w:p>
        </w:tc>
      </w:tr>
      <w:tr w:rsidR="00C96370" w14:paraId="35CD4FA5" w14:textId="77777777" w:rsidTr="003F6EB7">
        <w:trPr>
          <w:trHeight w:val="466"/>
        </w:trPr>
        <w:tc>
          <w:tcPr>
            <w:tcW w:w="9859" w:type="dxa"/>
            <w:gridSpan w:val="11"/>
            <w:tcBorders>
              <w:top w:val="nil"/>
            </w:tcBorders>
          </w:tcPr>
          <w:p w14:paraId="40ABA297" w14:textId="75812911" w:rsidR="00752F7C" w:rsidRDefault="00752F7C" w:rsidP="003F6EB7">
            <w:pPr>
              <w:jc w:val="both"/>
            </w:pPr>
            <w:r>
              <w:t>Logistika II – garant, přednášející (55%)</w:t>
            </w:r>
          </w:p>
          <w:p w14:paraId="7711573A" w14:textId="7D153B3A" w:rsidR="00752F7C" w:rsidRDefault="00752F7C" w:rsidP="003F6EB7">
            <w:pPr>
              <w:jc w:val="both"/>
            </w:pPr>
            <w:r w:rsidRPr="00221630">
              <w:t>Logistics</w:t>
            </w:r>
            <w:r>
              <w:t xml:space="preserve"> II – garant, přednášející (55%)</w:t>
            </w:r>
          </w:p>
          <w:p w14:paraId="2032479C" w14:textId="3C55BFCB" w:rsidR="00C96370" w:rsidRDefault="00752F7C" w:rsidP="003F6EB7">
            <w:pPr>
              <w:jc w:val="both"/>
            </w:pPr>
            <w:r w:rsidRPr="003E4AD6">
              <w:t>Počítačová podpora konstrukce a výroby</w:t>
            </w:r>
            <w:r w:rsidR="00D3495B">
              <w:t xml:space="preserve"> – </w:t>
            </w:r>
            <w:r>
              <w:t>přednášející</w:t>
            </w:r>
            <w:r w:rsidR="00D3495B">
              <w:t xml:space="preserve"> </w:t>
            </w:r>
            <w:r w:rsidR="00C96370">
              <w:t>(</w:t>
            </w:r>
            <w:r>
              <w:t>4</w:t>
            </w:r>
            <w:r w:rsidR="00C96370">
              <w:t>0%)</w:t>
            </w:r>
          </w:p>
          <w:p w14:paraId="05CF36C2" w14:textId="77777777" w:rsidR="00C96370" w:rsidRDefault="00752F7C" w:rsidP="003F6EB7">
            <w:pPr>
              <w:jc w:val="both"/>
            </w:pPr>
            <w:r w:rsidRPr="003E4AD6">
              <w:t>Podnikové informační systémy</w:t>
            </w:r>
            <w:r>
              <w:t xml:space="preserve"> – přednášející (1</w:t>
            </w:r>
            <w:r w:rsidR="00C96370">
              <w:t>0%)</w:t>
            </w:r>
          </w:p>
          <w:p w14:paraId="43F1FEEB" w14:textId="35E726B5" w:rsidR="00752F7C" w:rsidRDefault="00752F7C" w:rsidP="003F6EB7">
            <w:pPr>
              <w:jc w:val="both"/>
            </w:pPr>
            <w:r w:rsidRPr="005932E9">
              <w:t>Business Information Systems</w:t>
            </w:r>
            <w:r>
              <w:t xml:space="preserve"> – přednášející (10%)</w:t>
            </w:r>
          </w:p>
        </w:tc>
      </w:tr>
      <w:tr w:rsidR="00C96370" w14:paraId="4AF31D51" w14:textId="77777777" w:rsidTr="003F6EB7">
        <w:tc>
          <w:tcPr>
            <w:tcW w:w="9859" w:type="dxa"/>
            <w:gridSpan w:val="11"/>
            <w:shd w:val="clear" w:color="auto" w:fill="F7CAAC"/>
          </w:tcPr>
          <w:p w14:paraId="2075315A" w14:textId="77777777" w:rsidR="00C96370" w:rsidRDefault="00C96370" w:rsidP="003F6EB7">
            <w:pPr>
              <w:jc w:val="both"/>
            </w:pPr>
            <w:r>
              <w:rPr>
                <w:b/>
              </w:rPr>
              <w:t xml:space="preserve">Údaje o vzdělání na VŠ </w:t>
            </w:r>
          </w:p>
        </w:tc>
      </w:tr>
      <w:tr w:rsidR="00C96370" w14:paraId="0BA05CAA" w14:textId="77777777" w:rsidTr="003F6EB7">
        <w:trPr>
          <w:trHeight w:val="873"/>
        </w:trPr>
        <w:tc>
          <w:tcPr>
            <w:tcW w:w="9859" w:type="dxa"/>
            <w:gridSpan w:val="11"/>
          </w:tcPr>
          <w:p w14:paraId="6BB87B2C" w14:textId="77777777" w:rsidR="00C96370" w:rsidRPr="007D057C" w:rsidRDefault="00C96370" w:rsidP="003F6EB7">
            <w:pPr>
              <w:autoSpaceDE w:val="0"/>
              <w:autoSpaceDN w:val="0"/>
              <w:adjustRightInd w:val="0"/>
              <w:rPr>
                <w:color w:val="000000"/>
                <w:szCs w:val="24"/>
              </w:rPr>
            </w:pPr>
            <w:r w:rsidRPr="007D057C">
              <w:rPr>
                <w:bCs/>
                <w:color w:val="000000"/>
                <w:szCs w:val="24"/>
              </w:rPr>
              <w:t xml:space="preserve">2009 – 2015: </w:t>
            </w:r>
            <w:r w:rsidRPr="007D057C">
              <w:rPr>
                <w:color w:val="000000"/>
                <w:szCs w:val="24"/>
              </w:rPr>
              <w:t>Univerzita Tomáše Bati ve Zlíně, Fakulta managementu a ekonomiky, obor Ekonomika a management (</w:t>
            </w:r>
            <w:r w:rsidRPr="00504151">
              <w:rPr>
                <w:b/>
                <w:color w:val="000000"/>
                <w:szCs w:val="24"/>
              </w:rPr>
              <w:t>Ph.D.)</w:t>
            </w:r>
          </w:p>
          <w:p w14:paraId="1F5A4384" w14:textId="77777777" w:rsidR="00C96370" w:rsidRPr="007D057C" w:rsidRDefault="00C96370" w:rsidP="003F6EB7">
            <w:pPr>
              <w:autoSpaceDE w:val="0"/>
              <w:autoSpaceDN w:val="0"/>
              <w:adjustRightInd w:val="0"/>
              <w:rPr>
                <w:color w:val="000000"/>
                <w:szCs w:val="24"/>
              </w:rPr>
            </w:pPr>
            <w:r w:rsidRPr="007D057C">
              <w:rPr>
                <w:bCs/>
                <w:color w:val="000000"/>
                <w:szCs w:val="24"/>
              </w:rPr>
              <w:t xml:space="preserve">2007 – 2009: </w:t>
            </w:r>
            <w:r w:rsidRPr="007D057C">
              <w:rPr>
                <w:color w:val="000000"/>
                <w:szCs w:val="24"/>
              </w:rPr>
              <w:t>Univerzita Tomáše Bati ve Zlíně, Fakulta managementu a ekonomiky, obor Průmyslové inženýrství (</w:t>
            </w:r>
            <w:r w:rsidRPr="00504151">
              <w:rPr>
                <w:b/>
                <w:color w:val="000000"/>
                <w:szCs w:val="24"/>
              </w:rPr>
              <w:t>Ing</w:t>
            </w:r>
            <w:r w:rsidRPr="007D057C">
              <w:rPr>
                <w:color w:val="000000"/>
                <w:szCs w:val="24"/>
              </w:rPr>
              <w:t>.)</w:t>
            </w:r>
          </w:p>
          <w:p w14:paraId="64DCF498" w14:textId="77777777" w:rsidR="00C96370" w:rsidRPr="007D057C" w:rsidRDefault="00C96370" w:rsidP="003F6EB7">
            <w:pPr>
              <w:autoSpaceDE w:val="0"/>
              <w:autoSpaceDN w:val="0"/>
              <w:adjustRightInd w:val="0"/>
              <w:jc w:val="both"/>
              <w:rPr>
                <w:color w:val="000000"/>
                <w:szCs w:val="24"/>
              </w:rPr>
            </w:pPr>
            <w:r w:rsidRPr="007D057C">
              <w:rPr>
                <w:bCs/>
                <w:color w:val="000000"/>
                <w:szCs w:val="24"/>
              </w:rPr>
              <w:t xml:space="preserve">2004 – 2007: </w:t>
            </w:r>
            <w:r w:rsidRPr="007D057C">
              <w:rPr>
                <w:color w:val="000000"/>
                <w:szCs w:val="24"/>
              </w:rPr>
              <w:t>Univerzita Tomáše Bati ve Zlíně, Fakulta managementu a ekonomiky, obor Management a ekonomika (</w:t>
            </w:r>
            <w:r w:rsidRPr="00504151">
              <w:rPr>
                <w:b/>
                <w:color w:val="000000"/>
                <w:szCs w:val="24"/>
              </w:rPr>
              <w:t>Bc</w:t>
            </w:r>
            <w:r w:rsidRPr="007D057C">
              <w:rPr>
                <w:color w:val="000000"/>
                <w:szCs w:val="24"/>
              </w:rPr>
              <w:t>.)</w:t>
            </w:r>
          </w:p>
        </w:tc>
      </w:tr>
      <w:tr w:rsidR="00C96370" w14:paraId="4B7C2436" w14:textId="77777777" w:rsidTr="003F6EB7">
        <w:trPr>
          <w:trHeight w:val="283"/>
        </w:trPr>
        <w:tc>
          <w:tcPr>
            <w:tcW w:w="9859" w:type="dxa"/>
            <w:gridSpan w:val="11"/>
            <w:shd w:val="clear" w:color="auto" w:fill="F7CAAC"/>
          </w:tcPr>
          <w:p w14:paraId="220F9963" w14:textId="77777777" w:rsidR="00C96370" w:rsidRDefault="00C96370" w:rsidP="003F6EB7">
            <w:pPr>
              <w:jc w:val="both"/>
              <w:rPr>
                <w:b/>
              </w:rPr>
            </w:pPr>
            <w:r>
              <w:rPr>
                <w:b/>
              </w:rPr>
              <w:t>Údaje o odborném působení od absolvování VŠ</w:t>
            </w:r>
          </w:p>
        </w:tc>
      </w:tr>
      <w:tr w:rsidR="00C96370" w14:paraId="28793B92" w14:textId="77777777" w:rsidTr="003F6EB7">
        <w:trPr>
          <w:trHeight w:val="543"/>
        </w:trPr>
        <w:tc>
          <w:tcPr>
            <w:tcW w:w="9859" w:type="dxa"/>
            <w:gridSpan w:val="11"/>
          </w:tcPr>
          <w:p w14:paraId="7485FCC3" w14:textId="77777777" w:rsidR="00C96370" w:rsidRPr="007D057C" w:rsidRDefault="00C96370" w:rsidP="003F6EB7">
            <w:pPr>
              <w:jc w:val="both"/>
            </w:pPr>
            <w:r w:rsidRPr="007D057C">
              <w:t>2/2012 – 6/2012: Kovárna VIVA, a.s., Obor praxe: Oddělení konstrukce a TPV, správa dat v IS</w:t>
            </w:r>
          </w:p>
          <w:p w14:paraId="533EBA2D" w14:textId="77777777" w:rsidR="00C96370" w:rsidRDefault="00C96370" w:rsidP="003F6EB7">
            <w:pPr>
              <w:jc w:val="both"/>
            </w:pPr>
            <w:r w:rsidRPr="007D057C">
              <w:t>2/2010 – dosud: UTB ve Zlíně, Fakulta managementu a ekonomiky, akademický pracovník</w:t>
            </w:r>
          </w:p>
        </w:tc>
      </w:tr>
      <w:tr w:rsidR="00C96370" w14:paraId="6ABC1331" w14:textId="77777777" w:rsidTr="003F6EB7">
        <w:trPr>
          <w:trHeight w:val="250"/>
        </w:trPr>
        <w:tc>
          <w:tcPr>
            <w:tcW w:w="9859" w:type="dxa"/>
            <w:gridSpan w:val="11"/>
            <w:shd w:val="clear" w:color="auto" w:fill="F7CAAC"/>
          </w:tcPr>
          <w:p w14:paraId="4DEF271B" w14:textId="77777777" w:rsidR="00C96370" w:rsidRDefault="00C96370" w:rsidP="003F6EB7">
            <w:pPr>
              <w:jc w:val="both"/>
            </w:pPr>
            <w:r>
              <w:rPr>
                <w:b/>
              </w:rPr>
              <w:t>Zkušenosti s vedením kvalifikačních a rigorózních prací</w:t>
            </w:r>
          </w:p>
        </w:tc>
      </w:tr>
      <w:tr w:rsidR="00C96370" w14:paraId="49CFE5BC" w14:textId="77777777" w:rsidTr="003F6EB7">
        <w:trPr>
          <w:trHeight w:val="372"/>
        </w:trPr>
        <w:tc>
          <w:tcPr>
            <w:tcW w:w="9859" w:type="dxa"/>
            <w:gridSpan w:val="11"/>
          </w:tcPr>
          <w:p w14:paraId="4C393D94" w14:textId="77777777" w:rsidR="00636CFD" w:rsidRDefault="00636CFD" w:rsidP="00636CFD">
            <w:pPr>
              <w:jc w:val="both"/>
            </w:pPr>
            <w:r>
              <w:t xml:space="preserve">Počet vedených bakalářských prací – 8 </w:t>
            </w:r>
          </w:p>
          <w:p w14:paraId="4AFC3D7E" w14:textId="77777777" w:rsidR="00C96370" w:rsidRDefault="00636CFD" w:rsidP="003F6EB7">
            <w:pPr>
              <w:jc w:val="both"/>
            </w:pPr>
            <w:r>
              <w:t>Počet vedených diplomových prací – 44</w:t>
            </w:r>
          </w:p>
        </w:tc>
      </w:tr>
      <w:tr w:rsidR="00C96370" w14:paraId="5C69D1F3" w14:textId="77777777" w:rsidTr="003F6EB7">
        <w:trPr>
          <w:cantSplit/>
        </w:trPr>
        <w:tc>
          <w:tcPr>
            <w:tcW w:w="3347" w:type="dxa"/>
            <w:gridSpan w:val="2"/>
            <w:tcBorders>
              <w:top w:val="single" w:sz="12" w:space="0" w:color="auto"/>
            </w:tcBorders>
            <w:shd w:val="clear" w:color="auto" w:fill="F7CAAC"/>
          </w:tcPr>
          <w:p w14:paraId="47AD4AC4" w14:textId="77777777" w:rsidR="00C96370" w:rsidRDefault="00C96370"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5E1A2980" w14:textId="77777777" w:rsidR="00C96370" w:rsidRDefault="00C963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B70DB6" w14:textId="77777777" w:rsidR="00C96370" w:rsidRDefault="00C963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595BC6A" w14:textId="77777777" w:rsidR="00C96370" w:rsidRDefault="00C96370" w:rsidP="003F6EB7">
            <w:pPr>
              <w:jc w:val="both"/>
              <w:rPr>
                <w:b/>
              </w:rPr>
            </w:pPr>
            <w:r>
              <w:rPr>
                <w:b/>
              </w:rPr>
              <w:t>Ohlasy publikací</w:t>
            </w:r>
          </w:p>
        </w:tc>
      </w:tr>
      <w:tr w:rsidR="00C96370" w14:paraId="3641ED89" w14:textId="77777777" w:rsidTr="003F6EB7">
        <w:trPr>
          <w:cantSplit/>
        </w:trPr>
        <w:tc>
          <w:tcPr>
            <w:tcW w:w="3347" w:type="dxa"/>
            <w:gridSpan w:val="2"/>
          </w:tcPr>
          <w:p w14:paraId="62A82DE5" w14:textId="77777777" w:rsidR="00C96370" w:rsidRDefault="00C96370" w:rsidP="003F6EB7">
            <w:pPr>
              <w:jc w:val="both"/>
            </w:pPr>
          </w:p>
        </w:tc>
        <w:tc>
          <w:tcPr>
            <w:tcW w:w="2245" w:type="dxa"/>
            <w:gridSpan w:val="2"/>
          </w:tcPr>
          <w:p w14:paraId="68F58321" w14:textId="77777777" w:rsidR="00C96370" w:rsidRDefault="00C96370" w:rsidP="003F6EB7">
            <w:pPr>
              <w:jc w:val="both"/>
            </w:pPr>
          </w:p>
        </w:tc>
        <w:tc>
          <w:tcPr>
            <w:tcW w:w="2248" w:type="dxa"/>
            <w:gridSpan w:val="4"/>
            <w:tcBorders>
              <w:right w:val="single" w:sz="12" w:space="0" w:color="auto"/>
            </w:tcBorders>
          </w:tcPr>
          <w:p w14:paraId="2DB47A22" w14:textId="77777777" w:rsidR="00C96370" w:rsidRDefault="00C96370" w:rsidP="003F6EB7">
            <w:pPr>
              <w:jc w:val="both"/>
            </w:pPr>
          </w:p>
        </w:tc>
        <w:tc>
          <w:tcPr>
            <w:tcW w:w="632" w:type="dxa"/>
            <w:tcBorders>
              <w:left w:val="single" w:sz="12" w:space="0" w:color="auto"/>
            </w:tcBorders>
            <w:shd w:val="clear" w:color="auto" w:fill="F7CAAC"/>
          </w:tcPr>
          <w:p w14:paraId="7FBE2877" w14:textId="77777777" w:rsidR="00C96370" w:rsidRDefault="00C96370" w:rsidP="003F6EB7">
            <w:pPr>
              <w:jc w:val="both"/>
            </w:pPr>
            <w:r>
              <w:rPr>
                <w:b/>
              </w:rPr>
              <w:t>WOS</w:t>
            </w:r>
          </w:p>
        </w:tc>
        <w:tc>
          <w:tcPr>
            <w:tcW w:w="693" w:type="dxa"/>
            <w:shd w:val="clear" w:color="auto" w:fill="F7CAAC"/>
          </w:tcPr>
          <w:p w14:paraId="3D234D53" w14:textId="77777777" w:rsidR="00C96370" w:rsidRDefault="00C96370" w:rsidP="003F6EB7">
            <w:pPr>
              <w:jc w:val="both"/>
              <w:rPr>
                <w:sz w:val="18"/>
              </w:rPr>
            </w:pPr>
            <w:r>
              <w:rPr>
                <w:b/>
                <w:sz w:val="18"/>
              </w:rPr>
              <w:t>Scopus</w:t>
            </w:r>
          </w:p>
        </w:tc>
        <w:tc>
          <w:tcPr>
            <w:tcW w:w="694" w:type="dxa"/>
            <w:shd w:val="clear" w:color="auto" w:fill="F7CAAC"/>
          </w:tcPr>
          <w:p w14:paraId="0E5A38CE" w14:textId="77777777" w:rsidR="00C96370" w:rsidRDefault="00C96370" w:rsidP="003F6EB7">
            <w:pPr>
              <w:jc w:val="both"/>
            </w:pPr>
            <w:r>
              <w:rPr>
                <w:b/>
                <w:sz w:val="18"/>
              </w:rPr>
              <w:t>ostatní</w:t>
            </w:r>
          </w:p>
        </w:tc>
      </w:tr>
      <w:tr w:rsidR="00C96370" w14:paraId="205E7666" w14:textId="77777777" w:rsidTr="003F6EB7">
        <w:trPr>
          <w:cantSplit/>
          <w:trHeight w:val="70"/>
        </w:trPr>
        <w:tc>
          <w:tcPr>
            <w:tcW w:w="3347" w:type="dxa"/>
            <w:gridSpan w:val="2"/>
            <w:shd w:val="clear" w:color="auto" w:fill="F7CAAC"/>
          </w:tcPr>
          <w:p w14:paraId="1A426B2D" w14:textId="77777777" w:rsidR="00C96370" w:rsidRDefault="00C96370" w:rsidP="003F6EB7">
            <w:pPr>
              <w:jc w:val="both"/>
            </w:pPr>
            <w:r>
              <w:rPr>
                <w:b/>
              </w:rPr>
              <w:t>Obor jmenovacího řízení</w:t>
            </w:r>
          </w:p>
        </w:tc>
        <w:tc>
          <w:tcPr>
            <w:tcW w:w="2245" w:type="dxa"/>
            <w:gridSpan w:val="2"/>
            <w:shd w:val="clear" w:color="auto" w:fill="F7CAAC"/>
          </w:tcPr>
          <w:p w14:paraId="01165EFD" w14:textId="77777777" w:rsidR="00C96370" w:rsidRDefault="00C96370" w:rsidP="003F6EB7">
            <w:pPr>
              <w:jc w:val="both"/>
            </w:pPr>
            <w:r>
              <w:rPr>
                <w:b/>
              </w:rPr>
              <w:t>Rok udělení hodnosti</w:t>
            </w:r>
          </w:p>
        </w:tc>
        <w:tc>
          <w:tcPr>
            <w:tcW w:w="2248" w:type="dxa"/>
            <w:gridSpan w:val="4"/>
            <w:tcBorders>
              <w:right w:val="single" w:sz="12" w:space="0" w:color="auto"/>
            </w:tcBorders>
            <w:shd w:val="clear" w:color="auto" w:fill="F7CAAC"/>
          </w:tcPr>
          <w:p w14:paraId="5246C7E1" w14:textId="77777777" w:rsidR="00C96370" w:rsidRDefault="00C96370" w:rsidP="003F6EB7">
            <w:pPr>
              <w:jc w:val="both"/>
            </w:pPr>
            <w:r>
              <w:rPr>
                <w:b/>
              </w:rPr>
              <w:t>Řízení konáno na VŠ</w:t>
            </w:r>
          </w:p>
        </w:tc>
        <w:tc>
          <w:tcPr>
            <w:tcW w:w="632" w:type="dxa"/>
            <w:vMerge w:val="restart"/>
            <w:tcBorders>
              <w:left w:val="single" w:sz="12" w:space="0" w:color="auto"/>
            </w:tcBorders>
          </w:tcPr>
          <w:p w14:paraId="006EF6E2" w14:textId="77777777" w:rsidR="00C96370" w:rsidRPr="00712BD2" w:rsidRDefault="00C96370" w:rsidP="003F6EB7">
            <w:pPr>
              <w:jc w:val="both"/>
            </w:pPr>
            <w:r w:rsidRPr="00712BD2">
              <w:t>1</w:t>
            </w:r>
          </w:p>
        </w:tc>
        <w:tc>
          <w:tcPr>
            <w:tcW w:w="693" w:type="dxa"/>
            <w:vMerge w:val="restart"/>
          </w:tcPr>
          <w:p w14:paraId="3C01E982" w14:textId="77777777" w:rsidR="00C96370" w:rsidRPr="00712BD2" w:rsidRDefault="00C96370" w:rsidP="003F6EB7">
            <w:pPr>
              <w:jc w:val="both"/>
            </w:pPr>
            <w:r w:rsidRPr="00712BD2">
              <w:t>1</w:t>
            </w:r>
          </w:p>
        </w:tc>
        <w:tc>
          <w:tcPr>
            <w:tcW w:w="694" w:type="dxa"/>
            <w:vMerge w:val="restart"/>
          </w:tcPr>
          <w:p w14:paraId="3067FCEA" w14:textId="77777777" w:rsidR="00C96370" w:rsidRDefault="00CE14E1" w:rsidP="003F6EB7">
            <w:pPr>
              <w:jc w:val="both"/>
              <w:rPr>
                <w:b/>
              </w:rPr>
            </w:pPr>
            <w:r>
              <w:rPr>
                <w:b/>
              </w:rPr>
              <w:t>0</w:t>
            </w:r>
          </w:p>
        </w:tc>
      </w:tr>
      <w:tr w:rsidR="00C96370" w14:paraId="137ED6AC" w14:textId="77777777" w:rsidTr="003F6EB7">
        <w:trPr>
          <w:trHeight w:val="205"/>
        </w:trPr>
        <w:tc>
          <w:tcPr>
            <w:tcW w:w="3347" w:type="dxa"/>
            <w:gridSpan w:val="2"/>
          </w:tcPr>
          <w:p w14:paraId="62F0F547" w14:textId="77777777" w:rsidR="00C96370" w:rsidRDefault="00C96370" w:rsidP="003F6EB7">
            <w:pPr>
              <w:jc w:val="both"/>
            </w:pPr>
          </w:p>
        </w:tc>
        <w:tc>
          <w:tcPr>
            <w:tcW w:w="2245" w:type="dxa"/>
            <w:gridSpan w:val="2"/>
          </w:tcPr>
          <w:p w14:paraId="50FE96E8" w14:textId="77777777" w:rsidR="00C96370" w:rsidRDefault="00C96370" w:rsidP="003F6EB7">
            <w:pPr>
              <w:jc w:val="both"/>
            </w:pPr>
          </w:p>
        </w:tc>
        <w:tc>
          <w:tcPr>
            <w:tcW w:w="2248" w:type="dxa"/>
            <w:gridSpan w:val="4"/>
            <w:tcBorders>
              <w:right w:val="single" w:sz="12" w:space="0" w:color="auto"/>
            </w:tcBorders>
          </w:tcPr>
          <w:p w14:paraId="51F0349F" w14:textId="77777777" w:rsidR="00C96370" w:rsidRDefault="00C96370" w:rsidP="003F6EB7">
            <w:pPr>
              <w:jc w:val="both"/>
            </w:pPr>
          </w:p>
        </w:tc>
        <w:tc>
          <w:tcPr>
            <w:tcW w:w="632" w:type="dxa"/>
            <w:vMerge/>
            <w:tcBorders>
              <w:left w:val="single" w:sz="12" w:space="0" w:color="auto"/>
            </w:tcBorders>
            <w:vAlign w:val="center"/>
          </w:tcPr>
          <w:p w14:paraId="071F98A6" w14:textId="77777777" w:rsidR="00C96370" w:rsidRDefault="00C96370" w:rsidP="003F6EB7">
            <w:pPr>
              <w:rPr>
                <w:b/>
              </w:rPr>
            </w:pPr>
          </w:p>
        </w:tc>
        <w:tc>
          <w:tcPr>
            <w:tcW w:w="693" w:type="dxa"/>
            <w:vMerge/>
            <w:vAlign w:val="center"/>
          </w:tcPr>
          <w:p w14:paraId="622FC675" w14:textId="77777777" w:rsidR="00C96370" w:rsidRDefault="00C96370" w:rsidP="003F6EB7">
            <w:pPr>
              <w:rPr>
                <w:b/>
              </w:rPr>
            </w:pPr>
          </w:p>
        </w:tc>
        <w:tc>
          <w:tcPr>
            <w:tcW w:w="694" w:type="dxa"/>
            <w:vMerge/>
            <w:vAlign w:val="center"/>
          </w:tcPr>
          <w:p w14:paraId="5DDD7282" w14:textId="77777777" w:rsidR="00C96370" w:rsidRDefault="00C96370" w:rsidP="003F6EB7">
            <w:pPr>
              <w:rPr>
                <w:b/>
              </w:rPr>
            </w:pPr>
          </w:p>
        </w:tc>
      </w:tr>
      <w:tr w:rsidR="00C96370" w14:paraId="4ABB69C8" w14:textId="77777777" w:rsidTr="003F6EB7">
        <w:tc>
          <w:tcPr>
            <w:tcW w:w="9859" w:type="dxa"/>
            <w:gridSpan w:val="11"/>
            <w:shd w:val="clear" w:color="auto" w:fill="F7CAAC"/>
          </w:tcPr>
          <w:p w14:paraId="03FE381D" w14:textId="77777777" w:rsidR="00C96370" w:rsidRPr="00DD40A0" w:rsidRDefault="00C96370" w:rsidP="003F6EB7">
            <w:pPr>
              <w:jc w:val="both"/>
              <w:rPr>
                <w:b/>
                <w:i/>
              </w:rPr>
            </w:pPr>
            <w:r>
              <w:rPr>
                <w:b/>
              </w:rPr>
              <w:t xml:space="preserve">Přehled o nejvýznamnější publikační a další tvůrčí činnosti nebo další profesní činnosti u odborníků z praxe vztahující se k zabezpečovaným předmětům </w:t>
            </w:r>
          </w:p>
        </w:tc>
      </w:tr>
      <w:tr w:rsidR="00C96370" w14:paraId="004350BF" w14:textId="77777777" w:rsidTr="003F6EB7">
        <w:trPr>
          <w:trHeight w:val="2347"/>
        </w:trPr>
        <w:tc>
          <w:tcPr>
            <w:tcW w:w="9859" w:type="dxa"/>
            <w:gridSpan w:val="11"/>
          </w:tcPr>
          <w:p w14:paraId="12D5EECF" w14:textId="77777777" w:rsidR="00DD40A0" w:rsidRDefault="00DD40A0" w:rsidP="00C96370">
            <w:pPr>
              <w:jc w:val="both"/>
            </w:pPr>
            <w:r w:rsidRPr="00467AD5">
              <w:t>SKAČKAUSKIENĖ, I</w:t>
            </w:r>
            <w:r>
              <w:t>.</w:t>
            </w:r>
            <w:r w:rsidRPr="00467AD5">
              <w:t>, HRUŠECKÁ</w:t>
            </w:r>
            <w:r>
              <w:t>, D.</w:t>
            </w:r>
            <w:r w:rsidRPr="00467AD5">
              <w:t>, KATINIENĖ</w:t>
            </w:r>
            <w:r>
              <w:t>, A.,</w:t>
            </w:r>
            <w:r w:rsidRPr="00467AD5">
              <w:t xml:space="preserve"> ČEPEL</w:t>
            </w:r>
            <w:r>
              <w:t>, M</w:t>
            </w:r>
            <w:r w:rsidRPr="00467AD5">
              <w:t xml:space="preserve">. Evaluation of knowledge synergy components. </w:t>
            </w:r>
            <w:r w:rsidRPr="00DD40A0">
              <w:rPr>
                <w:i/>
              </w:rPr>
              <w:t>E+M: Ekonomie a Management</w:t>
            </w:r>
            <w:r w:rsidRPr="00467AD5">
              <w:t>. 2018, vol. 21, iss. 1, s. 144-158. ISSN 1212-3609</w:t>
            </w:r>
            <w:r w:rsidRPr="00DD40A0">
              <w:t xml:space="preserve">. </w:t>
            </w:r>
            <w:r w:rsidRPr="00DD40A0">
              <w:rPr>
                <w:rFonts w:eastAsia="HelveticaCE"/>
              </w:rPr>
              <w:t>DOI: 10.15240/tul/001/2018-1-010</w:t>
            </w:r>
            <w:r>
              <w:rPr>
                <w:rFonts w:eastAsia="HelveticaCE"/>
              </w:rPr>
              <w:t xml:space="preserve"> </w:t>
            </w:r>
            <w:r w:rsidRPr="00C96370">
              <w:t>(</w:t>
            </w:r>
            <w:r>
              <w:t>25</w:t>
            </w:r>
            <w:r w:rsidRPr="00C96370">
              <w:t>%).</w:t>
            </w:r>
          </w:p>
          <w:p w14:paraId="343723D0" w14:textId="77777777" w:rsidR="00325BC1" w:rsidRDefault="00325BC1" w:rsidP="00325BC1">
            <w:pPr>
              <w:jc w:val="both"/>
            </w:pPr>
            <w:r>
              <w:t xml:space="preserve">HRUŠECKÁ, D., ADLA, R., KRAYEM, S., PIVNIČKA, M. EVENT-B Model for Increasing the Efficiency of Warehouse Management. </w:t>
            </w:r>
            <w:r w:rsidRPr="004D5CD3">
              <w:rPr>
                <w:i/>
              </w:rPr>
              <w:t>Polish Journal of Management Studies</w:t>
            </w:r>
            <w:r>
              <w:t>. 2018,</w:t>
            </w:r>
            <w:r w:rsidRPr="00E5208E">
              <w:t xml:space="preserve"> </w:t>
            </w:r>
            <w:r>
              <w:t xml:space="preserve">Volume </w:t>
            </w:r>
            <w:r w:rsidRPr="00E5208E">
              <w:t>17</w:t>
            </w:r>
            <w:r>
              <w:t>, Issue 2, pp.</w:t>
            </w:r>
            <w:r w:rsidRPr="00E5208E">
              <w:t xml:space="preserve"> 63-74</w:t>
            </w:r>
            <w:r>
              <w:t xml:space="preserve">. ISSN 2081-7452. </w:t>
            </w:r>
            <w:r w:rsidRPr="00E5208E">
              <w:t>DOI: 10.17512/pjms.2018.17.2.06</w:t>
            </w:r>
            <w:r>
              <w:t xml:space="preserve"> (25%)</w:t>
            </w:r>
          </w:p>
          <w:p w14:paraId="4265A746" w14:textId="77777777" w:rsidR="00325BC1" w:rsidRDefault="00325BC1" w:rsidP="00325BC1">
            <w:pPr>
              <w:jc w:val="both"/>
            </w:pPr>
            <w:r>
              <w:rPr>
                <w:lang w:val="en-US"/>
              </w:rPr>
              <w:t xml:space="preserve">NOVÁK, P., HRUŠECKÁ, D., </w:t>
            </w:r>
            <w:r>
              <w:rPr>
                <w:bCs/>
                <w:lang w:val="en-US"/>
              </w:rPr>
              <w:t>MACUROVÁ,</w:t>
            </w:r>
            <w:r w:rsidRPr="002A624E">
              <w:rPr>
                <w:lang w:val="en-US"/>
              </w:rPr>
              <w:t xml:space="preserve"> L</w:t>
            </w:r>
            <w:r>
              <w:rPr>
                <w:lang w:val="en-US"/>
              </w:rPr>
              <w:t xml:space="preserve">. </w:t>
            </w:r>
            <w:r w:rsidRPr="004D5CD3">
              <w:rPr>
                <w:lang w:val="en"/>
              </w:rPr>
              <w:t>Perception of Cost Behaviour in Industrial Firms with Emphasis on Logistics and its Costs</w:t>
            </w:r>
            <w:r w:rsidRPr="004D5CD3">
              <w:rPr>
                <w:lang w:val="en-US"/>
              </w:rPr>
              <w:t xml:space="preserve">. </w:t>
            </w:r>
            <w:r w:rsidRPr="004D5CD3">
              <w:rPr>
                <w:i/>
                <w:iCs/>
                <w:lang w:val="en"/>
              </w:rPr>
              <w:t>FME TRANSACTIONS</w:t>
            </w:r>
            <w:r>
              <w:rPr>
                <w:i/>
                <w:iCs/>
                <w:lang w:val="en"/>
              </w:rPr>
              <w:t>.</w:t>
            </w:r>
            <w:r>
              <w:rPr>
                <w:lang w:val="en-US"/>
              </w:rPr>
              <w:t xml:space="preserve"> Volume 46, Issue 4, 2018, p. </w:t>
            </w:r>
            <w:r>
              <w:rPr>
                <w:color w:val="2A2D35"/>
                <w:lang w:val="en"/>
              </w:rPr>
              <w:t>658-667</w:t>
            </w:r>
            <w:r>
              <w:rPr>
                <w:lang w:val="en-US"/>
              </w:rPr>
              <w:t xml:space="preserve"> ISSN </w:t>
            </w:r>
            <w:r>
              <w:rPr>
                <w:color w:val="2A2D35"/>
                <w:lang w:val="en"/>
              </w:rPr>
              <w:t xml:space="preserve">1451-2092. </w:t>
            </w:r>
            <w:r w:rsidRPr="00E5208E">
              <w:rPr>
                <w:color w:val="2A2D35"/>
                <w:lang w:val="en"/>
              </w:rPr>
              <w:t>DOI: 10.5937/fmet1804658N</w:t>
            </w:r>
            <w:r>
              <w:rPr>
                <w:color w:val="2A2D35"/>
                <w:lang w:val="en"/>
              </w:rPr>
              <w:t>. (20%)</w:t>
            </w:r>
          </w:p>
          <w:p w14:paraId="50CEF18F" w14:textId="77777777" w:rsidR="00325BC1" w:rsidRDefault="00325BC1" w:rsidP="00325BC1">
            <w:pPr>
              <w:jc w:val="both"/>
            </w:pPr>
            <w:r>
              <w:t xml:space="preserve">HRUŠECKÁ, D., PIVNIČKA, M., BORGES LOPES, R. Logistics management as a system constraint. Polish. </w:t>
            </w:r>
            <w:r>
              <w:rPr>
                <w:i/>
              </w:rPr>
              <w:t>Journal of Management Studies</w:t>
            </w:r>
            <w:r>
              <w:t xml:space="preserve">. 2017, vol. 15, iss. 1, s. 76-87. ISSN 2081-7452. </w:t>
            </w:r>
            <w:r w:rsidRPr="00E5208E">
              <w:t>DOI</w:t>
            </w:r>
            <w:r>
              <w:t>:</w:t>
            </w:r>
            <w:r w:rsidRPr="00E5208E">
              <w:t xml:space="preserve"> 10.17512/pjms.2017.15.1.08</w:t>
            </w:r>
            <w:r w:rsidRPr="00E5208E" w:rsidDel="00E5208E">
              <w:t xml:space="preserve"> </w:t>
            </w:r>
            <w:r>
              <w:t>(40%).</w:t>
            </w:r>
          </w:p>
          <w:p w14:paraId="2E15DF94" w14:textId="77777777" w:rsidR="00325BC1" w:rsidRDefault="00325BC1" w:rsidP="00325BC1">
            <w:pPr>
              <w:jc w:val="both"/>
            </w:pPr>
            <w:r>
              <w:t xml:space="preserve">HRUŠECKÁ, D. Proof obligations as a support tool for efficient process management in the field of production planning and scheduling. </w:t>
            </w:r>
            <w:r>
              <w:rPr>
                <w:i/>
              </w:rPr>
              <w:t>Serbian. Journal of Management</w:t>
            </w:r>
            <w:r>
              <w:t>. 2016, vol. 11, iss. 2, s. 235-243. ISSN 1452-4864.</w:t>
            </w:r>
          </w:p>
          <w:p w14:paraId="182F086F" w14:textId="77777777" w:rsidR="002C641E" w:rsidRDefault="002C641E" w:rsidP="00C96370">
            <w:pPr>
              <w:jc w:val="both"/>
            </w:pPr>
            <w:r w:rsidRPr="00E66B0B">
              <w:rPr>
                <w:i/>
              </w:rPr>
              <w:t>Přehled projektové činnosti:</w:t>
            </w:r>
          </w:p>
          <w:p w14:paraId="5F6351BB" w14:textId="77777777" w:rsidR="003A79C0" w:rsidRPr="004827AC" w:rsidRDefault="003A79C0" w:rsidP="00C96370">
            <w:pPr>
              <w:jc w:val="both"/>
            </w:pPr>
            <w:r>
              <w:t>H 2020 - 731264 SHAPE-ENERGY: Social Sciences and Humanities for Advancing Policy in European Energy 2017-2019 (člen spoluřešitelského týmu).</w:t>
            </w:r>
          </w:p>
        </w:tc>
      </w:tr>
      <w:tr w:rsidR="00C96370" w14:paraId="34A7EE8B" w14:textId="77777777" w:rsidTr="003F6EB7">
        <w:trPr>
          <w:trHeight w:val="218"/>
        </w:trPr>
        <w:tc>
          <w:tcPr>
            <w:tcW w:w="9859" w:type="dxa"/>
            <w:gridSpan w:val="11"/>
            <w:shd w:val="clear" w:color="auto" w:fill="F7CAAC"/>
          </w:tcPr>
          <w:p w14:paraId="317D72C0" w14:textId="77777777" w:rsidR="00C96370" w:rsidRDefault="00C96370" w:rsidP="003F6EB7">
            <w:pPr>
              <w:rPr>
                <w:b/>
              </w:rPr>
            </w:pPr>
            <w:r>
              <w:rPr>
                <w:b/>
              </w:rPr>
              <w:t>Působení v zahraničí</w:t>
            </w:r>
          </w:p>
        </w:tc>
      </w:tr>
      <w:tr w:rsidR="00C96370" w14:paraId="585E2412" w14:textId="77777777" w:rsidTr="00775C30">
        <w:trPr>
          <w:trHeight w:val="131"/>
        </w:trPr>
        <w:tc>
          <w:tcPr>
            <w:tcW w:w="9859" w:type="dxa"/>
            <w:gridSpan w:val="11"/>
          </w:tcPr>
          <w:p w14:paraId="2977149A" w14:textId="77777777" w:rsidR="00C96370" w:rsidRDefault="00C96370" w:rsidP="003F6EB7">
            <w:pPr>
              <w:rPr>
                <w:b/>
              </w:rPr>
            </w:pPr>
          </w:p>
        </w:tc>
      </w:tr>
      <w:tr w:rsidR="00C96370" w14:paraId="77A3E297" w14:textId="77777777" w:rsidTr="00775C30">
        <w:trPr>
          <w:cantSplit/>
          <w:trHeight w:val="64"/>
        </w:trPr>
        <w:tc>
          <w:tcPr>
            <w:tcW w:w="2518" w:type="dxa"/>
            <w:shd w:val="clear" w:color="auto" w:fill="F7CAAC"/>
          </w:tcPr>
          <w:p w14:paraId="2E9AB55C" w14:textId="77777777" w:rsidR="00C96370" w:rsidRDefault="00C96370" w:rsidP="003F6EB7">
            <w:pPr>
              <w:jc w:val="both"/>
              <w:rPr>
                <w:b/>
              </w:rPr>
            </w:pPr>
            <w:r>
              <w:rPr>
                <w:b/>
              </w:rPr>
              <w:t xml:space="preserve">Podpis </w:t>
            </w:r>
          </w:p>
        </w:tc>
        <w:tc>
          <w:tcPr>
            <w:tcW w:w="4536" w:type="dxa"/>
            <w:gridSpan w:val="5"/>
          </w:tcPr>
          <w:p w14:paraId="002C56B4" w14:textId="77777777" w:rsidR="00C96370" w:rsidRDefault="00C96370" w:rsidP="003F6EB7">
            <w:pPr>
              <w:jc w:val="both"/>
            </w:pPr>
          </w:p>
        </w:tc>
        <w:tc>
          <w:tcPr>
            <w:tcW w:w="786" w:type="dxa"/>
            <w:gridSpan w:val="2"/>
            <w:shd w:val="clear" w:color="auto" w:fill="F7CAAC"/>
          </w:tcPr>
          <w:p w14:paraId="4006E76C" w14:textId="77777777" w:rsidR="00C96370" w:rsidRDefault="00C96370" w:rsidP="003F6EB7">
            <w:pPr>
              <w:jc w:val="both"/>
            </w:pPr>
            <w:r>
              <w:rPr>
                <w:b/>
              </w:rPr>
              <w:t>datum</w:t>
            </w:r>
          </w:p>
        </w:tc>
        <w:tc>
          <w:tcPr>
            <w:tcW w:w="2019" w:type="dxa"/>
            <w:gridSpan w:val="3"/>
          </w:tcPr>
          <w:p w14:paraId="63E8DE45" w14:textId="77777777" w:rsidR="00C96370" w:rsidRDefault="00C96370" w:rsidP="003F6EB7">
            <w:pPr>
              <w:jc w:val="both"/>
            </w:pPr>
          </w:p>
        </w:tc>
      </w:tr>
    </w:tbl>
    <w:p w14:paraId="09C17C88" w14:textId="77777777" w:rsidR="00B343F2" w:rsidRDefault="00B343F2">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343F2" w14:paraId="50B1FFC4" w14:textId="77777777" w:rsidTr="00454E89">
        <w:tc>
          <w:tcPr>
            <w:tcW w:w="9860" w:type="dxa"/>
            <w:gridSpan w:val="11"/>
            <w:tcBorders>
              <w:bottom w:val="double" w:sz="4" w:space="0" w:color="auto"/>
            </w:tcBorders>
            <w:shd w:val="clear" w:color="auto" w:fill="BDD6EE"/>
          </w:tcPr>
          <w:p w14:paraId="78CC4CFA" w14:textId="77777777" w:rsidR="00B343F2" w:rsidRDefault="00B343F2" w:rsidP="00454E89">
            <w:pPr>
              <w:jc w:val="both"/>
              <w:rPr>
                <w:b/>
                <w:sz w:val="28"/>
              </w:rPr>
            </w:pPr>
            <w:r>
              <w:br w:type="page"/>
            </w:r>
            <w:r>
              <w:br w:type="page"/>
            </w:r>
            <w:r>
              <w:rPr>
                <w:b/>
                <w:sz w:val="28"/>
              </w:rPr>
              <w:t>C-I – Personální zabezpečení</w:t>
            </w:r>
          </w:p>
        </w:tc>
      </w:tr>
      <w:tr w:rsidR="00B343F2" w14:paraId="0B669A64" w14:textId="77777777" w:rsidTr="00454E89">
        <w:tc>
          <w:tcPr>
            <w:tcW w:w="2517" w:type="dxa"/>
            <w:tcBorders>
              <w:top w:val="double" w:sz="4" w:space="0" w:color="auto"/>
            </w:tcBorders>
            <w:shd w:val="clear" w:color="auto" w:fill="F7CAAC"/>
          </w:tcPr>
          <w:p w14:paraId="57ADE03D" w14:textId="77777777" w:rsidR="00B343F2" w:rsidRDefault="00B343F2" w:rsidP="00454E89">
            <w:pPr>
              <w:jc w:val="both"/>
              <w:rPr>
                <w:b/>
              </w:rPr>
            </w:pPr>
            <w:r>
              <w:rPr>
                <w:b/>
              </w:rPr>
              <w:t>Vysoká škola</w:t>
            </w:r>
          </w:p>
        </w:tc>
        <w:tc>
          <w:tcPr>
            <w:tcW w:w="7343" w:type="dxa"/>
            <w:gridSpan w:val="10"/>
          </w:tcPr>
          <w:p w14:paraId="44805C6D" w14:textId="77777777" w:rsidR="00B343F2" w:rsidRDefault="00B343F2" w:rsidP="00454E89">
            <w:pPr>
              <w:jc w:val="both"/>
            </w:pPr>
            <w:r>
              <w:t>Univerzita Tomáše Bati ve Zlíně</w:t>
            </w:r>
          </w:p>
        </w:tc>
      </w:tr>
      <w:tr w:rsidR="00B343F2" w14:paraId="67C16206" w14:textId="77777777" w:rsidTr="00454E89">
        <w:tc>
          <w:tcPr>
            <w:tcW w:w="2517" w:type="dxa"/>
            <w:shd w:val="clear" w:color="auto" w:fill="F7CAAC"/>
          </w:tcPr>
          <w:p w14:paraId="7A3DAB2B" w14:textId="77777777" w:rsidR="00B343F2" w:rsidRDefault="00B343F2" w:rsidP="00454E89">
            <w:pPr>
              <w:jc w:val="both"/>
              <w:rPr>
                <w:b/>
              </w:rPr>
            </w:pPr>
            <w:r>
              <w:rPr>
                <w:b/>
              </w:rPr>
              <w:t>Součást vysoké školy</w:t>
            </w:r>
          </w:p>
        </w:tc>
        <w:tc>
          <w:tcPr>
            <w:tcW w:w="7343" w:type="dxa"/>
            <w:gridSpan w:val="10"/>
          </w:tcPr>
          <w:p w14:paraId="2ADC7D58" w14:textId="77777777" w:rsidR="00B343F2" w:rsidRDefault="00B343F2" w:rsidP="00454E89">
            <w:pPr>
              <w:jc w:val="both"/>
            </w:pPr>
            <w:r>
              <w:t>Fakulta managementu a ekonomiky</w:t>
            </w:r>
          </w:p>
        </w:tc>
      </w:tr>
      <w:tr w:rsidR="00B343F2" w14:paraId="707D0439" w14:textId="77777777" w:rsidTr="00454E89">
        <w:tc>
          <w:tcPr>
            <w:tcW w:w="2517" w:type="dxa"/>
            <w:shd w:val="clear" w:color="auto" w:fill="F7CAAC"/>
          </w:tcPr>
          <w:p w14:paraId="00DA5DD8" w14:textId="77777777" w:rsidR="00B343F2" w:rsidRDefault="00B343F2" w:rsidP="00454E89">
            <w:pPr>
              <w:jc w:val="both"/>
              <w:rPr>
                <w:b/>
              </w:rPr>
            </w:pPr>
            <w:r>
              <w:rPr>
                <w:b/>
              </w:rPr>
              <w:t>Název studijního programu</w:t>
            </w:r>
          </w:p>
        </w:tc>
        <w:tc>
          <w:tcPr>
            <w:tcW w:w="7343" w:type="dxa"/>
            <w:gridSpan w:val="10"/>
          </w:tcPr>
          <w:p w14:paraId="544EDCE4" w14:textId="5CF7C6D0" w:rsidR="00B343F2" w:rsidRDefault="00B343F2" w:rsidP="00454E89">
            <w:pPr>
              <w:jc w:val="both"/>
            </w:pPr>
            <w:r>
              <w:t>Průmyslové inženýrství</w:t>
            </w:r>
          </w:p>
        </w:tc>
      </w:tr>
      <w:tr w:rsidR="00B343F2" w14:paraId="0761455B" w14:textId="77777777" w:rsidTr="00454E89">
        <w:tc>
          <w:tcPr>
            <w:tcW w:w="2517" w:type="dxa"/>
            <w:shd w:val="clear" w:color="auto" w:fill="F7CAAC"/>
          </w:tcPr>
          <w:p w14:paraId="0717EB82" w14:textId="77777777" w:rsidR="00B343F2" w:rsidRDefault="00B343F2" w:rsidP="00454E89">
            <w:pPr>
              <w:jc w:val="both"/>
              <w:rPr>
                <w:b/>
              </w:rPr>
            </w:pPr>
            <w:r>
              <w:rPr>
                <w:b/>
              </w:rPr>
              <w:t>Jméno a příjmení</w:t>
            </w:r>
          </w:p>
        </w:tc>
        <w:tc>
          <w:tcPr>
            <w:tcW w:w="4536" w:type="dxa"/>
            <w:gridSpan w:val="5"/>
          </w:tcPr>
          <w:p w14:paraId="3BB283D0" w14:textId="77777777" w:rsidR="00B343F2" w:rsidRPr="00AA21F2" w:rsidRDefault="00B343F2" w:rsidP="00454E89">
            <w:pPr>
              <w:jc w:val="both"/>
            </w:pPr>
            <w:r>
              <w:t>Xiaofang CHEN</w:t>
            </w:r>
          </w:p>
        </w:tc>
        <w:tc>
          <w:tcPr>
            <w:tcW w:w="711" w:type="dxa"/>
            <w:shd w:val="clear" w:color="auto" w:fill="F7CAAC"/>
          </w:tcPr>
          <w:p w14:paraId="4A779522" w14:textId="77777777" w:rsidR="00B343F2" w:rsidRDefault="00B343F2" w:rsidP="00454E89">
            <w:pPr>
              <w:jc w:val="both"/>
              <w:rPr>
                <w:b/>
              </w:rPr>
            </w:pPr>
            <w:r>
              <w:rPr>
                <w:b/>
              </w:rPr>
              <w:t>Tituly</w:t>
            </w:r>
          </w:p>
        </w:tc>
        <w:tc>
          <w:tcPr>
            <w:tcW w:w="2096" w:type="dxa"/>
            <w:gridSpan w:val="4"/>
          </w:tcPr>
          <w:p w14:paraId="68A119A2" w14:textId="77777777" w:rsidR="00B343F2" w:rsidRDefault="00B343F2" w:rsidP="00454E89">
            <w:pPr>
              <w:jc w:val="both"/>
            </w:pPr>
            <w:r>
              <w:t>M.A.</w:t>
            </w:r>
          </w:p>
        </w:tc>
      </w:tr>
      <w:tr w:rsidR="00B343F2" w14:paraId="0BA9D672" w14:textId="77777777" w:rsidTr="00454E89">
        <w:trPr>
          <w:trHeight w:val="400"/>
        </w:trPr>
        <w:tc>
          <w:tcPr>
            <w:tcW w:w="2517" w:type="dxa"/>
            <w:shd w:val="clear" w:color="auto" w:fill="F7CAAC"/>
          </w:tcPr>
          <w:p w14:paraId="39AE5DF2" w14:textId="77777777" w:rsidR="00B343F2" w:rsidRDefault="00B343F2" w:rsidP="00454E89">
            <w:pPr>
              <w:jc w:val="both"/>
              <w:rPr>
                <w:b/>
              </w:rPr>
            </w:pPr>
            <w:r>
              <w:rPr>
                <w:b/>
              </w:rPr>
              <w:t>Rok narození</w:t>
            </w:r>
          </w:p>
        </w:tc>
        <w:tc>
          <w:tcPr>
            <w:tcW w:w="829" w:type="dxa"/>
          </w:tcPr>
          <w:p w14:paraId="7156D4FE" w14:textId="77777777" w:rsidR="00B343F2" w:rsidRPr="007171CA" w:rsidRDefault="00B343F2" w:rsidP="00454E89">
            <w:pPr>
              <w:jc w:val="both"/>
              <w:rPr>
                <w:rFonts w:eastAsiaTheme="minorEastAsia"/>
                <w:lang w:eastAsia="zh-CN"/>
              </w:rPr>
            </w:pPr>
            <w:r>
              <w:rPr>
                <w:rFonts w:eastAsiaTheme="minorEastAsia" w:hint="eastAsia"/>
                <w:lang w:eastAsia="zh-CN"/>
              </w:rPr>
              <w:t>1990</w:t>
            </w:r>
          </w:p>
        </w:tc>
        <w:tc>
          <w:tcPr>
            <w:tcW w:w="1721" w:type="dxa"/>
            <w:shd w:val="clear" w:color="auto" w:fill="F7CAAC"/>
          </w:tcPr>
          <w:p w14:paraId="2B360A70" w14:textId="77777777" w:rsidR="00B343F2" w:rsidRDefault="00B343F2" w:rsidP="00454E89">
            <w:pPr>
              <w:jc w:val="both"/>
              <w:rPr>
                <w:b/>
              </w:rPr>
            </w:pPr>
            <w:r>
              <w:rPr>
                <w:b/>
              </w:rPr>
              <w:t>typ vztahu k VŠ</w:t>
            </w:r>
          </w:p>
        </w:tc>
        <w:tc>
          <w:tcPr>
            <w:tcW w:w="992" w:type="dxa"/>
            <w:gridSpan w:val="2"/>
          </w:tcPr>
          <w:p w14:paraId="533B2F65" w14:textId="77777777" w:rsidR="00B343F2" w:rsidRDefault="00B343F2" w:rsidP="00454E89">
            <w:pPr>
              <w:jc w:val="both"/>
            </w:pPr>
            <w:r>
              <w:t>pp</w:t>
            </w:r>
          </w:p>
        </w:tc>
        <w:tc>
          <w:tcPr>
            <w:tcW w:w="994" w:type="dxa"/>
            <w:shd w:val="clear" w:color="auto" w:fill="F7CAAC"/>
          </w:tcPr>
          <w:p w14:paraId="20962530" w14:textId="77777777" w:rsidR="00B343F2" w:rsidRDefault="00B343F2" w:rsidP="00454E89">
            <w:pPr>
              <w:jc w:val="both"/>
              <w:rPr>
                <w:b/>
              </w:rPr>
            </w:pPr>
            <w:r>
              <w:rPr>
                <w:b/>
              </w:rPr>
              <w:t>rozsah</w:t>
            </w:r>
          </w:p>
        </w:tc>
        <w:tc>
          <w:tcPr>
            <w:tcW w:w="711" w:type="dxa"/>
          </w:tcPr>
          <w:p w14:paraId="3B1D60B4" w14:textId="77777777" w:rsidR="00B343F2" w:rsidRDefault="00B343F2" w:rsidP="00454E89">
            <w:pPr>
              <w:jc w:val="both"/>
            </w:pPr>
            <w:r>
              <w:t>12</w:t>
            </w:r>
          </w:p>
        </w:tc>
        <w:tc>
          <w:tcPr>
            <w:tcW w:w="709" w:type="dxa"/>
            <w:gridSpan w:val="2"/>
            <w:shd w:val="clear" w:color="auto" w:fill="F7CAAC"/>
          </w:tcPr>
          <w:p w14:paraId="7113B10E" w14:textId="77777777" w:rsidR="00B343F2" w:rsidRDefault="00B343F2" w:rsidP="00454E89">
            <w:pPr>
              <w:jc w:val="both"/>
              <w:rPr>
                <w:b/>
              </w:rPr>
            </w:pPr>
            <w:r>
              <w:rPr>
                <w:b/>
              </w:rPr>
              <w:t>do kdy</w:t>
            </w:r>
          </w:p>
        </w:tc>
        <w:tc>
          <w:tcPr>
            <w:tcW w:w="1387" w:type="dxa"/>
            <w:gridSpan w:val="2"/>
          </w:tcPr>
          <w:p w14:paraId="1B7C53DC" w14:textId="558DAF98" w:rsidR="00B343F2" w:rsidRDefault="00B343F2" w:rsidP="00454E89">
            <w:pPr>
              <w:jc w:val="both"/>
            </w:pPr>
            <w:r>
              <w:t>12/2019</w:t>
            </w:r>
          </w:p>
        </w:tc>
      </w:tr>
      <w:tr w:rsidR="00B343F2" w14:paraId="151A63A0" w14:textId="77777777" w:rsidTr="00454E89">
        <w:tc>
          <w:tcPr>
            <w:tcW w:w="5067" w:type="dxa"/>
            <w:gridSpan w:val="3"/>
            <w:shd w:val="clear" w:color="auto" w:fill="F7CAAC"/>
          </w:tcPr>
          <w:p w14:paraId="0D949DBF" w14:textId="77777777" w:rsidR="00B343F2" w:rsidRDefault="00B343F2" w:rsidP="00454E89">
            <w:pPr>
              <w:jc w:val="both"/>
              <w:rPr>
                <w:b/>
              </w:rPr>
            </w:pPr>
            <w:r>
              <w:rPr>
                <w:b/>
              </w:rPr>
              <w:t>Typ vztahu na součásti VŠ, která uskutečňuje st. program</w:t>
            </w:r>
          </w:p>
        </w:tc>
        <w:tc>
          <w:tcPr>
            <w:tcW w:w="992" w:type="dxa"/>
            <w:gridSpan w:val="2"/>
          </w:tcPr>
          <w:p w14:paraId="1974630F" w14:textId="77777777" w:rsidR="00B343F2" w:rsidRDefault="00B343F2" w:rsidP="00454E89">
            <w:pPr>
              <w:jc w:val="both"/>
            </w:pPr>
          </w:p>
        </w:tc>
        <w:tc>
          <w:tcPr>
            <w:tcW w:w="994" w:type="dxa"/>
            <w:shd w:val="clear" w:color="auto" w:fill="F7CAAC"/>
          </w:tcPr>
          <w:p w14:paraId="2108F28B" w14:textId="77777777" w:rsidR="00B343F2" w:rsidRDefault="00B343F2" w:rsidP="00454E89">
            <w:pPr>
              <w:jc w:val="both"/>
              <w:rPr>
                <w:b/>
              </w:rPr>
            </w:pPr>
            <w:r>
              <w:rPr>
                <w:b/>
              </w:rPr>
              <w:t>rozsah</w:t>
            </w:r>
          </w:p>
        </w:tc>
        <w:tc>
          <w:tcPr>
            <w:tcW w:w="711" w:type="dxa"/>
          </w:tcPr>
          <w:p w14:paraId="6F4D8BE5" w14:textId="77777777" w:rsidR="00B343F2" w:rsidRDefault="00B343F2" w:rsidP="00454E89">
            <w:pPr>
              <w:jc w:val="both"/>
            </w:pPr>
          </w:p>
        </w:tc>
        <w:tc>
          <w:tcPr>
            <w:tcW w:w="709" w:type="dxa"/>
            <w:gridSpan w:val="2"/>
            <w:shd w:val="clear" w:color="auto" w:fill="F7CAAC"/>
          </w:tcPr>
          <w:p w14:paraId="0CFCC263" w14:textId="77777777" w:rsidR="00B343F2" w:rsidRDefault="00B343F2" w:rsidP="00454E89">
            <w:pPr>
              <w:jc w:val="both"/>
              <w:rPr>
                <w:b/>
              </w:rPr>
            </w:pPr>
            <w:r>
              <w:rPr>
                <w:b/>
              </w:rPr>
              <w:t>do kdy</w:t>
            </w:r>
          </w:p>
        </w:tc>
        <w:tc>
          <w:tcPr>
            <w:tcW w:w="1387" w:type="dxa"/>
            <w:gridSpan w:val="2"/>
          </w:tcPr>
          <w:p w14:paraId="57B9FC8C" w14:textId="77777777" w:rsidR="00B343F2" w:rsidRDefault="00B343F2" w:rsidP="00454E89">
            <w:pPr>
              <w:jc w:val="both"/>
            </w:pPr>
          </w:p>
        </w:tc>
      </w:tr>
      <w:tr w:rsidR="00B343F2" w14:paraId="3226153A" w14:textId="77777777" w:rsidTr="00454E89">
        <w:tc>
          <w:tcPr>
            <w:tcW w:w="6059" w:type="dxa"/>
            <w:gridSpan w:val="5"/>
            <w:shd w:val="clear" w:color="auto" w:fill="F7CAAC"/>
          </w:tcPr>
          <w:p w14:paraId="306C9FA8" w14:textId="77777777" w:rsidR="00B343F2" w:rsidRDefault="00B343F2" w:rsidP="00454E89">
            <w:pPr>
              <w:jc w:val="both"/>
            </w:pPr>
            <w:r>
              <w:rPr>
                <w:b/>
              </w:rPr>
              <w:t>Další současná působení jako akademický pracovník na jiných VŠ</w:t>
            </w:r>
          </w:p>
        </w:tc>
        <w:tc>
          <w:tcPr>
            <w:tcW w:w="1705" w:type="dxa"/>
            <w:gridSpan w:val="2"/>
            <w:shd w:val="clear" w:color="auto" w:fill="F7CAAC"/>
          </w:tcPr>
          <w:p w14:paraId="5235C227" w14:textId="77777777" w:rsidR="00B343F2" w:rsidRDefault="00B343F2" w:rsidP="00454E89">
            <w:pPr>
              <w:jc w:val="both"/>
              <w:rPr>
                <w:b/>
              </w:rPr>
            </w:pPr>
            <w:r>
              <w:rPr>
                <w:b/>
              </w:rPr>
              <w:t>typ prac. vztahu</w:t>
            </w:r>
          </w:p>
        </w:tc>
        <w:tc>
          <w:tcPr>
            <w:tcW w:w="2096" w:type="dxa"/>
            <w:gridSpan w:val="4"/>
            <w:shd w:val="clear" w:color="auto" w:fill="F7CAAC"/>
          </w:tcPr>
          <w:p w14:paraId="73662F00" w14:textId="77777777" w:rsidR="00B343F2" w:rsidRDefault="00B343F2" w:rsidP="00454E89">
            <w:pPr>
              <w:jc w:val="both"/>
              <w:rPr>
                <w:b/>
              </w:rPr>
            </w:pPr>
            <w:r>
              <w:rPr>
                <w:b/>
              </w:rPr>
              <w:t>rozsah</w:t>
            </w:r>
          </w:p>
        </w:tc>
      </w:tr>
      <w:tr w:rsidR="00B343F2" w14:paraId="7D38FF42" w14:textId="77777777" w:rsidTr="00454E89">
        <w:tc>
          <w:tcPr>
            <w:tcW w:w="6059" w:type="dxa"/>
            <w:gridSpan w:val="5"/>
          </w:tcPr>
          <w:p w14:paraId="7A092038" w14:textId="77777777" w:rsidR="00B343F2" w:rsidRDefault="00B343F2" w:rsidP="00454E89">
            <w:pPr>
              <w:jc w:val="both"/>
            </w:pPr>
          </w:p>
        </w:tc>
        <w:tc>
          <w:tcPr>
            <w:tcW w:w="1705" w:type="dxa"/>
            <w:gridSpan w:val="2"/>
          </w:tcPr>
          <w:p w14:paraId="4B25EF7E" w14:textId="77777777" w:rsidR="00B343F2" w:rsidRDefault="00B343F2" w:rsidP="00454E89">
            <w:pPr>
              <w:jc w:val="both"/>
            </w:pPr>
          </w:p>
        </w:tc>
        <w:tc>
          <w:tcPr>
            <w:tcW w:w="2096" w:type="dxa"/>
            <w:gridSpan w:val="4"/>
          </w:tcPr>
          <w:p w14:paraId="09618506" w14:textId="77777777" w:rsidR="00B343F2" w:rsidRDefault="00B343F2" w:rsidP="00454E89">
            <w:pPr>
              <w:jc w:val="both"/>
            </w:pPr>
          </w:p>
        </w:tc>
      </w:tr>
      <w:tr w:rsidR="00B343F2" w14:paraId="38433E38" w14:textId="77777777" w:rsidTr="00454E89">
        <w:tc>
          <w:tcPr>
            <w:tcW w:w="6059" w:type="dxa"/>
            <w:gridSpan w:val="5"/>
          </w:tcPr>
          <w:p w14:paraId="0EA57D24" w14:textId="77777777" w:rsidR="00B343F2" w:rsidRDefault="00B343F2" w:rsidP="00454E89">
            <w:pPr>
              <w:jc w:val="both"/>
            </w:pPr>
          </w:p>
        </w:tc>
        <w:tc>
          <w:tcPr>
            <w:tcW w:w="1705" w:type="dxa"/>
            <w:gridSpan w:val="2"/>
          </w:tcPr>
          <w:p w14:paraId="7DBE92C9" w14:textId="77777777" w:rsidR="00B343F2" w:rsidRDefault="00B343F2" w:rsidP="00454E89">
            <w:pPr>
              <w:jc w:val="both"/>
            </w:pPr>
          </w:p>
        </w:tc>
        <w:tc>
          <w:tcPr>
            <w:tcW w:w="2096" w:type="dxa"/>
            <w:gridSpan w:val="4"/>
          </w:tcPr>
          <w:p w14:paraId="13121884" w14:textId="77777777" w:rsidR="00B343F2" w:rsidRDefault="00B343F2" w:rsidP="00454E89">
            <w:pPr>
              <w:jc w:val="both"/>
            </w:pPr>
          </w:p>
        </w:tc>
      </w:tr>
      <w:tr w:rsidR="00B343F2" w14:paraId="481BB2A3" w14:textId="77777777" w:rsidTr="00454E89">
        <w:tc>
          <w:tcPr>
            <w:tcW w:w="6059" w:type="dxa"/>
            <w:gridSpan w:val="5"/>
          </w:tcPr>
          <w:p w14:paraId="06B6C204" w14:textId="77777777" w:rsidR="00B343F2" w:rsidRDefault="00B343F2" w:rsidP="00454E89">
            <w:pPr>
              <w:jc w:val="both"/>
            </w:pPr>
          </w:p>
        </w:tc>
        <w:tc>
          <w:tcPr>
            <w:tcW w:w="1705" w:type="dxa"/>
            <w:gridSpan w:val="2"/>
          </w:tcPr>
          <w:p w14:paraId="2C3DB47F" w14:textId="77777777" w:rsidR="00B343F2" w:rsidRDefault="00B343F2" w:rsidP="00454E89">
            <w:pPr>
              <w:jc w:val="both"/>
            </w:pPr>
          </w:p>
        </w:tc>
        <w:tc>
          <w:tcPr>
            <w:tcW w:w="2096" w:type="dxa"/>
            <w:gridSpan w:val="4"/>
          </w:tcPr>
          <w:p w14:paraId="564249F2" w14:textId="77777777" w:rsidR="00B343F2" w:rsidRDefault="00B343F2" w:rsidP="00454E89">
            <w:pPr>
              <w:jc w:val="both"/>
            </w:pPr>
          </w:p>
        </w:tc>
      </w:tr>
      <w:tr w:rsidR="00B343F2" w14:paraId="6B322F7D" w14:textId="77777777" w:rsidTr="00454E89">
        <w:tc>
          <w:tcPr>
            <w:tcW w:w="6059" w:type="dxa"/>
            <w:gridSpan w:val="5"/>
          </w:tcPr>
          <w:p w14:paraId="69A0FC5E" w14:textId="77777777" w:rsidR="00B343F2" w:rsidRDefault="00B343F2" w:rsidP="00454E89">
            <w:pPr>
              <w:jc w:val="both"/>
            </w:pPr>
          </w:p>
        </w:tc>
        <w:tc>
          <w:tcPr>
            <w:tcW w:w="1705" w:type="dxa"/>
            <w:gridSpan w:val="2"/>
          </w:tcPr>
          <w:p w14:paraId="5FFE843A" w14:textId="77777777" w:rsidR="00B343F2" w:rsidRDefault="00B343F2" w:rsidP="00454E89">
            <w:pPr>
              <w:jc w:val="both"/>
            </w:pPr>
          </w:p>
        </w:tc>
        <w:tc>
          <w:tcPr>
            <w:tcW w:w="2096" w:type="dxa"/>
            <w:gridSpan w:val="4"/>
          </w:tcPr>
          <w:p w14:paraId="42239C5B" w14:textId="77777777" w:rsidR="00B343F2" w:rsidRDefault="00B343F2" w:rsidP="00454E89">
            <w:pPr>
              <w:jc w:val="both"/>
            </w:pPr>
          </w:p>
        </w:tc>
      </w:tr>
      <w:tr w:rsidR="00B343F2" w14:paraId="7236DDFC" w14:textId="77777777" w:rsidTr="00454E89">
        <w:tc>
          <w:tcPr>
            <w:tcW w:w="9860" w:type="dxa"/>
            <w:gridSpan w:val="11"/>
            <w:shd w:val="clear" w:color="auto" w:fill="F7CAAC"/>
          </w:tcPr>
          <w:p w14:paraId="7F54C5D8" w14:textId="77777777" w:rsidR="00B343F2" w:rsidRDefault="00B343F2" w:rsidP="00454E89">
            <w:pPr>
              <w:jc w:val="both"/>
            </w:pPr>
            <w:r>
              <w:rPr>
                <w:b/>
              </w:rPr>
              <w:t>Předměty příslušného studijního programu a způsob zapojení do jejich výuky, příp. další zapojení do uskutečňování studijního programu</w:t>
            </w:r>
          </w:p>
        </w:tc>
      </w:tr>
      <w:tr w:rsidR="00B343F2" w14:paraId="7B31A3DD" w14:textId="77777777" w:rsidTr="00454E89">
        <w:trPr>
          <w:trHeight w:val="763"/>
        </w:trPr>
        <w:tc>
          <w:tcPr>
            <w:tcW w:w="9860" w:type="dxa"/>
            <w:gridSpan w:val="11"/>
            <w:tcBorders>
              <w:top w:val="nil"/>
            </w:tcBorders>
          </w:tcPr>
          <w:p w14:paraId="3DEF09C1" w14:textId="77777777" w:rsidR="00B343F2" w:rsidRPr="004E120E" w:rsidRDefault="00B343F2" w:rsidP="00454E89">
            <w:pPr>
              <w:jc w:val="both"/>
            </w:pPr>
            <w:r>
              <w:t>Čínština 1 - garant, vedení seminářů (100%)</w:t>
            </w:r>
          </w:p>
          <w:p w14:paraId="1655F8AC" w14:textId="77777777" w:rsidR="00B343F2" w:rsidRDefault="00B343F2" w:rsidP="00454E89">
            <w:pPr>
              <w:jc w:val="both"/>
            </w:pPr>
            <w:r>
              <w:t>Čínština 2 - garant, vedení seminářů (100%)</w:t>
            </w:r>
          </w:p>
        </w:tc>
      </w:tr>
      <w:tr w:rsidR="00B343F2" w14:paraId="50C9A0F7" w14:textId="77777777" w:rsidTr="00454E89">
        <w:tc>
          <w:tcPr>
            <w:tcW w:w="9860" w:type="dxa"/>
            <w:gridSpan w:val="11"/>
            <w:shd w:val="clear" w:color="auto" w:fill="F7CAAC"/>
          </w:tcPr>
          <w:p w14:paraId="3A685D21" w14:textId="77777777" w:rsidR="00B343F2" w:rsidRDefault="00B343F2" w:rsidP="00454E89">
            <w:pPr>
              <w:jc w:val="both"/>
            </w:pPr>
            <w:r>
              <w:rPr>
                <w:b/>
              </w:rPr>
              <w:t xml:space="preserve">Údaje o vzdělání na VŠ </w:t>
            </w:r>
          </w:p>
        </w:tc>
      </w:tr>
      <w:tr w:rsidR="00B343F2" w:rsidRPr="00772293" w14:paraId="17698497" w14:textId="77777777" w:rsidTr="00454E89">
        <w:trPr>
          <w:trHeight w:val="655"/>
        </w:trPr>
        <w:tc>
          <w:tcPr>
            <w:tcW w:w="9860" w:type="dxa"/>
            <w:gridSpan w:val="11"/>
          </w:tcPr>
          <w:p w14:paraId="623105BC" w14:textId="77777777" w:rsidR="00B343F2" w:rsidRPr="00D21F65" w:rsidRDefault="00B343F2" w:rsidP="00454E89">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14:paraId="0DB5ED9E" w14:textId="77777777" w:rsidR="00B343F2" w:rsidRPr="00772293" w:rsidRDefault="00B343F2" w:rsidP="00454E89">
            <w:pPr>
              <w:pStyle w:val="Tab"/>
              <w:rPr>
                <w:i/>
              </w:rPr>
            </w:pPr>
            <w:r w:rsidRPr="00D21F65">
              <w:t xml:space="preserve">2014-2017      QINGDAO University; </w:t>
            </w:r>
            <w:r>
              <w:t>magistr (</w:t>
            </w:r>
            <w:r w:rsidRPr="00D21F65">
              <w:t>master of TCSL</w:t>
            </w:r>
            <w:r>
              <w:t>)</w:t>
            </w:r>
          </w:p>
        </w:tc>
      </w:tr>
      <w:tr w:rsidR="00B343F2" w14:paraId="7E14C41C" w14:textId="77777777" w:rsidTr="00454E89">
        <w:tc>
          <w:tcPr>
            <w:tcW w:w="9860" w:type="dxa"/>
            <w:gridSpan w:val="11"/>
            <w:shd w:val="clear" w:color="auto" w:fill="F7CAAC"/>
          </w:tcPr>
          <w:p w14:paraId="4610658E" w14:textId="77777777" w:rsidR="00B343F2" w:rsidRDefault="00B343F2" w:rsidP="00454E89">
            <w:pPr>
              <w:jc w:val="both"/>
              <w:rPr>
                <w:b/>
              </w:rPr>
            </w:pPr>
            <w:r>
              <w:rPr>
                <w:b/>
              </w:rPr>
              <w:t>Údaje o odborném působení od absolvování VŠ</w:t>
            </w:r>
          </w:p>
        </w:tc>
      </w:tr>
      <w:tr w:rsidR="00B343F2" w14:paraId="4AE6EEF6" w14:textId="77777777" w:rsidTr="00454E89">
        <w:trPr>
          <w:trHeight w:val="612"/>
        </w:trPr>
        <w:tc>
          <w:tcPr>
            <w:tcW w:w="9860" w:type="dxa"/>
            <w:gridSpan w:val="11"/>
          </w:tcPr>
          <w:p w14:paraId="7DB469F8" w14:textId="77777777" w:rsidR="00B343F2" w:rsidRDefault="00B343F2" w:rsidP="00454E89">
            <w:pPr>
              <w:jc w:val="both"/>
            </w:pPr>
            <w:r>
              <w:t>2019</w:t>
            </w:r>
            <w:r w:rsidRPr="00D85424">
              <w:t>–dosud</w:t>
            </w:r>
            <w:r>
              <w:tab/>
              <w:t>UTB ve Zlíně, FHS, Ústav moderních jazyků a literatur, lektor</w:t>
            </w:r>
          </w:p>
          <w:p w14:paraId="0D523C6B" w14:textId="77777777" w:rsidR="00B343F2" w:rsidRPr="00D21F65" w:rsidRDefault="00B343F2" w:rsidP="00454E89">
            <w:pPr>
              <w:jc w:val="both"/>
            </w:pPr>
            <w:r w:rsidRPr="00D21F65">
              <w:t xml:space="preserve">01/2018-dosud  </w:t>
            </w:r>
            <w:r>
              <w:t xml:space="preserve">  Konfuciův institut Univerzity Palackého v Olomouci</w:t>
            </w:r>
            <w:r w:rsidRPr="00D21F65">
              <w:t xml:space="preserve"> </w:t>
            </w:r>
          </w:p>
          <w:p w14:paraId="26E488F3" w14:textId="77777777" w:rsidR="00B343F2" w:rsidRPr="00D21F65" w:rsidRDefault="00B343F2" w:rsidP="00454E89">
            <w:pPr>
              <w:jc w:val="both"/>
            </w:pPr>
            <w:r w:rsidRPr="00D21F65">
              <w:t xml:space="preserve">6/2016-8/2016   </w:t>
            </w:r>
            <w:r>
              <w:t xml:space="preserve"> </w:t>
            </w:r>
            <w:r w:rsidRPr="00D21F65">
              <w:t xml:space="preserve">Qingdao University, </w:t>
            </w:r>
            <w:r>
              <w:t>letní kemp, lektor čínského jazyka</w:t>
            </w:r>
            <w:r w:rsidRPr="00D21F65">
              <w:t xml:space="preserve"> </w:t>
            </w:r>
          </w:p>
          <w:p w14:paraId="28668EF9" w14:textId="77777777" w:rsidR="00B343F2" w:rsidRPr="00D21F65" w:rsidRDefault="00B343F2" w:rsidP="00454E89">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14:paraId="01879EE2" w14:textId="77777777" w:rsidR="00B343F2" w:rsidRDefault="00B343F2" w:rsidP="00454E89">
            <w:pPr>
              <w:jc w:val="both"/>
            </w:pPr>
            <w:r w:rsidRPr="00D21F65">
              <w:t xml:space="preserve">5/2013-3/2014   </w:t>
            </w:r>
            <w:r>
              <w:t xml:space="preserve"> </w:t>
            </w:r>
            <w:r w:rsidRPr="00D21F65">
              <w:t>Nep</w:t>
            </w:r>
            <w:r>
              <w:t>á</w:t>
            </w:r>
            <w:r w:rsidRPr="00D21F65">
              <w:t xml:space="preserve">l, </w:t>
            </w:r>
            <w:r>
              <w:t xml:space="preserve">lektor čínského jazyka </w:t>
            </w:r>
          </w:p>
        </w:tc>
      </w:tr>
      <w:tr w:rsidR="00B343F2" w:rsidRPr="007171CA" w14:paraId="3BBFAE1E" w14:textId="77777777" w:rsidTr="00454E89">
        <w:trPr>
          <w:trHeight w:val="250"/>
        </w:trPr>
        <w:tc>
          <w:tcPr>
            <w:tcW w:w="9860" w:type="dxa"/>
            <w:gridSpan w:val="11"/>
            <w:shd w:val="clear" w:color="auto" w:fill="F7CAAC"/>
          </w:tcPr>
          <w:p w14:paraId="186A2950" w14:textId="77777777" w:rsidR="00B343F2" w:rsidRPr="007171CA" w:rsidRDefault="00B343F2" w:rsidP="00454E89">
            <w:pPr>
              <w:jc w:val="both"/>
              <w:rPr>
                <w:rFonts w:eastAsiaTheme="minorEastAsia"/>
                <w:b/>
                <w:lang w:eastAsia="zh-CN"/>
              </w:rPr>
            </w:pPr>
            <w:r>
              <w:rPr>
                <w:b/>
              </w:rPr>
              <w:t>Zkušenosti s vedením kvalifikačních a rigorózních prací</w:t>
            </w:r>
          </w:p>
        </w:tc>
      </w:tr>
      <w:tr w:rsidR="00B343F2" w:rsidRPr="00E65F08" w14:paraId="2043B9CE" w14:textId="77777777" w:rsidTr="00454E89">
        <w:trPr>
          <w:trHeight w:val="425"/>
        </w:trPr>
        <w:tc>
          <w:tcPr>
            <w:tcW w:w="9860" w:type="dxa"/>
            <w:gridSpan w:val="11"/>
          </w:tcPr>
          <w:p w14:paraId="43877663" w14:textId="77777777" w:rsidR="00B343F2" w:rsidRDefault="00B343F2" w:rsidP="00454E89">
            <w:pPr>
              <w:jc w:val="both"/>
            </w:pPr>
            <w:r>
              <w:t>Počet vedených bakalářských prací – 0</w:t>
            </w:r>
          </w:p>
          <w:p w14:paraId="3ED5845D" w14:textId="77777777" w:rsidR="00B343F2" w:rsidRPr="00915141" w:rsidRDefault="00B343F2" w:rsidP="00454E89">
            <w:pPr>
              <w:jc w:val="both"/>
              <w:rPr>
                <w:rFonts w:eastAsiaTheme="minorEastAsia"/>
                <w:lang w:eastAsia="zh-CN"/>
              </w:rPr>
            </w:pPr>
            <w:r>
              <w:t>Počet vedených diplomových prací – 0</w:t>
            </w:r>
          </w:p>
        </w:tc>
      </w:tr>
      <w:tr w:rsidR="00B343F2" w14:paraId="11B4ADE8" w14:textId="77777777" w:rsidTr="00454E89">
        <w:trPr>
          <w:cantSplit/>
        </w:trPr>
        <w:tc>
          <w:tcPr>
            <w:tcW w:w="3346" w:type="dxa"/>
            <w:gridSpan w:val="2"/>
            <w:tcBorders>
              <w:top w:val="single" w:sz="12" w:space="0" w:color="auto"/>
            </w:tcBorders>
            <w:shd w:val="clear" w:color="auto" w:fill="F7CAAC"/>
          </w:tcPr>
          <w:p w14:paraId="613BDB64" w14:textId="77777777" w:rsidR="00B343F2" w:rsidRDefault="00B343F2" w:rsidP="00454E89">
            <w:pPr>
              <w:jc w:val="both"/>
            </w:pPr>
            <w:r>
              <w:rPr>
                <w:b/>
              </w:rPr>
              <w:t xml:space="preserve">Obor habilitačního řízení </w:t>
            </w:r>
          </w:p>
        </w:tc>
        <w:tc>
          <w:tcPr>
            <w:tcW w:w="2245" w:type="dxa"/>
            <w:gridSpan w:val="2"/>
            <w:tcBorders>
              <w:top w:val="single" w:sz="12" w:space="0" w:color="auto"/>
            </w:tcBorders>
            <w:shd w:val="clear" w:color="auto" w:fill="F7CAAC"/>
          </w:tcPr>
          <w:p w14:paraId="505C7713" w14:textId="77777777" w:rsidR="00B343F2" w:rsidRDefault="00B343F2" w:rsidP="00454E8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50F563" w14:textId="77777777" w:rsidR="00B343F2" w:rsidRDefault="00B343F2" w:rsidP="00454E89">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6AE29680" w14:textId="77777777" w:rsidR="00B343F2" w:rsidRDefault="00B343F2" w:rsidP="00454E89">
            <w:pPr>
              <w:jc w:val="both"/>
              <w:rPr>
                <w:b/>
              </w:rPr>
            </w:pPr>
            <w:r>
              <w:rPr>
                <w:b/>
              </w:rPr>
              <w:t>Ohlasy publikací</w:t>
            </w:r>
          </w:p>
        </w:tc>
      </w:tr>
      <w:tr w:rsidR="00B343F2" w14:paraId="691D7318" w14:textId="77777777" w:rsidTr="00454E89">
        <w:trPr>
          <w:cantSplit/>
        </w:trPr>
        <w:tc>
          <w:tcPr>
            <w:tcW w:w="3346" w:type="dxa"/>
            <w:gridSpan w:val="2"/>
          </w:tcPr>
          <w:p w14:paraId="5B804511" w14:textId="77777777" w:rsidR="00B343F2" w:rsidRDefault="00B343F2" w:rsidP="00454E89">
            <w:pPr>
              <w:jc w:val="both"/>
            </w:pPr>
          </w:p>
        </w:tc>
        <w:tc>
          <w:tcPr>
            <w:tcW w:w="2245" w:type="dxa"/>
            <w:gridSpan w:val="2"/>
          </w:tcPr>
          <w:p w14:paraId="62E68852" w14:textId="77777777" w:rsidR="00B343F2" w:rsidRDefault="00B343F2" w:rsidP="00454E89">
            <w:pPr>
              <w:jc w:val="both"/>
            </w:pPr>
          </w:p>
        </w:tc>
        <w:tc>
          <w:tcPr>
            <w:tcW w:w="2248" w:type="dxa"/>
            <w:gridSpan w:val="4"/>
            <w:tcBorders>
              <w:right w:val="single" w:sz="12" w:space="0" w:color="auto"/>
            </w:tcBorders>
          </w:tcPr>
          <w:p w14:paraId="4108A840" w14:textId="77777777" w:rsidR="00B343F2" w:rsidRDefault="00B343F2" w:rsidP="00454E89">
            <w:pPr>
              <w:jc w:val="both"/>
            </w:pPr>
          </w:p>
        </w:tc>
        <w:tc>
          <w:tcPr>
            <w:tcW w:w="634" w:type="dxa"/>
            <w:tcBorders>
              <w:left w:val="single" w:sz="12" w:space="0" w:color="auto"/>
            </w:tcBorders>
            <w:shd w:val="clear" w:color="auto" w:fill="F7CAAC"/>
          </w:tcPr>
          <w:p w14:paraId="042B7FC3" w14:textId="77777777" w:rsidR="00B343F2" w:rsidRDefault="00B343F2" w:rsidP="00454E89">
            <w:pPr>
              <w:jc w:val="both"/>
            </w:pPr>
            <w:r>
              <w:rPr>
                <w:b/>
              </w:rPr>
              <w:t>WOS</w:t>
            </w:r>
          </w:p>
        </w:tc>
        <w:tc>
          <w:tcPr>
            <w:tcW w:w="693" w:type="dxa"/>
            <w:shd w:val="clear" w:color="auto" w:fill="F7CAAC"/>
          </w:tcPr>
          <w:p w14:paraId="13D10D85" w14:textId="77777777" w:rsidR="00B343F2" w:rsidRDefault="00B343F2" w:rsidP="00454E89">
            <w:pPr>
              <w:jc w:val="both"/>
              <w:rPr>
                <w:sz w:val="18"/>
              </w:rPr>
            </w:pPr>
            <w:r>
              <w:rPr>
                <w:b/>
                <w:sz w:val="18"/>
              </w:rPr>
              <w:t>Scopus</w:t>
            </w:r>
          </w:p>
        </w:tc>
        <w:tc>
          <w:tcPr>
            <w:tcW w:w="694" w:type="dxa"/>
            <w:shd w:val="clear" w:color="auto" w:fill="F7CAAC"/>
          </w:tcPr>
          <w:p w14:paraId="56006B33" w14:textId="77777777" w:rsidR="00B343F2" w:rsidRDefault="00B343F2" w:rsidP="00454E89">
            <w:pPr>
              <w:jc w:val="both"/>
            </w:pPr>
            <w:r>
              <w:rPr>
                <w:b/>
                <w:sz w:val="18"/>
              </w:rPr>
              <w:t>ostatní</w:t>
            </w:r>
          </w:p>
        </w:tc>
      </w:tr>
      <w:tr w:rsidR="00B343F2" w14:paraId="42CCA5FC" w14:textId="77777777" w:rsidTr="00454E89">
        <w:trPr>
          <w:cantSplit/>
          <w:trHeight w:val="70"/>
        </w:trPr>
        <w:tc>
          <w:tcPr>
            <w:tcW w:w="3346" w:type="dxa"/>
            <w:gridSpan w:val="2"/>
            <w:shd w:val="clear" w:color="auto" w:fill="F7CAAC"/>
          </w:tcPr>
          <w:p w14:paraId="29D54B51" w14:textId="77777777" w:rsidR="00B343F2" w:rsidRDefault="00B343F2" w:rsidP="00454E89">
            <w:pPr>
              <w:jc w:val="both"/>
            </w:pPr>
            <w:r>
              <w:rPr>
                <w:b/>
              </w:rPr>
              <w:t>Obor jmenovacího řízení</w:t>
            </w:r>
          </w:p>
        </w:tc>
        <w:tc>
          <w:tcPr>
            <w:tcW w:w="2245" w:type="dxa"/>
            <w:gridSpan w:val="2"/>
            <w:shd w:val="clear" w:color="auto" w:fill="F7CAAC"/>
          </w:tcPr>
          <w:p w14:paraId="76B735F8" w14:textId="77777777" w:rsidR="00B343F2" w:rsidRDefault="00B343F2" w:rsidP="00454E89">
            <w:pPr>
              <w:jc w:val="both"/>
            </w:pPr>
            <w:r>
              <w:rPr>
                <w:b/>
              </w:rPr>
              <w:t>Rok udělení hodnosti</w:t>
            </w:r>
          </w:p>
        </w:tc>
        <w:tc>
          <w:tcPr>
            <w:tcW w:w="2248" w:type="dxa"/>
            <w:gridSpan w:val="4"/>
            <w:tcBorders>
              <w:right w:val="single" w:sz="12" w:space="0" w:color="auto"/>
            </w:tcBorders>
            <w:shd w:val="clear" w:color="auto" w:fill="F7CAAC"/>
          </w:tcPr>
          <w:p w14:paraId="6D9E593C" w14:textId="77777777" w:rsidR="00B343F2" w:rsidRDefault="00B343F2" w:rsidP="00454E89">
            <w:pPr>
              <w:jc w:val="both"/>
            </w:pPr>
            <w:r>
              <w:rPr>
                <w:b/>
              </w:rPr>
              <w:t>Řízení konáno na VŠ</w:t>
            </w:r>
          </w:p>
        </w:tc>
        <w:tc>
          <w:tcPr>
            <w:tcW w:w="634" w:type="dxa"/>
            <w:vMerge w:val="restart"/>
            <w:tcBorders>
              <w:left w:val="single" w:sz="12" w:space="0" w:color="auto"/>
            </w:tcBorders>
          </w:tcPr>
          <w:p w14:paraId="6ED25399" w14:textId="77777777" w:rsidR="00B343F2" w:rsidRDefault="00B343F2" w:rsidP="00454E89">
            <w:pPr>
              <w:jc w:val="both"/>
              <w:rPr>
                <w:b/>
              </w:rPr>
            </w:pPr>
            <w:r>
              <w:rPr>
                <w:b/>
              </w:rPr>
              <w:t>0</w:t>
            </w:r>
          </w:p>
        </w:tc>
        <w:tc>
          <w:tcPr>
            <w:tcW w:w="693" w:type="dxa"/>
            <w:vMerge w:val="restart"/>
          </w:tcPr>
          <w:p w14:paraId="15DDF7B7" w14:textId="77777777" w:rsidR="00B343F2" w:rsidRDefault="00B343F2" w:rsidP="00454E89">
            <w:pPr>
              <w:jc w:val="both"/>
              <w:rPr>
                <w:b/>
              </w:rPr>
            </w:pPr>
            <w:r>
              <w:rPr>
                <w:b/>
              </w:rPr>
              <w:t>0</w:t>
            </w:r>
          </w:p>
        </w:tc>
        <w:tc>
          <w:tcPr>
            <w:tcW w:w="694" w:type="dxa"/>
            <w:vMerge w:val="restart"/>
          </w:tcPr>
          <w:p w14:paraId="7F74E6F1" w14:textId="77777777" w:rsidR="00B343F2" w:rsidRDefault="00B343F2" w:rsidP="00454E89">
            <w:pPr>
              <w:jc w:val="both"/>
              <w:rPr>
                <w:b/>
              </w:rPr>
            </w:pPr>
            <w:r>
              <w:rPr>
                <w:b/>
              </w:rPr>
              <w:t>0</w:t>
            </w:r>
          </w:p>
        </w:tc>
      </w:tr>
      <w:tr w:rsidR="00B343F2" w14:paraId="29B03057" w14:textId="77777777" w:rsidTr="00454E89">
        <w:trPr>
          <w:trHeight w:val="205"/>
        </w:trPr>
        <w:tc>
          <w:tcPr>
            <w:tcW w:w="3346" w:type="dxa"/>
            <w:gridSpan w:val="2"/>
          </w:tcPr>
          <w:p w14:paraId="400886E5" w14:textId="77777777" w:rsidR="00B343F2" w:rsidRDefault="00B343F2" w:rsidP="00454E89">
            <w:pPr>
              <w:jc w:val="both"/>
            </w:pPr>
          </w:p>
        </w:tc>
        <w:tc>
          <w:tcPr>
            <w:tcW w:w="2245" w:type="dxa"/>
            <w:gridSpan w:val="2"/>
          </w:tcPr>
          <w:p w14:paraId="222BCA92" w14:textId="77777777" w:rsidR="00B343F2" w:rsidRDefault="00B343F2" w:rsidP="00454E89">
            <w:pPr>
              <w:jc w:val="both"/>
            </w:pPr>
          </w:p>
        </w:tc>
        <w:tc>
          <w:tcPr>
            <w:tcW w:w="2248" w:type="dxa"/>
            <w:gridSpan w:val="4"/>
            <w:tcBorders>
              <w:right w:val="single" w:sz="12" w:space="0" w:color="auto"/>
            </w:tcBorders>
          </w:tcPr>
          <w:p w14:paraId="0507128B" w14:textId="77777777" w:rsidR="00B343F2" w:rsidRDefault="00B343F2" w:rsidP="00454E89">
            <w:pPr>
              <w:jc w:val="both"/>
            </w:pPr>
          </w:p>
        </w:tc>
        <w:tc>
          <w:tcPr>
            <w:tcW w:w="634" w:type="dxa"/>
            <w:vMerge/>
            <w:tcBorders>
              <w:left w:val="single" w:sz="12" w:space="0" w:color="auto"/>
            </w:tcBorders>
            <w:vAlign w:val="center"/>
          </w:tcPr>
          <w:p w14:paraId="7B5F0741" w14:textId="77777777" w:rsidR="00B343F2" w:rsidRDefault="00B343F2" w:rsidP="00454E89">
            <w:pPr>
              <w:rPr>
                <w:b/>
              </w:rPr>
            </w:pPr>
          </w:p>
        </w:tc>
        <w:tc>
          <w:tcPr>
            <w:tcW w:w="693" w:type="dxa"/>
            <w:vMerge/>
            <w:vAlign w:val="center"/>
          </w:tcPr>
          <w:p w14:paraId="07A641A0" w14:textId="77777777" w:rsidR="00B343F2" w:rsidRDefault="00B343F2" w:rsidP="00454E89">
            <w:pPr>
              <w:rPr>
                <w:b/>
              </w:rPr>
            </w:pPr>
          </w:p>
        </w:tc>
        <w:tc>
          <w:tcPr>
            <w:tcW w:w="694" w:type="dxa"/>
            <w:vMerge/>
            <w:vAlign w:val="center"/>
          </w:tcPr>
          <w:p w14:paraId="10305817" w14:textId="77777777" w:rsidR="00B343F2" w:rsidRDefault="00B343F2" w:rsidP="00454E89">
            <w:pPr>
              <w:rPr>
                <w:b/>
              </w:rPr>
            </w:pPr>
          </w:p>
        </w:tc>
      </w:tr>
      <w:tr w:rsidR="00B343F2" w:rsidRPr="006B32B3" w14:paraId="67FD651B" w14:textId="77777777" w:rsidTr="00454E89">
        <w:tc>
          <w:tcPr>
            <w:tcW w:w="9860" w:type="dxa"/>
            <w:gridSpan w:val="11"/>
            <w:shd w:val="clear" w:color="auto" w:fill="F7CAAC"/>
          </w:tcPr>
          <w:p w14:paraId="673B461B" w14:textId="77777777" w:rsidR="00B343F2" w:rsidRPr="006B32B3" w:rsidRDefault="00B343F2" w:rsidP="00454E89">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B343F2" w:rsidRPr="00A4063D" w14:paraId="076D28BD" w14:textId="77777777" w:rsidTr="00454E89">
        <w:trPr>
          <w:trHeight w:val="1312"/>
        </w:trPr>
        <w:tc>
          <w:tcPr>
            <w:tcW w:w="9860" w:type="dxa"/>
            <w:gridSpan w:val="11"/>
          </w:tcPr>
          <w:p w14:paraId="7F1C9AD7" w14:textId="77777777" w:rsidR="00B343F2" w:rsidRPr="00BA64F9" w:rsidRDefault="00B343F2" w:rsidP="00454E89">
            <w:pPr>
              <w:pStyle w:val="Normlnweb"/>
              <w:jc w:val="both"/>
              <w:rPr>
                <w:rFonts w:ascii="Calibri" w:eastAsia="DengXian" w:hAnsi="Calibri" w:cs="Calibri"/>
                <w:color w:val="000000"/>
                <w:sz w:val="21"/>
                <w:szCs w:val="21"/>
                <w:highlight w:val="red"/>
              </w:rPr>
            </w:pPr>
          </w:p>
        </w:tc>
      </w:tr>
      <w:tr w:rsidR="00B343F2" w14:paraId="52F727F0" w14:textId="77777777" w:rsidTr="00454E89">
        <w:trPr>
          <w:trHeight w:val="218"/>
        </w:trPr>
        <w:tc>
          <w:tcPr>
            <w:tcW w:w="9860" w:type="dxa"/>
            <w:gridSpan w:val="11"/>
            <w:shd w:val="clear" w:color="auto" w:fill="F7CAAC"/>
          </w:tcPr>
          <w:p w14:paraId="01C08D3E" w14:textId="77777777" w:rsidR="00B343F2" w:rsidRDefault="00B343F2" w:rsidP="00454E89">
            <w:pPr>
              <w:rPr>
                <w:b/>
              </w:rPr>
            </w:pPr>
            <w:r>
              <w:rPr>
                <w:b/>
              </w:rPr>
              <w:t>Působení v zahraničí</w:t>
            </w:r>
          </w:p>
        </w:tc>
      </w:tr>
      <w:tr w:rsidR="00B343F2" w14:paraId="7140AEDA" w14:textId="77777777" w:rsidTr="00454E89">
        <w:trPr>
          <w:trHeight w:val="172"/>
        </w:trPr>
        <w:tc>
          <w:tcPr>
            <w:tcW w:w="9860" w:type="dxa"/>
            <w:gridSpan w:val="11"/>
          </w:tcPr>
          <w:p w14:paraId="6EC406AB" w14:textId="10C3BA47" w:rsidR="00B343F2" w:rsidRPr="004E120E" w:rsidRDefault="00B343F2" w:rsidP="00454E89">
            <w:pPr>
              <w:ind w:left="530" w:hanging="530"/>
              <w:rPr>
                <w:rFonts w:eastAsiaTheme="minorEastAsia"/>
                <w:b/>
                <w:lang w:eastAsia="zh-CN"/>
              </w:rPr>
            </w:pPr>
          </w:p>
        </w:tc>
      </w:tr>
      <w:tr w:rsidR="00B343F2" w14:paraId="5F714EB6" w14:textId="77777777" w:rsidTr="00454E89">
        <w:trPr>
          <w:cantSplit/>
          <w:trHeight w:val="135"/>
        </w:trPr>
        <w:tc>
          <w:tcPr>
            <w:tcW w:w="2517" w:type="dxa"/>
            <w:shd w:val="clear" w:color="auto" w:fill="F7CAAC"/>
          </w:tcPr>
          <w:p w14:paraId="5980CE37" w14:textId="77777777" w:rsidR="00B343F2" w:rsidRDefault="00B343F2" w:rsidP="00454E89">
            <w:pPr>
              <w:jc w:val="both"/>
              <w:rPr>
                <w:b/>
              </w:rPr>
            </w:pPr>
            <w:r>
              <w:rPr>
                <w:b/>
              </w:rPr>
              <w:t xml:space="preserve">Podpis </w:t>
            </w:r>
          </w:p>
        </w:tc>
        <w:tc>
          <w:tcPr>
            <w:tcW w:w="4536" w:type="dxa"/>
            <w:gridSpan w:val="5"/>
          </w:tcPr>
          <w:p w14:paraId="3D73F8E9" w14:textId="77777777" w:rsidR="00B343F2" w:rsidRDefault="00B343F2" w:rsidP="00454E89">
            <w:pPr>
              <w:jc w:val="both"/>
            </w:pPr>
          </w:p>
        </w:tc>
        <w:tc>
          <w:tcPr>
            <w:tcW w:w="786" w:type="dxa"/>
            <w:gridSpan w:val="2"/>
            <w:shd w:val="clear" w:color="auto" w:fill="F7CAAC"/>
          </w:tcPr>
          <w:p w14:paraId="2520CFD3" w14:textId="77777777" w:rsidR="00B343F2" w:rsidRDefault="00B343F2" w:rsidP="00454E89">
            <w:pPr>
              <w:jc w:val="both"/>
            </w:pPr>
            <w:r>
              <w:rPr>
                <w:b/>
              </w:rPr>
              <w:t>datum</w:t>
            </w:r>
          </w:p>
        </w:tc>
        <w:tc>
          <w:tcPr>
            <w:tcW w:w="2021" w:type="dxa"/>
            <w:gridSpan w:val="3"/>
          </w:tcPr>
          <w:p w14:paraId="76D18892" w14:textId="77777777" w:rsidR="00B343F2" w:rsidRDefault="00B343F2" w:rsidP="00454E89">
            <w:pPr>
              <w:jc w:val="both"/>
            </w:pPr>
          </w:p>
        </w:tc>
      </w:tr>
    </w:tbl>
    <w:p w14:paraId="4027A9C7" w14:textId="77777777" w:rsidR="0074490A" w:rsidRDefault="0074490A" w:rsidP="00694BA8">
      <w:pPr>
        <w:spacing w:after="160" w:line="259" w:lineRule="auto"/>
      </w:pPr>
    </w:p>
    <w:p w14:paraId="4D22181F" w14:textId="77777777" w:rsidR="00DD40A0" w:rsidRDefault="00DD40A0" w:rsidP="00694BA8">
      <w:pPr>
        <w:spacing w:after="160" w:line="259" w:lineRule="auto"/>
      </w:pPr>
    </w:p>
    <w:p w14:paraId="2AC62BA4" w14:textId="77777777" w:rsidR="00771C29" w:rsidRDefault="00B343F2">
      <w:pPr>
        <w:rPr>
          <w:ins w:id="835" w:author="Pavla Trefilová" w:date="2019-09-16T08:59:00Z"/>
        </w:rPr>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71C29" w:rsidRPr="0003498C" w14:paraId="79800CFC" w14:textId="77777777" w:rsidTr="00FC7DFD">
        <w:trPr>
          <w:ins w:id="836" w:author="Pavla Trefilová" w:date="2019-09-16T08:59:00Z"/>
        </w:trPr>
        <w:tc>
          <w:tcPr>
            <w:tcW w:w="9859" w:type="dxa"/>
            <w:gridSpan w:val="11"/>
            <w:tcBorders>
              <w:bottom w:val="double" w:sz="4" w:space="0" w:color="auto"/>
            </w:tcBorders>
            <w:shd w:val="clear" w:color="auto" w:fill="BDD6EE"/>
          </w:tcPr>
          <w:p w14:paraId="0F84ECE0" w14:textId="77777777" w:rsidR="00771C29" w:rsidRPr="0003498C" w:rsidRDefault="00771C29" w:rsidP="00FC7DFD">
            <w:pPr>
              <w:jc w:val="both"/>
              <w:rPr>
                <w:ins w:id="837" w:author="Pavla Trefilová" w:date="2019-09-16T08:59:00Z"/>
                <w:b/>
                <w:sz w:val="28"/>
              </w:rPr>
            </w:pPr>
            <w:ins w:id="838" w:author="Pavla Trefilová" w:date="2019-09-16T08:59:00Z">
              <w:r w:rsidRPr="0003498C">
                <w:rPr>
                  <w:b/>
                  <w:sz w:val="28"/>
                </w:rPr>
                <w:t>C-I – Personální zabezpečení</w:t>
              </w:r>
            </w:ins>
          </w:p>
        </w:tc>
      </w:tr>
      <w:tr w:rsidR="00771C29" w:rsidRPr="0003498C" w14:paraId="385050B5" w14:textId="77777777" w:rsidTr="00FC7DFD">
        <w:trPr>
          <w:ins w:id="839" w:author="Pavla Trefilová" w:date="2019-09-16T08:59:00Z"/>
        </w:trPr>
        <w:tc>
          <w:tcPr>
            <w:tcW w:w="2518" w:type="dxa"/>
            <w:tcBorders>
              <w:top w:val="double" w:sz="4" w:space="0" w:color="auto"/>
            </w:tcBorders>
            <w:shd w:val="clear" w:color="auto" w:fill="F7CAAC"/>
          </w:tcPr>
          <w:p w14:paraId="407F27EB" w14:textId="77777777" w:rsidR="00771C29" w:rsidRPr="0003498C" w:rsidRDefault="00771C29" w:rsidP="00FC7DFD">
            <w:pPr>
              <w:jc w:val="both"/>
              <w:rPr>
                <w:ins w:id="840" w:author="Pavla Trefilová" w:date="2019-09-16T08:59:00Z"/>
                <w:b/>
              </w:rPr>
            </w:pPr>
            <w:ins w:id="841" w:author="Pavla Trefilová" w:date="2019-09-16T08:59:00Z">
              <w:r w:rsidRPr="0003498C">
                <w:rPr>
                  <w:b/>
                </w:rPr>
                <w:t>Vysoká škola</w:t>
              </w:r>
            </w:ins>
          </w:p>
        </w:tc>
        <w:tc>
          <w:tcPr>
            <w:tcW w:w="7341" w:type="dxa"/>
            <w:gridSpan w:val="10"/>
          </w:tcPr>
          <w:p w14:paraId="692B2C53" w14:textId="77777777" w:rsidR="00771C29" w:rsidRPr="0003498C" w:rsidRDefault="00771C29" w:rsidP="00FC7DFD">
            <w:pPr>
              <w:jc w:val="both"/>
              <w:rPr>
                <w:ins w:id="842" w:author="Pavla Trefilová" w:date="2019-09-16T08:59:00Z"/>
              </w:rPr>
            </w:pPr>
            <w:ins w:id="843" w:author="Pavla Trefilová" w:date="2019-09-16T08:59:00Z">
              <w:r w:rsidRPr="0003498C">
                <w:t>Univerzita Tomáše Bati ve Zlíně</w:t>
              </w:r>
            </w:ins>
          </w:p>
        </w:tc>
      </w:tr>
      <w:tr w:rsidR="00771C29" w:rsidRPr="0003498C" w14:paraId="1667D68F" w14:textId="77777777" w:rsidTr="00FC7DFD">
        <w:trPr>
          <w:ins w:id="844" w:author="Pavla Trefilová" w:date="2019-09-16T08:59:00Z"/>
        </w:trPr>
        <w:tc>
          <w:tcPr>
            <w:tcW w:w="2518" w:type="dxa"/>
            <w:shd w:val="clear" w:color="auto" w:fill="F7CAAC"/>
          </w:tcPr>
          <w:p w14:paraId="7C350073" w14:textId="77777777" w:rsidR="00771C29" w:rsidRPr="0003498C" w:rsidRDefault="00771C29" w:rsidP="00FC7DFD">
            <w:pPr>
              <w:jc w:val="both"/>
              <w:rPr>
                <w:ins w:id="845" w:author="Pavla Trefilová" w:date="2019-09-16T08:59:00Z"/>
                <w:b/>
              </w:rPr>
            </w:pPr>
            <w:ins w:id="846" w:author="Pavla Trefilová" w:date="2019-09-16T08:59:00Z">
              <w:r w:rsidRPr="0003498C">
                <w:rPr>
                  <w:b/>
                </w:rPr>
                <w:t>Součást vysoké školy</w:t>
              </w:r>
            </w:ins>
          </w:p>
        </w:tc>
        <w:tc>
          <w:tcPr>
            <w:tcW w:w="7341" w:type="dxa"/>
            <w:gridSpan w:val="10"/>
          </w:tcPr>
          <w:p w14:paraId="185F2DAC" w14:textId="77777777" w:rsidR="00771C29" w:rsidRPr="0003498C" w:rsidRDefault="00771C29" w:rsidP="00FC7DFD">
            <w:pPr>
              <w:jc w:val="both"/>
              <w:rPr>
                <w:ins w:id="847" w:author="Pavla Trefilová" w:date="2019-09-16T08:59:00Z"/>
              </w:rPr>
            </w:pPr>
            <w:ins w:id="848" w:author="Pavla Trefilová" w:date="2019-09-16T08:59:00Z">
              <w:r w:rsidRPr="0003498C">
                <w:t>Fakulta managementu a ekonomiky</w:t>
              </w:r>
            </w:ins>
          </w:p>
        </w:tc>
      </w:tr>
      <w:tr w:rsidR="00771C29" w:rsidRPr="0003498C" w14:paraId="6A159423" w14:textId="77777777" w:rsidTr="00FC7DFD">
        <w:trPr>
          <w:ins w:id="849" w:author="Pavla Trefilová" w:date="2019-09-16T08:59:00Z"/>
        </w:trPr>
        <w:tc>
          <w:tcPr>
            <w:tcW w:w="2518" w:type="dxa"/>
            <w:shd w:val="clear" w:color="auto" w:fill="F7CAAC"/>
          </w:tcPr>
          <w:p w14:paraId="289EF2D5" w14:textId="77777777" w:rsidR="00771C29" w:rsidRPr="0003498C" w:rsidRDefault="00771C29" w:rsidP="00FC7DFD">
            <w:pPr>
              <w:jc w:val="both"/>
              <w:rPr>
                <w:ins w:id="850" w:author="Pavla Trefilová" w:date="2019-09-16T08:59:00Z"/>
                <w:b/>
              </w:rPr>
            </w:pPr>
            <w:ins w:id="851" w:author="Pavla Trefilová" w:date="2019-09-16T08:59:00Z">
              <w:r w:rsidRPr="0003498C">
                <w:rPr>
                  <w:b/>
                </w:rPr>
                <w:t>Název studijního programu</w:t>
              </w:r>
            </w:ins>
          </w:p>
        </w:tc>
        <w:tc>
          <w:tcPr>
            <w:tcW w:w="7341" w:type="dxa"/>
            <w:gridSpan w:val="10"/>
          </w:tcPr>
          <w:p w14:paraId="74D6A8C5" w14:textId="2B079BF1" w:rsidR="00771C29" w:rsidRPr="00707BE7" w:rsidRDefault="00771C29" w:rsidP="00FC7DFD">
            <w:pPr>
              <w:jc w:val="both"/>
              <w:rPr>
                <w:ins w:id="852" w:author="Pavla Trefilová" w:date="2019-09-16T08:59:00Z"/>
              </w:rPr>
            </w:pPr>
            <w:ins w:id="853" w:author="Pavla Trefilová" w:date="2019-09-16T08:59:00Z">
              <w:r>
                <w:t>Průmyslové inženýrství</w:t>
              </w:r>
              <w:bookmarkStart w:id="854" w:name="_GoBack"/>
              <w:bookmarkEnd w:id="854"/>
            </w:ins>
          </w:p>
        </w:tc>
      </w:tr>
      <w:tr w:rsidR="00771C29" w:rsidRPr="0003498C" w14:paraId="5247176E" w14:textId="77777777" w:rsidTr="00FC7DFD">
        <w:trPr>
          <w:ins w:id="855" w:author="Pavla Trefilová" w:date="2019-09-16T08:59:00Z"/>
        </w:trPr>
        <w:tc>
          <w:tcPr>
            <w:tcW w:w="2518" w:type="dxa"/>
            <w:shd w:val="clear" w:color="auto" w:fill="F7CAAC"/>
          </w:tcPr>
          <w:p w14:paraId="58E0E53F" w14:textId="77777777" w:rsidR="00771C29" w:rsidRPr="0003498C" w:rsidRDefault="00771C29" w:rsidP="00FC7DFD">
            <w:pPr>
              <w:jc w:val="both"/>
              <w:rPr>
                <w:ins w:id="856" w:author="Pavla Trefilová" w:date="2019-09-16T08:59:00Z"/>
                <w:b/>
              </w:rPr>
            </w:pPr>
            <w:ins w:id="857" w:author="Pavla Trefilová" w:date="2019-09-16T08:59:00Z">
              <w:r w:rsidRPr="0003498C">
                <w:rPr>
                  <w:b/>
                </w:rPr>
                <w:t>Jméno a příjmení</w:t>
              </w:r>
            </w:ins>
          </w:p>
        </w:tc>
        <w:tc>
          <w:tcPr>
            <w:tcW w:w="4536" w:type="dxa"/>
            <w:gridSpan w:val="5"/>
          </w:tcPr>
          <w:p w14:paraId="46C77642" w14:textId="77777777" w:rsidR="00771C29" w:rsidRPr="0003498C" w:rsidRDefault="00771C29" w:rsidP="00FC7DFD">
            <w:pPr>
              <w:jc w:val="both"/>
              <w:rPr>
                <w:ins w:id="858" w:author="Pavla Trefilová" w:date="2019-09-16T08:59:00Z"/>
              </w:rPr>
            </w:pPr>
            <w:ins w:id="859" w:author="Pavla Trefilová" w:date="2019-09-16T08:59:00Z">
              <w:r w:rsidRPr="00707BE7">
                <w:t>Eva CHMELAŘOVÁ</w:t>
              </w:r>
            </w:ins>
          </w:p>
        </w:tc>
        <w:tc>
          <w:tcPr>
            <w:tcW w:w="709" w:type="dxa"/>
            <w:shd w:val="clear" w:color="auto" w:fill="F7CAAC"/>
          </w:tcPr>
          <w:p w14:paraId="6D1089AE" w14:textId="77777777" w:rsidR="00771C29" w:rsidRPr="0003498C" w:rsidRDefault="00771C29" w:rsidP="00FC7DFD">
            <w:pPr>
              <w:jc w:val="both"/>
              <w:rPr>
                <w:ins w:id="860" w:author="Pavla Trefilová" w:date="2019-09-16T08:59:00Z"/>
                <w:b/>
              </w:rPr>
            </w:pPr>
            <w:ins w:id="861" w:author="Pavla Trefilová" w:date="2019-09-16T08:59:00Z">
              <w:r w:rsidRPr="0003498C">
                <w:rPr>
                  <w:b/>
                </w:rPr>
                <w:t>Tituly</w:t>
              </w:r>
            </w:ins>
          </w:p>
        </w:tc>
        <w:tc>
          <w:tcPr>
            <w:tcW w:w="2096" w:type="dxa"/>
            <w:gridSpan w:val="4"/>
          </w:tcPr>
          <w:p w14:paraId="2E7ED1E5" w14:textId="77777777" w:rsidR="00771C29" w:rsidRPr="0003498C" w:rsidRDefault="00771C29" w:rsidP="00FC7DFD">
            <w:pPr>
              <w:jc w:val="both"/>
              <w:rPr>
                <w:ins w:id="862" w:author="Pavla Trefilová" w:date="2019-09-16T08:59:00Z"/>
              </w:rPr>
            </w:pPr>
            <w:ins w:id="863" w:author="Pavla Trefilová" w:date="2019-09-16T08:59:00Z">
              <w:r w:rsidRPr="00707BE7">
                <w:t>Mgr.</w:t>
              </w:r>
            </w:ins>
          </w:p>
        </w:tc>
      </w:tr>
      <w:tr w:rsidR="00771C29" w:rsidRPr="0003498C" w14:paraId="4F31CD00" w14:textId="77777777" w:rsidTr="00FC7DFD">
        <w:trPr>
          <w:ins w:id="864" w:author="Pavla Trefilová" w:date="2019-09-16T08:59:00Z"/>
        </w:trPr>
        <w:tc>
          <w:tcPr>
            <w:tcW w:w="2518" w:type="dxa"/>
            <w:shd w:val="clear" w:color="auto" w:fill="F7CAAC"/>
          </w:tcPr>
          <w:p w14:paraId="0C5ABD9E" w14:textId="77777777" w:rsidR="00771C29" w:rsidRPr="0003498C" w:rsidRDefault="00771C29" w:rsidP="00FC7DFD">
            <w:pPr>
              <w:jc w:val="both"/>
              <w:rPr>
                <w:ins w:id="865" w:author="Pavla Trefilová" w:date="2019-09-16T08:59:00Z"/>
                <w:b/>
              </w:rPr>
            </w:pPr>
            <w:ins w:id="866" w:author="Pavla Trefilová" w:date="2019-09-16T08:59:00Z">
              <w:r w:rsidRPr="0003498C">
                <w:rPr>
                  <w:b/>
                </w:rPr>
                <w:t>Rok narození</w:t>
              </w:r>
            </w:ins>
          </w:p>
        </w:tc>
        <w:tc>
          <w:tcPr>
            <w:tcW w:w="829" w:type="dxa"/>
          </w:tcPr>
          <w:p w14:paraId="10290408" w14:textId="77777777" w:rsidR="00771C29" w:rsidRPr="00707BE7" w:rsidRDefault="00771C29" w:rsidP="00FC7DFD">
            <w:pPr>
              <w:jc w:val="both"/>
              <w:rPr>
                <w:ins w:id="867" w:author="Pavla Trefilová" w:date="2019-09-16T08:59:00Z"/>
                <w:highlight w:val="yellow"/>
              </w:rPr>
            </w:pPr>
            <w:ins w:id="868" w:author="Pavla Trefilová" w:date="2019-09-16T08:59:00Z">
              <w:r w:rsidRPr="00E83F57">
                <w:t>1978</w:t>
              </w:r>
            </w:ins>
          </w:p>
        </w:tc>
        <w:tc>
          <w:tcPr>
            <w:tcW w:w="1721" w:type="dxa"/>
            <w:shd w:val="clear" w:color="auto" w:fill="F7CAAC"/>
          </w:tcPr>
          <w:p w14:paraId="108C7223" w14:textId="77777777" w:rsidR="00771C29" w:rsidRPr="0003498C" w:rsidRDefault="00771C29" w:rsidP="00FC7DFD">
            <w:pPr>
              <w:jc w:val="both"/>
              <w:rPr>
                <w:ins w:id="869" w:author="Pavla Trefilová" w:date="2019-09-16T08:59:00Z"/>
                <w:b/>
              </w:rPr>
            </w:pPr>
            <w:ins w:id="870" w:author="Pavla Trefilová" w:date="2019-09-16T08:59:00Z">
              <w:r w:rsidRPr="0003498C">
                <w:rPr>
                  <w:b/>
                </w:rPr>
                <w:t>typ vztahu k VŠ</w:t>
              </w:r>
            </w:ins>
          </w:p>
        </w:tc>
        <w:tc>
          <w:tcPr>
            <w:tcW w:w="992" w:type="dxa"/>
            <w:gridSpan w:val="2"/>
          </w:tcPr>
          <w:p w14:paraId="77036A46" w14:textId="77777777" w:rsidR="00771C29" w:rsidRPr="0003498C" w:rsidRDefault="00771C29" w:rsidP="00FC7DFD">
            <w:pPr>
              <w:jc w:val="both"/>
              <w:rPr>
                <w:ins w:id="871" w:author="Pavla Trefilová" w:date="2019-09-16T08:59:00Z"/>
              </w:rPr>
            </w:pPr>
            <w:ins w:id="872" w:author="Pavla Trefilová" w:date="2019-09-16T08:59:00Z">
              <w:r>
                <w:t>pp</w:t>
              </w:r>
            </w:ins>
          </w:p>
        </w:tc>
        <w:tc>
          <w:tcPr>
            <w:tcW w:w="994" w:type="dxa"/>
            <w:shd w:val="clear" w:color="auto" w:fill="F7CAAC"/>
          </w:tcPr>
          <w:p w14:paraId="5910FD28" w14:textId="77777777" w:rsidR="00771C29" w:rsidRPr="0003498C" w:rsidRDefault="00771C29" w:rsidP="00FC7DFD">
            <w:pPr>
              <w:jc w:val="both"/>
              <w:rPr>
                <w:ins w:id="873" w:author="Pavla Trefilová" w:date="2019-09-16T08:59:00Z"/>
                <w:b/>
              </w:rPr>
            </w:pPr>
            <w:ins w:id="874" w:author="Pavla Trefilová" w:date="2019-09-16T08:59:00Z">
              <w:r w:rsidRPr="0003498C">
                <w:rPr>
                  <w:b/>
                </w:rPr>
                <w:t>rozsah</w:t>
              </w:r>
            </w:ins>
          </w:p>
        </w:tc>
        <w:tc>
          <w:tcPr>
            <w:tcW w:w="709" w:type="dxa"/>
          </w:tcPr>
          <w:p w14:paraId="7BCCDFF0" w14:textId="77777777" w:rsidR="00771C29" w:rsidRPr="0003498C" w:rsidRDefault="00771C29" w:rsidP="00FC7DFD">
            <w:pPr>
              <w:jc w:val="both"/>
              <w:rPr>
                <w:ins w:id="875" w:author="Pavla Trefilová" w:date="2019-09-16T08:59:00Z"/>
              </w:rPr>
            </w:pPr>
            <w:ins w:id="876" w:author="Pavla Trefilová" w:date="2019-09-16T08:59:00Z">
              <w:r w:rsidRPr="00E83F57">
                <w:t>40</w:t>
              </w:r>
            </w:ins>
          </w:p>
        </w:tc>
        <w:tc>
          <w:tcPr>
            <w:tcW w:w="709" w:type="dxa"/>
            <w:gridSpan w:val="2"/>
            <w:shd w:val="clear" w:color="auto" w:fill="F7CAAC"/>
          </w:tcPr>
          <w:p w14:paraId="7DB7F66A" w14:textId="77777777" w:rsidR="00771C29" w:rsidRPr="0003498C" w:rsidRDefault="00771C29" w:rsidP="00FC7DFD">
            <w:pPr>
              <w:jc w:val="both"/>
              <w:rPr>
                <w:ins w:id="877" w:author="Pavla Trefilová" w:date="2019-09-16T08:59:00Z"/>
                <w:b/>
              </w:rPr>
            </w:pPr>
            <w:ins w:id="878" w:author="Pavla Trefilová" w:date="2019-09-16T08:59:00Z">
              <w:r w:rsidRPr="0003498C">
                <w:rPr>
                  <w:b/>
                </w:rPr>
                <w:t>do kdy</w:t>
              </w:r>
            </w:ins>
          </w:p>
        </w:tc>
        <w:tc>
          <w:tcPr>
            <w:tcW w:w="1387" w:type="dxa"/>
            <w:gridSpan w:val="2"/>
          </w:tcPr>
          <w:p w14:paraId="15754702" w14:textId="77777777" w:rsidR="00771C29" w:rsidRPr="0003498C" w:rsidRDefault="00771C29" w:rsidP="00FC7DFD">
            <w:pPr>
              <w:jc w:val="both"/>
              <w:rPr>
                <w:ins w:id="879" w:author="Pavla Trefilová" w:date="2019-09-16T08:59:00Z"/>
              </w:rPr>
            </w:pPr>
            <w:ins w:id="880" w:author="Pavla Trefilová" w:date="2019-09-16T08:59:00Z">
              <w:r>
                <w:t>08/2022</w:t>
              </w:r>
            </w:ins>
          </w:p>
        </w:tc>
      </w:tr>
      <w:tr w:rsidR="00771C29" w:rsidRPr="0003498C" w14:paraId="2E331AD4" w14:textId="77777777" w:rsidTr="00FC7DFD">
        <w:trPr>
          <w:ins w:id="881" w:author="Pavla Trefilová" w:date="2019-09-16T08:59:00Z"/>
        </w:trPr>
        <w:tc>
          <w:tcPr>
            <w:tcW w:w="5068" w:type="dxa"/>
            <w:gridSpan w:val="3"/>
            <w:shd w:val="clear" w:color="auto" w:fill="F7CAAC"/>
          </w:tcPr>
          <w:p w14:paraId="44925875" w14:textId="77777777" w:rsidR="00771C29" w:rsidRPr="0003498C" w:rsidRDefault="00771C29" w:rsidP="00FC7DFD">
            <w:pPr>
              <w:jc w:val="both"/>
              <w:rPr>
                <w:ins w:id="882" w:author="Pavla Trefilová" w:date="2019-09-16T08:59:00Z"/>
                <w:b/>
              </w:rPr>
            </w:pPr>
            <w:ins w:id="883" w:author="Pavla Trefilová" w:date="2019-09-16T08:59:00Z">
              <w:r w:rsidRPr="0003498C">
                <w:rPr>
                  <w:b/>
                </w:rPr>
                <w:t>Typ vztahu na součásti VŠ, která uskutečňuje st. program</w:t>
              </w:r>
            </w:ins>
          </w:p>
        </w:tc>
        <w:tc>
          <w:tcPr>
            <w:tcW w:w="992" w:type="dxa"/>
            <w:gridSpan w:val="2"/>
          </w:tcPr>
          <w:p w14:paraId="3D586A14" w14:textId="77777777" w:rsidR="00771C29" w:rsidRPr="0003498C" w:rsidRDefault="00771C29" w:rsidP="00FC7DFD">
            <w:pPr>
              <w:jc w:val="both"/>
              <w:rPr>
                <w:ins w:id="884" w:author="Pavla Trefilová" w:date="2019-09-16T08:59:00Z"/>
              </w:rPr>
            </w:pPr>
          </w:p>
        </w:tc>
        <w:tc>
          <w:tcPr>
            <w:tcW w:w="994" w:type="dxa"/>
            <w:shd w:val="clear" w:color="auto" w:fill="F7CAAC"/>
          </w:tcPr>
          <w:p w14:paraId="03EA587C" w14:textId="77777777" w:rsidR="00771C29" w:rsidRPr="0003498C" w:rsidRDefault="00771C29" w:rsidP="00FC7DFD">
            <w:pPr>
              <w:jc w:val="both"/>
              <w:rPr>
                <w:ins w:id="885" w:author="Pavla Trefilová" w:date="2019-09-16T08:59:00Z"/>
                <w:b/>
              </w:rPr>
            </w:pPr>
            <w:ins w:id="886" w:author="Pavla Trefilová" w:date="2019-09-16T08:59:00Z">
              <w:r w:rsidRPr="0003498C">
                <w:rPr>
                  <w:b/>
                </w:rPr>
                <w:t>rozsah</w:t>
              </w:r>
            </w:ins>
          </w:p>
        </w:tc>
        <w:tc>
          <w:tcPr>
            <w:tcW w:w="709" w:type="dxa"/>
          </w:tcPr>
          <w:p w14:paraId="50515102" w14:textId="77777777" w:rsidR="00771C29" w:rsidRPr="0003498C" w:rsidRDefault="00771C29" w:rsidP="00FC7DFD">
            <w:pPr>
              <w:jc w:val="both"/>
              <w:rPr>
                <w:ins w:id="887" w:author="Pavla Trefilová" w:date="2019-09-16T08:59:00Z"/>
              </w:rPr>
            </w:pPr>
          </w:p>
        </w:tc>
        <w:tc>
          <w:tcPr>
            <w:tcW w:w="709" w:type="dxa"/>
            <w:gridSpan w:val="2"/>
            <w:shd w:val="clear" w:color="auto" w:fill="F7CAAC"/>
          </w:tcPr>
          <w:p w14:paraId="5A9D89E6" w14:textId="77777777" w:rsidR="00771C29" w:rsidRPr="0003498C" w:rsidRDefault="00771C29" w:rsidP="00FC7DFD">
            <w:pPr>
              <w:jc w:val="both"/>
              <w:rPr>
                <w:ins w:id="888" w:author="Pavla Trefilová" w:date="2019-09-16T08:59:00Z"/>
                <w:b/>
              </w:rPr>
            </w:pPr>
            <w:ins w:id="889" w:author="Pavla Trefilová" w:date="2019-09-16T08:59:00Z">
              <w:r w:rsidRPr="0003498C">
                <w:rPr>
                  <w:b/>
                </w:rPr>
                <w:t>do kdy</w:t>
              </w:r>
            </w:ins>
          </w:p>
        </w:tc>
        <w:tc>
          <w:tcPr>
            <w:tcW w:w="1387" w:type="dxa"/>
            <w:gridSpan w:val="2"/>
          </w:tcPr>
          <w:p w14:paraId="68C02407" w14:textId="77777777" w:rsidR="00771C29" w:rsidRPr="0003498C" w:rsidRDefault="00771C29" w:rsidP="00FC7DFD">
            <w:pPr>
              <w:jc w:val="both"/>
              <w:rPr>
                <w:ins w:id="890" w:author="Pavla Trefilová" w:date="2019-09-16T08:59:00Z"/>
              </w:rPr>
            </w:pPr>
          </w:p>
        </w:tc>
      </w:tr>
      <w:tr w:rsidR="00771C29" w:rsidRPr="0003498C" w14:paraId="3E022D4C" w14:textId="77777777" w:rsidTr="00FC7DFD">
        <w:trPr>
          <w:ins w:id="891" w:author="Pavla Trefilová" w:date="2019-09-16T08:59:00Z"/>
        </w:trPr>
        <w:tc>
          <w:tcPr>
            <w:tcW w:w="6060" w:type="dxa"/>
            <w:gridSpan w:val="5"/>
            <w:shd w:val="clear" w:color="auto" w:fill="F7CAAC"/>
          </w:tcPr>
          <w:p w14:paraId="7998FB46" w14:textId="77777777" w:rsidR="00771C29" w:rsidRPr="0003498C" w:rsidRDefault="00771C29" w:rsidP="00FC7DFD">
            <w:pPr>
              <w:jc w:val="both"/>
              <w:rPr>
                <w:ins w:id="892" w:author="Pavla Trefilová" w:date="2019-09-16T08:59:00Z"/>
              </w:rPr>
            </w:pPr>
            <w:ins w:id="893" w:author="Pavla Trefilová" w:date="2019-09-16T08:59:00Z">
              <w:r w:rsidRPr="0003498C">
                <w:rPr>
                  <w:b/>
                </w:rPr>
                <w:t>Další současná působení jako akademický pracovník na jiných VŠ</w:t>
              </w:r>
            </w:ins>
          </w:p>
        </w:tc>
        <w:tc>
          <w:tcPr>
            <w:tcW w:w="1703" w:type="dxa"/>
            <w:gridSpan w:val="2"/>
            <w:shd w:val="clear" w:color="auto" w:fill="F7CAAC"/>
          </w:tcPr>
          <w:p w14:paraId="7CEC9879" w14:textId="77777777" w:rsidR="00771C29" w:rsidRPr="0003498C" w:rsidRDefault="00771C29" w:rsidP="00FC7DFD">
            <w:pPr>
              <w:jc w:val="both"/>
              <w:rPr>
                <w:ins w:id="894" w:author="Pavla Trefilová" w:date="2019-09-16T08:59:00Z"/>
                <w:b/>
              </w:rPr>
            </w:pPr>
            <w:ins w:id="895" w:author="Pavla Trefilová" w:date="2019-09-16T08:59:00Z">
              <w:r w:rsidRPr="0003498C">
                <w:rPr>
                  <w:b/>
                </w:rPr>
                <w:t>typ prac. vztahu</w:t>
              </w:r>
            </w:ins>
          </w:p>
        </w:tc>
        <w:tc>
          <w:tcPr>
            <w:tcW w:w="2096" w:type="dxa"/>
            <w:gridSpan w:val="4"/>
            <w:shd w:val="clear" w:color="auto" w:fill="F7CAAC"/>
          </w:tcPr>
          <w:p w14:paraId="1BA25777" w14:textId="77777777" w:rsidR="00771C29" w:rsidRPr="0003498C" w:rsidRDefault="00771C29" w:rsidP="00FC7DFD">
            <w:pPr>
              <w:jc w:val="both"/>
              <w:rPr>
                <w:ins w:id="896" w:author="Pavla Trefilová" w:date="2019-09-16T08:59:00Z"/>
                <w:b/>
              </w:rPr>
            </w:pPr>
            <w:ins w:id="897" w:author="Pavla Trefilová" w:date="2019-09-16T08:59:00Z">
              <w:r w:rsidRPr="0003498C">
                <w:rPr>
                  <w:b/>
                </w:rPr>
                <w:t>rozsah</w:t>
              </w:r>
            </w:ins>
          </w:p>
        </w:tc>
      </w:tr>
      <w:tr w:rsidR="00771C29" w:rsidRPr="0003498C" w14:paraId="35FFD792" w14:textId="77777777" w:rsidTr="00FC7DFD">
        <w:trPr>
          <w:ins w:id="898" w:author="Pavla Trefilová" w:date="2019-09-16T08:59:00Z"/>
        </w:trPr>
        <w:tc>
          <w:tcPr>
            <w:tcW w:w="6060" w:type="dxa"/>
            <w:gridSpan w:val="5"/>
          </w:tcPr>
          <w:p w14:paraId="749097DF" w14:textId="77777777" w:rsidR="00771C29" w:rsidRPr="0003498C" w:rsidRDefault="00771C29" w:rsidP="00FC7DFD">
            <w:pPr>
              <w:jc w:val="both"/>
              <w:rPr>
                <w:ins w:id="899" w:author="Pavla Trefilová" w:date="2019-09-16T08:59:00Z"/>
              </w:rPr>
            </w:pPr>
          </w:p>
        </w:tc>
        <w:tc>
          <w:tcPr>
            <w:tcW w:w="1703" w:type="dxa"/>
            <w:gridSpan w:val="2"/>
          </w:tcPr>
          <w:p w14:paraId="6A1F28FD" w14:textId="77777777" w:rsidR="00771C29" w:rsidRPr="0003498C" w:rsidRDefault="00771C29" w:rsidP="00FC7DFD">
            <w:pPr>
              <w:jc w:val="both"/>
              <w:rPr>
                <w:ins w:id="900" w:author="Pavla Trefilová" w:date="2019-09-16T08:59:00Z"/>
              </w:rPr>
            </w:pPr>
          </w:p>
        </w:tc>
        <w:tc>
          <w:tcPr>
            <w:tcW w:w="2096" w:type="dxa"/>
            <w:gridSpan w:val="4"/>
          </w:tcPr>
          <w:p w14:paraId="4874702A" w14:textId="77777777" w:rsidR="00771C29" w:rsidRPr="0003498C" w:rsidRDefault="00771C29" w:rsidP="00FC7DFD">
            <w:pPr>
              <w:jc w:val="both"/>
              <w:rPr>
                <w:ins w:id="901" w:author="Pavla Trefilová" w:date="2019-09-16T08:59:00Z"/>
              </w:rPr>
            </w:pPr>
          </w:p>
        </w:tc>
      </w:tr>
      <w:tr w:rsidR="00771C29" w:rsidRPr="0003498C" w14:paraId="074A1A4A" w14:textId="77777777" w:rsidTr="00FC7DFD">
        <w:trPr>
          <w:ins w:id="902" w:author="Pavla Trefilová" w:date="2019-09-16T08:59:00Z"/>
        </w:trPr>
        <w:tc>
          <w:tcPr>
            <w:tcW w:w="6060" w:type="dxa"/>
            <w:gridSpan w:val="5"/>
          </w:tcPr>
          <w:p w14:paraId="32FDCD7D" w14:textId="77777777" w:rsidR="00771C29" w:rsidRPr="0003498C" w:rsidRDefault="00771C29" w:rsidP="00FC7DFD">
            <w:pPr>
              <w:jc w:val="both"/>
              <w:rPr>
                <w:ins w:id="903" w:author="Pavla Trefilová" w:date="2019-09-16T08:59:00Z"/>
              </w:rPr>
            </w:pPr>
          </w:p>
        </w:tc>
        <w:tc>
          <w:tcPr>
            <w:tcW w:w="1703" w:type="dxa"/>
            <w:gridSpan w:val="2"/>
          </w:tcPr>
          <w:p w14:paraId="4DC0F8E5" w14:textId="77777777" w:rsidR="00771C29" w:rsidRPr="0003498C" w:rsidRDefault="00771C29" w:rsidP="00FC7DFD">
            <w:pPr>
              <w:jc w:val="both"/>
              <w:rPr>
                <w:ins w:id="904" w:author="Pavla Trefilová" w:date="2019-09-16T08:59:00Z"/>
              </w:rPr>
            </w:pPr>
          </w:p>
        </w:tc>
        <w:tc>
          <w:tcPr>
            <w:tcW w:w="2096" w:type="dxa"/>
            <w:gridSpan w:val="4"/>
          </w:tcPr>
          <w:p w14:paraId="7F1943C7" w14:textId="77777777" w:rsidR="00771C29" w:rsidRPr="0003498C" w:rsidRDefault="00771C29" w:rsidP="00FC7DFD">
            <w:pPr>
              <w:jc w:val="both"/>
              <w:rPr>
                <w:ins w:id="905" w:author="Pavla Trefilová" w:date="2019-09-16T08:59:00Z"/>
              </w:rPr>
            </w:pPr>
          </w:p>
        </w:tc>
      </w:tr>
      <w:tr w:rsidR="00771C29" w:rsidRPr="0003498C" w14:paraId="0067807B" w14:textId="77777777" w:rsidTr="00FC7DFD">
        <w:trPr>
          <w:ins w:id="906" w:author="Pavla Trefilová" w:date="2019-09-16T08:59:00Z"/>
        </w:trPr>
        <w:tc>
          <w:tcPr>
            <w:tcW w:w="6060" w:type="dxa"/>
            <w:gridSpan w:val="5"/>
          </w:tcPr>
          <w:p w14:paraId="40DF3910" w14:textId="77777777" w:rsidR="00771C29" w:rsidRPr="0003498C" w:rsidRDefault="00771C29" w:rsidP="00FC7DFD">
            <w:pPr>
              <w:jc w:val="both"/>
              <w:rPr>
                <w:ins w:id="907" w:author="Pavla Trefilová" w:date="2019-09-16T08:59:00Z"/>
              </w:rPr>
            </w:pPr>
          </w:p>
        </w:tc>
        <w:tc>
          <w:tcPr>
            <w:tcW w:w="1703" w:type="dxa"/>
            <w:gridSpan w:val="2"/>
          </w:tcPr>
          <w:p w14:paraId="4E9CECC9" w14:textId="77777777" w:rsidR="00771C29" w:rsidRPr="0003498C" w:rsidRDefault="00771C29" w:rsidP="00FC7DFD">
            <w:pPr>
              <w:jc w:val="both"/>
              <w:rPr>
                <w:ins w:id="908" w:author="Pavla Trefilová" w:date="2019-09-16T08:59:00Z"/>
              </w:rPr>
            </w:pPr>
          </w:p>
        </w:tc>
        <w:tc>
          <w:tcPr>
            <w:tcW w:w="2096" w:type="dxa"/>
            <w:gridSpan w:val="4"/>
          </w:tcPr>
          <w:p w14:paraId="7534A9EB" w14:textId="77777777" w:rsidR="00771C29" w:rsidRPr="0003498C" w:rsidRDefault="00771C29" w:rsidP="00FC7DFD">
            <w:pPr>
              <w:jc w:val="both"/>
              <w:rPr>
                <w:ins w:id="909" w:author="Pavla Trefilová" w:date="2019-09-16T08:59:00Z"/>
              </w:rPr>
            </w:pPr>
          </w:p>
        </w:tc>
      </w:tr>
      <w:tr w:rsidR="00771C29" w:rsidRPr="0003498C" w14:paraId="1556B382" w14:textId="77777777" w:rsidTr="00FC7DFD">
        <w:trPr>
          <w:ins w:id="910" w:author="Pavla Trefilová" w:date="2019-09-16T08:59:00Z"/>
        </w:trPr>
        <w:tc>
          <w:tcPr>
            <w:tcW w:w="6060" w:type="dxa"/>
            <w:gridSpan w:val="5"/>
          </w:tcPr>
          <w:p w14:paraId="1DB89593" w14:textId="77777777" w:rsidR="00771C29" w:rsidRPr="0003498C" w:rsidRDefault="00771C29" w:rsidP="00FC7DFD">
            <w:pPr>
              <w:jc w:val="both"/>
              <w:rPr>
                <w:ins w:id="911" w:author="Pavla Trefilová" w:date="2019-09-16T08:59:00Z"/>
              </w:rPr>
            </w:pPr>
          </w:p>
        </w:tc>
        <w:tc>
          <w:tcPr>
            <w:tcW w:w="1703" w:type="dxa"/>
            <w:gridSpan w:val="2"/>
          </w:tcPr>
          <w:p w14:paraId="4D4EE64B" w14:textId="77777777" w:rsidR="00771C29" w:rsidRPr="0003498C" w:rsidRDefault="00771C29" w:rsidP="00FC7DFD">
            <w:pPr>
              <w:jc w:val="both"/>
              <w:rPr>
                <w:ins w:id="912" w:author="Pavla Trefilová" w:date="2019-09-16T08:59:00Z"/>
              </w:rPr>
            </w:pPr>
          </w:p>
        </w:tc>
        <w:tc>
          <w:tcPr>
            <w:tcW w:w="2096" w:type="dxa"/>
            <w:gridSpan w:val="4"/>
          </w:tcPr>
          <w:p w14:paraId="66E5B4D1" w14:textId="77777777" w:rsidR="00771C29" w:rsidRPr="0003498C" w:rsidRDefault="00771C29" w:rsidP="00FC7DFD">
            <w:pPr>
              <w:jc w:val="both"/>
              <w:rPr>
                <w:ins w:id="913" w:author="Pavla Trefilová" w:date="2019-09-16T08:59:00Z"/>
              </w:rPr>
            </w:pPr>
          </w:p>
        </w:tc>
      </w:tr>
      <w:tr w:rsidR="00771C29" w:rsidRPr="0003498C" w14:paraId="0F5E6F9D" w14:textId="77777777" w:rsidTr="00FC7DFD">
        <w:trPr>
          <w:ins w:id="914" w:author="Pavla Trefilová" w:date="2019-09-16T08:59:00Z"/>
        </w:trPr>
        <w:tc>
          <w:tcPr>
            <w:tcW w:w="9859" w:type="dxa"/>
            <w:gridSpan w:val="11"/>
            <w:shd w:val="clear" w:color="auto" w:fill="F7CAAC"/>
          </w:tcPr>
          <w:p w14:paraId="3A314630" w14:textId="77777777" w:rsidR="00771C29" w:rsidRPr="0003498C" w:rsidRDefault="00771C29" w:rsidP="00FC7DFD">
            <w:pPr>
              <w:jc w:val="both"/>
              <w:rPr>
                <w:ins w:id="915" w:author="Pavla Trefilová" w:date="2019-09-16T08:59:00Z"/>
              </w:rPr>
            </w:pPr>
            <w:ins w:id="916" w:author="Pavla Trefilová" w:date="2019-09-16T08:59:00Z">
              <w:r w:rsidRPr="0003498C">
                <w:rPr>
                  <w:b/>
                </w:rPr>
                <w:t>Předměty příslušného studijního programu a způsob zapojení do jejich výuky, příp. další zapojení do uskutečňování studijního programu</w:t>
              </w:r>
            </w:ins>
          </w:p>
        </w:tc>
      </w:tr>
      <w:tr w:rsidR="00771C29" w:rsidRPr="0003498C" w14:paraId="7408D4B9" w14:textId="77777777" w:rsidTr="00FC7DFD">
        <w:trPr>
          <w:trHeight w:val="324"/>
          <w:ins w:id="917" w:author="Pavla Trefilová" w:date="2019-09-16T08:59:00Z"/>
        </w:trPr>
        <w:tc>
          <w:tcPr>
            <w:tcW w:w="9859" w:type="dxa"/>
            <w:gridSpan w:val="11"/>
            <w:tcBorders>
              <w:top w:val="nil"/>
            </w:tcBorders>
          </w:tcPr>
          <w:p w14:paraId="34EC9B26" w14:textId="77777777" w:rsidR="00771C29" w:rsidRPr="00707BE7" w:rsidRDefault="00771C29" w:rsidP="00FC7DFD">
            <w:pPr>
              <w:jc w:val="both"/>
              <w:rPr>
                <w:ins w:id="918" w:author="Pavla Trefilová" w:date="2019-09-16T08:59:00Z"/>
              </w:rPr>
            </w:pPr>
            <w:ins w:id="919" w:author="Pavla Trefilová" w:date="2019-09-16T08:59:00Z">
              <w:r w:rsidRPr="00707BE7">
                <w:t>Business English – garant, přednášející (100%)</w:t>
              </w:r>
            </w:ins>
          </w:p>
        </w:tc>
      </w:tr>
      <w:tr w:rsidR="00771C29" w:rsidRPr="0003498C" w14:paraId="4C945C23" w14:textId="77777777" w:rsidTr="00FC7DFD">
        <w:trPr>
          <w:ins w:id="920" w:author="Pavla Trefilová" w:date="2019-09-16T08:59:00Z"/>
        </w:trPr>
        <w:tc>
          <w:tcPr>
            <w:tcW w:w="9859" w:type="dxa"/>
            <w:gridSpan w:val="11"/>
            <w:shd w:val="clear" w:color="auto" w:fill="F7CAAC"/>
          </w:tcPr>
          <w:p w14:paraId="11D5A7D5" w14:textId="77777777" w:rsidR="00771C29" w:rsidRPr="0003498C" w:rsidRDefault="00771C29" w:rsidP="00FC7DFD">
            <w:pPr>
              <w:jc w:val="both"/>
              <w:rPr>
                <w:ins w:id="921" w:author="Pavla Trefilová" w:date="2019-09-16T08:59:00Z"/>
              </w:rPr>
            </w:pPr>
            <w:ins w:id="922" w:author="Pavla Trefilová" w:date="2019-09-16T08:59:00Z">
              <w:r w:rsidRPr="0003498C">
                <w:rPr>
                  <w:b/>
                </w:rPr>
                <w:t xml:space="preserve">Údaje o vzdělání na VŠ </w:t>
              </w:r>
            </w:ins>
          </w:p>
        </w:tc>
      </w:tr>
      <w:tr w:rsidR="00771C29" w:rsidRPr="0003498C" w14:paraId="6D4B2624" w14:textId="77777777" w:rsidTr="00FC7DFD">
        <w:trPr>
          <w:trHeight w:val="745"/>
          <w:ins w:id="923" w:author="Pavla Trefilová" w:date="2019-09-16T08:59:00Z"/>
        </w:trPr>
        <w:tc>
          <w:tcPr>
            <w:tcW w:w="9859" w:type="dxa"/>
            <w:gridSpan w:val="11"/>
          </w:tcPr>
          <w:p w14:paraId="729F88AC" w14:textId="77777777" w:rsidR="00771C29" w:rsidRPr="00707BE7" w:rsidRDefault="00771C29" w:rsidP="00FC7DFD">
            <w:pPr>
              <w:ind w:left="1104" w:hanging="1104"/>
              <w:jc w:val="both"/>
              <w:rPr>
                <w:ins w:id="924" w:author="Pavla Trefilová" w:date="2019-09-16T08:59:00Z"/>
              </w:rPr>
            </w:pPr>
            <w:ins w:id="925" w:author="Pavla Trefilová" w:date="2019-09-16T08:59:00Z">
              <w:r w:rsidRPr="00707BE7">
                <w:rPr>
                  <w:b/>
                </w:rPr>
                <w:t>1996-2001:</w:t>
              </w:r>
              <w:r w:rsidRPr="00707BE7">
                <w:t xml:space="preserve"> </w:t>
              </w:r>
              <w:r>
                <w:t xml:space="preserve">  </w:t>
              </w:r>
              <w:r w:rsidRPr="00707BE7">
                <w:t>Ostravská univerzita, Filozofická fakulta – anglistika a bohemistika, učitelství českého a anglického jazyka pro SŠ</w:t>
              </w:r>
            </w:ins>
          </w:p>
        </w:tc>
      </w:tr>
      <w:tr w:rsidR="00771C29" w:rsidRPr="0003498C" w14:paraId="514BDD78" w14:textId="77777777" w:rsidTr="00FC7DFD">
        <w:trPr>
          <w:ins w:id="926" w:author="Pavla Trefilová" w:date="2019-09-16T08:59:00Z"/>
        </w:trPr>
        <w:tc>
          <w:tcPr>
            <w:tcW w:w="9859" w:type="dxa"/>
            <w:gridSpan w:val="11"/>
            <w:shd w:val="clear" w:color="auto" w:fill="F7CAAC"/>
          </w:tcPr>
          <w:p w14:paraId="7703366D" w14:textId="77777777" w:rsidR="00771C29" w:rsidRPr="0003498C" w:rsidRDefault="00771C29" w:rsidP="00FC7DFD">
            <w:pPr>
              <w:jc w:val="both"/>
              <w:rPr>
                <w:ins w:id="927" w:author="Pavla Trefilová" w:date="2019-09-16T08:59:00Z"/>
                <w:b/>
              </w:rPr>
            </w:pPr>
            <w:ins w:id="928" w:author="Pavla Trefilová" w:date="2019-09-16T08:59:00Z">
              <w:r w:rsidRPr="0003498C">
                <w:rPr>
                  <w:b/>
                </w:rPr>
                <w:t>Údaje o odborném působení od absolvování VŠ</w:t>
              </w:r>
            </w:ins>
          </w:p>
        </w:tc>
      </w:tr>
      <w:tr w:rsidR="00771C29" w:rsidRPr="0003498C" w14:paraId="5A13FC38" w14:textId="77777777" w:rsidTr="00FC7DFD">
        <w:trPr>
          <w:trHeight w:val="605"/>
          <w:ins w:id="929" w:author="Pavla Trefilová" w:date="2019-09-16T08:59:00Z"/>
        </w:trPr>
        <w:tc>
          <w:tcPr>
            <w:tcW w:w="9859" w:type="dxa"/>
            <w:gridSpan w:val="11"/>
          </w:tcPr>
          <w:p w14:paraId="667C37C2" w14:textId="77777777" w:rsidR="00771C29" w:rsidRDefault="00771C29" w:rsidP="00FC7DFD">
            <w:pPr>
              <w:jc w:val="both"/>
              <w:rPr>
                <w:ins w:id="930" w:author="Pavla Trefilová" w:date="2019-09-16T08:59:00Z"/>
                <w:b/>
              </w:rPr>
            </w:pPr>
            <w:ins w:id="931" w:author="Pavla Trefilová" w:date="2019-09-16T08:59:00Z">
              <w:r>
                <w:rPr>
                  <w:b/>
                </w:rPr>
                <w:t xml:space="preserve">2001-2004   </w:t>
              </w:r>
              <w:r w:rsidRPr="00E83F57">
                <w:t>Channel Crossings, Praha</w:t>
              </w:r>
            </w:ins>
          </w:p>
          <w:p w14:paraId="4673EE49" w14:textId="77777777" w:rsidR="00771C29" w:rsidRPr="00E83F57" w:rsidRDefault="00771C29" w:rsidP="00FC7DFD">
            <w:pPr>
              <w:jc w:val="both"/>
              <w:rPr>
                <w:ins w:id="932" w:author="Pavla Trefilová" w:date="2019-09-16T08:59:00Z"/>
              </w:rPr>
            </w:pPr>
            <w:ins w:id="933" w:author="Pavla Trefilová" w:date="2019-09-16T08:59:00Z">
              <w:r>
                <w:rPr>
                  <w:b/>
                </w:rPr>
                <w:t xml:space="preserve">2005-2013   </w:t>
              </w:r>
              <w:r w:rsidRPr="00E83F57">
                <w:t>Gymnázium a Jazyková škola s právem státní jazykové zkoušky Zlín</w:t>
              </w:r>
            </w:ins>
          </w:p>
          <w:p w14:paraId="68893411" w14:textId="77777777" w:rsidR="00771C29" w:rsidRDefault="00771C29" w:rsidP="00FC7DFD">
            <w:pPr>
              <w:jc w:val="both"/>
              <w:rPr>
                <w:ins w:id="934" w:author="Pavla Trefilová" w:date="2019-09-16T08:59:00Z"/>
              </w:rPr>
            </w:pPr>
            <w:ins w:id="935" w:author="Pavla Trefilová" w:date="2019-09-16T08:59:00Z">
              <w:r w:rsidRPr="00707BE7">
                <w:rPr>
                  <w:b/>
                </w:rPr>
                <w:t xml:space="preserve">2013-dosud </w:t>
              </w:r>
              <w:r w:rsidRPr="00707BE7">
                <w:t>Univerzita Tomáše Bati ve Zlíně, Fakulta humanitních studií, Centrum jazykového vzdělávání, akademický pracovník</w:t>
              </w:r>
              <w:r>
                <w:t xml:space="preserve"> – lektor</w:t>
              </w:r>
            </w:ins>
          </w:p>
          <w:p w14:paraId="729F704D" w14:textId="77777777" w:rsidR="00771C29" w:rsidRDefault="00771C29" w:rsidP="00FC7DFD">
            <w:pPr>
              <w:jc w:val="both"/>
              <w:rPr>
                <w:ins w:id="936" w:author="Pavla Trefilová" w:date="2019-09-16T08:59:00Z"/>
              </w:rPr>
            </w:pPr>
          </w:p>
          <w:p w14:paraId="69A42B0A" w14:textId="77777777" w:rsidR="00771C29" w:rsidRPr="0003498C" w:rsidRDefault="00771C29" w:rsidP="00FC7DFD">
            <w:pPr>
              <w:jc w:val="both"/>
              <w:rPr>
                <w:ins w:id="937" w:author="Pavla Trefilová" w:date="2019-09-16T08:59:00Z"/>
              </w:rPr>
            </w:pPr>
          </w:p>
        </w:tc>
      </w:tr>
      <w:tr w:rsidR="00771C29" w:rsidRPr="0003498C" w14:paraId="16FBA76A" w14:textId="77777777" w:rsidTr="00FC7DFD">
        <w:trPr>
          <w:trHeight w:val="250"/>
          <w:ins w:id="938" w:author="Pavla Trefilová" w:date="2019-09-16T08:59:00Z"/>
        </w:trPr>
        <w:tc>
          <w:tcPr>
            <w:tcW w:w="9859" w:type="dxa"/>
            <w:gridSpan w:val="11"/>
            <w:shd w:val="clear" w:color="auto" w:fill="F7CAAC"/>
          </w:tcPr>
          <w:p w14:paraId="4BBFC52A" w14:textId="77777777" w:rsidR="00771C29" w:rsidRPr="0003498C" w:rsidRDefault="00771C29" w:rsidP="00FC7DFD">
            <w:pPr>
              <w:jc w:val="both"/>
              <w:rPr>
                <w:ins w:id="939" w:author="Pavla Trefilová" w:date="2019-09-16T08:59:00Z"/>
              </w:rPr>
            </w:pPr>
            <w:ins w:id="940" w:author="Pavla Trefilová" w:date="2019-09-16T08:59:00Z">
              <w:r w:rsidRPr="0003498C">
                <w:rPr>
                  <w:b/>
                </w:rPr>
                <w:t>Zkušenosti s vedením kvalifikačních a rigorózních prací</w:t>
              </w:r>
            </w:ins>
          </w:p>
        </w:tc>
      </w:tr>
      <w:tr w:rsidR="00771C29" w:rsidRPr="0003498C" w14:paraId="2B88EA59" w14:textId="77777777" w:rsidTr="00FC7DFD">
        <w:trPr>
          <w:trHeight w:val="420"/>
          <w:ins w:id="941" w:author="Pavla Trefilová" w:date="2019-09-16T08:59:00Z"/>
        </w:trPr>
        <w:tc>
          <w:tcPr>
            <w:tcW w:w="9859" w:type="dxa"/>
            <w:gridSpan w:val="11"/>
          </w:tcPr>
          <w:p w14:paraId="4F52481A" w14:textId="77777777" w:rsidR="00771C29" w:rsidRPr="0003498C" w:rsidRDefault="00771C29" w:rsidP="00FC7DFD">
            <w:pPr>
              <w:jc w:val="both"/>
              <w:rPr>
                <w:ins w:id="942" w:author="Pavla Trefilová" w:date="2019-09-16T08:59:00Z"/>
              </w:rPr>
            </w:pPr>
            <w:ins w:id="943" w:author="Pavla Trefilová" w:date="2019-09-16T08:59:00Z">
              <w:r w:rsidRPr="0003498C">
                <w:t>Počet v</w:t>
              </w:r>
              <w:r>
                <w:t>edených bakalářských prací – 1</w:t>
              </w:r>
            </w:ins>
          </w:p>
          <w:p w14:paraId="22A4E8EF" w14:textId="77777777" w:rsidR="00771C29" w:rsidRPr="0003498C" w:rsidRDefault="00771C29" w:rsidP="00FC7DFD">
            <w:pPr>
              <w:jc w:val="both"/>
              <w:rPr>
                <w:ins w:id="944" w:author="Pavla Trefilová" w:date="2019-09-16T08:59:00Z"/>
              </w:rPr>
            </w:pPr>
            <w:ins w:id="945" w:author="Pavla Trefilová" w:date="2019-09-16T08:59:00Z">
              <w:r w:rsidRPr="0003498C">
                <w:t>Počet</w:t>
              </w:r>
              <w:r>
                <w:t xml:space="preserve"> vedených diplomových prací – 0</w:t>
              </w:r>
            </w:ins>
          </w:p>
        </w:tc>
      </w:tr>
      <w:tr w:rsidR="00771C29" w:rsidRPr="0003498C" w14:paraId="728E71C5" w14:textId="77777777" w:rsidTr="00FC7DFD">
        <w:trPr>
          <w:cantSplit/>
          <w:ins w:id="946" w:author="Pavla Trefilová" w:date="2019-09-16T08:59:00Z"/>
        </w:trPr>
        <w:tc>
          <w:tcPr>
            <w:tcW w:w="3347" w:type="dxa"/>
            <w:gridSpan w:val="2"/>
            <w:tcBorders>
              <w:top w:val="single" w:sz="12" w:space="0" w:color="auto"/>
            </w:tcBorders>
            <w:shd w:val="clear" w:color="auto" w:fill="F7CAAC"/>
          </w:tcPr>
          <w:p w14:paraId="3E9323C9" w14:textId="77777777" w:rsidR="00771C29" w:rsidRPr="0003498C" w:rsidRDefault="00771C29" w:rsidP="00FC7DFD">
            <w:pPr>
              <w:jc w:val="both"/>
              <w:rPr>
                <w:ins w:id="947" w:author="Pavla Trefilová" w:date="2019-09-16T08:59:00Z"/>
              </w:rPr>
            </w:pPr>
            <w:ins w:id="948" w:author="Pavla Trefilová" w:date="2019-09-16T08:59:00Z">
              <w:r w:rsidRPr="0003498C">
                <w:rPr>
                  <w:b/>
                </w:rPr>
                <w:t xml:space="preserve">Obor habilitačního řízení </w:t>
              </w:r>
            </w:ins>
          </w:p>
        </w:tc>
        <w:tc>
          <w:tcPr>
            <w:tcW w:w="2245" w:type="dxa"/>
            <w:gridSpan w:val="2"/>
            <w:tcBorders>
              <w:top w:val="single" w:sz="12" w:space="0" w:color="auto"/>
            </w:tcBorders>
            <w:shd w:val="clear" w:color="auto" w:fill="F7CAAC"/>
          </w:tcPr>
          <w:p w14:paraId="2DD0AC7D" w14:textId="77777777" w:rsidR="00771C29" w:rsidRPr="0003498C" w:rsidRDefault="00771C29" w:rsidP="00FC7DFD">
            <w:pPr>
              <w:jc w:val="both"/>
              <w:rPr>
                <w:ins w:id="949" w:author="Pavla Trefilová" w:date="2019-09-16T08:59:00Z"/>
              </w:rPr>
            </w:pPr>
            <w:ins w:id="950" w:author="Pavla Trefilová" w:date="2019-09-16T08:59:00Z">
              <w:r w:rsidRPr="0003498C">
                <w:rPr>
                  <w:b/>
                </w:rPr>
                <w:t>Rok udělení hodnosti</w:t>
              </w:r>
            </w:ins>
          </w:p>
        </w:tc>
        <w:tc>
          <w:tcPr>
            <w:tcW w:w="2248" w:type="dxa"/>
            <w:gridSpan w:val="4"/>
            <w:tcBorders>
              <w:top w:val="single" w:sz="12" w:space="0" w:color="auto"/>
              <w:right w:val="single" w:sz="12" w:space="0" w:color="auto"/>
            </w:tcBorders>
            <w:shd w:val="clear" w:color="auto" w:fill="F7CAAC"/>
          </w:tcPr>
          <w:p w14:paraId="3976026A" w14:textId="77777777" w:rsidR="00771C29" w:rsidRPr="0003498C" w:rsidRDefault="00771C29" w:rsidP="00FC7DFD">
            <w:pPr>
              <w:jc w:val="both"/>
              <w:rPr>
                <w:ins w:id="951" w:author="Pavla Trefilová" w:date="2019-09-16T08:59:00Z"/>
              </w:rPr>
            </w:pPr>
            <w:ins w:id="952" w:author="Pavla Trefilová" w:date="2019-09-16T08:59:00Z">
              <w:r w:rsidRPr="0003498C">
                <w:rPr>
                  <w:b/>
                </w:rPr>
                <w:t>Řízení konáno na VŠ</w:t>
              </w:r>
            </w:ins>
          </w:p>
        </w:tc>
        <w:tc>
          <w:tcPr>
            <w:tcW w:w="2019" w:type="dxa"/>
            <w:gridSpan w:val="3"/>
            <w:tcBorders>
              <w:top w:val="single" w:sz="12" w:space="0" w:color="auto"/>
              <w:left w:val="single" w:sz="12" w:space="0" w:color="auto"/>
            </w:tcBorders>
            <w:shd w:val="clear" w:color="auto" w:fill="F7CAAC"/>
          </w:tcPr>
          <w:p w14:paraId="7F476F86" w14:textId="77777777" w:rsidR="00771C29" w:rsidRPr="0003498C" w:rsidRDefault="00771C29" w:rsidP="00FC7DFD">
            <w:pPr>
              <w:jc w:val="both"/>
              <w:rPr>
                <w:ins w:id="953" w:author="Pavla Trefilová" w:date="2019-09-16T08:59:00Z"/>
                <w:b/>
              </w:rPr>
            </w:pPr>
            <w:ins w:id="954" w:author="Pavla Trefilová" w:date="2019-09-16T08:59:00Z">
              <w:r w:rsidRPr="0003498C">
                <w:rPr>
                  <w:b/>
                </w:rPr>
                <w:t>Ohlasy publikací</w:t>
              </w:r>
            </w:ins>
          </w:p>
        </w:tc>
      </w:tr>
      <w:tr w:rsidR="00771C29" w:rsidRPr="0003498C" w14:paraId="4C3D9DDB" w14:textId="77777777" w:rsidTr="00FC7DFD">
        <w:trPr>
          <w:cantSplit/>
          <w:ins w:id="955" w:author="Pavla Trefilová" w:date="2019-09-16T08:59:00Z"/>
        </w:trPr>
        <w:tc>
          <w:tcPr>
            <w:tcW w:w="3347" w:type="dxa"/>
            <w:gridSpan w:val="2"/>
          </w:tcPr>
          <w:p w14:paraId="5DAF89C7" w14:textId="77777777" w:rsidR="00771C29" w:rsidRPr="0003498C" w:rsidRDefault="00771C29" w:rsidP="00FC7DFD">
            <w:pPr>
              <w:jc w:val="both"/>
              <w:rPr>
                <w:ins w:id="956" w:author="Pavla Trefilová" w:date="2019-09-16T08:59:00Z"/>
              </w:rPr>
            </w:pPr>
          </w:p>
        </w:tc>
        <w:tc>
          <w:tcPr>
            <w:tcW w:w="2245" w:type="dxa"/>
            <w:gridSpan w:val="2"/>
          </w:tcPr>
          <w:p w14:paraId="324570D5" w14:textId="77777777" w:rsidR="00771C29" w:rsidRPr="0003498C" w:rsidRDefault="00771C29" w:rsidP="00FC7DFD">
            <w:pPr>
              <w:jc w:val="both"/>
              <w:rPr>
                <w:ins w:id="957" w:author="Pavla Trefilová" w:date="2019-09-16T08:59:00Z"/>
              </w:rPr>
            </w:pPr>
          </w:p>
        </w:tc>
        <w:tc>
          <w:tcPr>
            <w:tcW w:w="2248" w:type="dxa"/>
            <w:gridSpan w:val="4"/>
            <w:tcBorders>
              <w:right w:val="single" w:sz="12" w:space="0" w:color="auto"/>
            </w:tcBorders>
          </w:tcPr>
          <w:p w14:paraId="2D06778B" w14:textId="77777777" w:rsidR="00771C29" w:rsidRPr="0003498C" w:rsidRDefault="00771C29" w:rsidP="00FC7DFD">
            <w:pPr>
              <w:jc w:val="both"/>
              <w:rPr>
                <w:ins w:id="958" w:author="Pavla Trefilová" w:date="2019-09-16T08:59:00Z"/>
              </w:rPr>
            </w:pPr>
          </w:p>
        </w:tc>
        <w:tc>
          <w:tcPr>
            <w:tcW w:w="632" w:type="dxa"/>
            <w:tcBorders>
              <w:left w:val="single" w:sz="12" w:space="0" w:color="auto"/>
            </w:tcBorders>
            <w:shd w:val="clear" w:color="auto" w:fill="F7CAAC"/>
          </w:tcPr>
          <w:p w14:paraId="6C24D301" w14:textId="77777777" w:rsidR="00771C29" w:rsidRPr="0003498C" w:rsidRDefault="00771C29" w:rsidP="00FC7DFD">
            <w:pPr>
              <w:jc w:val="both"/>
              <w:rPr>
                <w:ins w:id="959" w:author="Pavla Trefilová" w:date="2019-09-16T08:59:00Z"/>
              </w:rPr>
            </w:pPr>
            <w:ins w:id="960" w:author="Pavla Trefilová" w:date="2019-09-16T08:59:00Z">
              <w:r w:rsidRPr="0003498C">
                <w:rPr>
                  <w:b/>
                </w:rPr>
                <w:t>WOS</w:t>
              </w:r>
            </w:ins>
          </w:p>
        </w:tc>
        <w:tc>
          <w:tcPr>
            <w:tcW w:w="693" w:type="dxa"/>
            <w:shd w:val="clear" w:color="auto" w:fill="F7CAAC"/>
          </w:tcPr>
          <w:p w14:paraId="5BBFC074" w14:textId="77777777" w:rsidR="00771C29" w:rsidRPr="0003498C" w:rsidRDefault="00771C29" w:rsidP="00FC7DFD">
            <w:pPr>
              <w:jc w:val="both"/>
              <w:rPr>
                <w:ins w:id="961" w:author="Pavla Trefilová" w:date="2019-09-16T08:59:00Z"/>
                <w:sz w:val="18"/>
              </w:rPr>
            </w:pPr>
            <w:ins w:id="962" w:author="Pavla Trefilová" w:date="2019-09-16T08:59:00Z">
              <w:r w:rsidRPr="0003498C">
                <w:rPr>
                  <w:b/>
                  <w:sz w:val="18"/>
                </w:rPr>
                <w:t>Scopus</w:t>
              </w:r>
            </w:ins>
          </w:p>
        </w:tc>
        <w:tc>
          <w:tcPr>
            <w:tcW w:w="694" w:type="dxa"/>
            <w:shd w:val="clear" w:color="auto" w:fill="F7CAAC"/>
          </w:tcPr>
          <w:p w14:paraId="6646FBFA" w14:textId="77777777" w:rsidR="00771C29" w:rsidRPr="0003498C" w:rsidRDefault="00771C29" w:rsidP="00FC7DFD">
            <w:pPr>
              <w:jc w:val="both"/>
              <w:rPr>
                <w:ins w:id="963" w:author="Pavla Trefilová" w:date="2019-09-16T08:59:00Z"/>
              </w:rPr>
            </w:pPr>
            <w:ins w:id="964" w:author="Pavla Trefilová" w:date="2019-09-16T08:59:00Z">
              <w:r w:rsidRPr="0003498C">
                <w:rPr>
                  <w:b/>
                  <w:sz w:val="18"/>
                </w:rPr>
                <w:t>ostatní</w:t>
              </w:r>
            </w:ins>
          </w:p>
        </w:tc>
      </w:tr>
      <w:tr w:rsidR="00771C29" w:rsidRPr="0003498C" w14:paraId="248E0548" w14:textId="77777777" w:rsidTr="00FC7DFD">
        <w:trPr>
          <w:cantSplit/>
          <w:trHeight w:val="70"/>
          <w:ins w:id="965" w:author="Pavla Trefilová" w:date="2019-09-16T08:59:00Z"/>
        </w:trPr>
        <w:tc>
          <w:tcPr>
            <w:tcW w:w="3347" w:type="dxa"/>
            <w:gridSpan w:val="2"/>
            <w:shd w:val="clear" w:color="auto" w:fill="F7CAAC"/>
          </w:tcPr>
          <w:p w14:paraId="72DDB3F2" w14:textId="77777777" w:rsidR="00771C29" w:rsidRPr="0003498C" w:rsidRDefault="00771C29" w:rsidP="00FC7DFD">
            <w:pPr>
              <w:jc w:val="both"/>
              <w:rPr>
                <w:ins w:id="966" w:author="Pavla Trefilová" w:date="2019-09-16T08:59:00Z"/>
              </w:rPr>
            </w:pPr>
            <w:ins w:id="967" w:author="Pavla Trefilová" w:date="2019-09-16T08:59:00Z">
              <w:r w:rsidRPr="0003498C">
                <w:rPr>
                  <w:b/>
                </w:rPr>
                <w:t>Obor jmenovacího řízení</w:t>
              </w:r>
            </w:ins>
          </w:p>
        </w:tc>
        <w:tc>
          <w:tcPr>
            <w:tcW w:w="2245" w:type="dxa"/>
            <w:gridSpan w:val="2"/>
            <w:shd w:val="clear" w:color="auto" w:fill="F7CAAC"/>
          </w:tcPr>
          <w:p w14:paraId="3E4D3F81" w14:textId="77777777" w:rsidR="00771C29" w:rsidRPr="0003498C" w:rsidRDefault="00771C29" w:rsidP="00FC7DFD">
            <w:pPr>
              <w:jc w:val="both"/>
              <w:rPr>
                <w:ins w:id="968" w:author="Pavla Trefilová" w:date="2019-09-16T08:59:00Z"/>
              </w:rPr>
            </w:pPr>
            <w:ins w:id="969" w:author="Pavla Trefilová" w:date="2019-09-16T08:59:00Z">
              <w:r w:rsidRPr="0003498C">
                <w:rPr>
                  <w:b/>
                </w:rPr>
                <w:t>Rok udělení hodnosti</w:t>
              </w:r>
            </w:ins>
          </w:p>
        </w:tc>
        <w:tc>
          <w:tcPr>
            <w:tcW w:w="2248" w:type="dxa"/>
            <w:gridSpan w:val="4"/>
            <w:tcBorders>
              <w:right w:val="single" w:sz="12" w:space="0" w:color="auto"/>
            </w:tcBorders>
            <w:shd w:val="clear" w:color="auto" w:fill="F7CAAC"/>
          </w:tcPr>
          <w:p w14:paraId="348A039E" w14:textId="77777777" w:rsidR="00771C29" w:rsidRPr="0003498C" w:rsidRDefault="00771C29" w:rsidP="00FC7DFD">
            <w:pPr>
              <w:jc w:val="both"/>
              <w:rPr>
                <w:ins w:id="970" w:author="Pavla Trefilová" w:date="2019-09-16T08:59:00Z"/>
              </w:rPr>
            </w:pPr>
            <w:ins w:id="971" w:author="Pavla Trefilová" w:date="2019-09-16T08:59:00Z">
              <w:r w:rsidRPr="0003498C">
                <w:rPr>
                  <w:b/>
                </w:rPr>
                <w:t>Řízení konáno na VŠ</w:t>
              </w:r>
            </w:ins>
          </w:p>
        </w:tc>
        <w:tc>
          <w:tcPr>
            <w:tcW w:w="632" w:type="dxa"/>
            <w:vMerge w:val="restart"/>
            <w:tcBorders>
              <w:left w:val="single" w:sz="12" w:space="0" w:color="auto"/>
            </w:tcBorders>
          </w:tcPr>
          <w:p w14:paraId="2DB99061" w14:textId="77777777" w:rsidR="00771C29" w:rsidRPr="0003498C" w:rsidRDefault="00771C29" w:rsidP="00FC7DFD">
            <w:pPr>
              <w:jc w:val="both"/>
              <w:rPr>
                <w:ins w:id="972" w:author="Pavla Trefilová" w:date="2019-09-16T08:59:00Z"/>
                <w:b/>
              </w:rPr>
            </w:pPr>
            <w:ins w:id="973" w:author="Pavla Trefilová" w:date="2019-09-16T08:59:00Z">
              <w:r>
                <w:rPr>
                  <w:b/>
                </w:rPr>
                <w:t>0</w:t>
              </w:r>
            </w:ins>
          </w:p>
        </w:tc>
        <w:tc>
          <w:tcPr>
            <w:tcW w:w="693" w:type="dxa"/>
            <w:vMerge w:val="restart"/>
          </w:tcPr>
          <w:p w14:paraId="42E493C2" w14:textId="77777777" w:rsidR="00771C29" w:rsidRPr="0003498C" w:rsidRDefault="00771C29" w:rsidP="00FC7DFD">
            <w:pPr>
              <w:jc w:val="both"/>
              <w:rPr>
                <w:ins w:id="974" w:author="Pavla Trefilová" w:date="2019-09-16T08:59:00Z"/>
                <w:b/>
              </w:rPr>
            </w:pPr>
            <w:ins w:id="975" w:author="Pavla Trefilová" w:date="2019-09-16T08:59:00Z">
              <w:r>
                <w:rPr>
                  <w:b/>
                </w:rPr>
                <w:t>0</w:t>
              </w:r>
            </w:ins>
          </w:p>
        </w:tc>
        <w:tc>
          <w:tcPr>
            <w:tcW w:w="694" w:type="dxa"/>
            <w:vMerge w:val="restart"/>
          </w:tcPr>
          <w:p w14:paraId="56054DFF" w14:textId="77777777" w:rsidR="00771C29" w:rsidRPr="0003498C" w:rsidRDefault="00771C29" w:rsidP="00FC7DFD">
            <w:pPr>
              <w:jc w:val="both"/>
              <w:rPr>
                <w:ins w:id="976" w:author="Pavla Trefilová" w:date="2019-09-16T08:59:00Z"/>
                <w:b/>
              </w:rPr>
            </w:pPr>
            <w:ins w:id="977" w:author="Pavla Trefilová" w:date="2019-09-16T08:59:00Z">
              <w:r>
                <w:rPr>
                  <w:b/>
                </w:rPr>
                <w:t>0</w:t>
              </w:r>
            </w:ins>
          </w:p>
        </w:tc>
      </w:tr>
      <w:tr w:rsidR="00771C29" w:rsidRPr="0003498C" w14:paraId="10B69E18" w14:textId="77777777" w:rsidTr="00FC7DFD">
        <w:trPr>
          <w:trHeight w:val="205"/>
          <w:ins w:id="978" w:author="Pavla Trefilová" w:date="2019-09-16T08:59:00Z"/>
        </w:trPr>
        <w:tc>
          <w:tcPr>
            <w:tcW w:w="3347" w:type="dxa"/>
            <w:gridSpan w:val="2"/>
          </w:tcPr>
          <w:p w14:paraId="776D663B" w14:textId="77777777" w:rsidR="00771C29" w:rsidRPr="0003498C" w:rsidRDefault="00771C29" w:rsidP="00FC7DFD">
            <w:pPr>
              <w:jc w:val="both"/>
              <w:rPr>
                <w:ins w:id="979" w:author="Pavla Trefilová" w:date="2019-09-16T08:59:00Z"/>
              </w:rPr>
            </w:pPr>
          </w:p>
        </w:tc>
        <w:tc>
          <w:tcPr>
            <w:tcW w:w="2245" w:type="dxa"/>
            <w:gridSpan w:val="2"/>
          </w:tcPr>
          <w:p w14:paraId="3AF7E5C9" w14:textId="77777777" w:rsidR="00771C29" w:rsidRPr="0003498C" w:rsidRDefault="00771C29" w:rsidP="00FC7DFD">
            <w:pPr>
              <w:jc w:val="both"/>
              <w:rPr>
                <w:ins w:id="980" w:author="Pavla Trefilová" w:date="2019-09-16T08:59:00Z"/>
              </w:rPr>
            </w:pPr>
          </w:p>
        </w:tc>
        <w:tc>
          <w:tcPr>
            <w:tcW w:w="2248" w:type="dxa"/>
            <w:gridSpan w:val="4"/>
            <w:tcBorders>
              <w:right w:val="single" w:sz="12" w:space="0" w:color="auto"/>
            </w:tcBorders>
          </w:tcPr>
          <w:p w14:paraId="53372FB4" w14:textId="77777777" w:rsidR="00771C29" w:rsidRPr="0003498C" w:rsidRDefault="00771C29" w:rsidP="00FC7DFD">
            <w:pPr>
              <w:jc w:val="both"/>
              <w:rPr>
                <w:ins w:id="981" w:author="Pavla Trefilová" w:date="2019-09-16T08:59:00Z"/>
              </w:rPr>
            </w:pPr>
          </w:p>
        </w:tc>
        <w:tc>
          <w:tcPr>
            <w:tcW w:w="632" w:type="dxa"/>
            <w:vMerge/>
            <w:tcBorders>
              <w:left w:val="single" w:sz="12" w:space="0" w:color="auto"/>
            </w:tcBorders>
            <w:vAlign w:val="center"/>
          </w:tcPr>
          <w:p w14:paraId="072DE483" w14:textId="77777777" w:rsidR="00771C29" w:rsidRPr="0003498C" w:rsidRDefault="00771C29" w:rsidP="00FC7DFD">
            <w:pPr>
              <w:rPr>
                <w:ins w:id="982" w:author="Pavla Trefilová" w:date="2019-09-16T08:59:00Z"/>
                <w:b/>
              </w:rPr>
            </w:pPr>
          </w:p>
        </w:tc>
        <w:tc>
          <w:tcPr>
            <w:tcW w:w="693" w:type="dxa"/>
            <w:vMerge/>
            <w:vAlign w:val="center"/>
          </w:tcPr>
          <w:p w14:paraId="06A41A15" w14:textId="77777777" w:rsidR="00771C29" w:rsidRPr="0003498C" w:rsidRDefault="00771C29" w:rsidP="00FC7DFD">
            <w:pPr>
              <w:rPr>
                <w:ins w:id="983" w:author="Pavla Trefilová" w:date="2019-09-16T08:59:00Z"/>
                <w:b/>
              </w:rPr>
            </w:pPr>
          </w:p>
        </w:tc>
        <w:tc>
          <w:tcPr>
            <w:tcW w:w="694" w:type="dxa"/>
            <w:vMerge/>
            <w:vAlign w:val="center"/>
          </w:tcPr>
          <w:p w14:paraId="60895CB6" w14:textId="77777777" w:rsidR="00771C29" w:rsidRPr="0003498C" w:rsidRDefault="00771C29" w:rsidP="00FC7DFD">
            <w:pPr>
              <w:rPr>
                <w:ins w:id="984" w:author="Pavla Trefilová" w:date="2019-09-16T08:59:00Z"/>
                <w:b/>
              </w:rPr>
            </w:pPr>
          </w:p>
        </w:tc>
      </w:tr>
      <w:tr w:rsidR="00771C29" w:rsidRPr="0003498C" w14:paraId="2DD76AC7" w14:textId="77777777" w:rsidTr="00FC7DFD">
        <w:trPr>
          <w:ins w:id="985" w:author="Pavla Trefilová" w:date="2019-09-16T08:59:00Z"/>
        </w:trPr>
        <w:tc>
          <w:tcPr>
            <w:tcW w:w="9859" w:type="dxa"/>
            <w:gridSpan w:val="11"/>
            <w:shd w:val="clear" w:color="auto" w:fill="F7CAAC"/>
          </w:tcPr>
          <w:p w14:paraId="48DBA861" w14:textId="77777777" w:rsidR="00771C29" w:rsidRPr="0003498C" w:rsidRDefault="00771C29" w:rsidP="00FC7DFD">
            <w:pPr>
              <w:jc w:val="both"/>
              <w:rPr>
                <w:ins w:id="986" w:author="Pavla Trefilová" w:date="2019-09-16T08:59:00Z"/>
                <w:b/>
              </w:rPr>
            </w:pPr>
            <w:ins w:id="987" w:author="Pavla Trefilová" w:date="2019-09-16T08:59:00Z">
              <w:r w:rsidRPr="0003498C">
                <w:rPr>
                  <w:b/>
                </w:rPr>
                <w:t xml:space="preserve">Přehled o nejvýznamnější publikační a další tvůrčí činnosti nebo další profesní činnosti u odborníků z praxe vztahující se k zabezpečovaným předmětům </w:t>
              </w:r>
            </w:ins>
          </w:p>
        </w:tc>
      </w:tr>
      <w:tr w:rsidR="00771C29" w:rsidRPr="0003498C" w14:paraId="3A6BBAE5" w14:textId="77777777" w:rsidTr="00FC7DFD">
        <w:trPr>
          <w:trHeight w:val="2365"/>
          <w:ins w:id="988" w:author="Pavla Trefilová" w:date="2019-09-16T08:59:00Z"/>
        </w:trPr>
        <w:tc>
          <w:tcPr>
            <w:tcW w:w="9859" w:type="dxa"/>
            <w:gridSpan w:val="11"/>
          </w:tcPr>
          <w:p w14:paraId="3C283075" w14:textId="77777777" w:rsidR="00771C29" w:rsidRDefault="00771C29" w:rsidP="00FC7DFD">
            <w:pPr>
              <w:jc w:val="both"/>
              <w:rPr>
                <w:ins w:id="989" w:author="Pavla Trefilová" w:date="2019-09-16T08:59:00Z"/>
                <w:i/>
              </w:rPr>
            </w:pPr>
          </w:p>
          <w:p w14:paraId="6CD7BC03" w14:textId="77777777" w:rsidR="00771C29" w:rsidRDefault="00771C29" w:rsidP="00FC7DFD">
            <w:pPr>
              <w:jc w:val="both"/>
              <w:rPr>
                <w:ins w:id="990" w:author="Pavla Trefilová" w:date="2019-09-16T08:59:00Z"/>
                <w:i/>
              </w:rPr>
            </w:pPr>
          </w:p>
          <w:p w14:paraId="2B54B22E" w14:textId="77777777" w:rsidR="00771C29" w:rsidRDefault="00771C29" w:rsidP="00FC7DFD">
            <w:pPr>
              <w:jc w:val="both"/>
              <w:rPr>
                <w:ins w:id="991" w:author="Pavla Trefilová" w:date="2019-09-16T08:59:00Z"/>
                <w:i/>
              </w:rPr>
            </w:pPr>
          </w:p>
          <w:p w14:paraId="6B44688C" w14:textId="77777777" w:rsidR="00771C29" w:rsidRPr="0003498C" w:rsidRDefault="00771C29" w:rsidP="00FC7DFD">
            <w:pPr>
              <w:jc w:val="both"/>
              <w:rPr>
                <w:ins w:id="992" w:author="Pavla Trefilová" w:date="2019-09-16T08:59:00Z"/>
                <w:b/>
              </w:rPr>
            </w:pPr>
          </w:p>
        </w:tc>
      </w:tr>
      <w:tr w:rsidR="00771C29" w:rsidRPr="0003498C" w14:paraId="286E2E19" w14:textId="77777777" w:rsidTr="00FC7DFD">
        <w:trPr>
          <w:trHeight w:val="218"/>
          <w:ins w:id="993" w:author="Pavla Trefilová" w:date="2019-09-16T08:59:00Z"/>
        </w:trPr>
        <w:tc>
          <w:tcPr>
            <w:tcW w:w="9859" w:type="dxa"/>
            <w:gridSpan w:val="11"/>
            <w:shd w:val="clear" w:color="auto" w:fill="F7CAAC"/>
          </w:tcPr>
          <w:p w14:paraId="51EDBCBB" w14:textId="77777777" w:rsidR="00771C29" w:rsidRPr="0003498C" w:rsidRDefault="00771C29" w:rsidP="00FC7DFD">
            <w:pPr>
              <w:rPr>
                <w:ins w:id="994" w:author="Pavla Trefilová" w:date="2019-09-16T08:59:00Z"/>
                <w:b/>
              </w:rPr>
            </w:pPr>
            <w:ins w:id="995" w:author="Pavla Trefilová" w:date="2019-09-16T08:59:00Z">
              <w:r w:rsidRPr="0003498C">
                <w:rPr>
                  <w:b/>
                </w:rPr>
                <w:t>Působení v zahraničí</w:t>
              </w:r>
            </w:ins>
          </w:p>
        </w:tc>
      </w:tr>
      <w:tr w:rsidR="00771C29" w:rsidRPr="0003498C" w14:paraId="4BE6EBF2" w14:textId="77777777" w:rsidTr="00FC7DFD">
        <w:trPr>
          <w:trHeight w:val="186"/>
          <w:ins w:id="996" w:author="Pavla Trefilová" w:date="2019-09-16T08:59:00Z"/>
        </w:trPr>
        <w:tc>
          <w:tcPr>
            <w:tcW w:w="9859" w:type="dxa"/>
            <w:gridSpan w:val="11"/>
          </w:tcPr>
          <w:p w14:paraId="25EB3898" w14:textId="77777777" w:rsidR="00771C29" w:rsidRPr="0003498C" w:rsidRDefault="00771C29" w:rsidP="00FC7DFD">
            <w:pPr>
              <w:rPr>
                <w:ins w:id="997" w:author="Pavla Trefilová" w:date="2019-09-16T08:59:00Z"/>
                <w:b/>
              </w:rPr>
            </w:pPr>
          </w:p>
        </w:tc>
      </w:tr>
      <w:tr w:rsidR="00771C29" w:rsidRPr="0003498C" w14:paraId="36EEA332" w14:textId="77777777" w:rsidTr="00FC7DFD">
        <w:trPr>
          <w:cantSplit/>
          <w:trHeight w:val="219"/>
          <w:ins w:id="998" w:author="Pavla Trefilová" w:date="2019-09-16T08:59:00Z"/>
        </w:trPr>
        <w:tc>
          <w:tcPr>
            <w:tcW w:w="2518" w:type="dxa"/>
            <w:shd w:val="clear" w:color="auto" w:fill="F7CAAC"/>
          </w:tcPr>
          <w:p w14:paraId="74F67CC0" w14:textId="77777777" w:rsidR="00771C29" w:rsidRPr="0003498C" w:rsidRDefault="00771C29" w:rsidP="00FC7DFD">
            <w:pPr>
              <w:jc w:val="both"/>
              <w:rPr>
                <w:ins w:id="999" w:author="Pavla Trefilová" w:date="2019-09-16T08:59:00Z"/>
                <w:b/>
              </w:rPr>
            </w:pPr>
            <w:ins w:id="1000" w:author="Pavla Trefilová" w:date="2019-09-16T08:59:00Z">
              <w:r w:rsidRPr="0003498C">
                <w:rPr>
                  <w:b/>
                </w:rPr>
                <w:t xml:space="preserve">Podpis </w:t>
              </w:r>
            </w:ins>
          </w:p>
        </w:tc>
        <w:tc>
          <w:tcPr>
            <w:tcW w:w="4536" w:type="dxa"/>
            <w:gridSpan w:val="5"/>
          </w:tcPr>
          <w:p w14:paraId="2F1CC9C9" w14:textId="77777777" w:rsidR="00771C29" w:rsidRPr="0003498C" w:rsidRDefault="00771C29" w:rsidP="00FC7DFD">
            <w:pPr>
              <w:jc w:val="both"/>
              <w:rPr>
                <w:ins w:id="1001" w:author="Pavla Trefilová" w:date="2019-09-16T08:59:00Z"/>
              </w:rPr>
            </w:pPr>
          </w:p>
        </w:tc>
        <w:tc>
          <w:tcPr>
            <w:tcW w:w="786" w:type="dxa"/>
            <w:gridSpan w:val="2"/>
            <w:shd w:val="clear" w:color="auto" w:fill="F7CAAC"/>
          </w:tcPr>
          <w:p w14:paraId="7E75FD8E" w14:textId="77777777" w:rsidR="00771C29" w:rsidRPr="0003498C" w:rsidRDefault="00771C29" w:rsidP="00FC7DFD">
            <w:pPr>
              <w:jc w:val="both"/>
              <w:rPr>
                <w:ins w:id="1002" w:author="Pavla Trefilová" w:date="2019-09-16T08:59:00Z"/>
              </w:rPr>
            </w:pPr>
            <w:ins w:id="1003" w:author="Pavla Trefilová" w:date="2019-09-16T08:59:00Z">
              <w:r w:rsidRPr="0003498C">
                <w:rPr>
                  <w:b/>
                </w:rPr>
                <w:t>datum</w:t>
              </w:r>
            </w:ins>
          </w:p>
        </w:tc>
        <w:tc>
          <w:tcPr>
            <w:tcW w:w="2019" w:type="dxa"/>
            <w:gridSpan w:val="3"/>
          </w:tcPr>
          <w:p w14:paraId="0F8D331D" w14:textId="77777777" w:rsidR="00771C29" w:rsidRPr="0003498C" w:rsidRDefault="00771C29" w:rsidP="00FC7DFD">
            <w:pPr>
              <w:jc w:val="both"/>
              <w:rPr>
                <w:ins w:id="1004" w:author="Pavla Trefilová" w:date="2019-09-16T08:59:00Z"/>
              </w:rPr>
            </w:pPr>
          </w:p>
        </w:tc>
      </w:tr>
    </w:tbl>
    <w:p w14:paraId="627AFEBA" w14:textId="09089EF1" w:rsidR="00771C29" w:rsidRDefault="00771C29">
      <w:pPr>
        <w:rPr>
          <w:ins w:id="1005" w:author="Pavla Trefilová" w:date="2019-09-16T08:59:00Z"/>
        </w:rPr>
      </w:pPr>
      <w:ins w:id="1006" w:author="Pavla Trefilová" w:date="2019-09-16T08:59:00Z">
        <w:r>
          <w:br w:type="page"/>
        </w:r>
      </w:ins>
    </w:p>
    <w:p w14:paraId="04B9702B" w14:textId="77777777" w:rsidR="00B343F2" w:rsidRDefault="00B343F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14:paraId="301E2B73" w14:textId="77777777" w:rsidTr="00F062BA">
        <w:tc>
          <w:tcPr>
            <w:tcW w:w="9859" w:type="dxa"/>
            <w:gridSpan w:val="11"/>
            <w:tcBorders>
              <w:bottom w:val="double" w:sz="4" w:space="0" w:color="auto"/>
            </w:tcBorders>
            <w:shd w:val="clear" w:color="auto" w:fill="BDD6EE"/>
          </w:tcPr>
          <w:p w14:paraId="30044D81" w14:textId="77D932B3" w:rsidR="007E52E5" w:rsidRDefault="007E52E5" w:rsidP="007E52E5">
            <w:pPr>
              <w:jc w:val="both"/>
              <w:rPr>
                <w:b/>
                <w:sz w:val="28"/>
              </w:rPr>
            </w:pPr>
            <w:r>
              <w:rPr>
                <w:b/>
                <w:sz w:val="28"/>
              </w:rPr>
              <w:t>C-I – Personální zabezpečení</w:t>
            </w:r>
          </w:p>
        </w:tc>
      </w:tr>
      <w:tr w:rsidR="007E52E5" w14:paraId="240C4C42" w14:textId="77777777" w:rsidTr="00F062BA">
        <w:tc>
          <w:tcPr>
            <w:tcW w:w="2518" w:type="dxa"/>
            <w:tcBorders>
              <w:top w:val="double" w:sz="4" w:space="0" w:color="auto"/>
            </w:tcBorders>
            <w:shd w:val="clear" w:color="auto" w:fill="F7CAAC"/>
          </w:tcPr>
          <w:p w14:paraId="1075AF99" w14:textId="77777777" w:rsidR="007E52E5" w:rsidRDefault="007E52E5" w:rsidP="007E52E5">
            <w:pPr>
              <w:jc w:val="both"/>
              <w:rPr>
                <w:b/>
              </w:rPr>
            </w:pPr>
            <w:r>
              <w:rPr>
                <w:b/>
              </w:rPr>
              <w:t>Vysoká škola</w:t>
            </w:r>
          </w:p>
        </w:tc>
        <w:tc>
          <w:tcPr>
            <w:tcW w:w="7341" w:type="dxa"/>
            <w:gridSpan w:val="10"/>
          </w:tcPr>
          <w:p w14:paraId="0DDE4BBD" w14:textId="77777777" w:rsidR="007E52E5" w:rsidRDefault="007E52E5" w:rsidP="007E52E5">
            <w:pPr>
              <w:jc w:val="both"/>
            </w:pPr>
            <w:r>
              <w:t>Univerzita Tomáše Bati ve Zlíně</w:t>
            </w:r>
          </w:p>
        </w:tc>
      </w:tr>
      <w:tr w:rsidR="007E52E5" w14:paraId="7998B08B" w14:textId="77777777" w:rsidTr="00F062BA">
        <w:tc>
          <w:tcPr>
            <w:tcW w:w="2518" w:type="dxa"/>
            <w:shd w:val="clear" w:color="auto" w:fill="F7CAAC"/>
          </w:tcPr>
          <w:p w14:paraId="06D6351B" w14:textId="77777777" w:rsidR="007E52E5" w:rsidRDefault="007E52E5" w:rsidP="007E52E5">
            <w:pPr>
              <w:jc w:val="both"/>
              <w:rPr>
                <w:b/>
              </w:rPr>
            </w:pPr>
            <w:r>
              <w:rPr>
                <w:b/>
              </w:rPr>
              <w:t>Součást vysoké školy</w:t>
            </w:r>
          </w:p>
        </w:tc>
        <w:tc>
          <w:tcPr>
            <w:tcW w:w="7341" w:type="dxa"/>
            <w:gridSpan w:val="10"/>
          </w:tcPr>
          <w:p w14:paraId="62BFF7F7" w14:textId="77777777" w:rsidR="007E52E5" w:rsidRDefault="007E52E5" w:rsidP="007E52E5">
            <w:pPr>
              <w:jc w:val="both"/>
            </w:pPr>
            <w:r>
              <w:t>Fakulta managementu a ekonomiky</w:t>
            </w:r>
          </w:p>
        </w:tc>
      </w:tr>
      <w:tr w:rsidR="007E52E5" w14:paraId="251A4728" w14:textId="77777777" w:rsidTr="00F062BA">
        <w:tc>
          <w:tcPr>
            <w:tcW w:w="2518" w:type="dxa"/>
            <w:shd w:val="clear" w:color="auto" w:fill="F7CAAC"/>
          </w:tcPr>
          <w:p w14:paraId="71B9C153" w14:textId="77777777" w:rsidR="007E52E5" w:rsidRDefault="007E52E5" w:rsidP="007E52E5">
            <w:pPr>
              <w:jc w:val="both"/>
              <w:rPr>
                <w:b/>
              </w:rPr>
            </w:pPr>
            <w:r>
              <w:rPr>
                <w:b/>
              </w:rPr>
              <w:t>Název studijního programu</w:t>
            </w:r>
          </w:p>
        </w:tc>
        <w:tc>
          <w:tcPr>
            <w:tcW w:w="7341" w:type="dxa"/>
            <w:gridSpan w:val="10"/>
          </w:tcPr>
          <w:p w14:paraId="7E3A7EAA" w14:textId="77777777" w:rsidR="007E52E5" w:rsidRDefault="007E52E5" w:rsidP="007E52E5">
            <w:pPr>
              <w:jc w:val="both"/>
            </w:pPr>
            <w:r>
              <w:t>Průmyslové inženýrství</w:t>
            </w:r>
          </w:p>
        </w:tc>
      </w:tr>
      <w:tr w:rsidR="007E52E5" w14:paraId="765C9610" w14:textId="77777777" w:rsidTr="00F062BA">
        <w:tc>
          <w:tcPr>
            <w:tcW w:w="2518" w:type="dxa"/>
            <w:shd w:val="clear" w:color="auto" w:fill="F7CAAC"/>
          </w:tcPr>
          <w:p w14:paraId="7C2885B2" w14:textId="77777777" w:rsidR="007E52E5" w:rsidRDefault="007E52E5" w:rsidP="007E52E5">
            <w:pPr>
              <w:jc w:val="both"/>
              <w:rPr>
                <w:b/>
              </w:rPr>
            </w:pPr>
            <w:r>
              <w:rPr>
                <w:b/>
              </w:rPr>
              <w:t>Jméno a příjmení</w:t>
            </w:r>
          </w:p>
        </w:tc>
        <w:tc>
          <w:tcPr>
            <w:tcW w:w="4536" w:type="dxa"/>
            <w:gridSpan w:val="5"/>
          </w:tcPr>
          <w:p w14:paraId="399DF866" w14:textId="77777777" w:rsidR="007E52E5" w:rsidRDefault="007E52E5" w:rsidP="007E52E5">
            <w:pPr>
              <w:jc w:val="both"/>
            </w:pPr>
            <w:r>
              <w:t>Miloslava CHOVANCOVÁ</w:t>
            </w:r>
          </w:p>
        </w:tc>
        <w:tc>
          <w:tcPr>
            <w:tcW w:w="709" w:type="dxa"/>
            <w:shd w:val="clear" w:color="auto" w:fill="F7CAAC"/>
          </w:tcPr>
          <w:p w14:paraId="7C4F28E8" w14:textId="77777777" w:rsidR="007E52E5" w:rsidRDefault="007E52E5" w:rsidP="007E52E5">
            <w:pPr>
              <w:jc w:val="both"/>
              <w:rPr>
                <w:b/>
              </w:rPr>
            </w:pPr>
            <w:r>
              <w:rPr>
                <w:b/>
              </w:rPr>
              <w:t>Tituly</w:t>
            </w:r>
          </w:p>
        </w:tc>
        <w:tc>
          <w:tcPr>
            <w:tcW w:w="2096" w:type="dxa"/>
            <w:gridSpan w:val="4"/>
          </w:tcPr>
          <w:p w14:paraId="03E153E8" w14:textId="77777777" w:rsidR="007E52E5" w:rsidRDefault="007E52E5" w:rsidP="007E52E5">
            <w:pPr>
              <w:jc w:val="both"/>
            </w:pPr>
            <w:r>
              <w:t>doc. Ing., CSc.</w:t>
            </w:r>
          </w:p>
        </w:tc>
      </w:tr>
      <w:tr w:rsidR="007E52E5" w14:paraId="6A989378" w14:textId="77777777" w:rsidTr="00F062BA">
        <w:tc>
          <w:tcPr>
            <w:tcW w:w="2518" w:type="dxa"/>
            <w:shd w:val="clear" w:color="auto" w:fill="F7CAAC"/>
          </w:tcPr>
          <w:p w14:paraId="58F5D926" w14:textId="77777777" w:rsidR="007E52E5" w:rsidRDefault="007E52E5" w:rsidP="007E52E5">
            <w:pPr>
              <w:jc w:val="both"/>
              <w:rPr>
                <w:b/>
              </w:rPr>
            </w:pPr>
            <w:r>
              <w:rPr>
                <w:b/>
              </w:rPr>
              <w:t>Rok narození</w:t>
            </w:r>
          </w:p>
        </w:tc>
        <w:tc>
          <w:tcPr>
            <w:tcW w:w="829" w:type="dxa"/>
          </w:tcPr>
          <w:p w14:paraId="6A987206" w14:textId="77777777" w:rsidR="007E52E5" w:rsidRDefault="007E52E5" w:rsidP="007E52E5">
            <w:pPr>
              <w:jc w:val="both"/>
            </w:pPr>
            <w:r>
              <w:t>1952</w:t>
            </w:r>
          </w:p>
        </w:tc>
        <w:tc>
          <w:tcPr>
            <w:tcW w:w="1721" w:type="dxa"/>
            <w:shd w:val="clear" w:color="auto" w:fill="F7CAAC"/>
          </w:tcPr>
          <w:p w14:paraId="755B4D9B" w14:textId="77777777" w:rsidR="007E52E5" w:rsidRDefault="007E52E5" w:rsidP="007E52E5">
            <w:pPr>
              <w:jc w:val="both"/>
              <w:rPr>
                <w:b/>
              </w:rPr>
            </w:pPr>
            <w:r>
              <w:rPr>
                <w:b/>
              </w:rPr>
              <w:t>typ vztahu k VŠ</w:t>
            </w:r>
          </w:p>
        </w:tc>
        <w:tc>
          <w:tcPr>
            <w:tcW w:w="992" w:type="dxa"/>
            <w:gridSpan w:val="2"/>
          </w:tcPr>
          <w:p w14:paraId="4ABD360F" w14:textId="77777777" w:rsidR="007E52E5" w:rsidRDefault="007E52E5" w:rsidP="007E52E5">
            <w:pPr>
              <w:jc w:val="both"/>
            </w:pPr>
            <w:r>
              <w:t>pp</w:t>
            </w:r>
          </w:p>
        </w:tc>
        <w:tc>
          <w:tcPr>
            <w:tcW w:w="994" w:type="dxa"/>
            <w:shd w:val="clear" w:color="auto" w:fill="F7CAAC"/>
          </w:tcPr>
          <w:p w14:paraId="57CFB5F0" w14:textId="77777777" w:rsidR="007E52E5" w:rsidRDefault="007E52E5" w:rsidP="007E52E5">
            <w:pPr>
              <w:jc w:val="both"/>
              <w:rPr>
                <w:b/>
              </w:rPr>
            </w:pPr>
            <w:r>
              <w:rPr>
                <w:b/>
              </w:rPr>
              <w:t>rozsah</w:t>
            </w:r>
          </w:p>
        </w:tc>
        <w:tc>
          <w:tcPr>
            <w:tcW w:w="709" w:type="dxa"/>
          </w:tcPr>
          <w:p w14:paraId="5683A5E2" w14:textId="77777777" w:rsidR="007E52E5" w:rsidRDefault="007E52E5" w:rsidP="007E52E5">
            <w:pPr>
              <w:jc w:val="both"/>
            </w:pPr>
            <w:r>
              <w:t>40</w:t>
            </w:r>
          </w:p>
        </w:tc>
        <w:tc>
          <w:tcPr>
            <w:tcW w:w="709" w:type="dxa"/>
            <w:gridSpan w:val="2"/>
            <w:shd w:val="clear" w:color="auto" w:fill="F7CAAC"/>
          </w:tcPr>
          <w:p w14:paraId="137FA5F2" w14:textId="77777777" w:rsidR="007E52E5" w:rsidRDefault="007E52E5" w:rsidP="007E52E5">
            <w:pPr>
              <w:jc w:val="both"/>
              <w:rPr>
                <w:b/>
              </w:rPr>
            </w:pPr>
            <w:r>
              <w:rPr>
                <w:b/>
              </w:rPr>
              <w:t>do kdy</w:t>
            </w:r>
          </w:p>
        </w:tc>
        <w:tc>
          <w:tcPr>
            <w:tcW w:w="1387" w:type="dxa"/>
            <w:gridSpan w:val="2"/>
          </w:tcPr>
          <w:p w14:paraId="230DFC66" w14:textId="77777777" w:rsidR="007E52E5" w:rsidRDefault="007E52E5" w:rsidP="007E52E5">
            <w:pPr>
              <w:jc w:val="both"/>
            </w:pPr>
            <w:r>
              <w:t>N</w:t>
            </w:r>
          </w:p>
        </w:tc>
      </w:tr>
      <w:tr w:rsidR="007E52E5" w14:paraId="0C26CEB5" w14:textId="77777777" w:rsidTr="00F062BA">
        <w:tc>
          <w:tcPr>
            <w:tcW w:w="5068" w:type="dxa"/>
            <w:gridSpan w:val="3"/>
            <w:shd w:val="clear" w:color="auto" w:fill="F7CAAC"/>
          </w:tcPr>
          <w:p w14:paraId="7A5E4831" w14:textId="77777777" w:rsidR="007E52E5" w:rsidRDefault="007E52E5" w:rsidP="007E52E5">
            <w:pPr>
              <w:jc w:val="both"/>
              <w:rPr>
                <w:b/>
              </w:rPr>
            </w:pPr>
            <w:r>
              <w:rPr>
                <w:b/>
              </w:rPr>
              <w:t>Typ vztahu na součásti VŠ, která uskutečňuje st. program</w:t>
            </w:r>
          </w:p>
        </w:tc>
        <w:tc>
          <w:tcPr>
            <w:tcW w:w="992" w:type="dxa"/>
            <w:gridSpan w:val="2"/>
          </w:tcPr>
          <w:p w14:paraId="0E048BB2" w14:textId="77777777" w:rsidR="007E52E5" w:rsidRDefault="007E52E5" w:rsidP="007E52E5">
            <w:pPr>
              <w:jc w:val="both"/>
            </w:pPr>
            <w:r>
              <w:t>pp</w:t>
            </w:r>
          </w:p>
        </w:tc>
        <w:tc>
          <w:tcPr>
            <w:tcW w:w="994" w:type="dxa"/>
            <w:shd w:val="clear" w:color="auto" w:fill="F7CAAC"/>
          </w:tcPr>
          <w:p w14:paraId="5F6FE3EF" w14:textId="77777777" w:rsidR="007E52E5" w:rsidRDefault="007E52E5" w:rsidP="007E52E5">
            <w:pPr>
              <w:jc w:val="both"/>
              <w:rPr>
                <w:b/>
              </w:rPr>
            </w:pPr>
            <w:r>
              <w:rPr>
                <w:b/>
              </w:rPr>
              <w:t>rozsah</w:t>
            </w:r>
          </w:p>
        </w:tc>
        <w:tc>
          <w:tcPr>
            <w:tcW w:w="709" w:type="dxa"/>
          </w:tcPr>
          <w:p w14:paraId="62883179" w14:textId="77777777" w:rsidR="007E52E5" w:rsidRDefault="007E52E5" w:rsidP="007E52E5">
            <w:pPr>
              <w:jc w:val="both"/>
            </w:pPr>
            <w:r>
              <w:t>40</w:t>
            </w:r>
          </w:p>
        </w:tc>
        <w:tc>
          <w:tcPr>
            <w:tcW w:w="709" w:type="dxa"/>
            <w:gridSpan w:val="2"/>
            <w:shd w:val="clear" w:color="auto" w:fill="F7CAAC"/>
          </w:tcPr>
          <w:p w14:paraId="1DDECD25" w14:textId="77777777" w:rsidR="007E52E5" w:rsidRDefault="007E52E5" w:rsidP="007E52E5">
            <w:pPr>
              <w:jc w:val="both"/>
              <w:rPr>
                <w:b/>
              </w:rPr>
            </w:pPr>
            <w:r>
              <w:rPr>
                <w:b/>
              </w:rPr>
              <w:t>do kdy</w:t>
            </w:r>
          </w:p>
        </w:tc>
        <w:tc>
          <w:tcPr>
            <w:tcW w:w="1387" w:type="dxa"/>
            <w:gridSpan w:val="2"/>
          </w:tcPr>
          <w:p w14:paraId="0770C449" w14:textId="77777777" w:rsidR="007E52E5" w:rsidRDefault="007E52E5" w:rsidP="007E52E5">
            <w:pPr>
              <w:jc w:val="both"/>
            </w:pPr>
            <w:r>
              <w:t>N</w:t>
            </w:r>
          </w:p>
        </w:tc>
      </w:tr>
      <w:tr w:rsidR="007E52E5" w14:paraId="5E69ED20" w14:textId="77777777" w:rsidTr="00F062BA">
        <w:tc>
          <w:tcPr>
            <w:tcW w:w="6060" w:type="dxa"/>
            <w:gridSpan w:val="5"/>
            <w:shd w:val="clear" w:color="auto" w:fill="F7CAAC"/>
          </w:tcPr>
          <w:p w14:paraId="47D4B358" w14:textId="77777777" w:rsidR="007E52E5" w:rsidRDefault="007E52E5" w:rsidP="007E52E5">
            <w:pPr>
              <w:jc w:val="both"/>
            </w:pPr>
            <w:r>
              <w:rPr>
                <w:b/>
              </w:rPr>
              <w:t>Další současná působení jako akademický pracovník na jiných VŠ</w:t>
            </w:r>
          </w:p>
        </w:tc>
        <w:tc>
          <w:tcPr>
            <w:tcW w:w="1703" w:type="dxa"/>
            <w:gridSpan w:val="2"/>
            <w:shd w:val="clear" w:color="auto" w:fill="F7CAAC"/>
          </w:tcPr>
          <w:p w14:paraId="45F11CA5" w14:textId="77777777" w:rsidR="007E52E5" w:rsidRDefault="007E52E5" w:rsidP="007E52E5">
            <w:pPr>
              <w:jc w:val="both"/>
              <w:rPr>
                <w:b/>
              </w:rPr>
            </w:pPr>
            <w:r>
              <w:rPr>
                <w:b/>
              </w:rPr>
              <w:t>typ prac. vztahu</w:t>
            </w:r>
          </w:p>
        </w:tc>
        <w:tc>
          <w:tcPr>
            <w:tcW w:w="2096" w:type="dxa"/>
            <w:gridSpan w:val="4"/>
            <w:shd w:val="clear" w:color="auto" w:fill="F7CAAC"/>
          </w:tcPr>
          <w:p w14:paraId="4DE4D270" w14:textId="77777777" w:rsidR="007E52E5" w:rsidRDefault="007E52E5" w:rsidP="007E52E5">
            <w:pPr>
              <w:jc w:val="both"/>
              <w:rPr>
                <w:b/>
              </w:rPr>
            </w:pPr>
            <w:r>
              <w:rPr>
                <w:b/>
              </w:rPr>
              <w:t>rozsah</w:t>
            </w:r>
          </w:p>
        </w:tc>
      </w:tr>
      <w:tr w:rsidR="007E52E5" w14:paraId="045F74DE" w14:textId="77777777" w:rsidTr="00F062BA">
        <w:tc>
          <w:tcPr>
            <w:tcW w:w="6060" w:type="dxa"/>
            <w:gridSpan w:val="5"/>
          </w:tcPr>
          <w:p w14:paraId="20BAC7AF" w14:textId="77777777" w:rsidR="007E52E5" w:rsidRDefault="007E52E5" w:rsidP="007E52E5">
            <w:pPr>
              <w:jc w:val="both"/>
            </w:pPr>
            <w:r>
              <w:t>MVŠO Olomouc</w:t>
            </w:r>
          </w:p>
        </w:tc>
        <w:tc>
          <w:tcPr>
            <w:tcW w:w="1703" w:type="dxa"/>
            <w:gridSpan w:val="2"/>
          </w:tcPr>
          <w:p w14:paraId="388B3CFF" w14:textId="77777777" w:rsidR="007E52E5" w:rsidRDefault="007E52E5" w:rsidP="007E52E5">
            <w:pPr>
              <w:jc w:val="both"/>
            </w:pPr>
            <w:r>
              <w:t>pp</w:t>
            </w:r>
          </w:p>
        </w:tc>
        <w:tc>
          <w:tcPr>
            <w:tcW w:w="2096" w:type="dxa"/>
            <w:gridSpan w:val="4"/>
          </w:tcPr>
          <w:p w14:paraId="50AFD3DC" w14:textId="77777777" w:rsidR="007E52E5" w:rsidRDefault="007E52E5" w:rsidP="007E52E5">
            <w:pPr>
              <w:jc w:val="both"/>
            </w:pPr>
            <w:r>
              <w:t>20 h/t</w:t>
            </w:r>
          </w:p>
        </w:tc>
      </w:tr>
      <w:tr w:rsidR="007E52E5" w14:paraId="4321D2AA" w14:textId="77777777" w:rsidTr="00F062BA">
        <w:tc>
          <w:tcPr>
            <w:tcW w:w="9859" w:type="dxa"/>
            <w:gridSpan w:val="11"/>
            <w:shd w:val="clear" w:color="auto" w:fill="F7CAAC"/>
          </w:tcPr>
          <w:p w14:paraId="5D13293C" w14:textId="77777777"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14:paraId="05109BB7" w14:textId="77777777" w:rsidTr="00F062BA">
        <w:trPr>
          <w:trHeight w:val="187"/>
        </w:trPr>
        <w:tc>
          <w:tcPr>
            <w:tcW w:w="9859" w:type="dxa"/>
            <w:gridSpan w:val="11"/>
            <w:tcBorders>
              <w:top w:val="nil"/>
            </w:tcBorders>
          </w:tcPr>
          <w:p w14:paraId="385C35C1" w14:textId="77777777" w:rsidR="007E52E5" w:rsidRDefault="00F062BA" w:rsidP="007E52E5">
            <w:pPr>
              <w:jc w:val="both"/>
            </w:pPr>
            <w:r w:rsidRPr="00300270">
              <w:t>Strategický management</w:t>
            </w:r>
            <w:r>
              <w:t xml:space="preserve"> </w:t>
            </w:r>
            <w:r w:rsidR="007E52E5">
              <w:t>- garant, přednášející (60%)</w:t>
            </w:r>
          </w:p>
          <w:p w14:paraId="039BA4DE" w14:textId="5C259657" w:rsidR="00F062BA" w:rsidRDefault="00F062BA" w:rsidP="007E52E5">
            <w:pPr>
              <w:jc w:val="both"/>
            </w:pPr>
            <w:r>
              <w:t>Strategic Management - garant, přednášející (60%)</w:t>
            </w:r>
          </w:p>
        </w:tc>
      </w:tr>
      <w:tr w:rsidR="007E52E5" w14:paraId="4C5C3B42" w14:textId="77777777" w:rsidTr="00F062BA">
        <w:tc>
          <w:tcPr>
            <w:tcW w:w="9859" w:type="dxa"/>
            <w:gridSpan w:val="11"/>
            <w:shd w:val="clear" w:color="auto" w:fill="F7CAAC"/>
          </w:tcPr>
          <w:p w14:paraId="69325E65" w14:textId="77777777" w:rsidR="007E52E5" w:rsidRDefault="007E52E5" w:rsidP="007E52E5">
            <w:pPr>
              <w:jc w:val="both"/>
            </w:pPr>
            <w:r>
              <w:rPr>
                <w:b/>
              </w:rPr>
              <w:t xml:space="preserve">Údaje o vzdělání na VŠ </w:t>
            </w:r>
          </w:p>
        </w:tc>
      </w:tr>
      <w:tr w:rsidR="007E52E5" w14:paraId="69C6D77F" w14:textId="77777777" w:rsidTr="00F062BA">
        <w:trPr>
          <w:trHeight w:val="797"/>
        </w:trPr>
        <w:tc>
          <w:tcPr>
            <w:tcW w:w="9859" w:type="dxa"/>
            <w:gridSpan w:val="11"/>
          </w:tcPr>
          <w:p w14:paraId="095A2267" w14:textId="77777777" w:rsidR="007E52E5" w:rsidRDefault="007E52E5" w:rsidP="007E52E5">
            <w:pPr>
              <w:jc w:val="both"/>
              <w:rPr>
                <w:rFonts w:eastAsia="Calibri"/>
                <w:sz w:val="22"/>
                <w:szCs w:val="22"/>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04151">
              <w:rPr>
                <w:rFonts w:eastAsia="Calibri"/>
                <w:b/>
              </w:rPr>
              <w:t>CSc</w:t>
            </w:r>
            <w:r>
              <w:rPr>
                <w:rFonts w:eastAsia="Calibri"/>
                <w:sz w:val="22"/>
                <w:szCs w:val="22"/>
              </w:rPr>
              <w:t>.)</w:t>
            </w:r>
          </w:p>
          <w:p w14:paraId="61E69192" w14:textId="77777777" w:rsidR="00504151" w:rsidRDefault="00504151" w:rsidP="00504151">
            <w:pPr>
              <w:jc w:val="both"/>
            </w:pPr>
            <w:r>
              <w:t>1977 - 1979: Pedagogický postgraduál; Pedagogický institut; VŠZ Brno</w:t>
            </w:r>
          </w:p>
          <w:p w14:paraId="656B8B2B" w14:textId="77777777" w:rsidR="00504151" w:rsidRPr="00504151" w:rsidRDefault="00504151" w:rsidP="00325BC1">
            <w:pPr>
              <w:jc w:val="both"/>
            </w:pPr>
            <w:r>
              <w:t>1971 - 1976: MENDELU Brno (dříve VŠZ), Agronomická fakulta (</w:t>
            </w:r>
            <w:r w:rsidRPr="00504151">
              <w:rPr>
                <w:b/>
              </w:rPr>
              <w:t>Ing</w:t>
            </w:r>
            <w:r>
              <w:t>.)</w:t>
            </w:r>
          </w:p>
        </w:tc>
      </w:tr>
      <w:tr w:rsidR="007E52E5" w14:paraId="76489A7F" w14:textId="77777777" w:rsidTr="00F062BA">
        <w:tc>
          <w:tcPr>
            <w:tcW w:w="9859" w:type="dxa"/>
            <w:gridSpan w:val="11"/>
            <w:shd w:val="clear" w:color="auto" w:fill="F7CAAC"/>
          </w:tcPr>
          <w:p w14:paraId="0C460C0A" w14:textId="77777777" w:rsidR="007E52E5" w:rsidRDefault="007E52E5" w:rsidP="007E52E5">
            <w:pPr>
              <w:jc w:val="both"/>
              <w:rPr>
                <w:b/>
              </w:rPr>
            </w:pPr>
            <w:r>
              <w:rPr>
                <w:b/>
              </w:rPr>
              <w:t>Údaje o odborném působení od absolvování VŠ</w:t>
            </w:r>
          </w:p>
        </w:tc>
      </w:tr>
      <w:tr w:rsidR="007E52E5" w14:paraId="1C5F5733" w14:textId="77777777" w:rsidTr="00F062BA">
        <w:trPr>
          <w:trHeight w:val="1090"/>
        </w:trPr>
        <w:tc>
          <w:tcPr>
            <w:tcW w:w="9859" w:type="dxa"/>
            <w:gridSpan w:val="11"/>
          </w:tcPr>
          <w:p w14:paraId="5A5BE32F" w14:textId="77777777" w:rsidR="007E52E5" w:rsidRPr="009A69B6" w:rsidRDefault="007E52E5" w:rsidP="007E52E5">
            <w:r w:rsidRPr="009A69B6">
              <w:t>1976 - 1979  odborná asi</w:t>
            </w:r>
            <w:r>
              <w:t>stentka, MENDELU (dříve VŠZ) AF</w:t>
            </w:r>
            <w:r w:rsidRPr="009A69B6">
              <w:t xml:space="preserve"> Brno</w:t>
            </w:r>
          </w:p>
          <w:p w14:paraId="12277564" w14:textId="77777777" w:rsidR="007E52E5" w:rsidRPr="009A69B6" w:rsidRDefault="007E52E5" w:rsidP="007E52E5">
            <w:pPr>
              <w:rPr>
                <w:iCs/>
              </w:rPr>
            </w:pPr>
            <w:r w:rsidRPr="009A69B6">
              <w:rPr>
                <w:iCs/>
              </w:rPr>
              <w:t xml:space="preserve">1979 - 1990  projektant, </w:t>
            </w:r>
            <w:r>
              <w:t xml:space="preserve">Agrochemický podnik, </w:t>
            </w:r>
            <w:r w:rsidRPr="009A69B6">
              <w:t>Staré Město u Uh.  Hradiště</w:t>
            </w:r>
          </w:p>
          <w:p w14:paraId="0ECF45B6" w14:textId="77777777" w:rsidR="007E52E5" w:rsidRPr="009A69B6" w:rsidRDefault="007E52E5" w:rsidP="007E52E5">
            <w:r w:rsidRPr="009A69B6">
              <w:t xml:space="preserve">1990 </w:t>
            </w:r>
            <w:r>
              <w:t>- 1995  středoškolská učitelka,</w:t>
            </w:r>
            <w:r w:rsidRPr="009A69B6">
              <w:t xml:space="preserve"> SZTŠ Staré Město u Uh</w:t>
            </w:r>
            <w:r>
              <w:t xml:space="preserve">erského Hradiště </w:t>
            </w:r>
          </w:p>
          <w:p w14:paraId="40B21C6D" w14:textId="77777777" w:rsidR="007E52E5" w:rsidRPr="009A69B6" w:rsidRDefault="007E52E5" w:rsidP="007E52E5">
            <w:pPr>
              <w:rPr>
                <w:u w:val="single"/>
              </w:rPr>
            </w:pPr>
            <w:r w:rsidRPr="009A69B6">
              <w:t>1995 - 1996 odborná asistentka,</w:t>
            </w:r>
            <w:r>
              <w:t xml:space="preserve"> </w:t>
            </w:r>
            <w:r w:rsidRPr="009A69B6">
              <w:t>Polytechnický ins</w:t>
            </w:r>
            <w:r>
              <w:t>titut Kunovice</w:t>
            </w:r>
          </w:p>
          <w:p w14:paraId="0BF95C1D" w14:textId="77777777" w:rsidR="007E52E5" w:rsidRPr="009A69B6" w:rsidRDefault="007E52E5" w:rsidP="007E52E5">
            <w:r w:rsidRPr="009A69B6">
              <w:t>1996 - 1997 poradce pro o</w:t>
            </w:r>
            <w:r>
              <w:t>bchodní a marketingovou činnost</w:t>
            </w:r>
            <w:r w:rsidRPr="009A69B6">
              <w:t xml:space="preserve">, OSVČ     </w:t>
            </w:r>
          </w:p>
          <w:p w14:paraId="784F8831" w14:textId="77777777" w:rsidR="007E52E5" w:rsidRDefault="007E52E5" w:rsidP="007E52E5">
            <w:r w:rsidRPr="009A69B6">
              <w:t>1997 - 1998 personální manažer, KYOCERA GROUP, AVX Czech Republic, s.r.o.</w:t>
            </w:r>
            <w:r>
              <w:t>, Uh. Hradiště</w:t>
            </w:r>
          </w:p>
          <w:p w14:paraId="1E28C0D4" w14:textId="77777777" w:rsidR="007E52E5" w:rsidRPr="009A69B6" w:rsidRDefault="007E52E5" w:rsidP="007E52E5">
            <w:r>
              <w:t>2009 -  2012 vysokoškol. učitel, VŠLG Přerov (jpp. 0,5)</w:t>
            </w:r>
          </w:p>
          <w:p w14:paraId="1C7A56C4" w14:textId="77777777" w:rsidR="007E52E5" w:rsidRDefault="007E52E5" w:rsidP="007E52E5">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7E52E5" w14:paraId="0CFB57FB" w14:textId="77777777" w:rsidTr="00F062BA">
        <w:trPr>
          <w:trHeight w:val="250"/>
        </w:trPr>
        <w:tc>
          <w:tcPr>
            <w:tcW w:w="9859" w:type="dxa"/>
            <w:gridSpan w:val="11"/>
            <w:shd w:val="clear" w:color="auto" w:fill="F7CAAC"/>
          </w:tcPr>
          <w:p w14:paraId="10A109A2" w14:textId="77777777" w:rsidR="007E52E5" w:rsidRDefault="007E52E5" w:rsidP="007E52E5">
            <w:pPr>
              <w:jc w:val="both"/>
            </w:pPr>
            <w:r>
              <w:rPr>
                <w:b/>
              </w:rPr>
              <w:t>Zkušenosti s vedením kvalifikačních a rigorózních prací</w:t>
            </w:r>
          </w:p>
        </w:tc>
      </w:tr>
      <w:tr w:rsidR="007E52E5" w14:paraId="492296AD" w14:textId="77777777" w:rsidTr="00F062BA">
        <w:trPr>
          <w:trHeight w:val="264"/>
        </w:trPr>
        <w:tc>
          <w:tcPr>
            <w:tcW w:w="9859" w:type="dxa"/>
            <w:gridSpan w:val="11"/>
          </w:tcPr>
          <w:p w14:paraId="216B00A4" w14:textId="77777777" w:rsidR="00636CFD" w:rsidRDefault="00636CFD" w:rsidP="00636CFD">
            <w:pPr>
              <w:jc w:val="both"/>
            </w:pPr>
            <w:r>
              <w:t xml:space="preserve">Počet vedených bakalářských prací – 84 </w:t>
            </w:r>
          </w:p>
          <w:p w14:paraId="21045FDB" w14:textId="77777777" w:rsidR="00636CFD" w:rsidRDefault="00636CFD" w:rsidP="00636CFD">
            <w:pPr>
              <w:jc w:val="both"/>
            </w:pPr>
            <w:r>
              <w:t>Počet vedených diplomových prací – 78</w:t>
            </w:r>
          </w:p>
          <w:p w14:paraId="3FDE2AF4" w14:textId="77777777" w:rsidR="007E52E5" w:rsidRDefault="00636CFD" w:rsidP="007E52E5">
            <w:pPr>
              <w:jc w:val="both"/>
            </w:pPr>
            <w:r>
              <w:t xml:space="preserve">Počet vedených disertačních prací – 5 </w:t>
            </w:r>
          </w:p>
        </w:tc>
      </w:tr>
      <w:tr w:rsidR="007E52E5" w14:paraId="337BE91A" w14:textId="77777777" w:rsidTr="00F062BA">
        <w:trPr>
          <w:cantSplit/>
        </w:trPr>
        <w:tc>
          <w:tcPr>
            <w:tcW w:w="3347" w:type="dxa"/>
            <w:gridSpan w:val="2"/>
            <w:tcBorders>
              <w:top w:val="single" w:sz="12" w:space="0" w:color="auto"/>
            </w:tcBorders>
            <w:shd w:val="clear" w:color="auto" w:fill="F7CAAC"/>
          </w:tcPr>
          <w:p w14:paraId="4EFB41FD" w14:textId="77777777"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14:paraId="181F6A45" w14:textId="77777777"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83C8700" w14:textId="77777777"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13CBBE" w14:textId="77777777" w:rsidR="007E52E5" w:rsidRDefault="007E52E5" w:rsidP="007E52E5">
            <w:pPr>
              <w:jc w:val="both"/>
              <w:rPr>
                <w:b/>
              </w:rPr>
            </w:pPr>
            <w:r>
              <w:rPr>
                <w:b/>
              </w:rPr>
              <w:t>Ohlasy publikací</w:t>
            </w:r>
          </w:p>
        </w:tc>
      </w:tr>
      <w:tr w:rsidR="007E52E5" w14:paraId="2ED1615E" w14:textId="77777777" w:rsidTr="00F062BA">
        <w:trPr>
          <w:cantSplit/>
        </w:trPr>
        <w:tc>
          <w:tcPr>
            <w:tcW w:w="3347" w:type="dxa"/>
            <w:gridSpan w:val="2"/>
          </w:tcPr>
          <w:p w14:paraId="33AA6350" w14:textId="77777777" w:rsidR="007E52E5" w:rsidRDefault="007E52E5" w:rsidP="007E52E5">
            <w:pPr>
              <w:jc w:val="both"/>
            </w:pPr>
            <w:r w:rsidRPr="004734F4">
              <w:t>Management a ekonomika podniku</w:t>
            </w:r>
          </w:p>
        </w:tc>
        <w:tc>
          <w:tcPr>
            <w:tcW w:w="2245" w:type="dxa"/>
            <w:gridSpan w:val="2"/>
          </w:tcPr>
          <w:p w14:paraId="2AB0B7E0" w14:textId="77777777" w:rsidR="007E52E5" w:rsidRDefault="007E52E5" w:rsidP="007E52E5">
            <w:pPr>
              <w:jc w:val="both"/>
            </w:pPr>
            <w:r>
              <w:t>2008</w:t>
            </w:r>
          </w:p>
        </w:tc>
        <w:tc>
          <w:tcPr>
            <w:tcW w:w="2248" w:type="dxa"/>
            <w:gridSpan w:val="4"/>
            <w:tcBorders>
              <w:right w:val="single" w:sz="12" w:space="0" w:color="auto"/>
            </w:tcBorders>
          </w:tcPr>
          <w:p w14:paraId="588ACE9C" w14:textId="77777777" w:rsidR="007E52E5" w:rsidRDefault="007E52E5" w:rsidP="007E52E5">
            <w:pPr>
              <w:jc w:val="both"/>
            </w:pPr>
            <w:r>
              <w:t>UTB ve Zlíně</w:t>
            </w:r>
          </w:p>
        </w:tc>
        <w:tc>
          <w:tcPr>
            <w:tcW w:w="632" w:type="dxa"/>
            <w:tcBorders>
              <w:left w:val="single" w:sz="12" w:space="0" w:color="auto"/>
            </w:tcBorders>
            <w:shd w:val="clear" w:color="auto" w:fill="F7CAAC"/>
          </w:tcPr>
          <w:p w14:paraId="60252663" w14:textId="77777777" w:rsidR="007E52E5" w:rsidRDefault="007E52E5" w:rsidP="007E52E5">
            <w:pPr>
              <w:jc w:val="both"/>
            </w:pPr>
            <w:r>
              <w:rPr>
                <w:b/>
              </w:rPr>
              <w:t>WOS</w:t>
            </w:r>
          </w:p>
        </w:tc>
        <w:tc>
          <w:tcPr>
            <w:tcW w:w="693" w:type="dxa"/>
            <w:shd w:val="clear" w:color="auto" w:fill="F7CAAC"/>
          </w:tcPr>
          <w:p w14:paraId="0C3E9D81" w14:textId="77777777" w:rsidR="007E52E5" w:rsidRDefault="007E52E5" w:rsidP="007E52E5">
            <w:pPr>
              <w:jc w:val="both"/>
              <w:rPr>
                <w:sz w:val="18"/>
              </w:rPr>
            </w:pPr>
            <w:r>
              <w:rPr>
                <w:b/>
                <w:sz w:val="18"/>
              </w:rPr>
              <w:t>Scopus</w:t>
            </w:r>
          </w:p>
        </w:tc>
        <w:tc>
          <w:tcPr>
            <w:tcW w:w="694" w:type="dxa"/>
            <w:shd w:val="clear" w:color="auto" w:fill="F7CAAC"/>
          </w:tcPr>
          <w:p w14:paraId="592D02CD" w14:textId="77777777" w:rsidR="007E52E5" w:rsidRDefault="007E52E5" w:rsidP="007E52E5">
            <w:pPr>
              <w:jc w:val="both"/>
            </w:pPr>
            <w:r>
              <w:rPr>
                <w:b/>
                <w:sz w:val="18"/>
              </w:rPr>
              <w:t>ostatní</w:t>
            </w:r>
          </w:p>
        </w:tc>
      </w:tr>
      <w:tr w:rsidR="007E52E5" w14:paraId="23DCEF5D" w14:textId="77777777" w:rsidTr="00F062BA">
        <w:trPr>
          <w:cantSplit/>
          <w:trHeight w:val="70"/>
        </w:trPr>
        <w:tc>
          <w:tcPr>
            <w:tcW w:w="3347" w:type="dxa"/>
            <w:gridSpan w:val="2"/>
            <w:shd w:val="clear" w:color="auto" w:fill="F7CAAC"/>
          </w:tcPr>
          <w:p w14:paraId="31912665" w14:textId="77777777" w:rsidR="007E52E5" w:rsidRDefault="007E52E5" w:rsidP="007E52E5">
            <w:pPr>
              <w:jc w:val="both"/>
            </w:pPr>
            <w:r>
              <w:rPr>
                <w:b/>
              </w:rPr>
              <w:t>Obor jmenovacího řízení</w:t>
            </w:r>
          </w:p>
        </w:tc>
        <w:tc>
          <w:tcPr>
            <w:tcW w:w="2245" w:type="dxa"/>
            <w:gridSpan w:val="2"/>
            <w:shd w:val="clear" w:color="auto" w:fill="F7CAAC"/>
          </w:tcPr>
          <w:p w14:paraId="287AC2F7" w14:textId="77777777"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14:paraId="08964225" w14:textId="77777777" w:rsidR="007E52E5" w:rsidRDefault="007E52E5" w:rsidP="007E52E5">
            <w:pPr>
              <w:jc w:val="both"/>
            </w:pPr>
            <w:r>
              <w:rPr>
                <w:b/>
              </w:rPr>
              <w:t>Řízení konáno na VŠ</w:t>
            </w:r>
          </w:p>
        </w:tc>
        <w:tc>
          <w:tcPr>
            <w:tcW w:w="632" w:type="dxa"/>
            <w:vMerge w:val="restart"/>
            <w:tcBorders>
              <w:left w:val="single" w:sz="12" w:space="0" w:color="auto"/>
            </w:tcBorders>
          </w:tcPr>
          <w:p w14:paraId="077432B4" w14:textId="77777777" w:rsidR="007E52E5" w:rsidRDefault="00CE14E1" w:rsidP="007E52E5">
            <w:pPr>
              <w:jc w:val="center"/>
              <w:rPr>
                <w:b/>
              </w:rPr>
            </w:pPr>
            <w:r>
              <w:rPr>
                <w:b/>
              </w:rPr>
              <w:t>7</w:t>
            </w:r>
          </w:p>
        </w:tc>
        <w:tc>
          <w:tcPr>
            <w:tcW w:w="693" w:type="dxa"/>
            <w:vMerge w:val="restart"/>
          </w:tcPr>
          <w:p w14:paraId="0FC9CBC8" w14:textId="77777777" w:rsidR="007E52E5" w:rsidRDefault="00CE14E1" w:rsidP="007E52E5">
            <w:pPr>
              <w:jc w:val="center"/>
              <w:rPr>
                <w:b/>
              </w:rPr>
            </w:pPr>
            <w:r>
              <w:rPr>
                <w:b/>
              </w:rPr>
              <w:t>24</w:t>
            </w:r>
          </w:p>
        </w:tc>
        <w:tc>
          <w:tcPr>
            <w:tcW w:w="694" w:type="dxa"/>
            <w:vMerge w:val="restart"/>
          </w:tcPr>
          <w:p w14:paraId="4B9B6776" w14:textId="77777777" w:rsidR="007E52E5" w:rsidRDefault="007E52E5" w:rsidP="007E52E5">
            <w:pPr>
              <w:jc w:val="center"/>
              <w:rPr>
                <w:b/>
              </w:rPr>
            </w:pPr>
            <w:r>
              <w:rPr>
                <w:b/>
              </w:rPr>
              <w:t>122</w:t>
            </w:r>
          </w:p>
        </w:tc>
      </w:tr>
      <w:tr w:rsidR="007E52E5" w14:paraId="5A25005C" w14:textId="77777777" w:rsidTr="00F062BA">
        <w:trPr>
          <w:trHeight w:val="205"/>
        </w:trPr>
        <w:tc>
          <w:tcPr>
            <w:tcW w:w="3347" w:type="dxa"/>
            <w:gridSpan w:val="2"/>
          </w:tcPr>
          <w:p w14:paraId="6DD77FED" w14:textId="77777777" w:rsidR="007E52E5" w:rsidRDefault="007E52E5" w:rsidP="007E52E5">
            <w:pPr>
              <w:jc w:val="both"/>
            </w:pPr>
          </w:p>
        </w:tc>
        <w:tc>
          <w:tcPr>
            <w:tcW w:w="2245" w:type="dxa"/>
            <w:gridSpan w:val="2"/>
          </w:tcPr>
          <w:p w14:paraId="7F538953" w14:textId="77777777" w:rsidR="007E52E5" w:rsidRDefault="007E52E5" w:rsidP="007E52E5">
            <w:pPr>
              <w:jc w:val="both"/>
            </w:pPr>
          </w:p>
        </w:tc>
        <w:tc>
          <w:tcPr>
            <w:tcW w:w="2248" w:type="dxa"/>
            <w:gridSpan w:val="4"/>
            <w:tcBorders>
              <w:right w:val="single" w:sz="12" w:space="0" w:color="auto"/>
            </w:tcBorders>
          </w:tcPr>
          <w:p w14:paraId="42C83A73" w14:textId="77777777" w:rsidR="007E52E5" w:rsidRDefault="007E52E5" w:rsidP="007E52E5">
            <w:pPr>
              <w:jc w:val="both"/>
            </w:pPr>
          </w:p>
        </w:tc>
        <w:tc>
          <w:tcPr>
            <w:tcW w:w="632" w:type="dxa"/>
            <w:vMerge/>
            <w:tcBorders>
              <w:left w:val="single" w:sz="12" w:space="0" w:color="auto"/>
            </w:tcBorders>
            <w:vAlign w:val="center"/>
          </w:tcPr>
          <w:p w14:paraId="16772D04" w14:textId="77777777" w:rsidR="007E52E5" w:rsidRDefault="007E52E5" w:rsidP="007E52E5">
            <w:pPr>
              <w:rPr>
                <w:b/>
              </w:rPr>
            </w:pPr>
          </w:p>
        </w:tc>
        <w:tc>
          <w:tcPr>
            <w:tcW w:w="693" w:type="dxa"/>
            <w:vMerge/>
            <w:vAlign w:val="center"/>
          </w:tcPr>
          <w:p w14:paraId="7506A0C2" w14:textId="77777777" w:rsidR="007E52E5" w:rsidRDefault="007E52E5" w:rsidP="007E52E5">
            <w:pPr>
              <w:rPr>
                <w:b/>
              </w:rPr>
            </w:pPr>
          </w:p>
        </w:tc>
        <w:tc>
          <w:tcPr>
            <w:tcW w:w="694" w:type="dxa"/>
            <w:vMerge/>
            <w:vAlign w:val="center"/>
          </w:tcPr>
          <w:p w14:paraId="1A52160F" w14:textId="77777777" w:rsidR="007E52E5" w:rsidRDefault="007E52E5" w:rsidP="007E52E5">
            <w:pPr>
              <w:rPr>
                <w:b/>
              </w:rPr>
            </w:pPr>
          </w:p>
        </w:tc>
      </w:tr>
      <w:tr w:rsidR="007E52E5" w14:paraId="0130E570" w14:textId="77777777" w:rsidTr="00F062BA">
        <w:tc>
          <w:tcPr>
            <w:tcW w:w="9859" w:type="dxa"/>
            <w:gridSpan w:val="11"/>
            <w:shd w:val="clear" w:color="auto" w:fill="F7CAAC"/>
          </w:tcPr>
          <w:p w14:paraId="588BAB21" w14:textId="77777777"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RPr="00A76DEE" w14:paraId="53501ADA" w14:textId="77777777" w:rsidTr="00F062BA">
        <w:trPr>
          <w:trHeight w:val="2347"/>
        </w:trPr>
        <w:tc>
          <w:tcPr>
            <w:tcW w:w="9859" w:type="dxa"/>
            <w:gridSpan w:val="11"/>
          </w:tcPr>
          <w:p w14:paraId="46F605F0" w14:textId="3B2546A3" w:rsidR="00FD5435" w:rsidRDefault="00FD5435" w:rsidP="007E52E5">
            <w:pPr>
              <w:jc w:val="both"/>
            </w:pPr>
            <w:r w:rsidRPr="00FD5435">
              <w:t>HAZIRI, F</w:t>
            </w:r>
            <w:r>
              <w:t>.,</w:t>
            </w:r>
            <w:r w:rsidRPr="00FD5435">
              <w:t xml:space="preserve"> CHOVANCOVÁ, M. Game mechanics differences for Kosovans social media purchasers. In </w:t>
            </w:r>
            <w:r w:rsidRPr="00FD5435">
              <w:rPr>
                <w:i/>
              </w:rPr>
              <w:t>Economic and Social Development: 13th International Scientific Conference on Economic and Social Development.</w:t>
            </w:r>
            <w:r w:rsidRPr="00FD5435">
              <w:t xml:space="preserve"> Berlín: Varazdin Development and Entrepreneurship Agency, 2018, s. 141-149. ISSN 1849-7535.</w:t>
            </w:r>
            <w:r>
              <w:t xml:space="preserve"> (35%)</w:t>
            </w:r>
          </w:p>
          <w:p w14:paraId="4BDEA200" w14:textId="102636B7" w:rsidR="007E52E5" w:rsidRDefault="007E52E5" w:rsidP="007E52E5">
            <w:pPr>
              <w:jc w:val="both"/>
            </w:pPr>
            <w:r w:rsidRPr="00A76DEE">
              <w:t>SHAW, S., CHOVANCOVÁ</w:t>
            </w:r>
            <w:r>
              <w:t xml:space="preserve">, M., </w:t>
            </w:r>
            <w:r w:rsidR="00FD5435">
              <w:t>BEJTKOVSKÝ, J</w:t>
            </w:r>
            <w:r>
              <w:t xml:space="preserve">.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p w14:paraId="46EFAB4E" w14:textId="77CA4DDC" w:rsidR="00FD5435" w:rsidRDefault="00FD5435" w:rsidP="007E1ACF">
            <w:pPr>
              <w:jc w:val="both"/>
              <w:rPr>
                <w:color w:val="000000"/>
              </w:rPr>
            </w:pPr>
            <w:r w:rsidRPr="00FD5435">
              <w:rPr>
                <w:color w:val="000000"/>
              </w:rPr>
              <w:t>ASAMOAH, E</w:t>
            </w:r>
            <w:r>
              <w:rPr>
                <w:color w:val="000000"/>
              </w:rPr>
              <w:t>.</w:t>
            </w:r>
            <w:r w:rsidRPr="00FD5435">
              <w:rPr>
                <w:color w:val="000000"/>
              </w:rPr>
              <w:t xml:space="preserve"> S</w:t>
            </w:r>
            <w:r>
              <w:rPr>
                <w:color w:val="000000"/>
              </w:rPr>
              <w:t>.,</w:t>
            </w:r>
            <w:r w:rsidRPr="00FD5435">
              <w:rPr>
                <w:color w:val="000000"/>
              </w:rPr>
              <w:t xml:space="preserve"> CHOVANCOVÁ, M. The Effect of Cultural Orientation on the Purchasing Decisions of Consumers: a Cross Cultural Comparative Study. </w:t>
            </w:r>
            <w:r w:rsidRPr="00FD5435">
              <w:rPr>
                <w:i/>
                <w:color w:val="000000"/>
              </w:rPr>
              <w:t>International Journal of Contemporary Management</w:t>
            </w:r>
            <w:r w:rsidRPr="00FD5435">
              <w:rPr>
                <w:color w:val="000000"/>
              </w:rPr>
              <w:t>, 2016, roč. 15, č. 1, s. 7-32. ISSN 2449-8920</w:t>
            </w:r>
            <w:r>
              <w:rPr>
                <w:color w:val="000000"/>
              </w:rPr>
              <w:t>. (50%)</w:t>
            </w:r>
          </w:p>
          <w:p w14:paraId="36F9A934" w14:textId="0FD70536" w:rsidR="007E1ACF" w:rsidRDefault="007E1ACF" w:rsidP="007E1ACF">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5F838347" w14:textId="635CEAE5" w:rsidR="007E1ACF" w:rsidRPr="00A76DEE" w:rsidRDefault="007E1ACF" w:rsidP="00FD5435">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tc>
      </w:tr>
      <w:tr w:rsidR="007E52E5" w14:paraId="2EA2AEFF" w14:textId="77777777" w:rsidTr="00F062BA">
        <w:trPr>
          <w:trHeight w:val="218"/>
        </w:trPr>
        <w:tc>
          <w:tcPr>
            <w:tcW w:w="9859" w:type="dxa"/>
            <w:gridSpan w:val="11"/>
            <w:shd w:val="clear" w:color="auto" w:fill="F7CAAC"/>
          </w:tcPr>
          <w:p w14:paraId="4322F1CA" w14:textId="77777777" w:rsidR="007E52E5" w:rsidRDefault="007E52E5" w:rsidP="007E52E5">
            <w:pPr>
              <w:rPr>
                <w:b/>
              </w:rPr>
            </w:pPr>
            <w:r>
              <w:rPr>
                <w:b/>
              </w:rPr>
              <w:t>Působení v zahraničí</w:t>
            </w:r>
          </w:p>
        </w:tc>
      </w:tr>
      <w:tr w:rsidR="007E52E5" w:rsidRPr="00974904" w14:paraId="6EE9B837" w14:textId="77777777" w:rsidTr="00F062BA">
        <w:trPr>
          <w:trHeight w:val="328"/>
        </w:trPr>
        <w:tc>
          <w:tcPr>
            <w:tcW w:w="9859" w:type="dxa"/>
            <w:gridSpan w:val="11"/>
          </w:tcPr>
          <w:p w14:paraId="32203398" w14:textId="77777777" w:rsidR="007E52E5" w:rsidRPr="00974904" w:rsidRDefault="007E52E5" w:rsidP="007E52E5">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18682896" w14:textId="77777777" w:rsidR="007E52E5" w:rsidRPr="00B5665A" w:rsidRDefault="007E52E5" w:rsidP="00B5665A">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B5665A">
              <w:rPr>
                <w:rFonts w:eastAsia="Arial Unicode MS"/>
              </w:rPr>
              <w:t>ss Management and Communication</w:t>
            </w:r>
          </w:p>
        </w:tc>
      </w:tr>
      <w:tr w:rsidR="007E52E5" w14:paraId="4FED2288" w14:textId="77777777" w:rsidTr="00F062BA">
        <w:trPr>
          <w:cantSplit/>
          <w:trHeight w:val="192"/>
        </w:trPr>
        <w:tc>
          <w:tcPr>
            <w:tcW w:w="2518" w:type="dxa"/>
            <w:shd w:val="clear" w:color="auto" w:fill="F7CAAC"/>
          </w:tcPr>
          <w:p w14:paraId="174CF8E3" w14:textId="77777777" w:rsidR="007E52E5" w:rsidRDefault="007E52E5" w:rsidP="007E52E5">
            <w:pPr>
              <w:jc w:val="both"/>
              <w:rPr>
                <w:b/>
              </w:rPr>
            </w:pPr>
            <w:r>
              <w:rPr>
                <w:b/>
              </w:rPr>
              <w:t xml:space="preserve">Podpis </w:t>
            </w:r>
          </w:p>
        </w:tc>
        <w:tc>
          <w:tcPr>
            <w:tcW w:w="4536" w:type="dxa"/>
            <w:gridSpan w:val="5"/>
          </w:tcPr>
          <w:p w14:paraId="7EF4ED4F" w14:textId="77777777" w:rsidR="007E52E5" w:rsidRDefault="007E52E5" w:rsidP="007E52E5">
            <w:pPr>
              <w:jc w:val="both"/>
            </w:pPr>
          </w:p>
        </w:tc>
        <w:tc>
          <w:tcPr>
            <w:tcW w:w="786" w:type="dxa"/>
            <w:gridSpan w:val="2"/>
            <w:shd w:val="clear" w:color="auto" w:fill="F7CAAC"/>
          </w:tcPr>
          <w:p w14:paraId="1540EF88" w14:textId="77777777" w:rsidR="007E52E5" w:rsidRDefault="007E52E5" w:rsidP="007E52E5">
            <w:pPr>
              <w:jc w:val="both"/>
            </w:pPr>
            <w:r>
              <w:rPr>
                <w:b/>
              </w:rPr>
              <w:t>datum</w:t>
            </w:r>
          </w:p>
        </w:tc>
        <w:tc>
          <w:tcPr>
            <w:tcW w:w="2019" w:type="dxa"/>
            <w:gridSpan w:val="3"/>
          </w:tcPr>
          <w:p w14:paraId="7731E362" w14:textId="77777777" w:rsidR="007E52E5" w:rsidRDefault="007E52E5" w:rsidP="007E52E5">
            <w:pPr>
              <w:jc w:val="both"/>
            </w:pPr>
          </w:p>
        </w:tc>
      </w:tr>
    </w:tbl>
    <w:p w14:paraId="51331A05" w14:textId="77777777" w:rsidR="00FD5435" w:rsidRDefault="00FD543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05B07" w14:paraId="7078E5D8" w14:textId="77777777" w:rsidTr="00FD5435">
        <w:tc>
          <w:tcPr>
            <w:tcW w:w="9859" w:type="dxa"/>
            <w:gridSpan w:val="11"/>
            <w:tcBorders>
              <w:bottom w:val="double" w:sz="4" w:space="0" w:color="auto"/>
            </w:tcBorders>
            <w:shd w:val="clear" w:color="auto" w:fill="BDD6EE"/>
          </w:tcPr>
          <w:p w14:paraId="18B84698" w14:textId="4F0D6D9E" w:rsidR="00505B07" w:rsidRDefault="00505B07" w:rsidP="003F6EB7">
            <w:pPr>
              <w:jc w:val="both"/>
              <w:rPr>
                <w:b/>
                <w:sz w:val="28"/>
              </w:rPr>
            </w:pPr>
            <w:r>
              <w:rPr>
                <w:b/>
                <w:sz w:val="28"/>
              </w:rPr>
              <w:t>C-I – Personální zabezpečení</w:t>
            </w:r>
          </w:p>
        </w:tc>
      </w:tr>
      <w:tr w:rsidR="00505B07" w14:paraId="23B6EF60" w14:textId="77777777" w:rsidTr="00FD5435">
        <w:tc>
          <w:tcPr>
            <w:tcW w:w="2518" w:type="dxa"/>
            <w:tcBorders>
              <w:top w:val="double" w:sz="4" w:space="0" w:color="auto"/>
            </w:tcBorders>
            <w:shd w:val="clear" w:color="auto" w:fill="F7CAAC"/>
          </w:tcPr>
          <w:p w14:paraId="69168B40" w14:textId="77777777" w:rsidR="00505B07" w:rsidRDefault="00505B07" w:rsidP="003F6EB7">
            <w:pPr>
              <w:jc w:val="both"/>
              <w:rPr>
                <w:b/>
              </w:rPr>
            </w:pPr>
            <w:r>
              <w:rPr>
                <w:b/>
              </w:rPr>
              <w:t>Vysoká škola</w:t>
            </w:r>
          </w:p>
        </w:tc>
        <w:tc>
          <w:tcPr>
            <w:tcW w:w="7341" w:type="dxa"/>
            <w:gridSpan w:val="10"/>
          </w:tcPr>
          <w:p w14:paraId="20E8F2CA" w14:textId="77777777" w:rsidR="00505B07" w:rsidRDefault="00505B07" w:rsidP="003F6EB7">
            <w:pPr>
              <w:jc w:val="both"/>
            </w:pPr>
            <w:r>
              <w:t>Univerzita Tomáše Bati ve Zlíně</w:t>
            </w:r>
          </w:p>
        </w:tc>
      </w:tr>
      <w:tr w:rsidR="00505B07" w14:paraId="5C17DBC2" w14:textId="77777777" w:rsidTr="00FD5435">
        <w:tc>
          <w:tcPr>
            <w:tcW w:w="2518" w:type="dxa"/>
            <w:shd w:val="clear" w:color="auto" w:fill="F7CAAC"/>
          </w:tcPr>
          <w:p w14:paraId="3C09EDFF" w14:textId="77777777" w:rsidR="00505B07" w:rsidRDefault="00505B07" w:rsidP="003F6EB7">
            <w:pPr>
              <w:jc w:val="both"/>
              <w:rPr>
                <w:b/>
              </w:rPr>
            </w:pPr>
            <w:r>
              <w:rPr>
                <w:b/>
              </w:rPr>
              <w:t>Součást vysoké školy</w:t>
            </w:r>
          </w:p>
        </w:tc>
        <w:tc>
          <w:tcPr>
            <w:tcW w:w="7341" w:type="dxa"/>
            <w:gridSpan w:val="10"/>
          </w:tcPr>
          <w:p w14:paraId="63FC2B59" w14:textId="77777777" w:rsidR="00505B07" w:rsidRDefault="00505B07" w:rsidP="003F6EB7">
            <w:pPr>
              <w:jc w:val="both"/>
            </w:pPr>
            <w:r>
              <w:t>Fakulta managementu a ekonomiky</w:t>
            </w:r>
          </w:p>
        </w:tc>
      </w:tr>
      <w:tr w:rsidR="00505B07" w14:paraId="37D74986" w14:textId="77777777" w:rsidTr="00FD5435">
        <w:tc>
          <w:tcPr>
            <w:tcW w:w="2518" w:type="dxa"/>
            <w:shd w:val="clear" w:color="auto" w:fill="F7CAAC"/>
          </w:tcPr>
          <w:p w14:paraId="1A5686EF" w14:textId="77777777" w:rsidR="00505B07" w:rsidRDefault="00505B07" w:rsidP="003F6EB7">
            <w:pPr>
              <w:jc w:val="both"/>
              <w:rPr>
                <w:b/>
              </w:rPr>
            </w:pPr>
            <w:r>
              <w:rPr>
                <w:b/>
              </w:rPr>
              <w:t>Název studijního programu</w:t>
            </w:r>
          </w:p>
        </w:tc>
        <w:tc>
          <w:tcPr>
            <w:tcW w:w="7341" w:type="dxa"/>
            <w:gridSpan w:val="10"/>
          </w:tcPr>
          <w:p w14:paraId="0483300E" w14:textId="77777777" w:rsidR="00505B07" w:rsidRDefault="00505B07" w:rsidP="003F6EB7">
            <w:pPr>
              <w:jc w:val="both"/>
            </w:pPr>
            <w:r>
              <w:t>Průmyslové inženýrství</w:t>
            </w:r>
          </w:p>
        </w:tc>
      </w:tr>
      <w:tr w:rsidR="00505B07" w14:paraId="4713FD22" w14:textId="77777777" w:rsidTr="00FD5435">
        <w:tc>
          <w:tcPr>
            <w:tcW w:w="2518" w:type="dxa"/>
            <w:shd w:val="clear" w:color="auto" w:fill="F7CAAC"/>
          </w:tcPr>
          <w:p w14:paraId="592C7B9C" w14:textId="77777777" w:rsidR="00505B07" w:rsidRDefault="00505B07" w:rsidP="003F6EB7">
            <w:pPr>
              <w:jc w:val="both"/>
              <w:rPr>
                <w:b/>
              </w:rPr>
            </w:pPr>
            <w:r>
              <w:rPr>
                <w:b/>
              </w:rPr>
              <w:t>Jméno a příjmení</w:t>
            </w:r>
          </w:p>
        </w:tc>
        <w:tc>
          <w:tcPr>
            <w:tcW w:w="4536" w:type="dxa"/>
            <w:gridSpan w:val="5"/>
          </w:tcPr>
          <w:p w14:paraId="1A8EF906" w14:textId="77777777" w:rsidR="00505B07" w:rsidRDefault="00505B07" w:rsidP="003F6EB7">
            <w:pPr>
              <w:jc w:val="both"/>
            </w:pPr>
            <w:r>
              <w:t>Felicita CHROMJAKOVÁ</w:t>
            </w:r>
          </w:p>
        </w:tc>
        <w:tc>
          <w:tcPr>
            <w:tcW w:w="709" w:type="dxa"/>
            <w:shd w:val="clear" w:color="auto" w:fill="F7CAAC"/>
          </w:tcPr>
          <w:p w14:paraId="79F41D7D" w14:textId="77777777" w:rsidR="00505B07" w:rsidRDefault="00505B07" w:rsidP="003F6EB7">
            <w:pPr>
              <w:jc w:val="both"/>
              <w:rPr>
                <w:b/>
              </w:rPr>
            </w:pPr>
            <w:r>
              <w:rPr>
                <w:b/>
              </w:rPr>
              <w:t>Tituly</w:t>
            </w:r>
          </w:p>
        </w:tc>
        <w:tc>
          <w:tcPr>
            <w:tcW w:w="2096" w:type="dxa"/>
            <w:gridSpan w:val="4"/>
          </w:tcPr>
          <w:p w14:paraId="251C3B19" w14:textId="77777777" w:rsidR="00505B07" w:rsidRDefault="00505B07" w:rsidP="003F6EB7">
            <w:pPr>
              <w:jc w:val="both"/>
            </w:pPr>
            <w:r>
              <w:t>prof. Ing.</w:t>
            </w:r>
            <w:r w:rsidR="003F0B88">
              <w:t>,</w:t>
            </w:r>
            <w:r>
              <w:t xml:space="preserve"> PhD.</w:t>
            </w:r>
          </w:p>
        </w:tc>
      </w:tr>
      <w:tr w:rsidR="00505B07" w14:paraId="5E61B857" w14:textId="77777777" w:rsidTr="00FD5435">
        <w:tc>
          <w:tcPr>
            <w:tcW w:w="2518" w:type="dxa"/>
            <w:shd w:val="clear" w:color="auto" w:fill="F7CAAC"/>
          </w:tcPr>
          <w:p w14:paraId="64E2CD07" w14:textId="77777777" w:rsidR="00505B07" w:rsidRDefault="00505B07" w:rsidP="003F6EB7">
            <w:pPr>
              <w:jc w:val="both"/>
              <w:rPr>
                <w:b/>
              </w:rPr>
            </w:pPr>
            <w:r>
              <w:rPr>
                <w:b/>
              </w:rPr>
              <w:t>Rok narození</w:t>
            </w:r>
          </w:p>
        </w:tc>
        <w:tc>
          <w:tcPr>
            <w:tcW w:w="829" w:type="dxa"/>
          </w:tcPr>
          <w:p w14:paraId="6BE070EA" w14:textId="77777777" w:rsidR="00505B07" w:rsidRDefault="00505B07" w:rsidP="003F6EB7">
            <w:pPr>
              <w:jc w:val="both"/>
            </w:pPr>
            <w:r>
              <w:t>1968</w:t>
            </w:r>
          </w:p>
        </w:tc>
        <w:tc>
          <w:tcPr>
            <w:tcW w:w="1721" w:type="dxa"/>
            <w:shd w:val="clear" w:color="auto" w:fill="F7CAAC"/>
          </w:tcPr>
          <w:p w14:paraId="1C58A603" w14:textId="77777777" w:rsidR="00505B07" w:rsidRDefault="00505B07" w:rsidP="003F6EB7">
            <w:pPr>
              <w:jc w:val="both"/>
              <w:rPr>
                <w:b/>
              </w:rPr>
            </w:pPr>
            <w:r>
              <w:rPr>
                <w:b/>
              </w:rPr>
              <w:t>typ vztahu k VŠ</w:t>
            </w:r>
          </w:p>
        </w:tc>
        <w:tc>
          <w:tcPr>
            <w:tcW w:w="992" w:type="dxa"/>
            <w:gridSpan w:val="2"/>
          </w:tcPr>
          <w:p w14:paraId="0FE5953D" w14:textId="77777777" w:rsidR="00505B07" w:rsidRDefault="00D3495B" w:rsidP="003F6EB7">
            <w:pPr>
              <w:jc w:val="both"/>
            </w:pPr>
            <w:r>
              <w:t>pp</w:t>
            </w:r>
          </w:p>
        </w:tc>
        <w:tc>
          <w:tcPr>
            <w:tcW w:w="994" w:type="dxa"/>
            <w:shd w:val="clear" w:color="auto" w:fill="F7CAAC"/>
          </w:tcPr>
          <w:p w14:paraId="759AF7F5" w14:textId="77777777" w:rsidR="00505B07" w:rsidRDefault="00505B07" w:rsidP="003F6EB7">
            <w:pPr>
              <w:jc w:val="both"/>
              <w:rPr>
                <w:b/>
              </w:rPr>
            </w:pPr>
            <w:r>
              <w:rPr>
                <w:b/>
              </w:rPr>
              <w:t>rozsah</w:t>
            </w:r>
          </w:p>
        </w:tc>
        <w:tc>
          <w:tcPr>
            <w:tcW w:w="709" w:type="dxa"/>
          </w:tcPr>
          <w:p w14:paraId="5527780D" w14:textId="77777777" w:rsidR="00505B07" w:rsidRDefault="00D3495B" w:rsidP="003F6EB7">
            <w:pPr>
              <w:jc w:val="both"/>
            </w:pPr>
            <w:r>
              <w:t>40</w:t>
            </w:r>
          </w:p>
        </w:tc>
        <w:tc>
          <w:tcPr>
            <w:tcW w:w="709" w:type="dxa"/>
            <w:gridSpan w:val="2"/>
            <w:shd w:val="clear" w:color="auto" w:fill="F7CAAC"/>
          </w:tcPr>
          <w:p w14:paraId="663562E9" w14:textId="77777777" w:rsidR="00505B07" w:rsidRDefault="00505B07" w:rsidP="003F6EB7">
            <w:pPr>
              <w:jc w:val="both"/>
              <w:rPr>
                <w:b/>
              </w:rPr>
            </w:pPr>
            <w:r>
              <w:rPr>
                <w:b/>
              </w:rPr>
              <w:t>do kdy</w:t>
            </w:r>
          </w:p>
        </w:tc>
        <w:tc>
          <w:tcPr>
            <w:tcW w:w="1387" w:type="dxa"/>
            <w:gridSpan w:val="2"/>
          </w:tcPr>
          <w:p w14:paraId="29207CD5" w14:textId="77777777" w:rsidR="00505B07" w:rsidRDefault="00D3495B" w:rsidP="003F6EB7">
            <w:pPr>
              <w:jc w:val="both"/>
            </w:pPr>
            <w:r>
              <w:t>N</w:t>
            </w:r>
          </w:p>
        </w:tc>
      </w:tr>
      <w:tr w:rsidR="00505B07" w14:paraId="03381C46" w14:textId="77777777" w:rsidTr="00FD5435">
        <w:tc>
          <w:tcPr>
            <w:tcW w:w="5068" w:type="dxa"/>
            <w:gridSpan w:val="3"/>
            <w:shd w:val="clear" w:color="auto" w:fill="F7CAAC"/>
          </w:tcPr>
          <w:p w14:paraId="65E9CDF3" w14:textId="77777777" w:rsidR="00505B07" w:rsidRDefault="00505B07" w:rsidP="003F6EB7">
            <w:pPr>
              <w:jc w:val="both"/>
              <w:rPr>
                <w:b/>
              </w:rPr>
            </w:pPr>
            <w:r>
              <w:rPr>
                <w:b/>
              </w:rPr>
              <w:t>Typ vztahu na součásti VŠ, která uskutečňuje st. program</w:t>
            </w:r>
          </w:p>
        </w:tc>
        <w:tc>
          <w:tcPr>
            <w:tcW w:w="992" w:type="dxa"/>
            <w:gridSpan w:val="2"/>
          </w:tcPr>
          <w:p w14:paraId="558ED624" w14:textId="77777777" w:rsidR="00505B07" w:rsidRDefault="00D3495B" w:rsidP="003F6EB7">
            <w:pPr>
              <w:jc w:val="both"/>
            </w:pPr>
            <w:r>
              <w:t>pp</w:t>
            </w:r>
          </w:p>
        </w:tc>
        <w:tc>
          <w:tcPr>
            <w:tcW w:w="994" w:type="dxa"/>
            <w:shd w:val="clear" w:color="auto" w:fill="F7CAAC"/>
          </w:tcPr>
          <w:p w14:paraId="63BA0E60" w14:textId="77777777" w:rsidR="00505B07" w:rsidRDefault="00505B07" w:rsidP="003F6EB7">
            <w:pPr>
              <w:jc w:val="both"/>
              <w:rPr>
                <w:b/>
              </w:rPr>
            </w:pPr>
            <w:r>
              <w:rPr>
                <w:b/>
              </w:rPr>
              <w:t>rozsah</w:t>
            </w:r>
          </w:p>
        </w:tc>
        <w:tc>
          <w:tcPr>
            <w:tcW w:w="709" w:type="dxa"/>
          </w:tcPr>
          <w:p w14:paraId="73C656E8" w14:textId="77777777" w:rsidR="00505B07" w:rsidRDefault="00D3495B" w:rsidP="003F6EB7">
            <w:pPr>
              <w:jc w:val="both"/>
            </w:pPr>
            <w:r>
              <w:t>40</w:t>
            </w:r>
          </w:p>
        </w:tc>
        <w:tc>
          <w:tcPr>
            <w:tcW w:w="709" w:type="dxa"/>
            <w:gridSpan w:val="2"/>
            <w:shd w:val="clear" w:color="auto" w:fill="F7CAAC"/>
          </w:tcPr>
          <w:p w14:paraId="1B0100EA" w14:textId="77777777" w:rsidR="00505B07" w:rsidRDefault="00505B07" w:rsidP="003F6EB7">
            <w:pPr>
              <w:jc w:val="both"/>
              <w:rPr>
                <w:b/>
              </w:rPr>
            </w:pPr>
            <w:r>
              <w:rPr>
                <w:b/>
              </w:rPr>
              <w:t>do kdy</w:t>
            </w:r>
          </w:p>
        </w:tc>
        <w:tc>
          <w:tcPr>
            <w:tcW w:w="1387" w:type="dxa"/>
            <w:gridSpan w:val="2"/>
          </w:tcPr>
          <w:p w14:paraId="108CC396" w14:textId="77777777" w:rsidR="00505B07" w:rsidRDefault="00D3495B" w:rsidP="003F6EB7">
            <w:pPr>
              <w:jc w:val="both"/>
            </w:pPr>
            <w:r>
              <w:t>N</w:t>
            </w:r>
          </w:p>
        </w:tc>
      </w:tr>
      <w:tr w:rsidR="00505B07" w14:paraId="36E84139" w14:textId="77777777" w:rsidTr="00FD5435">
        <w:tc>
          <w:tcPr>
            <w:tcW w:w="6060" w:type="dxa"/>
            <w:gridSpan w:val="5"/>
            <w:shd w:val="clear" w:color="auto" w:fill="F7CAAC"/>
          </w:tcPr>
          <w:p w14:paraId="1AA1678C" w14:textId="77777777" w:rsidR="00505B07" w:rsidRDefault="00505B07" w:rsidP="003F6EB7">
            <w:pPr>
              <w:jc w:val="both"/>
            </w:pPr>
            <w:r>
              <w:rPr>
                <w:b/>
              </w:rPr>
              <w:t>Další současná působení jako akademický pracovník na jiných VŠ</w:t>
            </w:r>
          </w:p>
        </w:tc>
        <w:tc>
          <w:tcPr>
            <w:tcW w:w="1703" w:type="dxa"/>
            <w:gridSpan w:val="2"/>
            <w:shd w:val="clear" w:color="auto" w:fill="F7CAAC"/>
          </w:tcPr>
          <w:p w14:paraId="3D0E2F97" w14:textId="77777777" w:rsidR="00505B07" w:rsidRDefault="00505B07" w:rsidP="003F6EB7">
            <w:pPr>
              <w:jc w:val="both"/>
              <w:rPr>
                <w:b/>
              </w:rPr>
            </w:pPr>
            <w:r>
              <w:rPr>
                <w:b/>
              </w:rPr>
              <w:t>typ prac. vztahu</w:t>
            </w:r>
          </w:p>
        </w:tc>
        <w:tc>
          <w:tcPr>
            <w:tcW w:w="2096" w:type="dxa"/>
            <w:gridSpan w:val="4"/>
            <w:shd w:val="clear" w:color="auto" w:fill="F7CAAC"/>
          </w:tcPr>
          <w:p w14:paraId="64449A81" w14:textId="77777777" w:rsidR="00505B07" w:rsidRDefault="00505B07" w:rsidP="003F6EB7">
            <w:pPr>
              <w:jc w:val="both"/>
              <w:rPr>
                <w:b/>
              </w:rPr>
            </w:pPr>
            <w:r>
              <w:rPr>
                <w:b/>
              </w:rPr>
              <w:t>rozsah</w:t>
            </w:r>
          </w:p>
        </w:tc>
      </w:tr>
      <w:tr w:rsidR="00505B07" w14:paraId="662C8BCB" w14:textId="77777777" w:rsidTr="00FD5435">
        <w:tc>
          <w:tcPr>
            <w:tcW w:w="6060" w:type="dxa"/>
            <w:gridSpan w:val="5"/>
          </w:tcPr>
          <w:p w14:paraId="071AF2F0" w14:textId="77777777" w:rsidR="00505B07" w:rsidRDefault="00505B07" w:rsidP="003F6EB7">
            <w:pPr>
              <w:jc w:val="both"/>
            </w:pPr>
          </w:p>
        </w:tc>
        <w:tc>
          <w:tcPr>
            <w:tcW w:w="1703" w:type="dxa"/>
            <w:gridSpan w:val="2"/>
          </w:tcPr>
          <w:p w14:paraId="2FE6A2C0" w14:textId="77777777" w:rsidR="00505B07" w:rsidRDefault="00505B07" w:rsidP="003F6EB7">
            <w:pPr>
              <w:jc w:val="both"/>
            </w:pPr>
          </w:p>
        </w:tc>
        <w:tc>
          <w:tcPr>
            <w:tcW w:w="2096" w:type="dxa"/>
            <w:gridSpan w:val="4"/>
          </w:tcPr>
          <w:p w14:paraId="3DFE771E" w14:textId="77777777" w:rsidR="00505B07" w:rsidRDefault="00505B07" w:rsidP="003F6EB7">
            <w:pPr>
              <w:jc w:val="both"/>
            </w:pPr>
          </w:p>
        </w:tc>
      </w:tr>
      <w:tr w:rsidR="00505B07" w14:paraId="49B0C9E3" w14:textId="77777777" w:rsidTr="00FD5435">
        <w:tc>
          <w:tcPr>
            <w:tcW w:w="6060" w:type="dxa"/>
            <w:gridSpan w:val="5"/>
          </w:tcPr>
          <w:p w14:paraId="55FBD90A" w14:textId="77777777" w:rsidR="00505B07" w:rsidRDefault="00505B07" w:rsidP="003F6EB7">
            <w:pPr>
              <w:jc w:val="both"/>
            </w:pPr>
          </w:p>
        </w:tc>
        <w:tc>
          <w:tcPr>
            <w:tcW w:w="1703" w:type="dxa"/>
            <w:gridSpan w:val="2"/>
          </w:tcPr>
          <w:p w14:paraId="39C23CDC" w14:textId="77777777" w:rsidR="00505B07" w:rsidRDefault="00505B07" w:rsidP="003F6EB7">
            <w:pPr>
              <w:jc w:val="both"/>
            </w:pPr>
          </w:p>
        </w:tc>
        <w:tc>
          <w:tcPr>
            <w:tcW w:w="2096" w:type="dxa"/>
            <w:gridSpan w:val="4"/>
          </w:tcPr>
          <w:p w14:paraId="6BA590CC" w14:textId="77777777" w:rsidR="00505B07" w:rsidRDefault="00505B07" w:rsidP="003F6EB7">
            <w:pPr>
              <w:jc w:val="both"/>
            </w:pPr>
          </w:p>
        </w:tc>
      </w:tr>
      <w:tr w:rsidR="00505B07" w14:paraId="79454FEB" w14:textId="77777777" w:rsidTr="00FD5435">
        <w:tc>
          <w:tcPr>
            <w:tcW w:w="6060" w:type="dxa"/>
            <w:gridSpan w:val="5"/>
          </w:tcPr>
          <w:p w14:paraId="1E3DD2F9" w14:textId="77777777" w:rsidR="00505B07" w:rsidRDefault="00505B07" w:rsidP="003F6EB7">
            <w:pPr>
              <w:jc w:val="both"/>
            </w:pPr>
          </w:p>
        </w:tc>
        <w:tc>
          <w:tcPr>
            <w:tcW w:w="1703" w:type="dxa"/>
            <w:gridSpan w:val="2"/>
          </w:tcPr>
          <w:p w14:paraId="44D35533" w14:textId="77777777" w:rsidR="00505B07" w:rsidRDefault="00505B07" w:rsidP="003F6EB7">
            <w:pPr>
              <w:jc w:val="both"/>
            </w:pPr>
          </w:p>
        </w:tc>
        <w:tc>
          <w:tcPr>
            <w:tcW w:w="2096" w:type="dxa"/>
            <w:gridSpan w:val="4"/>
          </w:tcPr>
          <w:p w14:paraId="7A786EF3" w14:textId="77777777" w:rsidR="00505B07" w:rsidRDefault="00505B07" w:rsidP="003F6EB7">
            <w:pPr>
              <w:jc w:val="both"/>
            </w:pPr>
          </w:p>
        </w:tc>
      </w:tr>
      <w:tr w:rsidR="00505B07" w14:paraId="1CB18DD0" w14:textId="77777777" w:rsidTr="00FD5435">
        <w:tc>
          <w:tcPr>
            <w:tcW w:w="6060" w:type="dxa"/>
            <w:gridSpan w:val="5"/>
          </w:tcPr>
          <w:p w14:paraId="7317DD15" w14:textId="77777777" w:rsidR="00505B07" w:rsidRDefault="00505B07" w:rsidP="003F6EB7">
            <w:pPr>
              <w:jc w:val="both"/>
            </w:pPr>
          </w:p>
        </w:tc>
        <w:tc>
          <w:tcPr>
            <w:tcW w:w="1703" w:type="dxa"/>
            <w:gridSpan w:val="2"/>
          </w:tcPr>
          <w:p w14:paraId="7589726D" w14:textId="77777777" w:rsidR="00505B07" w:rsidRDefault="00505B07" w:rsidP="003F6EB7">
            <w:pPr>
              <w:jc w:val="both"/>
            </w:pPr>
          </w:p>
        </w:tc>
        <w:tc>
          <w:tcPr>
            <w:tcW w:w="2096" w:type="dxa"/>
            <w:gridSpan w:val="4"/>
          </w:tcPr>
          <w:p w14:paraId="34F7ACEB" w14:textId="77777777" w:rsidR="00505B07" w:rsidRDefault="00505B07" w:rsidP="003F6EB7">
            <w:pPr>
              <w:jc w:val="both"/>
            </w:pPr>
          </w:p>
        </w:tc>
      </w:tr>
      <w:tr w:rsidR="00505B07" w14:paraId="4DFA9966" w14:textId="77777777" w:rsidTr="00FD5435">
        <w:tc>
          <w:tcPr>
            <w:tcW w:w="9859" w:type="dxa"/>
            <w:gridSpan w:val="11"/>
            <w:shd w:val="clear" w:color="auto" w:fill="F7CAAC"/>
          </w:tcPr>
          <w:p w14:paraId="629A2141" w14:textId="77777777" w:rsidR="00505B07" w:rsidRDefault="00505B07" w:rsidP="003F6EB7">
            <w:pPr>
              <w:jc w:val="both"/>
            </w:pPr>
            <w:r>
              <w:rPr>
                <w:b/>
              </w:rPr>
              <w:t>Předměty příslušného studijního programu a způsob zapojení do jejich výuky, příp. další zapojení do uskutečňování studijního programu</w:t>
            </w:r>
          </w:p>
        </w:tc>
      </w:tr>
      <w:tr w:rsidR="00505B07" w14:paraId="562B4008" w14:textId="77777777" w:rsidTr="00FD5435">
        <w:trPr>
          <w:trHeight w:val="749"/>
        </w:trPr>
        <w:tc>
          <w:tcPr>
            <w:tcW w:w="9859" w:type="dxa"/>
            <w:gridSpan w:val="11"/>
            <w:tcBorders>
              <w:top w:val="nil"/>
            </w:tcBorders>
          </w:tcPr>
          <w:p w14:paraId="21DBAF47" w14:textId="34F089BB" w:rsidR="00505B07" w:rsidRPr="007E52E5" w:rsidRDefault="00F062BA" w:rsidP="003F6EB7">
            <w:pPr>
              <w:jc w:val="both"/>
            </w:pPr>
            <w:r w:rsidRPr="003E4AD6">
              <w:t>Pokročilé metody plánování a řízení výroby</w:t>
            </w:r>
            <w:r>
              <w:t xml:space="preserve"> </w:t>
            </w:r>
            <w:r w:rsidR="00D42238">
              <w:t>–</w:t>
            </w:r>
            <w:r>
              <w:t xml:space="preserve"> přednášející (3</w:t>
            </w:r>
            <w:r w:rsidR="00505B07" w:rsidRPr="007E52E5">
              <w:t>0%)</w:t>
            </w:r>
          </w:p>
          <w:p w14:paraId="03E00CBD" w14:textId="5723E66A" w:rsidR="00505B07" w:rsidRPr="007E52E5" w:rsidRDefault="00F062BA" w:rsidP="003F6EB7">
            <w:pPr>
              <w:jc w:val="both"/>
            </w:pPr>
            <w:r w:rsidRPr="00F062BA">
              <w:t xml:space="preserve">Průmyslové inženýrství </w:t>
            </w:r>
            <w:r>
              <w:t>–</w:t>
            </w:r>
            <w:r w:rsidRPr="00F062BA">
              <w:t xml:space="preserve"> metody</w:t>
            </w:r>
            <w:r>
              <w:t xml:space="preserve"> – garant, přednášející (9</w:t>
            </w:r>
            <w:r w:rsidR="00505B07" w:rsidRPr="007E52E5">
              <w:t>0%)</w:t>
            </w:r>
          </w:p>
          <w:p w14:paraId="3B58BBD9" w14:textId="57280B8C" w:rsidR="00505B07" w:rsidRDefault="00F062BA" w:rsidP="003F6EB7">
            <w:pPr>
              <w:jc w:val="both"/>
            </w:pPr>
            <w:r>
              <w:t xml:space="preserve">Průmyslová moderace </w:t>
            </w:r>
            <w:r w:rsidR="00D42238">
              <w:t xml:space="preserve">– </w:t>
            </w:r>
            <w:r>
              <w:t>garant, přednášející (9</w:t>
            </w:r>
            <w:r w:rsidRPr="007E52E5">
              <w:t>0%)</w:t>
            </w:r>
          </w:p>
        </w:tc>
      </w:tr>
      <w:tr w:rsidR="00505B07" w14:paraId="5F713CD2" w14:textId="77777777" w:rsidTr="00FD5435">
        <w:tc>
          <w:tcPr>
            <w:tcW w:w="9859" w:type="dxa"/>
            <w:gridSpan w:val="11"/>
            <w:shd w:val="clear" w:color="auto" w:fill="F7CAAC"/>
          </w:tcPr>
          <w:p w14:paraId="544468B1" w14:textId="77777777" w:rsidR="00505B07" w:rsidRDefault="00505B07" w:rsidP="003F6EB7">
            <w:pPr>
              <w:jc w:val="both"/>
            </w:pPr>
            <w:r>
              <w:rPr>
                <w:b/>
              </w:rPr>
              <w:t xml:space="preserve">Údaje o vzdělání na VŠ </w:t>
            </w:r>
          </w:p>
        </w:tc>
      </w:tr>
      <w:tr w:rsidR="00505B07" w14:paraId="6EB19C44" w14:textId="77777777" w:rsidTr="00FD5435">
        <w:trPr>
          <w:trHeight w:val="605"/>
        </w:trPr>
        <w:tc>
          <w:tcPr>
            <w:tcW w:w="9859" w:type="dxa"/>
            <w:gridSpan w:val="11"/>
          </w:tcPr>
          <w:p w14:paraId="16371B0F" w14:textId="77777777" w:rsidR="00505B07" w:rsidRDefault="00505B07" w:rsidP="003F6EB7">
            <w:pPr>
              <w:jc w:val="both"/>
              <w:rPr>
                <w:b/>
              </w:rPr>
            </w:pPr>
            <w:r>
              <w:rPr>
                <w:b/>
              </w:rPr>
              <w:t xml:space="preserve">1994 – 1998: </w:t>
            </w:r>
            <w:r>
              <w:t xml:space="preserve">Žilinská univerzita, Strojnícka fakulta, Podnikový manažment </w:t>
            </w:r>
            <w:r w:rsidR="00D42238">
              <w:rPr>
                <w:b/>
              </w:rPr>
              <w:t>(PhD.)</w:t>
            </w:r>
          </w:p>
          <w:p w14:paraId="5B15CEF6" w14:textId="77777777" w:rsidR="00504151" w:rsidRPr="00822882" w:rsidRDefault="00504151" w:rsidP="00504151">
            <w:pPr>
              <w:jc w:val="both"/>
              <w:rPr>
                <w:b/>
              </w:rPr>
            </w:pPr>
            <w:r>
              <w:rPr>
                <w:b/>
              </w:rPr>
              <w:t xml:space="preserve">1987-1993: </w:t>
            </w:r>
            <w:r>
              <w:t xml:space="preserve">Vysoká škola dopravy a spojov Žilina, Fakulta prevádzky a ekonomiky dopravy, Prevádzka, ekonomika a riadenie cestnej dopravy </w:t>
            </w:r>
            <w:r>
              <w:rPr>
                <w:b/>
              </w:rPr>
              <w:t>(Ing.)</w:t>
            </w:r>
          </w:p>
        </w:tc>
      </w:tr>
      <w:tr w:rsidR="00505B07" w14:paraId="4D50B096" w14:textId="77777777" w:rsidTr="00FD5435">
        <w:tc>
          <w:tcPr>
            <w:tcW w:w="9859" w:type="dxa"/>
            <w:gridSpan w:val="11"/>
            <w:shd w:val="clear" w:color="auto" w:fill="F7CAAC"/>
          </w:tcPr>
          <w:p w14:paraId="2EC4C1EF" w14:textId="77777777" w:rsidR="00505B07" w:rsidRDefault="00505B07" w:rsidP="003F6EB7">
            <w:pPr>
              <w:jc w:val="both"/>
              <w:rPr>
                <w:b/>
              </w:rPr>
            </w:pPr>
            <w:r>
              <w:rPr>
                <w:b/>
              </w:rPr>
              <w:t>Údaje o odbo</w:t>
            </w:r>
            <w:r w:rsidR="00D42238">
              <w:rPr>
                <w:b/>
              </w:rPr>
              <w:t>rném působení od absolvování VŠ</w:t>
            </w:r>
          </w:p>
        </w:tc>
      </w:tr>
      <w:tr w:rsidR="00505B07" w14:paraId="005998D7" w14:textId="77777777" w:rsidTr="00FD5435">
        <w:trPr>
          <w:trHeight w:val="1090"/>
        </w:trPr>
        <w:tc>
          <w:tcPr>
            <w:tcW w:w="9859" w:type="dxa"/>
            <w:gridSpan w:val="11"/>
          </w:tcPr>
          <w:p w14:paraId="2B933E43" w14:textId="77777777" w:rsidR="00505B07" w:rsidRDefault="00505B07" w:rsidP="003F6EB7">
            <w:pPr>
              <w:jc w:val="both"/>
            </w:pPr>
            <w:r>
              <w:rPr>
                <w:b/>
              </w:rPr>
              <w:t>1998 – 2005</w:t>
            </w:r>
            <w:r>
              <w:t xml:space="preserve"> Žilinská univerzita v Žiline, Strojnícka fakulta, Katedra priemyselného inžinierstva – odborný asistent, docent, vedúci katedry</w:t>
            </w:r>
          </w:p>
          <w:p w14:paraId="4AC86D07" w14:textId="77777777" w:rsidR="00505B07" w:rsidRDefault="00505B07" w:rsidP="003F6EB7">
            <w:pPr>
              <w:jc w:val="both"/>
            </w:pPr>
            <w:r>
              <w:rPr>
                <w:b/>
              </w:rPr>
              <w:t xml:space="preserve">2005 – 2014 </w:t>
            </w:r>
            <w:r>
              <w:t>Fraunhofer IPA Slovakia, Žilina, projektový manažér, konzultant</w:t>
            </w:r>
          </w:p>
          <w:p w14:paraId="060B7379" w14:textId="77777777" w:rsidR="00505B07" w:rsidRPr="00080943" w:rsidRDefault="00505B07" w:rsidP="003F6EB7">
            <w:pPr>
              <w:jc w:val="both"/>
            </w:pPr>
            <w:r>
              <w:rPr>
                <w:b/>
              </w:rPr>
              <w:t xml:space="preserve">2010 – trvá </w:t>
            </w:r>
            <w:r>
              <w:t>Univerzita Tomáše Bati ve Zlíně, Fakulta managementu a ekonomiky, Ústav průmyslového inženýrství a informačních systémů – profesor, ředitel ústavu</w:t>
            </w:r>
          </w:p>
        </w:tc>
      </w:tr>
      <w:tr w:rsidR="00505B07" w14:paraId="794B7846" w14:textId="77777777" w:rsidTr="00FD5435">
        <w:trPr>
          <w:trHeight w:val="250"/>
        </w:trPr>
        <w:tc>
          <w:tcPr>
            <w:tcW w:w="9859" w:type="dxa"/>
            <w:gridSpan w:val="11"/>
            <w:shd w:val="clear" w:color="auto" w:fill="F7CAAC"/>
          </w:tcPr>
          <w:p w14:paraId="08492635" w14:textId="77777777" w:rsidR="00505B07" w:rsidRDefault="00505B07" w:rsidP="003F6EB7">
            <w:pPr>
              <w:jc w:val="both"/>
            </w:pPr>
            <w:r>
              <w:rPr>
                <w:b/>
              </w:rPr>
              <w:t>Zkušenosti s vedením kvalifikačních a rigorózních prací</w:t>
            </w:r>
          </w:p>
        </w:tc>
      </w:tr>
      <w:tr w:rsidR="00505B07" w14:paraId="158409D2" w14:textId="77777777" w:rsidTr="00FD5435">
        <w:trPr>
          <w:trHeight w:val="239"/>
        </w:trPr>
        <w:tc>
          <w:tcPr>
            <w:tcW w:w="9859" w:type="dxa"/>
            <w:gridSpan w:val="11"/>
          </w:tcPr>
          <w:p w14:paraId="5F520669" w14:textId="77777777" w:rsidR="00636CFD" w:rsidRDefault="00636CFD" w:rsidP="00636CFD">
            <w:pPr>
              <w:jc w:val="both"/>
            </w:pPr>
            <w:r>
              <w:t xml:space="preserve">Počet vedených bakalářských prací – 36 </w:t>
            </w:r>
          </w:p>
          <w:p w14:paraId="68CCD7EA" w14:textId="77777777" w:rsidR="00505B07" w:rsidRDefault="00636CFD" w:rsidP="003F6EB7">
            <w:pPr>
              <w:jc w:val="both"/>
            </w:pPr>
            <w:r>
              <w:t>Počet vedených diplomových prací – 217</w:t>
            </w:r>
          </w:p>
        </w:tc>
      </w:tr>
      <w:tr w:rsidR="00505B07" w14:paraId="4C8A94F1" w14:textId="77777777" w:rsidTr="00FD5435">
        <w:trPr>
          <w:cantSplit/>
        </w:trPr>
        <w:tc>
          <w:tcPr>
            <w:tcW w:w="3347" w:type="dxa"/>
            <w:gridSpan w:val="2"/>
            <w:tcBorders>
              <w:top w:val="single" w:sz="12" w:space="0" w:color="auto"/>
            </w:tcBorders>
            <w:shd w:val="clear" w:color="auto" w:fill="F7CAAC"/>
          </w:tcPr>
          <w:p w14:paraId="057980A7" w14:textId="77777777" w:rsidR="00505B07" w:rsidRDefault="00505B07"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21494576" w14:textId="77777777" w:rsidR="00505B07" w:rsidRDefault="00505B07"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2FA7B97" w14:textId="77777777" w:rsidR="00505B07" w:rsidRDefault="00505B07"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E63FA6B" w14:textId="77777777" w:rsidR="00505B07" w:rsidRDefault="00505B07" w:rsidP="003F6EB7">
            <w:pPr>
              <w:jc w:val="both"/>
              <w:rPr>
                <w:b/>
              </w:rPr>
            </w:pPr>
            <w:r>
              <w:rPr>
                <w:b/>
              </w:rPr>
              <w:t>Ohlasy publikací</w:t>
            </w:r>
          </w:p>
        </w:tc>
      </w:tr>
      <w:tr w:rsidR="00505B07" w14:paraId="24C27A2E" w14:textId="77777777" w:rsidTr="00FD5435">
        <w:trPr>
          <w:cantSplit/>
        </w:trPr>
        <w:tc>
          <w:tcPr>
            <w:tcW w:w="3347" w:type="dxa"/>
            <w:gridSpan w:val="2"/>
          </w:tcPr>
          <w:p w14:paraId="7B80B29F" w14:textId="77777777" w:rsidR="00505B07" w:rsidRDefault="00505B07" w:rsidP="003F6EB7">
            <w:pPr>
              <w:jc w:val="both"/>
            </w:pPr>
            <w:r>
              <w:t>Inžinierstvo riadenia priemyslu</w:t>
            </w:r>
          </w:p>
        </w:tc>
        <w:tc>
          <w:tcPr>
            <w:tcW w:w="2245" w:type="dxa"/>
            <w:gridSpan w:val="2"/>
          </w:tcPr>
          <w:p w14:paraId="13516C22" w14:textId="77777777" w:rsidR="00505B07" w:rsidRDefault="00505B07" w:rsidP="003F6EB7">
            <w:pPr>
              <w:jc w:val="both"/>
            </w:pPr>
            <w:r>
              <w:t>2004</w:t>
            </w:r>
          </w:p>
        </w:tc>
        <w:tc>
          <w:tcPr>
            <w:tcW w:w="2248" w:type="dxa"/>
            <w:gridSpan w:val="4"/>
            <w:tcBorders>
              <w:right w:val="single" w:sz="12" w:space="0" w:color="auto"/>
            </w:tcBorders>
          </w:tcPr>
          <w:p w14:paraId="35AE1D42" w14:textId="77777777" w:rsidR="00505B07" w:rsidRDefault="00505B07" w:rsidP="003F6EB7">
            <w:pPr>
              <w:jc w:val="both"/>
            </w:pPr>
            <w:r>
              <w:t>ŽU v Žilině</w:t>
            </w:r>
          </w:p>
        </w:tc>
        <w:tc>
          <w:tcPr>
            <w:tcW w:w="632" w:type="dxa"/>
            <w:tcBorders>
              <w:left w:val="single" w:sz="12" w:space="0" w:color="auto"/>
            </w:tcBorders>
            <w:shd w:val="clear" w:color="auto" w:fill="F7CAAC"/>
          </w:tcPr>
          <w:p w14:paraId="73A53CB3" w14:textId="77777777" w:rsidR="00505B07" w:rsidRDefault="00505B07" w:rsidP="003F6EB7">
            <w:pPr>
              <w:jc w:val="both"/>
            </w:pPr>
            <w:r>
              <w:rPr>
                <w:b/>
              </w:rPr>
              <w:t>WOS</w:t>
            </w:r>
          </w:p>
        </w:tc>
        <w:tc>
          <w:tcPr>
            <w:tcW w:w="693" w:type="dxa"/>
            <w:shd w:val="clear" w:color="auto" w:fill="F7CAAC"/>
          </w:tcPr>
          <w:p w14:paraId="2516830F" w14:textId="77777777" w:rsidR="00505B07" w:rsidRDefault="00505B07" w:rsidP="003F6EB7">
            <w:pPr>
              <w:jc w:val="both"/>
              <w:rPr>
                <w:sz w:val="18"/>
              </w:rPr>
            </w:pPr>
            <w:r>
              <w:rPr>
                <w:b/>
                <w:sz w:val="18"/>
              </w:rPr>
              <w:t>Scopus</w:t>
            </w:r>
          </w:p>
        </w:tc>
        <w:tc>
          <w:tcPr>
            <w:tcW w:w="694" w:type="dxa"/>
            <w:shd w:val="clear" w:color="auto" w:fill="F7CAAC"/>
          </w:tcPr>
          <w:p w14:paraId="6BAE9CCE" w14:textId="77777777" w:rsidR="00505B07" w:rsidRDefault="00505B07" w:rsidP="003F6EB7">
            <w:pPr>
              <w:jc w:val="both"/>
            </w:pPr>
            <w:r>
              <w:rPr>
                <w:b/>
                <w:sz w:val="18"/>
              </w:rPr>
              <w:t>ostatní</w:t>
            </w:r>
          </w:p>
        </w:tc>
      </w:tr>
      <w:tr w:rsidR="00505B07" w14:paraId="03330FB6" w14:textId="77777777" w:rsidTr="00FD5435">
        <w:trPr>
          <w:cantSplit/>
          <w:trHeight w:val="70"/>
        </w:trPr>
        <w:tc>
          <w:tcPr>
            <w:tcW w:w="3347" w:type="dxa"/>
            <w:gridSpan w:val="2"/>
            <w:shd w:val="clear" w:color="auto" w:fill="F7CAAC"/>
          </w:tcPr>
          <w:p w14:paraId="53D60D8D" w14:textId="77777777" w:rsidR="00505B07" w:rsidRDefault="00505B07" w:rsidP="003F6EB7">
            <w:pPr>
              <w:jc w:val="both"/>
            </w:pPr>
            <w:r>
              <w:rPr>
                <w:b/>
              </w:rPr>
              <w:t>Obor jmenovacího řízení</w:t>
            </w:r>
          </w:p>
        </w:tc>
        <w:tc>
          <w:tcPr>
            <w:tcW w:w="2245" w:type="dxa"/>
            <w:gridSpan w:val="2"/>
            <w:shd w:val="clear" w:color="auto" w:fill="F7CAAC"/>
          </w:tcPr>
          <w:p w14:paraId="55D2C811" w14:textId="77777777" w:rsidR="00505B07" w:rsidRDefault="00505B07" w:rsidP="003F6EB7">
            <w:pPr>
              <w:jc w:val="both"/>
            </w:pPr>
            <w:r>
              <w:rPr>
                <w:b/>
              </w:rPr>
              <w:t>Rok udělení hodnosti</w:t>
            </w:r>
          </w:p>
        </w:tc>
        <w:tc>
          <w:tcPr>
            <w:tcW w:w="2248" w:type="dxa"/>
            <w:gridSpan w:val="4"/>
            <w:tcBorders>
              <w:right w:val="single" w:sz="12" w:space="0" w:color="auto"/>
            </w:tcBorders>
            <w:shd w:val="clear" w:color="auto" w:fill="F7CAAC"/>
          </w:tcPr>
          <w:p w14:paraId="125218F5" w14:textId="77777777" w:rsidR="00505B07" w:rsidRDefault="00505B07" w:rsidP="003F6EB7">
            <w:pPr>
              <w:jc w:val="both"/>
            </w:pPr>
            <w:r>
              <w:rPr>
                <w:b/>
              </w:rPr>
              <w:t>Řízení konáno na VŠ</w:t>
            </w:r>
          </w:p>
        </w:tc>
        <w:tc>
          <w:tcPr>
            <w:tcW w:w="632" w:type="dxa"/>
            <w:vMerge w:val="restart"/>
            <w:tcBorders>
              <w:left w:val="single" w:sz="12" w:space="0" w:color="auto"/>
            </w:tcBorders>
          </w:tcPr>
          <w:p w14:paraId="72942E3E" w14:textId="77777777" w:rsidR="00505B07" w:rsidRPr="003B5737" w:rsidRDefault="00CE14E1" w:rsidP="003F6EB7">
            <w:pPr>
              <w:jc w:val="both"/>
            </w:pPr>
            <w:r>
              <w:t>11</w:t>
            </w:r>
          </w:p>
        </w:tc>
        <w:tc>
          <w:tcPr>
            <w:tcW w:w="693" w:type="dxa"/>
            <w:vMerge w:val="restart"/>
          </w:tcPr>
          <w:p w14:paraId="39BEE60D" w14:textId="77777777" w:rsidR="00505B07" w:rsidRPr="003B5737" w:rsidRDefault="00CE14E1" w:rsidP="003F6EB7">
            <w:pPr>
              <w:jc w:val="both"/>
            </w:pPr>
            <w:r>
              <w:t>8</w:t>
            </w:r>
          </w:p>
        </w:tc>
        <w:tc>
          <w:tcPr>
            <w:tcW w:w="694" w:type="dxa"/>
            <w:vMerge w:val="restart"/>
          </w:tcPr>
          <w:p w14:paraId="6B8C5F5B" w14:textId="77777777" w:rsidR="00505B07" w:rsidRPr="003B5737" w:rsidRDefault="00505B07" w:rsidP="003F6EB7">
            <w:pPr>
              <w:jc w:val="both"/>
            </w:pPr>
            <w:r w:rsidRPr="003B5737">
              <w:t>8</w:t>
            </w:r>
          </w:p>
        </w:tc>
      </w:tr>
      <w:tr w:rsidR="00505B07" w14:paraId="6A0E72A3" w14:textId="77777777" w:rsidTr="00FD5435">
        <w:trPr>
          <w:trHeight w:val="205"/>
        </w:trPr>
        <w:tc>
          <w:tcPr>
            <w:tcW w:w="3347" w:type="dxa"/>
            <w:gridSpan w:val="2"/>
          </w:tcPr>
          <w:p w14:paraId="58EE7116" w14:textId="77777777" w:rsidR="00505B07" w:rsidRDefault="00505B07" w:rsidP="003F6EB7">
            <w:pPr>
              <w:jc w:val="both"/>
            </w:pPr>
            <w:r>
              <w:t>Ekonomika a management</w:t>
            </w:r>
          </w:p>
        </w:tc>
        <w:tc>
          <w:tcPr>
            <w:tcW w:w="2245" w:type="dxa"/>
            <w:gridSpan w:val="2"/>
          </w:tcPr>
          <w:p w14:paraId="4E754D22" w14:textId="77777777" w:rsidR="00505B07" w:rsidRDefault="00505B07" w:rsidP="003F6EB7">
            <w:pPr>
              <w:jc w:val="both"/>
            </w:pPr>
            <w:r>
              <w:t>2010</w:t>
            </w:r>
          </w:p>
        </w:tc>
        <w:tc>
          <w:tcPr>
            <w:tcW w:w="2248" w:type="dxa"/>
            <w:gridSpan w:val="4"/>
            <w:tcBorders>
              <w:right w:val="single" w:sz="12" w:space="0" w:color="auto"/>
            </w:tcBorders>
          </w:tcPr>
          <w:p w14:paraId="051CF0AA" w14:textId="77777777" w:rsidR="00505B07" w:rsidRDefault="00505B07" w:rsidP="003F6EB7">
            <w:pPr>
              <w:jc w:val="both"/>
            </w:pPr>
            <w:r>
              <w:t>UTB ve Zlíně</w:t>
            </w:r>
          </w:p>
        </w:tc>
        <w:tc>
          <w:tcPr>
            <w:tcW w:w="632" w:type="dxa"/>
            <w:vMerge/>
            <w:tcBorders>
              <w:left w:val="single" w:sz="12" w:space="0" w:color="auto"/>
            </w:tcBorders>
            <w:vAlign w:val="center"/>
          </w:tcPr>
          <w:p w14:paraId="42495F08" w14:textId="77777777" w:rsidR="00505B07" w:rsidRDefault="00505B07" w:rsidP="003F6EB7">
            <w:pPr>
              <w:rPr>
                <w:b/>
              </w:rPr>
            </w:pPr>
          </w:p>
        </w:tc>
        <w:tc>
          <w:tcPr>
            <w:tcW w:w="693" w:type="dxa"/>
            <w:vMerge/>
            <w:vAlign w:val="center"/>
          </w:tcPr>
          <w:p w14:paraId="13CF955E" w14:textId="77777777" w:rsidR="00505B07" w:rsidRDefault="00505B07" w:rsidP="003F6EB7">
            <w:pPr>
              <w:rPr>
                <w:b/>
              </w:rPr>
            </w:pPr>
          </w:p>
        </w:tc>
        <w:tc>
          <w:tcPr>
            <w:tcW w:w="694" w:type="dxa"/>
            <w:vMerge/>
            <w:vAlign w:val="center"/>
          </w:tcPr>
          <w:p w14:paraId="1DA1FA5D" w14:textId="77777777" w:rsidR="00505B07" w:rsidRDefault="00505B07" w:rsidP="003F6EB7">
            <w:pPr>
              <w:rPr>
                <w:b/>
              </w:rPr>
            </w:pPr>
          </w:p>
        </w:tc>
      </w:tr>
      <w:tr w:rsidR="00505B07" w14:paraId="001D9B4F" w14:textId="77777777" w:rsidTr="00FD5435">
        <w:tc>
          <w:tcPr>
            <w:tcW w:w="9859" w:type="dxa"/>
            <w:gridSpan w:val="11"/>
            <w:shd w:val="clear" w:color="auto" w:fill="F7CAAC"/>
          </w:tcPr>
          <w:p w14:paraId="4750C18A" w14:textId="77777777" w:rsidR="00505B07" w:rsidRDefault="00505B07"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505B07" w14:paraId="174A5A97" w14:textId="77777777" w:rsidTr="00FD5435">
        <w:trPr>
          <w:trHeight w:val="2077"/>
        </w:trPr>
        <w:tc>
          <w:tcPr>
            <w:tcW w:w="9859" w:type="dxa"/>
            <w:gridSpan w:val="11"/>
          </w:tcPr>
          <w:p w14:paraId="0ADBE6D1" w14:textId="77777777" w:rsidR="00325BC1" w:rsidRDefault="00325BC1" w:rsidP="00325BC1">
            <w:pPr>
              <w:jc w:val="both"/>
            </w:pPr>
            <w:r w:rsidRPr="001B365E">
              <w:t>STANKALLA</w:t>
            </w:r>
            <w:r>
              <w:t>, R.</w:t>
            </w:r>
            <w:r w:rsidRPr="001B365E">
              <w:t>, KOVAL</w:t>
            </w:r>
            <w:r>
              <w:t>, O.,</w:t>
            </w:r>
            <w:r w:rsidRPr="001B365E">
              <w:t xml:space="preserve"> </w:t>
            </w:r>
            <w:r>
              <w:t>CHROMJAKOVÁ, F.</w:t>
            </w:r>
            <w:r w:rsidRPr="001B365E">
              <w:t xml:space="preserve"> A review of critical success factors for the successful implementation of Lean Six Sigma and Six Sigma in manufacturing small and medium sized </w:t>
            </w:r>
            <w:r>
              <w:t xml:space="preserve">enterprises. </w:t>
            </w:r>
            <w:r w:rsidRPr="0000447D">
              <w:rPr>
                <w:i/>
              </w:rPr>
              <w:t>Quality Engineerin</w:t>
            </w:r>
            <w:r>
              <w:t xml:space="preserve">g. 2018, p. 1-16. ISNN </w:t>
            </w:r>
            <w:r w:rsidRPr="001B365E">
              <w:t>0898</w:t>
            </w:r>
            <w:r>
              <w:t>-</w:t>
            </w:r>
            <w:r w:rsidRPr="001B365E">
              <w:t>2112</w:t>
            </w:r>
            <w:r>
              <w:t>.</w:t>
            </w:r>
            <w:r w:rsidRPr="001B365E">
              <w:t xml:space="preserve"> DOI: 10.1080/08982112.2018.1448933</w:t>
            </w:r>
            <w:r>
              <w:t xml:space="preserve"> (10%)</w:t>
            </w:r>
          </w:p>
          <w:p w14:paraId="31328D7C" w14:textId="77777777" w:rsidR="00505B07" w:rsidRDefault="00505B07" w:rsidP="003F6EB7">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14:paraId="7B6AA0AE" w14:textId="77777777" w:rsidR="00505B07" w:rsidRDefault="00505B07" w:rsidP="003F6EB7">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14:paraId="44A33194" w14:textId="77777777" w:rsidR="00505B07" w:rsidRDefault="00505B07" w:rsidP="003F6EB7">
            <w:pPr>
              <w:jc w:val="both"/>
            </w:pPr>
            <w:r>
              <w:t xml:space="preserve">CHROMJAKOVÁ, F. </w:t>
            </w:r>
            <w:r w:rsidRPr="00C76820">
              <w:rPr>
                <w:i/>
              </w:rPr>
              <w:t xml:space="preserve">Zvyšování výkonnosti výrobních a administrativních procesů. </w:t>
            </w:r>
            <w:r>
              <w:t>Žilina: GEORG, 2015, 106 s. ISBN 978-80-8154-122-3.</w:t>
            </w:r>
          </w:p>
          <w:p w14:paraId="43B1CE76" w14:textId="77777777" w:rsidR="00505B07" w:rsidRPr="00F86ED4" w:rsidRDefault="00505B07" w:rsidP="0098090B">
            <w:pPr>
              <w:jc w:val="both"/>
            </w:pPr>
            <w:r>
              <w:t xml:space="preserve">CHROMJAKOVÁ, F. </w:t>
            </w:r>
            <w:r w:rsidRPr="00C76820">
              <w:rPr>
                <w:i/>
              </w:rPr>
              <w:t>Průmyslové inženýrství – Trendy zvyšování výkonnosti štíhlým řízením procesů</w:t>
            </w:r>
            <w:r>
              <w:t>. Žilina: GEORG, 2013,</w:t>
            </w:r>
            <w:r w:rsidR="00F86ED4">
              <w:t xml:space="preserve"> 116 s. ISBN 978-80-8154-058-5.</w:t>
            </w:r>
          </w:p>
        </w:tc>
      </w:tr>
      <w:tr w:rsidR="00505B07" w14:paraId="080ECA01" w14:textId="77777777" w:rsidTr="00FD5435">
        <w:trPr>
          <w:trHeight w:val="218"/>
        </w:trPr>
        <w:tc>
          <w:tcPr>
            <w:tcW w:w="9859" w:type="dxa"/>
            <w:gridSpan w:val="11"/>
            <w:shd w:val="clear" w:color="auto" w:fill="F7CAAC"/>
          </w:tcPr>
          <w:p w14:paraId="1A81FE8B" w14:textId="77777777" w:rsidR="00505B07" w:rsidRDefault="00505B07" w:rsidP="003F6EB7">
            <w:pPr>
              <w:rPr>
                <w:b/>
              </w:rPr>
            </w:pPr>
            <w:r>
              <w:rPr>
                <w:b/>
              </w:rPr>
              <w:t>Působení v zahraničí</w:t>
            </w:r>
          </w:p>
        </w:tc>
      </w:tr>
      <w:tr w:rsidR="00505B07" w14:paraId="4CB82E2C" w14:textId="77777777" w:rsidTr="00FD5435">
        <w:trPr>
          <w:trHeight w:val="228"/>
        </w:trPr>
        <w:tc>
          <w:tcPr>
            <w:tcW w:w="9859" w:type="dxa"/>
            <w:gridSpan w:val="11"/>
          </w:tcPr>
          <w:p w14:paraId="3A6841FC" w14:textId="77777777" w:rsidR="00505B07" w:rsidRPr="003232CF" w:rsidRDefault="00505B07" w:rsidP="003F6EB7">
            <w:pPr>
              <w:rPr>
                <w:lang w:val="sk-SK"/>
              </w:rPr>
            </w:pPr>
          </w:p>
        </w:tc>
      </w:tr>
      <w:tr w:rsidR="00505B07" w14:paraId="67F81CE8" w14:textId="77777777" w:rsidTr="00FD5435">
        <w:trPr>
          <w:cantSplit/>
          <w:trHeight w:val="283"/>
        </w:trPr>
        <w:tc>
          <w:tcPr>
            <w:tcW w:w="2518" w:type="dxa"/>
            <w:shd w:val="clear" w:color="auto" w:fill="F7CAAC"/>
          </w:tcPr>
          <w:p w14:paraId="50D02EB7" w14:textId="77777777" w:rsidR="00505B07" w:rsidRDefault="00505B07" w:rsidP="003F6EB7">
            <w:pPr>
              <w:jc w:val="both"/>
              <w:rPr>
                <w:b/>
              </w:rPr>
            </w:pPr>
            <w:r>
              <w:rPr>
                <w:b/>
              </w:rPr>
              <w:t xml:space="preserve">Podpis </w:t>
            </w:r>
          </w:p>
        </w:tc>
        <w:tc>
          <w:tcPr>
            <w:tcW w:w="4536" w:type="dxa"/>
            <w:gridSpan w:val="5"/>
          </w:tcPr>
          <w:p w14:paraId="5D9D0F6D" w14:textId="77777777" w:rsidR="00505B07" w:rsidRDefault="00505B07" w:rsidP="003F6EB7">
            <w:pPr>
              <w:jc w:val="both"/>
            </w:pPr>
          </w:p>
        </w:tc>
        <w:tc>
          <w:tcPr>
            <w:tcW w:w="786" w:type="dxa"/>
            <w:gridSpan w:val="2"/>
            <w:shd w:val="clear" w:color="auto" w:fill="F7CAAC"/>
          </w:tcPr>
          <w:p w14:paraId="6D65A67B" w14:textId="77777777" w:rsidR="00505B07" w:rsidRDefault="00505B07" w:rsidP="003F6EB7">
            <w:pPr>
              <w:jc w:val="both"/>
            </w:pPr>
            <w:r>
              <w:rPr>
                <w:b/>
              </w:rPr>
              <w:t>datum</w:t>
            </w:r>
          </w:p>
        </w:tc>
        <w:tc>
          <w:tcPr>
            <w:tcW w:w="2019" w:type="dxa"/>
            <w:gridSpan w:val="3"/>
          </w:tcPr>
          <w:p w14:paraId="6FB0AD60" w14:textId="77777777" w:rsidR="00505B07" w:rsidRDefault="00505B07" w:rsidP="003F6EB7">
            <w:pPr>
              <w:jc w:val="both"/>
            </w:pPr>
          </w:p>
        </w:tc>
      </w:tr>
    </w:tbl>
    <w:p w14:paraId="1E04A00C" w14:textId="77777777" w:rsidR="00D836CE" w:rsidRDefault="00D836CE"/>
    <w:p w14:paraId="74F524EA" w14:textId="77777777" w:rsidR="00D836CE" w:rsidRDefault="00D836C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836CE" w:rsidRPr="00D836CE" w14:paraId="6087216D" w14:textId="77777777" w:rsidTr="00D836CE">
        <w:tc>
          <w:tcPr>
            <w:tcW w:w="9859" w:type="dxa"/>
            <w:gridSpan w:val="11"/>
            <w:tcBorders>
              <w:bottom w:val="double" w:sz="4" w:space="0" w:color="auto"/>
            </w:tcBorders>
            <w:shd w:val="clear" w:color="auto" w:fill="BDD6EE"/>
          </w:tcPr>
          <w:p w14:paraId="367FD124" w14:textId="77777777" w:rsidR="00D836CE" w:rsidRPr="00D836CE" w:rsidRDefault="00D836CE" w:rsidP="00D836CE">
            <w:pPr>
              <w:jc w:val="both"/>
              <w:rPr>
                <w:b/>
                <w:sz w:val="28"/>
              </w:rPr>
            </w:pPr>
            <w:r w:rsidRPr="00D836CE">
              <w:rPr>
                <w:b/>
                <w:sz w:val="28"/>
              </w:rPr>
              <w:t>C-I – Personální zabezpečení</w:t>
            </w:r>
          </w:p>
        </w:tc>
      </w:tr>
      <w:tr w:rsidR="00D836CE" w:rsidRPr="00D836CE" w14:paraId="3C15D2CE" w14:textId="77777777" w:rsidTr="00D836CE">
        <w:tc>
          <w:tcPr>
            <w:tcW w:w="2518" w:type="dxa"/>
            <w:tcBorders>
              <w:top w:val="double" w:sz="4" w:space="0" w:color="auto"/>
            </w:tcBorders>
            <w:shd w:val="clear" w:color="auto" w:fill="F7CAAC"/>
          </w:tcPr>
          <w:p w14:paraId="3B1A3A26" w14:textId="77777777" w:rsidR="00D836CE" w:rsidRPr="00D836CE" w:rsidRDefault="00D836CE" w:rsidP="00D836CE">
            <w:pPr>
              <w:jc w:val="both"/>
              <w:rPr>
                <w:b/>
              </w:rPr>
            </w:pPr>
            <w:r w:rsidRPr="00D836CE">
              <w:rPr>
                <w:b/>
              </w:rPr>
              <w:t>Vysoká škola</w:t>
            </w:r>
          </w:p>
        </w:tc>
        <w:tc>
          <w:tcPr>
            <w:tcW w:w="7341" w:type="dxa"/>
            <w:gridSpan w:val="10"/>
          </w:tcPr>
          <w:p w14:paraId="78359EB1" w14:textId="77777777" w:rsidR="00D836CE" w:rsidRPr="00D836CE" w:rsidRDefault="00D836CE" w:rsidP="00D836CE">
            <w:pPr>
              <w:jc w:val="both"/>
            </w:pPr>
            <w:r w:rsidRPr="00D836CE">
              <w:t>Univerzita Tomáše Bati ve Zlíně</w:t>
            </w:r>
          </w:p>
        </w:tc>
      </w:tr>
      <w:tr w:rsidR="00D836CE" w:rsidRPr="00D836CE" w14:paraId="32732C92" w14:textId="77777777" w:rsidTr="00D836CE">
        <w:tc>
          <w:tcPr>
            <w:tcW w:w="2518" w:type="dxa"/>
            <w:shd w:val="clear" w:color="auto" w:fill="F7CAAC"/>
          </w:tcPr>
          <w:p w14:paraId="2C44EEE5" w14:textId="77777777" w:rsidR="00D836CE" w:rsidRPr="00D836CE" w:rsidRDefault="00D836CE" w:rsidP="00D836CE">
            <w:pPr>
              <w:jc w:val="both"/>
              <w:rPr>
                <w:b/>
              </w:rPr>
            </w:pPr>
            <w:r w:rsidRPr="00D836CE">
              <w:rPr>
                <w:b/>
              </w:rPr>
              <w:t>Součást vysoké školy</w:t>
            </w:r>
          </w:p>
        </w:tc>
        <w:tc>
          <w:tcPr>
            <w:tcW w:w="7341" w:type="dxa"/>
            <w:gridSpan w:val="10"/>
          </w:tcPr>
          <w:p w14:paraId="6B8D9AA9" w14:textId="77777777" w:rsidR="00D836CE" w:rsidRPr="00D836CE" w:rsidRDefault="00D836CE" w:rsidP="00D836CE">
            <w:pPr>
              <w:jc w:val="both"/>
            </w:pPr>
            <w:r w:rsidRPr="00D836CE">
              <w:t>Fakulta managementu a ekonomiky</w:t>
            </w:r>
          </w:p>
        </w:tc>
      </w:tr>
      <w:tr w:rsidR="00D836CE" w:rsidRPr="00D836CE" w14:paraId="0A9DE5C2" w14:textId="77777777" w:rsidTr="00D836CE">
        <w:tc>
          <w:tcPr>
            <w:tcW w:w="2518" w:type="dxa"/>
            <w:shd w:val="clear" w:color="auto" w:fill="F7CAAC"/>
          </w:tcPr>
          <w:p w14:paraId="0781BB87" w14:textId="77777777" w:rsidR="00D836CE" w:rsidRPr="00D836CE" w:rsidRDefault="00D836CE" w:rsidP="00D836CE">
            <w:pPr>
              <w:jc w:val="both"/>
              <w:rPr>
                <w:b/>
              </w:rPr>
            </w:pPr>
            <w:r w:rsidRPr="00D836CE">
              <w:rPr>
                <w:b/>
              </w:rPr>
              <w:t>Název studijního programu</w:t>
            </w:r>
          </w:p>
        </w:tc>
        <w:tc>
          <w:tcPr>
            <w:tcW w:w="7341" w:type="dxa"/>
            <w:gridSpan w:val="10"/>
          </w:tcPr>
          <w:p w14:paraId="1703DF65" w14:textId="258D1355" w:rsidR="00D836CE" w:rsidRPr="00D836CE" w:rsidRDefault="00D836CE" w:rsidP="00D836CE">
            <w:pPr>
              <w:jc w:val="both"/>
            </w:pPr>
            <w:r>
              <w:t>Průmyslové inženýrství</w:t>
            </w:r>
          </w:p>
        </w:tc>
      </w:tr>
      <w:tr w:rsidR="00D836CE" w:rsidRPr="00D836CE" w14:paraId="264F7E19" w14:textId="77777777" w:rsidTr="00D836CE">
        <w:tc>
          <w:tcPr>
            <w:tcW w:w="2518" w:type="dxa"/>
            <w:shd w:val="clear" w:color="auto" w:fill="F7CAAC"/>
          </w:tcPr>
          <w:p w14:paraId="66840290" w14:textId="77777777" w:rsidR="00D836CE" w:rsidRPr="00D836CE" w:rsidRDefault="00D836CE" w:rsidP="00D836CE">
            <w:pPr>
              <w:jc w:val="both"/>
              <w:rPr>
                <w:b/>
              </w:rPr>
            </w:pPr>
            <w:r w:rsidRPr="00D836CE">
              <w:rPr>
                <w:b/>
              </w:rPr>
              <w:t>Jméno a příjmení</w:t>
            </w:r>
          </w:p>
        </w:tc>
        <w:tc>
          <w:tcPr>
            <w:tcW w:w="4536" w:type="dxa"/>
            <w:gridSpan w:val="5"/>
          </w:tcPr>
          <w:p w14:paraId="71634C44" w14:textId="77777777" w:rsidR="00D836CE" w:rsidRPr="00D836CE" w:rsidRDefault="00D836CE" w:rsidP="00D836CE">
            <w:pPr>
              <w:jc w:val="both"/>
            </w:pPr>
            <w:r w:rsidRPr="00D836CE">
              <w:t>Tomáš JANŮ</w:t>
            </w:r>
          </w:p>
        </w:tc>
        <w:tc>
          <w:tcPr>
            <w:tcW w:w="709" w:type="dxa"/>
            <w:shd w:val="clear" w:color="auto" w:fill="F7CAAC"/>
          </w:tcPr>
          <w:p w14:paraId="0971B382" w14:textId="77777777" w:rsidR="00D836CE" w:rsidRPr="00D836CE" w:rsidRDefault="00D836CE" w:rsidP="00D836CE">
            <w:pPr>
              <w:jc w:val="both"/>
              <w:rPr>
                <w:b/>
              </w:rPr>
            </w:pPr>
            <w:r w:rsidRPr="00D836CE">
              <w:rPr>
                <w:b/>
              </w:rPr>
              <w:t>Tituly</w:t>
            </w:r>
          </w:p>
        </w:tc>
        <w:tc>
          <w:tcPr>
            <w:tcW w:w="2096" w:type="dxa"/>
            <w:gridSpan w:val="4"/>
          </w:tcPr>
          <w:p w14:paraId="6A003DCB" w14:textId="77777777" w:rsidR="00D836CE" w:rsidRPr="00D836CE" w:rsidRDefault="00D836CE" w:rsidP="00D836CE">
            <w:pPr>
              <w:jc w:val="both"/>
            </w:pPr>
            <w:r w:rsidRPr="00D836CE">
              <w:t>Ing.</w:t>
            </w:r>
          </w:p>
        </w:tc>
      </w:tr>
      <w:tr w:rsidR="00D836CE" w:rsidRPr="00D836CE" w14:paraId="0C0E1CB9" w14:textId="77777777" w:rsidTr="00D836CE">
        <w:tc>
          <w:tcPr>
            <w:tcW w:w="2518" w:type="dxa"/>
            <w:shd w:val="clear" w:color="auto" w:fill="F7CAAC"/>
          </w:tcPr>
          <w:p w14:paraId="52A54765" w14:textId="77777777" w:rsidR="00D836CE" w:rsidRPr="00D836CE" w:rsidRDefault="00D836CE" w:rsidP="00D836CE">
            <w:pPr>
              <w:jc w:val="both"/>
              <w:rPr>
                <w:b/>
              </w:rPr>
            </w:pPr>
            <w:r w:rsidRPr="00D836CE">
              <w:rPr>
                <w:b/>
              </w:rPr>
              <w:t>Rok narození</w:t>
            </w:r>
          </w:p>
        </w:tc>
        <w:tc>
          <w:tcPr>
            <w:tcW w:w="829" w:type="dxa"/>
          </w:tcPr>
          <w:p w14:paraId="29B0BE04" w14:textId="2D05EE38" w:rsidR="00D836CE" w:rsidRPr="00D836CE" w:rsidRDefault="00D836CE" w:rsidP="00D836CE">
            <w:pPr>
              <w:jc w:val="both"/>
            </w:pPr>
            <w:r>
              <w:t>1988</w:t>
            </w:r>
          </w:p>
        </w:tc>
        <w:tc>
          <w:tcPr>
            <w:tcW w:w="1721" w:type="dxa"/>
            <w:shd w:val="clear" w:color="auto" w:fill="F7CAAC"/>
          </w:tcPr>
          <w:p w14:paraId="7C766E80" w14:textId="77777777" w:rsidR="00D836CE" w:rsidRPr="00D836CE" w:rsidRDefault="00D836CE" w:rsidP="00D836CE">
            <w:pPr>
              <w:jc w:val="both"/>
              <w:rPr>
                <w:b/>
              </w:rPr>
            </w:pPr>
            <w:r w:rsidRPr="00D836CE">
              <w:rPr>
                <w:b/>
              </w:rPr>
              <w:t>typ vztahu k VŠ</w:t>
            </w:r>
          </w:p>
        </w:tc>
        <w:tc>
          <w:tcPr>
            <w:tcW w:w="992" w:type="dxa"/>
            <w:gridSpan w:val="2"/>
          </w:tcPr>
          <w:p w14:paraId="667A168A" w14:textId="77777777" w:rsidR="00D836CE" w:rsidRPr="00D836CE" w:rsidRDefault="00D836CE" w:rsidP="00D836CE">
            <w:pPr>
              <w:jc w:val="both"/>
            </w:pPr>
            <w:r w:rsidRPr="00D836CE">
              <w:t>DPP/DPČ</w:t>
            </w:r>
          </w:p>
        </w:tc>
        <w:tc>
          <w:tcPr>
            <w:tcW w:w="994" w:type="dxa"/>
            <w:shd w:val="clear" w:color="auto" w:fill="F7CAAC"/>
          </w:tcPr>
          <w:p w14:paraId="74BF97A7" w14:textId="77777777" w:rsidR="00D836CE" w:rsidRPr="00D836CE" w:rsidRDefault="00D836CE" w:rsidP="00D836CE">
            <w:pPr>
              <w:jc w:val="both"/>
              <w:rPr>
                <w:b/>
              </w:rPr>
            </w:pPr>
            <w:r w:rsidRPr="00D836CE">
              <w:rPr>
                <w:b/>
              </w:rPr>
              <w:t>rozsah</w:t>
            </w:r>
          </w:p>
        </w:tc>
        <w:tc>
          <w:tcPr>
            <w:tcW w:w="709" w:type="dxa"/>
          </w:tcPr>
          <w:p w14:paraId="7529D49B" w14:textId="77777777" w:rsidR="00D836CE" w:rsidRPr="00D836CE" w:rsidRDefault="00D836CE" w:rsidP="00D836CE">
            <w:pPr>
              <w:jc w:val="both"/>
            </w:pPr>
          </w:p>
        </w:tc>
        <w:tc>
          <w:tcPr>
            <w:tcW w:w="709" w:type="dxa"/>
            <w:gridSpan w:val="2"/>
            <w:shd w:val="clear" w:color="auto" w:fill="F7CAAC"/>
          </w:tcPr>
          <w:p w14:paraId="60CE30B9" w14:textId="77777777" w:rsidR="00D836CE" w:rsidRPr="00D836CE" w:rsidRDefault="00D836CE" w:rsidP="00D836CE">
            <w:pPr>
              <w:jc w:val="both"/>
              <w:rPr>
                <w:b/>
              </w:rPr>
            </w:pPr>
            <w:r w:rsidRPr="00D836CE">
              <w:rPr>
                <w:b/>
              </w:rPr>
              <w:t>do kdy</w:t>
            </w:r>
          </w:p>
        </w:tc>
        <w:tc>
          <w:tcPr>
            <w:tcW w:w="1387" w:type="dxa"/>
            <w:gridSpan w:val="2"/>
          </w:tcPr>
          <w:p w14:paraId="61301122" w14:textId="77777777" w:rsidR="00D836CE" w:rsidRPr="00D836CE" w:rsidRDefault="00D836CE" w:rsidP="00D836CE">
            <w:pPr>
              <w:jc w:val="both"/>
            </w:pPr>
          </w:p>
        </w:tc>
      </w:tr>
      <w:tr w:rsidR="00D836CE" w:rsidRPr="00D836CE" w14:paraId="773390F6" w14:textId="77777777" w:rsidTr="00D836CE">
        <w:tc>
          <w:tcPr>
            <w:tcW w:w="5068" w:type="dxa"/>
            <w:gridSpan w:val="3"/>
            <w:shd w:val="clear" w:color="auto" w:fill="F7CAAC"/>
          </w:tcPr>
          <w:p w14:paraId="147090BE" w14:textId="77777777" w:rsidR="00D836CE" w:rsidRPr="00D836CE" w:rsidRDefault="00D836CE" w:rsidP="00D836CE">
            <w:pPr>
              <w:jc w:val="both"/>
              <w:rPr>
                <w:b/>
              </w:rPr>
            </w:pPr>
            <w:r w:rsidRPr="00D836CE">
              <w:rPr>
                <w:b/>
              </w:rPr>
              <w:t>Typ vztahu na součásti VŠ, která uskutečňuje st. program</w:t>
            </w:r>
          </w:p>
        </w:tc>
        <w:tc>
          <w:tcPr>
            <w:tcW w:w="992" w:type="dxa"/>
            <w:gridSpan w:val="2"/>
          </w:tcPr>
          <w:p w14:paraId="3D6D90F5" w14:textId="77777777" w:rsidR="00D836CE" w:rsidRPr="00D836CE" w:rsidRDefault="00D836CE" w:rsidP="00D836CE">
            <w:pPr>
              <w:jc w:val="both"/>
            </w:pPr>
          </w:p>
        </w:tc>
        <w:tc>
          <w:tcPr>
            <w:tcW w:w="994" w:type="dxa"/>
            <w:shd w:val="clear" w:color="auto" w:fill="F7CAAC"/>
          </w:tcPr>
          <w:p w14:paraId="2F5EC8DE" w14:textId="77777777" w:rsidR="00D836CE" w:rsidRPr="00D836CE" w:rsidRDefault="00D836CE" w:rsidP="00D836CE">
            <w:pPr>
              <w:jc w:val="both"/>
              <w:rPr>
                <w:b/>
              </w:rPr>
            </w:pPr>
            <w:r w:rsidRPr="00D836CE">
              <w:rPr>
                <w:b/>
              </w:rPr>
              <w:t>rozsah</w:t>
            </w:r>
          </w:p>
        </w:tc>
        <w:tc>
          <w:tcPr>
            <w:tcW w:w="709" w:type="dxa"/>
          </w:tcPr>
          <w:p w14:paraId="624CB986" w14:textId="77777777" w:rsidR="00D836CE" w:rsidRPr="00D836CE" w:rsidRDefault="00D836CE" w:rsidP="00D836CE">
            <w:pPr>
              <w:jc w:val="both"/>
            </w:pPr>
          </w:p>
        </w:tc>
        <w:tc>
          <w:tcPr>
            <w:tcW w:w="709" w:type="dxa"/>
            <w:gridSpan w:val="2"/>
            <w:shd w:val="clear" w:color="auto" w:fill="F7CAAC"/>
          </w:tcPr>
          <w:p w14:paraId="34763175" w14:textId="77777777" w:rsidR="00D836CE" w:rsidRPr="00D836CE" w:rsidRDefault="00D836CE" w:rsidP="00D836CE">
            <w:pPr>
              <w:jc w:val="both"/>
              <w:rPr>
                <w:b/>
              </w:rPr>
            </w:pPr>
            <w:r w:rsidRPr="00D836CE">
              <w:rPr>
                <w:b/>
              </w:rPr>
              <w:t>do kdy</w:t>
            </w:r>
          </w:p>
        </w:tc>
        <w:tc>
          <w:tcPr>
            <w:tcW w:w="1387" w:type="dxa"/>
            <w:gridSpan w:val="2"/>
          </w:tcPr>
          <w:p w14:paraId="35541EEF" w14:textId="77777777" w:rsidR="00D836CE" w:rsidRPr="00D836CE" w:rsidRDefault="00D836CE" w:rsidP="00D836CE">
            <w:pPr>
              <w:jc w:val="both"/>
            </w:pPr>
          </w:p>
        </w:tc>
      </w:tr>
      <w:tr w:rsidR="00D836CE" w:rsidRPr="00D836CE" w14:paraId="01F200E6" w14:textId="77777777" w:rsidTr="00D836CE">
        <w:tc>
          <w:tcPr>
            <w:tcW w:w="6060" w:type="dxa"/>
            <w:gridSpan w:val="5"/>
            <w:shd w:val="clear" w:color="auto" w:fill="F7CAAC"/>
          </w:tcPr>
          <w:p w14:paraId="104D1AEA" w14:textId="77777777" w:rsidR="00D836CE" w:rsidRPr="00D836CE" w:rsidRDefault="00D836CE" w:rsidP="00D836CE">
            <w:pPr>
              <w:jc w:val="both"/>
            </w:pPr>
            <w:r w:rsidRPr="00D836CE">
              <w:rPr>
                <w:b/>
              </w:rPr>
              <w:t>Další současná působení jako akademický pracovník na jiných VŠ</w:t>
            </w:r>
          </w:p>
        </w:tc>
        <w:tc>
          <w:tcPr>
            <w:tcW w:w="1703" w:type="dxa"/>
            <w:gridSpan w:val="2"/>
            <w:shd w:val="clear" w:color="auto" w:fill="F7CAAC"/>
          </w:tcPr>
          <w:p w14:paraId="790E4C0F" w14:textId="77777777" w:rsidR="00D836CE" w:rsidRPr="00D836CE" w:rsidRDefault="00D836CE" w:rsidP="00D836CE">
            <w:pPr>
              <w:jc w:val="both"/>
              <w:rPr>
                <w:b/>
              </w:rPr>
            </w:pPr>
            <w:r w:rsidRPr="00D836CE">
              <w:rPr>
                <w:b/>
              </w:rPr>
              <w:t>typ prac. vztahu</w:t>
            </w:r>
          </w:p>
        </w:tc>
        <w:tc>
          <w:tcPr>
            <w:tcW w:w="2096" w:type="dxa"/>
            <w:gridSpan w:val="4"/>
            <w:shd w:val="clear" w:color="auto" w:fill="F7CAAC"/>
          </w:tcPr>
          <w:p w14:paraId="3488DF79" w14:textId="77777777" w:rsidR="00D836CE" w:rsidRPr="00D836CE" w:rsidRDefault="00D836CE" w:rsidP="00D836CE">
            <w:pPr>
              <w:jc w:val="both"/>
              <w:rPr>
                <w:b/>
              </w:rPr>
            </w:pPr>
            <w:r w:rsidRPr="00D836CE">
              <w:rPr>
                <w:b/>
              </w:rPr>
              <w:t>rozsah</w:t>
            </w:r>
          </w:p>
        </w:tc>
      </w:tr>
      <w:tr w:rsidR="00D836CE" w:rsidRPr="00D836CE" w14:paraId="30F36DE0" w14:textId="77777777" w:rsidTr="00D836CE">
        <w:tc>
          <w:tcPr>
            <w:tcW w:w="6060" w:type="dxa"/>
            <w:gridSpan w:val="5"/>
          </w:tcPr>
          <w:p w14:paraId="3C192629" w14:textId="77777777" w:rsidR="00D836CE" w:rsidRPr="00D836CE" w:rsidRDefault="00D836CE" w:rsidP="00D836CE">
            <w:pPr>
              <w:jc w:val="both"/>
              <w:rPr>
                <w:color w:val="000000" w:themeColor="text1"/>
              </w:rPr>
            </w:pPr>
          </w:p>
        </w:tc>
        <w:tc>
          <w:tcPr>
            <w:tcW w:w="1703" w:type="dxa"/>
            <w:gridSpan w:val="2"/>
          </w:tcPr>
          <w:p w14:paraId="2BD9CBFD" w14:textId="77777777" w:rsidR="00D836CE" w:rsidRPr="00D836CE" w:rsidRDefault="00D836CE" w:rsidP="00D836CE">
            <w:pPr>
              <w:jc w:val="both"/>
            </w:pPr>
          </w:p>
        </w:tc>
        <w:tc>
          <w:tcPr>
            <w:tcW w:w="2096" w:type="dxa"/>
            <w:gridSpan w:val="4"/>
          </w:tcPr>
          <w:p w14:paraId="5D737243" w14:textId="77777777" w:rsidR="00D836CE" w:rsidRPr="00D836CE" w:rsidRDefault="00D836CE" w:rsidP="00D836CE">
            <w:pPr>
              <w:jc w:val="both"/>
            </w:pPr>
          </w:p>
        </w:tc>
      </w:tr>
      <w:tr w:rsidR="00D836CE" w:rsidRPr="00D836CE" w14:paraId="1BEF8157" w14:textId="77777777" w:rsidTr="00D836CE">
        <w:tc>
          <w:tcPr>
            <w:tcW w:w="6060" w:type="dxa"/>
            <w:gridSpan w:val="5"/>
          </w:tcPr>
          <w:p w14:paraId="05CAF5AF" w14:textId="77777777" w:rsidR="00D836CE" w:rsidRPr="00D836CE" w:rsidRDefault="00D836CE" w:rsidP="00D836CE">
            <w:pPr>
              <w:jc w:val="both"/>
            </w:pPr>
          </w:p>
        </w:tc>
        <w:tc>
          <w:tcPr>
            <w:tcW w:w="1703" w:type="dxa"/>
            <w:gridSpan w:val="2"/>
          </w:tcPr>
          <w:p w14:paraId="563FDCBE" w14:textId="77777777" w:rsidR="00D836CE" w:rsidRPr="00D836CE" w:rsidRDefault="00D836CE" w:rsidP="00D836CE">
            <w:pPr>
              <w:jc w:val="both"/>
            </w:pPr>
          </w:p>
        </w:tc>
        <w:tc>
          <w:tcPr>
            <w:tcW w:w="2096" w:type="dxa"/>
            <w:gridSpan w:val="4"/>
          </w:tcPr>
          <w:p w14:paraId="6B043844" w14:textId="77777777" w:rsidR="00D836CE" w:rsidRPr="00D836CE" w:rsidRDefault="00D836CE" w:rsidP="00D836CE">
            <w:pPr>
              <w:jc w:val="both"/>
            </w:pPr>
          </w:p>
        </w:tc>
      </w:tr>
      <w:tr w:rsidR="00D836CE" w:rsidRPr="00D836CE" w14:paraId="48504BD0" w14:textId="77777777" w:rsidTr="00D836CE">
        <w:tc>
          <w:tcPr>
            <w:tcW w:w="9859" w:type="dxa"/>
            <w:gridSpan w:val="11"/>
            <w:shd w:val="clear" w:color="auto" w:fill="F7CAAC"/>
          </w:tcPr>
          <w:p w14:paraId="4E41AB2A" w14:textId="77777777" w:rsidR="00D836CE" w:rsidRPr="00D836CE" w:rsidRDefault="00D836CE" w:rsidP="00D836CE">
            <w:pPr>
              <w:jc w:val="both"/>
            </w:pPr>
            <w:r w:rsidRPr="00D836CE">
              <w:rPr>
                <w:b/>
              </w:rPr>
              <w:t>Předměty příslušného studijního programu a způsob zapojení do jejich výuky, příp. další zapojení do uskutečňování studijního programu</w:t>
            </w:r>
          </w:p>
        </w:tc>
      </w:tr>
      <w:tr w:rsidR="00D836CE" w:rsidRPr="00D836CE" w14:paraId="15415CFA" w14:textId="77777777" w:rsidTr="00D836CE">
        <w:trPr>
          <w:trHeight w:val="622"/>
        </w:trPr>
        <w:tc>
          <w:tcPr>
            <w:tcW w:w="9859" w:type="dxa"/>
            <w:gridSpan w:val="11"/>
            <w:tcBorders>
              <w:top w:val="nil"/>
            </w:tcBorders>
          </w:tcPr>
          <w:p w14:paraId="4B79576F" w14:textId="539E7657" w:rsidR="00D836CE" w:rsidRPr="004A265A" w:rsidRDefault="00D836CE" w:rsidP="00D836CE">
            <w:pPr>
              <w:jc w:val="both"/>
              <w:rPr>
                <w:b/>
              </w:rPr>
            </w:pPr>
            <w:r w:rsidRPr="00D836CE">
              <w:t>Informační podpora ekonomického řízení firmy – přednášející (</w:t>
            </w:r>
            <w:r>
              <w:t>1</w:t>
            </w:r>
            <w:r w:rsidRPr="00D836CE">
              <w:t>0%)</w:t>
            </w:r>
            <w:r w:rsidR="004A265A">
              <w:t xml:space="preserve"> – odborník z praxe</w:t>
            </w:r>
          </w:p>
          <w:p w14:paraId="091C143F" w14:textId="7B3B7303" w:rsidR="00D836CE" w:rsidRPr="00D836CE" w:rsidRDefault="00D836CE" w:rsidP="00D836CE">
            <w:pPr>
              <w:jc w:val="both"/>
            </w:pPr>
            <w:r w:rsidRPr="00D836CE">
              <w:t>Business Economics Management Information Support</w:t>
            </w:r>
            <w:r>
              <w:t xml:space="preserve"> </w:t>
            </w:r>
            <w:r w:rsidRPr="00D836CE">
              <w:t>– přednášející (</w:t>
            </w:r>
            <w:r>
              <w:t>1</w:t>
            </w:r>
            <w:r w:rsidRPr="00D836CE">
              <w:t>0%)</w:t>
            </w:r>
            <w:r w:rsidR="004A265A">
              <w:t xml:space="preserve"> – odborník z praxe</w:t>
            </w:r>
          </w:p>
        </w:tc>
      </w:tr>
      <w:tr w:rsidR="00D836CE" w:rsidRPr="00D836CE" w14:paraId="04D04784" w14:textId="77777777" w:rsidTr="00D836CE">
        <w:tc>
          <w:tcPr>
            <w:tcW w:w="9859" w:type="dxa"/>
            <w:gridSpan w:val="11"/>
            <w:shd w:val="clear" w:color="auto" w:fill="F7CAAC"/>
          </w:tcPr>
          <w:p w14:paraId="07989D1E" w14:textId="77777777" w:rsidR="00D836CE" w:rsidRPr="00D836CE" w:rsidRDefault="00D836CE" w:rsidP="00D836CE">
            <w:pPr>
              <w:jc w:val="both"/>
            </w:pPr>
            <w:r w:rsidRPr="00D836CE">
              <w:rPr>
                <w:b/>
              </w:rPr>
              <w:t xml:space="preserve">Údaje o vzdělání na VŠ </w:t>
            </w:r>
          </w:p>
        </w:tc>
      </w:tr>
      <w:tr w:rsidR="00D836CE" w:rsidRPr="00D836CE" w14:paraId="230C2553" w14:textId="77777777" w:rsidTr="00D836CE">
        <w:trPr>
          <w:trHeight w:val="797"/>
        </w:trPr>
        <w:tc>
          <w:tcPr>
            <w:tcW w:w="9859" w:type="dxa"/>
            <w:gridSpan w:val="11"/>
          </w:tcPr>
          <w:p w14:paraId="45544E99" w14:textId="77777777" w:rsidR="00D836CE" w:rsidRPr="00D836CE" w:rsidRDefault="00D836CE" w:rsidP="00D836CE">
            <w:pPr>
              <w:jc w:val="both"/>
              <w:rPr>
                <w:b/>
                <w:bCs/>
                <w:color w:val="000000"/>
                <w:szCs w:val="24"/>
              </w:rPr>
            </w:pPr>
            <w:r w:rsidRPr="00D836CE">
              <w:rPr>
                <w:b/>
                <w:bCs/>
                <w:color w:val="000000"/>
                <w:szCs w:val="24"/>
              </w:rPr>
              <w:t xml:space="preserve">2016 – dosud: </w:t>
            </w:r>
            <w:r w:rsidRPr="00D836CE">
              <w:rPr>
                <w:color w:val="000000"/>
                <w:szCs w:val="24"/>
              </w:rPr>
              <w:t>Univerzita Tomáše Bati ve Zlíně, Fakulta managementu a ekonomiky, obor Management a ekonomika</w:t>
            </w:r>
            <w:r w:rsidRPr="00D836CE">
              <w:rPr>
                <w:color w:val="000000"/>
                <w:szCs w:val="24"/>
              </w:rPr>
              <w:br/>
              <w:t xml:space="preserve">                          (</w:t>
            </w:r>
            <w:r w:rsidRPr="00D836CE">
              <w:rPr>
                <w:b/>
                <w:color w:val="000000"/>
                <w:szCs w:val="24"/>
              </w:rPr>
              <w:t>Ph.D.)</w:t>
            </w:r>
          </w:p>
          <w:p w14:paraId="4E580D89" w14:textId="77777777" w:rsidR="00D836CE" w:rsidRPr="00D836CE" w:rsidRDefault="00D836CE" w:rsidP="00D836CE">
            <w:pPr>
              <w:jc w:val="both"/>
              <w:rPr>
                <w:color w:val="000000"/>
                <w:szCs w:val="24"/>
              </w:rPr>
            </w:pPr>
            <w:r w:rsidRPr="00D836CE">
              <w:rPr>
                <w:b/>
                <w:bCs/>
                <w:color w:val="000000"/>
                <w:szCs w:val="24"/>
              </w:rPr>
              <w:t xml:space="preserve">2011 – 2013: </w:t>
            </w:r>
            <w:r w:rsidRPr="00D836CE">
              <w:rPr>
                <w:color w:val="000000"/>
                <w:szCs w:val="24"/>
              </w:rPr>
              <w:t xml:space="preserve">Univerzita Tomáše Bati ve Zlíně, Fakulta managementu a ekonomiky, obor Průmyslové inženýrství </w:t>
            </w:r>
            <w:r w:rsidRPr="00D836CE">
              <w:rPr>
                <w:color w:val="000000"/>
                <w:szCs w:val="24"/>
              </w:rPr>
              <w:br/>
              <w:t xml:space="preserve">                         (</w:t>
            </w:r>
            <w:r w:rsidRPr="00D836CE">
              <w:rPr>
                <w:b/>
                <w:color w:val="000000"/>
                <w:szCs w:val="24"/>
              </w:rPr>
              <w:t>Ing.</w:t>
            </w:r>
            <w:r w:rsidRPr="00D836CE">
              <w:rPr>
                <w:color w:val="000000"/>
                <w:szCs w:val="24"/>
              </w:rPr>
              <w:t>)</w:t>
            </w:r>
          </w:p>
        </w:tc>
      </w:tr>
      <w:tr w:rsidR="00D836CE" w:rsidRPr="00D836CE" w14:paraId="49B3C3B9" w14:textId="77777777" w:rsidTr="00D836CE">
        <w:tc>
          <w:tcPr>
            <w:tcW w:w="9859" w:type="dxa"/>
            <w:gridSpan w:val="11"/>
            <w:shd w:val="clear" w:color="auto" w:fill="F7CAAC"/>
          </w:tcPr>
          <w:p w14:paraId="2400B1DA" w14:textId="77777777" w:rsidR="00D836CE" w:rsidRPr="00D836CE" w:rsidRDefault="00D836CE" w:rsidP="00D836CE">
            <w:pPr>
              <w:jc w:val="both"/>
              <w:rPr>
                <w:b/>
              </w:rPr>
            </w:pPr>
            <w:r w:rsidRPr="00D836CE">
              <w:rPr>
                <w:b/>
              </w:rPr>
              <w:t>Údaje o odborném působení od absolvování VŠ</w:t>
            </w:r>
          </w:p>
        </w:tc>
      </w:tr>
      <w:tr w:rsidR="00D836CE" w:rsidRPr="00D836CE" w14:paraId="5642870C" w14:textId="77777777" w:rsidTr="00D836CE">
        <w:trPr>
          <w:trHeight w:val="767"/>
        </w:trPr>
        <w:tc>
          <w:tcPr>
            <w:tcW w:w="9859" w:type="dxa"/>
            <w:gridSpan w:val="11"/>
          </w:tcPr>
          <w:p w14:paraId="10686DA5" w14:textId="77777777" w:rsidR="00D836CE" w:rsidRPr="00D836CE" w:rsidRDefault="00D836CE" w:rsidP="00D836CE">
            <w:pPr>
              <w:tabs>
                <w:tab w:val="left" w:pos="1381"/>
              </w:tabs>
              <w:jc w:val="both"/>
            </w:pPr>
            <w:r w:rsidRPr="00D836CE">
              <w:rPr>
                <w:b/>
                <w:color w:val="000000"/>
                <w:shd w:val="clear" w:color="auto" w:fill="FFFFFF"/>
              </w:rPr>
              <w:t>2014 - 2016</w:t>
            </w:r>
            <w:r w:rsidRPr="00D836CE">
              <w:rPr>
                <w:color w:val="000000"/>
                <w:shd w:val="clear" w:color="auto" w:fill="FFFFFF"/>
              </w:rPr>
              <w:t xml:space="preserve">        Fakulta managementu a ekonomiky, UTB ve Zlíně, akademický pracovník</w:t>
            </w:r>
          </w:p>
          <w:p w14:paraId="114319D4" w14:textId="77777777" w:rsidR="00D836CE" w:rsidRPr="00D836CE" w:rsidRDefault="00D836CE" w:rsidP="00D836CE">
            <w:pPr>
              <w:ind w:left="1381" w:hanging="1381"/>
              <w:jc w:val="both"/>
            </w:pPr>
            <w:r w:rsidRPr="00D836CE">
              <w:rPr>
                <w:b/>
              </w:rPr>
              <w:t>2016 – dosud</w:t>
            </w:r>
            <w:r w:rsidRPr="00D836CE">
              <w:t xml:space="preserve">:    sdružení fyzických osob Lean solutions, Obor: Průmyslové a procesní inženýrství, </w:t>
            </w:r>
            <w:r w:rsidRPr="00D836CE">
              <w:rPr>
                <w:color w:val="000000"/>
                <w:shd w:val="clear" w:color="auto" w:fill="FFFFFF"/>
              </w:rPr>
              <w:t>Lean, analýzy práce a počítačové simulace</w:t>
            </w:r>
            <w:r w:rsidRPr="00D836CE">
              <w:t>, pozice: konzultant</w:t>
            </w:r>
            <w:r w:rsidRPr="00D836CE">
              <w:rPr>
                <w:rFonts w:ascii="Arial" w:hAnsi="Arial" w:cs="Arial"/>
                <w:color w:val="000000"/>
                <w:sz w:val="24"/>
                <w:szCs w:val="24"/>
                <w:shd w:val="clear" w:color="auto" w:fill="FFFFFF"/>
              </w:rPr>
              <w:t xml:space="preserve"> </w:t>
            </w:r>
          </w:p>
        </w:tc>
      </w:tr>
      <w:tr w:rsidR="00D836CE" w:rsidRPr="00D836CE" w14:paraId="2DE61835" w14:textId="77777777" w:rsidTr="00D836CE">
        <w:trPr>
          <w:trHeight w:val="250"/>
        </w:trPr>
        <w:tc>
          <w:tcPr>
            <w:tcW w:w="9859" w:type="dxa"/>
            <w:gridSpan w:val="11"/>
            <w:shd w:val="clear" w:color="auto" w:fill="F7CAAC"/>
          </w:tcPr>
          <w:p w14:paraId="5143B791" w14:textId="77777777" w:rsidR="00D836CE" w:rsidRPr="00D836CE" w:rsidRDefault="00D836CE" w:rsidP="00D836CE">
            <w:pPr>
              <w:jc w:val="both"/>
            </w:pPr>
            <w:r w:rsidRPr="00D836CE">
              <w:rPr>
                <w:b/>
              </w:rPr>
              <w:t>Zkušenosti s vedením kvalifikačních a rigorózních prací</w:t>
            </w:r>
          </w:p>
        </w:tc>
      </w:tr>
      <w:tr w:rsidR="00D836CE" w:rsidRPr="00D836CE" w14:paraId="584F2AD5" w14:textId="77777777" w:rsidTr="00D836CE">
        <w:trPr>
          <w:trHeight w:val="304"/>
        </w:trPr>
        <w:tc>
          <w:tcPr>
            <w:tcW w:w="9859" w:type="dxa"/>
            <w:gridSpan w:val="11"/>
          </w:tcPr>
          <w:p w14:paraId="6F3B7D9F" w14:textId="77777777" w:rsidR="00D836CE" w:rsidRPr="00D836CE" w:rsidRDefault="00D836CE" w:rsidP="00D836CE">
            <w:pPr>
              <w:jc w:val="both"/>
            </w:pPr>
          </w:p>
        </w:tc>
      </w:tr>
      <w:tr w:rsidR="00D836CE" w:rsidRPr="00D836CE" w14:paraId="0C5461B0" w14:textId="77777777" w:rsidTr="00D836CE">
        <w:trPr>
          <w:cantSplit/>
        </w:trPr>
        <w:tc>
          <w:tcPr>
            <w:tcW w:w="3347" w:type="dxa"/>
            <w:gridSpan w:val="2"/>
            <w:tcBorders>
              <w:top w:val="single" w:sz="12" w:space="0" w:color="auto"/>
            </w:tcBorders>
            <w:shd w:val="clear" w:color="auto" w:fill="F7CAAC"/>
          </w:tcPr>
          <w:p w14:paraId="702B00C5" w14:textId="77777777" w:rsidR="00D836CE" w:rsidRPr="00D836CE" w:rsidRDefault="00D836CE" w:rsidP="00D836CE">
            <w:pPr>
              <w:jc w:val="both"/>
            </w:pPr>
            <w:r w:rsidRPr="00D836CE">
              <w:rPr>
                <w:b/>
              </w:rPr>
              <w:t xml:space="preserve">Obor habilitačního řízení </w:t>
            </w:r>
          </w:p>
        </w:tc>
        <w:tc>
          <w:tcPr>
            <w:tcW w:w="2245" w:type="dxa"/>
            <w:gridSpan w:val="2"/>
            <w:tcBorders>
              <w:top w:val="single" w:sz="12" w:space="0" w:color="auto"/>
            </w:tcBorders>
            <w:shd w:val="clear" w:color="auto" w:fill="F7CAAC"/>
          </w:tcPr>
          <w:p w14:paraId="3CC98C23" w14:textId="77777777" w:rsidR="00D836CE" w:rsidRPr="00D836CE" w:rsidRDefault="00D836CE" w:rsidP="00D836CE">
            <w:pPr>
              <w:jc w:val="both"/>
            </w:pPr>
            <w:r w:rsidRPr="00D836CE">
              <w:rPr>
                <w:b/>
              </w:rPr>
              <w:t>Rok udělení hodnosti</w:t>
            </w:r>
          </w:p>
        </w:tc>
        <w:tc>
          <w:tcPr>
            <w:tcW w:w="2248" w:type="dxa"/>
            <w:gridSpan w:val="4"/>
            <w:tcBorders>
              <w:top w:val="single" w:sz="12" w:space="0" w:color="auto"/>
              <w:right w:val="single" w:sz="12" w:space="0" w:color="auto"/>
            </w:tcBorders>
            <w:shd w:val="clear" w:color="auto" w:fill="F7CAAC"/>
          </w:tcPr>
          <w:p w14:paraId="1B11FD40" w14:textId="77777777" w:rsidR="00D836CE" w:rsidRPr="00D836CE" w:rsidRDefault="00D836CE" w:rsidP="00D836CE">
            <w:pPr>
              <w:jc w:val="both"/>
            </w:pPr>
            <w:r w:rsidRPr="00D836CE">
              <w:rPr>
                <w:b/>
              </w:rPr>
              <w:t>Řízení konáno na VŠ</w:t>
            </w:r>
          </w:p>
        </w:tc>
        <w:tc>
          <w:tcPr>
            <w:tcW w:w="2019" w:type="dxa"/>
            <w:gridSpan w:val="3"/>
            <w:tcBorders>
              <w:top w:val="single" w:sz="12" w:space="0" w:color="auto"/>
              <w:left w:val="single" w:sz="12" w:space="0" w:color="auto"/>
            </w:tcBorders>
            <w:shd w:val="clear" w:color="auto" w:fill="F7CAAC"/>
          </w:tcPr>
          <w:p w14:paraId="1C2D2E42" w14:textId="77777777" w:rsidR="00D836CE" w:rsidRPr="00D836CE" w:rsidRDefault="00D836CE" w:rsidP="00D836CE">
            <w:pPr>
              <w:jc w:val="both"/>
              <w:rPr>
                <w:b/>
              </w:rPr>
            </w:pPr>
            <w:r w:rsidRPr="00D836CE">
              <w:rPr>
                <w:b/>
              </w:rPr>
              <w:t>Ohlasy publikací</w:t>
            </w:r>
          </w:p>
        </w:tc>
      </w:tr>
      <w:tr w:rsidR="00D836CE" w:rsidRPr="00D836CE" w14:paraId="5949B528" w14:textId="77777777" w:rsidTr="00D836CE">
        <w:trPr>
          <w:cantSplit/>
        </w:trPr>
        <w:tc>
          <w:tcPr>
            <w:tcW w:w="3347" w:type="dxa"/>
            <w:gridSpan w:val="2"/>
          </w:tcPr>
          <w:p w14:paraId="1C3449E6" w14:textId="77777777" w:rsidR="00D836CE" w:rsidRPr="00D836CE" w:rsidRDefault="00D836CE" w:rsidP="00D836CE">
            <w:pPr>
              <w:jc w:val="both"/>
            </w:pPr>
          </w:p>
        </w:tc>
        <w:tc>
          <w:tcPr>
            <w:tcW w:w="2245" w:type="dxa"/>
            <w:gridSpan w:val="2"/>
          </w:tcPr>
          <w:p w14:paraId="1D03AF6F" w14:textId="77777777" w:rsidR="00D836CE" w:rsidRPr="00D836CE" w:rsidRDefault="00D836CE" w:rsidP="00D836CE">
            <w:pPr>
              <w:jc w:val="both"/>
            </w:pPr>
          </w:p>
        </w:tc>
        <w:tc>
          <w:tcPr>
            <w:tcW w:w="2248" w:type="dxa"/>
            <w:gridSpan w:val="4"/>
            <w:tcBorders>
              <w:right w:val="single" w:sz="12" w:space="0" w:color="auto"/>
            </w:tcBorders>
          </w:tcPr>
          <w:p w14:paraId="316DF59D" w14:textId="77777777" w:rsidR="00D836CE" w:rsidRPr="00D836CE" w:rsidRDefault="00D836CE" w:rsidP="00D836CE">
            <w:pPr>
              <w:jc w:val="both"/>
            </w:pPr>
          </w:p>
        </w:tc>
        <w:tc>
          <w:tcPr>
            <w:tcW w:w="632" w:type="dxa"/>
            <w:tcBorders>
              <w:left w:val="single" w:sz="12" w:space="0" w:color="auto"/>
            </w:tcBorders>
            <w:shd w:val="clear" w:color="auto" w:fill="F7CAAC"/>
          </w:tcPr>
          <w:p w14:paraId="62745C07" w14:textId="77777777" w:rsidR="00D836CE" w:rsidRPr="00D836CE" w:rsidRDefault="00D836CE" w:rsidP="00D836CE">
            <w:pPr>
              <w:jc w:val="both"/>
            </w:pPr>
            <w:r w:rsidRPr="00D836CE">
              <w:rPr>
                <w:b/>
              </w:rPr>
              <w:t>WOS</w:t>
            </w:r>
          </w:p>
        </w:tc>
        <w:tc>
          <w:tcPr>
            <w:tcW w:w="693" w:type="dxa"/>
            <w:shd w:val="clear" w:color="auto" w:fill="F7CAAC"/>
          </w:tcPr>
          <w:p w14:paraId="24FB6A23" w14:textId="77777777" w:rsidR="00D836CE" w:rsidRPr="00D836CE" w:rsidRDefault="00D836CE" w:rsidP="00D836CE">
            <w:pPr>
              <w:jc w:val="both"/>
              <w:rPr>
                <w:sz w:val="18"/>
              </w:rPr>
            </w:pPr>
            <w:r w:rsidRPr="00D836CE">
              <w:rPr>
                <w:b/>
                <w:sz w:val="18"/>
              </w:rPr>
              <w:t>Scopus</w:t>
            </w:r>
          </w:p>
        </w:tc>
        <w:tc>
          <w:tcPr>
            <w:tcW w:w="694" w:type="dxa"/>
            <w:shd w:val="clear" w:color="auto" w:fill="F7CAAC"/>
          </w:tcPr>
          <w:p w14:paraId="5C238247" w14:textId="77777777" w:rsidR="00D836CE" w:rsidRPr="00D836CE" w:rsidRDefault="00D836CE" w:rsidP="00D836CE">
            <w:pPr>
              <w:jc w:val="both"/>
            </w:pPr>
            <w:r w:rsidRPr="00D836CE">
              <w:rPr>
                <w:b/>
                <w:sz w:val="18"/>
              </w:rPr>
              <w:t>ostatní</w:t>
            </w:r>
          </w:p>
        </w:tc>
      </w:tr>
      <w:tr w:rsidR="00D836CE" w:rsidRPr="00D836CE" w14:paraId="02A1F13D" w14:textId="77777777" w:rsidTr="00D836CE">
        <w:trPr>
          <w:cantSplit/>
          <w:trHeight w:val="70"/>
        </w:trPr>
        <w:tc>
          <w:tcPr>
            <w:tcW w:w="3347" w:type="dxa"/>
            <w:gridSpan w:val="2"/>
            <w:shd w:val="clear" w:color="auto" w:fill="F7CAAC"/>
          </w:tcPr>
          <w:p w14:paraId="7BB7B7CA" w14:textId="77777777" w:rsidR="00D836CE" w:rsidRPr="00D836CE" w:rsidRDefault="00D836CE" w:rsidP="00D836CE">
            <w:pPr>
              <w:jc w:val="both"/>
            </w:pPr>
            <w:r w:rsidRPr="00D836CE">
              <w:rPr>
                <w:b/>
              </w:rPr>
              <w:t>Obor jmenovacího řízení</w:t>
            </w:r>
          </w:p>
        </w:tc>
        <w:tc>
          <w:tcPr>
            <w:tcW w:w="2245" w:type="dxa"/>
            <w:gridSpan w:val="2"/>
            <w:shd w:val="clear" w:color="auto" w:fill="F7CAAC"/>
          </w:tcPr>
          <w:p w14:paraId="5212AEAD" w14:textId="77777777" w:rsidR="00D836CE" w:rsidRPr="00D836CE" w:rsidRDefault="00D836CE" w:rsidP="00D836CE">
            <w:pPr>
              <w:jc w:val="both"/>
            </w:pPr>
            <w:r w:rsidRPr="00D836CE">
              <w:rPr>
                <w:b/>
              </w:rPr>
              <w:t>Rok udělení hodnosti</w:t>
            </w:r>
          </w:p>
        </w:tc>
        <w:tc>
          <w:tcPr>
            <w:tcW w:w="2248" w:type="dxa"/>
            <w:gridSpan w:val="4"/>
            <w:tcBorders>
              <w:right w:val="single" w:sz="12" w:space="0" w:color="auto"/>
            </w:tcBorders>
            <w:shd w:val="clear" w:color="auto" w:fill="F7CAAC"/>
          </w:tcPr>
          <w:p w14:paraId="31C40B13" w14:textId="77777777" w:rsidR="00D836CE" w:rsidRPr="00D836CE" w:rsidRDefault="00D836CE" w:rsidP="00D836CE">
            <w:pPr>
              <w:jc w:val="both"/>
            </w:pPr>
            <w:r w:rsidRPr="00D836CE">
              <w:rPr>
                <w:b/>
              </w:rPr>
              <w:t>Řízení konáno na VŠ</w:t>
            </w:r>
          </w:p>
        </w:tc>
        <w:tc>
          <w:tcPr>
            <w:tcW w:w="632" w:type="dxa"/>
            <w:vMerge w:val="restart"/>
            <w:tcBorders>
              <w:left w:val="single" w:sz="12" w:space="0" w:color="auto"/>
            </w:tcBorders>
          </w:tcPr>
          <w:p w14:paraId="48E9A4C7" w14:textId="77777777" w:rsidR="00D836CE" w:rsidRPr="00D836CE" w:rsidRDefault="00D836CE" w:rsidP="00D836CE">
            <w:pPr>
              <w:jc w:val="both"/>
              <w:rPr>
                <w:b/>
              </w:rPr>
            </w:pPr>
            <w:r w:rsidRPr="00D836CE">
              <w:rPr>
                <w:b/>
              </w:rPr>
              <w:t>-</w:t>
            </w:r>
          </w:p>
        </w:tc>
        <w:tc>
          <w:tcPr>
            <w:tcW w:w="693" w:type="dxa"/>
            <w:vMerge w:val="restart"/>
          </w:tcPr>
          <w:p w14:paraId="46634E12" w14:textId="77777777" w:rsidR="00D836CE" w:rsidRPr="00D836CE" w:rsidRDefault="00D836CE" w:rsidP="00D836CE">
            <w:pPr>
              <w:jc w:val="both"/>
              <w:rPr>
                <w:b/>
              </w:rPr>
            </w:pPr>
            <w:r w:rsidRPr="00D836CE">
              <w:rPr>
                <w:b/>
              </w:rPr>
              <w:t>-</w:t>
            </w:r>
          </w:p>
        </w:tc>
        <w:tc>
          <w:tcPr>
            <w:tcW w:w="694" w:type="dxa"/>
            <w:vMerge w:val="restart"/>
          </w:tcPr>
          <w:p w14:paraId="6AB6D1F7" w14:textId="77777777" w:rsidR="00D836CE" w:rsidRPr="00D836CE" w:rsidRDefault="00D836CE" w:rsidP="00D836CE">
            <w:pPr>
              <w:jc w:val="both"/>
              <w:rPr>
                <w:b/>
              </w:rPr>
            </w:pPr>
            <w:r w:rsidRPr="00D836CE">
              <w:rPr>
                <w:b/>
              </w:rPr>
              <w:t>-</w:t>
            </w:r>
          </w:p>
        </w:tc>
      </w:tr>
      <w:tr w:rsidR="00D836CE" w:rsidRPr="00D836CE" w14:paraId="6833ABFC" w14:textId="77777777" w:rsidTr="00D836CE">
        <w:trPr>
          <w:trHeight w:val="205"/>
        </w:trPr>
        <w:tc>
          <w:tcPr>
            <w:tcW w:w="3347" w:type="dxa"/>
            <w:gridSpan w:val="2"/>
          </w:tcPr>
          <w:p w14:paraId="19B051FB" w14:textId="77777777" w:rsidR="00D836CE" w:rsidRPr="00D836CE" w:rsidRDefault="00D836CE" w:rsidP="00D836CE">
            <w:pPr>
              <w:jc w:val="both"/>
            </w:pPr>
          </w:p>
        </w:tc>
        <w:tc>
          <w:tcPr>
            <w:tcW w:w="2245" w:type="dxa"/>
            <w:gridSpan w:val="2"/>
          </w:tcPr>
          <w:p w14:paraId="1C45D318" w14:textId="77777777" w:rsidR="00D836CE" w:rsidRPr="00D836CE" w:rsidRDefault="00D836CE" w:rsidP="00D836CE">
            <w:pPr>
              <w:jc w:val="both"/>
            </w:pPr>
          </w:p>
        </w:tc>
        <w:tc>
          <w:tcPr>
            <w:tcW w:w="2248" w:type="dxa"/>
            <w:gridSpan w:val="4"/>
            <w:tcBorders>
              <w:right w:val="single" w:sz="12" w:space="0" w:color="auto"/>
            </w:tcBorders>
          </w:tcPr>
          <w:p w14:paraId="3DC00015" w14:textId="77777777" w:rsidR="00D836CE" w:rsidRPr="00D836CE" w:rsidRDefault="00D836CE" w:rsidP="00D836CE">
            <w:pPr>
              <w:jc w:val="both"/>
            </w:pPr>
          </w:p>
        </w:tc>
        <w:tc>
          <w:tcPr>
            <w:tcW w:w="632" w:type="dxa"/>
            <w:vMerge/>
            <w:tcBorders>
              <w:left w:val="single" w:sz="12" w:space="0" w:color="auto"/>
            </w:tcBorders>
            <w:vAlign w:val="center"/>
          </w:tcPr>
          <w:p w14:paraId="09D00098" w14:textId="77777777" w:rsidR="00D836CE" w:rsidRPr="00D836CE" w:rsidRDefault="00D836CE" w:rsidP="00D836CE">
            <w:pPr>
              <w:rPr>
                <w:b/>
              </w:rPr>
            </w:pPr>
          </w:p>
        </w:tc>
        <w:tc>
          <w:tcPr>
            <w:tcW w:w="693" w:type="dxa"/>
            <w:vMerge/>
            <w:vAlign w:val="center"/>
          </w:tcPr>
          <w:p w14:paraId="0BB38E54" w14:textId="77777777" w:rsidR="00D836CE" w:rsidRPr="00D836CE" w:rsidRDefault="00D836CE" w:rsidP="00D836CE">
            <w:pPr>
              <w:rPr>
                <w:b/>
              </w:rPr>
            </w:pPr>
          </w:p>
        </w:tc>
        <w:tc>
          <w:tcPr>
            <w:tcW w:w="694" w:type="dxa"/>
            <w:vMerge/>
            <w:vAlign w:val="center"/>
          </w:tcPr>
          <w:p w14:paraId="0267EE75" w14:textId="77777777" w:rsidR="00D836CE" w:rsidRPr="00D836CE" w:rsidRDefault="00D836CE" w:rsidP="00D836CE">
            <w:pPr>
              <w:rPr>
                <w:b/>
              </w:rPr>
            </w:pPr>
          </w:p>
        </w:tc>
      </w:tr>
      <w:tr w:rsidR="00D836CE" w:rsidRPr="00D836CE" w14:paraId="0C1599B4" w14:textId="77777777" w:rsidTr="00D836CE">
        <w:tc>
          <w:tcPr>
            <w:tcW w:w="9859" w:type="dxa"/>
            <w:gridSpan w:val="11"/>
            <w:shd w:val="clear" w:color="auto" w:fill="F7CAAC"/>
          </w:tcPr>
          <w:p w14:paraId="2159C635" w14:textId="77777777" w:rsidR="00D836CE" w:rsidRPr="00D836CE" w:rsidRDefault="00D836CE" w:rsidP="00D836CE">
            <w:pPr>
              <w:jc w:val="both"/>
              <w:rPr>
                <w:b/>
              </w:rPr>
            </w:pPr>
            <w:r w:rsidRPr="00D836CE">
              <w:rPr>
                <w:b/>
              </w:rPr>
              <w:t xml:space="preserve">Přehled o nejvýznamnější publikační a další tvůrčí činnosti nebo další profesní činnosti u odborníků z praxe vztahující se k zabezpečovaným předmětům </w:t>
            </w:r>
          </w:p>
        </w:tc>
      </w:tr>
      <w:tr w:rsidR="00D836CE" w:rsidRPr="00D836CE" w14:paraId="451D84C3" w14:textId="77777777" w:rsidTr="00D836CE">
        <w:trPr>
          <w:trHeight w:val="1799"/>
        </w:trPr>
        <w:tc>
          <w:tcPr>
            <w:tcW w:w="9859" w:type="dxa"/>
            <w:gridSpan w:val="11"/>
          </w:tcPr>
          <w:p w14:paraId="2DA24A97" w14:textId="77777777" w:rsidR="00D836CE" w:rsidRDefault="00D836CE" w:rsidP="00D836CE">
            <w:pPr>
              <w:jc w:val="both"/>
            </w:pPr>
            <w:r w:rsidRPr="00D836CE">
              <w:rPr>
                <w:bCs/>
              </w:rPr>
              <w:t>OPLETALOVÁ</w:t>
            </w:r>
            <w:r w:rsidRPr="00D836CE">
              <w:t xml:space="preserve">, </w:t>
            </w:r>
            <w:r w:rsidRPr="00D836CE">
              <w:rPr>
                <w:bCs/>
              </w:rPr>
              <w:t>M.,</w:t>
            </w:r>
            <w:r w:rsidRPr="00D836CE">
              <w:t xml:space="preserve"> </w:t>
            </w:r>
            <w:r w:rsidRPr="00D836CE">
              <w:rPr>
                <w:bCs/>
              </w:rPr>
              <w:t>JANŮ</w:t>
            </w:r>
            <w:r w:rsidRPr="00D836CE">
              <w:t xml:space="preserve">, </w:t>
            </w:r>
            <w:r w:rsidRPr="00D836CE">
              <w:rPr>
                <w:bCs/>
              </w:rPr>
              <w:t>T.,</w:t>
            </w:r>
            <w:r w:rsidRPr="00D836CE">
              <w:t xml:space="preserve"> </w:t>
            </w:r>
            <w:r w:rsidRPr="00D836CE">
              <w:rPr>
                <w:bCs/>
              </w:rPr>
              <w:t>ONDRA</w:t>
            </w:r>
            <w:r w:rsidRPr="00D836CE">
              <w:t xml:space="preserve">, </w:t>
            </w:r>
            <w:r w:rsidRPr="00D836CE">
              <w:rPr>
                <w:bCs/>
              </w:rPr>
              <w:t>P</w:t>
            </w:r>
            <w:r w:rsidRPr="00D836CE">
              <w:t xml:space="preserve">. Role průmyslového inženýra v prostředí Industry 4.0. In </w:t>
            </w:r>
            <w:r w:rsidRPr="00D836CE">
              <w:rPr>
                <w:i/>
                <w:iCs/>
              </w:rPr>
              <w:t>Průmyslové inženýrství 2017 studentská vědecká konference</w:t>
            </w:r>
            <w:r w:rsidRPr="00D836CE">
              <w:t>. Plzeň: Západočeská univerzita v Plzni, 2017, s. 75-80. ISBN 978-80-261-0725-5. (33%)</w:t>
            </w:r>
          </w:p>
          <w:p w14:paraId="29980289" w14:textId="77777777" w:rsidR="00FD5435" w:rsidRPr="00D836CE" w:rsidRDefault="00FD5435" w:rsidP="00FD5435">
            <w:pPr>
              <w:jc w:val="both"/>
            </w:pPr>
            <w:r w:rsidRPr="00D836CE">
              <w:rPr>
                <w:bCs/>
              </w:rPr>
              <w:t>BIJOTA</w:t>
            </w:r>
            <w:r w:rsidRPr="00D836CE">
              <w:t xml:space="preserve">, </w:t>
            </w:r>
            <w:r w:rsidRPr="00D836CE">
              <w:rPr>
                <w:bCs/>
              </w:rPr>
              <w:t>V.,</w:t>
            </w:r>
            <w:r w:rsidRPr="00D836CE">
              <w:t xml:space="preserve"> </w:t>
            </w:r>
            <w:r w:rsidRPr="00D836CE">
              <w:rPr>
                <w:bCs/>
              </w:rPr>
              <w:t>JANŮ</w:t>
            </w:r>
            <w:r w:rsidRPr="00D836CE">
              <w:t xml:space="preserve">, </w:t>
            </w:r>
            <w:r w:rsidRPr="00D836CE">
              <w:rPr>
                <w:bCs/>
              </w:rPr>
              <w:t>T</w:t>
            </w:r>
            <w:r w:rsidRPr="00D836CE">
              <w:t xml:space="preserve">. Change of Managerial Approaches Within Implementation of Cloud Computing in Sme´S in the Czech Republic. In </w:t>
            </w:r>
            <w:r w:rsidRPr="00D836CE">
              <w:rPr>
                <w:i/>
                <w:iCs/>
              </w:rPr>
              <w:t>Drive your knowledge be a scientist</w:t>
            </w:r>
            <w:r w:rsidRPr="00D836CE">
              <w:t xml:space="preserve">. Zlín: Fakulta managementu a ekonomiky, UTB ve Zlíně, 2015, s. 184-190. ISBN 978-80-7454-475-0. (50%)  </w:t>
            </w:r>
          </w:p>
          <w:p w14:paraId="47A61C5C" w14:textId="77777777" w:rsidR="00FD5435" w:rsidRPr="00D836CE" w:rsidRDefault="00FD5435" w:rsidP="00FD5435">
            <w:pPr>
              <w:jc w:val="both"/>
            </w:pPr>
            <w:r w:rsidRPr="00D836CE">
              <w:rPr>
                <w:bCs/>
              </w:rPr>
              <w:t>JANŮ</w:t>
            </w:r>
            <w:r w:rsidRPr="00D836CE">
              <w:t xml:space="preserve">, </w:t>
            </w:r>
            <w:r w:rsidRPr="00D836CE">
              <w:rPr>
                <w:bCs/>
              </w:rPr>
              <w:t>T</w:t>
            </w:r>
            <w:r w:rsidRPr="00D836CE">
              <w:t xml:space="preserve">. Actual trends in healthcare information management in relation to recent research results in hospitals in Czech Republic. In </w:t>
            </w:r>
            <w:r w:rsidRPr="00D836CE">
              <w:rPr>
                <w:i/>
                <w:iCs/>
              </w:rPr>
              <w:t>Mezinárodní studentská vědecká konference Průmyslové inženýrství 2015</w:t>
            </w:r>
            <w:r w:rsidRPr="00D836CE">
              <w:t xml:space="preserve">. Plzeň: Západočeská univerzita v Plzni, 2015, s. 72-76. ISBN 978-80-261-0525-1. </w:t>
            </w:r>
          </w:p>
          <w:p w14:paraId="4A9AC00D" w14:textId="77777777" w:rsidR="00FD5435" w:rsidRPr="00D836CE" w:rsidRDefault="00FD5435" w:rsidP="00FD5435">
            <w:pPr>
              <w:jc w:val="both"/>
            </w:pPr>
            <w:r w:rsidRPr="00D836CE">
              <w:rPr>
                <w:bCs/>
              </w:rPr>
              <w:t>JANŮ</w:t>
            </w:r>
            <w:r w:rsidRPr="00D836CE">
              <w:t xml:space="preserve">, </w:t>
            </w:r>
            <w:r w:rsidRPr="00D836CE">
              <w:rPr>
                <w:bCs/>
              </w:rPr>
              <w:t>T.,</w:t>
            </w:r>
            <w:r w:rsidRPr="00D836CE">
              <w:t xml:space="preserve"> </w:t>
            </w:r>
            <w:r w:rsidRPr="00D836CE">
              <w:rPr>
                <w:bCs/>
              </w:rPr>
              <w:t>OPLETALOVÁ</w:t>
            </w:r>
            <w:r w:rsidRPr="00D836CE">
              <w:t xml:space="preserve">, </w:t>
            </w:r>
            <w:r w:rsidRPr="00D836CE">
              <w:rPr>
                <w:bCs/>
              </w:rPr>
              <w:t>M</w:t>
            </w:r>
            <w:r w:rsidRPr="00D836CE">
              <w:t xml:space="preserve">. Řízení procesů a využívání informačních technologií v českých nemocnicích. In </w:t>
            </w:r>
            <w:r w:rsidRPr="00D836CE">
              <w:rPr>
                <w:i/>
                <w:iCs/>
              </w:rPr>
              <w:t>Mezinárodní studentská vědecká konference Průmyslové inženýrství 2015</w:t>
            </w:r>
            <w:r w:rsidRPr="00D836CE">
              <w:t>. Plzeň: Západočeská univerzita v Plzni, 2015, s. 77-84. ISBN 978-80-261-0525-1. (50%)</w:t>
            </w:r>
          </w:p>
          <w:p w14:paraId="68594E4B" w14:textId="58D25570" w:rsidR="00FD5435" w:rsidRPr="00D836CE" w:rsidRDefault="00FD5435" w:rsidP="00D836CE">
            <w:pPr>
              <w:jc w:val="both"/>
            </w:pPr>
            <w:r w:rsidRPr="00D836CE">
              <w:rPr>
                <w:bCs/>
              </w:rPr>
              <w:t>OPLETALOVÁ</w:t>
            </w:r>
            <w:r w:rsidRPr="00D836CE">
              <w:t xml:space="preserve">, </w:t>
            </w:r>
            <w:r w:rsidRPr="00D836CE">
              <w:rPr>
                <w:bCs/>
              </w:rPr>
              <w:t>M., JANŮ</w:t>
            </w:r>
            <w:r w:rsidRPr="00D836CE">
              <w:t xml:space="preserve">, </w:t>
            </w:r>
            <w:r w:rsidRPr="00D836CE">
              <w:rPr>
                <w:bCs/>
              </w:rPr>
              <w:t>T.</w:t>
            </w:r>
            <w:r w:rsidRPr="00D836CE">
              <w:t xml:space="preserve"> IT řešení podpůrných procesů v nemocničních zařízeních. In </w:t>
            </w:r>
            <w:r w:rsidRPr="00D836CE">
              <w:rPr>
                <w:i/>
                <w:iCs/>
              </w:rPr>
              <w:t>Průmyslové inženýrství 2014, Mezinárodní studentská vědecká konference, sborník příspěvků</w:t>
            </w:r>
            <w:r w:rsidRPr="00D836CE">
              <w:t>. Plzeň: SmartMotion, 2014, s. 131-137.</w:t>
            </w:r>
            <w:r>
              <w:t xml:space="preserve"> ISBN 978-80-87539-55-2. (50%) </w:t>
            </w:r>
          </w:p>
        </w:tc>
      </w:tr>
      <w:tr w:rsidR="00D836CE" w:rsidRPr="00D836CE" w14:paraId="43CD2699" w14:textId="77777777" w:rsidTr="00D836CE">
        <w:trPr>
          <w:trHeight w:val="218"/>
        </w:trPr>
        <w:tc>
          <w:tcPr>
            <w:tcW w:w="9859" w:type="dxa"/>
            <w:gridSpan w:val="11"/>
            <w:shd w:val="clear" w:color="auto" w:fill="F7CAAC"/>
          </w:tcPr>
          <w:p w14:paraId="187B0DCD" w14:textId="77777777" w:rsidR="00D836CE" w:rsidRPr="00D836CE" w:rsidRDefault="00D836CE" w:rsidP="00D836CE">
            <w:pPr>
              <w:rPr>
                <w:b/>
              </w:rPr>
            </w:pPr>
            <w:r w:rsidRPr="00D836CE">
              <w:rPr>
                <w:b/>
              </w:rPr>
              <w:t>Působení v zahraničí</w:t>
            </w:r>
          </w:p>
        </w:tc>
      </w:tr>
      <w:tr w:rsidR="00D836CE" w:rsidRPr="00D836CE" w14:paraId="50881043" w14:textId="77777777" w:rsidTr="00D836CE">
        <w:trPr>
          <w:trHeight w:val="170"/>
        </w:trPr>
        <w:tc>
          <w:tcPr>
            <w:tcW w:w="9859" w:type="dxa"/>
            <w:gridSpan w:val="11"/>
          </w:tcPr>
          <w:p w14:paraId="304E8D1B" w14:textId="77777777" w:rsidR="00D836CE" w:rsidRPr="00D836CE" w:rsidRDefault="00D836CE" w:rsidP="00D836CE">
            <w:pPr>
              <w:rPr>
                <w:b/>
              </w:rPr>
            </w:pPr>
          </w:p>
        </w:tc>
      </w:tr>
      <w:tr w:rsidR="00D836CE" w:rsidRPr="00D836CE" w14:paraId="10040EA7" w14:textId="77777777" w:rsidTr="00D836CE">
        <w:trPr>
          <w:cantSplit/>
          <w:trHeight w:val="260"/>
        </w:trPr>
        <w:tc>
          <w:tcPr>
            <w:tcW w:w="2518" w:type="dxa"/>
            <w:shd w:val="clear" w:color="auto" w:fill="F7CAAC"/>
          </w:tcPr>
          <w:p w14:paraId="0EE4B0CF" w14:textId="77777777" w:rsidR="00D836CE" w:rsidRPr="00D836CE" w:rsidRDefault="00D836CE" w:rsidP="00D836CE">
            <w:pPr>
              <w:jc w:val="both"/>
              <w:rPr>
                <w:b/>
              </w:rPr>
            </w:pPr>
            <w:r w:rsidRPr="00D836CE">
              <w:rPr>
                <w:b/>
              </w:rPr>
              <w:t xml:space="preserve">Podpis </w:t>
            </w:r>
          </w:p>
        </w:tc>
        <w:tc>
          <w:tcPr>
            <w:tcW w:w="4536" w:type="dxa"/>
            <w:gridSpan w:val="5"/>
          </w:tcPr>
          <w:p w14:paraId="765FC033" w14:textId="77777777" w:rsidR="00D836CE" w:rsidRPr="00D836CE" w:rsidRDefault="00D836CE" w:rsidP="00D836CE">
            <w:pPr>
              <w:jc w:val="both"/>
            </w:pPr>
          </w:p>
        </w:tc>
        <w:tc>
          <w:tcPr>
            <w:tcW w:w="786" w:type="dxa"/>
            <w:gridSpan w:val="2"/>
            <w:shd w:val="clear" w:color="auto" w:fill="F7CAAC"/>
          </w:tcPr>
          <w:p w14:paraId="525D5DE9" w14:textId="77777777" w:rsidR="00D836CE" w:rsidRPr="00D836CE" w:rsidRDefault="00D836CE" w:rsidP="00D836CE">
            <w:pPr>
              <w:jc w:val="both"/>
            </w:pPr>
            <w:r w:rsidRPr="00D836CE">
              <w:rPr>
                <w:b/>
              </w:rPr>
              <w:t>datum</w:t>
            </w:r>
          </w:p>
        </w:tc>
        <w:tc>
          <w:tcPr>
            <w:tcW w:w="2019" w:type="dxa"/>
            <w:gridSpan w:val="3"/>
          </w:tcPr>
          <w:p w14:paraId="62E8975F" w14:textId="77777777" w:rsidR="00D836CE" w:rsidRPr="00D836CE" w:rsidRDefault="00D836CE" w:rsidP="00D836CE">
            <w:pPr>
              <w:jc w:val="both"/>
            </w:pPr>
          </w:p>
        </w:tc>
      </w:tr>
    </w:tbl>
    <w:p w14:paraId="3479D2D0" w14:textId="327CB33E" w:rsidR="00B5665A" w:rsidRDefault="00B5665A">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AE798E" w14:paraId="7F909FEE" w14:textId="77777777" w:rsidTr="00485864">
        <w:tc>
          <w:tcPr>
            <w:tcW w:w="9860" w:type="dxa"/>
            <w:gridSpan w:val="11"/>
            <w:tcBorders>
              <w:bottom w:val="double" w:sz="4" w:space="0" w:color="auto"/>
            </w:tcBorders>
            <w:shd w:val="clear" w:color="auto" w:fill="BDD6EE"/>
          </w:tcPr>
          <w:p w14:paraId="4399D517" w14:textId="77777777" w:rsidR="00AE798E" w:rsidRDefault="00AE798E" w:rsidP="003F6EB7">
            <w:pPr>
              <w:jc w:val="both"/>
              <w:rPr>
                <w:b/>
                <w:sz w:val="28"/>
              </w:rPr>
            </w:pPr>
            <w:r>
              <w:rPr>
                <w:b/>
                <w:sz w:val="28"/>
              </w:rPr>
              <w:t>C-I – Personální zabezpečení</w:t>
            </w:r>
          </w:p>
        </w:tc>
      </w:tr>
      <w:tr w:rsidR="00AE798E" w14:paraId="2BC5198F" w14:textId="77777777" w:rsidTr="00485864">
        <w:tc>
          <w:tcPr>
            <w:tcW w:w="2517" w:type="dxa"/>
            <w:tcBorders>
              <w:top w:val="double" w:sz="4" w:space="0" w:color="auto"/>
            </w:tcBorders>
            <w:shd w:val="clear" w:color="auto" w:fill="F7CAAC"/>
          </w:tcPr>
          <w:p w14:paraId="6A545FB9" w14:textId="77777777" w:rsidR="00AE798E" w:rsidRDefault="00AE798E" w:rsidP="003F6EB7">
            <w:pPr>
              <w:jc w:val="both"/>
              <w:rPr>
                <w:b/>
              </w:rPr>
            </w:pPr>
            <w:r>
              <w:rPr>
                <w:b/>
              </w:rPr>
              <w:t>Vysoká škola</w:t>
            </w:r>
          </w:p>
        </w:tc>
        <w:tc>
          <w:tcPr>
            <w:tcW w:w="7343" w:type="dxa"/>
            <w:gridSpan w:val="10"/>
          </w:tcPr>
          <w:p w14:paraId="41E93C8F" w14:textId="77777777" w:rsidR="00AE798E" w:rsidRDefault="00AE798E" w:rsidP="003F6EB7">
            <w:pPr>
              <w:jc w:val="both"/>
            </w:pPr>
            <w:r>
              <w:t>Univerzita Tomáše Bati ve Zlíně</w:t>
            </w:r>
          </w:p>
        </w:tc>
      </w:tr>
      <w:tr w:rsidR="00AE798E" w14:paraId="6DEE8E28" w14:textId="77777777" w:rsidTr="00485864">
        <w:tc>
          <w:tcPr>
            <w:tcW w:w="2517" w:type="dxa"/>
            <w:shd w:val="clear" w:color="auto" w:fill="F7CAAC"/>
          </w:tcPr>
          <w:p w14:paraId="43725419" w14:textId="77777777" w:rsidR="00AE798E" w:rsidRDefault="00AE798E" w:rsidP="003F6EB7">
            <w:pPr>
              <w:jc w:val="both"/>
              <w:rPr>
                <w:b/>
              </w:rPr>
            </w:pPr>
            <w:r>
              <w:rPr>
                <w:b/>
              </w:rPr>
              <w:t>Součást vysoké školy</w:t>
            </w:r>
          </w:p>
        </w:tc>
        <w:tc>
          <w:tcPr>
            <w:tcW w:w="7343" w:type="dxa"/>
            <w:gridSpan w:val="10"/>
          </w:tcPr>
          <w:p w14:paraId="1411120F" w14:textId="77777777" w:rsidR="00AE798E" w:rsidRDefault="00AE798E" w:rsidP="003F6EB7">
            <w:pPr>
              <w:jc w:val="both"/>
            </w:pPr>
            <w:r>
              <w:t>Fakulta managementu a ekonomiky</w:t>
            </w:r>
          </w:p>
        </w:tc>
      </w:tr>
      <w:tr w:rsidR="00AE798E" w14:paraId="5755E2F0" w14:textId="77777777" w:rsidTr="00485864">
        <w:tc>
          <w:tcPr>
            <w:tcW w:w="2517" w:type="dxa"/>
            <w:shd w:val="clear" w:color="auto" w:fill="F7CAAC"/>
          </w:tcPr>
          <w:p w14:paraId="73D08406" w14:textId="77777777" w:rsidR="00AE798E" w:rsidRDefault="00AE798E" w:rsidP="003F6EB7">
            <w:pPr>
              <w:jc w:val="both"/>
              <w:rPr>
                <w:b/>
              </w:rPr>
            </w:pPr>
            <w:r>
              <w:rPr>
                <w:b/>
              </w:rPr>
              <w:t>Název studijního programu</w:t>
            </w:r>
          </w:p>
        </w:tc>
        <w:tc>
          <w:tcPr>
            <w:tcW w:w="7343" w:type="dxa"/>
            <w:gridSpan w:val="10"/>
          </w:tcPr>
          <w:p w14:paraId="2165BED0" w14:textId="77777777" w:rsidR="00AE798E" w:rsidRDefault="00AE798E" w:rsidP="003F6EB7">
            <w:pPr>
              <w:jc w:val="both"/>
            </w:pPr>
            <w:r>
              <w:t>Průmyslové inženýrství</w:t>
            </w:r>
          </w:p>
        </w:tc>
      </w:tr>
      <w:tr w:rsidR="00AE798E" w14:paraId="17B105E3" w14:textId="77777777" w:rsidTr="00485864">
        <w:tc>
          <w:tcPr>
            <w:tcW w:w="2517" w:type="dxa"/>
            <w:shd w:val="clear" w:color="auto" w:fill="F7CAAC"/>
          </w:tcPr>
          <w:p w14:paraId="14F005EE" w14:textId="77777777" w:rsidR="00AE798E" w:rsidRDefault="00AE798E" w:rsidP="003F6EB7">
            <w:pPr>
              <w:jc w:val="both"/>
              <w:rPr>
                <w:b/>
              </w:rPr>
            </w:pPr>
            <w:r>
              <w:rPr>
                <w:b/>
              </w:rPr>
              <w:t>Jméno a příjmení</w:t>
            </w:r>
          </w:p>
        </w:tc>
        <w:tc>
          <w:tcPr>
            <w:tcW w:w="4536" w:type="dxa"/>
            <w:gridSpan w:val="5"/>
          </w:tcPr>
          <w:p w14:paraId="57202EC9" w14:textId="77777777" w:rsidR="00AE798E" w:rsidRDefault="00AE798E" w:rsidP="003F6EB7">
            <w:pPr>
              <w:jc w:val="both"/>
            </w:pPr>
            <w:r>
              <w:t>Eva JUŘIČKOVÁ</w:t>
            </w:r>
          </w:p>
        </w:tc>
        <w:tc>
          <w:tcPr>
            <w:tcW w:w="711" w:type="dxa"/>
            <w:shd w:val="clear" w:color="auto" w:fill="F7CAAC"/>
          </w:tcPr>
          <w:p w14:paraId="08AFBF1F" w14:textId="77777777" w:rsidR="00AE798E" w:rsidRDefault="00AE798E" w:rsidP="003F6EB7">
            <w:pPr>
              <w:jc w:val="both"/>
              <w:rPr>
                <w:b/>
              </w:rPr>
            </w:pPr>
            <w:r>
              <w:rPr>
                <w:b/>
              </w:rPr>
              <w:t>Tituly</w:t>
            </w:r>
          </w:p>
        </w:tc>
        <w:tc>
          <w:tcPr>
            <w:tcW w:w="2096" w:type="dxa"/>
            <w:gridSpan w:val="4"/>
          </w:tcPr>
          <w:p w14:paraId="5943C387" w14:textId="77777777" w:rsidR="00AE798E" w:rsidRDefault="00AE798E" w:rsidP="003F6EB7">
            <w:pPr>
              <w:jc w:val="both"/>
            </w:pPr>
            <w:r>
              <w:t>Ing.</w:t>
            </w:r>
            <w:r w:rsidR="003F0B88">
              <w:t>,</w:t>
            </w:r>
            <w:r>
              <w:t xml:space="preserve"> Ph.D.</w:t>
            </w:r>
          </w:p>
        </w:tc>
      </w:tr>
      <w:tr w:rsidR="00AE798E" w14:paraId="05B60CEE" w14:textId="77777777" w:rsidTr="00485864">
        <w:tc>
          <w:tcPr>
            <w:tcW w:w="2517" w:type="dxa"/>
            <w:shd w:val="clear" w:color="auto" w:fill="F7CAAC"/>
          </w:tcPr>
          <w:p w14:paraId="7D3B81E5" w14:textId="77777777" w:rsidR="00AE798E" w:rsidRDefault="00AE798E" w:rsidP="003F6EB7">
            <w:pPr>
              <w:jc w:val="both"/>
              <w:rPr>
                <w:b/>
              </w:rPr>
            </w:pPr>
            <w:r>
              <w:rPr>
                <w:b/>
              </w:rPr>
              <w:t>Rok narození</w:t>
            </w:r>
          </w:p>
        </w:tc>
        <w:tc>
          <w:tcPr>
            <w:tcW w:w="829" w:type="dxa"/>
          </w:tcPr>
          <w:p w14:paraId="6EF32360" w14:textId="77777777" w:rsidR="00AE798E" w:rsidRDefault="00AE798E" w:rsidP="003F6EB7">
            <w:pPr>
              <w:jc w:val="both"/>
            </w:pPr>
            <w:r>
              <w:t>1981</w:t>
            </w:r>
          </w:p>
        </w:tc>
        <w:tc>
          <w:tcPr>
            <w:tcW w:w="1721" w:type="dxa"/>
            <w:shd w:val="clear" w:color="auto" w:fill="F7CAAC"/>
          </w:tcPr>
          <w:p w14:paraId="00A11D61" w14:textId="77777777" w:rsidR="00AE798E" w:rsidRDefault="00AE798E" w:rsidP="003F6EB7">
            <w:pPr>
              <w:jc w:val="both"/>
              <w:rPr>
                <w:b/>
              </w:rPr>
            </w:pPr>
            <w:r>
              <w:rPr>
                <w:b/>
              </w:rPr>
              <w:t>typ vztahu k VŠ</w:t>
            </w:r>
          </w:p>
        </w:tc>
        <w:tc>
          <w:tcPr>
            <w:tcW w:w="992" w:type="dxa"/>
            <w:gridSpan w:val="2"/>
          </w:tcPr>
          <w:p w14:paraId="3FF0BD53" w14:textId="77777777" w:rsidR="00AE798E" w:rsidRDefault="00AE798E" w:rsidP="003F6EB7">
            <w:pPr>
              <w:jc w:val="both"/>
            </w:pPr>
            <w:r>
              <w:t>pp</w:t>
            </w:r>
          </w:p>
        </w:tc>
        <w:tc>
          <w:tcPr>
            <w:tcW w:w="994" w:type="dxa"/>
            <w:shd w:val="clear" w:color="auto" w:fill="F7CAAC"/>
          </w:tcPr>
          <w:p w14:paraId="119BDDA4" w14:textId="77777777" w:rsidR="00AE798E" w:rsidRDefault="00AE798E" w:rsidP="003F6EB7">
            <w:pPr>
              <w:jc w:val="both"/>
              <w:rPr>
                <w:b/>
              </w:rPr>
            </w:pPr>
            <w:r>
              <w:rPr>
                <w:b/>
              </w:rPr>
              <w:t>rozsah</w:t>
            </w:r>
          </w:p>
        </w:tc>
        <w:tc>
          <w:tcPr>
            <w:tcW w:w="711" w:type="dxa"/>
          </w:tcPr>
          <w:p w14:paraId="23929C45" w14:textId="77777777" w:rsidR="00AE798E" w:rsidRDefault="00AE798E" w:rsidP="003F6EB7">
            <w:pPr>
              <w:jc w:val="both"/>
            </w:pPr>
            <w:r>
              <w:t>40</w:t>
            </w:r>
          </w:p>
        </w:tc>
        <w:tc>
          <w:tcPr>
            <w:tcW w:w="709" w:type="dxa"/>
            <w:gridSpan w:val="2"/>
            <w:shd w:val="clear" w:color="auto" w:fill="F7CAAC"/>
          </w:tcPr>
          <w:p w14:paraId="4A81C5AD" w14:textId="77777777" w:rsidR="00AE798E" w:rsidRDefault="00AE798E" w:rsidP="003F6EB7">
            <w:pPr>
              <w:jc w:val="both"/>
              <w:rPr>
                <w:b/>
              </w:rPr>
            </w:pPr>
            <w:r>
              <w:rPr>
                <w:b/>
              </w:rPr>
              <w:t>do kdy</w:t>
            </w:r>
          </w:p>
        </w:tc>
        <w:tc>
          <w:tcPr>
            <w:tcW w:w="1387" w:type="dxa"/>
            <w:gridSpan w:val="2"/>
          </w:tcPr>
          <w:p w14:paraId="6F896A0B" w14:textId="77777777" w:rsidR="00AE798E" w:rsidRDefault="00AE798E" w:rsidP="003F6EB7">
            <w:pPr>
              <w:jc w:val="both"/>
            </w:pPr>
            <w:r>
              <w:t>N</w:t>
            </w:r>
          </w:p>
        </w:tc>
      </w:tr>
      <w:tr w:rsidR="00AE798E" w14:paraId="10E066F1" w14:textId="77777777" w:rsidTr="00485864">
        <w:tc>
          <w:tcPr>
            <w:tcW w:w="5067" w:type="dxa"/>
            <w:gridSpan w:val="3"/>
            <w:shd w:val="clear" w:color="auto" w:fill="F7CAAC"/>
          </w:tcPr>
          <w:p w14:paraId="341AAD5A" w14:textId="77777777" w:rsidR="00AE798E" w:rsidRDefault="00AE798E" w:rsidP="003F6EB7">
            <w:pPr>
              <w:jc w:val="both"/>
              <w:rPr>
                <w:b/>
              </w:rPr>
            </w:pPr>
            <w:r>
              <w:rPr>
                <w:b/>
              </w:rPr>
              <w:t>Typ vztahu na součásti VŠ, která uskutečňuje st. program</w:t>
            </w:r>
          </w:p>
        </w:tc>
        <w:tc>
          <w:tcPr>
            <w:tcW w:w="992" w:type="dxa"/>
            <w:gridSpan w:val="2"/>
          </w:tcPr>
          <w:p w14:paraId="7E791395" w14:textId="77777777" w:rsidR="00AE798E" w:rsidRDefault="00AE798E" w:rsidP="003F6EB7">
            <w:pPr>
              <w:jc w:val="both"/>
            </w:pPr>
            <w:r>
              <w:t>pp</w:t>
            </w:r>
          </w:p>
        </w:tc>
        <w:tc>
          <w:tcPr>
            <w:tcW w:w="994" w:type="dxa"/>
            <w:shd w:val="clear" w:color="auto" w:fill="F7CAAC"/>
          </w:tcPr>
          <w:p w14:paraId="05F13CAF" w14:textId="77777777" w:rsidR="00AE798E" w:rsidRDefault="00AE798E" w:rsidP="003F6EB7">
            <w:pPr>
              <w:jc w:val="both"/>
              <w:rPr>
                <w:b/>
              </w:rPr>
            </w:pPr>
            <w:r>
              <w:rPr>
                <w:b/>
              </w:rPr>
              <w:t>rozsah</w:t>
            </w:r>
          </w:p>
        </w:tc>
        <w:tc>
          <w:tcPr>
            <w:tcW w:w="711" w:type="dxa"/>
          </w:tcPr>
          <w:p w14:paraId="12B1BB4D" w14:textId="77777777" w:rsidR="00AE798E" w:rsidRDefault="00AE798E" w:rsidP="003F6EB7">
            <w:pPr>
              <w:jc w:val="both"/>
            </w:pPr>
            <w:r>
              <w:t>40</w:t>
            </w:r>
          </w:p>
        </w:tc>
        <w:tc>
          <w:tcPr>
            <w:tcW w:w="709" w:type="dxa"/>
            <w:gridSpan w:val="2"/>
            <w:shd w:val="clear" w:color="auto" w:fill="F7CAAC"/>
          </w:tcPr>
          <w:p w14:paraId="476B3584" w14:textId="77777777" w:rsidR="00AE798E" w:rsidRDefault="00AE798E" w:rsidP="003F6EB7">
            <w:pPr>
              <w:jc w:val="both"/>
              <w:rPr>
                <w:b/>
              </w:rPr>
            </w:pPr>
            <w:r>
              <w:rPr>
                <w:b/>
              </w:rPr>
              <w:t>do kdy</w:t>
            </w:r>
          </w:p>
        </w:tc>
        <w:tc>
          <w:tcPr>
            <w:tcW w:w="1387" w:type="dxa"/>
            <w:gridSpan w:val="2"/>
          </w:tcPr>
          <w:p w14:paraId="76F0D9CC" w14:textId="77777777" w:rsidR="00AE798E" w:rsidRDefault="00AE798E" w:rsidP="003F6EB7">
            <w:pPr>
              <w:jc w:val="both"/>
            </w:pPr>
            <w:r>
              <w:t>N</w:t>
            </w:r>
          </w:p>
        </w:tc>
      </w:tr>
      <w:tr w:rsidR="00AE798E" w14:paraId="288E4293" w14:textId="77777777" w:rsidTr="00485864">
        <w:tc>
          <w:tcPr>
            <w:tcW w:w="6059" w:type="dxa"/>
            <w:gridSpan w:val="5"/>
            <w:shd w:val="clear" w:color="auto" w:fill="F7CAAC"/>
          </w:tcPr>
          <w:p w14:paraId="0BD9DA89" w14:textId="77777777" w:rsidR="00AE798E" w:rsidRDefault="00AE798E" w:rsidP="003F6EB7">
            <w:pPr>
              <w:jc w:val="both"/>
            </w:pPr>
            <w:r>
              <w:rPr>
                <w:b/>
              </w:rPr>
              <w:t>Další současná působení jako akademický pracovník na jiných VŠ</w:t>
            </w:r>
          </w:p>
        </w:tc>
        <w:tc>
          <w:tcPr>
            <w:tcW w:w="1705" w:type="dxa"/>
            <w:gridSpan w:val="2"/>
            <w:shd w:val="clear" w:color="auto" w:fill="F7CAAC"/>
          </w:tcPr>
          <w:p w14:paraId="3FA168FA" w14:textId="77777777" w:rsidR="00AE798E" w:rsidRDefault="00AE798E" w:rsidP="003F6EB7">
            <w:pPr>
              <w:jc w:val="both"/>
              <w:rPr>
                <w:b/>
              </w:rPr>
            </w:pPr>
            <w:r>
              <w:rPr>
                <w:b/>
              </w:rPr>
              <w:t>typ prac. vztahu</w:t>
            </w:r>
          </w:p>
        </w:tc>
        <w:tc>
          <w:tcPr>
            <w:tcW w:w="2096" w:type="dxa"/>
            <w:gridSpan w:val="4"/>
            <w:shd w:val="clear" w:color="auto" w:fill="F7CAAC"/>
          </w:tcPr>
          <w:p w14:paraId="2E4502EE" w14:textId="77777777" w:rsidR="00AE798E" w:rsidRDefault="00AE798E" w:rsidP="003F6EB7">
            <w:pPr>
              <w:jc w:val="both"/>
              <w:rPr>
                <w:b/>
              </w:rPr>
            </w:pPr>
            <w:r>
              <w:rPr>
                <w:b/>
              </w:rPr>
              <w:t>rozsah</w:t>
            </w:r>
          </w:p>
        </w:tc>
      </w:tr>
      <w:tr w:rsidR="00AE798E" w14:paraId="197BDA57" w14:textId="77777777" w:rsidTr="00485864">
        <w:tc>
          <w:tcPr>
            <w:tcW w:w="6059" w:type="dxa"/>
            <w:gridSpan w:val="5"/>
          </w:tcPr>
          <w:p w14:paraId="749CBA45" w14:textId="77777777" w:rsidR="00AE798E" w:rsidRDefault="00AE798E" w:rsidP="003F6EB7">
            <w:pPr>
              <w:jc w:val="both"/>
            </w:pPr>
          </w:p>
        </w:tc>
        <w:tc>
          <w:tcPr>
            <w:tcW w:w="1705" w:type="dxa"/>
            <w:gridSpan w:val="2"/>
          </w:tcPr>
          <w:p w14:paraId="3BA2E419" w14:textId="77777777" w:rsidR="00AE798E" w:rsidRDefault="00AE798E" w:rsidP="003F6EB7">
            <w:pPr>
              <w:jc w:val="both"/>
            </w:pPr>
          </w:p>
        </w:tc>
        <w:tc>
          <w:tcPr>
            <w:tcW w:w="2096" w:type="dxa"/>
            <w:gridSpan w:val="4"/>
          </w:tcPr>
          <w:p w14:paraId="731576CF" w14:textId="77777777" w:rsidR="00AE798E" w:rsidRDefault="00AE798E" w:rsidP="003F6EB7">
            <w:pPr>
              <w:jc w:val="both"/>
            </w:pPr>
          </w:p>
        </w:tc>
      </w:tr>
      <w:tr w:rsidR="00AE798E" w14:paraId="73EA3B8B" w14:textId="77777777" w:rsidTr="00485864">
        <w:tc>
          <w:tcPr>
            <w:tcW w:w="6059" w:type="dxa"/>
            <w:gridSpan w:val="5"/>
          </w:tcPr>
          <w:p w14:paraId="3F73E7E3" w14:textId="77777777" w:rsidR="00AE798E" w:rsidRDefault="00AE798E" w:rsidP="003F6EB7">
            <w:pPr>
              <w:jc w:val="both"/>
            </w:pPr>
          </w:p>
        </w:tc>
        <w:tc>
          <w:tcPr>
            <w:tcW w:w="1705" w:type="dxa"/>
            <w:gridSpan w:val="2"/>
          </w:tcPr>
          <w:p w14:paraId="5C93D6B7" w14:textId="77777777" w:rsidR="00AE798E" w:rsidRDefault="00AE798E" w:rsidP="003F6EB7">
            <w:pPr>
              <w:jc w:val="both"/>
            </w:pPr>
          </w:p>
        </w:tc>
        <w:tc>
          <w:tcPr>
            <w:tcW w:w="2096" w:type="dxa"/>
            <w:gridSpan w:val="4"/>
          </w:tcPr>
          <w:p w14:paraId="2EA10FDC" w14:textId="77777777" w:rsidR="00AE798E" w:rsidRDefault="00AE798E" w:rsidP="003F6EB7">
            <w:pPr>
              <w:jc w:val="both"/>
            </w:pPr>
          </w:p>
        </w:tc>
      </w:tr>
      <w:tr w:rsidR="00AE798E" w14:paraId="0522B65A" w14:textId="77777777" w:rsidTr="00485864">
        <w:tc>
          <w:tcPr>
            <w:tcW w:w="6059" w:type="dxa"/>
            <w:gridSpan w:val="5"/>
          </w:tcPr>
          <w:p w14:paraId="7BFB2E6A" w14:textId="77777777" w:rsidR="00AE798E" w:rsidRDefault="00AE798E" w:rsidP="003F6EB7">
            <w:pPr>
              <w:jc w:val="both"/>
            </w:pPr>
          </w:p>
        </w:tc>
        <w:tc>
          <w:tcPr>
            <w:tcW w:w="1705" w:type="dxa"/>
            <w:gridSpan w:val="2"/>
          </w:tcPr>
          <w:p w14:paraId="6E30A080" w14:textId="77777777" w:rsidR="00AE798E" w:rsidRDefault="00AE798E" w:rsidP="003F6EB7">
            <w:pPr>
              <w:jc w:val="both"/>
            </w:pPr>
          </w:p>
        </w:tc>
        <w:tc>
          <w:tcPr>
            <w:tcW w:w="2096" w:type="dxa"/>
            <w:gridSpan w:val="4"/>
          </w:tcPr>
          <w:p w14:paraId="5A8A426A" w14:textId="77777777" w:rsidR="00AE798E" w:rsidRDefault="00AE798E" w:rsidP="003F6EB7">
            <w:pPr>
              <w:jc w:val="both"/>
            </w:pPr>
          </w:p>
        </w:tc>
      </w:tr>
      <w:tr w:rsidR="00AE798E" w14:paraId="18A8FC5C" w14:textId="77777777" w:rsidTr="00485864">
        <w:tc>
          <w:tcPr>
            <w:tcW w:w="6059" w:type="dxa"/>
            <w:gridSpan w:val="5"/>
          </w:tcPr>
          <w:p w14:paraId="1FBA4602" w14:textId="77777777" w:rsidR="00AE798E" w:rsidRDefault="00AE798E" w:rsidP="003F6EB7">
            <w:pPr>
              <w:jc w:val="both"/>
            </w:pPr>
          </w:p>
        </w:tc>
        <w:tc>
          <w:tcPr>
            <w:tcW w:w="1705" w:type="dxa"/>
            <w:gridSpan w:val="2"/>
          </w:tcPr>
          <w:p w14:paraId="481C6DC1" w14:textId="77777777" w:rsidR="00AE798E" w:rsidRDefault="00AE798E" w:rsidP="003F6EB7">
            <w:pPr>
              <w:jc w:val="both"/>
            </w:pPr>
          </w:p>
        </w:tc>
        <w:tc>
          <w:tcPr>
            <w:tcW w:w="2096" w:type="dxa"/>
            <w:gridSpan w:val="4"/>
          </w:tcPr>
          <w:p w14:paraId="05AB5358" w14:textId="77777777" w:rsidR="00AE798E" w:rsidRDefault="00AE798E" w:rsidP="003F6EB7">
            <w:pPr>
              <w:jc w:val="both"/>
            </w:pPr>
          </w:p>
        </w:tc>
      </w:tr>
      <w:tr w:rsidR="00AE798E" w14:paraId="089C26F1" w14:textId="77777777" w:rsidTr="00485864">
        <w:tc>
          <w:tcPr>
            <w:tcW w:w="9860" w:type="dxa"/>
            <w:gridSpan w:val="11"/>
            <w:shd w:val="clear" w:color="auto" w:fill="F7CAAC"/>
          </w:tcPr>
          <w:p w14:paraId="25E62167" w14:textId="77777777" w:rsidR="00AE798E" w:rsidRDefault="00AE798E" w:rsidP="003F6EB7">
            <w:pPr>
              <w:jc w:val="both"/>
            </w:pPr>
            <w:r>
              <w:rPr>
                <w:b/>
              </w:rPr>
              <w:t>Předměty příslušného studijního programu a způsob zapojení do jejich výuky, příp. další zapojení do uskutečňování studijního programu</w:t>
            </w:r>
          </w:p>
        </w:tc>
      </w:tr>
      <w:tr w:rsidR="00AE798E" w14:paraId="4ECE9057" w14:textId="77777777" w:rsidTr="00485864">
        <w:trPr>
          <w:trHeight w:val="749"/>
        </w:trPr>
        <w:tc>
          <w:tcPr>
            <w:tcW w:w="9860" w:type="dxa"/>
            <w:gridSpan w:val="11"/>
            <w:tcBorders>
              <w:top w:val="nil"/>
            </w:tcBorders>
          </w:tcPr>
          <w:p w14:paraId="698E99B4" w14:textId="563CB790" w:rsidR="00AE798E" w:rsidRDefault="00F062BA" w:rsidP="003F6EB7">
            <w:pPr>
              <w:jc w:val="both"/>
            </w:pPr>
            <w:r w:rsidRPr="00EF0A51">
              <w:t>Firemní inovační politika</w:t>
            </w:r>
            <w:r>
              <w:t xml:space="preserve"> </w:t>
            </w:r>
            <w:r w:rsidR="00AE798E">
              <w:t>- garant, přednášející (100%)</w:t>
            </w:r>
          </w:p>
          <w:p w14:paraId="725AED92" w14:textId="1308114C" w:rsidR="00F062BA" w:rsidRDefault="00F062BA" w:rsidP="003F6EB7">
            <w:pPr>
              <w:jc w:val="both"/>
            </w:pPr>
            <w:r>
              <w:t>Firm Innovation Policy - garant, přednášející (100%)</w:t>
            </w:r>
          </w:p>
          <w:p w14:paraId="35E93622" w14:textId="45D09918" w:rsidR="00AE798E" w:rsidRDefault="00F062BA" w:rsidP="003F6EB7">
            <w:pPr>
              <w:jc w:val="both"/>
            </w:pPr>
            <w:r w:rsidRPr="00007CA1">
              <w:t>Aspects of Project Management</w:t>
            </w:r>
            <w:r>
              <w:t xml:space="preserve"> - garant, přednášející (100%)</w:t>
            </w:r>
          </w:p>
        </w:tc>
      </w:tr>
      <w:tr w:rsidR="00AE798E" w14:paraId="1C93C421" w14:textId="77777777" w:rsidTr="00485864">
        <w:tc>
          <w:tcPr>
            <w:tcW w:w="9860" w:type="dxa"/>
            <w:gridSpan w:val="11"/>
            <w:shd w:val="clear" w:color="auto" w:fill="F7CAAC"/>
          </w:tcPr>
          <w:p w14:paraId="65843936" w14:textId="77777777" w:rsidR="00AE798E" w:rsidRDefault="00AE798E" w:rsidP="003F6EB7">
            <w:pPr>
              <w:jc w:val="both"/>
            </w:pPr>
            <w:r>
              <w:rPr>
                <w:b/>
              </w:rPr>
              <w:t xml:space="preserve">Údaje o vzdělání na VŠ </w:t>
            </w:r>
          </w:p>
        </w:tc>
      </w:tr>
      <w:tr w:rsidR="00AE798E" w14:paraId="1EC84D36" w14:textId="77777777" w:rsidTr="00485864">
        <w:trPr>
          <w:trHeight w:val="1055"/>
        </w:trPr>
        <w:tc>
          <w:tcPr>
            <w:tcW w:w="9860" w:type="dxa"/>
            <w:gridSpan w:val="11"/>
          </w:tcPr>
          <w:p w14:paraId="6BD7F4F6" w14:textId="77777777" w:rsidR="00AE798E" w:rsidRDefault="00AE798E" w:rsidP="003F6EB7">
            <w:pPr>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6DD6C70" w14:textId="77777777" w:rsidR="00AE798E" w:rsidRDefault="00AE798E" w:rsidP="003F6EB7">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14:paraId="0795F442" w14:textId="77777777" w:rsidR="00AE798E" w:rsidRDefault="00AE798E" w:rsidP="003F6EB7">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AE798E" w14:paraId="0BABE70B" w14:textId="77777777" w:rsidTr="00485864">
        <w:tc>
          <w:tcPr>
            <w:tcW w:w="9860" w:type="dxa"/>
            <w:gridSpan w:val="11"/>
            <w:shd w:val="clear" w:color="auto" w:fill="F7CAAC"/>
          </w:tcPr>
          <w:p w14:paraId="0546E42B" w14:textId="77777777" w:rsidR="00AE798E" w:rsidRDefault="00AE798E" w:rsidP="003F6EB7">
            <w:pPr>
              <w:jc w:val="both"/>
              <w:rPr>
                <w:b/>
              </w:rPr>
            </w:pPr>
            <w:r>
              <w:rPr>
                <w:b/>
              </w:rPr>
              <w:t>Údaje o odborném působení od absolvování VŠ</w:t>
            </w:r>
          </w:p>
        </w:tc>
      </w:tr>
      <w:tr w:rsidR="00AE798E" w14:paraId="763BD091" w14:textId="77777777" w:rsidTr="00485864">
        <w:trPr>
          <w:trHeight w:val="1090"/>
        </w:trPr>
        <w:tc>
          <w:tcPr>
            <w:tcW w:w="9860" w:type="dxa"/>
            <w:gridSpan w:val="11"/>
          </w:tcPr>
          <w:p w14:paraId="5CCB44EC" w14:textId="77777777" w:rsidR="00AE798E" w:rsidRDefault="00AE798E" w:rsidP="003F6EB7">
            <w:pPr>
              <w:jc w:val="both"/>
              <w:rPr>
                <w:b/>
              </w:rPr>
            </w:pPr>
            <w:r w:rsidRPr="00905703">
              <w:rPr>
                <w:b/>
              </w:rPr>
              <w:t>2007 – dosud:</w:t>
            </w:r>
            <w:r>
              <w:t xml:space="preserve"> UTB ve Zlíně, Fakulta managementu a ekonomiky</w:t>
            </w:r>
          </w:p>
          <w:p w14:paraId="7D1FE6D9" w14:textId="77777777" w:rsidR="00AE798E" w:rsidRDefault="00AE798E" w:rsidP="003F6EB7">
            <w:pPr>
              <w:jc w:val="both"/>
            </w:pPr>
            <w:r>
              <w:rPr>
                <w:b/>
              </w:rPr>
              <w:t xml:space="preserve">2006 – 2007: </w:t>
            </w:r>
            <w:r>
              <w:t>UTB ve Zlíně, Fakulta multimediálních komunikací, referent Komunikační agentury FMK UTB ve Zlíně, odborná asistentka</w:t>
            </w:r>
          </w:p>
          <w:p w14:paraId="4BE82039" w14:textId="77777777" w:rsidR="00AE798E" w:rsidRDefault="00AE798E" w:rsidP="003F6EB7">
            <w:pPr>
              <w:jc w:val="both"/>
            </w:pPr>
            <w:r>
              <w:rPr>
                <w:b/>
              </w:rPr>
              <w:t xml:space="preserve">2003: </w:t>
            </w:r>
            <w:r w:rsidRPr="00D66620">
              <w:t xml:space="preserve">pracovní pobyt v USA, </w:t>
            </w:r>
            <w:r w:rsidRPr="00D66620">
              <w:rPr>
                <w:lang w:val="en-GB"/>
              </w:rPr>
              <w:t>Williamsburg</w:t>
            </w:r>
            <w:r w:rsidRPr="00D66620">
              <w:t>, Virginia, USA</w:t>
            </w:r>
          </w:p>
          <w:p w14:paraId="2328FB42" w14:textId="77777777" w:rsidR="00AE798E" w:rsidRPr="00D66620" w:rsidRDefault="00AE798E" w:rsidP="003F6EB7">
            <w:pPr>
              <w:jc w:val="both"/>
            </w:pPr>
            <w:r w:rsidRPr="00D66620">
              <w:rPr>
                <w:b/>
              </w:rPr>
              <w:t xml:space="preserve">2000 – 2004: </w:t>
            </w:r>
            <w:r w:rsidRPr="00D66620">
              <w:t>Panav, a.s., asistentka ve výrobě</w:t>
            </w:r>
          </w:p>
        </w:tc>
      </w:tr>
      <w:tr w:rsidR="00AE798E" w14:paraId="47F4D944" w14:textId="77777777" w:rsidTr="00485864">
        <w:trPr>
          <w:trHeight w:val="250"/>
        </w:trPr>
        <w:tc>
          <w:tcPr>
            <w:tcW w:w="9860" w:type="dxa"/>
            <w:gridSpan w:val="11"/>
            <w:shd w:val="clear" w:color="auto" w:fill="F7CAAC"/>
          </w:tcPr>
          <w:p w14:paraId="6FBD305A" w14:textId="77777777" w:rsidR="00AE798E" w:rsidRDefault="00AE798E" w:rsidP="003F6EB7">
            <w:pPr>
              <w:jc w:val="both"/>
            </w:pPr>
            <w:r>
              <w:rPr>
                <w:b/>
              </w:rPr>
              <w:t>Zkušenosti s vedením kvalifikačních a rigorózních prací</w:t>
            </w:r>
          </w:p>
        </w:tc>
      </w:tr>
      <w:tr w:rsidR="00AE798E" w14:paraId="2EC7E0DC" w14:textId="77777777" w:rsidTr="00485864">
        <w:trPr>
          <w:trHeight w:val="336"/>
        </w:trPr>
        <w:tc>
          <w:tcPr>
            <w:tcW w:w="9860" w:type="dxa"/>
            <w:gridSpan w:val="11"/>
          </w:tcPr>
          <w:p w14:paraId="173FE730" w14:textId="77777777" w:rsidR="00636CFD" w:rsidRDefault="00636CFD" w:rsidP="00636CFD">
            <w:pPr>
              <w:jc w:val="both"/>
            </w:pPr>
            <w:r>
              <w:t xml:space="preserve">Počet vedených bakalářských prací – 19 </w:t>
            </w:r>
          </w:p>
          <w:p w14:paraId="0994DBFB" w14:textId="77777777" w:rsidR="00AE798E" w:rsidRDefault="00636CFD" w:rsidP="003F6EB7">
            <w:pPr>
              <w:jc w:val="both"/>
            </w:pPr>
            <w:r>
              <w:t>Počet vedených diplomových prací – 27</w:t>
            </w:r>
          </w:p>
        </w:tc>
      </w:tr>
      <w:tr w:rsidR="00AE798E" w14:paraId="68E84EF6" w14:textId="77777777" w:rsidTr="00485864">
        <w:trPr>
          <w:cantSplit/>
        </w:trPr>
        <w:tc>
          <w:tcPr>
            <w:tcW w:w="3346" w:type="dxa"/>
            <w:gridSpan w:val="2"/>
            <w:tcBorders>
              <w:top w:val="single" w:sz="12" w:space="0" w:color="auto"/>
            </w:tcBorders>
            <w:shd w:val="clear" w:color="auto" w:fill="F7CAAC"/>
          </w:tcPr>
          <w:p w14:paraId="450A25FF" w14:textId="77777777" w:rsidR="00AE798E" w:rsidRDefault="00AE798E"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31608BD1" w14:textId="77777777" w:rsidR="00AE798E" w:rsidRDefault="00AE798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FE0A525" w14:textId="77777777" w:rsidR="00AE798E" w:rsidRDefault="00AE798E"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482C5C93" w14:textId="77777777" w:rsidR="00AE798E" w:rsidRDefault="00AE798E" w:rsidP="003F6EB7">
            <w:pPr>
              <w:jc w:val="both"/>
              <w:rPr>
                <w:b/>
              </w:rPr>
            </w:pPr>
            <w:r>
              <w:rPr>
                <w:b/>
              </w:rPr>
              <w:t>Ohlasy publikací</w:t>
            </w:r>
          </w:p>
        </w:tc>
      </w:tr>
      <w:tr w:rsidR="00AE798E" w14:paraId="738F3EAA" w14:textId="77777777" w:rsidTr="00485864">
        <w:trPr>
          <w:cantSplit/>
        </w:trPr>
        <w:tc>
          <w:tcPr>
            <w:tcW w:w="3346" w:type="dxa"/>
            <w:gridSpan w:val="2"/>
          </w:tcPr>
          <w:p w14:paraId="332A3239" w14:textId="77777777" w:rsidR="00AE798E" w:rsidRDefault="00AE798E" w:rsidP="003F6EB7">
            <w:pPr>
              <w:jc w:val="both"/>
            </w:pPr>
          </w:p>
        </w:tc>
        <w:tc>
          <w:tcPr>
            <w:tcW w:w="2245" w:type="dxa"/>
            <w:gridSpan w:val="2"/>
          </w:tcPr>
          <w:p w14:paraId="74D57C09" w14:textId="77777777" w:rsidR="00AE798E" w:rsidRDefault="00AE798E" w:rsidP="003F6EB7">
            <w:pPr>
              <w:jc w:val="both"/>
            </w:pPr>
          </w:p>
        </w:tc>
        <w:tc>
          <w:tcPr>
            <w:tcW w:w="2248" w:type="dxa"/>
            <w:gridSpan w:val="4"/>
            <w:tcBorders>
              <w:right w:val="single" w:sz="12" w:space="0" w:color="auto"/>
            </w:tcBorders>
          </w:tcPr>
          <w:p w14:paraId="3D04627A" w14:textId="77777777" w:rsidR="00AE798E" w:rsidRDefault="00AE798E" w:rsidP="003F6EB7">
            <w:pPr>
              <w:jc w:val="both"/>
            </w:pPr>
          </w:p>
        </w:tc>
        <w:tc>
          <w:tcPr>
            <w:tcW w:w="634" w:type="dxa"/>
            <w:tcBorders>
              <w:left w:val="single" w:sz="12" w:space="0" w:color="auto"/>
            </w:tcBorders>
            <w:shd w:val="clear" w:color="auto" w:fill="F7CAAC"/>
          </w:tcPr>
          <w:p w14:paraId="6C42A9E0" w14:textId="77777777" w:rsidR="00AE798E" w:rsidRDefault="00AE798E" w:rsidP="003F6EB7">
            <w:pPr>
              <w:jc w:val="both"/>
            </w:pPr>
            <w:r>
              <w:rPr>
                <w:b/>
              </w:rPr>
              <w:t>WOS</w:t>
            </w:r>
          </w:p>
        </w:tc>
        <w:tc>
          <w:tcPr>
            <w:tcW w:w="693" w:type="dxa"/>
            <w:shd w:val="clear" w:color="auto" w:fill="F7CAAC"/>
          </w:tcPr>
          <w:p w14:paraId="547BE21F" w14:textId="77777777" w:rsidR="00AE798E" w:rsidRDefault="00AE798E" w:rsidP="003F6EB7">
            <w:pPr>
              <w:jc w:val="both"/>
              <w:rPr>
                <w:sz w:val="18"/>
              </w:rPr>
            </w:pPr>
            <w:r>
              <w:rPr>
                <w:b/>
                <w:sz w:val="18"/>
              </w:rPr>
              <w:t>Scopus</w:t>
            </w:r>
          </w:p>
        </w:tc>
        <w:tc>
          <w:tcPr>
            <w:tcW w:w="694" w:type="dxa"/>
            <w:shd w:val="clear" w:color="auto" w:fill="F7CAAC"/>
          </w:tcPr>
          <w:p w14:paraId="2F9EA0E5" w14:textId="77777777" w:rsidR="00AE798E" w:rsidRDefault="00AE798E" w:rsidP="003F6EB7">
            <w:pPr>
              <w:jc w:val="both"/>
            </w:pPr>
            <w:r>
              <w:rPr>
                <w:b/>
                <w:sz w:val="18"/>
              </w:rPr>
              <w:t>ostatní</w:t>
            </w:r>
          </w:p>
        </w:tc>
      </w:tr>
      <w:tr w:rsidR="00AE798E" w14:paraId="402A5B79" w14:textId="77777777" w:rsidTr="00485864">
        <w:trPr>
          <w:cantSplit/>
          <w:trHeight w:val="70"/>
        </w:trPr>
        <w:tc>
          <w:tcPr>
            <w:tcW w:w="3346" w:type="dxa"/>
            <w:gridSpan w:val="2"/>
            <w:shd w:val="clear" w:color="auto" w:fill="F7CAAC"/>
          </w:tcPr>
          <w:p w14:paraId="5963F8EA" w14:textId="77777777" w:rsidR="00AE798E" w:rsidRDefault="00AE798E" w:rsidP="003F6EB7">
            <w:pPr>
              <w:jc w:val="both"/>
            </w:pPr>
            <w:r>
              <w:rPr>
                <w:b/>
              </w:rPr>
              <w:t>Obor jmenovacího řízení</w:t>
            </w:r>
          </w:p>
        </w:tc>
        <w:tc>
          <w:tcPr>
            <w:tcW w:w="2245" w:type="dxa"/>
            <w:gridSpan w:val="2"/>
            <w:shd w:val="clear" w:color="auto" w:fill="F7CAAC"/>
          </w:tcPr>
          <w:p w14:paraId="6B511E45" w14:textId="77777777" w:rsidR="00AE798E" w:rsidRDefault="00AE798E" w:rsidP="003F6EB7">
            <w:pPr>
              <w:jc w:val="both"/>
            </w:pPr>
            <w:r>
              <w:rPr>
                <w:b/>
              </w:rPr>
              <w:t>Rok udělení hodnosti</w:t>
            </w:r>
          </w:p>
        </w:tc>
        <w:tc>
          <w:tcPr>
            <w:tcW w:w="2248" w:type="dxa"/>
            <w:gridSpan w:val="4"/>
            <w:tcBorders>
              <w:right w:val="single" w:sz="12" w:space="0" w:color="auto"/>
            </w:tcBorders>
            <w:shd w:val="clear" w:color="auto" w:fill="F7CAAC"/>
          </w:tcPr>
          <w:p w14:paraId="2203212C" w14:textId="77777777" w:rsidR="00AE798E" w:rsidRDefault="00AE798E" w:rsidP="003F6EB7">
            <w:pPr>
              <w:jc w:val="both"/>
            </w:pPr>
            <w:r>
              <w:rPr>
                <w:b/>
              </w:rPr>
              <w:t>Řízení konáno na VŠ</w:t>
            </w:r>
          </w:p>
        </w:tc>
        <w:tc>
          <w:tcPr>
            <w:tcW w:w="634" w:type="dxa"/>
            <w:vMerge w:val="restart"/>
            <w:tcBorders>
              <w:left w:val="single" w:sz="12" w:space="0" w:color="auto"/>
            </w:tcBorders>
          </w:tcPr>
          <w:p w14:paraId="6D1C623C" w14:textId="77777777" w:rsidR="00AE798E" w:rsidRDefault="00CE14E1" w:rsidP="003F6EB7">
            <w:pPr>
              <w:jc w:val="both"/>
              <w:rPr>
                <w:b/>
              </w:rPr>
            </w:pPr>
            <w:r>
              <w:rPr>
                <w:b/>
              </w:rPr>
              <w:t>3</w:t>
            </w:r>
          </w:p>
        </w:tc>
        <w:tc>
          <w:tcPr>
            <w:tcW w:w="693" w:type="dxa"/>
            <w:vMerge w:val="restart"/>
          </w:tcPr>
          <w:p w14:paraId="74F17C0C" w14:textId="77777777" w:rsidR="00AE798E" w:rsidRDefault="00CE14E1" w:rsidP="003F6EB7">
            <w:pPr>
              <w:jc w:val="both"/>
              <w:rPr>
                <w:b/>
              </w:rPr>
            </w:pPr>
            <w:r>
              <w:rPr>
                <w:b/>
              </w:rPr>
              <w:t>3</w:t>
            </w:r>
          </w:p>
        </w:tc>
        <w:tc>
          <w:tcPr>
            <w:tcW w:w="694" w:type="dxa"/>
            <w:vMerge w:val="restart"/>
          </w:tcPr>
          <w:p w14:paraId="6F30DA0F" w14:textId="77777777" w:rsidR="00AE798E" w:rsidRDefault="00176596" w:rsidP="003F6EB7">
            <w:pPr>
              <w:jc w:val="both"/>
              <w:rPr>
                <w:b/>
              </w:rPr>
            </w:pPr>
            <w:r>
              <w:rPr>
                <w:b/>
              </w:rPr>
              <w:t>4</w:t>
            </w:r>
          </w:p>
        </w:tc>
      </w:tr>
      <w:tr w:rsidR="00AE798E" w14:paraId="79F2D805" w14:textId="77777777" w:rsidTr="00485864">
        <w:trPr>
          <w:trHeight w:val="205"/>
        </w:trPr>
        <w:tc>
          <w:tcPr>
            <w:tcW w:w="3346" w:type="dxa"/>
            <w:gridSpan w:val="2"/>
          </w:tcPr>
          <w:p w14:paraId="34040BB2" w14:textId="77777777" w:rsidR="00AE798E" w:rsidRDefault="00AE798E" w:rsidP="003F6EB7">
            <w:pPr>
              <w:jc w:val="both"/>
            </w:pPr>
          </w:p>
        </w:tc>
        <w:tc>
          <w:tcPr>
            <w:tcW w:w="2245" w:type="dxa"/>
            <w:gridSpan w:val="2"/>
          </w:tcPr>
          <w:p w14:paraId="1A41843B" w14:textId="77777777" w:rsidR="00AE798E" w:rsidRDefault="00AE798E" w:rsidP="003F6EB7">
            <w:pPr>
              <w:jc w:val="both"/>
            </w:pPr>
          </w:p>
        </w:tc>
        <w:tc>
          <w:tcPr>
            <w:tcW w:w="2248" w:type="dxa"/>
            <w:gridSpan w:val="4"/>
            <w:tcBorders>
              <w:right w:val="single" w:sz="12" w:space="0" w:color="auto"/>
            </w:tcBorders>
          </w:tcPr>
          <w:p w14:paraId="5E7A99BB" w14:textId="77777777" w:rsidR="00AE798E" w:rsidRDefault="00AE798E" w:rsidP="003F6EB7">
            <w:pPr>
              <w:jc w:val="both"/>
            </w:pPr>
          </w:p>
        </w:tc>
        <w:tc>
          <w:tcPr>
            <w:tcW w:w="634" w:type="dxa"/>
            <w:vMerge/>
            <w:tcBorders>
              <w:left w:val="single" w:sz="12" w:space="0" w:color="auto"/>
            </w:tcBorders>
            <w:vAlign w:val="center"/>
          </w:tcPr>
          <w:p w14:paraId="20689405" w14:textId="77777777" w:rsidR="00AE798E" w:rsidRDefault="00AE798E" w:rsidP="003F6EB7">
            <w:pPr>
              <w:rPr>
                <w:b/>
              </w:rPr>
            </w:pPr>
          </w:p>
        </w:tc>
        <w:tc>
          <w:tcPr>
            <w:tcW w:w="693" w:type="dxa"/>
            <w:vMerge/>
            <w:vAlign w:val="center"/>
          </w:tcPr>
          <w:p w14:paraId="67034BAC" w14:textId="77777777" w:rsidR="00AE798E" w:rsidRDefault="00AE798E" w:rsidP="003F6EB7">
            <w:pPr>
              <w:rPr>
                <w:b/>
              </w:rPr>
            </w:pPr>
          </w:p>
        </w:tc>
        <w:tc>
          <w:tcPr>
            <w:tcW w:w="694" w:type="dxa"/>
            <w:vMerge/>
            <w:vAlign w:val="center"/>
          </w:tcPr>
          <w:p w14:paraId="047AE6BF" w14:textId="77777777" w:rsidR="00AE798E" w:rsidRDefault="00AE798E" w:rsidP="003F6EB7">
            <w:pPr>
              <w:rPr>
                <w:b/>
              </w:rPr>
            </w:pPr>
          </w:p>
        </w:tc>
      </w:tr>
      <w:tr w:rsidR="00AE798E" w14:paraId="26F8744C" w14:textId="77777777" w:rsidTr="00485864">
        <w:tc>
          <w:tcPr>
            <w:tcW w:w="9860" w:type="dxa"/>
            <w:gridSpan w:val="11"/>
            <w:shd w:val="clear" w:color="auto" w:fill="F7CAAC"/>
          </w:tcPr>
          <w:p w14:paraId="74561F37" w14:textId="77777777" w:rsidR="00AE798E" w:rsidRDefault="00AE798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E798E" w14:paraId="244FF2AE" w14:textId="77777777" w:rsidTr="00485864">
        <w:trPr>
          <w:trHeight w:val="2347"/>
        </w:trPr>
        <w:tc>
          <w:tcPr>
            <w:tcW w:w="9860" w:type="dxa"/>
            <w:gridSpan w:val="11"/>
          </w:tcPr>
          <w:p w14:paraId="24925011" w14:textId="77777777" w:rsidR="00B5665A" w:rsidRPr="00B5665A" w:rsidRDefault="00B5665A" w:rsidP="00B5665A">
            <w:pPr>
              <w:autoSpaceDE w:val="0"/>
              <w:autoSpaceDN w:val="0"/>
              <w:jc w:val="both"/>
            </w:pPr>
            <w:r w:rsidRPr="00B5665A">
              <w:t xml:space="preserve">KWARTENG, M.A., PILIK, M., JURICKOVA, E. Mining Interest In Online Shoppers’ Data: An Association Rule Mining Approach. </w:t>
            </w:r>
            <w:r w:rsidRPr="00B5665A">
              <w:rPr>
                <w:i/>
                <w:iCs/>
              </w:rPr>
              <w:t>Acta Polytechnica Hungarica</w:t>
            </w:r>
            <w:r w:rsidRPr="00B5665A">
              <w:t>. 2017, Vol. 14, No. 7., 143 – 160 pp. ISSN 1785-8860. (25%).</w:t>
            </w:r>
          </w:p>
          <w:p w14:paraId="1C166875" w14:textId="77777777" w:rsidR="00AE798E" w:rsidRPr="00B5665A" w:rsidRDefault="00AE798E" w:rsidP="003F6EB7">
            <w:pPr>
              <w:autoSpaceDE w:val="0"/>
              <w:autoSpaceDN w:val="0"/>
              <w:jc w:val="both"/>
            </w:pPr>
            <w:r w:rsidRPr="00B5665A">
              <w:t xml:space="preserve">JUŘIČKOVÁ, E., PILÍK, M., HRUŠECKÁ, D. Measuring efficiencies with DEA: An application to Visegrad group countries. </w:t>
            </w:r>
            <w:r w:rsidRPr="00B5665A">
              <w:rPr>
                <w:i/>
              </w:rPr>
              <w:t>Actual Problems of Economics</w:t>
            </w:r>
            <w:r w:rsidRPr="00B5665A">
              <w:t xml:space="preserve">. 2017, No3 (189). 50-60 pp. ISSN 1993-6788 (40%). </w:t>
            </w:r>
          </w:p>
          <w:p w14:paraId="22B20089" w14:textId="77777777" w:rsidR="00AE798E" w:rsidRPr="00B5665A" w:rsidRDefault="00AE798E" w:rsidP="003F6EB7">
            <w:pPr>
              <w:jc w:val="both"/>
            </w:pPr>
            <w:r w:rsidRPr="00B5665A">
              <w:t xml:space="preserve">PILÍK, M., JUŘIČKOVÁ, E., KWARTENG, M. A. Online shopping behaviour in conditions of digital transformation in the Czech Republic. </w:t>
            </w:r>
            <w:r w:rsidRPr="00B5665A">
              <w:rPr>
                <w:i/>
              </w:rPr>
              <w:t xml:space="preserve">Economic Annals-XXI. </w:t>
            </w:r>
            <w:r w:rsidRPr="00B5665A">
              <w:t xml:space="preserve">2017, 165(3-4(1)). ISSN 1728-6220 (40%). </w:t>
            </w:r>
          </w:p>
          <w:p w14:paraId="21CB4BCE" w14:textId="77777777" w:rsidR="00AE798E" w:rsidRPr="00B5665A" w:rsidRDefault="00AE798E" w:rsidP="003F6EB7">
            <w:pPr>
              <w:autoSpaceDE w:val="0"/>
              <w:autoSpaceDN w:val="0"/>
              <w:jc w:val="both"/>
            </w:pPr>
            <w:r w:rsidRPr="00B5665A">
              <w:t xml:space="preserve">BOBÁK, R., JUŘIČKOVÁ, E. The Innovative Capacity of the Machinery Firms in the Zlín Region in Relation to Concept of Industry 4.0. </w:t>
            </w:r>
            <w:r w:rsidRPr="00B5665A">
              <w:rPr>
                <w:i/>
              </w:rPr>
              <w:t>In Proceedings of the 3rd International Conference on Finance and Economics</w:t>
            </w:r>
            <w:r w:rsidRPr="00B5665A">
              <w:t>. Zlín: Univerzita Tomáše Bati ve Zlíně, 2016, 64-77 pp. ISBN 978-80-7454-598-6 (50%).</w:t>
            </w:r>
          </w:p>
          <w:p w14:paraId="0F27F4FB" w14:textId="77777777" w:rsidR="00AE798E" w:rsidRPr="005F4B11" w:rsidRDefault="00AE798E" w:rsidP="003F6EB7">
            <w:pPr>
              <w:autoSpaceDE w:val="0"/>
              <w:autoSpaceDN w:val="0"/>
              <w:jc w:val="both"/>
              <w:rPr>
                <w:szCs w:val="18"/>
              </w:rPr>
            </w:pPr>
            <w:r w:rsidRPr="00B5665A">
              <w:t xml:space="preserve">JUŘIČKOVÁ, E., HRUŠECKÁ, D. Economic Growth and Innovation: Measurable Indicators of Economic Performance. </w:t>
            </w:r>
            <w:r w:rsidRPr="00B5665A">
              <w:rPr>
                <w:i/>
              </w:rPr>
              <w:t>In Proceedings of the 7th International Scientific Conference Finance and the Performance of Firms in Science, Education and Practice</w:t>
            </w:r>
            <w:r w:rsidRPr="00B5665A">
              <w:t>. Zlín: Fakulta managementu a ekonomiky, UTB ve Zlíně, 2015, s. 552-532. ISBN 978-80-7454-482-8 (50</w:t>
            </w:r>
            <w:r>
              <w:rPr>
                <w:szCs w:val="18"/>
              </w:rPr>
              <w:t>%)</w:t>
            </w:r>
            <w:r w:rsidRPr="005F4B11">
              <w:rPr>
                <w:szCs w:val="18"/>
              </w:rPr>
              <w:t>.</w:t>
            </w:r>
          </w:p>
          <w:p w14:paraId="0AEDFE2E" w14:textId="77777777" w:rsidR="002C641E" w:rsidRDefault="002C641E" w:rsidP="003F6EB7">
            <w:pPr>
              <w:autoSpaceDE w:val="0"/>
              <w:autoSpaceDN w:val="0"/>
              <w:jc w:val="both"/>
              <w:rPr>
                <w:szCs w:val="18"/>
              </w:rPr>
            </w:pPr>
            <w:r w:rsidRPr="00E66B0B">
              <w:rPr>
                <w:i/>
              </w:rPr>
              <w:t>Přehled projektové činnosti:</w:t>
            </w:r>
          </w:p>
          <w:p w14:paraId="673CD8A4" w14:textId="77777777" w:rsidR="007108D1" w:rsidRPr="007108D1" w:rsidRDefault="007108D1" w:rsidP="0098090B">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E798E" w14:paraId="5573E388" w14:textId="77777777" w:rsidTr="00485864">
        <w:trPr>
          <w:trHeight w:val="218"/>
        </w:trPr>
        <w:tc>
          <w:tcPr>
            <w:tcW w:w="9860" w:type="dxa"/>
            <w:gridSpan w:val="11"/>
            <w:shd w:val="clear" w:color="auto" w:fill="F7CAAC"/>
          </w:tcPr>
          <w:p w14:paraId="2A1DD4A7" w14:textId="77777777" w:rsidR="00AE798E" w:rsidRDefault="00AE798E" w:rsidP="003F6EB7">
            <w:pPr>
              <w:rPr>
                <w:b/>
              </w:rPr>
            </w:pPr>
            <w:r>
              <w:rPr>
                <w:b/>
              </w:rPr>
              <w:t>Působení v zahraničí</w:t>
            </w:r>
          </w:p>
        </w:tc>
      </w:tr>
      <w:tr w:rsidR="00AE798E" w14:paraId="6AF1905D" w14:textId="77777777" w:rsidTr="00485864">
        <w:trPr>
          <w:trHeight w:val="111"/>
        </w:trPr>
        <w:tc>
          <w:tcPr>
            <w:tcW w:w="9860" w:type="dxa"/>
            <w:gridSpan w:val="11"/>
          </w:tcPr>
          <w:p w14:paraId="59ECC294" w14:textId="77777777" w:rsidR="00AE798E" w:rsidRDefault="00AE798E" w:rsidP="003F6EB7">
            <w:pPr>
              <w:rPr>
                <w:b/>
              </w:rPr>
            </w:pPr>
          </w:p>
        </w:tc>
      </w:tr>
      <w:tr w:rsidR="00AE798E" w14:paraId="66769245" w14:textId="77777777" w:rsidTr="00485864">
        <w:trPr>
          <w:cantSplit/>
          <w:trHeight w:val="200"/>
        </w:trPr>
        <w:tc>
          <w:tcPr>
            <w:tcW w:w="2517" w:type="dxa"/>
            <w:shd w:val="clear" w:color="auto" w:fill="F7CAAC"/>
          </w:tcPr>
          <w:p w14:paraId="503C2F81" w14:textId="77777777" w:rsidR="00AE798E" w:rsidRDefault="00AE798E" w:rsidP="003F6EB7">
            <w:pPr>
              <w:jc w:val="both"/>
              <w:rPr>
                <w:b/>
              </w:rPr>
            </w:pPr>
            <w:r>
              <w:rPr>
                <w:b/>
              </w:rPr>
              <w:t xml:space="preserve">Podpis </w:t>
            </w:r>
          </w:p>
        </w:tc>
        <w:tc>
          <w:tcPr>
            <w:tcW w:w="4536" w:type="dxa"/>
            <w:gridSpan w:val="5"/>
          </w:tcPr>
          <w:p w14:paraId="2FF73B1C" w14:textId="77777777" w:rsidR="00AE798E" w:rsidRDefault="00AE798E" w:rsidP="003F6EB7">
            <w:pPr>
              <w:jc w:val="both"/>
            </w:pPr>
          </w:p>
        </w:tc>
        <w:tc>
          <w:tcPr>
            <w:tcW w:w="786" w:type="dxa"/>
            <w:gridSpan w:val="2"/>
            <w:shd w:val="clear" w:color="auto" w:fill="F7CAAC"/>
          </w:tcPr>
          <w:p w14:paraId="3AA37372" w14:textId="77777777" w:rsidR="00AE798E" w:rsidRDefault="00AE798E" w:rsidP="003F6EB7">
            <w:pPr>
              <w:jc w:val="both"/>
            </w:pPr>
            <w:r>
              <w:rPr>
                <w:b/>
              </w:rPr>
              <w:t>datum</w:t>
            </w:r>
          </w:p>
        </w:tc>
        <w:tc>
          <w:tcPr>
            <w:tcW w:w="2021" w:type="dxa"/>
            <w:gridSpan w:val="3"/>
          </w:tcPr>
          <w:p w14:paraId="2B90A0D3" w14:textId="77777777" w:rsidR="00AE798E" w:rsidRDefault="00AE798E" w:rsidP="003F6EB7">
            <w:pPr>
              <w:jc w:val="both"/>
            </w:pPr>
          </w:p>
        </w:tc>
      </w:tr>
    </w:tbl>
    <w:p w14:paraId="6DD6562D" w14:textId="2F7D4AF8" w:rsidR="00F84311" w:rsidRDefault="00F84311"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66"/>
        <w:gridCol w:w="761"/>
        <w:gridCol w:w="48"/>
        <w:gridCol w:w="1677"/>
        <w:gridCol w:w="512"/>
        <w:gridCol w:w="7"/>
        <w:gridCol w:w="450"/>
        <w:gridCol w:w="23"/>
        <w:gridCol w:w="948"/>
        <w:gridCol w:w="46"/>
        <w:gridCol w:w="648"/>
        <w:gridCol w:w="61"/>
        <w:gridCol w:w="14"/>
        <w:gridCol w:w="63"/>
        <w:gridCol w:w="556"/>
        <w:gridCol w:w="76"/>
        <w:gridCol w:w="602"/>
        <w:gridCol w:w="91"/>
        <w:gridCol w:w="589"/>
        <w:gridCol w:w="105"/>
      </w:tblGrid>
      <w:tr w:rsidR="00F84311" w:rsidRPr="00F84311" w14:paraId="35CDEAFB" w14:textId="77777777" w:rsidTr="00F84311">
        <w:trPr>
          <w:gridAfter w:val="1"/>
          <w:wAfter w:w="100" w:type="dxa"/>
        </w:trPr>
        <w:tc>
          <w:tcPr>
            <w:tcW w:w="9759" w:type="dxa"/>
            <w:gridSpan w:val="20"/>
            <w:tcBorders>
              <w:top w:val="single" w:sz="4" w:space="0" w:color="auto"/>
              <w:left w:val="single" w:sz="4" w:space="0" w:color="auto"/>
              <w:bottom w:val="double" w:sz="4" w:space="0" w:color="auto"/>
              <w:right w:val="single" w:sz="4" w:space="0" w:color="auto"/>
            </w:tcBorders>
            <w:shd w:val="clear" w:color="auto" w:fill="BDD6EE"/>
          </w:tcPr>
          <w:p w14:paraId="72655DD7" w14:textId="77777777" w:rsidR="00F84311" w:rsidRPr="00F84311" w:rsidRDefault="00F84311" w:rsidP="00F84311">
            <w:pPr>
              <w:jc w:val="both"/>
              <w:rPr>
                <w:b/>
                <w:sz w:val="28"/>
              </w:rPr>
            </w:pPr>
            <w:r w:rsidRPr="00F84311">
              <w:rPr>
                <w:b/>
                <w:sz w:val="28"/>
              </w:rPr>
              <w:t>C-I – Personální zabezpečení</w:t>
            </w:r>
          </w:p>
        </w:tc>
      </w:tr>
      <w:tr w:rsidR="00F84311" w:rsidRPr="00F84311" w14:paraId="33C7079C" w14:textId="77777777" w:rsidTr="00F84311">
        <w:trPr>
          <w:gridAfter w:val="1"/>
          <w:wAfter w:w="100" w:type="dxa"/>
        </w:trPr>
        <w:tc>
          <w:tcPr>
            <w:tcW w:w="2585" w:type="dxa"/>
            <w:gridSpan w:val="2"/>
            <w:tcBorders>
              <w:top w:val="double" w:sz="4" w:space="0" w:color="auto"/>
            </w:tcBorders>
            <w:shd w:val="clear" w:color="auto" w:fill="F7CAAC"/>
          </w:tcPr>
          <w:p w14:paraId="37BC6BFC" w14:textId="77777777" w:rsidR="00F84311" w:rsidRPr="00F84311" w:rsidRDefault="00F84311" w:rsidP="00F84311">
            <w:pPr>
              <w:jc w:val="both"/>
              <w:rPr>
                <w:b/>
              </w:rPr>
            </w:pPr>
            <w:r w:rsidRPr="00F84311">
              <w:rPr>
                <w:b/>
              </w:rPr>
              <w:t>Vysoká škola</w:t>
            </w:r>
          </w:p>
        </w:tc>
        <w:tc>
          <w:tcPr>
            <w:tcW w:w="7174" w:type="dxa"/>
            <w:gridSpan w:val="18"/>
          </w:tcPr>
          <w:p w14:paraId="5287835A" w14:textId="77777777" w:rsidR="00F84311" w:rsidRPr="00F84311" w:rsidRDefault="00F84311" w:rsidP="00F84311">
            <w:pPr>
              <w:jc w:val="both"/>
            </w:pPr>
            <w:r w:rsidRPr="00F84311">
              <w:t>Univerzita Tomáše Bati ve Zlíně</w:t>
            </w:r>
          </w:p>
        </w:tc>
      </w:tr>
      <w:tr w:rsidR="00F84311" w:rsidRPr="00F84311" w14:paraId="724AEDE9" w14:textId="77777777" w:rsidTr="00F84311">
        <w:trPr>
          <w:gridAfter w:val="1"/>
          <w:wAfter w:w="100" w:type="dxa"/>
        </w:trPr>
        <w:tc>
          <w:tcPr>
            <w:tcW w:w="2585" w:type="dxa"/>
            <w:gridSpan w:val="2"/>
            <w:shd w:val="clear" w:color="auto" w:fill="F7CAAC"/>
          </w:tcPr>
          <w:p w14:paraId="757BC56F" w14:textId="77777777" w:rsidR="00F84311" w:rsidRPr="00F84311" w:rsidRDefault="00F84311" w:rsidP="00F84311">
            <w:pPr>
              <w:jc w:val="both"/>
              <w:rPr>
                <w:b/>
              </w:rPr>
            </w:pPr>
            <w:r w:rsidRPr="00F84311">
              <w:rPr>
                <w:b/>
              </w:rPr>
              <w:t>Součást vysoké školy</w:t>
            </w:r>
          </w:p>
        </w:tc>
        <w:tc>
          <w:tcPr>
            <w:tcW w:w="7174" w:type="dxa"/>
            <w:gridSpan w:val="18"/>
          </w:tcPr>
          <w:p w14:paraId="28522465" w14:textId="77777777" w:rsidR="00F84311" w:rsidRPr="00F84311" w:rsidRDefault="00F84311" w:rsidP="00F84311">
            <w:pPr>
              <w:jc w:val="both"/>
            </w:pPr>
            <w:r w:rsidRPr="00F84311">
              <w:t>Fakulta managementu a ekonomiky</w:t>
            </w:r>
          </w:p>
        </w:tc>
      </w:tr>
      <w:tr w:rsidR="00F84311" w:rsidRPr="00F84311" w14:paraId="42EE1094" w14:textId="77777777" w:rsidTr="00F84311">
        <w:trPr>
          <w:gridAfter w:val="1"/>
          <w:wAfter w:w="100" w:type="dxa"/>
        </w:trPr>
        <w:tc>
          <w:tcPr>
            <w:tcW w:w="2585" w:type="dxa"/>
            <w:gridSpan w:val="2"/>
            <w:shd w:val="clear" w:color="auto" w:fill="F7CAAC"/>
          </w:tcPr>
          <w:p w14:paraId="3F95FED4" w14:textId="77777777" w:rsidR="00F84311" w:rsidRPr="00F84311" w:rsidRDefault="00F84311" w:rsidP="00F84311">
            <w:pPr>
              <w:jc w:val="both"/>
              <w:rPr>
                <w:b/>
              </w:rPr>
            </w:pPr>
            <w:r w:rsidRPr="00F84311">
              <w:rPr>
                <w:b/>
              </w:rPr>
              <w:t>Název studijního programu</w:t>
            </w:r>
          </w:p>
        </w:tc>
        <w:tc>
          <w:tcPr>
            <w:tcW w:w="7174" w:type="dxa"/>
            <w:gridSpan w:val="18"/>
          </w:tcPr>
          <w:p w14:paraId="785DD62A" w14:textId="175D1EA9" w:rsidR="00F84311" w:rsidRPr="00F84311" w:rsidRDefault="00F84311" w:rsidP="00F84311">
            <w:pPr>
              <w:jc w:val="both"/>
            </w:pPr>
            <w:r>
              <w:t>Průmyslové inženýrství</w:t>
            </w:r>
          </w:p>
        </w:tc>
      </w:tr>
      <w:tr w:rsidR="00F84311" w:rsidRPr="00F84311" w14:paraId="7215E218" w14:textId="77777777" w:rsidTr="00F84311">
        <w:trPr>
          <w:gridAfter w:val="1"/>
          <w:wAfter w:w="100" w:type="dxa"/>
        </w:trPr>
        <w:tc>
          <w:tcPr>
            <w:tcW w:w="2585" w:type="dxa"/>
            <w:gridSpan w:val="2"/>
            <w:shd w:val="clear" w:color="auto" w:fill="F7CAAC"/>
          </w:tcPr>
          <w:p w14:paraId="41FED967" w14:textId="77777777" w:rsidR="00F84311" w:rsidRPr="00F84311" w:rsidRDefault="00F84311" w:rsidP="00F84311">
            <w:pPr>
              <w:jc w:val="both"/>
              <w:rPr>
                <w:b/>
              </w:rPr>
            </w:pPr>
            <w:r w:rsidRPr="00F84311">
              <w:rPr>
                <w:b/>
              </w:rPr>
              <w:t>Jméno a příjmení</w:t>
            </w:r>
          </w:p>
        </w:tc>
        <w:tc>
          <w:tcPr>
            <w:tcW w:w="4428" w:type="dxa"/>
            <w:gridSpan w:val="8"/>
          </w:tcPr>
          <w:p w14:paraId="68E723E0" w14:textId="77777777" w:rsidR="00F84311" w:rsidRPr="00F84311" w:rsidRDefault="00F84311" w:rsidP="00F84311">
            <w:pPr>
              <w:jc w:val="both"/>
              <w:rPr>
                <w:highlight w:val="yellow"/>
              </w:rPr>
            </w:pPr>
            <w:r w:rsidRPr="00F84311">
              <w:t>Adriana KNÁPKOVÁ</w:t>
            </w:r>
          </w:p>
        </w:tc>
        <w:tc>
          <w:tcPr>
            <w:tcW w:w="694" w:type="dxa"/>
            <w:gridSpan w:val="2"/>
            <w:shd w:val="clear" w:color="auto" w:fill="F7CAAC"/>
          </w:tcPr>
          <w:p w14:paraId="065831F4" w14:textId="77777777" w:rsidR="00F84311" w:rsidRPr="00F84311" w:rsidRDefault="00F84311" w:rsidP="00F84311">
            <w:pPr>
              <w:jc w:val="both"/>
              <w:rPr>
                <w:b/>
              </w:rPr>
            </w:pPr>
            <w:r w:rsidRPr="00F84311">
              <w:rPr>
                <w:b/>
              </w:rPr>
              <w:t>Tituly</w:t>
            </w:r>
          </w:p>
        </w:tc>
        <w:tc>
          <w:tcPr>
            <w:tcW w:w="2052" w:type="dxa"/>
            <w:gridSpan w:val="8"/>
          </w:tcPr>
          <w:p w14:paraId="00810E80" w14:textId="77777777" w:rsidR="00F84311" w:rsidRPr="00F84311" w:rsidRDefault="00F84311" w:rsidP="00F84311">
            <w:pPr>
              <w:jc w:val="both"/>
            </w:pPr>
            <w:r w:rsidRPr="00F84311">
              <w:t>doc. Ing., Ph.D.</w:t>
            </w:r>
          </w:p>
        </w:tc>
      </w:tr>
      <w:tr w:rsidR="00F84311" w:rsidRPr="00F84311" w14:paraId="7C0BA528" w14:textId="77777777" w:rsidTr="00F84311">
        <w:trPr>
          <w:gridAfter w:val="1"/>
          <w:wAfter w:w="100" w:type="dxa"/>
        </w:trPr>
        <w:tc>
          <w:tcPr>
            <w:tcW w:w="2585" w:type="dxa"/>
            <w:gridSpan w:val="2"/>
            <w:shd w:val="clear" w:color="auto" w:fill="F7CAAC"/>
          </w:tcPr>
          <w:p w14:paraId="4C8FA942" w14:textId="77777777" w:rsidR="00F84311" w:rsidRPr="00F84311" w:rsidRDefault="00F84311" w:rsidP="00F84311">
            <w:pPr>
              <w:jc w:val="both"/>
              <w:rPr>
                <w:b/>
              </w:rPr>
            </w:pPr>
            <w:r w:rsidRPr="00F84311">
              <w:rPr>
                <w:b/>
              </w:rPr>
              <w:t>Rok narození</w:t>
            </w:r>
          </w:p>
        </w:tc>
        <w:tc>
          <w:tcPr>
            <w:tcW w:w="810" w:type="dxa"/>
            <w:gridSpan w:val="2"/>
          </w:tcPr>
          <w:p w14:paraId="3E5D15A1" w14:textId="77777777" w:rsidR="00F84311" w:rsidRPr="00F84311" w:rsidRDefault="00F84311" w:rsidP="00F84311">
            <w:pPr>
              <w:jc w:val="both"/>
            </w:pPr>
            <w:r w:rsidRPr="00F84311">
              <w:t>1977</w:t>
            </w:r>
          </w:p>
        </w:tc>
        <w:tc>
          <w:tcPr>
            <w:tcW w:w="1678" w:type="dxa"/>
            <w:shd w:val="clear" w:color="auto" w:fill="F7CAAC"/>
          </w:tcPr>
          <w:p w14:paraId="1413945D" w14:textId="77777777" w:rsidR="00F84311" w:rsidRPr="00F84311" w:rsidRDefault="00F84311" w:rsidP="00F84311">
            <w:pPr>
              <w:jc w:val="both"/>
              <w:rPr>
                <w:b/>
              </w:rPr>
            </w:pPr>
            <w:r w:rsidRPr="00F84311">
              <w:rPr>
                <w:b/>
              </w:rPr>
              <w:t>typ vztahu k VŠ</w:t>
            </w:r>
          </w:p>
        </w:tc>
        <w:tc>
          <w:tcPr>
            <w:tcW w:w="969" w:type="dxa"/>
            <w:gridSpan w:val="3"/>
          </w:tcPr>
          <w:p w14:paraId="4E2F6337" w14:textId="77777777" w:rsidR="00F84311" w:rsidRPr="00F84311" w:rsidRDefault="00F84311" w:rsidP="00F84311">
            <w:pPr>
              <w:jc w:val="both"/>
            </w:pPr>
            <w:r w:rsidRPr="00F84311">
              <w:t>pp</w:t>
            </w:r>
          </w:p>
        </w:tc>
        <w:tc>
          <w:tcPr>
            <w:tcW w:w="971" w:type="dxa"/>
            <w:gridSpan w:val="2"/>
            <w:shd w:val="clear" w:color="auto" w:fill="F7CAAC"/>
          </w:tcPr>
          <w:p w14:paraId="0AFE0E00" w14:textId="77777777" w:rsidR="00F84311" w:rsidRPr="00F84311" w:rsidRDefault="00F84311" w:rsidP="00F84311">
            <w:pPr>
              <w:jc w:val="both"/>
              <w:rPr>
                <w:b/>
              </w:rPr>
            </w:pPr>
            <w:r w:rsidRPr="00F84311">
              <w:rPr>
                <w:b/>
              </w:rPr>
              <w:t>Rozsah</w:t>
            </w:r>
          </w:p>
        </w:tc>
        <w:tc>
          <w:tcPr>
            <w:tcW w:w="694" w:type="dxa"/>
            <w:gridSpan w:val="2"/>
          </w:tcPr>
          <w:p w14:paraId="4F6BC162" w14:textId="77777777" w:rsidR="00F84311" w:rsidRPr="00F84311" w:rsidRDefault="00F84311" w:rsidP="00F84311">
            <w:pPr>
              <w:jc w:val="both"/>
            </w:pPr>
            <w:r w:rsidRPr="00F84311">
              <w:t>40</w:t>
            </w:r>
          </w:p>
        </w:tc>
        <w:tc>
          <w:tcPr>
            <w:tcW w:w="694" w:type="dxa"/>
            <w:gridSpan w:val="4"/>
            <w:shd w:val="clear" w:color="auto" w:fill="F7CAAC"/>
          </w:tcPr>
          <w:p w14:paraId="73E6ACF5" w14:textId="77777777" w:rsidR="00F84311" w:rsidRPr="00F84311" w:rsidRDefault="00F84311" w:rsidP="00F84311">
            <w:pPr>
              <w:jc w:val="both"/>
              <w:rPr>
                <w:b/>
              </w:rPr>
            </w:pPr>
            <w:r w:rsidRPr="00F84311">
              <w:rPr>
                <w:b/>
              </w:rPr>
              <w:t>do kdy</w:t>
            </w:r>
          </w:p>
        </w:tc>
        <w:tc>
          <w:tcPr>
            <w:tcW w:w="1358" w:type="dxa"/>
            <w:gridSpan w:val="4"/>
          </w:tcPr>
          <w:p w14:paraId="73862378" w14:textId="77777777" w:rsidR="00F84311" w:rsidRPr="00F84311" w:rsidRDefault="00F84311" w:rsidP="00F84311">
            <w:pPr>
              <w:jc w:val="both"/>
            </w:pPr>
            <w:r w:rsidRPr="00F84311">
              <w:t>N</w:t>
            </w:r>
          </w:p>
        </w:tc>
      </w:tr>
      <w:tr w:rsidR="00F84311" w:rsidRPr="00F84311" w14:paraId="1B68DF33" w14:textId="77777777" w:rsidTr="00F84311">
        <w:trPr>
          <w:gridAfter w:val="1"/>
          <w:wAfter w:w="100" w:type="dxa"/>
        </w:trPr>
        <w:tc>
          <w:tcPr>
            <w:tcW w:w="5073" w:type="dxa"/>
            <w:gridSpan w:val="5"/>
            <w:shd w:val="clear" w:color="auto" w:fill="F7CAAC"/>
          </w:tcPr>
          <w:p w14:paraId="65CBE564" w14:textId="77777777" w:rsidR="00F84311" w:rsidRPr="00F84311" w:rsidRDefault="00F84311" w:rsidP="00F84311">
            <w:pPr>
              <w:jc w:val="both"/>
              <w:rPr>
                <w:b/>
              </w:rPr>
            </w:pPr>
            <w:r w:rsidRPr="00F84311">
              <w:rPr>
                <w:b/>
              </w:rPr>
              <w:t>Typ vztahu na součásti VŠ, která uskutečňuje st. program</w:t>
            </w:r>
          </w:p>
        </w:tc>
        <w:tc>
          <w:tcPr>
            <w:tcW w:w="969" w:type="dxa"/>
            <w:gridSpan w:val="3"/>
          </w:tcPr>
          <w:p w14:paraId="5A2C22E4" w14:textId="77777777" w:rsidR="00F84311" w:rsidRPr="00F84311" w:rsidRDefault="00F84311" w:rsidP="00F84311">
            <w:pPr>
              <w:jc w:val="both"/>
            </w:pPr>
            <w:r w:rsidRPr="00F84311">
              <w:t>pp</w:t>
            </w:r>
          </w:p>
        </w:tc>
        <w:tc>
          <w:tcPr>
            <w:tcW w:w="971" w:type="dxa"/>
            <w:gridSpan w:val="2"/>
            <w:shd w:val="clear" w:color="auto" w:fill="F7CAAC"/>
          </w:tcPr>
          <w:p w14:paraId="6A435E71" w14:textId="77777777" w:rsidR="00F84311" w:rsidRPr="00F84311" w:rsidRDefault="00F84311" w:rsidP="00F84311">
            <w:pPr>
              <w:jc w:val="both"/>
              <w:rPr>
                <w:b/>
              </w:rPr>
            </w:pPr>
            <w:r w:rsidRPr="00F84311">
              <w:rPr>
                <w:b/>
              </w:rPr>
              <w:t>Rozsah</w:t>
            </w:r>
          </w:p>
        </w:tc>
        <w:tc>
          <w:tcPr>
            <w:tcW w:w="694" w:type="dxa"/>
            <w:gridSpan w:val="2"/>
          </w:tcPr>
          <w:p w14:paraId="358AF82F" w14:textId="77777777" w:rsidR="00F84311" w:rsidRPr="00F84311" w:rsidRDefault="00F84311" w:rsidP="00F84311">
            <w:pPr>
              <w:jc w:val="both"/>
            </w:pPr>
            <w:r w:rsidRPr="00F84311">
              <w:t>40</w:t>
            </w:r>
          </w:p>
        </w:tc>
        <w:tc>
          <w:tcPr>
            <w:tcW w:w="694" w:type="dxa"/>
            <w:gridSpan w:val="4"/>
            <w:shd w:val="clear" w:color="auto" w:fill="F7CAAC"/>
          </w:tcPr>
          <w:p w14:paraId="2F5FE277" w14:textId="77777777" w:rsidR="00F84311" w:rsidRPr="00F84311" w:rsidRDefault="00F84311" w:rsidP="00F84311">
            <w:pPr>
              <w:jc w:val="both"/>
              <w:rPr>
                <w:b/>
              </w:rPr>
            </w:pPr>
            <w:r w:rsidRPr="00F84311">
              <w:rPr>
                <w:b/>
              </w:rPr>
              <w:t>do kdy</w:t>
            </w:r>
          </w:p>
        </w:tc>
        <w:tc>
          <w:tcPr>
            <w:tcW w:w="1358" w:type="dxa"/>
            <w:gridSpan w:val="4"/>
          </w:tcPr>
          <w:p w14:paraId="0C7FBC56" w14:textId="77777777" w:rsidR="00F84311" w:rsidRPr="00F84311" w:rsidRDefault="00F84311" w:rsidP="00F84311">
            <w:pPr>
              <w:jc w:val="both"/>
            </w:pPr>
            <w:r w:rsidRPr="00F84311">
              <w:t>N</w:t>
            </w:r>
          </w:p>
        </w:tc>
      </w:tr>
      <w:tr w:rsidR="00F84311" w:rsidRPr="00F84311" w14:paraId="6FA5E492" w14:textId="77777777" w:rsidTr="00F84311">
        <w:trPr>
          <w:gridAfter w:val="1"/>
          <w:wAfter w:w="100" w:type="dxa"/>
        </w:trPr>
        <w:tc>
          <w:tcPr>
            <w:tcW w:w="6042" w:type="dxa"/>
            <w:gridSpan w:val="8"/>
            <w:shd w:val="clear" w:color="auto" w:fill="F7CAAC"/>
          </w:tcPr>
          <w:p w14:paraId="21476499" w14:textId="77777777" w:rsidR="00F84311" w:rsidRPr="00F84311" w:rsidRDefault="00F84311" w:rsidP="00F84311">
            <w:pPr>
              <w:jc w:val="both"/>
            </w:pPr>
            <w:r w:rsidRPr="00F84311">
              <w:rPr>
                <w:b/>
              </w:rPr>
              <w:t>Další současná působení jako akademický pracovník na jiných VŠ</w:t>
            </w:r>
          </w:p>
        </w:tc>
        <w:tc>
          <w:tcPr>
            <w:tcW w:w="1665" w:type="dxa"/>
            <w:gridSpan w:val="4"/>
            <w:shd w:val="clear" w:color="auto" w:fill="F7CAAC"/>
          </w:tcPr>
          <w:p w14:paraId="4AEAF67B" w14:textId="77777777" w:rsidR="00F84311" w:rsidRPr="00F84311" w:rsidRDefault="00F84311" w:rsidP="00F84311">
            <w:pPr>
              <w:jc w:val="both"/>
              <w:rPr>
                <w:b/>
              </w:rPr>
            </w:pPr>
            <w:r w:rsidRPr="00F84311">
              <w:rPr>
                <w:b/>
              </w:rPr>
              <w:t>typ prac. vztahu</w:t>
            </w:r>
          </w:p>
        </w:tc>
        <w:tc>
          <w:tcPr>
            <w:tcW w:w="2052" w:type="dxa"/>
            <w:gridSpan w:val="8"/>
            <w:shd w:val="clear" w:color="auto" w:fill="F7CAAC"/>
          </w:tcPr>
          <w:p w14:paraId="32FEAFAA" w14:textId="77777777" w:rsidR="00F84311" w:rsidRPr="00F84311" w:rsidRDefault="00F84311" w:rsidP="00F84311">
            <w:pPr>
              <w:jc w:val="both"/>
              <w:rPr>
                <w:b/>
              </w:rPr>
            </w:pPr>
            <w:r w:rsidRPr="00F84311">
              <w:rPr>
                <w:b/>
              </w:rPr>
              <w:t>rozsah</w:t>
            </w:r>
          </w:p>
        </w:tc>
      </w:tr>
      <w:tr w:rsidR="00F84311" w:rsidRPr="00F84311" w14:paraId="397CD389" w14:textId="77777777" w:rsidTr="00F84311">
        <w:trPr>
          <w:gridAfter w:val="1"/>
          <w:wAfter w:w="100" w:type="dxa"/>
        </w:trPr>
        <w:tc>
          <w:tcPr>
            <w:tcW w:w="6042" w:type="dxa"/>
            <w:gridSpan w:val="8"/>
          </w:tcPr>
          <w:p w14:paraId="4A3EB0BF" w14:textId="77777777" w:rsidR="00F84311" w:rsidRPr="00F84311" w:rsidRDefault="00F84311" w:rsidP="00F84311">
            <w:pPr>
              <w:jc w:val="both"/>
            </w:pPr>
          </w:p>
        </w:tc>
        <w:tc>
          <w:tcPr>
            <w:tcW w:w="1665" w:type="dxa"/>
            <w:gridSpan w:val="4"/>
          </w:tcPr>
          <w:p w14:paraId="620F6507" w14:textId="77777777" w:rsidR="00F84311" w:rsidRPr="00F84311" w:rsidRDefault="00F84311" w:rsidP="00F84311">
            <w:pPr>
              <w:jc w:val="both"/>
            </w:pPr>
          </w:p>
        </w:tc>
        <w:tc>
          <w:tcPr>
            <w:tcW w:w="2052" w:type="dxa"/>
            <w:gridSpan w:val="8"/>
          </w:tcPr>
          <w:p w14:paraId="03A3AEFD" w14:textId="77777777" w:rsidR="00F84311" w:rsidRPr="00F84311" w:rsidRDefault="00F84311" w:rsidP="00F84311">
            <w:pPr>
              <w:jc w:val="both"/>
            </w:pPr>
          </w:p>
        </w:tc>
      </w:tr>
      <w:tr w:rsidR="00F84311" w:rsidRPr="00F84311" w14:paraId="23507063" w14:textId="77777777" w:rsidTr="00F84311">
        <w:trPr>
          <w:gridAfter w:val="1"/>
          <w:wAfter w:w="100" w:type="dxa"/>
        </w:trPr>
        <w:tc>
          <w:tcPr>
            <w:tcW w:w="9759" w:type="dxa"/>
            <w:gridSpan w:val="20"/>
            <w:shd w:val="clear" w:color="auto" w:fill="F7CAAC"/>
          </w:tcPr>
          <w:p w14:paraId="04CC0E62" w14:textId="77777777" w:rsidR="00F84311" w:rsidRPr="00F84311" w:rsidRDefault="00F84311" w:rsidP="00F84311">
            <w:pPr>
              <w:jc w:val="both"/>
            </w:pPr>
            <w:r w:rsidRPr="00F84311">
              <w:rPr>
                <w:b/>
              </w:rPr>
              <w:t>Předměty příslušného studijního programu a způsob zapojení do jejich výuky, příp. další zapojení do uskutečňování studijního programu</w:t>
            </w:r>
          </w:p>
        </w:tc>
      </w:tr>
      <w:tr w:rsidR="00F84311" w:rsidRPr="00F84311" w14:paraId="3B6B6643" w14:textId="77777777" w:rsidTr="00F84311">
        <w:trPr>
          <w:gridAfter w:val="1"/>
          <w:wAfter w:w="100" w:type="dxa"/>
          <w:trHeight w:val="218"/>
        </w:trPr>
        <w:tc>
          <w:tcPr>
            <w:tcW w:w="9759" w:type="dxa"/>
            <w:gridSpan w:val="20"/>
            <w:tcBorders>
              <w:top w:val="nil"/>
            </w:tcBorders>
          </w:tcPr>
          <w:p w14:paraId="5FF454F0" w14:textId="77777777" w:rsidR="00F84311" w:rsidRPr="00F84311" w:rsidRDefault="00F84311" w:rsidP="00F84311">
            <w:pPr>
              <w:jc w:val="both"/>
            </w:pPr>
            <w:r w:rsidRPr="00F84311">
              <w:t>Firms and Competitiveness - garant, přednášející (70%)</w:t>
            </w:r>
          </w:p>
        </w:tc>
      </w:tr>
      <w:tr w:rsidR="00F84311" w:rsidRPr="00F84311" w14:paraId="615C9D39" w14:textId="77777777" w:rsidTr="00F84311">
        <w:trPr>
          <w:gridAfter w:val="1"/>
          <w:wAfter w:w="100" w:type="dxa"/>
        </w:trPr>
        <w:tc>
          <w:tcPr>
            <w:tcW w:w="9759" w:type="dxa"/>
            <w:gridSpan w:val="20"/>
            <w:shd w:val="clear" w:color="auto" w:fill="F7CAAC"/>
          </w:tcPr>
          <w:p w14:paraId="223EE179" w14:textId="77777777" w:rsidR="00F84311" w:rsidRPr="00F84311" w:rsidRDefault="00F84311" w:rsidP="00F84311">
            <w:pPr>
              <w:jc w:val="both"/>
            </w:pPr>
            <w:r w:rsidRPr="00F84311">
              <w:rPr>
                <w:b/>
              </w:rPr>
              <w:t xml:space="preserve">Údaje o vzdělání na VŠ </w:t>
            </w:r>
          </w:p>
        </w:tc>
      </w:tr>
      <w:tr w:rsidR="00F84311" w:rsidRPr="00F84311" w14:paraId="4FCCECF7" w14:textId="77777777" w:rsidTr="00F84311">
        <w:trPr>
          <w:gridAfter w:val="1"/>
          <w:wAfter w:w="100" w:type="dxa"/>
          <w:trHeight w:val="511"/>
        </w:trPr>
        <w:tc>
          <w:tcPr>
            <w:tcW w:w="9759" w:type="dxa"/>
            <w:gridSpan w:val="20"/>
          </w:tcPr>
          <w:p w14:paraId="39086B60" w14:textId="77777777" w:rsidR="00F84311" w:rsidRPr="00F84311" w:rsidRDefault="00F84311" w:rsidP="00F84311">
            <w:pPr>
              <w:ind w:left="1239" w:hanging="1239"/>
              <w:jc w:val="both"/>
              <w:rPr>
                <w:b/>
              </w:rPr>
            </w:pPr>
            <w:r w:rsidRPr="00F84311">
              <w:rPr>
                <w:b/>
              </w:rPr>
              <w:t>2001 – 2005</w:t>
            </w:r>
            <w:r w:rsidRPr="00F84311">
              <w:t xml:space="preserve">: </w:t>
            </w:r>
            <w:r w:rsidRPr="00F84311">
              <w:rPr>
                <w:color w:val="000000"/>
                <w:szCs w:val="24"/>
              </w:rPr>
              <w:t xml:space="preserve">Univerzita Tomáše Bati ve Zlíně, Fakulta managementu a ekonomiky, obor Ekonomika a management </w:t>
            </w:r>
            <w:r w:rsidRPr="00F84311">
              <w:t>(</w:t>
            </w:r>
            <w:r w:rsidRPr="00F84311">
              <w:rPr>
                <w:b/>
              </w:rPr>
              <w:t>Ph.D.</w:t>
            </w:r>
            <w:r w:rsidRPr="00F84311">
              <w:t>)</w:t>
            </w:r>
          </w:p>
          <w:p w14:paraId="130C0949" w14:textId="77777777" w:rsidR="00F84311" w:rsidRPr="00F84311" w:rsidRDefault="00F84311" w:rsidP="00F84311">
            <w:pPr>
              <w:jc w:val="both"/>
            </w:pPr>
            <w:r w:rsidRPr="00F84311">
              <w:rPr>
                <w:b/>
              </w:rPr>
              <w:t>1999 – 2001</w:t>
            </w:r>
            <w:r w:rsidRPr="00F84311">
              <w:t>: magisterské studium, FaME UTB ve Zlíně (</w:t>
            </w:r>
            <w:r w:rsidRPr="00F84311">
              <w:rPr>
                <w:b/>
              </w:rPr>
              <w:t>Ing.</w:t>
            </w:r>
            <w:r w:rsidRPr="00F84311">
              <w:t>)</w:t>
            </w:r>
          </w:p>
        </w:tc>
      </w:tr>
      <w:tr w:rsidR="00F84311" w:rsidRPr="00F84311" w14:paraId="6B90AC4B" w14:textId="77777777" w:rsidTr="00F84311">
        <w:trPr>
          <w:gridAfter w:val="1"/>
          <w:wAfter w:w="100" w:type="dxa"/>
        </w:trPr>
        <w:tc>
          <w:tcPr>
            <w:tcW w:w="9759" w:type="dxa"/>
            <w:gridSpan w:val="20"/>
            <w:shd w:val="clear" w:color="auto" w:fill="F7CAAC"/>
          </w:tcPr>
          <w:p w14:paraId="03ABA975" w14:textId="77777777" w:rsidR="00F84311" w:rsidRPr="00F84311" w:rsidRDefault="00F84311" w:rsidP="00F84311">
            <w:pPr>
              <w:jc w:val="both"/>
              <w:rPr>
                <w:b/>
              </w:rPr>
            </w:pPr>
            <w:r w:rsidRPr="00F84311">
              <w:rPr>
                <w:b/>
              </w:rPr>
              <w:t>Údaje o odborném působení od absolvování VŠ</w:t>
            </w:r>
          </w:p>
        </w:tc>
      </w:tr>
      <w:tr w:rsidR="00F84311" w:rsidRPr="00F84311" w14:paraId="1E322B3A" w14:textId="77777777" w:rsidTr="00F84311">
        <w:trPr>
          <w:gridAfter w:val="1"/>
          <w:wAfter w:w="100" w:type="dxa"/>
          <w:trHeight w:val="555"/>
        </w:trPr>
        <w:tc>
          <w:tcPr>
            <w:tcW w:w="9759" w:type="dxa"/>
            <w:gridSpan w:val="20"/>
          </w:tcPr>
          <w:p w14:paraId="4DD6A363" w14:textId="77777777" w:rsidR="00FD5435" w:rsidRDefault="00FD5435" w:rsidP="00FD5435">
            <w:pPr>
              <w:jc w:val="both"/>
            </w:pPr>
            <w:r w:rsidRPr="00170B36">
              <w:rPr>
                <w:b/>
              </w:rPr>
              <w:t>2002 – dosud</w:t>
            </w:r>
            <w:r>
              <w:t>: UTB FaME ve Zlíně (odborná asistentka, od roku 2014 docentka)</w:t>
            </w:r>
          </w:p>
          <w:p w14:paraId="3E46FDA8" w14:textId="77777777" w:rsidR="00FD5435" w:rsidRDefault="00FD5435" w:rsidP="00FD5435">
            <w:pPr>
              <w:jc w:val="both"/>
            </w:pPr>
            <w:r w:rsidRPr="00170B36">
              <w:rPr>
                <w:b/>
              </w:rPr>
              <w:t>2008 – 2014</w:t>
            </w:r>
            <w:r>
              <w:t>: proděkanka pro vědu a výzkum na FaME UTB ve Zlíně</w:t>
            </w:r>
          </w:p>
          <w:p w14:paraId="447DF710" w14:textId="77777777" w:rsidR="00FD5435" w:rsidRDefault="00FD5435" w:rsidP="00FD5435">
            <w:pPr>
              <w:jc w:val="both"/>
            </w:pPr>
            <w:r w:rsidRPr="00170B36">
              <w:rPr>
                <w:b/>
              </w:rPr>
              <w:t xml:space="preserve">2015 – </w:t>
            </w:r>
            <w:r>
              <w:rPr>
                <w:b/>
              </w:rPr>
              <w:t>I/2019</w:t>
            </w:r>
            <w:r>
              <w:t>: prorektorka pro sociální záležitosti na UTB ve Zlíně</w:t>
            </w:r>
          </w:p>
          <w:p w14:paraId="52ABA6FD" w14:textId="43963B78" w:rsidR="00FD5435" w:rsidRPr="00F84311" w:rsidRDefault="00FD5435" w:rsidP="00FD5435">
            <w:pPr>
              <w:jc w:val="both"/>
            </w:pPr>
            <w:r>
              <w:rPr>
                <w:b/>
              </w:rPr>
              <w:t>II/2019 - dosud</w:t>
            </w:r>
            <w:r>
              <w:t>: prorektorka pro vnitřní a vnější vztahy na UTB ve Zlíně</w:t>
            </w:r>
            <w:r w:rsidRPr="00F84311">
              <w:t xml:space="preserve"> </w:t>
            </w:r>
          </w:p>
        </w:tc>
      </w:tr>
      <w:tr w:rsidR="00F84311" w:rsidRPr="00F84311" w14:paraId="7603DF72" w14:textId="77777777" w:rsidTr="00F84311">
        <w:trPr>
          <w:gridAfter w:val="1"/>
          <w:wAfter w:w="100" w:type="dxa"/>
          <w:trHeight w:val="250"/>
        </w:trPr>
        <w:tc>
          <w:tcPr>
            <w:tcW w:w="9759" w:type="dxa"/>
            <w:gridSpan w:val="20"/>
            <w:shd w:val="clear" w:color="auto" w:fill="F7CAAC"/>
          </w:tcPr>
          <w:p w14:paraId="05B11874" w14:textId="77777777" w:rsidR="00F84311" w:rsidRPr="00F84311" w:rsidRDefault="00F84311" w:rsidP="00F84311">
            <w:pPr>
              <w:jc w:val="both"/>
            </w:pPr>
            <w:r w:rsidRPr="00F84311">
              <w:rPr>
                <w:b/>
              </w:rPr>
              <w:t>Zkušenosti s vedením kvalifikačních a rigorózních prací</w:t>
            </w:r>
          </w:p>
        </w:tc>
      </w:tr>
      <w:tr w:rsidR="00F84311" w:rsidRPr="00F84311" w14:paraId="0F103FF3" w14:textId="77777777" w:rsidTr="00F84311">
        <w:trPr>
          <w:gridAfter w:val="1"/>
          <w:wAfter w:w="100" w:type="dxa"/>
          <w:trHeight w:val="88"/>
        </w:trPr>
        <w:tc>
          <w:tcPr>
            <w:tcW w:w="9759" w:type="dxa"/>
            <w:gridSpan w:val="20"/>
          </w:tcPr>
          <w:p w14:paraId="0DA0194B" w14:textId="77777777" w:rsidR="00F84311" w:rsidRPr="00F84311" w:rsidRDefault="00F84311" w:rsidP="00F84311">
            <w:pPr>
              <w:jc w:val="both"/>
            </w:pPr>
            <w:r w:rsidRPr="00F84311">
              <w:t xml:space="preserve">Počet vedených bakalářských prací – 37 </w:t>
            </w:r>
          </w:p>
          <w:p w14:paraId="51F715E8" w14:textId="77777777" w:rsidR="00F84311" w:rsidRPr="00F84311" w:rsidRDefault="00F84311" w:rsidP="00F84311">
            <w:pPr>
              <w:jc w:val="both"/>
            </w:pPr>
            <w:r w:rsidRPr="00F84311">
              <w:t>Počet vedených diplomových prací – 69</w:t>
            </w:r>
          </w:p>
        </w:tc>
      </w:tr>
      <w:tr w:rsidR="00F84311" w:rsidRPr="00F84311" w14:paraId="203808D4" w14:textId="77777777" w:rsidTr="00F84311">
        <w:trPr>
          <w:gridAfter w:val="1"/>
          <w:wAfter w:w="100" w:type="dxa"/>
          <w:cantSplit/>
        </w:trPr>
        <w:tc>
          <w:tcPr>
            <w:tcW w:w="3395" w:type="dxa"/>
            <w:gridSpan w:val="4"/>
            <w:tcBorders>
              <w:top w:val="single" w:sz="12" w:space="0" w:color="auto"/>
            </w:tcBorders>
            <w:shd w:val="clear" w:color="auto" w:fill="F7CAAC"/>
          </w:tcPr>
          <w:p w14:paraId="7D71F882" w14:textId="77777777" w:rsidR="00F84311" w:rsidRPr="00F84311" w:rsidRDefault="00F84311" w:rsidP="00F84311">
            <w:pPr>
              <w:jc w:val="both"/>
            </w:pPr>
            <w:r w:rsidRPr="00F84311">
              <w:rPr>
                <w:b/>
              </w:rPr>
              <w:t xml:space="preserve">Obor habilitačního řízení </w:t>
            </w:r>
          </w:p>
        </w:tc>
        <w:tc>
          <w:tcPr>
            <w:tcW w:w="2190" w:type="dxa"/>
            <w:gridSpan w:val="2"/>
            <w:tcBorders>
              <w:top w:val="single" w:sz="12" w:space="0" w:color="auto"/>
            </w:tcBorders>
            <w:shd w:val="clear" w:color="auto" w:fill="F7CAAC"/>
          </w:tcPr>
          <w:p w14:paraId="18578C04" w14:textId="77777777" w:rsidR="00F84311" w:rsidRPr="00F84311" w:rsidRDefault="00F84311" w:rsidP="00F84311">
            <w:pPr>
              <w:jc w:val="both"/>
            </w:pPr>
            <w:r w:rsidRPr="00F84311">
              <w:rPr>
                <w:b/>
              </w:rPr>
              <w:t>Rok udělení hodnosti</w:t>
            </w:r>
          </w:p>
        </w:tc>
        <w:tc>
          <w:tcPr>
            <w:tcW w:w="2197" w:type="dxa"/>
            <w:gridSpan w:val="8"/>
            <w:tcBorders>
              <w:top w:val="single" w:sz="12" w:space="0" w:color="auto"/>
              <w:right w:val="single" w:sz="12" w:space="0" w:color="auto"/>
            </w:tcBorders>
            <w:shd w:val="clear" w:color="auto" w:fill="F7CAAC"/>
          </w:tcPr>
          <w:p w14:paraId="71A3216F" w14:textId="77777777" w:rsidR="00F84311" w:rsidRPr="00F84311" w:rsidRDefault="00F84311" w:rsidP="00F84311">
            <w:pPr>
              <w:jc w:val="both"/>
            </w:pPr>
            <w:r w:rsidRPr="00F84311">
              <w:rPr>
                <w:b/>
              </w:rPr>
              <w:t>Řízení konáno na VŠ</w:t>
            </w:r>
          </w:p>
        </w:tc>
        <w:tc>
          <w:tcPr>
            <w:tcW w:w="1977" w:type="dxa"/>
            <w:gridSpan w:val="6"/>
            <w:tcBorders>
              <w:top w:val="single" w:sz="12" w:space="0" w:color="auto"/>
              <w:left w:val="single" w:sz="12" w:space="0" w:color="auto"/>
            </w:tcBorders>
            <w:shd w:val="clear" w:color="auto" w:fill="F7CAAC"/>
          </w:tcPr>
          <w:p w14:paraId="1A469111" w14:textId="77777777" w:rsidR="00F84311" w:rsidRPr="00F84311" w:rsidRDefault="00F84311" w:rsidP="00F84311">
            <w:pPr>
              <w:jc w:val="both"/>
              <w:rPr>
                <w:b/>
              </w:rPr>
            </w:pPr>
            <w:r w:rsidRPr="00F84311">
              <w:rPr>
                <w:b/>
              </w:rPr>
              <w:t>Ohlasy publikací</w:t>
            </w:r>
          </w:p>
        </w:tc>
      </w:tr>
      <w:tr w:rsidR="00F84311" w:rsidRPr="00F84311" w14:paraId="12141B32" w14:textId="77777777" w:rsidTr="00F84311">
        <w:trPr>
          <w:gridAfter w:val="1"/>
          <w:wAfter w:w="100" w:type="dxa"/>
          <w:cantSplit/>
        </w:trPr>
        <w:tc>
          <w:tcPr>
            <w:tcW w:w="3395" w:type="dxa"/>
            <w:gridSpan w:val="4"/>
          </w:tcPr>
          <w:p w14:paraId="20B763B7" w14:textId="77777777" w:rsidR="00F84311" w:rsidRPr="00F84311" w:rsidRDefault="00F84311" w:rsidP="00F84311">
            <w:pPr>
              <w:jc w:val="both"/>
            </w:pPr>
            <w:r w:rsidRPr="00F84311">
              <w:t>Management a ekonomika</w:t>
            </w:r>
          </w:p>
        </w:tc>
        <w:tc>
          <w:tcPr>
            <w:tcW w:w="2190" w:type="dxa"/>
            <w:gridSpan w:val="2"/>
          </w:tcPr>
          <w:p w14:paraId="36792DE3" w14:textId="77777777" w:rsidR="00F84311" w:rsidRPr="00F84311" w:rsidRDefault="00F84311" w:rsidP="00F84311">
            <w:pPr>
              <w:jc w:val="both"/>
            </w:pPr>
            <w:r w:rsidRPr="00F84311">
              <w:t>2014</w:t>
            </w:r>
          </w:p>
        </w:tc>
        <w:tc>
          <w:tcPr>
            <w:tcW w:w="2197" w:type="dxa"/>
            <w:gridSpan w:val="8"/>
            <w:tcBorders>
              <w:right w:val="single" w:sz="12" w:space="0" w:color="auto"/>
            </w:tcBorders>
          </w:tcPr>
          <w:p w14:paraId="61E21F1A" w14:textId="77777777" w:rsidR="00F84311" w:rsidRPr="00F84311" w:rsidRDefault="00F84311" w:rsidP="00F84311">
            <w:pPr>
              <w:jc w:val="both"/>
            </w:pPr>
            <w:r w:rsidRPr="00F84311">
              <w:t>UTB ve Zlíně</w:t>
            </w:r>
          </w:p>
        </w:tc>
        <w:tc>
          <w:tcPr>
            <w:tcW w:w="619" w:type="dxa"/>
            <w:gridSpan w:val="2"/>
            <w:tcBorders>
              <w:left w:val="single" w:sz="12" w:space="0" w:color="auto"/>
            </w:tcBorders>
            <w:shd w:val="clear" w:color="auto" w:fill="F7CAAC"/>
          </w:tcPr>
          <w:p w14:paraId="3AD006C8" w14:textId="77777777" w:rsidR="00F84311" w:rsidRPr="00F84311" w:rsidRDefault="00F84311" w:rsidP="00F84311">
            <w:pPr>
              <w:jc w:val="both"/>
            </w:pPr>
            <w:r w:rsidRPr="00F84311">
              <w:rPr>
                <w:b/>
              </w:rPr>
              <w:t>WOS</w:t>
            </w:r>
          </w:p>
        </w:tc>
        <w:tc>
          <w:tcPr>
            <w:tcW w:w="678" w:type="dxa"/>
            <w:gridSpan w:val="2"/>
            <w:shd w:val="clear" w:color="auto" w:fill="F7CAAC"/>
          </w:tcPr>
          <w:p w14:paraId="59A0F46E" w14:textId="77777777" w:rsidR="00F84311" w:rsidRPr="00F84311" w:rsidRDefault="00F84311" w:rsidP="00FD5435">
            <w:pPr>
              <w:ind w:right="-105"/>
              <w:jc w:val="both"/>
              <w:rPr>
                <w:sz w:val="18"/>
              </w:rPr>
            </w:pPr>
            <w:r w:rsidRPr="00F84311">
              <w:rPr>
                <w:b/>
                <w:sz w:val="18"/>
              </w:rPr>
              <w:t>Scopus</w:t>
            </w:r>
          </w:p>
        </w:tc>
        <w:tc>
          <w:tcPr>
            <w:tcW w:w="680" w:type="dxa"/>
            <w:gridSpan w:val="2"/>
            <w:shd w:val="clear" w:color="auto" w:fill="F7CAAC"/>
          </w:tcPr>
          <w:p w14:paraId="0ECE0EA2" w14:textId="77777777" w:rsidR="00F84311" w:rsidRPr="00F84311" w:rsidRDefault="00F84311" w:rsidP="00F84311">
            <w:pPr>
              <w:jc w:val="both"/>
            </w:pPr>
            <w:r w:rsidRPr="00F84311">
              <w:rPr>
                <w:b/>
                <w:sz w:val="18"/>
              </w:rPr>
              <w:t>ostatní</w:t>
            </w:r>
          </w:p>
        </w:tc>
      </w:tr>
      <w:tr w:rsidR="00F84311" w:rsidRPr="00F84311" w14:paraId="28806226" w14:textId="77777777" w:rsidTr="00F84311">
        <w:trPr>
          <w:gridAfter w:val="1"/>
          <w:wAfter w:w="100" w:type="dxa"/>
          <w:cantSplit/>
          <w:trHeight w:val="70"/>
        </w:trPr>
        <w:tc>
          <w:tcPr>
            <w:tcW w:w="3395" w:type="dxa"/>
            <w:gridSpan w:val="4"/>
            <w:shd w:val="clear" w:color="auto" w:fill="F7CAAC"/>
          </w:tcPr>
          <w:p w14:paraId="28640570" w14:textId="77777777" w:rsidR="00F84311" w:rsidRPr="00F84311" w:rsidRDefault="00F84311" w:rsidP="00F84311">
            <w:pPr>
              <w:jc w:val="both"/>
            </w:pPr>
            <w:r w:rsidRPr="00F84311">
              <w:rPr>
                <w:b/>
              </w:rPr>
              <w:t>Obor jmenovacího řízení</w:t>
            </w:r>
          </w:p>
        </w:tc>
        <w:tc>
          <w:tcPr>
            <w:tcW w:w="2190" w:type="dxa"/>
            <w:gridSpan w:val="2"/>
            <w:shd w:val="clear" w:color="auto" w:fill="F7CAAC"/>
          </w:tcPr>
          <w:p w14:paraId="20315CFA" w14:textId="77777777" w:rsidR="00F84311" w:rsidRPr="00F84311" w:rsidRDefault="00F84311" w:rsidP="00F84311">
            <w:pPr>
              <w:jc w:val="both"/>
            </w:pPr>
            <w:r w:rsidRPr="00F84311">
              <w:rPr>
                <w:b/>
              </w:rPr>
              <w:t>Rok udělení hodnosti</w:t>
            </w:r>
          </w:p>
        </w:tc>
        <w:tc>
          <w:tcPr>
            <w:tcW w:w="2197" w:type="dxa"/>
            <w:gridSpan w:val="8"/>
            <w:tcBorders>
              <w:right w:val="single" w:sz="12" w:space="0" w:color="auto"/>
            </w:tcBorders>
            <w:shd w:val="clear" w:color="auto" w:fill="F7CAAC"/>
          </w:tcPr>
          <w:p w14:paraId="20C89AA5" w14:textId="77777777" w:rsidR="00F84311" w:rsidRPr="00F84311" w:rsidRDefault="00F84311" w:rsidP="00F84311">
            <w:pPr>
              <w:jc w:val="both"/>
            </w:pPr>
            <w:r w:rsidRPr="00F84311">
              <w:rPr>
                <w:b/>
              </w:rPr>
              <w:t>Řízení konáno na VŠ</w:t>
            </w:r>
          </w:p>
        </w:tc>
        <w:tc>
          <w:tcPr>
            <w:tcW w:w="619" w:type="dxa"/>
            <w:gridSpan w:val="2"/>
            <w:vMerge w:val="restart"/>
            <w:tcBorders>
              <w:left w:val="single" w:sz="12" w:space="0" w:color="auto"/>
            </w:tcBorders>
          </w:tcPr>
          <w:p w14:paraId="4AE16BC8" w14:textId="77777777" w:rsidR="00F84311" w:rsidRPr="00F84311" w:rsidRDefault="00F84311" w:rsidP="00F84311">
            <w:pPr>
              <w:jc w:val="both"/>
              <w:rPr>
                <w:b/>
              </w:rPr>
            </w:pPr>
            <w:r w:rsidRPr="00F84311">
              <w:rPr>
                <w:b/>
              </w:rPr>
              <w:t>21</w:t>
            </w:r>
          </w:p>
        </w:tc>
        <w:tc>
          <w:tcPr>
            <w:tcW w:w="678" w:type="dxa"/>
            <w:gridSpan w:val="2"/>
            <w:vMerge w:val="restart"/>
          </w:tcPr>
          <w:p w14:paraId="44F0A834" w14:textId="77777777" w:rsidR="00F84311" w:rsidRPr="00F84311" w:rsidRDefault="00F84311" w:rsidP="00F84311">
            <w:pPr>
              <w:jc w:val="both"/>
              <w:rPr>
                <w:b/>
              </w:rPr>
            </w:pPr>
            <w:r w:rsidRPr="00F84311">
              <w:rPr>
                <w:b/>
              </w:rPr>
              <w:t>32</w:t>
            </w:r>
          </w:p>
        </w:tc>
        <w:tc>
          <w:tcPr>
            <w:tcW w:w="680" w:type="dxa"/>
            <w:gridSpan w:val="2"/>
            <w:vMerge w:val="restart"/>
          </w:tcPr>
          <w:p w14:paraId="5F71B6D8" w14:textId="77777777" w:rsidR="00F84311" w:rsidRPr="00F84311" w:rsidRDefault="00F84311" w:rsidP="00F84311">
            <w:pPr>
              <w:jc w:val="both"/>
              <w:rPr>
                <w:b/>
              </w:rPr>
            </w:pPr>
            <w:r w:rsidRPr="00F84311">
              <w:rPr>
                <w:b/>
              </w:rPr>
              <w:t>450</w:t>
            </w:r>
          </w:p>
        </w:tc>
      </w:tr>
      <w:tr w:rsidR="00F84311" w:rsidRPr="00F84311" w14:paraId="69465CBC" w14:textId="77777777" w:rsidTr="00F84311">
        <w:trPr>
          <w:gridAfter w:val="1"/>
          <w:wAfter w:w="100" w:type="dxa"/>
          <w:trHeight w:val="205"/>
        </w:trPr>
        <w:tc>
          <w:tcPr>
            <w:tcW w:w="3395" w:type="dxa"/>
            <w:gridSpan w:val="4"/>
          </w:tcPr>
          <w:p w14:paraId="604211F0" w14:textId="77777777" w:rsidR="00F84311" w:rsidRPr="00F84311" w:rsidRDefault="00F84311" w:rsidP="00F84311">
            <w:pPr>
              <w:jc w:val="both"/>
            </w:pPr>
          </w:p>
        </w:tc>
        <w:tc>
          <w:tcPr>
            <w:tcW w:w="2190" w:type="dxa"/>
            <w:gridSpan w:val="2"/>
          </w:tcPr>
          <w:p w14:paraId="61B6FEA0" w14:textId="77777777" w:rsidR="00F84311" w:rsidRPr="00F84311" w:rsidRDefault="00F84311" w:rsidP="00F84311">
            <w:pPr>
              <w:jc w:val="both"/>
            </w:pPr>
          </w:p>
        </w:tc>
        <w:tc>
          <w:tcPr>
            <w:tcW w:w="2197" w:type="dxa"/>
            <w:gridSpan w:val="8"/>
            <w:tcBorders>
              <w:right w:val="single" w:sz="12" w:space="0" w:color="auto"/>
            </w:tcBorders>
          </w:tcPr>
          <w:p w14:paraId="4453232E" w14:textId="77777777" w:rsidR="00F84311" w:rsidRPr="00F84311" w:rsidRDefault="00F84311" w:rsidP="00F84311">
            <w:pPr>
              <w:jc w:val="both"/>
            </w:pPr>
          </w:p>
        </w:tc>
        <w:tc>
          <w:tcPr>
            <w:tcW w:w="619" w:type="dxa"/>
            <w:gridSpan w:val="2"/>
            <w:vMerge/>
            <w:tcBorders>
              <w:left w:val="single" w:sz="12" w:space="0" w:color="auto"/>
            </w:tcBorders>
            <w:vAlign w:val="center"/>
          </w:tcPr>
          <w:p w14:paraId="44797A7F" w14:textId="77777777" w:rsidR="00F84311" w:rsidRPr="00F84311" w:rsidRDefault="00F84311" w:rsidP="00F84311">
            <w:pPr>
              <w:rPr>
                <w:b/>
              </w:rPr>
            </w:pPr>
          </w:p>
        </w:tc>
        <w:tc>
          <w:tcPr>
            <w:tcW w:w="678" w:type="dxa"/>
            <w:gridSpan w:val="2"/>
            <w:vMerge/>
            <w:vAlign w:val="center"/>
          </w:tcPr>
          <w:p w14:paraId="035D2B5D" w14:textId="77777777" w:rsidR="00F84311" w:rsidRPr="00F84311" w:rsidRDefault="00F84311" w:rsidP="00F84311">
            <w:pPr>
              <w:rPr>
                <w:b/>
              </w:rPr>
            </w:pPr>
          </w:p>
        </w:tc>
        <w:tc>
          <w:tcPr>
            <w:tcW w:w="680" w:type="dxa"/>
            <w:gridSpan w:val="2"/>
            <w:vMerge/>
            <w:vAlign w:val="center"/>
          </w:tcPr>
          <w:p w14:paraId="28553E5E" w14:textId="77777777" w:rsidR="00F84311" w:rsidRPr="00F84311" w:rsidRDefault="00F84311" w:rsidP="00F84311">
            <w:pPr>
              <w:rPr>
                <w:b/>
              </w:rPr>
            </w:pPr>
          </w:p>
        </w:tc>
      </w:tr>
      <w:tr w:rsidR="00F84311" w:rsidRPr="00F84311" w14:paraId="5154945D" w14:textId="77777777" w:rsidTr="00F84311">
        <w:trPr>
          <w:gridAfter w:val="1"/>
          <w:wAfter w:w="100" w:type="dxa"/>
        </w:trPr>
        <w:tc>
          <w:tcPr>
            <w:tcW w:w="9759" w:type="dxa"/>
            <w:gridSpan w:val="20"/>
            <w:shd w:val="clear" w:color="auto" w:fill="F7CAAC"/>
          </w:tcPr>
          <w:p w14:paraId="4B60882A" w14:textId="77777777" w:rsidR="00F84311" w:rsidRPr="00F84311" w:rsidRDefault="00F84311" w:rsidP="00F84311">
            <w:pPr>
              <w:jc w:val="both"/>
              <w:rPr>
                <w:b/>
              </w:rPr>
            </w:pPr>
            <w:r w:rsidRPr="00F84311">
              <w:rPr>
                <w:b/>
              </w:rPr>
              <w:t xml:space="preserve">Přehled o nejvýznamnější publikační a další tvůrčí činnosti nebo další profesní činnosti u odborníků z praxe vztahující se k zabezpečovaným předmětům </w:t>
            </w:r>
          </w:p>
        </w:tc>
      </w:tr>
      <w:tr w:rsidR="00F84311" w:rsidRPr="00F84311" w14:paraId="183E7DF5" w14:textId="77777777" w:rsidTr="00F84311">
        <w:trPr>
          <w:gridAfter w:val="1"/>
          <w:wAfter w:w="100" w:type="dxa"/>
          <w:trHeight w:val="141"/>
        </w:trPr>
        <w:tc>
          <w:tcPr>
            <w:tcW w:w="9759" w:type="dxa"/>
            <w:gridSpan w:val="20"/>
          </w:tcPr>
          <w:p w14:paraId="34CC9D36" w14:textId="77777777" w:rsidR="00F84311" w:rsidRPr="00F84311" w:rsidRDefault="00F84311" w:rsidP="00FD5435">
            <w:pPr>
              <w:jc w:val="both"/>
            </w:pPr>
            <w:r w:rsidRPr="00F84311">
              <w:rPr>
                <w:caps/>
              </w:rPr>
              <w:t>Knápková, A., Pavelková, D., Remeš, D., Šteker, K.</w:t>
            </w:r>
            <w:r w:rsidRPr="00F84311">
              <w:t xml:space="preserve"> </w:t>
            </w:r>
            <w:r w:rsidRPr="00F84311">
              <w:rPr>
                <w:i/>
              </w:rPr>
              <w:t xml:space="preserve">Finanční analýza – komplexní průvodce s příklady – </w:t>
            </w:r>
            <w:r w:rsidRPr="00F84311">
              <w:t>3. kompletně aktualizované vydání. Praha: Grada, 2017, 232 s. ISBN 978-80-271-0563-2 (40%).</w:t>
            </w:r>
          </w:p>
          <w:p w14:paraId="28B7E9E6" w14:textId="77777777" w:rsidR="00F84311" w:rsidRPr="00F84311" w:rsidRDefault="00F84311" w:rsidP="00FD5435">
            <w:pPr>
              <w:jc w:val="both"/>
            </w:pPr>
            <w:r w:rsidRPr="00F84311">
              <w:t xml:space="preserve">ALIU, F., KNÁPKOVÁ, A. Portfolio risk of international diversification of Kosovo Pension fund. </w:t>
            </w:r>
            <w:r w:rsidRPr="00F84311">
              <w:rPr>
                <w:i/>
              </w:rPr>
              <w:t>Acta Universitatis Agriculturae et Silviculturae Mendilianae Brunensis</w:t>
            </w:r>
            <w:r w:rsidRPr="00F84311">
              <w:t xml:space="preserve">. 2017, Volume 65, Issue 1, pp. 237-244. ISSN 1211-8516. </w:t>
            </w:r>
            <w:hyperlink r:id="rId49" w:history="1">
              <w:r w:rsidRPr="00F84311">
                <w:rPr>
                  <w:color w:val="0000FF" w:themeColor="hyperlink"/>
                  <w:u w:val="single"/>
                  <w:shd w:val="clear" w:color="auto" w:fill="FFFFFF"/>
                </w:rPr>
                <w:t>https://doi.org/10.11118/actaun201765010237</w:t>
              </w:r>
            </w:hyperlink>
            <w:r w:rsidRPr="00F84311">
              <w:rPr>
                <w:shd w:val="clear" w:color="auto" w:fill="FFFFFF"/>
              </w:rPr>
              <w:t xml:space="preserve"> (50%).</w:t>
            </w:r>
          </w:p>
          <w:p w14:paraId="3294E8C2" w14:textId="77777777" w:rsidR="00F84311" w:rsidRPr="00F84311" w:rsidRDefault="00F84311" w:rsidP="00FD5435">
            <w:pPr>
              <w:shd w:val="clear" w:color="auto" w:fill="FFFFFF"/>
              <w:jc w:val="both"/>
            </w:pPr>
            <w:r w:rsidRPr="00F84311">
              <w:t xml:space="preserve">KNÁPKOVÁ, A., HOMOLKA, L., PAVELKOVÁ, D. Utilization of Balanced Scorecard and the Effect of its Use on the Financial Performance. </w:t>
            </w:r>
            <w:r w:rsidRPr="00F84311">
              <w:rPr>
                <w:i/>
              </w:rPr>
              <w:t>E+M Ekonomie a management</w:t>
            </w:r>
            <w:r w:rsidRPr="00F84311">
              <w:t xml:space="preserve">. 2014, Vol. 17, No. 2, pp. 146–160. ISSN 1212-3609. </w:t>
            </w:r>
            <w:r w:rsidRPr="00F84311">
              <w:rPr>
                <w:bCs/>
              </w:rPr>
              <w:t xml:space="preserve">DOI: </w:t>
            </w:r>
            <w:hyperlink r:id="rId50" w:tgtFrame="_blank" w:history="1">
              <w:r w:rsidRPr="00F84311">
                <w:t>dx.doi.org/10.15240/tul/001/2014-2-011</w:t>
              </w:r>
            </w:hyperlink>
            <w:r w:rsidRPr="00F84311">
              <w:t xml:space="preserve"> (34%).</w:t>
            </w:r>
          </w:p>
          <w:p w14:paraId="15B229E7" w14:textId="77777777" w:rsidR="00F84311" w:rsidRPr="00F84311" w:rsidRDefault="00F84311" w:rsidP="00FD5435">
            <w:pPr>
              <w:jc w:val="both"/>
            </w:pPr>
            <w:r w:rsidRPr="00F84311">
              <w:t xml:space="preserve">KNÁPKOVÁ, A., HOMOLKA, L, PAVELKOVÁ, D. Utilization of Activity Based Costing and the Effect of its Use on the Financial Performance. </w:t>
            </w:r>
            <w:r w:rsidRPr="00F84311">
              <w:rPr>
                <w:i/>
              </w:rPr>
              <w:t>Scientific Papers of the University of Pardubice, Series D.</w:t>
            </w:r>
            <w:r w:rsidRPr="00F84311">
              <w:t xml:space="preserve"> 2014, Vol. XXI, No. 32, pp. 41-53. </w:t>
            </w:r>
            <w:r w:rsidRPr="00F84311">
              <w:rPr>
                <w:shd w:val="clear" w:color="auto" w:fill="FFFFFF"/>
              </w:rPr>
              <w:t xml:space="preserve">ISSN 1211-555X (60%). </w:t>
            </w:r>
          </w:p>
          <w:p w14:paraId="6EFE4B12" w14:textId="77777777" w:rsidR="00F84311" w:rsidRPr="00F84311" w:rsidRDefault="00F84311" w:rsidP="00FD5435">
            <w:pPr>
              <w:tabs>
                <w:tab w:val="left" w:pos="2565"/>
              </w:tabs>
              <w:jc w:val="both"/>
              <w:rPr>
                <w:shd w:val="clear" w:color="auto" w:fill="FFFFFF"/>
              </w:rPr>
            </w:pPr>
            <w:r w:rsidRPr="00F84311">
              <w:t xml:space="preserve">KNÁPKOVÁ, A., HOMOLKA, L., PAVELKOVÁ, D. Utilization of Economic Value Added and the Effect of its Use on the Financial Performance. </w:t>
            </w:r>
            <w:r w:rsidRPr="00F84311">
              <w:rPr>
                <w:i/>
              </w:rPr>
              <w:t>Trendy ekonomiky a managementu</w:t>
            </w:r>
            <w:r w:rsidRPr="00F84311">
              <w:t xml:space="preserve">, Vol. 8, No. 19, pp. 18-26, 2014. </w:t>
            </w:r>
            <w:r w:rsidRPr="00F84311">
              <w:rPr>
                <w:bCs/>
                <w:shd w:val="clear" w:color="auto" w:fill="FFFFFF"/>
              </w:rPr>
              <w:t>ISSN</w:t>
            </w:r>
            <w:r w:rsidRPr="00F84311">
              <w:rPr>
                <w:shd w:val="clear" w:color="auto" w:fill="FFFFFF"/>
              </w:rPr>
              <w:t xml:space="preserve"> 1802-8527 (34%).</w:t>
            </w:r>
          </w:p>
          <w:p w14:paraId="2C92EEAC" w14:textId="77777777" w:rsidR="00F84311" w:rsidRPr="00F84311" w:rsidRDefault="00F84311" w:rsidP="00FD5435">
            <w:pPr>
              <w:jc w:val="both"/>
            </w:pPr>
            <w:r w:rsidRPr="00F84311">
              <w:rPr>
                <w:i/>
              </w:rPr>
              <w:t>Přehled projektové činnosti:</w:t>
            </w:r>
          </w:p>
          <w:p w14:paraId="1BDAFD26" w14:textId="77777777" w:rsidR="00F84311" w:rsidRPr="00F84311" w:rsidRDefault="00F84311" w:rsidP="00FD5435">
            <w:pPr>
              <w:tabs>
                <w:tab w:val="left" w:pos="1134"/>
              </w:tabs>
              <w:jc w:val="both"/>
            </w:pPr>
            <w:r w:rsidRPr="00F84311">
              <w:t>TA ČR TD010158 Klastrová politika České republiky a jejích regionů pro globální konkurenceschopnost a udržitelný růst 2012-2013 (člen řešitelského týmu).</w:t>
            </w:r>
          </w:p>
          <w:p w14:paraId="3B2E6B47" w14:textId="77777777" w:rsidR="00F84311" w:rsidRPr="00F84311" w:rsidRDefault="00F84311" w:rsidP="00FD5435">
            <w:pPr>
              <w:tabs>
                <w:tab w:val="left" w:pos="2565"/>
              </w:tabs>
              <w:jc w:val="both"/>
            </w:pPr>
            <w:r w:rsidRPr="00F84311">
              <w:t>GAČR 16-25536S Metodika tvorby modelu predikce sektorové a podnikové výkonnosti v makroekonomických souvislostech 2016-2018 (člen řešitelského týmu).</w:t>
            </w:r>
          </w:p>
          <w:p w14:paraId="7ED65FC7" w14:textId="77777777" w:rsidR="00F84311" w:rsidRPr="00F84311" w:rsidRDefault="00F84311" w:rsidP="00FD5435">
            <w:pPr>
              <w:tabs>
                <w:tab w:val="left" w:pos="2565"/>
              </w:tabs>
              <w:jc w:val="both"/>
            </w:pPr>
            <w:r w:rsidRPr="00F84311">
              <w:t>GA ČR 402/08/H051 Optimalizace multidisciplinárního navrhování a modelování výrobního systému virtuálních firem 2008-2011 (člen spoluřešitelského týmu).</w:t>
            </w:r>
          </w:p>
          <w:p w14:paraId="01253F19" w14:textId="77777777" w:rsidR="00F84311" w:rsidRPr="00F84311" w:rsidRDefault="00F84311" w:rsidP="00FD5435">
            <w:pPr>
              <w:tabs>
                <w:tab w:val="left" w:pos="2565"/>
              </w:tabs>
              <w:jc w:val="both"/>
            </w:pPr>
            <w:r w:rsidRPr="00F84311">
              <w:t>GA ČR 402/09/1739 Tvorba modelu pro měření a řízení výkonnosti podniků 2009-2011 (hlavní řešitel).</w:t>
            </w:r>
          </w:p>
          <w:p w14:paraId="0CF2417B" w14:textId="77777777" w:rsidR="00F84311" w:rsidRPr="00F84311" w:rsidRDefault="00F84311" w:rsidP="00FD5435">
            <w:pPr>
              <w:tabs>
                <w:tab w:val="left" w:pos="2565"/>
              </w:tabs>
              <w:jc w:val="both"/>
            </w:pPr>
            <w:r w:rsidRPr="00F84311">
              <w:t>GA ČR 102/07/1495 Hodnocení přínosů vyspělých technologií 2007-2010 (člen spoluřešitelského týmu).</w:t>
            </w:r>
          </w:p>
          <w:p w14:paraId="44C6C348" w14:textId="77777777" w:rsidR="00F84311" w:rsidRPr="00F84311" w:rsidRDefault="00F84311" w:rsidP="00FD5435">
            <w:pPr>
              <w:tabs>
                <w:tab w:val="left" w:pos="2565"/>
              </w:tabs>
              <w:jc w:val="both"/>
            </w:pPr>
            <w:r w:rsidRPr="00F84311">
              <w:t>GA ČR 402/06/1526 Měření a řízení výkonnosti klastrů 2006-2009 (člen řešitelského týmu).</w:t>
            </w:r>
          </w:p>
        </w:tc>
      </w:tr>
      <w:tr w:rsidR="00F84311" w:rsidRPr="00F84311" w14:paraId="42D128B5" w14:textId="77777777" w:rsidTr="00F84311">
        <w:trPr>
          <w:gridAfter w:val="1"/>
          <w:wAfter w:w="100" w:type="dxa"/>
          <w:trHeight w:val="218"/>
        </w:trPr>
        <w:tc>
          <w:tcPr>
            <w:tcW w:w="9759" w:type="dxa"/>
            <w:gridSpan w:val="20"/>
            <w:shd w:val="clear" w:color="auto" w:fill="F7CAAC"/>
          </w:tcPr>
          <w:p w14:paraId="3072E53D" w14:textId="77777777" w:rsidR="00F84311" w:rsidRPr="00F84311" w:rsidRDefault="00F84311" w:rsidP="00F84311">
            <w:pPr>
              <w:rPr>
                <w:b/>
              </w:rPr>
            </w:pPr>
            <w:r w:rsidRPr="00F84311">
              <w:rPr>
                <w:b/>
              </w:rPr>
              <w:t>Působení v zahraničí</w:t>
            </w:r>
          </w:p>
        </w:tc>
      </w:tr>
      <w:tr w:rsidR="00F84311" w:rsidRPr="00F84311" w14:paraId="1DAAB510" w14:textId="77777777" w:rsidTr="00F84311">
        <w:trPr>
          <w:gridAfter w:val="1"/>
          <w:wAfter w:w="100" w:type="dxa"/>
          <w:trHeight w:val="104"/>
        </w:trPr>
        <w:tc>
          <w:tcPr>
            <w:tcW w:w="9759" w:type="dxa"/>
            <w:gridSpan w:val="20"/>
          </w:tcPr>
          <w:p w14:paraId="6D136F88" w14:textId="77777777" w:rsidR="00F84311" w:rsidRPr="00FD5435" w:rsidRDefault="00F84311" w:rsidP="00F84311">
            <w:pPr>
              <w:ind w:left="360" w:hanging="360"/>
              <w:jc w:val="both"/>
              <w:rPr>
                <w:rFonts w:ascii="Garamond" w:hAnsi="Garamond"/>
                <w:b/>
                <w:sz w:val="16"/>
              </w:rPr>
            </w:pPr>
          </w:p>
        </w:tc>
      </w:tr>
      <w:tr w:rsidR="00F84311" w:rsidRPr="00F84311" w14:paraId="48162262" w14:textId="77777777" w:rsidTr="00FD5435">
        <w:trPr>
          <w:gridAfter w:val="1"/>
          <w:wAfter w:w="100" w:type="dxa"/>
          <w:cantSplit/>
          <w:trHeight w:val="141"/>
        </w:trPr>
        <w:tc>
          <w:tcPr>
            <w:tcW w:w="2585" w:type="dxa"/>
            <w:gridSpan w:val="2"/>
            <w:shd w:val="clear" w:color="auto" w:fill="F7CAAC"/>
          </w:tcPr>
          <w:p w14:paraId="38F0D5A5" w14:textId="77777777" w:rsidR="00F84311" w:rsidRPr="00F84311" w:rsidRDefault="00F84311" w:rsidP="00F84311">
            <w:pPr>
              <w:jc w:val="both"/>
              <w:rPr>
                <w:b/>
              </w:rPr>
            </w:pPr>
            <w:r w:rsidRPr="00F84311">
              <w:rPr>
                <w:b/>
              </w:rPr>
              <w:t xml:space="preserve">Podpis </w:t>
            </w:r>
          </w:p>
        </w:tc>
        <w:tc>
          <w:tcPr>
            <w:tcW w:w="4428" w:type="dxa"/>
            <w:gridSpan w:val="8"/>
          </w:tcPr>
          <w:p w14:paraId="0A40E294" w14:textId="77777777" w:rsidR="00F84311" w:rsidRPr="00F84311" w:rsidRDefault="00F84311" w:rsidP="00F84311">
            <w:pPr>
              <w:jc w:val="both"/>
            </w:pPr>
          </w:p>
        </w:tc>
        <w:tc>
          <w:tcPr>
            <w:tcW w:w="769" w:type="dxa"/>
            <w:gridSpan w:val="4"/>
            <w:shd w:val="clear" w:color="auto" w:fill="F7CAAC"/>
          </w:tcPr>
          <w:p w14:paraId="7640EDC0" w14:textId="77777777" w:rsidR="00F84311" w:rsidRPr="00F84311" w:rsidRDefault="00F84311" w:rsidP="00F84311">
            <w:pPr>
              <w:jc w:val="both"/>
            </w:pPr>
            <w:r w:rsidRPr="00F84311">
              <w:rPr>
                <w:b/>
              </w:rPr>
              <w:t>datum</w:t>
            </w:r>
          </w:p>
        </w:tc>
        <w:tc>
          <w:tcPr>
            <w:tcW w:w="1977" w:type="dxa"/>
            <w:gridSpan w:val="6"/>
          </w:tcPr>
          <w:p w14:paraId="33EDE27A" w14:textId="77777777" w:rsidR="00F84311" w:rsidRPr="00F84311" w:rsidRDefault="00F84311" w:rsidP="00F84311">
            <w:pPr>
              <w:jc w:val="both"/>
            </w:pPr>
          </w:p>
        </w:tc>
      </w:tr>
      <w:tr w:rsidR="00F84311" w:rsidRPr="00F84311" w14:paraId="0219BA09" w14:textId="77777777" w:rsidTr="00F84311">
        <w:tc>
          <w:tcPr>
            <w:tcW w:w="9859" w:type="dxa"/>
            <w:gridSpan w:val="21"/>
            <w:tcBorders>
              <w:bottom w:val="double" w:sz="4" w:space="0" w:color="auto"/>
            </w:tcBorders>
            <w:shd w:val="clear" w:color="auto" w:fill="BDD6EE"/>
          </w:tcPr>
          <w:p w14:paraId="5935DADA" w14:textId="77777777" w:rsidR="00F84311" w:rsidRPr="00F84311" w:rsidRDefault="00F84311" w:rsidP="00F84311">
            <w:pPr>
              <w:jc w:val="both"/>
              <w:rPr>
                <w:b/>
                <w:sz w:val="28"/>
              </w:rPr>
            </w:pPr>
            <w:r w:rsidRPr="00F84311">
              <w:rPr>
                <w:b/>
                <w:sz w:val="28"/>
              </w:rPr>
              <w:t>C-I – Personální zabezpečení</w:t>
            </w:r>
          </w:p>
        </w:tc>
      </w:tr>
      <w:tr w:rsidR="00F84311" w:rsidRPr="00F84311" w14:paraId="440475E4" w14:textId="77777777" w:rsidTr="00F84311">
        <w:tc>
          <w:tcPr>
            <w:tcW w:w="2518" w:type="dxa"/>
            <w:tcBorders>
              <w:top w:val="double" w:sz="4" w:space="0" w:color="auto"/>
            </w:tcBorders>
            <w:shd w:val="clear" w:color="auto" w:fill="F7CAAC"/>
          </w:tcPr>
          <w:p w14:paraId="3002A0C5" w14:textId="77777777" w:rsidR="00F84311" w:rsidRPr="00F84311" w:rsidRDefault="00F84311" w:rsidP="00F84311">
            <w:pPr>
              <w:jc w:val="both"/>
              <w:rPr>
                <w:b/>
              </w:rPr>
            </w:pPr>
            <w:r w:rsidRPr="00F84311">
              <w:rPr>
                <w:b/>
              </w:rPr>
              <w:t>Vysoká škola</w:t>
            </w:r>
          </w:p>
        </w:tc>
        <w:tc>
          <w:tcPr>
            <w:tcW w:w="7341" w:type="dxa"/>
            <w:gridSpan w:val="20"/>
          </w:tcPr>
          <w:p w14:paraId="6FDE7391" w14:textId="77777777" w:rsidR="00F84311" w:rsidRPr="00F84311" w:rsidRDefault="00F84311" w:rsidP="00F84311">
            <w:pPr>
              <w:jc w:val="both"/>
            </w:pPr>
            <w:r w:rsidRPr="00F84311">
              <w:t>Univerzita Tomáše Bati ve Zlíně</w:t>
            </w:r>
          </w:p>
        </w:tc>
      </w:tr>
      <w:tr w:rsidR="00F84311" w:rsidRPr="00F84311" w14:paraId="26C2D698" w14:textId="77777777" w:rsidTr="00F84311">
        <w:tc>
          <w:tcPr>
            <w:tcW w:w="2518" w:type="dxa"/>
            <w:shd w:val="clear" w:color="auto" w:fill="F7CAAC"/>
          </w:tcPr>
          <w:p w14:paraId="7A2B7B2D" w14:textId="77777777" w:rsidR="00F84311" w:rsidRPr="00F84311" w:rsidRDefault="00F84311" w:rsidP="00F84311">
            <w:pPr>
              <w:jc w:val="both"/>
              <w:rPr>
                <w:b/>
              </w:rPr>
            </w:pPr>
            <w:r w:rsidRPr="00F84311">
              <w:rPr>
                <w:b/>
              </w:rPr>
              <w:t>Součást vysoké školy</w:t>
            </w:r>
          </w:p>
        </w:tc>
        <w:tc>
          <w:tcPr>
            <w:tcW w:w="7341" w:type="dxa"/>
            <w:gridSpan w:val="20"/>
          </w:tcPr>
          <w:p w14:paraId="712154E5" w14:textId="77777777" w:rsidR="00F84311" w:rsidRPr="00F84311" w:rsidRDefault="00F84311" w:rsidP="00F84311">
            <w:pPr>
              <w:jc w:val="both"/>
            </w:pPr>
            <w:r w:rsidRPr="00F84311">
              <w:t>Fakulta managementu a ekonomiky</w:t>
            </w:r>
          </w:p>
        </w:tc>
      </w:tr>
      <w:tr w:rsidR="00F84311" w:rsidRPr="00F84311" w14:paraId="0FFCBBB6" w14:textId="77777777" w:rsidTr="00F84311">
        <w:tc>
          <w:tcPr>
            <w:tcW w:w="2518" w:type="dxa"/>
            <w:shd w:val="clear" w:color="auto" w:fill="F7CAAC"/>
          </w:tcPr>
          <w:p w14:paraId="1BAF535F" w14:textId="77777777" w:rsidR="00F84311" w:rsidRPr="00F84311" w:rsidRDefault="00F84311" w:rsidP="00F84311">
            <w:pPr>
              <w:jc w:val="both"/>
              <w:rPr>
                <w:b/>
              </w:rPr>
            </w:pPr>
            <w:r w:rsidRPr="00F84311">
              <w:rPr>
                <w:b/>
              </w:rPr>
              <w:t>Název studijního programu</w:t>
            </w:r>
          </w:p>
        </w:tc>
        <w:tc>
          <w:tcPr>
            <w:tcW w:w="7341" w:type="dxa"/>
            <w:gridSpan w:val="20"/>
          </w:tcPr>
          <w:p w14:paraId="301E284C" w14:textId="28E57C3A" w:rsidR="00F84311" w:rsidRPr="00F84311" w:rsidRDefault="00F84311" w:rsidP="00F84311">
            <w:pPr>
              <w:jc w:val="both"/>
            </w:pPr>
            <w:r>
              <w:t>Průmyslové inženýrství</w:t>
            </w:r>
          </w:p>
        </w:tc>
      </w:tr>
      <w:tr w:rsidR="00F84311" w:rsidRPr="00F84311" w14:paraId="5CE1A485" w14:textId="77777777" w:rsidTr="00F84311">
        <w:tc>
          <w:tcPr>
            <w:tcW w:w="2518" w:type="dxa"/>
            <w:shd w:val="clear" w:color="auto" w:fill="F7CAAC"/>
          </w:tcPr>
          <w:p w14:paraId="6DB9EF42" w14:textId="77777777" w:rsidR="00F84311" w:rsidRPr="00F84311" w:rsidRDefault="00F84311" w:rsidP="00F84311">
            <w:pPr>
              <w:jc w:val="both"/>
              <w:rPr>
                <w:b/>
              </w:rPr>
            </w:pPr>
            <w:r w:rsidRPr="00F84311">
              <w:rPr>
                <w:b/>
              </w:rPr>
              <w:t>Jméno a příjmení</w:t>
            </w:r>
          </w:p>
        </w:tc>
        <w:tc>
          <w:tcPr>
            <w:tcW w:w="4536" w:type="dxa"/>
            <w:gridSpan w:val="10"/>
          </w:tcPr>
          <w:p w14:paraId="111CB562" w14:textId="77777777" w:rsidR="00F84311" w:rsidRPr="00F84311" w:rsidRDefault="00F84311" w:rsidP="00F84311">
            <w:pPr>
              <w:jc w:val="both"/>
            </w:pPr>
            <w:r w:rsidRPr="00F84311">
              <w:t>Alena KOLČAVOVÁ</w:t>
            </w:r>
          </w:p>
        </w:tc>
        <w:tc>
          <w:tcPr>
            <w:tcW w:w="709" w:type="dxa"/>
            <w:gridSpan w:val="2"/>
            <w:shd w:val="clear" w:color="auto" w:fill="F7CAAC"/>
          </w:tcPr>
          <w:p w14:paraId="15673490" w14:textId="77777777" w:rsidR="00F84311" w:rsidRPr="00F84311" w:rsidRDefault="00F84311" w:rsidP="00F84311">
            <w:pPr>
              <w:jc w:val="both"/>
              <w:rPr>
                <w:b/>
              </w:rPr>
            </w:pPr>
            <w:r w:rsidRPr="00F84311">
              <w:rPr>
                <w:b/>
              </w:rPr>
              <w:t>Tituly</w:t>
            </w:r>
          </w:p>
        </w:tc>
        <w:tc>
          <w:tcPr>
            <w:tcW w:w="2096" w:type="dxa"/>
            <w:gridSpan w:val="8"/>
          </w:tcPr>
          <w:p w14:paraId="3358487D" w14:textId="77777777" w:rsidR="00F84311" w:rsidRPr="00F84311" w:rsidRDefault="00F84311" w:rsidP="00F84311">
            <w:pPr>
              <w:jc w:val="both"/>
            </w:pPr>
            <w:r w:rsidRPr="00F84311">
              <w:t>Mgr., Ph.D.</w:t>
            </w:r>
          </w:p>
        </w:tc>
      </w:tr>
      <w:tr w:rsidR="00F84311" w:rsidRPr="00F84311" w14:paraId="2920280B" w14:textId="77777777" w:rsidTr="00F84311">
        <w:tc>
          <w:tcPr>
            <w:tcW w:w="2518" w:type="dxa"/>
            <w:shd w:val="clear" w:color="auto" w:fill="F7CAAC"/>
          </w:tcPr>
          <w:p w14:paraId="57717C99" w14:textId="77777777" w:rsidR="00F84311" w:rsidRPr="00F84311" w:rsidRDefault="00F84311" w:rsidP="00F84311">
            <w:pPr>
              <w:jc w:val="both"/>
              <w:rPr>
                <w:b/>
              </w:rPr>
            </w:pPr>
            <w:r w:rsidRPr="00F84311">
              <w:rPr>
                <w:b/>
              </w:rPr>
              <w:t>Rok narození</w:t>
            </w:r>
          </w:p>
        </w:tc>
        <w:tc>
          <w:tcPr>
            <w:tcW w:w="829" w:type="dxa"/>
            <w:gridSpan w:val="2"/>
          </w:tcPr>
          <w:p w14:paraId="37C5E435" w14:textId="77777777" w:rsidR="00F84311" w:rsidRPr="00F84311" w:rsidRDefault="00F84311" w:rsidP="00F84311">
            <w:pPr>
              <w:jc w:val="both"/>
            </w:pPr>
            <w:r w:rsidRPr="00F84311">
              <w:t>1964</w:t>
            </w:r>
          </w:p>
        </w:tc>
        <w:tc>
          <w:tcPr>
            <w:tcW w:w="1721" w:type="dxa"/>
            <w:gridSpan w:val="2"/>
            <w:shd w:val="clear" w:color="auto" w:fill="F7CAAC"/>
          </w:tcPr>
          <w:p w14:paraId="3DD08AF0" w14:textId="77777777" w:rsidR="00F84311" w:rsidRPr="00F84311" w:rsidRDefault="00F84311" w:rsidP="00F84311">
            <w:pPr>
              <w:jc w:val="both"/>
              <w:rPr>
                <w:b/>
              </w:rPr>
            </w:pPr>
            <w:r w:rsidRPr="00F84311">
              <w:rPr>
                <w:b/>
              </w:rPr>
              <w:t>typ vztahu k VŠ</w:t>
            </w:r>
          </w:p>
        </w:tc>
        <w:tc>
          <w:tcPr>
            <w:tcW w:w="992" w:type="dxa"/>
            <w:gridSpan w:val="4"/>
          </w:tcPr>
          <w:p w14:paraId="046EF02F" w14:textId="77777777" w:rsidR="00F84311" w:rsidRPr="00F84311" w:rsidRDefault="00F84311" w:rsidP="00F84311">
            <w:pPr>
              <w:jc w:val="both"/>
            </w:pPr>
            <w:r w:rsidRPr="00F84311">
              <w:t>pp</w:t>
            </w:r>
          </w:p>
        </w:tc>
        <w:tc>
          <w:tcPr>
            <w:tcW w:w="994" w:type="dxa"/>
            <w:gridSpan w:val="2"/>
            <w:shd w:val="clear" w:color="auto" w:fill="F7CAAC"/>
          </w:tcPr>
          <w:p w14:paraId="2F00EA21" w14:textId="77777777" w:rsidR="00F84311" w:rsidRPr="00F84311" w:rsidRDefault="00F84311" w:rsidP="00F84311">
            <w:pPr>
              <w:jc w:val="both"/>
              <w:rPr>
                <w:b/>
              </w:rPr>
            </w:pPr>
            <w:r w:rsidRPr="00F84311">
              <w:rPr>
                <w:b/>
              </w:rPr>
              <w:t>rozsah</w:t>
            </w:r>
          </w:p>
        </w:tc>
        <w:tc>
          <w:tcPr>
            <w:tcW w:w="709" w:type="dxa"/>
            <w:gridSpan w:val="2"/>
          </w:tcPr>
          <w:p w14:paraId="5122D086" w14:textId="77777777" w:rsidR="00F84311" w:rsidRPr="00F84311" w:rsidRDefault="00F84311" w:rsidP="00F84311">
            <w:pPr>
              <w:jc w:val="both"/>
            </w:pPr>
            <w:r w:rsidRPr="00F84311">
              <w:t>40</w:t>
            </w:r>
          </w:p>
        </w:tc>
        <w:tc>
          <w:tcPr>
            <w:tcW w:w="709" w:type="dxa"/>
            <w:gridSpan w:val="4"/>
            <w:shd w:val="clear" w:color="auto" w:fill="F7CAAC"/>
          </w:tcPr>
          <w:p w14:paraId="3FA68B08" w14:textId="77777777" w:rsidR="00F84311" w:rsidRPr="00F84311" w:rsidRDefault="00F84311" w:rsidP="00F84311">
            <w:pPr>
              <w:jc w:val="both"/>
              <w:rPr>
                <w:b/>
              </w:rPr>
            </w:pPr>
            <w:r w:rsidRPr="00F84311">
              <w:rPr>
                <w:b/>
              </w:rPr>
              <w:t>do kdy</w:t>
            </w:r>
          </w:p>
        </w:tc>
        <w:tc>
          <w:tcPr>
            <w:tcW w:w="1387" w:type="dxa"/>
            <w:gridSpan w:val="4"/>
          </w:tcPr>
          <w:p w14:paraId="73309063" w14:textId="77777777" w:rsidR="00F84311" w:rsidRPr="00F84311" w:rsidRDefault="00F84311" w:rsidP="00F84311">
            <w:pPr>
              <w:jc w:val="both"/>
            </w:pPr>
            <w:r w:rsidRPr="00F84311">
              <w:t>N</w:t>
            </w:r>
          </w:p>
        </w:tc>
      </w:tr>
      <w:tr w:rsidR="00F84311" w:rsidRPr="00F84311" w14:paraId="75AEC749" w14:textId="77777777" w:rsidTr="00F84311">
        <w:tc>
          <w:tcPr>
            <w:tcW w:w="5068" w:type="dxa"/>
            <w:gridSpan w:val="5"/>
            <w:shd w:val="clear" w:color="auto" w:fill="F7CAAC"/>
          </w:tcPr>
          <w:p w14:paraId="51ACEE0F" w14:textId="77777777" w:rsidR="00F84311" w:rsidRPr="00F84311" w:rsidRDefault="00F84311" w:rsidP="00F84311">
            <w:pPr>
              <w:jc w:val="both"/>
              <w:rPr>
                <w:b/>
              </w:rPr>
            </w:pPr>
            <w:r w:rsidRPr="00F84311">
              <w:rPr>
                <w:b/>
              </w:rPr>
              <w:t>Typ vztahu na součásti VŠ, která uskutečňuje st. program</w:t>
            </w:r>
          </w:p>
        </w:tc>
        <w:tc>
          <w:tcPr>
            <w:tcW w:w="992" w:type="dxa"/>
            <w:gridSpan w:val="4"/>
          </w:tcPr>
          <w:p w14:paraId="72359AE6" w14:textId="77777777" w:rsidR="00F84311" w:rsidRPr="00F84311" w:rsidRDefault="00F84311" w:rsidP="00F84311">
            <w:pPr>
              <w:jc w:val="both"/>
            </w:pPr>
            <w:r w:rsidRPr="00F84311">
              <w:t>pp</w:t>
            </w:r>
          </w:p>
        </w:tc>
        <w:tc>
          <w:tcPr>
            <w:tcW w:w="994" w:type="dxa"/>
            <w:gridSpan w:val="2"/>
            <w:shd w:val="clear" w:color="auto" w:fill="F7CAAC"/>
          </w:tcPr>
          <w:p w14:paraId="0D846783" w14:textId="77777777" w:rsidR="00F84311" w:rsidRPr="00F84311" w:rsidRDefault="00F84311" w:rsidP="00F84311">
            <w:pPr>
              <w:jc w:val="both"/>
              <w:rPr>
                <w:b/>
              </w:rPr>
            </w:pPr>
            <w:r w:rsidRPr="00F84311">
              <w:rPr>
                <w:b/>
              </w:rPr>
              <w:t>rozsah</w:t>
            </w:r>
          </w:p>
        </w:tc>
        <w:tc>
          <w:tcPr>
            <w:tcW w:w="709" w:type="dxa"/>
            <w:gridSpan w:val="2"/>
          </w:tcPr>
          <w:p w14:paraId="2B83CD1B" w14:textId="77777777" w:rsidR="00F84311" w:rsidRPr="00F84311" w:rsidRDefault="00F84311" w:rsidP="00F84311">
            <w:pPr>
              <w:jc w:val="both"/>
            </w:pPr>
            <w:r w:rsidRPr="00F84311">
              <w:t>40</w:t>
            </w:r>
          </w:p>
        </w:tc>
        <w:tc>
          <w:tcPr>
            <w:tcW w:w="709" w:type="dxa"/>
            <w:gridSpan w:val="4"/>
            <w:shd w:val="clear" w:color="auto" w:fill="F7CAAC"/>
          </w:tcPr>
          <w:p w14:paraId="7A604757" w14:textId="77777777" w:rsidR="00F84311" w:rsidRPr="00F84311" w:rsidRDefault="00F84311" w:rsidP="00F84311">
            <w:pPr>
              <w:jc w:val="both"/>
              <w:rPr>
                <w:b/>
              </w:rPr>
            </w:pPr>
            <w:r w:rsidRPr="00F84311">
              <w:rPr>
                <w:b/>
              </w:rPr>
              <w:t>do kdy</w:t>
            </w:r>
          </w:p>
        </w:tc>
        <w:tc>
          <w:tcPr>
            <w:tcW w:w="1387" w:type="dxa"/>
            <w:gridSpan w:val="4"/>
          </w:tcPr>
          <w:p w14:paraId="5A9DE032" w14:textId="77777777" w:rsidR="00F84311" w:rsidRPr="00F84311" w:rsidRDefault="00F84311" w:rsidP="00F84311">
            <w:pPr>
              <w:jc w:val="both"/>
            </w:pPr>
            <w:r w:rsidRPr="00F84311">
              <w:t>N</w:t>
            </w:r>
          </w:p>
        </w:tc>
      </w:tr>
      <w:tr w:rsidR="00F84311" w:rsidRPr="00F84311" w14:paraId="3D596192" w14:textId="77777777" w:rsidTr="00F84311">
        <w:tc>
          <w:tcPr>
            <w:tcW w:w="6060" w:type="dxa"/>
            <w:gridSpan w:val="9"/>
            <w:shd w:val="clear" w:color="auto" w:fill="F7CAAC"/>
          </w:tcPr>
          <w:p w14:paraId="4D2035A7" w14:textId="77777777" w:rsidR="00F84311" w:rsidRPr="00F84311" w:rsidRDefault="00F84311" w:rsidP="00F84311">
            <w:pPr>
              <w:jc w:val="both"/>
            </w:pPr>
            <w:r w:rsidRPr="00F84311">
              <w:rPr>
                <w:b/>
              </w:rPr>
              <w:t>Další současná působení jako akademický pracovník na jiných VŠ</w:t>
            </w:r>
          </w:p>
        </w:tc>
        <w:tc>
          <w:tcPr>
            <w:tcW w:w="1703" w:type="dxa"/>
            <w:gridSpan w:val="4"/>
            <w:shd w:val="clear" w:color="auto" w:fill="F7CAAC"/>
          </w:tcPr>
          <w:p w14:paraId="67B72481" w14:textId="77777777" w:rsidR="00F84311" w:rsidRPr="00F84311" w:rsidRDefault="00F84311" w:rsidP="00F84311">
            <w:pPr>
              <w:jc w:val="both"/>
              <w:rPr>
                <w:b/>
              </w:rPr>
            </w:pPr>
            <w:r w:rsidRPr="00F84311">
              <w:rPr>
                <w:b/>
              </w:rPr>
              <w:t>typ prac. vztahu</w:t>
            </w:r>
          </w:p>
        </w:tc>
        <w:tc>
          <w:tcPr>
            <w:tcW w:w="2096" w:type="dxa"/>
            <w:gridSpan w:val="8"/>
            <w:shd w:val="clear" w:color="auto" w:fill="F7CAAC"/>
          </w:tcPr>
          <w:p w14:paraId="780044B9" w14:textId="77777777" w:rsidR="00F84311" w:rsidRPr="00F84311" w:rsidRDefault="00F84311" w:rsidP="00F84311">
            <w:pPr>
              <w:jc w:val="both"/>
              <w:rPr>
                <w:b/>
              </w:rPr>
            </w:pPr>
            <w:r w:rsidRPr="00F84311">
              <w:rPr>
                <w:b/>
              </w:rPr>
              <w:t>rozsah</w:t>
            </w:r>
          </w:p>
        </w:tc>
      </w:tr>
      <w:tr w:rsidR="00F84311" w:rsidRPr="00F84311" w14:paraId="57034452" w14:textId="77777777" w:rsidTr="00F84311">
        <w:tc>
          <w:tcPr>
            <w:tcW w:w="6060" w:type="dxa"/>
            <w:gridSpan w:val="9"/>
          </w:tcPr>
          <w:p w14:paraId="2900FB54" w14:textId="77777777" w:rsidR="00F84311" w:rsidRPr="00F84311" w:rsidRDefault="00F84311" w:rsidP="00F84311">
            <w:pPr>
              <w:jc w:val="both"/>
            </w:pPr>
          </w:p>
        </w:tc>
        <w:tc>
          <w:tcPr>
            <w:tcW w:w="1703" w:type="dxa"/>
            <w:gridSpan w:val="4"/>
          </w:tcPr>
          <w:p w14:paraId="25B67E77" w14:textId="77777777" w:rsidR="00F84311" w:rsidRPr="00F84311" w:rsidRDefault="00F84311" w:rsidP="00F84311">
            <w:pPr>
              <w:jc w:val="both"/>
            </w:pPr>
          </w:p>
        </w:tc>
        <w:tc>
          <w:tcPr>
            <w:tcW w:w="2096" w:type="dxa"/>
            <w:gridSpan w:val="8"/>
          </w:tcPr>
          <w:p w14:paraId="651E5081" w14:textId="77777777" w:rsidR="00F84311" w:rsidRPr="00F84311" w:rsidRDefault="00F84311" w:rsidP="00F84311">
            <w:pPr>
              <w:jc w:val="both"/>
            </w:pPr>
          </w:p>
        </w:tc>
      </w:tr>
      <w:tr w:rsidR="00F84311" w:rsidRPr="00F84311" w14:paraId="79D40453" w14:textId="77777777" w:rsidTr="00F84311">
        <w:tc>
          <w:tcPr>
            <w:tcW w:w="6060" w:type="dxa"/>
            <w:gridSpan w:val="9"/>
          </w:tcPr>
          <w:p w14:paraId="3360E75D" w14:textId="77777777" w:rsidR="00F84311" w:rsidRPr="00F84311" w:rsidRDefault="00F84311" w:rsidP="00F84311">
            <w:pPr>
              <w:jc w:val="both"/>
            </w:pPr>
          </w:p>
        </w:tc>
        <w:tc>
          <w:tcPr>
            <w:tcW w:w="1703" w:type="dxa"/>
            <w:gridSpan w:val="4"/>
          </w:tcPr>
          <w:p w14:paraId="2798B201" w14:textId="77777777" w:rsidR="00F84311" w:rsidRPr="00F84311" w:rsidRDefault="00F84311" w:rsidP="00F84311">
            <w:pPr>
              <w:jc w:val="both"/>
            </w:pPr>
          </w:p>
        </w:tc>
        <w:tc>
          <w:tcPr>
            <w:tcW w:w="2096" w:type="dxa"/>
            <w:gridSpan w:val="8"/>
          </w:tcPr>
          <w:p w14:paraId="27F19453" w14:textId="77777777" w:rsidR="00F84311" w:rsidRPr="00F84311" w:rsidRDefault="00F84311" w:rsidP="00F84311">
            <w:pPr>
              <w:jc w:val="both"/>
            </w:pPr>
          </w:p>
        </w:tc>
      </w:tr>
      <w:tr w:rsidR="00F84311" w:rsidRPr="00F84311" w14:paraId="0E0ED05C" w14:textId="77777777" w:rsidTr="00F84311">
        <w:tc>
          <w:tcPr>
            <w:tcW w:w="6060" w:type="dxa"/>
            <w:gridSpan w:val="9"/>
          </w:tcPr>
          <w:p w14:paraId="55B6CBA1" w14:textId="77777777" w:rsidR="00F84311" w:rsidRPr="00F84311" w:rsidRDefault="00F84311" w:rsidP="00F84311">
            <w:pPr>
              <w:jc w:val="both"/>
            </w:pPr>
          </w:p>
        </w:tc>
        <w:tc>
          <w:tcPr>
            <w:tcW w:w="1703" w:type="dxa"/>
            <w:gridSpan w:val="4"/>
          </w:tcPr>
          <w:p w14:paraId="60AEB37B" w14:textId="77777777" w:rsidR="00F84311" w:rsidRPr="00F84311" w:rsidRDefault="00F84311" w:rsidP="00F84311">
            <w:pPr>
              <w:jc w:val="both"/>
            </w:pPr>
          </w:p>
        </w:tc>
        <w:tc>
          <w:tcPr>
            <w:tcW w:w="2096" w:type="dxa"/>
            <w:gridSpan w:val="8"/>
          </w:tcPr>
          <w:p w14:paraId="29286747" w14:textId="77777777" w:rsidR="00F84311" w:rsidRPr="00F84311" w:rsidRDefault="00F84311" w:rsidP="00F84311">
            <w:pPr>
              <w:jc w:val="both"/>
            </w:pPr>
          </w:p>
        </w:tc>
      </w:tr>
      <w:tr w:rsidR="00F84311" w:rsidRPr="00F84311" w14:paraId="4BC8D567" w14:textId="77777777" w:rsidTr="00F84311">
        <w:tc>
          <w:tcPr>
            <w:tcW w:w="6060" w:type="dxa"/>
            <w:gridSpan w:val="9"/>
          </w:tcPr>
          <w:p w14:paraId="695C0A6C" w14:textId="77777777" w:rsidR="00F84311" w:rsidRPr="00F84311" w:rsidRDefault="00F84311" w:rsidP="00F84311">
            <w:pPr>
              <w:jc w:val="both"/>
            </w:pPr>
          </w:p>
        </w:tc>
        <w:tc>
          <w:tcPr>
            <w:tcW w:w="1703" w:type="dxa"/>
            <w:gridSpan w:val="4"/>
          </w:tcPr>
          <w:p w14:paraId="0B08C97F" w14:textId="77777777" w:rsidR="00F84311" w:rsidRPr="00F84311" w:rsidRDefault="00F84311" w:rsidP="00F84311">
            <w:pPr>
              <w:jc w:val="both"/>
            </w:pPr>
          </w:p>
        </w:tc>
        <w:tc>
          <w:tcPr>
            <w:tcW w:w="2096" w:type="dxa"/>
            <w:gridSpan w:val="8"/>
          </w:tcPr>
          <w:p w14:paraId="6B26D511" w14:textId="77777777" w:rsidR="00F84311" w:rsidRPr="00F84311" w:rsidRDefault="00F84311" w:rsidP="00F84311">
            <w:pPr>
              <w:jc w:val="both"/>
            </w:pPr>
          </w:p>
        </w:tc>
      </w:tr>
      <w:tr w:rsidR="00F84311" w:rsidRPr="00F84311" w14:paraId="56350DE4" w14:textId="77777777" w:rsidTr="00F84311">
        <w:tc>
          <w:tcPr>
            <w:tcW w:w="9859" w:type="dxa"/>
            <w:gridSpan w:val="21"/>
            <w:shd w:val="clear" w:color="auto" w:fill="F7CAAC"/>
          </w:tcPr>
          <w:p w14:paraId="72AF9D5E" w14:textId="77777777" w:rsidR="00F84311" w:rsidRPr="00F84311" w:rsidRDefault="00F84311" w:rsidP="00F84311">
            <w:pPr>
              <w:jc w:val="both"/>
            </w:pPr>
            <w:r w:rsidRPr="00F84311">
              <w:rPr>
                <w:b/>
              </w:rPr>
              <w:t>Předměty příslušného studijního programu a způsob zapojení do jejich výuky, příp. další zapojení do uskutečňování studijního programu</w:t>
            </w:r>
          </w:p>
        </w:tc>
      </w:tr>
      <w:tr w:rsidR="00F84311" w:rsidRPr="00F84311" w14:paraId="67C4B89A" w14:textId="77777777" w:rsidTr="00F84311">
        <w:trPr>
          <w:trHeight w:val="338"/>
        </w:trPr>
        <w:tc>
          <w:tcPr>
            <w:tcW w:w="9859" w:type="dxa"/>
            <w:gridSpan w:val="21"/>
            <w:tcBorders>
              <w:top w:val="nil"/>
            </w:tcBorders>
          </w:tcPr>
          <w:p w14:paraId="4C62CFA6" w14:textId="77777777" w:rsidR="00F84311" w:rsidRPr="00F84311" w:rsidRDefault="00F84311" w:rsidP="00F84311">
            <w:pPr>
              <w:jc w:val="both"/>
            </w:pPr>
            <w:r w:rsidRPr="00F84311">
              <w:t>Kvantitativní metody v rozhodování – garant, přednášející (60%)</w:t>
            </w:r>
          </w:p>
          <w:p w14:paraId="70FAFCE4" w14:textId="362E62AA" w:rsidR="00F84311" w:rsidRPr="00D836CE" w:rsidRDefault="00F84311" w:rsidP="00D836CE">
            <w:pPr>
              <w:jc w:val="both"/>
              <w:rPr>
                <w:color w:val="000000"/>
                <w:szCs w:val="17"/>
                <w:shd w:val="clear" w:color="auto" w:fill="FFFFFF"/>
              </w:rPr>
            </w:pPr>
            <w:r w:rsidRPr="00F84311">
              <w:rPr>
                <w:color w:val="000000"/>
                <w:szCs w:val="17"/>
                <w:shd w:val="clear" w:color="auto" w:fill="FFFFFF"/>
              </w:rPr>
              <w:t xml:space="preserve">Quantitative Decision-making Methods </w:t>
            </w:r>
            <w:r w:rsidRPr="00F84311">
              <w:t>– garant, přednášející (60%)</w:t>
            </w:r>
          </w:p>
        </w:tc>
      </w:tr>
      <w:tr w:rsidR="00F84311" w:rsidRPr="00F84311" w14:paraId="4D27D9DC" w14:textId="77777777" w:rsidTr="00F84311">
        <w:tc>
          <w:tcPr>
            <w:tcW w:w="9859" w:type="dxa"/>
            <w:gridSpan w:val="21"/>
            <w:shd w:val="clear" w:color="auto" w:fill="F7CAAC"/>
          </w:tcPr>
          <w:p w14:paraId="00EADCDE" w14:textId="77777777" w:rsidR="00F84311" w:rsidRPr="00F84311" w:rsidRDefault="00F84311" w:rsidP="00F84311">
            <w:pPr>
              <w:jc w:val="both"/>
            </w:pPr>
            <w:r w:rsidRPr="00F84311">
              <w:rPr>
                <w:b/>
              </w:rPr>
              <w:t xml:space="preserve">Údaje o vzdělání na VŠ </w:t>
            </w:r>
          </w:p>
        </w:tc>
      </w:tr>
      <w:tr w:rsidR="00F84311" w:rsidRPr="00F84311" w14:paraId="466E90A9" w14:textId="77777777" w:rsidTr="00F84311">
        <w:trPr>
          <w:trHeight w:val="871"/>
        </w:trPr>
        <w:tc>
          <w:tcPr>
            <w:tcW w:w="9859" w:type="dxa"/>
            <w:gridSpan w:val="21"/>
          </w:tcPr>
          <w:p w14:paraId="0CDDA305" w14:textId="77777777" w:rsidR="00F84311" w:rsidRPr="00F84311" w:rsidRDefault="00F84311" w:rsidP="00F84311">
            <w:pPr>
              <w:jc w:val="both"/>
              <w:rPr>
                <w:b/>
              </w:rPr>
            </w:pPr>
            <w:r w:rsidRPr="00F84311">
              <w:rPr>
                <w:b/>
              </w:rPr>
              <w:t>2001 – 2005</w:t>
            </w:r>
            <w:r w:rsidRPr="00F84311">
              <w:t xml:space="preserve"> : Univerzita Tomáše Bati ve Zlíně, Fakulta managementu a ekonomiky, obor Ekonomika a management </w:t>
            </w:r>
            <w:r w:rsidRPr="00F84311">
              <w:br/>
              <w:t xml:space="preserve">                       </w:t>
            </w:r>
            <w:r w:rsidRPr="00F84311">
              <w:rPr>
                <w:b/>
              </w:rPr>
              <w:t>(Ph.D.)</w:t>
            </w:r>
          </w:p>
          <w:p w14:paraId="2DC3AA72" w14:textId="77777777" w:rsidR="00F84311" w:rsidRPr="00F84311" w:rsidRDefault="00F84311" w:rsidP="00F84311">
            <w:pPr>
              <w:rPr>
                <w:b/>
              </w:rPr>
            </w:pPr>
            <w:r w:rsidRPr="00F84311">
              <w:rPr>
                <w:b/>
              </w:rPr>
              <w:t>1982 – 1987</w:t>
            </w:r>
            <w:r w:rsidRPr="00F84311">
              <w:t xml:space="preserve">: Masarykova univerzita v Brně, Přírodovědecká fakulta, obor: Matematika – biologie </w:t>
            </w:r>
            <w:r w:rsidRPr="00F84311">
              <w:rPr>
                <w:b/>
              </w:rPr>
              <w:t>(Mgr.)</w:t>
            </w:r>
          </w:p>
        </w:tc>
      </w:tr>
      <w:tr w:rsidR="00F84311" w:rsidRPr="00F84311" w14:paraId="7E73C778" w14:textId="77777777" w:rsidTr="00F84311">
        <w:tc>
          <w:tcPr>
            <w:tcW w:w="9859" w:type="dxa"/>
            <w:gridSpan w:val="21"/>
            <w:shd w:val="clear" w:color="auto" w:fill="F7CAAC"/>
          </w:tcPr>
          <w:p w14:paraId="1AB0748B" w14:textId="77777777" w:rsidR="00F84311" w:rsidRPr="00F84311" w:rsidRDefault="00F84311" w:rsidP="00F84311">
            <w:pPr>
              <w:jc w:val="both"/>
              <w:rPr>
                <w:b/>
              </w:rPr>
            </w:pPr>
            <w:r w:rsidRPr="00F84311">
              <w:rPr>
                <w:b/>
              </w:rPr>
              <w:t>Údaje o odborném působení od absolvování VŠ</w:t>
            </w:r>
          </w:p>
        </w:tc>
      </w:tr>
      <w:tr w:rsidR="00F84311" w:rsidRPr="00F84311" w14:paraId="3E96739E" w14:textId="77777777" w:rsidTr="00F84311">
        <w:trPr>
          <w:trHeight w:val="1191"/>
        </w:trPr>
        <w:tc>
          <w:tcPr>
            <w:tcW w:w="9859" w:type="dxa"/>
            <w:gridSpan w:val="21"/>
          </w:tcPr>
          <w:p w14:paraId="3AB831AB" w14:textId="77777777" w:rsidR="00F84311" w:rsidRPr="00F84311" w:rsidRDefault="00F84311" w:rsidP="00F84311">
            <w:r w:rsidRPr="00F84311">
              <w:rPr>
                <w:b/>
              </w:rPr>
              <w:t>1987-1989:</w:t>
            </w:r>
            <w:r w:rsidRPr="00F84311">
              <w:t xml:space="preserve"> 5. ZŠ v Uherském Hradišti - učitelka</w:t>
            </w:r>
          </w:p>
          <w:p w14:paraId="47563653" w14:textId="77777777" w:rsidR="00F84311" w:rsidRPr="00F84311" w:rsidRDefault="00F84311" w:rsidP="00F84311">
            <w:r w:rsidRPr="00F84311">
              <w:rPr>
                <w:b/>
              </w:rPr>
              <w:t>1995-1997:</w:t>
            </w:r>
            <w:r w:rsidRPr="00F84311">
              <w:t xml:space="preserve"> Obchodní akademie v Uherském Hradišti - učitelka</w:t>
            </w:r>
          </w:p>
          <w:p w14:paraId="516EF9C0" w14:textId="77777777" w:rsidR="00F84311" w:rsidRPr="00F84311" w:rsidRDefault="00F84311" w:rsidP="00F84311">
            <w:r w:rsidRPr="00F84311">
              <w:rPr>
                <w:b/>
              </w:rPr>
              <w:t>2000-2004:</w:t>
            </w:r>
            <w:r w:rsidRPr="00F84311">
              <w:t xml:space="preserve"> UTB ve Zlíně, FaME, Ústav informatiky a statistiky - asistentka</w:t>
            </w:r>
          </w:p>
          <w:p w14:paraId="29700E4C" w14:textId="77777777" w:rsidR="00F84311" w:rsidRPr="00F84311" w:rsidRDefault="00F84311" w:rsidP="00F84311">
            <w:pPr>
              <w:jc w:val="both"/>
            </w:pPr>
            <w:r w:rsidRPr="00F84311">
              <w:rPr>
                <w:b/>
              </w:rPr>
              <w:t>2005-2011:</w:t>
            </w:r>
            <w:r w:rsidRPr="00F84311">
              <w:t xml:space="preserve"> UTB ve Zlíně, FaME, Ústav informatiky a statistiky – odborná asistentka</w:t>
            </w:r>
          </w:p>
          <w:p w14:paraId="4AE14164" w14:textId="77777777" w:rsidR="00F84311" w:rsidRPr="00F84311" w:rsidRDefault="00F84311" w:rsidP="00F84311">
            <w:pPr>
              <w:jc w:val="both"/>
            </w:pPr>
            <w:r w:rsidRPr="00F84311">
              <w:rPr>
                <w:b/>
              </w:rPr>
              <w:t>2011- dosud:</w:t>
            </w:r>
            <w:r w:rsidRPr="00F84311">
              <w:t xml:space="preserve"> UTB ve Zlíně, FaME, Ústav statistiky a kvantitativních metod – odborná asistentka </w:t>
            </w:r>
          </w:p>
        </w:tc>
      </w:tr>
      <w:tr w:rsidR="00F84311" w:rsidRPr="00F84311" w14:paraId="66B733FA" w14:textId="77777777" w:rsidTr="00F84311">
        <w:trPr>
          <w:trHeight w:val="250"/>
        </w:trPr>
        <w:tc>
          <w:tcPr>
            <w:tcW w:w="9859" w:type="dxa"/>
            <w:gridSpan w:val="21"/>
            <w:shd w:val="clear" w:color="auto" w:fill="F7CAAC"/>
          </w:tcPr>
          <w:p w14:paraId="2CDE4985" w14:textId="77777777" w:rsidR="00F84311" w:rsidRPr="00F84311" w:rsidRDefault="00F84311" w:rsidP="00F84311">
            <w:pPr>
              <w:jc w:val="both"/>
            </w:pPr>
            <w:r w:rsidRPr="00F84311">
              <w:rPr>
                <w:b/>
              </w:rPr>
              <w:t>Zkušenosti s vedením kvalifikačních a rigorózních prací</w:t>
            </w:r>
          </w:p>
        </w:tc>
      </w:tr>
      <w:tr w:rsidR="00F84311" w:rsidRPr="00F84311" w14:paraId="2FD7B941" w14:textId="77777777" w:rsidTr="00F84311">
        <w:trPr>
          <w:trHeight w:val="304"/>
        </w:trPr>
        <w:tc>
          <w:tcPr>
            <w:tcW w:w="9859" w:type="dxa"/>
            <w:gridSpan w:val="21"/>
          </w:tcPr>
          <w:p w14:paraId="1D51F4A9" w14:textId="77777777" w:rsidR="00F84311" w:rsidRPr="00F84311" w:rsidRDefault="00F84311" w:rsidP="00F84311">
            <w:pPr>
              <w:jc w:val="both"/>
            </w:pPr>
            <w:r w:rsidRPr="00F84311">
              <w:t xml:space="preserve">Počet vedených bakalářských prací – 0 </w:t>
            </w:r>
          </w:p>
          <w:p w14:paraId="6C23AE04" w14:textId="77777777" w:rsidR="00F84311" w:rsidRPr="00F84311" w:rsidRDefault="00F84311" w:rsidP="00F84311">
            <w:pPr>
              <w:jc w:val="both"/>
            </w:pPr>
            <w:r w:rsidRPr="00F84311">
              <w:t>Počet vedených diplomových prací – 10</w:t>
            </w:r>
          </w:p>
        </w:tc>
      </w:tr>
      <w:tr w:rsidR="00F84311" w:rsidRPr="00F84311" w14:paraId="64D8E6CE" w14:textId="77777777" w:rsidTr="00F84311">
        <w:trPr>
          <w:cantSplit/>
        </w:trPr>
        <w:tc>
          <w:tcPr>
            <w:tcW w:w="3347" w:type="dxa"/>
            <w:gridSpan w:val="3"/>
            <w:tcBorders>
              <w:top w:val="single" w:sz="12" w:space="0" w:color="auto"/>
            </w:tcBorders>
            <w:shd w:val="clear" w:color="auto" w:fill="F7CAAC"/>
          </w:tcPr>
          <w:p w14:paraId="01EAB860" w14:textId="77777777" w:rsidR="00F84311" w:rsidRPr="00F84311" w:rsidRDefault="00F84311" w:rsidP="00F84311">
            <w:pPr>
              <w:jc w:val="both"/>
            </w:pPr>
            <w:r w:rsidRPr="00F84311">
              <w:rPr>
                <w:b/>
              </w:rPr>
              <w:t xml:space="preserve">Obor habilitačního řízení </w:t>
            </w:r>
          </w:p>
        </w:tc>
        <w:tc>
          <w:tcPr>
            <w:tcW w:w="2245" w:type="dxa"/>
            <w:gridSpan w:val="4"/>
            <w:tcBorders>
              <w:top w:val="single" w:sz="12" w:space="0" w:color="auto"/>
            </w:tcBorders>
            <w:shd w:val="clear" w:color="auto" w:fill="F7CAAC"/>
          </w:tcPr>
          <w:p w14:paraId="24AFF279" w14:textId="77777777" w:rsidR="00F84311" w:rsidRPr="00F84311" w:rsidRDefault="00F84311" w:rsidP="00F84311">
            <w:pPr>
              <w:jc w:val="both"/>
            </w:pPr>
            <w:r w:rsidRPr="00F84311">
              <w:rPr>
                <w:b/>
              </w:rPr>
              <w:t>Rok udělení hodnosti</w:t>
            </w:r>
          </w:p>
        </w:tc>
        <w:tc>
          <w:tcPr>
            <w:tcW w:w="2248" w:type="dxa"/>
            <w:gridSpan w:val="8"/>
            <w:tcBorders>
              <w:top w:val="single" w:sz="12" w:space="0" w:color="auto"/>
              <w:right w:val="single" w:sz="12" w:space="0" w:color="auto"/>
            </w:tcBorders>
            <w:shd w:val="clear" w:color="auto" w:fill="F7CAAC"/>
          </w:tcPr>
          <w:p w14:paraId="0CF5DD43" w14:textId="77777777" w:rsidR="00F84311" w:rsidRPr="00F84311" w:rsidRDefault="00F84311" w:rsidP="00F84311">
            <w:pPr>
              <w:jc w:val="both"/>
            </w:pPr>
            <w:r w:rsidRPr="00F84311">
              <w:rPr>
                <w:b/>
              </w:rPr>
              <w:t>Řízení konáno na VŠ</w:t>
            </w:r>
          </w:p>
        </w:tc>
        <w:tc>
          <w:tcPr>
            <w:tcW w:w="2019" w:type="dxa"/>
            <w:gridSpan w:val="6"/>
            <w:tcBorders>
              <w:top w:val="single" w:sz="12" w:space="0" w:color="auto"/>
              <w:left w:val="single" w:sz="12" w:space="0" w:color="auto"/>
            </w:tcBorders>
            <w:shd w:val="clear" w:color="auto" w:fill="F7CAAC"/>
          </w:tcPr>
          <w:p w14:paraId="4F35FA87" w14:textId="77777777" w:rsidR="00F84311" w:rsidRPr="00F84311" w:rsidRDefault="00F84311" w:rsidP="00F84311">
            <w:pPr>
              <w:jc w:val="both"/>
              <w:rPr>
                <w:b/>
              </w:rPr>
            </w:pPr>
            <w:r w:rsidRPr="00F84311">
              <w:rPr>
                <w:b/>
              </w:rPr>
              <w:t>Ohlasy publikací</w:t>
            </w:r>
          </w:p>
        </w:tc>
      </w:tr>
      <w:tr w:rsidR="00F84311" w:rsidRPr="00F84311" w14:paraId="66EB2F05" w14:textId="77777777" w:rsidTr="00F84311">
        <w:trPr>
          <w:cantSplit/>
        </w:trPr>
        <w:tc>
          <w:tcPr>
            <w:tcW w:w="3347" w:type="dxa"/>
            <w:gridSpan w:val="3"/>
          </w:tcPr>
          <w:p w14:paraId="701B5DE6" w14:textId="77777777" w:rsidR="00F84311" w:rsidRPr="00F84311" w:rsidRDefault="00F84311" w:rsidP="00F84311">
            <w:pPr>
              <w:jc w:val="both"/>
            </w:pPr>
          </w:p>
        </w:tc>
        <w:tc>
          <w:tcPr>
            <w:tcW w:w="2245" w:type="dxa"/>
            <w:gridSpan w:val="4"/>
          </w:tcPr>
          <w:p w14:paraId="64EE446D" w14:textId="77777777" w:rsidR="00F84311" w:rsidRPr="00F84311" w:rsidRDefault="00F84311" w:rsidP="00F84311">
            <w:pPr>
              <w:jc w:val="both"/>
            </w:pPr>
          </w:p>
        </w:tc>
        <w:tc>
          <w:tcPr>
            <w:tcW w:w="2248" w:type="dxa"/>
            <w:gridSpan w:val="8"/>
            <w:tcBorders>
              <w:right w:val="single" w:sz="12" w:space="0" w:color="auto"/>
            </w:tcBorders>
          </w:tcPr>
          <w:p w14:paraId="23C3FDD0" w14:textId="77777777" w:rsidR="00F84311" w:rsidRPr="00F84311" w:rsidRDefault="00F84311" w:rsidP="00F84311">
            <w:pPr>
              <w:jc w:val="both"/>
            </w:pPr>
          </w:p>
        </w:tc>
        <w:tc>
          <w:tcPr>
            <w:tcW w:w="632" w:type="dxa"/>
            <w:gridSpan w:val="2"/>
            <w:tcBorders>
              <w:left w:val="single" w:sz="12" w:space="0" w:color="auto"/>
            </w:tcBorders>
            <w:shd w:val="clear" w:color="auto" w:fill="F7CAAC"/>
          </w:tcPr>
          <w:p w14:paraId="30ECE3D6" w14:textId="77777777" w:rsidR="00F84311" w:rsidRPr="00F84311" w:rsidRDefault="00F84311" w:rsidP="00F84311">
            <w:pPr>
              <w:jc w:val="both"/>
            </w:pPr>
            <w:r w:rsidRPr="00F84311">
              <w:rPr>
                <w:b/>
              </w:rPr>
              <w:t>WOS</w:t>
            </w:r>
          </w:p>
        </w:tc>
        <w:tc>
          <w:tcPr>
            <w:tcW w:w="693" w:type="dxa"/>
            <w:gridSpan w:val="2"/>
            <w:shd w:val="clear" w:color="auto" w:fill="F7CAAC"/>
          </w:tcPr>
          <w:p w14:paraId="0AED6954" w14:textId="77777777" w:rsidR="00F84311" w:rsidRPr="00F84311" w:rsidRDefault="00F84311" w:rsidP="00F84311">
            <w:pPr>
              <w:jc w:val="both"/>
              <w:rPr>
                <w:sz w:val="18"/>
              </w:rPr>
            </w:pPr>
            <w:r w:rsidRPr="00F84311">
              <w:rPr>
                <w:b/>
                <w:sz w:val="18"/>
              </w:rPr>
              <w:t>Scopus</w:t>
            </w:r>
          </w:p>
        </w:tc>
        <w:tc>
          <w:tcPr>
            <w:tcW w:w="694" w:type="dxa"/>
            <w:gridSpan w:val="2"/>
            <w:shd w:val="clear" w:color="auto" w:fill="F7CAAC"/>
          </w:tcPr>
          <w:p w14:paraId="50EE7429" w14:textId="77777777" w:rsidR="00F84311" w:rsidRPr="00F84311" w:rsidRDefault="00F84311" w:rsidP="00F84311">
            <w:pPr>
              <w:jc w:val="both"/>
            </w:pPr>
            <w:r w:rsidRPr="00F84311">
              <w:rPr>
                <w:b/>
                <w:sz w:val="18"/>
              </w:rPr>
              <w:t>ostatní</w:t>
            </w:r>
          </w:p>
        </w:tc>
      </w:tr>
      <w:tr w:rsidR="00F84311" w:rsidRPr="00F84311" w14:paraId="6AFCD237" w14:textId="77777777" w:rsidTr="00F84311">
        <w:trPr>
          <w:cantSplit/>
          <w:trHeight w:val="70"/>
        </w:trPr>
        <w:tc>
          <w:tcPr>
            <w:tcW w:w="3347" w:type="dxa"/>
            <w:gridSpan w:val="3"/>
            <w:shd w:val="clear" w:color="auto" w:fill="F7CAAC"/>
          </w:tcPr>
          <w:p w14:paraId="6777C2C2" w14:textId="77777777" w:rsidR="00F84311" w:rsidRPr="00F84311" w:rsidRDefault="00F84311" w:rsidP="00F84311">
            <w:pPr>
              <w:jc w:val="both"/>
            </w:pPr>
            <w:r w:rsidRPr="00F84311">
              <w:rPr>
                <w:b/>
              </w:rPr>
              <w:t>Obor jmenovacího řízení</w:t>
            </w:r>
          </w:p>
        </w:tc>
        <w:tc>
          <w:tcPr>
            <w:tcW w:w="2245" w:type="dxa"/>
            <w:gridSpan w:val="4"/>
            <w:shd w:val="clear" w:color="auto" w:fill="F7CAAC"/>
          </w:tcPr>
          <w:p w14:paraId="7877748D" w14:textId="77777777" w:rsidR="00F84311" w:rsidRPr="00F84311" w:rsidRDefault="00F84311" w:rsidP="00F84311">
            <w:pPr>
              <w:jc w:val="both"/>
            </w:pPr>
            <w:r w:rsidRPr="00F84311">
              <w:rPr>
                <w:b/>
              </w:rPr>
              <w:t>Rok udělení hodnosti</w:t>
            </w:r>
          </w:p>
        </w:tc>
        <w:tc>
          <w:tcPr>
            <w:tcW w:w="2248" w:type="dxa"/>
            <w:gridSpan w:val="8"/>
            <w:tcBorders>
              <w:right w:val="single" w:sz="12" w:space="0" w:color="auto"/>
            </w:tcBorders>
            <w:shd w:val="clear" w:color="auto" w:fill="F7CAAC"/>
          </w:tcPr>
          <w:p w14:paraId="19BF2A87" w14:textId="77777777" w:rsidR="00F84311" w:rsidRPr="00F84311" w:rsidRDefault="00F84311" w:rsidP="00F84311">
            <w:pPr>
              <w:jc w:val="both"/>
            </w:pPr>
            <w:r w:rsidRPr="00F84311">
              <w:rPr>
                <w:b/>
              </w:rPr>
              <w:t>Řízení konáno na VŠ</w:t>
            </w:r>
          </w:p>
        </w:tc>
        <w:tc>
          <w:tcPr>
            <w:tcW w:w="632" w:type="dxa"/>
            <w:gridSpan w:val="2"/>
            <w:vMerge w:val="restart"/>
            <w:tcBorders>
              <w:left w:val="single" w:sz="12" w:space="0" w:color="auto"/>
            </w:tcBorders>
          </w:tcPr>
          <w:p w14:paraId="55CF46B2" w14:textId="77777777" w:rsidR="00F84311" w:rsidRPr="00F84311" w:rsidRDefault="00F84311" w:rsidP="00F84311">
            <w:pPr>
              <w:jc w:val="both"/>
              <w:rPr>
                <w:b/>
              </w:rPr>
            </w:pPr>
            <w:r w:rsidRPr="00F84311">
              <w:rPr>
                <w:b/>
              </w:rPr>
              <w:t>0</w:t>
            </w:r>
          </w:p>
        </w:tc>
        <w:tc>
          <w:tcPr>
            <w:tcW w:w="693" w:type="dxa"/>
            <w:gridSpan w:val="2"/>
            <w:vMerge w:val="restart"/>
          </w:tcPr>
          <w:p w14:paraId="0BD809B6" w14:textId="77777777" w:rsidR="00F84311" w:rsidRPr="00F84311" w:rsidRDefault="00F84311" w:rsidP="00F84311">
            <w:pPr>
              <w:jc w:val="both"/>
              <w:rPr>
                <w:b/>
              </w:rPr>
            </w:pPr>
            <w:r w:rsidRPr="00F84311">
              <w:rPr>
                <w:b/>
              </w:rPr>
              <w:t>0</w:t>
            </w:r>
          </w:p>
        </w:tc>
        <w:tc>
          <w:tcPr>
            <w:tcW w:w="694" w:type="dxa"/>
            <w:gridSpan w:val="2"/>
            <w:vMerge w:val="restart"/>
          </w:tcPr>
          <w:p w14:paraId="79F945EF" w14:textId="77777777" w:rsidR="00F84311" w:rsidRPr="00F84311" w:rsidRDefault="00F84311" w:rsidP="00F84311">
            <w:pPr>
              <w:jc w:val="both"/>
              <w:rPr>
                <w:b/>
              </w:rPr>
            </w:pPr>
            <w:r w:rsidRPr="00F84311">
              <w:rPr>
                <w:b/>
              </w:rPr>
              <w:t>15</w:t>
            </w:r>
          </w:p>
        </w:tc>
      </w:tr>
      <w:tr w:rsidR="00F84311" w:rsidRPr="00F84311" w14:paraId="1643426C" w14:textId="77777777" w:rsidTr="00F84311">
        <w:trPr>
          <w:trHeight w:val="205"/>
        </w:trPr>
        <w:tc>
          <w:tcPr>
            <w:tcW w:w="3347" w:type="dxa"/>
            <w:gridSpan w:val="3"/>
          </w:tcPr>
          <w:p w14:paraId="00197382" w14:textId="77777777" w:rsidR="00F84311" w:rsidRPr="00F84311" w:rsidRDefault="00F84311" w:rsidP="00F84311">
            <w:pPr>
              <w:jc w:val="both"/>
            </w:pPr>
          </w:p>
        </w:tc>
        <w:tc>
          <w:tcPr>
            <w:tcW w:w="2245" w:type="dxa"/>
            <w:gridSpan w:val="4"/>
          </w:tcPr>
          <w:p w14:paraId="6B70E883" w14:textId="77777777" w:rsidR="00F84311" w:rsidRPr="00F84311" w:rsidRDefault="00F84311" w:rsidP="00F84311">
            <w:pPr>
              <w:jc w:val="both"/>
            </w:pPr>
          </w:p>
        </w:tc>
        <w:tc>
          <w:tcPr>
            <w:tcW w:w="2248" w:type="dxa"/>
            <w:gridSpan w:val="8"/>
            <w:tcBorders>
              <w:right w:val="single" w:sz="12" w:space="0" w:color="auto"/>
            </w:tcBorders>
          </w:tcPr>
          <w:p w14:paraId="6594E2D3" w14:textId="77777777" w:rsidR="00F84311" w:rsidRPr="00F84311" w:rsidRDefault="00F84311" w:rsidP="00F84311">
            <w:pPr>
              <w:jc w:val="both"/>
            </w:pPr>
          </w:p>
        </w:tc>
        <w:tc>
          <w:tcPr>
            <w:tcW w:w="632" w:type="dxa"/>
            <w:gridSpan w:val="2"/>
            <w:vMerge/>
            <w:tcBorders>
              <w:left w:val="single" w:sz="12" w:space="0" w:color="auto"/>
            </w:tcBorders>
            <w:vAlign w:val="center"/>
          </w:tcPr>
          <w:p w14:paraId="1BCE9C3C" w14:textId="77777777" w:rsidR="00F84311" w:rsidRPr="00F84311" w:rsidRDefault="00F84311" w:rsidP="00F84311">
            <w:pPr>
              <w:rPr>
                <w:b/>
              </w:rPr>
            </w:pPr>
          </w:p>
        </w:tc>
        <w:tc>
          <w:tcPr>
            <w:tcW w:w="693" w:type="dxa"/>
            <w:gridSpan w:val="2"/>
            <w:vMerge/>
            <w:vAlign w:val="center"/>
          </w:tcPr>
          <w:p w14:paraId="604C6CA2" w14:textId="77777777" w:rsidR="00F84311" w:rsidRPr="00F84311" w:rsidRDefault="00F84311" w:rsidP="00F84311">
            <w:pPr>
              <w:rPr>
                <w:b/>
              </w:rPr>
            </w:pPr>
          </w:p>
        </w:tc>
        <w:tc>
          <w:tcPr>
            <w:tcW w:w="694" w:type="dxa"/>
            <w:gridSpan w:val="2"/>
            <w:vMerge/>
            <w:vAlign w:val="center"/>
          </w:tcPr>
          <w:p w14:paraId="6EF05D96" w14:textId="77777777" w:rsidR="00F84311" w:rsidRPr="00F84311" w:rsidRDefault="00F84311" w:rsidP="00F84311">
            <w:pPr>
              <w:rPr>
                <w:b/>
              </w:rPr>
            </w:pPr>
          </w:p>
        </w:tc>
      </w:tr>
      <w:tr w:rsidR="00F84311" w:rsidRPr="00F84311" w14:paraId="22C5D53C" w14:textId="77777777" w:rsidTr="00F84311">
        <w:tc>
          <w:tcPr>
            <w:tcW w:w="9859" w:type="dxa"/>
            <w:gridSpan w:val="21"/>
            <w:shd w:val="clear" w:color="auto" w:fill="F7CAAC"/>
          </w:tcPr>
          <w:p w14:paraId="2D57F7B0" w14:textId="77777777" w:rsidR="00F84311" w:rsidRPr="00F84311" w:rsidRDefault="00F84311" w:rsidP="00F84311">
            <w:pPr>
              <w:jc w:val="both"/>
              <w:rPr>
                <w:b/>
              </w:rPr>
            </w:pPr>
            <w:r w:rsidRPr="00F84311">
              <w:rPr>
                <w:b/>
              </w:rPr>
              <w:t xml:space="preserve">Přehled o nejvýznamnější publikační a další tvůrčí činnosti nebo další profesní činnosti u odborníků z praxe vztahující se k zabezpečovaným předmětům </w:t>
            </w:r>
          </w:p>
        </w:tc>
      </w:tr>
      <w:tr w:rsidR="00F84311" w:rsidRPr="00F84311" w14:paraId="674B07E3" w14:textId="77777777" w:rsidTr="00F84311">
        <w:trPr>
          <w:trHeight w:val="2347"/>
        </w:trPr>
        <w:tc>
          <w:tcPr>
            <w:tcW w:w="9859" w:type="dxa"/>
            <w:gridSpan w:val="21"/>
          </w:tcPr>
          <w:p w14:paraId="1A921E6A" w14:textId="77777777" w:rsidR="00F84311" w:rsidRPr="00F84311" w:rsidRDefault="00F84311" w:rsidP="00F84311">
            <w:pPr>
              <w:jc w:val="both"/>
            </w:pPr>
            <w:r w:rsidRPr="00F84311">
              <w:rPr>
                <w:bCs/>
              </w:rPr>
              <w:t>HÝBLOVÁ</w:t>
            </w:r>
            <w:r w:rsidRPr="00F84311">
              <w:t xml:space="preserve">, </w:t>
            </w:r>
            <w:r w:rsidRPr="00F84311">
              <w:rPr>
                <w:bCs/>
              </w:rPr>
              <w:t>E.,</w:t>
            </w:r>
            <w:r w:rsidRPr="00F84311">
              <w:t xml:space="preserve"> </w:t>
            </w:r>
            <w:r w:rsidRPr="00F84311">
              <w:rPr>
                <w:bCs/>
              </w:rPr>
              <w:t>KOLČAVOVÁ, A</w:t>
            </w:r>
            <w:r w:rsidRPr="00F84311">
              <w:t xml:space="preserve">. The consequences of “options” in the directive 2013/34/eu of the european parliament and of the council on the financial statements. </w:t>
            </w:r>
            <w:r w:rsidRPr="00F84311">
              <w:rPr>
                <w:i/>
                <w:iCs/>
              </w:rPr>
              <w:t>Acta Universitatis Agriculturae et Silviculturae Mendelianae Brunensis</w:t>
            </w:r>
            <w:r w:rsidRPr="00F84311">
              <w:rPr>
                <w:i/>
              </w:rPr>
              <w:t>,</w:t>
            </w:r>
            <w:r w:rsidRPr="00F84311">
              <w:t xml:space="preserve"> 2017, roč. 2017, č. 4/2017, s. 1349-1357. ISSN 1211-8516. </w:t>
            </w:r>
            <w:r w:rsidRPr="00F84311">
              <w:rPr>
                <w:shd w:val="clear" w:color="auto" w:fill="FFFFFF"/>
              </w:rPr>
              <w:t>https://doi.org/10.11118/actaun201765041349</w:t>
            </w:r>
            <w:r w:rsidRPr="00F84311">
              <w:t xml:space="preserve"> (50%). </w:t>
            </w:r>
          </w:p>
          <w:p w14:paraId="72A58426" w14:textId="77777777" w:rsidR="00F84311" w:rsidRPr="00F84311" w:rsidRDefault="00F84311" w:rsidP="00F84311">
            <w:pPr>
              <w:jc w:val="both"/>
            </w:pPr>
            <w:r w:rsidRPr="00F84311">
              <w:rPr>
                <w:bCs/>
              </w:rPr>
              <w:t>URBÁNEK</w:t>
            </w:r>
            <w:r w:rsidRPr="00F84311">
              <w:t xml:space="preserve">, </w:t>
            </w:r>
            <w:r w:rsidRPr="00F84311">
              <w:rPr>
                <w:bCs/>
              </w:rPr>
              <w:t>T., KOLČAVOVÁ</w:t>
            </w:r>
            <w:r w:rsidRPr="00F84311">
              <w:t xml:space="preserve">, </w:t>
            </w:r>
            <w:r w:rsidRPr="00F84311">
              <w:rPr>
                <w:bCs/>
              </w:rPr>
              <w:t>A., KUNČAR, A.</w:t>
            </w:r>
            <w:r w:rsidRPr="00F84311">
              <w:t xml:space="preserve"> Inferring productivity factor for use case point method. In </w:t>
            </w:r>
            <w:r w:rsidRPr="00F84311">
              <w:rPr>
                <w:i/>
                <w:iCs/>
              </w:rPr>
              <w:t>Annals of DAAAM International 2017</w:t>
            </w:r>
            <w:r w:rsidRPr="00F84311">
              <w:rPr>
                <w:iCs/>
              </w:rPr>
              <w:t>, Volume 28</w:t>
            </w:r>
            <w:r w:rsidRPr="00F84311">
              <w:t xml:space="preserve">. Vienna: DAAAM International Vienna, 2017, s. 1-5. ISSN 2304-1382. ISBN 978-3-902734-14-3. </w:t>
            </w:r>
            <w:r w:rsidRPr="00F84311">
              <w:rPr>
                <w:shd w:val="clear" w:color="auto" w:fill="FFFFFF"/>
              </w:rPr>
              <w:t>DOI: 10.2507/28th.daaam.proceedings.084 </w:t>
            </w:r>
            <w:r w:rsidRPr="00F84311">
              <w:t xml:space="preserve"> (25%). </w:t>
            </w:r>
          </w:p>
          <w:p w14:paraId="3A2B73BE" w14:textId="77777777" w:rsidR="00F84311" w:rsidRDefault="00FD5435" w:rsidP="00FD5435">
            <w:pPr>
              <w:jc w:val="both"/>
            </w:pPr>
            <w:r w:rsidRPr="00FD5435">
              <w:t>AWWAMA, E</w:t>
            </w:r>
            <w:r>
              <w:t>.,</w:t>
            </w:r>
            <w:r w:rsidRPr="00FD5435">
              <w:t xml:space="preserve"> KRAYEM, S</w:t>
            </w:r>
            <w:r>
              <w:t>.,</w:t>
            </w:r>
            <w:r w:rsidRPr="00FD5435">
              <w:t xml:space="preserve"> LAZAR, </w:t>
            </w:r>
            <w:r>
              <w:t>I.,</w:t>
            </w:r>
            <w:r w:rsidRPr="00FD5435">
              <w:t xml:space="preserve"> KOLČAVOVÁ, A</w:t>
            </w:r>
            <w:r>
              <w:t>.,</w:t>
            </w:r>
            <w:r w:rsidRPr="00FD5435">
              <w:t xml:space="preserve"> PÁTÍKOVÁ, Z. Distribuce televizního signálu mezi vysílačem a anténou pomocí EVENT-B. In </w:t>
            </w:r>
            <w:r w:rsidRPr="00FD5435">
              <w:rPr>
                <w:i/>
              </w:rPr>
              <w:t>International Masaryk Conference for Ph.D. Students and Young Researchers</w:t>
            </w:r>
            <w:r>
              <w:rPr>
                <w:i/>
              </w:rPr>
              <w:t>.</w:t>
            </w:r>
            <w:r w:rsidRPr="00FD5435">
              <w:t xml:space="preserve"> 2016</w:t>
            </w:r>
            <w:r>
              <w:t>,</w:t>
            </w:r>
            <w:r w:rsidRPr="00FD5435">
              <w:t xml:space="preserve"> vol. VII. Brno: Masarykova univerzita, 2016, s. 1558-1566. ISBN 978-80-87952-17-7.</w:t>
            </w:r>
            <w:r>
              <w:t xml:space="preserve"> (10%)</w:t>
            </w:r>
          </w:p>
          <w:p w14:paraId="52CB961F" w14:textId="757E55C9" w:rsidR="00FD5435" w:rsidRPr="00FD5435" w:rsidRDefault="00FD5435" w:rsidP="00FD5435">
            <w:pPr>
              <w:jc w:val="both"/>
            </w:pPr>
            <w:r w:rsidRPr="00FD5435">
              <w:t>JAŠEK, R</w:t>
            </w:r>
            <w:r>
              <w:t>.,</w:t>
            </w:r>
            <w:r w:rsidRPr="00FD5435">
              <w:t xml:space="preserve"> KRÁLÍK, L</w:t>
            </w:r>
            <w:r>
              <w:t>.,</w:t>
            </w:r>
            <w:r w:rsidRPr="00FD5435">
              <w:t xml:space="preserve"> ŽÁK, R</w:t>
            </w:r>
            <w:r>
              <w:t>.,</w:t>
            </w:r>
            <w:r w:rsidRPr="00FD5435">
              <w:t xml:space="preserve"> KOLČAVOVÁ, A. Differences between ITIL® v2 and ITIL® v3 with respect to service transition and service operation. In </w:t>
            </w:r>
            <w:r w:rsidRPr="00FD5435">
              <w:rPr>
                <w:i/>
              </w:rPr>
              <w:t>AIP Conference Proceedings</w:t>
            </w:r>
            <w:r w:rsidRPr="00FD5435">
              <w:t>. Melville: AIP Publishing, 2015, s. nestrankovano. ISSN 0094-243X. ISBN 978-0-7354-1287-3</w:t>
            </w:r>
            <w:r>
              <w:t>. (5%)</w:t>
            </w:r>
          </w:p>
        </w:tc>
      </w:tr>
      <w:tr w:rsidR="00F84311" w:rsidRPr="00F84311" w14:paraId="2C93088B" w14:textId="77777777" w:rsidTr="00F84311">
        <w:trPr>
          <w:trHeight w:val="218"/>
        </w:trPr>
        <w:tc>
          <w:tcPr>
            <w:tcW w:w="9859" w:type="dxa"/>
            <w:gridSpan w:val="21"/>
            <w:shd w:val="clear" w:color="auto" w:fill="F7CAAC"/>
          </w:tcPr>
          <w:p w14:paraId="447A8D7F" w14:textId="77777777" w:rsidR="00F84311" w:rsidRPr="00F84311" w:rsidRDefault="00F84311" w:rsidP="00F84311">
            <w:pPr>
              <w:rPr>
                <w:b/>
              </w:rPr>
            </w:pPr>
            <w:r w:rsidRPr="00F84311">
              <w:rPr>
                <w:b/>
              </w:rPr>
              <w:t>Působení v zahraničí</w:t>
            </w:r>
          </w:p>
        </w:tc>
      </w:tr>
      <w:tr w:rsidR="00F84311" w:rsidRPr="00F84311" w14:paraId="7B1B8C0E" w14:textId="77777777" w:rsidTr="007E5019">
        <w:trPr>
          <w:trHeight w:val="45"/>
        </w:trPr>
        <w:tc>
          <w:tcPr>
            <w:tcW w:w="9859" w:type="dxa"/>
            <w:gridSpan w:val="21"/>
          </w:tcPr>
          <w:p w14:paraId="1FBB9A4F" w14:textId="77777777" w:rsidR="00F84311" w:rsidRPr="00F84311" w:rsidRDefault="00F84311" w:rsidP="00F84311">
            <w:pPr>
              <w:rPr>
                <w:b/>
              </w:rPr>
            </w:pPr>
          </w:p>
        </w:tc>
      </w:tr>
      <w:tr w:rsidR="00F84311" w:rsidRPr="00F84311" w14:paraId="42236920" w14:textId="77777777" w:rsidTr="00F84311">
        <w:trPr>
          <w:cantSplit/>
          <w:trHeight w:val="152"/>
        </w:trPr>
        <w:tc>
          <w:tcPr>
            <w:tcW w:w="2518" w:type="dxa"/>
            <w:shd w:val="clear" w:color="auto" w:fill="F7CAAC"/>
          </w:tcPr>
          <w:p w14:paraId="6AD9009A" w14:textId="77777777" w:rsidR="00F84311" w:rsidRPr="00F84311" w:rsidRDefault="00F84311" w:rsidP="00F84311">
            <w:pPr>
              <w:jc w:val="both"/>
              <w:rPr>
                <w:b/>
              </w:rPr>
            </w:pPr>
            <w:r w:rsidRPr="00F84311">
              <w:rPr>
                <w:b/>
              </w:rPr>
              <w:t xml:space="preserve">Podpis </w:t>
            </w:r>
          </w:p>
        </w:tc>
        <w:tc>
          <w:tcPr>
            <w:tcW w:w="4536" w:type="dxa"/>
            <w:gridSpan w:val="10"/>
          </w:tcPr>
          <w:p w14:paraId="21F8F62E" w14:textId="77777777" w:rsidR="00F84311" w:rsidRPr="00F84311" w:rsidRDefault="00F84311" w:rsidP="00F84311">
            <w:pPr>
              <w:jc w:val="both"/>
            </w:pPr>
          </w:p>
        </w:tc>
        <w:tc>
          <w:tcPr>
            <w:tcW w:w="786" w:type="dxa"/>
            <w:gridSpan w:val="4"/>
            <w:shd w:val="clear" w:color="auto" w:fill="F7CAAC"/>
          </w:tcPr>
          <w:p w14:paraId="6708FB48" w14:textId="77777777" w:rsidR="00F84311" w:rsidRPr="00F84311" w:rsidRDefault="00F84311" w:rsidP="00F84311">
            <w:pPr>
              <w:jc w:val="both"/>
            </w:pPr>
            <w:r w:rsidRPr="00F84311">
              <w:rPr>
                <w:b/>
              </w:rPr>
              <w:t>datum</w:t>
            </w:r>
          </w:p>
        </w:tc>
        <w:tc>
          <w:tcPr>
            <w:tcW w:w="2019" w:type="dxa"/>
            <w:gridSpan w:val="6"/>
          </w:tcPr>
          <w:p w14:paraId="5E9CD850" w14:textId="77777777" w:rsidR="00F84311" w:rsidRPr="00F84311" w:rsidRDefault="00F84311" w:rsidP="00F84311">
            <w:pPr>
              <w:jc w:val="both"/>
            </w:pPr>
          </w:p>
        </w:tc>
      </w:tr>
    </w:tbl>
    <w:p w14:paraId="59ACCB7B" w14:textId="77777777" w:rsidR="00F84311" w:rsidRDefault="00F8431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14:paraId="744F7DA6" w14:textId="77777777" w:rsidTr="00E66B0B">
        <w:tc>
          <w:tcPr>
            <w:tcW w:w="9859" w:type="dxa"/>
            <w:gridSpan w:val="11"/>
            <w:tcBorders>
              <w:bottom w:val="double" w:sz="4" w:space="0" w:color="auto"/>
            </w:tcBorders>
            <w:shd w:val="clear" w:color="auto" w:fill="BDD6EE"/>
          </w:tcPr>
          <w:p w14:paraId="67C4647A" w14:textId="77777777" w:rsidR="002A72E9" w:rsidRDefault="002A72E9" w:rsidP="00E66B0B">
            <w:pPr>
              <w:jc w:val="both"/>
              <w:rPr>
                <w:b/>
                <w:sz w:val="28"/>
              </w:rPr>
            </w:pPr>
            <w:r>
              <w:rPr>
                <w:b/>
                <w:sz w:val="28"/>
              </w:rPr>
              <w:t>C-I – Personální zabezpečení</w:t>
            </w:r>
          </w:p>
        </w:tc>
      </w:tr>
      <w:tr w:rsidR="002A72E9" w14:paraId="49AAA66B" w14:textId="77777777" w:rsidTr="00E66B0B">
        <w:tc>
          <w:tcPr>
            <w:tcW w:w="2518" w:type="dxa"/>
            <w:tcBorders>
              <w:top w:val="double" w:sz="4" w:space="0" w:color="auto"/>
            </w:tcBorders>
            <w:shd w:val="clear" w:color="auto" w:fill="F7CAAC"/>
          </w:tcPr>
          <w:p w14:paraId="289447A3" w14:textId="77777777" w:rsidR="002A72E9" w:rsidRDefault="002A72E9" w:rsidP="00E66B0B">
            <w:pPr>
              <w:jc w:val="both"/>
              <w:rPr>
                <w:b/>
              </w:rPr>
            </w:pPr>
            <w:r>
              <w:rPr>
                <w:b/>
              </w:rPr>
              <w:t>Vysoká škola</w:t>
            </w:r>
          </w:p>
        </w:tc>
        <w:tc>
          <w:tcPr>
            <w:tcW w:w="7341" w:type="dxa"/>
            <w:gridSpan w:val="10"/>
          </w:tcPr>
          <w:p w14:paraId="5B8CF548" w14:textId="77777777" w:rsidR="002A72E9" w:rsidRDefault="002A72E9" w:rsidP="00E66B0B">
            <w:pPr>
              <w:jc w:val="both"/>
            </w:pPr>
            <w:r>
              <w:t>Univerzita Tomáše Bati ve Zlíně</w:t>
            </w:r>
          </w:p>
        </w:tc>
      </w:tr>
      <w:tr w:rsidR="002A72E9" w14:paraId="4840A06F" w14:textId="77777777" w:rsidTr="00E66B0B">
        <w:tc>
          <w:tcPr>
            <w:tcW w:w="2518" w:type="dxa"/>
            <w:shd w:val="clear" w:color="auto" w:fill="F7CAAC"/>
          </w:tcPr>
          <w:p w14:paraId="32BF39DA" w14:textId="77777777" w:rsidR="002A72E9" w:rsidRDefault="002A72E9" w:rsidP="00E66B0B">
            <w:pPr>
              <w:jc w:val="both"/>
              <w:rPr>
                <w:b/>
              </w:rPr>
            </w:pPr>
            <w:r>
              <w:rPr>
                <w:b/>
              </w:rPr>
              <w:t>Součást vysoké školy</w:t>
            </w:r>
          </w:p>
        </w:tc>
        <w:tc>
          <w:tcPr>
            <w:tcW w:w="7341" w:type="dxa"/>
            <w:gridSpan w:val="10"/>
          </w:tcPr>
          <w:p w14:paraId="6D1B3802" w14:textId="77777777" w:rsidR="002A72E9" w:rsidRDefault="002A72E9" w:rsidP="00E66B0B">
            <w:pPr>
              <w:jc w:val="both"/>
            </w:pPr>
            <w:r>
              <w:t>Fakulta managementu a ekonomiky</w:t>
            </w:r>
          </w:p>
        </w:tc>
      </w:tr>
      <w:tr w:rsidR="002A72E9" w14:paraId="00D80221" w14:textId="77777777" w:rsidTr="00E66B0B">
        <w:tc>
          <w:tcPr>
            <w:tcW w:w="2518" w:type="dxa"/>
            <w:shd w:val="clear" w:color="auto" w:fill="F7CAAC"/>
          </w:tcPr>
          <w:p w14:paraId="725797F7" w14:textId="77777777" w:rsidR="002A72E9" w:rsidRDefault="002A72E9" w:rsidP="00E66B0B">
            <w:pPr>
              <w:jc w:val="both"/>
              <w:rPr>
                <w:b/>
              </w:rPr>
            </w:pPr>
            <w:r>
              <w:rPr>
                <w:b/>
              </w:rPr>
              <w:t>Název studijního programu</w:t>
            </w:r>
          </w:p>
        </w:tc>
        <w:tc>
          <w:tcPr>
            <w:tcW w:w="7341" w:type="dxa"/>
            <w:gridSpan w:val="10"/>
          </w:tcPr>
          <w:p w14:paraId="256DD02D" w14:textId="77777777" w:rsidR="002A72E9" w:rsidRDefault="002A72E9" w:rsidP="00E66B0B">
            <w:pPr>
              <w:jc w:val="both"/>
            </w:pPr>
            <w:r>
              <w:t>Průmyslové inženýrství</w:t>
            </w:r>
          </w:p>
        </w:tc>
      </w:tr>
      <w:tr w:rsidR="002A72E9" w14:paraId="7D51C205" w14:textId="77777777" w:rsidTr="00E66B0B">
        <w:tc>
          <w:tcPr>
            <w:tcW w:w="2518" w:type="dxa"/>
            <w:shd w:val="clear" w:color="auto" w:fill="F7CAAC"/>
          </w:tcPr>
          <w:p w14:paraId="79D64CCE" w14:textId="77777777" w:rsidR="002A72E9" w:rsidRDefault="002A72E9" w:rsidP="00E66B0B">
            <w:pPr>
              <w:jc w:val="both"/>
              <w:rPr>
                <w:b/>
              </w:rPr>
            </w:pPr>
            <w:r>
              <w:rPr>
                <w:b/>
              </w:rPr>
              <w:t>Jméno a příjmení</w:t>
            </w:r>
          </w:p>
        </w:tc>
        <w:tc>
          <w:tcPr>
            <w:tcW w:w="4536" w:type="dxa"/>
            <w:gridSpan w:val="5"/>
          </w:tcPr>
          <w:p w14:paraId="2D4D6A1B" w14:textId="77777777" w:rsidR="002A72E9" w:rsidRPr="00AE431B" w:rsidRDefault="002A72E9" w:rsidP="00E66B0B">
            <w:pPr>
              <w:jc w:val="both"/>
            </w:pPr>
            <w:r w:rsidRPr="00AE431B">
              <w:t>Petr KONEČNÝ</w:t>
            </w:r>
          </w:p>
        </w:tc>
        <w:tc>
          <w:tcPr>
            <w:tcW w:w="709" w:type="dxa"/>
            <w:shd w:val="clear" w:color="auto" w:fill="F7CAAC"/>
          </w:tcPr>
          <w:p w14:paraId="0DEC6926" w14:textId="77777777" w:rsidR="002A72E9" w:rsidRDefault="002A72E9" w:rsidP="00E66B0B">
            <w:pPr>
              <w:jc w:val="both"/>
              <w:rPr>
                <w:b/>
              </w:rPr>
            </w:pPr>
            <w:r>
              <w:rPr>
                <w:b/>
              </w:rPr>
              <w:t>Tituly</w:t>
            </w:r>
          </w:p>
        </w:tc>
        <w:tc>
          <w:tcPr>
            <w:tcW w:w="2096" w:type="dxa"/>
            <w:gridSpan w:val="4"/>
          </w:tcPr>
          <w:p w14:paraId="418A9A64" w14:textId="77777777" w:rsidR="002A72E9" w:rsidRDefault="002A72E9" w:rsidP="00E66B0B">
            <w:pPr>
              <w:jc w:val="both"/>
            </w:pPr>
            <w:r>
              <w:t>Ing.</w:t>
            </w:r>
          </w:p>
        </w:tc>
      </w:tr>
      <w:tr w:rsidR="002A72E9" w14:paraId="4F64A080" w14:textId="77777777" w:rsidTr="00E66B0B">
        <w:tc>
          <w:tcPr>
            <w:tcW w:w="2518" w:type="dxa"/>
            <w:shd w:val="clear" w:color="auto" w:fill="F7CAAC"/>
          </w:tcPr>
          <w:p w14:paraId="448D35E6" w14:textId="77777777" w:rsidR="002A72E9" w:rsidRDefault="002A72E9" w:rsidP="00E66B0B">
            <w:pPr>
              <w:jc w:val="both"/>
              <w:rPr>
                <w:b/>
              </w:rPr>
            </w:pPr>
            <w:r>
              <w:rPr>
                <w:b/>
              </w:rPr>
              <w:t>Rok narození</w:t>
            </w:r>
          </w:p>
        </w:tc>
        <w:tc>
          <w:tcPr>
            <w:tcW w:w="829" w:type="dxa"/>
          </w:tcPr>
          <w:p w14:paraId="78598A99" w14:textId="77777777" w:rsidR="002A72E9" w:rsidRDefault="002A72E9" w:rsidP="00E66B0B">
            <w:pPr>
              <w:jc w:val="both"/>
            </w:pPr>
            <w:r>
              <w:t>1981</w:t>
            </w:r>
          </w:p>
        </w:tc>
        <w:tc>
          <w:tcPr>
            <w:tcW w:w="1721" w:type="dxa"/>
            <w:shd w:val="clear" w:color="auto" w:fill="F7CAAC"/>
          </w:tcPr>
          <w:p w14:paraId="1E270BD1" w14:textId="77777777" w:rsidR="002A72E9" w:rsidRDefault="002A72E9" w:rsidP="00E66B0B">
            <w:pPr>
              <w:jc w:val="both"/>
              <w:rPr>
                <w:b/>
              </w:rPr>
            </w:pPr>
            <w:r>
              <w:rPr>
                <w:b/>
              </w:rPr>
              <w:t>typ vztahu k VŠ</w:t>
            </w:r>
          </w:p>
        </w:tc>
        <w:tc>
          <w:tcPr>
            <w:tcW w:w="992" w:type="dxa"/>
            <w:gridSpan w:val="2"/>
          </w:tcPr>
          <w:p w14:paraId="5AFD0AB2" w14:textId="77777777" w:rsidR="002A72E9" w:rsidRDefault="008D5664" w:rsidP="00E66B0B">
            <w:pPr>
              <w:jc w:val="both"/>
            </w:pPr>
            <w:r>
              <w:t>DPP</w:t>
            </w:r>
          </w:p>
        </w:tc>
        <w:tc>
          <w:tcPr>
            <w:tcW w:w="994" w:type="dxa"/>
            <w:shd w:val="clear" w:color="auto" w:fill="F7CAAC"/>
          </w:tcPr>
          <w:p w14:paraId="38902A3A" w14:textId="77777777" w:rsidR="002A72E9" w:rsidRDefault="002A72E9" w:rsidP="00E66B0B">
            <w:pPr>
              <w:jc w:val="both"/>
              <w:rPr>
                <w:b/>
              </w:rPr>
            </w:pPr>
            <w:r>
              <w:rPr>
                <w:b/>
              </w:rPr>
              <w:t>rozsah</w:t>
            </w:r>
          </w:p>
        </w:tc>
        <w:tc>
          <w:tcPr>
            <w:tcW w:w="709" w:type="dxa"/>
          </w:tcPr>
          <w:p w14:paraId="0DB0CB90" w14:textId="77777777" w:rsidR="002A72E9" w:rsidRDefault="002A72E9" w:rsidP="00E66B0B">
            <w:pPr>
              <w:jc w:val="both"/>
            </w:pPr>
          </w:p>
        </w:tc>
        <w:tc>
          <w:tcPr>
            <w:tcW w:w="709" w:type="dxa"/>
            <w:gridSpan w:val="2"/>
            <w:shd w:val="clear" w:color="auto" w:fill="F7CAAC"/>
          </w:tcPr>
          <w:p w14:paraId="527E1AA5" w14:textId="77777777" w:rsidR="002A72E9" w:rsidRDefault="002A72E9" w:rsidP="00E66B0B">
            <w:pPr>
              <w:jc w:val="both"/>
              <w:rPr>
                <w:b/>
              </w:rPr>
            </w:pPr>
            <w:r>
              <w:rPr>
                <w:b/>
              </w:rPr>
              <w:t>do kdy</w:t>
            </w:r>
          </w:p>
        </w:tc>
        <w:tc>
          <w:tcPr>
            <w:tcW w:w="1387" w:type="dxa"/>
            <w:gridSpan w:val="2"/>
          </w:tcPr>
          <w:p w14:paraId="4AD102C8" w14:textId="77777777" w:rsidR="002A72E9" w:rsidRDefault="002A72E9" w:rsidP="00E66B0B">
            <w:pPr>
              <w:jc w:val="both"/>
            </w:pPr>
          </w:p>
        </w:tc>
      </w:tr>
      <w:tr w:rsidR="002A72E9" w14:paraId="44643F4B" w14:textId="77777777" w:rsidTr="00E66B0B">
        <w:tc>
          <w:tcPr>
            <w:tcW w:w="5068" w:type="dxa"/>
            <w:gridSpan w:val="3"/>
            <w:shd w:val="clear" w:color="auto" w:fill="F7CAAC"/>
          </w:tcPr>
          <w:p w14:paraId="626E3347" w14:textId="77777777" w:rsidR="002A72E9" w:rsidRDefault="002A72E9" w:rsidP="00E66B0B">
            <w:pPr>
              <w:jc w:val="both"/>
              <w:rPr>
                <w:b/>
              </w:rPr>
            </w:pPr>
            <w:r>
              <w:rPr>
                <w:b/>
              </w:rPr>
              <w:t>Typ vztahu na součásti VŠ, která uskutečňuje st. program</w:t>
            </w:r>
          </w:p>
        </w:tc>
        <w:tc>
          <w:tcPr>
            <w:tcW w:w="992" w:type="dxa"/>
            <w:gridSpan w:val="2"/>
          </w:tcPr>
          <w:p w14:paraId="38B21066" w14:textId="77777777" w:rsidR="002A72E9" w:rsidRDefault="002A72E9" w:rsidP="00E66B0B">
            <w:pPr>
              <w:jc w:val="both"/>
            </w:pPr>
          </w:p>
        </w:tc>
        <w:tc>
          <w:tcPr>
            <w:tcW w:w="994" w:type="dxa"/>
            <w:shd w:val="clear" w:color="auto" w:fill="F7CAAC"/>
          </w:tcPr>
          <w:p w14:paraId="222BD839" w14:textId="77777777" w:rsidR="002A72E9" w:rsidRDefault="002A72E9" w:rsidP="00E66B0B">
            <w:pPr>
              <w:jc w:val="both"/>
              <w:rPr>
                <w:b/>
              </w:rPr>
            </w:pPr>
            <w:r>
              <w:rPr>
                <w:b/>
              </w:rPr>
              <w:t>rozsah</w:t>
            </w:r>
          </w:p>
        </w:tc>
        <w:tc>
          <w:tcPr>
            <w:tcW w:w="709" w:type="dxa"/>
          </w:tcPr>
          <w:p w14:paraId="0712BAE8" w14:textId="77777777" w:rsidR="002A72E9" w:rsidRDefault="002A72E9" w:rsidP="00E66B0B">
            <w:pPr>
              <w:jc w:val="both"/>
            </w:pPr>
          </w:p>
        </w:tc>
        <w:tc>
          <w:tcPr>
            <w:tcW w:w="709" w:type="dxa"/>
            <w:gridSpan w:val="2"/>
            <w:shd w:val="clear" w:color="auto" w:fill="F7CAAC"/>
          </w:tcPr>
          <w:p w14:paraId="74991298" w14:textId="77777777" w:rsidR="002A72E9" w:rsidRDefault="002A72E9" w:rsidP="00E66B0B">
            <w:pPr>
              <w:jc w:val="both"/>
              <w:rPr>
                <w:b/>
              </w:rPr>
            </w:pPr>
            <w:r>
              <w:rPr>
                <w:b/>
              </w:rPr>
              <w:t>do kdy</w:t>
            </w:r>
          </w:p>
        </w:tc>
        <w:tc>
          <w:tcPr>
            <w:tcW w:w="1387" w:type="dxa"/>
            <w:gridSpan w:val="2"/>
          </w:tcPr>
          <w:p w14:paraId="2F6B59E4" w14:textId="77777777" w:rsidR="002A72E9" w:rsidRDefault="002A72E9" w:rsidP="00E66B0B">
            <w:pPr>
              <w:jc w:val="both"/>
            </w:pPr>
          </w:p>
        </w:tc>
      </w:tr>
      <w:tr w:rsidR="002A72E9" w14:paraId="4C0D2E6B" w14:textId="77777777" w:rsidTr="00E66B0B">
        <w:tc>
          <w:tcPr>
            <w:tcW w:w="6060" w:type="dxa"/>
            <w:gridSpan w:val="5"/>
            <w:shd w:val="clear" w:color="auto" w:fill="F7CAAC"/>
          </w:tcPr>
          <w:p w14:paraId="54DCF451" w14:textId="77777777" w:rsidR="002A72E9" w:rsidRDefault="002A72E9" w:rsidP="00E66B0B">
            <w:pPr>
              <w:jc w:val="both"/>
            </w:pPr>
            <w:r>
              <w:rPr>
                <w:b/>
              </w:rPr>
              <w:t>Další současná působení jako akademický pracovník na jiných VŠ</w:t>
            </w:r>
          </w:p>
        </w:tc>
        <w:tc>
          <w:tcPr>
            <w:tcW w:w="1703" w:type="dxa"/>
            <w:gridSpan w:val="2"/>
            <w:shd w:val="clear" w:color="auto" w:fill="F7CAAC"/>
          </w:tcPr>
          <w:p w14:paraId="3B95999F" w14:textId="77777777" w:rsidR="002A72E9" w:rsidRDefault="002A72E9" w:rsidP="00E66B0B">
            <w:pPr>
              <w:jc w:val="both"/>
              <w:rPr>
                <w:b/>
              </w:rPr>
            </w:pPr>
            <w:r>
              <w:rPr>
                <w:b/>
              </w:rPr>
              <w:t>typ prac. vztahu</w:t>
            </w:r>
          </w:p>
        </w:tc>
        <w:tc>
          <w:tcPr>
            <w:tcW w:w="2096" w:type="dxa"/>
            <w:gridSpan w:val="4"/>
            <w:shd w:val="clear" w:color="auto" w:fill="F7CAAC"/>
          </w:tcPr>
          <w:p w14:paraId="75334C90" w14:textId="77777777" w:rsidR="002A72E9" w:rsidRDefault="002A72E9" w:rsidP="00E66B0B">
            <w:pPr>
              <w:jc w:val="both"/>
              <w:rPr>
                <w:b/>
              </w:rPr>
            </w:pPr>
            <w:r>
              <w:rPr>
                <w:b/>
              </w:rPr>
              <w:t>rozsah</w:t>
            </w:r>
          </w:p>
        </w:tc>
      </w:tr>
      <w:tr w:rsidR="002A72E9" w14:paraId="01D2C86A" w14:textId="77777777" w:rsidTr="00E66B0B">
        <w:tc>
          <w:tcPr>
            <w:tcW w:w="6060" w:type="dxa"/>
            <w:gridSpan w:val="5"/>
          </w:tcPr>
          <w:p w14:paraId="30BA8D53" w14:textId="77777777" w:rsidR="002A72E9" w:rsidRDefault="002A72E9" w:rsidP="00E66B0B">
            <w:pPr>
              <w:jc w:val="both"/>
            </w:pPr>
          </w:p>
        </w:tc>
        <w:tc>
          <w:tcPr>
            <w:tcW w:w="1703" w:type="dxa"/>
            <w:gridSpan w:val="2"/>
          </w:tcPr>
          <w:p w14:paraId="7FCC6371" w14:textId="77777777" w:rsidR="002A72E9" w:rsidRDefault="002A72E9" w:rsidP="00E66B0B">
            <w:pPr>
              <w:jc w:val="both"/>
            </w:pPr>
          </w:p>
        </w:tc>
        <w:tc>
          <w:tcPr>
            <w:tcW w:w="2096" w:type="dxa"/>
            <w:gridSpan w:val="4"/>
          </w:tcPr>
          <w:p w14:paraId="5F0FF264" w14:textId="77777777" w:rsidR="002A72E9" w:rsidRDefault="002A72E9" w:rsidP="00E66B0B">
            <w:pPr>
              <w:jc w:val="both"/>
            </w:pPr>
          </w:p>
        </w:tc>
      </w:tr>
      <w:tr w:rsidR="002A72E9" w14:paraId="682381C3" w14:textId="77777777" w:rsidTr="00E66B0B">
        <w:tc>
          <w:tcPr>
            <w:tcW w:w="6060" w:type="dxa"/>
            <w:gridSpan w:val="5"/>
          </w:tcPr>
          <w:p w14:paraId="0E5F3512" w14:textId="77777777" w:rsidR="002A72E9" w:rsidRDefault="002A72E9" w:rsidP="00E66B0B">
            <w:pPr>
              <w:jc w:val="both"/>
            </w:pPr>
          </w:p>
        </w:tc>
        <w:tc>
          <w:tcPr>
            <w:tcW w:w="1703" w:type="dxa"/>
            <w:gridSpan w:val="2"/>
          </w:tcPr>
          <w:p w14:paraId="7583AD9C" w14:textId="77777777" w:rsidR="002A72E9" w:rsidRDefault="002A72E9" w:rsidP="00E66B0B">
            <w:pPr>
              <w:jc w:val="both"/>
            </w:pPr>
          </w:p>
        </w:tc>
        <w:tc>
          <w:tcPr>
            <w:tcW w:w="2096" w:type="dxa"/>
            <w:gridSpan w:val="4"/>
          </w:tcPr>
          <w:p w14:paraId="57A821BF" w14:textId="77777777" w:rsidR="002A72E9" w:rsidRDefault="002A72E9" w:rsidP="00E66B0B">
            <w:pPr>
              <w:jc w:val="both"/>
            </w:pPr>
          </w:p>
        </w:tc>
      </w:tr>
      <w:tr w:rsidR="002A72E9" w14:paraId="3ADAB906" w14:textId="77777777" w:rsidTr="00E66B0B">
        <w:tc>
          <w:tcPr>
            <w:tcW w:w="6060" w:type="dxa"/>
            <w:gridSpan w:val="5"/>
          </w:tcPr>
          <w:p w14:paraId="35360CD4" w14:textId="77777777" w:rsidR="002A72E9" w:rsidRDefault="002A72E9" w:rsidP="00E66B0B">
            <w:pPr>
              <w:jc w:val="both"/>
            </w:pPr>
          </w:p>
        </w:tc>
        <w:tc>
          <w:tcPr>
            <w:tcW w:w="1703" w:type="dxa"/>
            <w:gridSpan w:val="2"/>
          </w:tcPr>
          <w:p w14:paraId="7596E592" w14:textId="77777777" w:rsidR="002A72E9" w:rsidRDefault="002A72E9" w:rsidP="00E66B0B">
            <w:pPr>
              <w:jc w:val="both"/>
            </w:pPr>
          </w:p>
        </w:tc>
        <w:tc>
          <w:tcPr>
            <w:tcW w:w="2096" w:type="dxa"/>
            <w:gridSpan w:val="4"/>
          </w:tcPr>
          <w:p w14:paraId="38F219F6" w14:textId="77777777" w:rsidR="002A72E9" w:rsidRDefault="002A72E9" w:rsidP="00E66B0B">
            <w:pPr>
              <w:jc w:val="both"/>
            </w:pPr>
          </w:p>
        </w:tc>
      </w:tr>
      <w:tr w:rsidR="002A72E9" w14:paraId="2D69DA60" w14:textId="77777777" w:rsidTr="00E66B0B">
        <w:tc>
          <w:tcPr>
            <w:tcW w:w="6060" w:type="dxa"/>
            <w:gridSpan w:val="5"/>
          </w:tcPr>
          <w:p w14:paraId="73F90008" w14:textId="77777777" w:rsidR="002A72E9" w:rsidRDefault="002A72E9" w:rsidP="00E66B0B">
            <w:pPr>
              <w:jc w:val="both"/>
            </w:pPr>
          </w:p>
        </w:tc>
        <w:tc>
          <w:tcPr>
            <w:tcW w:w="1703" w:type="dxa"/>
            <w:gridSpan w:val="2"/>
          </w:tcPr>
          <w:p w14:paraId="32831F7A" w14:textId="77777777" w:rsidR="002A72E9" w:rsidRDefault="002A72E9" w:rsidP="00E66B0B">
            <w:pPr>
              <w:jc w:val="both"/>
            </w:pPr>
          </w:p>
        </w:tc>
        <w:tc>
          <w:tcPr>
            <w:tcW w:w="2096" w:type="dxa"/>
            <w:gridSpan w:val="4"/>
          </w:tcPr>
          <w:p w14:paraId="6B5B6CCD" w14:textId="77777777" w:rsidR="002A72E9" w:rsidRDefault="002A72E9" w:rsidP="00E66B0B">
            <w:pPr>
              <w:jc w:val="both"/>
            </w:pPr>
          </w:p>
        </w:tc>
      </w:tr>
      <w:tr w:rsidR="002A72E9" w14:paraId="73313215" w14:textId="77777777" w:rsidTr="00E66B0B">
        <w:tc>
          <w:tcPr>
            <w:tcW w:w="9859" w:type="dxa"/>
            <w:gridSpan w:val="11"/>
            <w:shd w:val="clear" w:color="auto" w:fill="F7CAAC"/>
          </w:tcPr>
          <w:p w14:paraId="50EB6FEA" w14:textId="77777777"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14:paraId="2E85A8E0" w14:textId="77777777" w:rsidTr="00E66B0B">
        <w:trPr>
          <w:trHeight w:val="607"/>
        </w:trPr>
        <w:tc>
          <w:tcPr>
            <w:tcW w:w="9859" w:type="dxa"/>
            <w:gridSpan w:val="11"/>
            <w:tcBorders>
              <w:top w:val="nil"/>
            </w:tcBorders>
          </w:tcPr>
          <w:p w14:paraId="415B33CF" w14:textId="30A183A4" w:rsidR="002A72E9" w:rsidRDefault="00D836CE" w:rsidP="00E66B0B">
            <w:pPr>
              <w:jc w:val="both"/>
            </w:pPr>
            <w:r>
              <w:t>Business akademie 1</w:t>
            </w:r>
            <w:r w:rsidR="002A72E9">
              <w:t xml:space="preserve"> - vedení seminářů (30%)</w:t>
            </w:r>
            <w:r w:rsidR="007044B0">
              <w:t xml:space="preserve"> – odborník z praxe</w:t>
            </w:r>
          </w:p>
          <w:p w14:paraId="62DF607E" w14:textId="7064D4A8" w:rsidR="002A72E9" w:rsidRDefault="00D836CE" w:rsidP="00E66B0B">
            <w:pPr>
              <w:jc w:val="both"/>
            </w:pPr>
            <w:r>
              <w:t xml:space="preserve">Business akademie </w:t>
            </w:r>
            <w:r w:rsidR="002A72E9">
              <w:t>2 - vedení seminářů (30%)</w:t>
            </w:r>
            <w:r w:rsidR="007044B0">
              <w:t xml:space="preserve"> – odborník z praxe</w:t>
            </w:r>
          </w:p>
        </w:tc>
      </w:tr>
      <w:tr w:rsidR="002A72E9" w14:paraId="6A70DACA" w14:textId="77777777" w:rsidTr="00E66B0B">
        <w:tc>
          <w:tcPr>
            <w:tcW w:w="9859" w:type="dxa"/>
            <w:gridSpan w:val="11"/>
            <w:shd w:val="clear" w:color="auto" w:fill="F7CAAC"/>
          </w:tcPr>
          <w:p w14:paraId="58AC70D1" w14:textId="77777777" w:rsidR="002A72E9" w:rsidRDefault="002A72E9" w:rsidP="00E66B0B">
            <w:pPr>
              <w:jc w:val="both"/>
            </w:pPr>
            <w:r>
              <w:rPr>
                <w:b/>
              </w:rPr>
              <w:t xml:space="preserve">Údaje o vzdělání na VŠ </w:t>
            </w:r>
          </w:p>
        </w:tc>
      </w:tr>
      <w:tr w:rsidR="002A72E9" w14:paraId="6C596D2F" w14:textId="77777777" w:rsidTr="00E66B0B">
        <w:trPr>
          <w:trHeight w:val="449"/>
        </w:trPr>
        <w:tc>
          <w:tcPr>
            <w:tcW w:w="9859" w:type="dxa"/>
            <w:gridSpan w:val="11"/>
          </w:tcPr>
          <w:p w14:paraId="0686618F" w14:textId="77777777" w:rsidR="002A72E9" w:rsidRPr="00AE431B" w:rsidRDefault="002A72E9" w:rsidP="00E66B0B">
            <w:pPr>
              <w:jc w:val="both"/>
            </w:pPr>
            <w:r w:rsidRPr="00AE431B">
              <w:t xml:space="preserve">2000 – 2005  Vysoká škola báňská – Technická univerzita Ostrava </w:t>
            </w:r>
            <w:r w:rsidRPr="00504151">
              <w:rPr>
                <w:b/>
              </w:rPr>
              <w:t>(Ing</w:t>
            </w:r>
            <w:r w:rsidRPr="00AE431B">
              <w:t>.)</w:t>
            </w:r>
          </w:p>
        </w:tc>
      </w:tr>
      <w:tr w:rsidR="002A72E9" w14:paraId="5338A5FE" w14:textId="77777777" w:rsidTr="00E66B0B">
        <w:tc>
          <w:tcPr>
            <w:tcW w:w="9859" w:type="dxa"/>
            <w:gridSpan w:val="11"/>
            <w:shd w:val="clear" w:color="auto" w:fill="F7CAAC"/>
          </w:tcPr>
          <w:p w14:paraId="3DBE93CB" w14:textId="77777777" w:rsidR="002A72E9" w:rsidRDefault="002A72E9" w:rsidP="00E66B0B">
            <w:pPr>
              <w:jc w:val="both"/>
              <w:rPr>
                <w:b/>
              </w:rPr>
            </w:pPr>
            <w:r>
              <w:rPr>
                <w:b/>
              </w:rPr>
              <w:t>Údaje o odborném působení od absolvování VŠ</w:t>
            </w:r>
          </w:p>
        </w:tc>
      </w:tr>
      <w:tr w:rsidR="002A72E9" w14:paraId="6084E08D" w14:textId="77777777" w:rsidTr="00E66B0B">
        <w:trPr>
          <w:trHeight w:val="1090"/>
        </w:trPr>
        <w:tc>
          <w:tcPr>
            <w:tcW w:w="9859" w:type="dxa"/>
            <w:gridSpan w:val="11"/>
          </w:tcPr>
          <w:p w14:paraId="3F44D38C" w14:textId="77777777"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14:paraId="4E746645" w14:textId="77777777"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14:paraId="628438AF" w14:textId="77777777"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14:paraId="057F86B1" w14:textId="77777777"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14:paraId="085EE41C" w14:textId="77777777"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14:paraId="3B61B54D" w14:textId="77777777" w:rsidR="002A72E9" w:rsidRDefault="002A72E9" w:rsidP="00E66B0B">
            <w:pPr>
              <w:tabs>
                <w:tab w:val="left" w:pos="1381"/>
              </w:tabs>
              <w:ind w:left="1381" w:hanging="1381"/>
              <w:jc w:val="both"/>
            </w:pPr>
            <w:r>
              <w:t xml:space="preserve">2007 – 2008    Zlínský kraj - </w:t>
            </w:r>
            <w:r w:rsidRPr="00D111E1">
              <w:t>Člen projektového týmu projektu</w:t>
            </w:r>
          </w:p>
          <w:p w14:paraId="2E752E7B" w14:textId="77777777"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14:paraId="041DDDD3" w14:textId="77777777" w:rsidTr="00E66B0B">
        <w:trPr>
          <w:trHeight w:val="250"/>
        </w:trPr>
        <w:tc>
          <w:tcPr>
            <w:tcW w:w="9859" w:type="dxa"/>
            <w:gridSpan w:val="11"/>
            <w:shd w:val="clear" w:color="auto" w:fill="F7CAAC"/>
          </w:tcPr>
          <w:p w14:paraId="64A76014" w14:textId="77777777" w:rsidR="002A72E9" w:rsidRDefault="002A72E9" w:rsidP="00E66B0B">
            <w:pPr>
              <w:jc w:val="both"/>
            </w:pPr>
            <w:r>
              <w:rPr>
                <w:b/>
              </w:rPr>
              <w:t>Zkušenosti s vedením kvalifikačních a rigorózních prací</w:t>
            </w:r>
          </w:p>
        </w:tc>
      </w:tr>
      <w:tr w:rsidR="002A72E9" w14:paraId="48B1747C" w14:textId="77777777" w:rsidTr="00E66B0B">
        <w:trPr>
          <w:trHeight w:val="455"/>
        </w:trPr>
        <w:tc>
          <w:tcPr>
            <w:tcW w:w="9859" w:type="dxa"/>
            <w:gridSpan w:val="11"/>
          </w:tcPr>
          <w:p w14:paraId="08D3931D" w14:textId="77777777" w:rsidR="00636CFD" w:rsidRDefault="00636CFD" w:rsidP="00636CFD">
            <w:pPr>
              <w:jc w:val="both"/>
            </w:pPr>
            <w:r>
              <w:t xml:space="preserve">Počet vedených bakalářských prací – 0 </w:t>
            </w:r>
          </w:p>
          <w:p w14:paraId="37BF8080" w14:textId="77777777" w:rsidR="002A72E9" w:rsidRDefault="00636CFD" w:rsidP="00636CFD">
            <w:pPr>
              <w:jc w:val="both"/>
            </w:pPr>
            <w:r>
              <w:t>Počet vedených diplomových prací – 0</w:t>
            </w:r>
          </w:p>
        </w:tc>
      </w:tr>
      <w:tr w:rsidR="002A72E9" w14:paraId="5A1DCF7D" w14:textId="77777777" w:rsidTr="00E66B0B">
        <w:trPr>
          <w:cantSplit/>
        </w:trPr>
        <w:tc>
          <w:tcPr>
            <w:tcW w:w="3347" w:type="dxa"/>
            <w:gridSpan w:val="2"/>
            <w:tcBorders>
              <w:top w:val="single" w:sz="12" w:space="0" w:color="auto"/>
            </w:tcBorders>
            <w:shd w:val="clear" w:color="auto" w:fill="F7CAAC"/>
          </w:tcPr>
          <w:p w14:paraId="5ACE858C" w14:textId="77777777"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14:paraId="3FE63728" w14:textId="77777777"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DDED790" w14:textId="77777777"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900ADF0" w14:textId="77777777" w:rsidR="002A72E9" w:rsidRDefault="002A72E9" w:rsidP="00E66B0B">
            <w:pPr>
              <w:jc w:val="both"/>
              <w:rPr>
                <w:b/>
              </w:rPr>
            </w:pPr>
            <w:r>
              <w:rPr>
                <w:b/>
              </w:rPr>
              <w:t>Ohlasy publikací</w:t>
            </w:r>
          </w:p>
        </w:tc>
      </w:tr>
      <w:tr w:rsidR="002A72E9" w14:paraId="22F511FF" w14:textId="77777777" w:rsidTr="00E66B0B">
        <w:trPr>
          <w:cantSplit/>
        </w:trPr>
        <w:tc>
          <w:tcPr>
            <w:tcW w:w="3347" w:type="dxa"/>
            <w:gridSpan w:val="2"/>
          </w:tcPr>
          <w:p w14:paraId="44ADDF8D" w14:textId="77777777" w:rsidR="002A72E9" w:rsidRDefault="002A72E9" w:rsidP="00E66B0B">
            <w:pPr>
              <w:jc w:val="both"/>
            </w:pPr>
          </w:p>
        </w:tc>
        <w:tc>
          <w:tcPr>
            <w:tcW w:w="2245" w:type="dxa"/>
            <w:gridSpan w:val="2"/>
          </w:tcPr>
          <w:p w14:paraId="5D6608B3" w14:textId="77777777" w:rsidR="002A72E9" w:rsidRDefault="002A72E9" w:rsidP="00E66B0B">
            <w:pPr>
              <w:jc w:val="both"/>
            </w:pPr>
          </w:p>
        </w:tc>
        <w:tc>
          <w:tcPr>
            <w:tcW w:w="2248" w:type="dxa"/>
            <w:gridSpan w:val="4"/>
            <w:tcBorders>
              <w:right w:val="single" w:sz="12" w:space="0" w:color="auto"/>
            </w:tcBorders>
          </w:tcPr>
          <w:p w14:paraId="2E68AB1F" w14:textId="77777777" w:rsidR="002A72E9" w:rsidRDefault="002A72E9" w:rsidP="00E66B0B">
            <w:pPr>
              <w:jc w:val="both"/>
            </w:pPr>
          </w:p>
        </w:tc>
        <w:tc>
          <w:tcPr>
            <w:tcW w:w="632" w:type="dxa"/>
            <w:tcBorders>
              <w:left w:val="single" w:sz="12" w:space="0" w:color="auto"/>
            </w:tcBorders>
            <w:shd w:val="clear" w:color="auto" w:fill="F7CAAC"/>
          </w:tcPr>
          <w:p w14:paraId="007993EA" w14:textId="77777777" w:rsidR="002A72E9" w:rsidRDefault="002A72E9" w:rsidP="00E66B0B">
            <w:pPr>
              <w:jc w:val="both"/>
            </w:pPr>
            <w:r>
              <w:rPr>
                <w:b/>
              </w:rPr>
              <w:t>WOS</w:t>
            </w:r>
          </w:p>
        </w:tc>
        <w:tc>
          <w:tcPr>
            <w:tcW w:w="693" w:type="dxa"/>
            <w:shd w:val="clear" w:color="auto" w:fill="F7CAAC"/>
          </w:tcPr>
          <w:p w14:paraId="532C2EB4" w14:textId="77777777" w:rsidR="002A72E9" w:rsidRDefault="002A72E9" w:rsidP="00E66B0B">
            <w:pPr>
              <w:jc w:val="both"/>
              <w:rPr>
                <w:sz w:val="18"/>
              </w:rPr>
            </w:pPr>
            <w:r>
              <w:rPr>
                <w:b/>
                <w:sz w:val="18"/>
              </w:rPr>
              <w:t>Scopus</w:t>
            </w:r>
          </w:p>
        </w:tc>
        <w:tc>
          <w:tcPr>
            <w:tcW w:w="694" w:type="dxa"/>
            <w:shd w:val="clear" w:color="auto" w:fill="F7CAAC"/>
          </w:tcPr>
          <w:p w14:paraId="6108A028" w14:textId="77777777" w:rsidR="002A72E9" w:rsidRDefault="002A72E9" w:rsidP="00E66B0B">
            <w:pPr>
              <w:jc w:val="both"/>
            </w:pPr>
            <w:r>
              <w:rPr>
                <w:b/>
                <w:sz w:val="18"/>
              </w:rPr>
              <w:t>ostatní</w:t>
            </w:r>
          </w:p>
        </w:tc>
      </w:tr>
      <w:tr w:rsidR="002A72E9" w14:paraId="6C654BCA" w14:textId="77777777" w:rsidTr="00E66B0B">
        <w:trPr>
          <w:cantSplit/>
          <w:trHeight w:val="70"/>
        </w:trPr>
        <w:tc>
          <w:tcPr>
            <w:tcW w:w="3347" w:type="dxa"/>
            <w:gridSpan w:val="2"/>
            <w:shd w:val="clear" w:color="auto" w:fill="F7CAAC"/>
          </w:tcPr>
          <w:p w14:paraId="2EC039F5" w14:textId="77777777" w:rsidR="002A72E9" w:rsidRDefault="002A72E9" w:rsidP="00E66B0B">
            <w:pPr>
              <w:jc w:val="both"/>
            </w:pPr>
            <w:r>
              <w:rPr>
                <w:b/>
              </w:rPr>
              <w:t>Obor jmenovacího řízení</w:t>
            </w:r>
          </w:p>
        </w:tc>
        <w:tc>
          <w:tcPr>
            <w:tcW w:w="2245" w:type="dxa"/>
            <w:gridSpan w:val="2"/>
            <w:shd w:val="clear" w:color="auto" w:fill="F7CAAC"/>
          </w:tcPr>
          <w:p w14:paraId="1F7C2913" w14:textId="77777777"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14:paraId="794072CC" w14:textId="77777777" w:rsidR="002A72E9" w:rsidRDefault="002A72E9" w:rsidP="00E66B0B">
            <w:pPr>
              <w:jc w:val="both"/>
            </w:pPr>
            <w:r>
              <w:rPr>
                <w:b/>
              </w:rPr>
              <w:t>Řízení konáno na VŠ</w:t>
            </w:r>
          </w:p>
        </w:tc>
        <w:tc>
          <w:tcPr>
            <w:tcW w:w="632" w:type="dxa"/>
            <w:vMerge w:val="restart"/>
            <w:tcBorders>
              <w:left w:val="single" w:sz="12" w:space="0" w:color="auto"/>
            </w:tcBorders>
          </w:tcPr>
          <w:p w14:paraId="38810574" w14:textId="77777777" w:rsidR="002A72E9" w:rsidRDefault="00CE14E1" w:rsidP="00E66B0B">
            <w:pPr>
              <w:jc w:val="both"/>
              <w:rPr>
                <w:b/>
              </w:rPr>
            </w:pPr>
            <w:r>
              <w:rPr>
                <w:b/>
              </w:rPr>
              <w:t>0</w:t>
            </w:r>
          </w:p>
        </w:tc>
        <w:tc>
          <w:tcPr>
            <w:tcW w:w="693" w:type="dxa"/>
            <w:vMerge w:val="restart"/>
          </w:tcPr>
          <w:p w14:paraId="48BB0B08" w14:textId="77777777" w:rsidR="002A72E9" w:rsidRDefault="00CE14E1" w:rsidP="00E66B0B">
            <w:pPr>
              <w:jc w:val="both"/>
              <w:rPr>
                <w:b/>
              </w:rPr>
            </w:pPr>
            <w:r>
              <w:rPr>
                <w:b/>
              </w:rPr>
              <w:t>0</w:t>
            </w:r>
          </w:p>
        </w:tc>
        <w:tc>
          <w:tcPr>
            <w:tcW w:w="694" w:type="dxa"/>
            <w:vMerge w:val="restart"/>
          </w:tcPr>
          <w:p w14:paraId="4AA30E38" w14:textId="77777777" w:rsidR="002A72E9" w:rsidRDefault="00CE14E1" w:rsidP="00E66B0B">
            <w:pPr>
              <w:jc w:val="both"/>
              <w:rPr>
                <w:b/>
              </w:rPr>
            </w:pPr>
            <w:r>
              <w:rPr>
                <w:b/>
              </w:rPr>
              <w:t>0</w:t>
            </w:r>
          </w:p>
        </w:tc>
      </w:tr>
      <w:tr w:rsidR="002A72E9" w14:paraId="5BAB74AF" w14:textId="77777777" w:rsidTr="00E66B0B">
        <w:trPr>
          <w:trHeight w:val="205"/>
        </w:trPr>
        <w:tc>
          <w:tcPr>
            <w:tcW w:w="3347" w:type="dxa"/>
            <w:gridSpan w:val="2"/>
          </w:tcPr>
          <w:p w14:paraId="05196F3C" w14:textId="77777777" w:rsidR="002A72E9" w:rsidRDefault="002A72E9" w:rsidP="00E66B0B">
            <w:pPr>
              <w:jc w:val="both"/>
            </w:pPr>
          </w:p>
        </w:tc>
        <w:tc>
          <w:tcPr>
            <w:tcW w:w="2245" w:type="dxa"/>
            <w:gridSpan w:val="2"/>
          </w:tcPr>
          <w:p w14:paraId="3BCD052C" w14:textId="77777777" w:rsidR="002A72E9" w:rsidRDefault="002A72E9" w:rsidP="00E66B0B">
            <w:pPr>
              <w:jc w:val="both"/>
            </w:pPr>
          </w:p>
        </w:tc>
        <w:tc>
          <w:tcPr>
            <w:tcW w:w="2248" w:type="dxa"/>
            <w:gridSpan w:val="4"/>
            <w:tcBorders>
              <w:right w:val="single" w:sz="12" w:space="0" w:color="auto"/>
            </w:tcBorders>
          </w:tcPr>
          <w:p w14:paraId="434C418D" w14:textId="77777777" w:rsidR="002A72E9" w:rsidRDefault="002A72E9" w:rsidP="00E66B0B">
            <w:pPr>
              <w:jc w:val="both"/>
            </w:pPr>
          </w:p>
        </w:tc>
        <w:tc>
          <w:tcPr>
            <w:tcW w:w="632" w:type="dxa"/>
            <w:vMerge/>
            <w:tcBorders>
              <w:left w:val="single" w:sz="12" w:space="0" w:color="auto"/>
            </w:tcBorders>
            <w:vAlign w:val="center"/>
          </w:tcPr>
          <w:p w14:paraId="5F7B8C85" w14:textId="77777777" w:rsidR="002A72E9" w:rsidRDefault="002A72E9" w:rsidP="00E66B0B">
            <w:pPr>
              <w:rPr>
                <w:b/>
              </w:rPr>
            </w:pPr>
          </w:p>
        </w:tc>
        <w:tc>
          <w:tcPr>
            <w:tcW w:w="693" w:type="dxa"/>
            <w:vMerge/>
            <w:vAlign w:val="center"/>
          </w:tcPr>
          <w:p w14:paraId="21CAC367" w14:textId="77777777" w:rsidR="002A72E9" w:rsidRDefault="002A72E9" w:rsidP="00E66B0B">
            <w:pPr>
              <w:rPr>
                <w:b/>
              </w:rPr>
            </w:pPr>
          </w:p>
        </w:tc>
        <w:tc>
          <w:tcPr>
            <w:tcW w:w="694" w:type="dxa"/>
            <w:vMerge/>
            <w:vAlign w:val="center"/>
          </w:tcPr>
          <w:p w14:paraId="7AB70E45" w14:textId="77777777" w:rsidR="002A72E9" w:rsidRDefault="002A72E9" w:rsidP="00E66B0B">
            <w:pPr>
              <w:rPr>
                <w:b/>
              </w:rPr>
            </w:pPr>
          </w:p>
        </w:tc>
      </w:tr>
      <w:tr w:rsidR="002A72E9" w14:paraId="63D4FBF7" w14:textId="77777777" w:rsidTr="00E66B0B">
        <w:tc>
          <w:tcPr>
            <w:tcW w:w="9859" w:type="dxa"/>
            <w:gridSpan w:val="11"/>
            <w:shd w:val="clear" w:color="auto" w:fill="F7CAAC"/>
          </w:tcPr>
          <w:p w14:paraId="5BA85515" w14:textId="77777777"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14:paraId="53049916" w14:textId="77777777" w:rsidTr="00E66B0B">
        <w:trPr>
          <w:trHeight w:val="1963"/>
        </w:trPr>
        <w:tc>
          <w:tcPr>
            <w:tcW w:w="9859" w:type="dxa"/>
            <w:gridSpan w:val="11"/>
          </w:tcPr>
          <w:p w14:paraId="7CD31DCD" w14:textId="77777777" w:rsidR="002327C9" w:rsidRPr="00D111E1" w:rsidRDefault="002327C9" w:rsidP="002327C9">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14:paraId="4A2B30F7" w14:textId="77777777" w:rsidR="002327C9" w:rsidRPr="00D111E1" w:rsidRDefault="002327C9" w:rsidP="002327C9">
            <w:pPr>
              <w:jc w:val="both"/>
            </w:pPr>
            <w:r>
              <w:t xml:space="preserve">KONEČNÝ, P. </w:t>
            </w:r>
            <w:r w:rsidRPr="00AE431B">
              <w:rPr>
                <w:i/>
              </w:rPr>
              <w:t>Praxí k lepšímu uplatnění po škole</w:t>
            </w:r>
            <w:r>
              <w:t>. P</w:t>
            </w:r>
            <w:r w:rsidRPr="00D111E1">
              <w:t>říručka v rámci projektu OPVK SPINNET, 2014</w:t>
            </w:r>
          </w:p>
          <w:p w14:paraId="7602585B" w14:textId="77777777" w:rsidR="002A72E9" w:rsidRPr="00AE431B" w:rsidRDefault="002A72E9" w:rsidP="00E66B0B">
            <w:pPr>
              <w:jc w:val="both"/>
            </w:pPr>
          </w:p>
        </w:tc>
      </w:tr>
      <w:tr w:rsidR="002A72E9" w14:paraId="131BAC65" w14:textId="77777777" w:rsidTr="00E66B0B">
        <w:trPr>
          <w:trHeight w:val="218"/>
        </w:trPr>
        <w:tc>
          <w:tcPr>
            <w:tcW w:w="9859" w:type="dxa"/>
            <w:gridSpan w:val="11"/>
            <w:shd w:val="clear" w:color="auto" w:fill="F7CAAC"/>
          </w:tcPr>
          <w:p w14:paraId="7271CEE9" w14:textId="77777777" w:rsidR="002A72E9" w:rsidRDefault="002A72E9" w:rsidP="00E66B0B">
            <w:pPr>
              <w:rPr>
                <w:b/>
              </w:rPr>
            </w:pPr>
            <w:r>
              <w:rPr>
                <w:b/>
              </w:rPr>
              <w:t>Působení v zahraničí</w:t>
            </w:r>
          </w:p>
        </w:tc>
      </w:tr>
      <w:tr w:rsidR="002A72E9" w14:paraId="59D4FFD7" w14:textId="77777777" w:rsidTr="00E66B0B">
        <w:trPr>
          <w:trHeight w:val="181"/>
        </w:trPr>
        <w:tc>
          <w:tcPr>
            <w:tcW w:w="9859" w:type="dxa"/>
            <w:gridSpan w:val="11"/>
          </w:tcPr>
          <w:p w14:paraId="27B159F6" w14:textId="77777777" w:rsidR="002A72E9" w:rsidRDefault="002A72E9" w:rsidP="00E66B0B">
            <w:pPr>
              <w:rPr>
                <w:b/>
              </w:rPr>
            </w:pPr>
          </w:p>
        </w:tc>
      </w:tr>
      <w:tr w:rsidR="002A72E9" w14:paraId="13AC0EA9" w14:textId="77777777" w:rsidTr="00E66B0B">
        <w:trPr>
          <w:cantSplit/>
          <w:trHeight w:val="84"/>
        </w:trPr>
        <w:tc>
          <w:tcPr>
            <w:tcW w:w="2518" w:type="dxa"/>
            <w:shd w:val="clear" w:color="auto" w:fill="F7CAAC"/>
          </w:tcPr>
          <w:p w14:paraId="5B67D443" w14:textId="77777777" w:rsidR="002A72E9" w:rsidRDefault="002A72E9" w:rsidP="00E66B0B">
            <w:pPr>
              <w:jc w:val="both"/>
              <w:rPr>
                <w:b/>
              </w:rPr>
            </w:pPr>
            <w:r>
              <w:rPr>
                <w:b/>
              </w:rPr>
              <w:t xml:space="preserve">Podpis </w:t>
            </w:r>
          </w:p>
        </w:tc>
        <w:tc>
          <w:tcPr>
            <w:tcW w:w="4536" w:type="dxa"/>
            <w:gridSpan w:val="5"/>
          </w:tcPr>
          <w:p w14:paraId="39470387" w14:textId="77777777" w:rsidR="002A72E9" w:rsidRDefault="002A72E9" w:rsidP="00E66B0B">
            <w:pPr>
              <w:jc w:val="both"/>
            </w:pPr>
          </w:p>
        </w:tc>
        <w:tc>
          <w:tcPr>
            <w:tcW w:w="786" w:type="dxa"/>
            <w:gridSpan w:val="2"/>
            <w:shd w:val="clear" w:color="auto" w:fill="F7CAAC"/>
          </w:tcPr>
          <w:p w14:paraId="745F2F2D" w14:textId="77777777" w:rsidR="002A72E9" w:rsidRDefault="002A72E9" w:rsidP="00E66B0B">
            <w:pPr>
              <w:jc w:val="both"/>
            </w:pPr>
            <w:r>
              <w:rPr>
                <w:b/>
              </w:rPr>
              <w:t>datum</w:t>
            </w:r>
          </w:p>
        </w:tc>
        <w:tc>
          <w:tcPr>
            <w:tcW w:w="2019" w:type="dxa"/>
            <w:gridSpan w:val="3"/>
          </w:tcPr>
          <w:p w14:paraId="02A1C916" w14:textId="77777777" w:rsidR="002A72E9" w:rsidRDefault="002A72E9" w:rsidP="00E66B0B">
            <w:pPr>
              <w:jc w:val="both"/>
            </w:pPr>
          </w:p>
        </w:tc>
      </w:tr>
    </w:tbl>
    <w:p w14:paraId="4ABB2FAE" w14:textId="7ABB04BE" w:rsidR="00736A3E" w:rsidRDefault="00736A3E" w:rsidP="00694BA8">
      <w:pPr>
        <w:spacing w:after="160" w:line="259" w:lineRule="auto"/>
      </w:pPr>
    </w:p>
    <w:p w14:paraId="73B1F444" w14:textId="77777777" w:rsidR="00736A3E" w:rsidRDefault="00736A3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6A3E" w14:paraId="368FD81F" w14:textId="77777777" w:rsidTr="007C3670">
        <w:tc>
          <w:tcPr>
            <w:tcW w:w="9859" w:type="dxa"/>
            <w:gridSpan w:val="11"/>
            <w:tcBorders>
              <w:bottom w:val="double" w:sz="4" w:space="0" w:color="auto"/>
            </w:tcBorders>
            <w:shd w:val="clear" w:color="auto" w:fill="BDD6EE"/>
          </w:tcPr>
          <w:p w14:paraId="7FE2B03C" w14:textId="77777777" w:rsidR="00736A3E" w:rsidRDefault="00736A3E" w:rsidP="007C3670">
            <w:pPr>
              <w:jc w:val="both"/>
              <w:rPr>
                <w:b/>
                <w:sz w:val="28"/>
              </w:rPr>
            </w:pPr>
            <w:r>
              <w:rPr>
                <w:b/>
                <w:sz w:val="28"/>
              </w:rPr>
              <w:t>C-I – Personální zabezpečení</w:t>
            </w:r>
          </w:p>
        </w:tc>
      </w:tr>
      <w:tr w:rsidR="00736A3E" w14:paraId="2E27D049" w14:textId="77777777" w:rsidTr="007C3670">
        <w:tc>
          <w:tcPr>
            <w:tcW w:w="2518" w:type="dxa"/>
            <w:tcBorders>
              <w:top w:val="double" w:sz="4" w:space="0" w:color="auto"/>
            </w:tcBorders>
            <w:shd w:val="clear" w:color="auto" w:fill="F7CAAC"/>
          </w:tcPr>
          <w:p w14:paraId="4762ED83" w14:textId="77777777" w:rsidR="00736A3E" w:rsidRDefault="00736A3E" w:rsidP="007C3670">
            <w:pPr>
              <w:jc w:val="both"/>
              <w:rPr>
                <w:b/>
              </w:rPr>
            </w:pPr>
            <w:r>
              <w:rPr>
                <w:b/>
              </w:rPr>
              <w:t>Vysoká škola</w:t>
            </w:r>
          </w:p>
        </w:tc>
        <w:tc>
          <w:tcPr>
            <w:tcW w:w="7341" w:type="dxa"/>
            <w:gridSpan w:val="10"/>
          </w:tcPr>
          <w:p w14:paraId="393E82AC" w14:textId="77777777" w:rsidR="00736A3E" w:rsidRDefault="00736A3E" w:rsidP="007C3670">
            <w:pPr>
              <w:jc w:val="both"/>
            </w:pPr>
            <w:r>
              <w:t>Univerzita Tomáše Bati ve Zlíně</w:t>
            </w:r>
          </w:p>
        </w:tc>
      </w:tr>
      <w:tr w:rsidR="00736A3E" w14:paraId="7BFC5C0C" w14:textId="77777777" w:rsidTr="007C3670">
        <w:tc>
          <w:tcPr>
            <w:tcW w:w="2518" w:type="dxa"/>
            <w:shd w:val="clear" w:color="auto" w:fill="F7CAAC"/>
          </w:tcPr>
          <w:p w14:paraId="486E4527" w14:textId="77777777" w:rsidR="00736A3E" w:rsidRDefault="00736A3E" w:rsidP="007C3670">
            <w:pPr>
              <w:jc w:val="both"/>
              <w:rPr>
                <w:b/>
              </w:rPr>
            </w:pPr>
            <w:r>
              <w:rPr>
                <w:b/>
              </w:rPr>
              <w:t>Součást vysoké školy</w:t>
            </w:r>
          </w:p>
        </w:tc>
        <w:tc>
          <w:tcPr>
            <w:tcW w:w="7341" w:type="dxa"/>
            <w:gridSpan w:val="10"/>
          </w:tcPr>
          <w:p w14:paraId="495FD1B1" w14:textId="77777777" w:rsidR="00736A3E" w:rsidRDefault="00736A3E" w:rsidP="007C3670">
            <w:pPr>
              <w:jc w:val="both"/>
            </w:pPr>
            <w:r>
              <w:t>Fakulta managementu a ekonomiky</w:t>
            </w:r>
          </w:p>
        </w:tc>
      </w:tr>
      <w:tr w:rsidR="00736A3E" w14:paraId="33601587" w14:textId="77777777" w:rsidTr="007C3670">
        <w:tc>
          <w:tcPr>
            <w:tcW w:w="2518" w:type="dxa"/>
            <w:shd w:val="clear" w:color="auto" w:fill="F7CAAC"/>
          </w:tcPr>
          <w:p w14:paraId="1B643604" w14:textId="77777777" w:rsidR="00736A3E" w:rsidRDefault="00736A3E" w:rsidP="007C3670">
            <w:pPr>
              <w:jc w:val="both"/>
              <w:rPr>
                <w:b/>
              </w:rPr>
            </w:pPr>
            <w:r>
              <w:rPr>
                <w:b/>
              </w:rPr>
              <w:t>Název studijního programu</w:t>
            </w:r>
          </w:p>
        </w:tc>
        <w:tc>
          <w:tcPr>
            <w:tcW w:w="7341" w:type="dxa"/>
            <w:gridSpan w:val="10"/>
          </w:tcPr>
          <w:p w14:paraId="6E790274" w14:textId="77777777" w:rsidR="00736A3E" w:rsidRDefault="00736A3E" w:rsidP="007C3670">
            <w:pPr>
              <w:jc w:val="both"/>
            </w:pPr>
            <w:r>
              <w:t>Průmyslové inženýrství</w:t>
            </w:r>
          </w:p>
        </w:tc>
      </w:tr>
      <w:tr w:rsidR="00736A3E" w14:paraId="619D09FC" w14:textId="77777777" w:rsidTr="007C3670">
        <w:tc>
          <w:tcPr>
            <w:tcW w:w="2518" w:type="dxa"/>
            <w:shd w:val="clear" w:color="auto" w:fill="F7CAAC"/>
          </w:tcPr>
          <w:p w14:paraId="0826996A" w14:textId="77777777" w:rsidR="00736A3E" w:rsidRDefault="00736A3E" w:rsidP="007C3670">
            <w:pPr>
              <w:jc w:val="both"/>
              <w:rPr>
                <w:b/>
              </w:rPr>
            </w:pPr>
            <w:r>
              <w:rPr>
                <w:b/>
              </w:rPr>
              <w:t>Jméno a příjmení</w:t>
            </w:r>
          </w:p>
        </w:tc>
        <w:tc>
          <w:tcPr>
            <w:tcW w:w="4536" w:type="dxa"/>
            <w:gridSpan w:val="5"/>
          </w:tcPr>
          <w:p w14:paraId="4BD821EB" w14:textId="1468E8C5" w:rsidR="00736A3E" w:rsidRPr="00AE431B" w:rsidRDefault="00736A3E" w:rsidP="007C3670">
            <w:pPr>
              <w:jc w:val="both"/>
            </w:pPr>
            <w:r>
              <w:t>Ján KOŠTURIAK</w:t>
            </w:r>
          </w:p>
        </w:tc>
        <w:tc>
          <w:tcPr>
            <w:tcW w:w="709" w:type="dxa"/>
            <w:shd w:val="clear" w:color="auto" w:fill="F7CAAC"/>
          </w:tcPr>
          <w:p w14:paraId="3D9A06DE" w14:textId="77777777" w:rsidR="00736A3E" w:rsidRDefault="00736A3E" w:rsidP="007C3670">
            <w:pPr>
              <w:jc w:val="both"/>
              <w:rPr>
                <w:b/>
              </w:rPr>
            </w:pPr>
            <w:r>
              <w:rPr>
                <w:b/>
              </w:rPr>
              <w:t>Tituly</w:t>
            </w:r>
          </w:p>
        </w:tc>
        <w:tc>
          <w:tcPr>
            <w:tcW w:w="2096" w:type="dxa"/>
            <w:gridSpan w:val="4"/>
          </w:tcPr>
          <w:p w14:paraId="59064BF6" w14:textId="6BA83C58" w:rsidR="00736A3E" w:rsidRDefault="00736A3E" w:rsidP="007C3670">
            <w:pPr>
              <w:jc w:val="both"/>
            </w:pPr>
            <w:r>
              <w:t>prof. Ing., PhD.</w:t>
            </w:r>
          </w:p>
        </w:tc>
      </w:tr>
      <w:tr w:rsidR="00736A3E" w14:paraId="7BEA4BF3" w14:textId="77777777" w:rsidTr="007C3670">
        <w:tc>
          <w:tcPr>
            <w:tcW w:w="2518" w:type="dxa"/>
            <w:shd w:val="clear" w:color="auto" w:fill="F7CAAC"/>
          </w:tcPr>
          <w:p w14:paraId="6094FEC8" w14:textId="77777777" w:rsidR="00736A3E" w:rsidRDefault="00736A3E" w:rsidP="007C3670">
            <w:pPr>
              <w:jc w:val="both"/>
              <w:rPr>
                <w:b/>
              </w:rPr>
            </w:pPr>
            <w:r>
              <w:rPr>
                <w:b/>
              </w:rPr>
              <w:t>Rok narození</w:t>
            </w:r>
          </w:p>
        </w:tc>
        <w:tc>
          <w:tcPr>
            <w:tcW w:w="829" w:type="dxa"/>
          </w:tcPr>
          <w:p w14:paraId="4EFF309F" w14:textId="1AC2666F" w:rsidR="00736A3E" w:rsidRDefault="00736A3E" w:rsidP="007C3670">
            <w:pPr>
              <w:jc w:val="both"/>
            </w:pPr>
            <w:r>
              <w:t>1961</w:t>
            </w:r>
          </w:p>
        </w:tc>
        <w:tc>
          <w:tcPr>
            <w:tcW w:w="1721" w:type="dxa"/>
            <w:shd w:val="clear" w:color="auto" w:fill="F7CAAC"/>
          </w:tcPr>
          <w:p w14:paraId="2EF9282B" w14:textId="77777777" w:rsidR="00736A3E" w:rsidRDefault="00736A3E" w:rsidP="007C3670">
            <w:pPr>
              <w:jc w:val="both"/>
              <w:rPr>
                <w:b/>
              </w:rPr>
            </w:pPr>
            <w:r>
              <w:rPr>
                <w:b/>
              </w:rPr>
              <w:t>typ vztahu k VŠ</w:t>
            </w:r>
          </w:p>
        </w:tc>
        <w:tc>
          <w:tcPr>
            <w:tcW w:w="992" w:type="dxa"/>
            <w:gridSpan w:val="2"/>
          </w:tcPr>
          <w:p w14:paraId="2786BC62" w14:textId="77777777" w:rsidR="00736A3E" w:rsidRDefault="00736A3E" w:rsidP="007C3670">
            <w:pPr>
              <w:jc w:val="both"/>
            </w:pPr>
            <w:r>
              <w:t>DPP</w:t>
            </w:r>
          </w:p>
        </w:tc>
        <w:tc>
          <w:tcPr>
            <w:tcW w:w="994" w:type="dxa"/>
            <w:shd w:val="clear" w:color="auto" w:fill="F7CAAC"/>
          </w:tcPr>
          <w:p w14:paraId="76F5CF5E" w14:textId="77777777" w:rsidR="00736A3E" w:rsidRDefault="00736A3E" w:rsidP="007C3670">
            <w:pPr>
              <w:jc w:val="both"/>
              <w:rPr>
                <w:b/>
              </w:rPr>
            </w:pPr>
            <w:r>
              <w:rPr>
                <w:b/>
              </w:rPr>
              <w:t>rozsah</w:t>
            </w:r>
          </w:p>
        </w:tc>
        <w:tc>
          <w:tcPr>
            <w:tcW w:w="709" w:type="dxa"/>
          </w:tcPr>
          <w:p w14:paraId="4F214C33" w14:textId="77777777" w:rsidR="00736A3E" w:rsidRDefault="00736A3E" w:rsidP="007C3670">
            <w:pPr>
              <w:jc w:val="both"/>
            </w:pPr>
          </w:p>
        </w:tc>
        <w:tc>
          <w:tcPr>
            <w:tcW w:w="709" w:type="dxa"/>
            <w:gridSpan w:val="2"/>
            <w:shd w:val="clear" w:color="auto" w:fill="F7CAAC"/>
          </w:tcPr>
          <w:p w14:paraId="4B750E87" w14:textId="77777777" w:rsidR="00736A3E" w:rsidRDefault="00736A3E" w:rsidP="007C3670">
            <w:pPr>
              <w:jc w:val="both"/>
              <w:rPr>
                <w:b/>
              </w:rPr>
            </w:pPr>
            <w:r>
              <w:rPr>
                <w:b/>
              </w:rPr>
              <w:t>do kdy</w:t>
            </w:r>
          </w:p>
        </w:tc>
        <w:tc>
          <w:tcPr>
            <w:tcW w:w="1387" w:type="dxa"/>
            <w:gridSpan w:val="2"/>
          </w:tcPr>
          <w:p w14:paraId="64BB2E40" w14:textId="77777777" w:rsidR="00736A3E" w:rsidRDefault="00736A3E" w:rsidP="007C3670">
            <w:pPr>
              <w:jc w:val="both"/>
            </w:pPr>
          </w:p>
        </w:tc>
      </w:tr>
      <w:tr w:rsidR="00736A3E" w14:paraId="53A25745" w14:textId="77777777" w:rsidTr="007C3670">
        <w:tc>
          <w:tcPr>
            <w:tcW w:w="5068" w:type="dxa"/>
            <w:gridSpan w:val="3"/>
            <w:shd w:val="clear" w:color="auto" w:fill="F7CAAC"/>
          </w:tcPr>
          <w:p w14:paraId="6670AF66" w14:textId="77777777" w:rsidR="00736A3E" w:rsidRDefault="00736A3E" w:rsidP="007C3670">
            <w:pPr>
              <w:jc w:val="both"/>
              <w:rPr>
                <w:b/>
              </w:rPr>
            </w:pPr>
            <w:r>
              <w:rPr>
                <w:b/>
              </w:rPr>
              <w:t>Typ vztahu na součásti VŠ, která uskutečňuje st. program</w:t>
            </w:r>
          </w:p>
        </w:tc>
        <w:tc>
          <w:tcPr>
            <w:tcW w:w="992" w:type="dxa"/>
            <w:gridSpan w:val="2"/>
          </w:tcPr>
          <w:p w14:paraId="0C05BB4B" w14:textId="77777777" w:rsidR="00736A3E" w:rsidRDefault="00736A3E" w:rsidP="007C3670">
            <w:pPr>
              <w:jc w:val="both"/>
            </w:pPr>
          </w:p>
        </w:tc>
        <w:tc>
          <w:tcPr>
            <w:tcW w:w="994" w:type="dxa"/>
            <w:shd w:val="clear" w:color="auto" w:fill="F7CAAC"/>
          </w:tcPr>
          <w:p w14:paraId="52EEDA8D" w14:textId="77777777" w:rsidR="00736A3E" w:rsidRDefault="00736A3E" w:rsidP="007C3670">
            <w:pPr>
              <w:jc w:val="both"/>
              <w:rPr>
                <w:b/>
              </w:rPr>
            </w:pPr>
            <w:r>
              <w:rPr>
                <w:b/>
              </w:rPr>
              <w:t>rozsah</w:t>
            </w:r>
          </w:p>
        </w:tc>
        <w:tc>
          <w:tcPr>
            <w:tcW w:w="709" w:type="dxa"/>
          </w:tcPr>
          <w:p w14:paraId="304336CE" w14:textId="77777777" w:rsidR="00736A3E" w:rsidRDefault="00736A3E" w:rsidP="007C3670">
            <w:pPr>
              <w:jc w:val="both"/>
            </w:pPr>
          </w:p>
        </w:tc>
        <w:tc>
          <w:tcPr>
            <w:tcW w:w="709" w:type="dxa"/>
            <w:gridSpan w:val="2"/>
            <w:shd w:val="clear" w:color="auto" w:fill="F7CAAC"/>
          </w:tcPr>
          <w:p w14:paraId="1D9A3FAD" w14:textId="77777777" w:rsidR="00736A3E" w:rsidRDefault="00736A3E" w:rsidP="007C3670">
            <w:pPr>
              <w:jc w:val="both"/>
              <w:rPr>
                <w:b/>
              </w:rPr>
            </w:pPr>
            <w:r>
              <w:rPr>
                <w:b/>
              </w:rPr>
              <w:t>do kdy</w:t>
            </w:r>
          </w:p>
        </w:tc>
        <w:tc>
          <w:tcPr>
            <w:tcW w:w="1387" w:type="dxa"/>
            <w:gridSpan w:val="2"/>
          </w:tcPr>
          <w:p w14:paraId="41898439" w14:textId="77777777" w:rsidR="00736A3E" w:rsidRDefault="00736A3E" w:rsidP="007C3670">
            <w:pPr>
              <w:jc w:val="both"/>
            </w:pPr>
          </w:p>
        </w:tc>
      </w:tr>
      <w:tr w:rsidR="00736A3E" w14:paraId="40509FB9" w14:textId="77777777" w:rsidTr="007C3670">
        <w:tc>
          <w:tcPr>
            <w:tcW w:w="6060" w:type="dxa"/>
            <w:gridSpan w:val="5"/>
            <w:shd w:val="clear" w:color="auto" w:fill="F7CAAC"/>
          </w:tcPr>
          <w:p w14:paraId="15FAE6BC" w14:textId="77777777" w:rsidR="00736A3E" w:rsidRDefault="00736A3E" w:rsidP="007C3670">
            <w:pPr>
              <w:jc w:val="both"/>
            </w:pPr>
            <w:r>
              <w:rPr>
                <w:b/>
              </w:rPr>
              <w:t>Další současná působení jako akademický pracovník na jiných VŠ</w:t>
            </w:r>
          </w:p>
        </w:tc>
        <w:tc>
          <w:tcPr>
            <w:tcW w:w="1703" w:type="dxa"/>
            <w:gridSpan w:val="2"/>
            <w:shd w:val="clear" w:color="auto" w:fill="F7CAAC"/>
          </w:tcPr>
          <w:p w14:paraId="557266A7" w14:textId="77777777" w:rsidR="00736A3E" w:rsidRDefault="00736A3E" w:rsidP="007C3670">
            <w:pPr>
              <w:jc w:val="both"/>
              <w:rPr>
                <w:b/>
              </w:rPr>
            </w:pPr>
            <w:r>
              <w:rPr>
                <w:b/>
              </w:rPr>
              <w:t>typ prac. vztahu</w:t>
            </w:r>
          </w:p>
        </w:tc>
        <w:tc>
          <w:tcPr>
            <w:tcW w:w="2096" w:type="dxa"/>
            <w:gridSpan w:val="4"/>
            <w:shd w:val="clear" w:color="auto" w:fill="F7CAAC"/>
          </w:tcPr>
          <w:p w14:paraId="20D902E4" w14:textId="77777777" w:rsidR="00736A3E" w:rsidRDefault="00736A3E" w:rsidP="007C3670">
            <w:pPr>
              <w:jc w:val="both"/>
              <w:rPr>
                <w:b/>
              </w:rPr>
            </w:pPr>
            <w:r>
              <w:rPr>
                <w:b/>
              </w:rPr>
              <w:t>rozsah</w:t>
            </w:r>
          </w:p>
        </w:tc>
      </w:tr>
      <w:tr w:rsidR="00736A3E" w14:paraId="205B51E9" w14:textId="77777777" w:rsidTr="007C3670">
        <w:tc>
          <w:tcPr>
            <w:tcW w:w="6060" w:type="dxa"/>
            <w:gridSpan w:val="5"/>
          </w:tcPr>
          <w:p w14:paraId="700C4D34" w14:textId="77777777" w:rsidR="00736A3E" w:rsidRDefault="00736A3E" w:rsidP="007C3670">
            <w:pPr>
              <w:jc w:val="both"/>
            </w:pPr>
          </w:p>
        </w:tc>
        <w:tc>
          <w:tcPr>
            <w:tcW w:w="1703" w:type="dxa"/>
            <w:gridSpan w:val="2"/>
          </w:tcPr>
          <w:p w14:paraId="22FAAB4B" w14:textId="77777777" w:rsidR="00736A3E" w:rsidRDefault="00736A3E" w:rsidP="007C3670">
            <w:pPr>
              <w:jc w:val="both"/>
            </w:pPr>
          </w:p>
        </w:tc>
        <w:tc>
          <w:tcPr>
            <w:tcW w:w="2096" w:type="dxa"/>
            <w:gridSpan w:val="4"/>
          </w:tcPr>
          <w:p w14:paraId="058A2934" w14:textId="77777777" w:rsidR="00736A3E" w:rsidRDefault="00736A3E" w:rsidP="007C3670">
            <w:pPr>
              <w:jc w:val="both"/>
            </w:pPr>
          </w:p>
        </w:tc>
      </w:tr>
      <w:tr w:rsidR="00736A3E" w14:paraId="32473B77" w14:textId="77777777" w:rsidTr="007C3670">
        <w:tc>
          <w:tcPr>
            <w:tcW w:w="6060" w:type="dxa"/>
            <w:gridSpan w:val="5"/>
          </w:tcPr>
          <w:p w14:paraId="6A621CF3" w14:textId="77777777" w:rsidR="00736A3E" w:rsidRDefault="00736A3E" w:rsidP="007C3670">
            <w:pPr>
              <w:jc w:val="both"/>
            </w:pPr>
          </w:p>
        </w:tc>
        <w:tc>
          <w:tcPr>
            <w:tcW w:w="1703" w:type="dxa"/>
            <w:gridSpan w:val="2"/>
          </w:tcPr>
          <w:p w14:paraId="50FD9727" w14:textId="77777777" w:rsidR="00736A3E" w:rsidRDefault="00736A3E" w:rsidP="007C3670">
            <w:pPr>
              <w:jc w:val="both"/>
            </w:pPr>
          </w:p>
        </w:tc>
        <w:tc>
          <w:tcPr>
            <w:tcW w:w="2096" w:type="dxa"/>
            <w:gridSpan w:val="4"/>
          </w:tcPr>
          <w:p w14:paraId="2B9C9D31" w14:textId="77777777" w:rsidR="00736A3E" w:rsidRDefault="00736A3E" w:rsidP="007C3670">
            <w:pPr>
              <w:jc w:val="both"/>
            </w:pPr>
          </w:p>
        </w:tc>
      </w:tr>
      <w:tr w:rsidR="00736A3E" w14:paraId="247C6BA6" w14:textId="77777777" w:rsidTr="007C3670">
        <w:tc>
          <w:tcPr>
            <w:tcW w:w="6060" w:type="dxa"/>
            <w:gridSpan w:val="5"/>
          </w:tcPr>
          <w:p w14:paraId="71C115D3" w14:textId="77777777" w:rsidR="00736A3E" w:rsidRDefault="00736A3E" w:rsidP="007C3670">
            <w:pPr>
              <w:jc w:val="both"/>
            </w:pPr>
          </w:p>
        </w:tc>
        <w:tc>
          <w:tcPr>
            <w:tcW w:w="1703" w:type="dxa"/>
            <w:gridSpan w:val="2"/>
          </w:tcPr>
          <w:p w14:paraId="176F3871" w14:textId="77777777" w:rsidR="00736A3E" w:rsidRDefault="00736A3E" w:rsidP="007C3670">
            <w:pPr>
              <w:jc w:val="both"/>
            </w:pPr>
          </w:p>
        </w:tc>
        <w:tc>
          <w:tcPr>
            <w:tcW w:w="2096" w:type="dxa"/>
            <w:gridSpan w:val="4"/>
          </w:tcPr>
          <w:p w14:paraId="20D4F309" w14:textId="77777777" w:rsidR="00736A3E" w:rsidRDefault="00736A3E" w:rsidP="007C3670">
            <w:pPr>
              <w:jc w:val="both"/>
            </w:pPr>
          </w:p>
        </w:tc>
      </w:tr>
      <w:tr w:rsidR="00736A3E" w14:paraId="7152E557" w14:textId="77777777" w:rsidTr="007C3670">
        <w:tc>
          <w:tcPr>
            <w:tcW w:w="6060" w:type="dxa"/>
            <w:gridSpan w:val="5"/>
          </w:tcPr>
          <w:p w14:paraId="543A8ECD" w14:textId="77777777" w:rsidR="00736A3E" w:rsidRDefault="00736A3E" w:rsidP="007C3670">
            <w:pPr>
              <w:jc w:val="both"/>
            </w:pPr>
          </w:p>
        </w:tc>
        <w:tc>
          <w:tcPr>
            <w:tcW w:w="1703" w:type="dxa"/>
            <w:gridSpan w:val="2"/>
          </w:tcPr>
          <w:p w14:paraId="658543F5" w14:textId="77777777" w:rsidR="00736A3E" w:rsidRDefault="00736A3E" w:rsidP="007C3670">
            <w:pPr>
              <w:jc w:val="both"/>
            </w:pPr>
          </w:p>
        </w:tc>
        <w:tc>
          <w:tcPr>
            <w:tcW w:w="2096" w:type="dxa"/>
            <w:gridSpan w:val="4"/>
          </w:tcPr>
          <w:p w14:paraId="448D0703" w14:textId="77777777" w:rsidR="00736A3E" w:rsidRDefault="00736A3E" w:rsidP="007C3670">
            <w:pPr>
              <w:jc w:val="both"/>
            </w:pPr>
          </w:p>
        </w:tc>
      </w:tr>
      <w:tr w:rsidR="00736A3E" w14:paraId="5518D73E" w14:textId="77777777" w:rsidTr="007C3670">
        <w:tc>
          <w:tcPr>
            <w:tcW w:w="9859" w:type="dxa"/>
            <w:gridSpan w:val="11"/>
            <w:shd w:val="clear" w:color="auto" w:fill="F7CAAC"/>
          </w:tcPr>
          <w:p w14:paraId="14351FFD" w14:textId="77777777" w:rsidR="00736A3E" w:rsidRDefault="00736A3E" w:rsidP="007C3670">
            <w:pPr>
              <w:jc w:val="both"/>
            </w:pPr>
            <w:r>
              <w:rPr>
                <w:b/>
              </w:rPr>
              <w:t>Předměty příslušného studijního programu a způsob zapojení do jejich výuky, příp. další zapojení do uskutečňování studijního programu</w:t>
            </w:r>
          </w:p>
        </w:tc>
      </w:tr>
      <w:tr w:rsidR="00736A3E" w14:paraId="7231BCCB" w14:textId="77777777" w:rsidTr="007C3670">
        <w:trPr>
          <w:trHeight w:val="607"/>
        </w:trPr>
        <w:tc>
          <w:tcPr>
            <w:tcW w:w="9859" w:type="dxa"/>
            <w:gridSpan w:val="11"/>
            <w:tcBorders>
              <w:top w:val="nil"/>
            </w:tcBorders>
          </w:tcPr>
          <w:p w14:paraId="4F545AF1" w14:textId="6BB5D4D5" w:rsidR="00736A3E" w:rsidRDefault="00736A3E" w:rsidP="007C3670">
            <w:pPr>
              <w:jc w:val="both"/>
            </w:pPr>
            <w:r>
              <w:t>Průmyslové inženýrství – metody – přednášející (10%) – odborník z praxe</w:t>
            </w:r>
          </w:p>
        </w:tc>
      </w:tr>
      <w:tr w:rsidR="00736A3E" w14:paraId="0FBA8226" w14:textId="77777777" w:rsidTr="007C3670">
        <w:tc>
          <w:tcPr>
            <w:tcW w:w="9859" w:type="dxa"/>
            <w:gridSpan w:val="11"/>
            <w:shd w:val="clear" w:color="auto" w:fill="F7CAAC"/>
          </w:tcPr>
          <w:p w14:paraId="7924B180" w14:textId="77777777" w:rsidR="00736A3E" w:rsidRDefault="00736A3E" w:rsidP="007C3670">
            <w:pPr>
              <w:jc w:val="both"/>
            </w:pPr>
            <w:r>
              <w:rPr>
                <w:b/>
              </w:rPr>
              <w:t xml:space="preserve">Údaje o vzdělání na VŠ </w:t>
            </w:r>
          </w:p>
        </w:tc>
      </w:tr>
      <w:tr w:rsidR="00736A3E" w14:paraId="378A03AC" w14:textId="77777777" w:rsidTr="007C3670">
        <w:trPr>
          <w:trHeight w:val="449"/>
        </w:trPr>
        <w:tc>
          <w:tcPr>
            <w:tcW w:w="9859" w:type="dxa"/>
            <w:gridSpan w:val="11"/>
          </w:tcPr>
          <w:p w14:paraId="12CB87C3" w14:textId="4C9D7B46" w:rsidR="00736A3E" w:rsidRPr="003552A0" w:rsidRDefault="00736A3E" w:rsidP="00736A3E">
            <w:r w:rsidRPr="003552A0">
              <w:t>1983</w:t>
            </w:r>
            <w:r w:rsidRPr="003552A0">
              <w:tab/>
            </w:r>
            <w:r w:rsidRPr="003552A0">
              <w:tab/>
              <w:t>Žilinská univerzita, Fakulta strojní, strojírenská technologie</w:t>
            </w:r>
            <w:r>
              <w:t xml:space="preserve"> (Ing.)</w:t>
            </w:r>
          </w:p>
          <w:p w14:paraId="2524027B" w14:textId="41A208BB" w:rsidR="00736A3E" w:rsidRPr="003552A0" w:rsidRDefault="00736A3E" w:rsidP="00736A3E">
            <w:pPr>
              <w:ind w:right="-470"/>
            </w:pPr>
            <w:r w:rsidRPr="003552A0">
              <w:t>1989</w:t>
            </w:r>
            <w:r w:rsidRPr="003552A0">
              <w:tab/>
            </w:r>
            <w:r w:rsidRPr="003552A0">
              <w:tab/>
              <w:t xml:space="preserve">Žilinská univerzita, Fakulta strojní, strojírenská technologie </w:t>
            </w:r>
            <w:r>
              <w:t>(PhD.)</w:t>
            </w:r>
          </w:p>
          <w:p w14:paraId="011FAF05" w14:textId="327021C0" w:rsidR="00736A3E" w:rsidRPr="00AE431B" w:rsidRDefault="00736A3E" w:rsidP="007C3670">
            <w:pPr>
              <w:jc w:val="both"/>
            </w:pPr>
          </w:p>
        </w:tc>
      </w:tr>
      <w:tr w:rsidR="00736A3E" w14:paraId="6D2D6E0D" w14:textId="77777777" w:rsidTr="007C3670">
        <w:tc>
          <w:tcPr>
            <w:tcW w:w="9859" w:type="dxa"/>
            <w:gridSpan w:val="11"/>
            <w:shd w:val="clear" w:color="auto" w:fill="F7CAAC"/>
          </w:tcPr>
          <w:p w14:paraId="44BBA172" w14:textId="77777777" w:rsidR="00736A3E" w:rsidRDefault="00736A3E" w:rsidP="007C3670">
            <w:pPr>
              <w:jc w:val="both"/>
              <w:rPr>
                <w:b/>
              </w:rPr>
            </w:pPr>
            <w:r>
              <w:rPr>
                <w:b/>
              </w:rPr>
              <w:t>Údaje o odborném působení od absolvování VŠ</w:t>
            </w:r>
          </w:p>
        </w:tc>
      </w:tr>
      <w:tr w:rsidR="00736A3E" w14:paraId="24EDDA6A" w14:textId="77777777" w:rsidTr="007C3670">
        <w:trPr>
          <w:trHeight w:val="1090"/>
        </w:trPr>
        <w:tc>
          <w:tcPr>
            <w:tcW w:w="9859" w:type="dxa"/>
            <w:gridSpan w:val="11"/>
          </w:tcPr>
          <w:p w14:paraId="19A355F3" w14:textId="77777777" w:rsidR="00736A3E" w:rsidRPr="003552A0" w:rsidRDefault="00736A3E" w:rsidP="00736A3E">
            <w:pPr>
              <w:tabs>
                <w:tab w:val="left" w:pos="870"/>
              </w:tabs>
              <w:ind w:right="-470"/>
            </w:pPr>
            <w:r w:rsidRPr="003552A0">
              <w:t>1983</w:t>
            </w:r>
            <w:r w:rsidRPr="003552A0">
              <w:tab/>
            </w:r>
            <w:r w:rsidRPr="003552A0">
              <w:tab/>
              <w:t>ZVL Odbyt</w:t>
            </w:r>
          </w:p>
          <w:p w14:paraId="2A250293" w14:textId="77777777" w:rsidR="00736A3E" w:rsidRPr="003552A0" w:rsidRDefault="00736A3E" w:rsidP="00736A3E">
            <w:pPr>
              <w:tabs>
                <w:tab w:val="left" w:pos="870"/>
              </w:tabs>
              <w:ind w:right="-470"/>
            </w:pPr>
            <w:r w:rsidRPr="003552A0">
              <w:t>1987</w:t>
            </w:r>
            <w:r w:rsidRPr="003552A0">
              <w:tab/>
            </w:r>
            <w:r w:rsidRPr="003552A0">
              <w:tab/>
              <w:t>Fraunhofer IPA Sttutgart</w:t>
            </w:r>
          </w:p>
          <w:p w14:paraId="68E09D30" w14:textId="77777777" w:rsidR="00736A3E" w:rsidRPr="003552A0" w:rsidRDefault="00736A3E" w:rsidP="00736A3E">
            <w:pPr>
              <w:tabs>
                <w:tab w:val="left" w:pos="870"/>
              </w:tabs>
              <w:ind w:right="-470"/>
            </w:pPr>
            <w:r w:rsidRPr="003552A0">
              <w:t>1992</w:t>
            </w:r>
            <w:r w:rsidRPr="003552A0">
              <w:tab/>
            </w:r>
            <w:r w:rsidRPr="003552A0">
              <w:tab/>
              <w:t>Žilinská univerzita, Fakulta strojní, KPI, IPI</w:t>
            </w:r>
          </w:p>
          <w:p w14:paraId="6EA75828" w14:textId="0BFB27D6" w:rsidR="00736A3E" w:rsidRDefault="00736A3E" w:rsidP="00736A3E">
            <w:pPr>
              <w:tabs>
                <w:tab w:val="left" w:pos="870"/>
                <w:tab w:val="left" w:pos="1381"/>
              </w:tabs>
              <w:jc w:val="both"/>
            </w:pPr>
            <w:r w:rsidRPr="003552A0">
              <w:t>2000</w:t>
            </w:r>
            <w:r w:rsidRPr="003552A0">
              <w:tab/>
            </w:r>
            <w:r w:rsidRPr="003552A0">
              <w:tab/>
              <w:t>Žilinská univerzita, IPA Slovakia</w:t>
            </w:r>
          </w:p>
        </w:tc>
      </w:tr>
      <w:tr w:rsidR="00736A3E" w14:paraId="722297AE" w14:textId="77777777" w:rsidTr="007C3670">
        <w:trPr>
          <w:trHeight w:val="250"/>
        </w:trPr>
        <w:tc>
          <w:tcPr>
            <w:tcW w:w="9859" w:type="dxa"/>
            <w:gridSpan w:val="11"/>
            <w:shd w:val="clear" w:color="auto" w:fill="F7CAAC"/>
          </w:tcPr>
          <w:p w14:paraId="53E0CCEE" w14:textId="77777777" w:rsidR="00736A3E" w:rsidRDefault="00736A3E" w:rsidP="007C3670">
            <w:pPr>
              <w:jc w:val="both"/>
            </w:pPr>
            <w:r>
              <w:rPr>
                <w:b/>
              </w:rPr>
              <w:t>Zkušenosti s vedením kvalifikačních a rigorózních prací</w:t>
            </w:r>
          </w:p>
        </w:tc>
      </w:tr>
      <w:tr w:rsidR="00736A3E" w14:paraId="5E485DA8" w14:textId="77777777" w:rsidTr="007C3670">
        <w:trPr>
          <w:trHeight w:val="455"/>
        </w:trPr>
        <w:tc>
          <w:tcPr>
            <w:tcW w:w="9859" w:type="dxa"/>
            <w:gridSpan w:val="11"/>
          </w:tcPr>
          <w:p w14:paraId="3421EA85" w14:textId="77777777" w:rsidR="00736A3E" w:rsidRDefault="00736A3E" w:rsidP="007C3670">
            <w:pPr>
              <w:jc w:val="both"/>
            </w:pPr>
            <w:r>
              <w:t xml:space="preserve">Počet vedených bakalářských prací – 0 </w:t>
            </w:r>
          </w:p>
          <w:p w14:paraId="142EB0FC" w14:textId="77777777" w:rsidR="00736A3E" w:rsidRDefault="00736A3E" w:rsidP="007C3670">
            <w:pPr>
              <w:jc w:val="both"/>
            </w:pPr>
            <w:r>
              <w:t>Počet vedených diplomových prací – 0</w:t>
            </w:r>
          </w:p>
        </w:tc>
      </w:tr>
      <w:tr w:rsidR="00736A3E" w14:paraId="0433F221" w14:textId="77777777" w:rsidTr="007C3670">
        <w:trPr>
          <w:cantSplit/>
        </w:trPr>
        <w:tc>
          <w:tcPr>
            <w:tcW w:w="3347" w:type="dxa"/>
            <w:gridSpan w:val="2"/>
            <w:tcBorders>
              <w:top w:val="single" w:sz="12" w:space="0" w:color="auto"/>
            </w:tcBorders>
            <w:shd w:val="clear" w:color="auto" w:fill="F7CAAC"/>
          </w:tcPr>
          <w:p w14:paraId="193DD305" w14:textId="77777777" w:rsidR="00736A3E" w:rsidRDefault="00736A3E" w:rsidP="007C3670">
            <w:pPr>
              <w:jc w:val="both"/>
            </w:pPr>
            <w:r>
              <w:rPr>
                <w:b/>
              </w:rPr>
              <w:t xml:space="preserve">Obor habilitačního řízení </w:t>
            </w:r>
          </w:p>
        </w:tc>
        <w:tc>
          <w:tcPr>
            <w:tcW w:w="2245" w:type="dxa"/>
            <w:gridSpan w:val="2"/>
            <w:tcBorders>
              <w:top w:val="single" w:sz="12" w:space="0" w:color="auto"/>
            </w:tcBorders>
            <w:shd w:val="clear" w:color="auto" w:fill="F7CAAC"/>
          </w:tcPr>
          <w:p w14:paraId="73D52A40" w14:textId="77777777" w:rsidR="00736A3E" w:rsidRDefault="00736A3E" w:rsidP="007C367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3C2C55F" w14:textId="77777777" w:rsidR="00736A3E" w:rsidRDefault="00736A3E" w:rsidP="007C367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21AAB8B" w14:textId="77777777" w:rsidR="00736A3E" w:rsidRDefault="00736A3E" w:rsidP="007C3670">
            <w:pPr>
              <w:jc w:val="both"/>
              <w:rPr>
                <w:b/>
              </w:rPr>
            </w:pPr>
            <w:r>
              <w:rPr>
                <w:b/>
              </w:rPr>
              <w:t>Ohlasy publikací</w:t>
            </w:r>
          </w:p>
        </w:tc>
      </w:tr>
      <w:tr w:rsidR="00736A3E" w14:paraId="0CC7B904" w14:textId="77777777" w:rsidTr="007C3670">
        <w:trPr>
          <w:cantSplit/>
        </w:trPr>
        <w:tc>
          <w:tcPr>
            <w:tcW w:w="3347" w:type="dxa"/>
            <w:gridSpan w:val="2"/>
          </w:tcPr>
          <w:p w14:paraId="57DC8E90" w14:textId="033FFB79" w:rsidR="00736A3E" w:rsidRDefault="00736A3E" w:rsidP="007C3670">
            <w:pPr>
              <w:jc w:val="both"/>
            </w:pPr>
            <w:r>
              <w:t>S</w:t>
            </w:r>
            <w:r w:rsidRPr="003552A0">
              <w:t>trojírenská technologie</w:t>
            </w:r>
          </w:p>
        </w:tc>
        <w:tc>
          <w:tcPr>
            <w:tcW w:w="2245" w:type="dxa"/>
            <w:gridSpan w:val="2"/>
          </w:tcPr>
          <w:p w14:paraId="43561B74" w14:textId="47193047" w:rsidR="00736A3E" w:rsidRDefault="00736A3E" w:rsidP="007C3670">
            <w:pPr>
              <w:jc w:val="both"/>
            </w:pPr>
            <w:r>
              <w:t>1992</w:t>
            </w:r>
          </w:p>
        </w:tc>
        <w:tc>
          <w:tcPr>
            <w:tcW w:w="2248" w:type="dxa"/>
            <w:gridSpan w:val="4"/>
            <w:tcBorders>
              <w:right w:val="single" w:sz="12" w:space="0" w:color="auto"/>
            </w:tcBorders>
          </w:tcPr>
          <w:p w14:paraId="5968159E" w14:textId="2BACF224" w:rsidR="00736A3E" w:rsidRDefault="00736A3E" w:rsidP="007C3670">
            <w:pPr>
              <w:jc w:val="both"/>
            </w:pPr>
            <w:r>
              <w:t>Žilinská univerzita</w:t>
            </w:r>
          </w:p>
        </w:tc>
        <w:tc>
          <w:tcPr>
            <w:tcW w:w="632" w:type="dxa"/>
            <w:tcBorders>
              <w:left w:val="single" w:sz="12" w:space="0" w:color="auto"/>
            </w:tcBorders>
            <w:shd w:val="clear" w:color="auto" w:fill="F7CAAC"/>
          </w:tcPr>
          <w:p w14:paraId="09123E7F" w14:textId="77777777" w:rsidR="00736A3E" w:rsidRDefault="00736A3E" w:rsidP="007C3670">
            <w:pPr>
              <w:jc w:val="both"/>
            </w:pPr>
            <w:r>
              <w:rPr>
                <w:b/>
              </w:rPr>
              <w:t>WOS</w:t>
            </w:r>
          </w:p>
        </w:tc>
        <w:tc>
          <w:tcPr>
            <w:tcW w:w="693" w:type="dxa"/>
            <w:shd w:val="clear" w:color="auto" w:fill="F7CAAC"/>
          </w:tcPr>
          <w:p w14:paraId="1BF4376D" w14:textId="77777777" w:rsidR="00736A3E" w:rsidRDefault="00736A3E" w:rsidP="007C3670">
            <w:pPr>
              <w:jc w:val="both"/>
              <w:rPr>
                <w:sz w:val="18"/>
              </w:rPr>
            </w:pPr>
            <w:r>
              <w:rPr>
                <w:b/>
                <w:sz w:val="18"/>
              </w:rPr>
              <w:t>Scopus</w:t>
            </w:r>
          </w:p>
        </w:tc>
        <w:tc>
          <w:tcPr>
            <w:tcW w:w="694" w:type="dxa"/>
            <w:shd w:val="clear" w:color="auto" w:fill="F7CAAC"/>
          </w:tcPr>
          <w:p w14:paraId="02FF074D" w14:textId="77777777" w:rsidR="00736A3E" w:rsidRDefault="00736A3E" w:rsidP="007C3670">
            <w:pPr>
              <w:jc w:val="both"/>
            </w:pPr>
            <w:r>
              <w:rPr>
                <w:b/>
                <w:sz w:val="18"/>
              </w:rPr>
              <w:t>ostatní</w:t>
            </w:r>
          </w:p>
        </w:tc>
      </w:tr>
      <w:tr w:rsidR="00736A3E" w14:paraId="55776908" w14:textId="77777777" w:rsidTr="007C3670">
        <w:trPr>
          <w:cantSplit/>
          <w:trHeight w:val="70"/>
        </w:trPr>
        <w:tc>
          <w:tcPr>
            <w:tcW w:w="3347" w:type="dxa"/>
            <w:gridSpan w:val="2"/>
            <w:shd w:val="clear" w:color="auto" w:fill="F7CAAC"/>
          </w:tcPr>
          <w:p w14:paraId="65119017" w14:textId="77777777" w:rsidR="00736A3E" w:rsidRDefault="00736A3E" w:rsidP="007C3670">
            <w:pPr>
              <w:jc w:val="both"/>
            </w:pPr>
            <w:r>
              <w:rPr>
                <w:b/>
              </w:rPr>
              <w:t>Obor jmenovacího řízení</w:t>
            </w:r>
          </w:p>
        </w:tc>
        <w:tc>
          <w:tcPr>
            <w:tcW w:w="2245" w:type="dxa"/>
            <w:gridSpan w:val="2"/>
            <w:shd w:val="clear" w:color="auto" w:fill="F7CAAC"/>
          </w:tcPr>
          <w:p w14:paraId="6DD1B7AE" w14:textId="77777777" w:rsidR="00736A3E" w:rsidRDefault="00736A3E" w:rsidP="007C3670">
            <w:pPr>
              <w:jc w:val="both"/>
            </w:pPr>
            <w:r>
              <w:rPr>
                <w:b/>
              </w:rPr>
              <w:t>Rok udělení hodnosti</w:t>
            </w:r>
          </w:p>
        </w:tc>
        <w:tc>
          <w:tcPr>
            <w:tcW w:w="2248" w:type="dxa"/>
            <w:gridSpan w:val="4"/>
            <w:tcBorders>
              <w:right w:val="single" w:sz="12" w:space="0" w:color="auto"/>
            </w:tcBorders>
            <w:shd w:val="clear" w:color="auto" w:fill="F7CAAC"/>
          </w:tcPr>
          <w:p w14:paraId="2180905D" w14:textId="77777777" w:rsidR="00736A3E" w:rsidRDefault="00736A3E" w:rsidP="007C3670">
            <w:pPr>
              <w:jc w:val="both"/>
            </w:pPr>
            <w:r>
              <w:rPr>
                <w:b/>
              </w:rPr>
              <w:t>Řízení konáno na VŠ</w:t>
            </w:r>
          </w:p>
        </w:tc>
        <w:tc>
          <w:tcPr>
            <w:tcW w:w="632" w:type="dxa"/>
            <w:vMerge w:val="restart"/>
            <w:tcBorders>
              <w:left w:val="single" w:sz="12" w:space="0" w:color="auto"/>
            </w:tcBorders>
          </w:tcPr>
          <w:p w14:paraId="5C2F06E4" w14:textId="49CF95AF" w:rsidR="00736A3E" w:rsidRDefault="00E851A5" w:rsidP="007C3670">
            <w:pPr>
              <w:jc w:val="both"/>
              <w:rPr>
                <w:b/>
              </w:rPr>
            </w:pPr>
            <w:r>
              <w:rPr>
                <w:b/>
              </w:rPr>
              <w:t>35</w:t>
            </w:r>
          </w:p>
        </w:tc>
        <w:tc>
          <w:tcPr>
            <w:tcW w:w="693" w:type="dxa"/>
            <w:vMerge w:val="restart"/>
          </w:tcPr>
          <w:p w14:paraId="13284122" w14:textId="0DFAF2E4" w:rsidR="00736A3E" w:rsidRDefault="00736A3E" w:rsidP="007C3670">
            <w:pPr>
              <w:jc w:val="both"/>
              <w:rPr>
                <w:b/>
              </w:rPr>
            </w:pPr>
            <w:r>
              <w:rPr>
                <w:b/>
              </w:rPr>
              <w:t>75</w:t>
            </w:r>
          </w:p>
        </w:tc>
        <w:tc>
          <w:tcPr>
            <w:tcW w:w="694" w:type="dxa"/>
            <w:vMerge w:val="restart"/>
          </w:tcPr>
          <w:p w14:paraId="0A5762D6" w14:textId="77777777" w:rsidR="00736A3E" w:rsidRDefault="00736A3E" w:rsidP="007C3670">
            <w:pPr>
              <w:jc w:val="both"/>
              <w:rPr>
                <w:b/>
              </w:rPr>
            </w:pPr>
            <w:r>
              <w:rPr>
                <w:b/>
              </w:rPr>
              <w:t>0</w:t>
            </w:r>
          </w:p>
        </w:tc>
      </w:tr>
      <w:tr w:rsidR="00736A3E" w14:paraId="3022C1ED" w14:textId="77777777" w:rsidTr="007C3670">
        <w:trPr>
          <w:trHeight w:val="205"/>
        </w:trPr>
        <w:tc>
          <w:tcPr>
            <w:tcW w:w="3347" w:type="dxa"/>
            <w:gridSpan w:val="2"/>
          </w:tcPr>
          <w:p w14:paraId="61054812" w14:textId="461CE035" w:rsidR="00736A3E" w:rsidRDefault="00736A3E" w:rsidP="007C3670">
            <w:pPr>
              <w:jc w:val="both"/>
            </w:pPr>
            <w:r>
              <w:t>P</w:t>
            </w:r>
            <w:r w:rsidRPr="003552A0">
              <w:t>růmyslové inženýrství</w:t>
            </w:r>
          </w:p>
        </w:tc>
        <w:tc>
          <w:tcPr>
            <w:tcW w:w="2245" w:type="dxa"/>
            <w:gridSpan w:val="2"/>
          </w:tcPr>
          <w:p w14:paraId="22AAD786" w14:textId="158856C2" w:rsidR="00736A3E" w:rsidRDefault="00736A3E" w:rsidP="007C3670">
            <w:pPr>
              <w:jc w:val="both"/>
            </w:pPr>
            <w:r>
              <w:t>1997</w:t>
            </w:r>
          </w:p>
        </w:tc>
        <w:tc>
          <w:tcPr>
            <w:tcW w:w="2248" w:type="dxa"/>
            <w:gridSpan w:val="4"/>
            <w:tcBorders>
              <w:right w:val="single" w:sz="12" w:space="0" w:color="auto"/>
            </w:tcBorders>
          </w:tcPr>
          <w:p w14:paraId="0F1AE242" w14:textId="28D4589B" w:rsidR="00736A3E" w:rsidRDefault="00736A3E" w:rsidP="007C3670">
            <w:pPr>
              <w:jc w:val="both"/>
            </w:pPr>
            <w:r>
              <w:t>Žilinská univerzita</w:t>
            </w:r>
          </w:p>
        </w:tc>
        <w:tc>
          <w:tcPr>
            <w:tcW w:w="632" w:type="dxa"/>
            <w:vMerge/>
            <w:tcBorders>
              <w:left w:val="single" w:sz="12" w:space="0" w:color="auto"/>
            </w:tcBorders>
            <w:vAlign w:val="center"/>
          </w:tcPr>
          <w:p w14:paraId="1566C8C2" w14:textId="77777777" w:rsidR="00736A3E" w:rsidRDefault="00736A3E" w:rsidP="007C3670">
            <w:pPr>
              <w:rPr>
                <w:b/>
              </w:rPr>
            </w:pPr>
          </w:p>
        </w:tc>
        <w:tc>
          <w:tcPr>
            <w:tcW w:w="693" w:type="dxa"/>
            <w:vMerge/>
            <w:vAlign w:val="center"/>
          </w:tcPr>
          <w:p w14:paraId="23307898" w14:textId="77777777" w:rsidR="00736A3E" w:rsidRDefault="00736A3E" w:rsidP="007C3670">
            <w:pPr>
              <w:rPr>
                <w:b/>
              </w:rPr>
            </w:pPr>
          </w:p>
        </w:tc>
        <w:tc>
          <w:tcPr>
            <w:tcW w:w="694" w:type="dxa"/>
            <w:vMerge/>
            <w:vAlign w:val="center"/>
          </w:tcPr>
          <w:p w14:paraId="158F28F3" w14:textId="77777777" w:rsidR="00736A3E" w:rsidRDefault="00736A3E" w:rsidP="007C3670">
            <w:pPr>
              <w:rPr>
                <w:b/>
              </w:rPr>
            </w:pPr>
          </w:p>
        </w:tc>
      </w:tr>
      <w:tr w:rsidR="00736A3E" w14:paraId="1CD2B54D" w14:textId="77777777" w:rsidTr="007C3670">
        <w:tc>
          <w:tcPr>
            <w:tcW w:w="9859" w:type="dxa"/>
            <w:gridSpan w:val="11"/>
            <w:shd w:val="clear" w:color="auto" w:fill="F7CAAC"/>
          </w:tcPr>
          <w:p w14:paraId="40767E29" w14:textId="77777777" w:rsidR="00736A3E" w:rsidRDefault="00736A3E" w:rsidP="007C3670">
            <w:pPr>
              <w:jc w:val="both"/>
              <w:rPr>
                <w:b/>
              </w:rPr>
            </w:pPr>
            <w:r>
              <w:rPr>
                <w:b/>
              </w:rPr>
              <w:t xml:space="preserve">Přehled o nejvýznamnější publikační a další tvůrčí činnosti nebo další profesní činnosti u odborníků z praxe vztahující se k zabezpečovaným předmětům </w:t>
            </w:r>
          </w:p>
        </w:tc>
      </w:tr>
      <w:tr w:rsidR="00736A3E" w14:paraId="35A1422C" w14:textId="77777777" w:rsidTr="007C3670">
        <w:trPr>
          <w:trHeight w:val="1963"/>
        </w:trPr>
        <w:tc>
          <w:tcPr>
            <w:tcW w:w="9859" w:type="dxa"/>
            <w:gridSpan w:val="11"/>
          </w:tcPr>
          <w:p w14:paraId="03973304" w14:textId="77777777" w:rsidR="00736A3E" w:rsidRDefault="007E5019" w:rsidP="007E5019">
            <w:pPr>
              <w:jc w:val="both"/>
            </w:pPr>
            <w:r>
              <w:t xml:space="preserve">KOŠTURIAK, J., PAVELKOVÁ, D., KNÁPKOVÁ, A. Inovace podnikatelských modelů. </w:t>
            </w:r>
            <w:r w:rsidRPr="007E5019">
              <w:rPr>
                <w:i/>
              </w:rPr>
              <w:t>CAFINews</w:t>
            </w:r>
            <w:r>
              <w:t>, 2016, roč. 4, č. 1, s. 45-49. ISSN 1805-9783. (40%)</w:t>
            </w:r>
          </w:p>
          <w:p w14:paraId="12BDAFED" w14:textId="77777777" w:rsidR="007E5019" w:rsidRDefault="007E5019" w:rsidP="007E5019">
            <w:pPr>
              <w:jc w:val="both"/>
            </w:pPr>
            <w:r>
              <w:t xml:space="preserve">KOŠTURIAK, J. Business model innovations. In </w:t>
            </w:r>
            <w:r w:rsidRPr="007E5019">
              <w:rPr>
                <w:i/>
              </w:rPr>
              <w:t>Proceedings of the 1st International Conference on Finance and Economics 2014</w:t>
            </w:r>
            <w:r>
              <w:t>. Zlín: Univerzita Tomáše Bati ve Zlíně, Fakulta managementu a ekonomiky, 2014, s. 315-334. ISBN 978-80-7454-405-7.</w:t>
            </w:r>
          </w:p>
          <w:p w14:paraId="5F896980" w14:textId="3406CA9A" w:rsidR="007E5019" w:rsidRPr="00AE431B" w:rsidRDefault="007E5019" w:rsidP="007E5019">
            <w:pPr>
              <w:jc w:val="both"/>
            </w:pPr>
          </w:p>
        </w:tc>
      </w:tr>
      <w:tr w:rsidR="00736A3E" w14:paraId="373A5ECA" w14:textId="77777777" w:rsidTr="007C3670">
        <w:trPr>
          <w:trHeight w:val="218"/>
        </w:trPr>
        <w:tc>
          <w:tcPr>
            <w:tcW w:w="9859" w:type="dxa"/>
            <w:gridSpan w:val="11"/>
            <w:shd w:val="clear" w:color="auto" w:fill="F7CAAC"/>
          </w:tcPr>
          <w:p w14:paraId="06745054" w14:textId="77777777" w:rsidR="00736A3E" w:rsidRDefault="00736A3E" w:rsidP="007C3670">
            <w:pPr>
              <w:rPr>
                <w:b/>
              </w:rPr>
            </w:pPr>
            <w:r>
              <w:rPr>
                <w:b/>
              </w:rPr>
              <w:t>Působení v zahraničí</w:t>
            </w:r>
          </w:p>
        </w:tc>
      </w:tr>
      <w:tr w:rsidR="00736A3E" w14:paraId="7332344E" w14:textId="77777777" w:rsidTr="007C3670">
        <w:trPr>
          <w:trHeight w:val="181"/>
        </w:trPr>
        <w:tc>
          <w:tcPr>
            <w:tcW w:w="9859" w:type="dxa"/>
            <w:gridSpan w:val="11"/>
          </w:tcPr>
          <w:p w14:paraId="5A460D4F" w14:textId="77777777" w:rsidR="00736A3E" w:rsidRPr="003552A0" w:rsidRDefault="00736A3E" w:rsidP="00736A3E">
            <w:pPr>
              <w:ind w:right="-470"/>
            </w:pPr>
            <w:r w:rsidRPr="003552A0">
              <w:t>Od roku 2001 profesor ATH Bialsko Biala</w:t>
            </w:r>
          </w:p>
          <w:p w14:paraId="4C797620" w14:textId="77777777" w:rsidR="00736A3E" w:rsidRPr="003552A0" w:rsidRDefault="00736A3E" w:rsidP="00736A3E">
            <w:pPr>
              <w:ind w:right="-470"/>
            </w:pPr>
            <w:r w:rsidRPr="003552A0">
              <w:t>Od roku 2001 profesor FH Ulm</w:t>
            </w:r>
          </w:p>
          <w:p w14:paraId="55532EAB" w14:textId="6AB58F13" w:rsidR="00736A3E" w:rsidRDefault="00736A3E" w:rsidP="00736A3E">
            <w:pPr>
              <w:rPr>
                <w:b/>
              </w:rPr>
            </w:pPr>
            <w:r w:rsidRPr="003552A0">
              <w:t>1987 Fraunhofer IPA Sttutgart</w:t>
            </w:r>
          </w:p>
        </w:tc>
      </w:tr>
      <w:tr w:rsidR="00736A3E" w14:paraId="546A2C52" w14:textId="77777777" w:rsidTr="007C3670">
        <w:trPr>
          <w:cantSplit/>
          <w:trHeight w:val="84"/>
        </w:trPr>
        <w:tc>
          <w:tcPr>
            <w:tcW w:w="2518" w:type="dxa"/>
            <w:shd w:val="clear" w:color="auto" w:fill="F7CAAC"/>
          </w:tcPr>
          <w:p w14:paraId="680D7A89" w14:textId="77777777" w:rsidR="00736A3E" w:rsidRDefault="00736A3E" w:rsidP="007C3670">
            <w:pPr>
              <w:jc w:val="both"/>
              <w:rPr>
                <w:b/>
              </w:rPr>
            </w:pPr>
            <w:r>
              <w:rPr>
                <w:b/>
              </w:rPr>
              <w:t xml:space="preserve">Podpis </w:t>
            </w:r>
          </w:p>
        </w:tc>
        <w:tc>
          <w:tcPr>
            <w:tcW w:w="4536" w:type="dxa"/>
            <w:gridSpan w:val="5"/>
          </w:tcPr>
          <w:p w14:paraId="6822D0AE" w14:textId="77777777" w:rsidR="00736A3E" w:rsidRDefault="00736A3E" w:rsidP="007C3670">
            <w:pPr>
              <w:jc w:val="both"/>
            </w:pPr>
          </w:p>
        </w:tc>
        <w:tc>
          <w:tcPr>
            <w:tcW w:w="786" w:type="dxa"/>
            <w:gridSpan w:val="2"/>
            <w:shd w:val="clear" w:color="auto" w:fill="F7CAAC"/>
          </w:tcPr>
          <w:p w14:paraId="1AAC872B" w14:textId="77777777" w:rsidR="00736A3E" w:rsidRDefault="00736A3E" w:rsidP="007C3670">
            <w:pPr>
              <w:jc w:val="both"/>
            </w:pPr>
            <w:r>
              <w:rPr>
                <w:b/>
              </w:rPr>
              <w:t>datum</w:t>
            </w:r>
          </w:p>
        </w:tc>
        <w:tc>
          <w:tcPr>
            <w:tcW w:w="2019" w:type="dxa"/>
            <w:gridSpan w:val="3"/>
          </w:tcPr>
          <w:p w14:paraId="67CA3BEF" w14:textId="77777777" w:rsidR="00736A3E" w:rsidRDefault="00736A3E" w:rsidP="007C3670">
            <w:pPr>
              <w:jc w:val="both"/>
            </w:pPr>
          </w:p>
        </w:tc>
      </w:tr>
    </w:tbl>
    <w:p w14:paraId="3CE36589" w14:textId="77777777" w:rsidR="002A72E9" w:rsidRDefault="002A72E9" w:rsidP="00694BA8">
      <w:pPr>
        <w:spacing w:after="160" w:line="259" w:lineRule="auto"/>
      </w:pPr>
    </w:p>
    <w:p w14:paraId="0A20FF3B" w14:textId="77777777" w:rsidR="002A72E9" w:rsidRDefault="002A72E9" w:rsidP="00694BA8">
      <w:pPr>
        <w:spacing w:after="160" w:line="259" w:lineRule="auto"/>
      </w:pPr>
    </w:p>
    <w:p w14:paraId="2EEC25D2" w14:textId="77777777" w:rsidR="002A72E9" w:rsidRDefault="002A72E9" w:rsidP="00694BA8">
      <w:pPr>
        <w:spacing w:after="160" w:line="259" w:lineRule="auto"/>
      </w:pPr>
    </w:p>
    <w:p w14:paraId="3473A349" w14:textId="77777777" w:rsidR="002A72E9" w:rsidRDefault="002A72E9"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14:paraId="37FFDFA4" w14:textId="77777777" w:rsidTr="00F84311">
        <w:tc>
          <w:tcPr>
            <w:tcW w:w="9900" w:type="dxa"/>
            <w:gridSpan w:val="11"/>
            <w:tcBorders>
              <w:bottom w:val="double" w:sz="4" w:space="0" w:color="auto"/>
            </w:tcBorders>
            <w:shd w:val="clear" w:color="auto" w:fill="BDD6EE"/>
          </w:tcPr>
          <w:p w14:paraId="51940E92" w14:textId="77777777" w:rsidR="00DF295A" w:rsidRDefault="00DF295A" w:rsidP="003F6EB7">
            <w:pPr>
              <w:jc w:val="both"/>
              <w:rPr>
                <w:b/>
                <w:sz w:val="28"/>
              </w:rPr>
            </w:pPr>
            <w:r>
              <w:rPr>
                <w:b/>
                <w:sz w:val="28"/>
              </w:rPr>
              <w:t>C-I – Personální zabezpečení</w:t>
            </w:r>
          </w:p>
        </w:tc>
      </w:tr>
      <w:tr w:rsidR="00DF295A" w14:paraId="0888D018" w14:textId="77777777" w:rsidTr="00F84311">
        <w:tc>
          <w:tcPr>
            <w:tcW w:w="2529" w:type="dxa"/>
            <w:tcBorders>
              <w:top w:val="double" w:sz="4" w:space="0" w:color="auto"/>
            </w:tcBorders>
            <w:shd w:val="clear" w:color="auto" w:fill="F7CAAC"/>
          </w:tcPr>
          <w:p w14:paraId="6E335FEE" w14:textId="77777777" w:rsidR="00DF295A" w:rsidRDefault="00DF295A" w:rsidP="003F6EB7">
            <w:pPr>
              <w:jc w:val="both"/>
              <w:rPr>
                <w:b/>
              </w:rPr>
            </w:pPr>
            <w:r>
              <w:rPr>
                <w:b/>
              </w:rPr>
              <w:t>Vysoká škola</w:t>
            </w:r>
          </w:p>
        </w:tc>
        <w:tc>
          <w:tcPr>
            <w:tcW w:w="7371" w:type="dxa"/>
            <w:gridSpan w:val="10"/>
          </w:tcPr>
          <w:p w14:paraId="43F426FF" w14:textId="77777777" w:rsidR="00DF295A" w:rsidRDefault="00DF295A" w:rsidP="003F6EB7">
            <w:pPr>
              <w:jc w:val="both"/>
            </w:pPr>
            <w:r>
              <w:t>Univerzita Tomáše Bati ve Zlíně</w:t>
            </w:r>
          </w:p>
        </w:tc>
      </w:tr>
      <w:tr w:rsidR="00DF295A" w14:paraId="0BFABD0E" w14:textId="77777777" w:rsidTr="00F84311">
        <w:tc>
          <w:tcPr>
            <w:tcW w:w="2529" w:type="dxa"/>
            <w:shd w:val="clear" w:color="auto" w:fill="F7CAAC"/>
          </w:tcPr>
          <w:p w14:paraId="03A3D8D4" w14:textId="77777777" w:rsidR="00DF295A" w:rsidRDefault="00DF295A" w:rsidP="003F6EB7">
            <w:pPr>
              <w:jc w:val="both"/>
              <w:rPr>
                <w:b/>
              </w:rPr>
            </w:pPr>
            <w:r>
              <w:rPr>
                <w:b/>
              </w:rPr>
              <w:t>Součást vysoké školy</w:t>
            </w:r>
          </w:p>
        </w:tc>
        <w:tc>
          <w:tcPr>
            <w:tcW w:w="7371" w:type="dxa"/>
            <w:gridSpan w:val="10"/>
          </w:tcPr>
          <w:p w14:paraId="3FC1E1A8" w14:textId="77777777" w:rsidR="00DF295A" w:rsidRDefault="00DF295A" w:rsidP="003F6EB7">
            <w:pPr>
              <w:jc w:val="both"/>
            </w:pPr>
            <w:r>
              <w:t>Fakulta managementu a ekonomiky</w:t>
            </w:r>
          </w:p>
        </w:tc>
      </w:tr>
      <w:tr w:rsidR="00DF295A" w14:paraId="33C5C481" w14:textId="77777777" w:rsidTr="00F84311">
        <w:tc>
          <w:tcPr>
            <w:tcW w:w="2529" w:type="dxa"/>
            <w:shd w:val="clear" w:color="auto" w:fill="F7CAAC"/>
          </w:tcPr>
          <w:p w14:paraId="2D337F74" w14:textId="77777777" w:rsidR="00DF295A" w:rsidRDefault="00DF295A" w:rsidP="003F6EB7">
            <w:pPr>
              <w:jc w:val="both"/>
              <w:rPr>
                <w:b/>
              </w:rPr>
            </w:pPr>
            <w:r>
              <w:rPr>
                <w:b/>
              </w:rPr>
              <w:t>Název studijního programu</w:t>
            </w:r>
          </w:p>
        </w:tc>
        <w:tc>
          <w:tcPr>
            <w:tcW w:w="7371" w:type="dxa"/>
            <w:gridSpan w:val="10"/>
          </w:tcPr>
          <w:p w14:paraId="2BAD55EA" w14:textId="77777777" w:rsidR="00DF295A" w:rsidRDefault="00DF295A" w:rsidP="003F6EB7">
            <w:pPr>
              <w:jc w:val="both"/>
            </w:pPr>
            <w:r>
              <w:t>Průmyslové inženýrství</w:t>
            </w:r>
          </w:p>
        </w:tc>
      </w:tr>
      <w:tr w:rsidR="00DF295A" w14:paraId="7C856C11" w14:textId="77777777" w:rsidTr="00F84311">
        <w:tc>
          <w:tcPr>
            <w:tcW w:w="2529" w:type="dxa"/>
            <w:shd w:val="clear" w:color="auto" w:fill="F7CAAC"/>
          </w:tcPr>
          <w:p w14:paraId="4510622E" w14:textId="77777777" w:rsidR="00DF295A" w:rsidRDefault="00DF295A" w:rsidP="003F6EB7">
            <w:pPr>
              <w:jc w:val="both"/>
              <w:rPr>
                <w:b/>
              </w:rPr>
            </w:pPr>
            <w:r>
              <w:rPr>
                <w:b/>
              </w:rPr>
              <w:t>Jméno a příjmení</w:t>
            </w:r>
          </w:p>
        </w:tc>
        <w:tc>
          <w:tcPr>
            <w:tcW w:w="4554" w:type="dxa"/>
            <w:gridSpan w:val="5"/>
          </w:tcPr>
          <w:p w14:paraId="209345F8" w14:textId="77777777" w:rsidR="00DF295A" w:rsidRDefault="00DF295A" w:rsidP="003F6EB7">
            <w:pPr>
              <w:jc w:val="both"/>
            </w:pPr>
            <w:r>
              <w:t>Věra KOZÁKOVÁ</w:t>
            </w:r>
          </w:p>
        </w:tc>
        <w:tc>
          <w:tcPr>
            <w:tcW w:w="712" w:type="dxa"/>
            <w:shd w:val="clear" w:color="auto" w:fill="F7CAAC"/>
          </w:tcPr>
          <w:p w14:paraId="4CF00AF8" w14:textId="77777777" w:rsidR="00DF295A" w:rsidRDefault="00DF295A" w:rsidP="003F6EB7">
            <w:pPr>
              <w:jc w:val="both"/>
              <w:rPr>
                <w:b/>
              </w:rPr>
            </w:pPr>
            <w:r>
              <w:rPr>
                <w:b/>
              </w:rPr>
              <w:t>Tituly</w:t>
            </w:r>
          </w:p>
        </w:tc>
        <w:tc>
          <w:tcPr>
            <w:tcW w:w="2105" w:type="dxa"/>
            <w:gridSpan w:val="4"/>
          </w:tcPr>
          <w:p w14:paraId="2FE197B3" w14:textId="77777777" w:rsidR="00DF295A" w:rsidRDefault="00DF295A" w:rsidP="003F6EB7">
            <w:pPr>
              <w:jc w:val="both"/>
            </w:pPr>
            <w:r>
              <w:t>Mgr., Ph.D.</w:t>
            </w:r>
          </w:p>
        </w:tc>
      </w:tr>
      <w:tr w:rsidR="00DF295A" w14:paraId="46032CCA" w14:textId="77777777" w:rsidTr="00F84311">
        <w:tc>
          <w:tcPr>
            <w:tcW w:w="2529" w:type="dxa"/>
            <w:shd w:val="clear" w:color="auto" w:fill="F7CAAC"/>
          </w:tcPr>
          <w:p w14:paraId="258FB14D" w14:textId="77777777" w:rsidR="00DF295A" w:rsidRDefault="00DF295A" w:rsidP="003F6EB7">
            <w:pPr>
              <w:jc w:val="both"/>
              <w:rPr>
                <w:b/>
              </w:rPr>
            </w:pPr>
            <w:r>
              <w:rPr>
                <w:b/>
              </w:rPr>
              <w:t>Rok narození</w:t>
            </w:r>
          </w:p>
        </w:tc>
        <w:tc>
          <w:tcPr>
            <w:tcW w:w="832" w:type="dxa"/>
          </w:tcPr>
          <w:p w14:paraId="1491AAD2" w14:textId="77777777" w:rsidR="00DF295A" w:rsidRDefault="00DF295A" w:rsidP="003F6EB7">
            <w:pPr>
              <w:jc w:val="both"/>
            </w:pPr>
            <w:r>
              <w:t>1957</w:t>
            </w:r>
          </w:p>
        </w:tc>
        <w:tc>
          <w:tcPr>
            <w:tcW w:w="1728" w:type="dxa"/>
            <w:shd w:val="clear" w:color="auto" w:fill="F7CAAC"/>
          </w:tcPr>
          <w:p w14:paraId="3352F795" w14:textId="77777777" w:rsidR="00DF295A" w:rsidRDefault="00DF295A" w:rsidP="003F6EB7">
            <w:pPr>
              <w:jc w:val="both"/>
              <w:rPr>
                <w:b/>
              </w:rPr>
            </w:pPr>
            <w:r>
              <w:rPr>
                <w:b/>
              </w:rPr>
              <w:t>typ vztahu k VŠ</w:t>
            </w:r>
          </w:p>
        </w:tc>
        <w:tc>
          <w:tcPr>
            <w:tcW w:w="996" w:type="dxa"/>
            <w:gridSpan w:val="2"/>
          </w:tcPr>
          <w:p w14:paraId="10F0D8F0" w14:textId="77777777" w:rsidR="00DF295A" w:rsidRDefault="00DF295A" w:rsidP="003F6EB7">
            <w:pPr>
              <w:jc w:val="both"/>
            </w:pPr>
            <w:r>
              <w:t>pp</w:t>
            </w:r>
          </w:p>
        </w:tc>
        <w:tc>
          <w:tcPr>
            <w:tcW w:w="998" w:type="dxa"/>
            <w:shd w:val="clear" w:color="auto" w:fill="F7CAAC"/>
          </w:tcPr>
          <w:p w14:paraId="02BF1F72" w14:textId="77777777" w:rsidR="00DF295A" w:rsidRDefault="00DF295A" w:rsidP="003F6EB7">
            <w:pPr>
              <w:jc w:val="both"/>
              <w:rPr>
                <w:b/>
              </w:rPr>
            </w:pPr>
            <w:r>
              <w:rPr>
                <w:b/>
              </w:rPr>
              <w:t>rozsah</w:t>
            </w:r>
          </w:p>
        </w:tc>
        <w:tc>
          <w:tcPr>
            <w:tcW w:w="712" w:type="dxa"/>
          </w:tcPr>
          <w:p w14:paraId="79260AFD" w14:textId="77777777" w:rsidR="00DF295A" w:rsidRDefault="00DF295A" w:rsidP="003F6EB7">
            <w:pPr>
              <w:jc w:val="both"/>
            </w:pPr>
            <w:r>
              <w:t>40</w:t>
            </w:r>
          </w:p>
        </w:tc>
        <w:tc>
          <w:tcPr>
            <w:tcW w:w="712" w:type="dxa"/>
            <w:gridSpan w:val="2"/>
            <w:shd w:val="clear" w:color="auto" w:fill="F7CAAC"/>
          </w:tcPr>
          <w:p w14:paraId="43807D0E" w14:textId="77777777" w:rsidR="00DF295A" w:rsidRDefault="00DF295A" w:rsidP="003F6EB7">
            <w:pPr>
              <w:jc w:val="both"/>
              <w:rPr>
                <w:b/>
              </w:rPr>
            </w:pPr>
            <w:r>
              <w:rPr>
                <w:b/>
              </w:rPr>
              <w:t>do kdy</w:t>
            </w:r>
          </w:p>
        </w:tc>
        <w:tc>
          <w:tcPr>
            <w:tcW w:w="1393" w:type="dxa"/>
            <w:gridSpan w:val="2"/>
          </w:tcPr>
          <w:p w14:paraId="334A5748" w14:textId="77777777" w:rsidR="00DF295A" w:rsidRDefault="00DF295A" w:rsidP="003F6EB7">
            <w:pPr>
              <w:jc w:val="both"/>
            </w:pPr>
            <w:r>
              <w:t>N</w:t>
            </w:r>
          </w:p>
        </w:tc>
      </w:tr>
      <w:tr w:rsidR="00DF295A" w14:paraId="152C8449" w14:textId="77777777" w:rsidTr="00F84311">
        <w:tc>
          <w:tcPr>
            <w:tcW w:w="5089" w:type="dxa"/>
            <w:gridSpan w:val="3"/>
            <w:shd w:val="clear" w:color="auto" w:fill="F7CAAC"/>
          </w:tcPr>
          <w:p w14:paraId="02DA0DBD" w14:textId="77777777" w:rsidR="00DF295A" w:rsidRDefault="00DF295A" w:rsidP="003F6EB7">
            <w:pPr>
              <w:jc w:val="both"/>
              <w:rPr>
                <w:b/>
              </w:rPr>
            </w:pPr>
            <w:r>
              <w:rPr>
                <w:b/>
              </w:rPr>
              <w:t>Typ vztahu na součásti VŠ, která uskutečňuje st. program</w:t>
            </w:r>
          </w:p>
        </w:tc>
        <w:tc>
          <w:tcPr>
            <w:tcW w:w="996" w:type="dxa"/>
            <w:gridSpan w:val="2"/>
          </w:tcPr>
          <w:p w14:paraId="024DC2A9" w14:textId="77777777" w:rsidR="00DF295A" w:rsidRDefault="00DF295A" w:rsidP="003F6EB7">
            <w:pPr>
              <w:jc w:val="both"/>
            </w:pPr>
          </w:p>
        </w:tc>
        <w:tc>
          <w:tcPr>
            <w:tcW w:w="998" w:type="dxa"/>
            <w:shd w:val="clear" w:color="auto" w:fill="F7CAAC"/>
          </w:tcPr>
          <w:p w14:paraId="7C318D4F" w14:textId="77777777" w:rsidR="00DF295A" w:rsidRDefault="00DF295A" w:rsidP="003F6EB7">
            <w:pPr>
              <w:jc w:val="both"/>
              <w:rPr>
                <w:b/>
              </w:rPr>
            </w:pPr>
            <w:r>
              <w:rPr>
                <w:b/>
              </w:rPr>
              <w:t>rozsah</w:t>
            </w:r>
          </w:p>
        </w:tc>
        <w:tc>
          <w:tcPr>
            <w:tcW w:w="712" w:type="dxa"/>
          </w:tcPr>
          <w:p w14:paraId="1406FE37" w14:textId="77777777" w:rsidR="00DF295A" w:rsidRDefault="00DF295A" w:rsidP="003F6EB7">
            <w:pPr>
              <w:jc w:val="both"/>
            </w:pPr>
          </w:p>
        </w:tc>
        <w:tc>
          <w:tcPr>
            <w:tcW w:w="712" w:type="dxa"/>
            <w:gridSpan w:val="2"/>
            <w:shd w:val="clear" w:color="auto" w:fill="F7CAAC"/>
          </w:tcPr>
          <w:p w14:paraId="6B53532D" w14:textId="77777777" w:rsidR="00DF295A" w:rsidRDefault="00DF295A" w:rsidP="003F6EB7">
            <w:pPr>
              <w:jc w:val="both"/>
              <w:rPr>
                <w:b/>
              </w:rPr>
            </w:pPr>
            <w:r>
              <w:rPr>
                <w:b/>
              </w:rPr>
              <w:t>do kdy</w:t>
            </w:r>
          </w:p>
        </w:tc>
        <w:tc>
          <w:tcPr>
            <w:tcW w:w="1393" w:type="dxa"/>
            <w:gridSpan w:val="2"/>
          </w:tcPr>
          <w:p w14:paraId="76AAE552" w14:textId="77777777" w:rsidR="00DF295A" w:rsidRDefault="00DF295A" w:rsidP="003F6EB7">
            <w:pPr>
              <w:jc w:val="both"/>
            </w:pPr>
          </w:p>
        </w:tc>
      </w:tr>
      <w:tr w:rsidR="00DF295A" w14:paraId="37158C19" w14:textId="77777777" w:rsidTr="00F84311">
        <w:tc>
          <w:tcPr>
            <w:tcW w:w="6085" w:type="dxa"/>
            <w:gridSpan w:val="5"/>
            <w:shd w:val="clear" w:color="auto" w:fill="F7CAAC"/>
          </w:tcPr>
          <w:p w14:paraId="67DBA3FB" w14:textId="77777777" w:rsidR="00DF295A" w:rsidRDefault="00DF295A" w:rsidP="003F6EB7">
            <w:pPr>
              <w:jc w:val="both"/>
            </w:pPr>
            <w:r>
              <w:rPr>
                <w:b/>
              </w:rPr>
              <w:t>Další současná působení jako akademický pracovník na jiných VŠ</w:t>
            </w:r>
          </w:p>
        </w:tc>
        <w:tc>
          <w:tcPr>
            <w:tcW w:w="1710" w:type="dxa"/>
            <w:gridSpan w:val="2"/>
            <w:shd w:val="clear" w:color="auto" w:fill="F7CAAC"/>
          </w:tcPr>
          <w:p w14:paraId="702ECE9D" w14:textId="77777777" w:rsidR="00DF295A" w:rsidRDefault="00DF295A" w:rsidP="003F6EB7">
            <w:pPr>
              <w:jc w:val="both"/>
              <w:rPr>
                <w:b/>
              </w:rPr>
            </w:pPr>
            <w:r>
              <w:rPr>
                <w:b/>
              </w:rPr>
              <w:t>typ prac. vztahu</w:t>
            </w:r>
          </w:p>
        </w:tc>
        <w:tc>
          <w:tcPr>
            <w:tcW w:w="2105" w:type="dxa"/>
            <w:gridSpan w:val="4"/>
            <w:shd w:val="clear" w:color="auto" w:fill="F7CAAC"/>
          </w:tcPr>
          <w:p w14:paraId="4EB95598" w14:textId="77777777" w:rsidR="00DF295A" w:rsidRDefault="00DF295A" w:rsidP="003F6EB7">
            <w:pPr>
              <w:jc w:val="both"/>
              <w:rPr>
                <w:b/>
              </w:rPr>
            </w:pPr>
            <w:r>
              <w:rPr>
                <w:b/>
              </w:rPr>
              <w:t>rozsah</w:t>
            </w:r>
          </w:p>
        </w:tc>
      </w:tr>
      <w:tr w:rsidR="00DF295A" w14:paraId="69C84163" w14:textId="77777777" w:rsidTr="00F84311">
        <w:tc>
          <w:tcPr>
            <w:tcW w:w="6085" w:type="dxa"/>
            <w:gridSpan w:val="5"/>
          </w:tcPr>
          <w:p w14:paraId="50AC79CA" w14:textId="77777777" w:rsidR="00DF295A" w:rsidRDefault="00DF295A" w:rsidP="003F6EB7">
            <w:pPr>
              <w:jc w:val="both"/>
            </w:pPr>
          </w:p>
        </w:tc>
        <w:tc>
          <w:tcPr>
            <w:tcW w:w="1710" w:type="dxa"/>
            <w:gridSpan w:val="2"/>
          </w:tcPr>
          <w:p w14:paraId="03C92B01" w14:textId="77777777" w:rsidR="00DF295A" w:rsidRDefault="00DF295A" w:rsidP="003F6EB7">
            <w:pPr>
              <w:jc w:val="both"/>
            </w:pPr>
          </w:p>
        </w:tc>
        <w:tc>
          <w:tcPr>
            <w:tcW w:w="2105" w:type="dxa"/>
            <w:gridSpan w:val="4"/>
          </w:tcPr>
          <w:p w14:paraId="57837910" w14:textId="77777777" w:rsidR="00DF295A" w:rsidRDefault="00DF295A" w:rsidP="003F6EB7">
            <w:pPr>
              <w:jc w:val="both"/>
            </w:pPr>
          </w:p>
        </w:tc>
      </w:tr>
      <w:tr w:rsidR="00DF295A" w14:paraId="012580EC" w14:textId="77777777" w:rsidTr="00F84311">
        <w:tc>
          <w:tcPr>
            <w:tcW w:w="6085" w:type="dxa"/>
            <w:gridSpan w:val="5"/>
          </w:tcPr>
          <w:p w14:paraId="4281665B" w14:textId="77777777" w:rsidR="00DF295A" w:rsidRDefault="00DF295A" w:rsidP="003F6EB7">
            <w:pPr>
              <w:jc w:val="both"/>
            </w:pPr>
          </w:p>
        </w:tc>
        <w:tc>
          <w:tcPr>
            <w:tcW w:w="1710" w:type="dxa"/>
            <w:gridSpan w:val="2"/>
          </w:tcPr>
          <w:p w14:paraId="79408068" w14:textId="77777777" w:rsidR="00DF295A" w:rsidRDefault="00DF295A" w:rsidP="003F6EB7">
            <w:pPr>
              <w:jc w:val="both"/>
            </w:pPr>
          </w:p>
        </w:tc>
        <w:tc>
          <w:tcPr>
            <w:tcW w:w="2105" w:type="dxa"/>
            <w:gridSpan w:val="4"/>
          </w:tcPr>
          <w:p w14:paraId="3A8AFD55" w14:textId="77777777" w:rsidR="00DF295A" w:rsidRDefault="00DF295A" w:rsidP="003F6EB7">
            <w:pPr>
              <w:jc w:val="both"/>
            </w:pPr>
          </w:p>
        </w:tc>
      </w:tr>
      <w:tr w:rsidR="00DF295A" w14:paraId="251B4DF9" w14:textId="77777777" w:rsidTr="00F84311">
        <w:tc>
          <w:tcPr>
            <w:tcW w:w="6085" w:type="dxa"/>
            <w:gridSpan w:val="5"/>
          </w:tcPr>
          <w:p w14:paraId="16CF8573" w14:textId="77777777" w:rsidR="00DF295A" w:rsidRDefault="00DF295A" w:rsidP="003F6EB7">
            <w:pPr>
              <w:jc w:val="both"/>
            </w:pPr>
          </w:p>
        </w:tc>
        <w:tc>
          <w:tcPr>
            <w:tcW w:w="1710" w:type="dxa"/>
            <w:gridSpan w:val="2"/>
          </w:tcPr>
          <w:p w14:paraId="323F4A98" w14:textId="77777777" w:rsidR="00DF295A" w:rsidRDefault="00DF295A" w:rsidP="003F6EB7">
            <w:pPr>
              <w:jc w:val="both"/>
            </w:pPr>
          </w:p>
        </w:tc>
        <w:tc>
          <w:tcPr>
            <w:tcW w:w="2105" w:type="dxa"/>
            <w:gridSpan w:val="4"/>
          </w:tcPr>
          <w:p w14:paraId="411D88F1" w14:textId="77777777" w:rsidR="00DF295A" w:rsidRDefault="00DF295A" w:rsidP="003F6EB7">
            <w:pPr>
              <w:jc w:val="both"/>
            </w:pPr>
          </w:p>
        </w:tc>
      </w:tr>
      <w:tr w:rsidR="00DF295A" w14:paraId="2A20FA26" w14:textId="77777777" w:rsidTr="00F84311">
        <w:tc>
          <w:tcPr>
            <w:tcW w:w="6085" w:type="dxa"/>
            <w:gridSpan w:val="5"/>
          </w:tcPr>
          <w:p w14:paraId="238AFF1C" w14:textId="77777777" w:rsidR="00DF295A" w:rsidRDefault="00DF295A" w:rsidP="003F6EB7">
            <w:pPr>
              <w:jc w:val="both"/>
            </w:pPr>
          </w:p>
        </w:tc>
        <w:tc>
          <w:tcPr>
            <w:tcW w:w="1710" w:type="dxa"/>
            <w:gridSpan w:val="2"/>
          </w:tcPr>
          <w:p w14:paraId="26698ABF" w14:textId="77777777" w:rsidR="00DF295A" w:rsidRDefault="00DF295A" w:rsidP="003F6EB7">
            <w:pPr>
              <w:jc w:val="both"/>
            </w:pPr>
          </w:p>
        </w:tc>
        <w:tc>
          <w:tcPr>
            <w:tcW w:w="2105" w:type="dxa"/>
            <w:gridSpan w:val="4"/>
          </w:tcPr>
          <w:p w14:paraId="39FC965B" w14:textId="77777777" w:rsidR="00DF295A" w:rsidRDefault="00DF295A" w:rsidP="003F6EB7">
            <w:pPr>
              <w:jc w:val="both"/>
            </w:pPr>
          </w:p>
        </w:tc>
      </w:tr>
      <w:tr w:rsidR="00DF295A" w14:paraId="23CF368E" w14:textId="77777777" w:rsidTr="00F84311">
        <w:tc>
          <w:tcPr>
            <w:tcW w:w="9900" w:type="dxa"/>
            <w:gridSpan w:val="11"/>
            <w:shd w:val="clear" w:color="auto" w:fill="F7CAAC"/>
          </w:tcPr>
          <w:p w14:paraId="4E295C85" w14:textId="77777777"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14:paraId="6794E729" w14:textId="77777777" w:rsidTr="00F84311">
        <w:trPr>
          <w:trHeight w:val="785"/>
        </w:trPr>
        <w:tc>
          <w:tcPr>
            <w:tcW w:w="9900" w:type="dxa"/>
            <w:gridSpan w:val="11"/>
            <w:tcBorders>
              <w:top w:val="nil"/>
            </w:tcBorders>
          </w:tcPr>
          <w:p w14:paraId="5F6CB010" w14:textId="1C4DCDC6" w:rsidR="00DF295A" w:rsidRPr="000432AA" w:rsidRDefault="00032927" w:rsidP="003F6EB7">
            <w:pPr>
              <w:jc w:val="both"/>
              <w:rPr>
                <w:b/>
              </w:rPr>
            </w:pPr>
            <w:r w:rsidRPr="004E2C93">
              <w:t>Wirtschaftsdeutsch</w:t>
            </w:r>
            <w:r>
              <w:t xml:space="preserve"> </w:t>
            </w:r>
            <w:r w:rsidR="00DF295A">
              <w:t>- garant, vedení seminářů (100%)</w:t>
            </w:r>
          </w:p>
          <w:p w14:paraId="67AB44C7" w14:textId="5ED7AC18" w:rsidR="00DF295A" w:rsidRDefault="00032927" w:rsidP="003F6EB7">
            <w:pPr>
              <w:jc w:val="both"/>
            </w:pPr>
            <w:r w:rsidRPr="00007CA1">
              <w:t>Německá konverzace 1</w:t>
            </w:r>
            <w:r w:rsidR="00DF295A">
              <w:t xml:space="preserve"> - garant, vedení seminářů (100%)</w:t>
            </w:r>
          </w:p>
          <w:p w14:paraId="307A86DF" w14:textId="4BD6F60A" w:rsidR="00DF295A" w:rsidRPr="000432AA" w:rsidRDefault="00032927" w:rsidP="003F6EB7">
            <w:pPr>
              <w:jc w:val="both"/>
              <w:rPr>
                <w:b/>
              </w:rPr>
            </w:pPr>
            <w:r>
              <w:t xml:space="preserve">Německá konverzace </w:t>
            </w:r>
            <w:r w:rsidR="00DF295A">
              <w:t>2 - garant, vedení seminářů (100%)</w:t>
            </w:r>
          </w:p>
        </w:tc>
      </w:tr>
      <w:tr w:rsidR="00DF295A" w14:paraId="60CFA518" w14:textId="77777777" w:rsidTr="00F84311">
        <w:tc>
          <w:tcPr>
            <w:tcW w:w="9900" w:type="dxa"/>
            <w:gridSpan w:val="11"/>
            <w:shd w:val="clear" w:color="auto" w:fill="F7CAAC"/>
          </w:tcPr>
          <w:p w14:paraId="5674FB0A" w14:textId="77777777" w:rsidR="00DF295A" w:rsidRDefault="00DF295A" w:rsidP="003F6EB7">
            <w:pPr>
              <w:jc w:val="both"/>
            </w:pPr>
            <w:r>
              <w:rPr>
                <w:b/>
              </w:rPr>
              <w:t xml:space="preserve">Údaje o vzdělání na VŠ </w:t>
            </w:r>
          </w:p>
        </w:tc>
      </w:tr>
      <w:tr w:rsidR="00DF295A" w14:paraId="314CC771" w14:textId="77777777" w:rsidTr="00032927">
        <w:trPr>
          <w:trHeight w:val="743"/>
        </w:trPr>
        <w:tc>
          <w:tcPr>
            <w:tcW w:w="9900" w:type="dxa"/>
            <w:gridSpan w:val="11"/>
          </w:tcPr>
          <w:p w14:paraId="18FD6A3B" w14:textId="77777777"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14:paraId="4CE10B1C" w14:textId="77777777"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70741B6B" w14:textId="77777777" w:rsidR="00DF295A" w:rsidRDefault="00DF295A" w:rsidP="00032927">
            <w:pPr>
              <w:tabs>
                <w:tab w:val="left" w:pos="1418"/>
              </w:tabs>
              <w:autoSpaceDE w:val="0"/>
              <w:autoSpaceDN w:val="0"/>
              <w:adjustRightInd w:val="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14:paraId="3AD046F0" w14:textId="77777777" w:rsidTr="00F84311">
        <w:trPr>
          <w:trHeight w:val="256"/>
        </w:trPr>
        <w:tc>
          <w:tcPr>
            <w:tcW w:w="9900" w:type="dxa"/>
            <w:gridSpan w:val="11"/>
            <w:shd w:val="clear" w:color="auto" w:fill="F7CAAC"/>
          </w:tcPr>
          <w:p w14:paraId="698BFF5B" w14:textId="77777777" w:rsidR="00DF295A" w:rsidRDefault="00DF295A" w:rsidP="003F6EB7">
            <w:pPr>
              <w:jc w:val="both"/>
              <w:rPr>
                <w:b/>
              </w:rPr>
            </w:pPr>
            <w:r>
              <w:rPr>
                <w:b/>
              </w:rPr>
              <w:t>Údaje o odborném působení od absolvování VŠ</w:t>
            </w:r>
          </w:p>
        </w:tc>
      </w:tr>
      <w:tr w:rsidR="00DF295A" w14:paraId="62B1E77E" w14:textId="77777777" w:rsidTr="00F84311">
        <w:trPr>
          <w:trHeight w:val="410"/>
        </w:trPr>
        <w:tc>
          <w:tcPr>
            <w:tcW w:w="9900" w:type="dxa"/>
            <w:gridSpan w:val="11"/>
          </w:tcPr>
          <w:p w14:paraId="633E28D9" w14:textId="77777777"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14:paraId="5E2A32B7" w14:textId="77777777" w:rsidTr="00F84311">
        <w:trPr>
          <w:trHeight w:val="250"/>
        </w:trPr>
        <w:tc>
          <w:tcPr>
            <w:tcW w:w="9900" w:type="dxa"/>
            <w:gridSpan w:val="11"/>
            <w:shd w:val="clear" w:color="auto" w:fill="F7CAAC"/>
          </w:tcPr>
          <w:p w14:paraId="5E0AC4BB" w14:textId="77777777" w:rsidR="00DF295A" w:rsidRDefault="00DF295A" w:rsidP="003F6EB7">
            <w:pPr>
              <w:jc w:val="both"/>
            </w:pPr>
            <w:r>
              <w:rPr>
                <w:b/>
              </w:rPr>
              <w:t>Zkušenosti s vedením kvalifikačních a rigorózních prací</w:t>
            </w:r>
          </w:p>
        </w:tc>
      </w:tr>
      <w:tr w:rsidR="00DF295A" w14:paraId="72C1B235" w14:textId="77777777" w:rsidTr="00F84311">
        <w:trPr>
          <w:trHeight w:val="448"/>
        </w:trPr>
        <w:tc>
          <w:tcPr>
            <w:tcW w:w="9900" w:type="dxa"/>
            <w:gridSpan w:val="11"/>
          </w:tcPr>
          <w:p w14:paraId="13E88F31" w14:textId="77777777" w:rsidR="00DF295A" w:rsidRDefault="00636CFD" w:rsidP="003F6EB7">
            <w:pPr>
              <w:jc w:val="both"/>
            </w:pPr>
            <w:r>
              <w:t xml:space="preserve">Počet vedených bakalářských prací – 6 </w:t>
            </w:r>
          </w:p>
          <w:p w14:paraId="5BCA162D" w14:textId="77777777" w:rsidR="0081731F" w:rsidRDefault="0081731F" w:rsidP="003F6EB7">
            <w:pPr>
              <w:jc w:val="both"/>
            </w:pPr>
            <w:r>
              <w:t>Počet vedených diplomových prací – 0</w:t>
            </w:r>
          </w:p>
        </w:tc>
      </w:tr>
      <w:tr w:rsidR="00DF295A" w14:paraId="4EEABE31" w14:textId="77777777" w:rsidTr="00F84311">
        <w:trPr>
          <w:cantSplit/>
        </w:trPr>
        <w:tc>
          <w:tcPr>
            <w:tcW w:w="3361" w:type="dxa"/>
            <w:gridSpan w:val="2"/>
            <w:tcBorders>
              <w:top w:val="single" w:sz="12" w:space="0" w:color="auto"/>
            </w:tcBorders>
            <w:shd w:val="clear" w:color="auto" w:fill="F7CAAC"/>
          </w:tcPr>
          <w:p w14:paraId="0BDE90BF" w14:textId="77777777"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14:paraId="74639BAB" w14:textId="77777777"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C57D660" w14:textId="77777777"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40C7E00A" w14:textId="77777777" w:rsidR="00DF295A" w:rsidRDefault="00DF295A" w:rsidP="003F6EB7">
            <w:pPr>
              <w:jc w:val="both"/>
              <w:rPr>
                <w:b/>
              </w:rPr>
            </w:pPr>
            <w:r>
              <w:rPr>
                <w:b/>
              </w:rPr>
              <w:t>Ohlasy publikací</w:t>
            </w:r>
          </w:p>
        </w:tc>
      </w:tr>
      <w:tr w:rsidR="00DF295A" w14:paraId="5C1599B0" w14:textId="77777777" w:rsidTr="00F84311">
        <w:trPr>
          <w:cantSplit/>
        </w:trPr>
        <w:tc>
          <w:tcPr>
            <w:tcW w:w="3361" w:type="dxa"/>
            <w:gridSpan w:val="2"/>
          </w:tcPr>
          <w:p w14:paraId="1E8F407C" w14:textId="77777777" w:rsidR="00DF295A" w:rsidRDefault="00DF295A" w:rsidP="003F6EB7">
            <w:pPr>
              <w:jc w:val="both"/>
            </w:pPr>
          </w:p>
        </w:tc>
        <w:tc>
          <w:tcPr>
            <w:tcW w:w="2254" w:type="dxa"/>
            <w:gridSpan w:val="2"/>
          </w:tcPr>
          <w:p w14:paraId="78A990FD" w14:textId="77777777" w:rsidR="00DF295A" w:rsidRDefault="00DF295A" w:rsidP="003F6EB7">
            <w:pPr>
              <w:jc w:val="both"/>
            </w:pPr>
          </w:p>
        </w:tc>
        <w:tc>
          <w:tcPr>
            <w:tcW w:w="2257" w:type="dxa"/>
            <w:gridSpan w:val="4"/>
            <w:tcBorders>
              <w:right w:val="single" w:sz="12" w:space="0" w:color="auto"/>
            </w:tcBorders>
          </w:tcPr>
          <w:p w14:paraId="1C2C1FBD" w14:textId="77777777" w:rsidR="00DF295A" w:rsidRDefault="00DF295A" w:rsidP="003F6EB7">
            <w:pPr>
              <w:jc w:val="both"/>
            </w:pPr>
          </w:p>
        </w:tc>
        <w:tc>
          <w:tcPr>
            <w:tcW w:w="635" w:type="dxa"/>
            <w:tcBorders>
              <w:left w:val="single" w:sz="12" w:space="0" w:color="auto"/>
            </w:tcBorders>
            <w:shd w:val="clear" w:color="auto" w:fill="F7CAAC"/>
          </w:tcPr>
          <w:p w14:paraId="63CA69CE" w14:textId="77777777" w:rsidR="00DF295A" w:rsidRDefault="00DF295A" w:rsidP="003F6EB7">
            <w:pPr>
              <w:jc w:val="both"/>
            </w:pPr>
            <w:r>
              <w:rPr>
                <w:b/>
              </w:rPr>
              <w:t>WOS</w:t>
            </w:r>
          </w:p>
        </w:tc>
        <w:tc>
          <w:tcPr>
            <w:tcW w:w="696" w:type="dxa"/>
            <w:shd w:val="clear" w:color="auto" w:fill="F7CAAC"/>
          </w:tcPr>
          <w:p w14:paraId="6749DD00" w14:textId="77777777" w:rsidR="00DF295A" w:rsidRDefault="00DF295A" w:rsidP="003F6EB7">
            <w:pPr>
              <w:jc w:val="both"/>
              <w:rPr>
                <w:sz w:val="18"/>
              </w:rPr>
            </w:pPr>
            <w:r>
              <w:rPr>
                <w:b/>
                <w:sz w:val="18"/>
              </w:rPr>
              <w:t>Scopus</w:t>
            </w:r>
          </w:p>
        </w:tc>
        <w:tc>
          <w:tcPr>
            <w:tcW w:w="697" w:type="dxa"/>
            <w:shd w:val="clear" w:color="auto" w:fill="F7CAAC"/>
          </w:tcPr>
          <w:p w14:paraId="17B028B0" w14:textId="77777777" w:rsidR="00DF295A" w:rsidRDefault="00DF295A" w:rsidP="003F6EB7">
            <w:pPr>
              <w:jc w:val="both"/>
            </w:pPr>
            <w:r>
              <w:rPr>
                <w:b/>
                <w:sz w:val="18"/>
              </w:rPr>
              <w:t>ostatní</w:t>
            </w:r>
          </w:p>
        </w:tc>
      </w:tr>
      <w:tr w:rsidR="00DF295A" w14:paraId="0345F9BF" w14:textId="77777777" w:rsidTr="00F84311">
        <w:trPr>
          <w:cantSplit/>
          <w:trHeight w:val="70"/>
        </w:trPr>
        <w:tc>
          <w:tcPr>
            <w:tcW w:w="3361" w:type="dxa"/>
            <w:gridSpan w:val="2"/>
            <w:shd w:val="clear" w:color="auto" w:fill="F7CAAC"/>
          </w:tcPr>
          <w:p w14:paraId="43B5E627" w14:textId="77777777" w:rsidR="00DF295A" w:rsidRDefault="00DF295A" w:rsidP="003F6EB7">
            <w:pPr>
              <w:jc w:val="both"/>
            </w:pPr>
            <w:r>
              <w:rPr>
                <w:b/>
              </w:rPr>
              <w:t>Obor jmenovacího řízení</w:t>
            </w:r>
          </w:p>
        </w:tc>
        <w:tc>
          <w:tcPr>
            <w:tcW w:w="2254" w:type="dxa"/>
            <w:gridSpan w:val="2"/>
            <w:shd w:val="clear" w:color="auto" w:fill="F7CAAC"/>
          </w:tcPr>
          <w:p w14:paraId="344B519E" w14:textId="77777777"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14:paraId="4886E002" w14:textId="77777777" w:rsidR="00DF295A" w:rsidRDefault="00DF295A" w:rsidP="003F6EB7">
            <w:pPr>
              <w:jc w:val="both"/>
            </w:pPr>
          </w:p>
        </w:tc>
        <w:tc>
          <w:tcPr>
            <w:tcW w:w="635" w:type="dxa"/>
            <w:vMerge w:val="restart"/>
            <w:tcBorders>
              <w:left w:val="single" w:sz="12" w:space="0" w:color="auto"/>
            </w:tcBorders>
          </w:tcPr>
          <w:p w14:paraId="794C7CBF" w14:textId="77777777" w:rsidR="00DF295A" w:rsidRDefault="008F2EE0" w:rsidP="003F6EB7">
            <w:pPr>
              <w:jc w:val="both"/>
              <w:rPr>
                <w:b/>
              </w:rPr>
            </w:pPr>
            <w:r>
              <w:rPr>
                <w:b/>
              </w:rPr>
              <w:t>0</w:t>
            </w:r>
          </w:p>
        </w:tc>
        <w:tc>
          <w:tcPr>
            <w:tcW w:w="696" w:type="dxa"/>
            <w:vMerge w:val="restart"/>
          </w:tcPr>
          <w:p w14:paraId="065AAB4B" w14:textId="77777777" w:rsidR="00DF295A" w:rsidRDefault="008F2EE0" w:rsidP="003F6EB7">
            <w:pPr>
              <w:jc w:val="both"/>
              <w:rPr>
                <w:b/>
              </w:rPr>
            </w:pPr>
            <w:r>
              <w:rPr>
                <w:b/>
              </w:rPr>
              <w:t>0</w:t>
            </w:r>
          </w:p>
        </w:tc>
        <w:tc>
          <w:tcPr>
            <w:tcW w:w="697" w:type="dxa"/>
            <w:vMerge w:val="restart"/>
          </w:tcPr>
          <w:p w14:paraId="5F6A121E" w14:textId="77777777" w:rsidR="00DF295A" w:rsidRDefault="00816C9B" w:rsidP="003F6EB7">
            <w:pPr>
              <w:jc w:val="both"/>
              <w:rPr>
                <w:b/>
              </w:rPr>
            </w:pPr>
            <w:r>
              <w:rPr>
                <w:b/>
              </w:rPr>
              <w:t>8</w:t>
            </w:r>
          </w:p>
        </w:tc>
      </w:tr>
      <w:tr w:rsidR="00DF295A" w14:paraId="49D2BF95" w14:textId="77777777" w:rsidTr="00F84311">
        <w:trPr>
          <w:trHeight w:val="205"/>
        </w:trPr>
        <w:tc>
          <w:tcPr>
            <w:tcW w:w="3361" w:type="dxa"/>
            <w:gridSpan w:val="2"/>
          </w:tcPr>
          <w:p w14:paraId="2E8AB6A1" w14:textId="77777777" w:rsidR="00DF295A" w:rsidRDefault="00DF295A" w:rsidP="003F6EB7">
            <w:pPr>
              <w:jc w:val="both"/>
            </w:pPr>
          </w:p>
        </w:tc>
        <w:tc>
          <w:tcPr>
            <w:tcW w:w="2254" w:type="dxa"/>
            <w:gridSpan w:val="2"/>
          </w:tcPr>
          <w:p w14:paraId="1A8D18B5" w14:textId="77777777" w:rsidR="00DF295A" w:rsidRDefault="00DF295A" w:rsidP="003F6EB7">
            <w:pPr>
              <w:jc w:val="both"/>
            </w:pPr>
          </w:p>
        </w:tc>
        <w:tc>
          <w:tcPr>
            <w:tcW w:w="2257" w:type="dxa"/>
            <w:gridSpan w:val="4"/>
            <w:tcBorders>
              <w:right w:val="single" w:sz="12" w:space="0" w:color="auto"/>
            </w:tcBorders>
          </w:tcPr>
          <w:p w14:paraId="31F9968C" w14:textId="77777777" w:rsidR="00DF295A" w:rsidRDefault="00DF295A" w:rsidP="003F6EB7">
            <w:pPr>
              <w:jc w:val="both"/>
            </w:pPr>
          </w:p>
        </w:tc>
        <w:tc>
          <w:tcPr>
            <w:tcW w:w="635" w:type="dxa"/>
            <w:vMerge/>
            <w:tcBorders>
              <w:left w:val="single" w:sz="12" w:space="0" w:color="auto"/>
            </w:tcBorders>
            <w:vAlign w:val="center"/>
          </w:tcPr>
          <w:p w14:paraId="4F113494" w14:textId="77777777" w:rsidR="00DF295A" w:rsidRDefault="00DF295A" w:rsidP="003F6EB7">
            <w:pPr>
              <w:rPr>
                <w:b/>
              </w:rPr>
            </w:pPr>
          </w:p>
        </w:tc>
        <w:tc>
          <w:tcPr>
            <w:tcW w:w="696" w:type="dxa"/>
            <w:vMerge/>
            <w:vAlign w:val="center"/>
          </w:tcPr>
          <w:p w14:paraId="621AE2B0" w14:textId="77777777" w:rsidR="00DF295A" w:rsidRDefault="00DF295A" w:rsidP="003F6EB7">
            <w:pPr>
              <w:rPr>
                <w:b/>
              </w:rPr>
            </w:pPr>
          </w:p>
        </w:tc>
        <w:tc>
          <w:tcPr>
            <w:tcW w:w="697" w:type="dxa"/>
            <w:vMerge/>
            <w:vAlign w:val="center"/>
          </w:tcPr>
          <w:p w14:paraId="3C775A5F" w14:textId="77777777" w:rsidR="00DF295A" w:rsidRDefault="00DF295A" w:rsidP="003F6EB7">
            <w:pPr>
              <w:rPr>
                <w:b/>
              </w:rPr>
            </w:pPr>
          </w:p>
        </w:tc>
      </w:tr>
      <w:tr w:rsidR="00DF295A" w14:paraId="4135E855" w14:textId="77777777" w:rsidTr="00F84311">
        <w:tc>
          <w:tcPr>
            <w:tcW w:w="9900" w:type="dxa"/>
            <w:gridSpan w:val="11"/>
            <w:shd w:val="clear" w:color="auto" w:fill="F7CAAC"/>
          </w:tcPr>
          <w:p w14:paraId="350CA580" w14:textId="77777777"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14:paraId="3CE45AC9" w14:textId="77777777" w:rsidTr="00F84311">
        <w:trPr>
          <w:trHeight w:val="2077"/>
        </w:trPr>
        <w:tc>
          <w:tcPr>
            <w:tcW w:w="9900" w:type="dxa"/>
            <w:gridSpan w:val="11"/>
          </w:tcPr>
          <w:p w14:paraId="425B870C" w14:textId="77777777" w:rsidR="007E5019" w:rsidRDefault="007E5019" w:rsidP="007E5019">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4C58AD74" w14:textId="77777777" w:rsidR="007E5019" w:rsidRDefault="007E5019" w:rsidP="007E5019">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14:paraId="010309AB" w14:textId="77777777" w:rsidR="007E5019" w:rsidRPr="00D62CDC" w:rsidRDefault="007E5019" w:rsidP="007E5019">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14:paraId="6C96A662" w14:textId="77777777" w:rsidR="007E5019" w:rsidRDefault="007E5019" w:rsidP="007E5019">
            <w:pPr>
              <w:jc w:val="both"/>
            </w:pPr>
            <w:r w:rsidRPr="00E66B0B">
              <w:rPr>
                <w:i/>
              </w:rPr>
              <w:t>Přehled projektové činnosti:</w:t>
            </w:r>
          </w:p>
          <w:p w14:paraId="6A79DF75" w14:textId="77777777" w:rsidR="007E5019" w:rsidRPr="00D62CDC" w:rsidRDefault="007E5019" w:rsidP="007E5019">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607E796C" w14:textId="77777777" w:rsidR="007E5019" w:rsidRDefault="007E5019" w:rsidP="007E5019">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p w14:paraId="3277E6F7" w14:textId="0F120BCE" w:rsidR="00DF295A" w:rsidRDefault="00DF295A" w:rsidP="0098090B">
            <w:pPr>
              <w:jc w:val="both"/>
              <w:rPr>
                <w:b/>
              </w:rPr>
            </w:pPr>
          </w:p>
        </w:tc>
      </w:tr>
      <w:tr w:rsidR="00DF295A" w14:paraId="66E924FF" w14:textId="77777777" w:rsidTr="00F84311">
        <w:trPr>
          <w:trHeight w:val="218"/>
        </w:trPr>
        <w:tc>
          <w:tcPr>
            <w:tcW w:w="9900" w:type="dxa"/>
            <w:gridSpan w:val="11"/>
            <w:shd w:val="clear" w:color="auto" w:fill="F7CAAC"/>
          </w:tcPr>
          <w:p w14:paraId="1F7BAEAF" w14:textId="77777777" w:rsidR="00DF295A" w:rsidRDefault="00DF295A" w:rsidP="003F6EB7">
            <w:pPr>
              <w:rPr>
                <w:b/>
              </w:rPr>
            </w:pPr>
            <w:r>
              <w:rPr>
                <w:b/>
              </w:rPr>
              <w:t>Působení v zahraničí</w:t>
            </w:r>
          </w:p>
        </w:tc>
      </w:tr>
      <w:tr w:rsidR="00DF295A" w14:paraId="5C9B6C3D" w14:textId="77777777" w:rsidTr="00F84311">
        <w:trPr>
          <w:trHeight w:val="64"/>
        </w:trPr>
        <w:tc>
          <w:tcPr>
            <w:tcW w:w="9900" w:type="dxa"/>
            <w:gridSpan w:val="11"/>
          </w:tcPr>
          <w:p w14:paraId="193D3809" w14:textId="77777777" w:rsidR="00DF295A" w:rsidRDefault="00DF295A" w:rsidP="003F6EB7">
            <w:pPr>
              <w:rPr>
                <w:b/>
              </w:rPr>
            </w:pPr>
          </w:p>
        </w:tc>
      </w:tr>
      <w:tr w:rsidR="00DF295A" w14:paraId="77F8A078" w14:textId="77777777" w:rsidTr="00F84311">
        <w:trPr>
          <w:cantSplit/>
          <w:trHeight w:val="70"/>
        </w:trPr>
        <w:tc>
          <w:tcPr>
            <w:tcW w:w="2529" w:type="dxa"/>
            <w:shd w:val="clear" w:color="auto" w:fill="F7CAAC"/>
          </w:tcPr>
          <w:p w14:paraId="51943820" w14:textId="77777777" w:rsidR="00DF295A" w:rsidRDefault="00DF295A" w:rsidP="003F6EB7">
            <w:pPr>
              <w:jc w:val="both"/>
              <w:rPr>
                <w:b/>
              </w:rPr>
            </w:pPr>
            <w:r>
              <w:rPr>
                <w:b/>
              </w:rPr>
              <w:t xml:space="preserve">Podpis </w:t>
            </w:r>
          </w:p>
        </w:tc>
        <w:tc>
          <w:tcPr>
            <w:tcW w:w="4554" w:type="dxa"/>
            <w:gridSpan w:val="5"/>
          </w:tcPr>
          <w:p w14:paraId="3E3A06E8" w14:textId="77777777" w:rsidR="00DF295A" w:rsidRPr="00B10230" w:rsidRDefault="00DF295A" w:rsidP="003F6EB7">
            <w:pPr>
              <w:jc w:val="both"/>
              <w:rPr>
                <w:b/>
              </w:rPr>
            </w:pPr>
          </w:p>
        </w:tc>
        <w:tc>
          <w:tcPr>
            <w:tcW w:w="789" w:type="dxa"/>
            <w:gridSpan w:val="2"/>
            <w:shd w:val="clear" w:color="auto" w:fill="F7CAAC"/>
          </w:tcPr>
          <w:p w14:paraId="5327BF9B" w14:textId="77777777" w:rsidR="00DF295A" w:rsidRDefault="00DF295A" w:rsidP="003F6EB7">
            <w:pPr>
              <w:jc w:val="both"/>
            </w:pPr>
            <w:r>
              <w:rPr>
                <w:b/>
              </w:rPr>
              <w:t>datum</w:t>
            </w:r>
          </w:p>
        </w:tc>
        <w:tc>
          <w:tcPr>
            <w:tcW w:w="2028" w:type="dxa"/>
            <w:gridSpan w:val="3"/>
          </w:tcPr>
          <w:p w14:paraId="36EE8888" w14:textId="77777777" w:rsidR="00DF295A" w:rsidRDefault="00DF295A" w:rsidP="003F6EB7">
            <w:pPr>
              <w:jc w:val="both"/>
            </w:pPr>
          </w:p>
        </w:tc>
      </w:tr>
    </w:tbl>
    <w:p w14:paraId="18311E59" w14:textId="77777777" w:rsidR="0074490A" w:rsidRDefault="0074490A" w:rsidP="00694BA8">
      <w:pPr>
        <w:spacing w:after="160" w:line="259" w:lineRule="auto"/>
      </w:pPr>
    </w:p>
    <w:p w14:paraId="2F65EE76" w14:textId="77777777" w:rsidR="00DF295A" w:rsidRDefault="00DF295A" w:rsidP="00694BA8">
      <w:pPr>
        <w:spacing w:after="160" w:line="259" w:lineRule="auto"/>
      </w:pPr>
    </w:p>
    <w:p w14:paraId="7479EC32" w14:textId="77777777" w:rsidR="00DF295A" w:rsidRDefault="00DF295A" w:rsidP="00694BA8">
      <w:pPr>
        <w:spacing w:after="160" w:line="259" w:lineRule="auto"/>
      </w:pPr>
    </w:p>
    <w:p w14:paraId="04673760" w14:textId="77777777" w:rsidR="00DF295A" w:rsidRDefault="00DF295A" w:rsidP="00694BA8">
      <w:pPr>
        <w:spacing w:after="160" w:line="259" w:lineRule="auto"/>
      </w:pPr>
    </w:p>
    <w:p w14:paraId="06C3FF12" w14:textId="77777777"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84311" w:rsidRPr="00F84311" w:rsidDel="00771C29" w14:paraId="1407B301" w14:textId="4ED729F3" w:rsidTr="00F84311">
        <w:trPr>
          <w:del w:id="1007" w:author="Pavla Trefilová" w:date="2019-09-16T08:58:00Z"/>
        </w:trPr>
        <w:tc>
          <w:tcPr>
            <w:tcW w:w="9859" w:type="dxa"/>
            <w:gridSpan w:val="11"/>
            <w:tcBorders>
              <w:bottom w:val="double" w:sz="4" w:space="0" w:color="auto"/>
            </w:tcBorders>
            <w:shd w:val="clear" w:color="auto" w:fill="BDD6EE"/>
          </w:tcPr>
          <w:p w14:paraId="6F791AD8" w14:textId="17D12DCF" w:rsidR="00F84311" w:rsidRPr="00F84311" w:rsidDel="00771C29" w:rsidRDefault="00F84311" w:rsidP="00F84311">
            <w:pPr>
              <w:jc w:val="both"/>
              <w:rPr>
                <w:del w:id="1008" w:author="Pavla Trefilová" w:date="2019-09-16T08:58:00Z"/>
                <w:b/>
                <w:sz w:val="28"/>
              </w:rPr>
            </w:pPr>
            <w:del w:id="1009" w:author="Pavla Trefilová" w:date="2019-09-16T08:58:00Z">
              <w:r w:rsidRPr="00F84311" w:rsidDel="00771C29">
                <w:rPr>
                  <w:b/>
                  <w:sz w:val="28"/>
                </w:rPr>
                <w:delText>C-I – Personální zabezpečení</w:delText>
              </w:r>
            </w:del>
          </w:p>
        </w:tc>
      </w:tr>
      <w:tr w:rsidR="00F84311" w:rsidRPr="00F84311" w:rsidDel="00771C29" w14:paraId="3759088E" w14:textId="5D750BDA" w:rsidTr="00F84311">
        <w:trPr>
          <w:del w:id="1010" w:author="Pavla Trefilová" w:date="2019-09-16T08:58:00Z"/>
        </w:trPr>
        <w:tc>
          <w:tcPr>
            <w:tcW w:w="2518" w:type="dxa"/>
            <w:tcBorders>
              <w:top w:val="double" w:sz="4" w:space="0" w:color="auto"/>
            </w:tcBorders>
            <w:shd w:val="clear" w:color="auto" w:fill="F7CAAC"/>
          </w:tcPr>
          <w:p w14:paraId="066ADB73" w14:textId="26EF2B48" w:rsidR="00F84311" w:rsidRPr="00F84311" w:rsidDel="00771C29" w:rsidRDefault="00F84311" w:rsidP="00F84311">
            <w:pPr>
              <w:jc w:val="both"/>
              <w:rPr>
                <w:del w:id="1011" w:author="Pavla Trefilová" w:date="2019-09-16T08:58:00Z"/>
                <w:b/>
              </w:rPr>
            </w:pPr>
            <w:del w:id="1012" w:author="Pavla Trefilová" w:date="2019-09-16T08:58:00Z">
              <w:r w:rsidRPr="00F84311" w:rsidDel="00771C29">
                <w:rPr>
                  <w:b/>
                </w:rPr>
                <w:delText>Vysoká škola</w:delText>
              </w:r>
            </w:del>
          </w:p>
        </w:tc>
        <w:tc>
          <w:tcPr>
            <w:tcW w:w="7341" w:type="dxa"/>
            <w:gridSpan w:val="10"/>
          </w:tcPr>
          <w:p w14:paraId="4C717317" w14:textId="2DB6EB7E" w:rsidR="00F84311" w:rsidRPr="00F84311" w:rsidDel="00771C29" w:rsidRDefault="00F84311" w:rsidP="00F84311">
            <w:pPr>
              <w:jc w:val="both"/>
              <w:rPr>
                <w:del w:id="1013" w:author="Pavla Trefilová" w:date="2019-09-16T08:58:00Z"/>
              </w:rPr>
            </w:pPr>
            <w:del w:id="1014" w:author="Pavla Trefilová" w:date="2019-09-16T08:58:00Z">
              <w:r w:rsidRPr="00F84311" w:rsidDel="00771C29">
                <w:delText>Univerzita Tomáše Bati ve Zlíně</w:delText>
              </w:r>
            </w:del>
          </w:p>
        </w:tc>
      </w:tr>
      <w:tr w:rsidR="00F84311" w:rsidRPr="00F84311" w:rsidDel="00771C29" w14:paraId="57CB2EDC" w14:textId="1F5567C9" w:rsidTr="00F84311">
        <w:trPr>
          <w:del w:id="1015" w:author="Pavla Trefilová" w:date="2019-09-16T08:58:00Z"/>
        </w:trPr>
        <w:tc>
          <w:tcPr>
            <w:tcW w:w="2518" w:type="dxa"/>
            <w:shd w:val="clear" w:color="auto" w:fill="F7CAAC"/>
          </w:tcPr>
          <w:p w14:paraId="6DAA0933" w14:textId="3B5FDEAF" w:rsidR="00F84311" w:rsidRPr="00F84311" w:rsidDel="00771C29" w:rsidRDefault="00F84311" w:rsidP="00F84311">
            <w:pPr>
              <w:jc w:val="both"/>
              <w:rPr>
                <w:del w:id="1016" w:author="Pavla Trefilová" w:date="2019-09-16T08:58:00Z"/>
                <w:b/>
              </w:rPr>
            </w:pPr>
            <w:del w:id="1017" w:author="Pavla Trefilová" w:date="2019-09-16T08:58:00Z">
              <w:r w:rsidRPr="00F84311" w:rsidDel="00771C29">
                <w:rPr>
                  <w:b/>
                </w:rPr>
                <w:delText>Součást vysoké školy</w:delText>
              </w:r>
            </w:del>
          </w:p>
        </w:tc>
        <w:tc>
          <w:tcPr>
            <w:tcW w:w="7341" w:type="dxa"/>
            <w:gridSpan w:val="10"/>
          </w:tcPr>
          <w:p w14:paraId="2F2FCCA9" w14:textId="4AFE782E" w:rsidR="00F84311" w:rsidRPr="00F84311" w:rsidDel="00771C29" w:rsidRDefault="00F84311" w:rsidP="00F84311">
            <w:pPr>
              <w:jc w:val="both"/>
              <w:rPr>
                <w:del w:id="1018" w:author="Pavla Trefilová" w:date="2019-09-16T08:58:00Z"/>
              </w:rPr>
            </w:pPr>
            <w:del w:id="1019" w:author="Pavla Trefilová" w:date="2019-09-16T08:58:00Z">
              <w:r w:rsidRPr="00F84311" w:rsidDel="00771C29">
                <w:delText>Fakulta managementu a ekonomiky</w:delText>
              </w:r>
            </w:del>
          </w:p>
        </w:tc>
      </w:tr>
      <w:tr w:rsidR="00F84311" w:rsidRPr="00F84311" w:rsidDel="00771C29" w14:paraId="01E24267" w14:textId="37A2BE06" w:rsidTr="00F84311">
        <w:trPr>
          <w:del w:id="1020" w:author="Pavla Trefilová" w:date="2019-09-16T08:58:00Z"/>
        </w:trPr>
        <w:tc>
          <w:tcPr>
            <w:tcW w:w="2518" w:type="dxa"/>
            <w:shd w:val="clear" w:color="auto" w:fill="F7CAAC"/>
          </w:tcPr>
          <w:p w14:paraId="28D181FE" w14:textId="5831BD6F" w:rsidR="00F84311" w:rsidRPr="00F84311" w:rsidDel="00771C29" w:rsidRDefault="00F84311" w:rsidP="00F84311">
            <w:pPr>
              <w:jc w:val="both"/>
              <w:rPr>
                <w:del w:id="1021" w:author="Pavla Trefilová" w:date="2019-09-16T08:58:00Z"/>
                <w:b/>
              </w:rPr>
            </w:pPr>
            <w:del w:id="1022" w:author="Pavla Trefilová" w:date="2019-09-16T08:58:00Z">
              <w:r w:rsidRPr="00F84311" w:rsidDel="00771C29">
                <w:rPr>
                  <w:b/>
                </w:rPr>
                <w:delText>Název studijního programu</w:delText>
              </w:r>
            </w:del>
          </w:p>
        </w:tc>
        <w:tc>
          <w:tcPr>
            <w:tcW w:w="7341" w:type="dxa"/>
            <w:gridSpan w:val="10"/>
          </w:tcPr>
          <w:p w14:paraId="0874BF79" w14:textId="4F7431AE" w:rsidR="00F84311" w:rsidRPr="00F84311" w:rsidDel="00771C29" w:rsidRDefault="00F84311" w:rsidP="00F84311">
            <w:pPr>
              <w:jc w:val="both"/>
              <w:rPr>
                <w:del w:id="1023" w:author="Pavla Trefilová" w:date="2019-09-16T08:58:00Z"/>
              </w:rPr>
            </w:pPr>
            <w:del w:id="1024" w:author="Pavla Trefilová" w:date="2019-09-16T08:58:00Z">
              <w:r w:rsidDel="00771C29">
                <w:delText>Průmyslové inženýrství</w:delText>
              </w:r>
            </w:del>
          </w:p>
        </w:tc>
      </w:tr>
      <w:tr w:rsidR="00F84311" w:rsidRPr="00F84311" w:rsidDel="00771C29" w14:paraId="233F76C2" w14:textId="4704BA87" w:rsidTr="00F84311">
        <w:trPr>
          <w:del w:id="1025" w:author="Pavla Trefilová" w:date="2019-09-16T08:58:00Z"/>
        </w:trPr>
        <w:tc>
          <w:tcPr>
            <w:tcW w:w="2518" w:type="dxa"/>
            <w:shd w:val="clear" w:color="auto" w:fill="F7CAAC"/>
          </w:tcPr>
          <w:p w14:paraId="601A1ACB" w14:textId="0D3B264A" w:rsidR="00F84311" w:rsidRPr="00F84311" w:rsidDel="00771C29" w:rsidRDefault="00F84311" w:rsidP="00F84311">
            <w:pPr>
              <w:jc w:val="both"/>
              <w:rPr>
                <w:del w:id="1026" w:author="Pavla Trefilová" w:date="2019-09-16T08:58:00Z"/>
                <w:b/>
              </w:rPr>
            </w:pPr>
            <w:del w:id="1027" w:author="Pavla Trefilová" w:date="2019-09-16T08:58:00Z">
              <w:r w:rsidRPr="00F84311" w:rsidDel="00771C29">
                <w:rPr>
                  <w:b/>
                </w:rPr>
                <w:delText>Jméno a příjmení</w:delText>
              </w:r>
            </w:del>
          </w:p>
        </w:tc>
        <w:tc>
          <w:tcPr>
            <w:tcW w:w="4536" w:type="dxa"/>
            <w:gridSpan w:val="5"/>
          </w:tcPr>
          <w:p w14:paraId="6482D27C" w14:textId="647BC49B" w:rsidR="00F84311" w:rsidRPr="00F84311" w:rsidDel="00771C29" w:rsidRDefault="00F84311" w:rsidP="00F84311">
            <w:pPr>
              <w:jc w:val="both"/>
              <w:rPr>
                <w:del w:id="1028" w:author="Pavla Trefilová" w:date="2019-09-16T08:58:00Z"/>
              </w:rPr>
            </w:pPr>
            <w:del w:id="1029" w:author="Pavla Trefilová" w:date="2019-09-16T08:58:00Z">
              <w:r w:rsidRPr="00F84311" w:rsidDel="00771C29">
                <w:delText>Marcela KRUMPOLCOVÁ</w:delText>
              </w:r>
            </w:del>
          </w:p>
        </w:tc>
        <w:tc>
          <w:tcPr>
            <w:tcW w:w="709" w:type="dxa"/>
            <w:shd w:val="clear" w:color="auto" w:fill="F7CAAC"/>
          </w:tcPr>
          <w:p w14:paraId="09D1CFBE" w14:textId="58872C1B" w:rsidR="00F84311" w:rsidRPr="00F84311" w:rsidDel="00771C29" w:rsidRDefault="00F84311" w:rsidP="00F84311">
            <w:pPr>
              <w:jc w:val="both"/>
              <w:rPr>
                <w:del w:id="1030" w:author="Pavla Trefilová" w:date="2019-09-16T08:58:00Z"/>
                <w:b/>
              </w:rPr>
            </w:pPr>
            <w:del w:id="1031" w:author="Pavla Trefilová" w:date="2019-09-16T08:58:00Z">
              <w:r w:rsidRPr="00F84311" w:rsidDel="00771C29">
                <w:rPr>
                  <w:b/>
                </w:rPr>
                <w:delText>Tituly</w:delText>
              </w:r>
            </w:del>
          </w:p>
        </w:tc>
        <w:tc>
          <w:tcPr>
            <w:tcW w:w="2096" w:type="dxa"/>
            <w:gridSpan w:val="4"/>
          </w:tcPr>
          <w:p w14:paraId="511B66B1" w14:textId="15E9D7B3" w:rsidR="00F84311" w:rsidRPr="00F84311" w:rsidDel="00771C29" w:rsidRDefault="00F84311" w:rsidP="00F84311">
            <w:pPr>
              <w:jc w:val="both"/>
              <w:rPr>
                <w:del w:id="1032" w:author="Pavla Trefilová" w:date="2019-09-16T08:58:00Z"/>
              </w:rPr>
            </w:pPr>
            <w:del w:id="1033" w:author="Pavla Trefilová" w:date="2019-09-16T08:58:00Z">
              <w:r w:rsidRPr="00F84311" w:rsidDel="00771C29">
                <w:delText>Mgr., DiS.</w:delText>
              </w:r>
            </w:del>
          </w:p>
        </w:tc>
      </w:tr>
      <w:tr w:rsidR="00F84311" w:rsidRPr="00F84311" w:rsidDel="00771C29" w14:paraId="03C556EE" w14:textId="6C24B548" w:rsidTr="00F84311">
        <w:trPr>
          <w:del w:id="1034" w:author="Pavla Trefilová" w:date="2019-09-16T08:58:00Z"/>
        </w:trPr>
        <w:tc>
          <w:tcPr>
            <w:tcW w:w="2518" w:type="dxa"/>
            <w:shd w:val="clear" w:color="auto" w:fill="F7CAAC"/>
          </w:tcPr>
          <w:p w14:paraId="54BBBDE0" w14:textId="67D0BFA3" w:rsidR="00F84311" w:rsidRPr="00F84311" w:rsidDel="00771C29" w:rsidRDefault="00F84311" w:rsidP="00F84311">
            <w:pPr>
              <w:jc w:val="both"/>
              <w:rPr>
                <w:del w:id="1035" w:author="Pavla Trefilová" w:date="2019-09-16T08:58:00Z"/>
                <w:b/>
              </w:rPr>
            </w:pPr>
            <w:del w:id="1036" w:author="Pavla Trefilová" w:date="2019-09-16T08:58:00Z">
              <w:r w:rsidRPr="00F84311" w:rsidDel="00771C29">
                <w:rPr>
                  <w:b/>
                </w:rPr>
                <w:delText>Rok narození</w:delText>
              </w:r>
            </w:del>
          </w:p>
        </w:tc>
        <w:tc>
          <w:tcPr>
            <w:tcW w:w="829" w:type="dxa"/>
          </w:tcPr>
          <w:p w14:paraId="41702C91" w14:textId="26900D43" w:rsidR="00F84311" w:rsidRPr="00F84311" w:rsidDel="00771C29" w:rsidRDefault="00F84311" w:rsidP="00F84311">
            <w:pPr>
              <w:jc w:val="both"/>
              <w:rPr>
                <w:del w:id="1037" w:author="Pavla Trefilová" w:date="2019-09-16T08:58:00Z"/>
              </w:rPr>
            </w:pPr>
            <w:del w:id="1038" w:author="Pavla Trefilová" w:date="2019-09-16T08:58:00Z">
              <w:r w:rsidRPr="00F84311" w:rsidDel="00771C29">
                <w:delText>1978</w:delText>
              </w:r>
            </w:del>
          </w:p>
        </w:tc>
        <w:tc>
          <w:tcPr>
            <w:tcW w:w="1721" w:type="dxa"/>
            <w:shd w:val="clear" w:color="auto" w:fill="F7CAAC"/>
          </w:tcPr>
          <w:p w14:paraId="076A89A0" w14:textId="2797516F" w:rsidR="00F84311" w:rsidRPr="00F84311" w:rsidDel="00771C29" w:rsidRDefault="00F84311" w:rsidP="00F84311">
            <w:pPr>
              <w:jc w:val="both"/>
              <w:rPr>
                <w:del w:id="1039" w:author="Pavla Trefilová" w:date="2019-09-16T08:58:00Z"/>
                <w:b/>
              </w:rPr>
            </w:pPr>
            <w:del w:id="1040" w:author="Pavla Trefilová" w:date="2019-09-16T08:58:00Z">
              <w:r w:rsidRPr="00F84311" w:rsidDel="00771C29">
                <w:rPr>
                  <w:b/>
                </w:rPr>
                <w:delText>typ vztahu k VŠ</w:delText>
              </w:r>
            </w:del>
          </w:p>
        </w:tc>
        <w:tc>
          <w:tcPr>
            <w:tcW w:w="992" w:type="dxa"/>
            <w:gridSpan w:val="2"/>
          </w:tcPr>
          <w:p w14:paraId="1D2E7587" w14:textId="0E48DEE7" w:rsidR="00F84311" w:rsidRPr="00F84311" w:rsidDel="00771C29" w:rsidRDefault="00F84311" w:rsidP="00F84311">
            <w:pPr>
              <w:jc w:val="both"/>
              <w:rPr>
                <w:del w:id="1041" w:author="Pavla Trefilová" w:date="2019-09-16T08:58:00Z"/>
              </w:rPr>
            </w:pPr>
            <w:del w:id="1042" w:author="Pavla Trefilová" w:date="2019-09-16T08:58:00Z">
              <w:r w:rsidRPr="00F84311" w:rsidDel="00771C29">
                <w:delText>pp</w:delText>
              </w:r>
            </w:del>
          </w:p>
        </w:tc>
        <w:tc>
          <w:tcPr>
            <w:tcW w:w="994" w:type="dxa"/>
            <w:shd w:val="clear" w:color="auto" w:fill="F7CAAC"/>
          </w:tcPr>
          <w:p w14:paraId="1A5F6A93" w14:textId="26BF2BBE" w:rsidR="00F84311" w:rsidRPr="00F84311" w:rsidDel="00771C29" w:rsidRDefault="00F84311" w:rsidP="00F84311">
            <w:pPr>
              <w:jc w:val="both"/>
              <w:rPr>
                <w:del w:id="1043" w:author="Pavla Trefilová" w:date="2019-09-16T08:58:00Z"/>
                <w:b/>
              </w:rPr>
            </w:pPr>
            <w:del w:id="1044" w:author="Pavla Trefilová" w:date="2019-09-16T08:58:00Z">
              <w:r w:rsidRPr="00F84311" w:rsidDel="00771C29">
                <w:rPr>
                  <w:b/>
                </w:rPr>
                <w:delText>rozsah</w:delText>
              </w:r>
            </w:del>
          </w:p>
        </w:tc>
        <w:tc>
          <w:tcPr>
            <w:tcW w:w="709" w:type="dxa"/>
          </w:tcPr>
          <w:p w14:paraId="59885B86" w14:textId="3F17BE40" w:rsidR="00F84311" w:rsidRPr="00F84311" w:rsidDel="00771C29" w:rsidRDefault="00F84311" w:rsidP="00F84311">
            <w:pPr>
              <w:jc w:val="both"/>
              <w:rPr>
                <w:del w:id="1045" w:author="Pavla Trefilová" w:date="2019-09-16T08:58:00Z"/>
              </w:rPr>
            </w:pPr>
            <w:del w:id="1046" w:author="Pavla Trefilová" w:date="2019-09-16T08:58:00Z">
              <w:r w:rsidRPr="00F84311" w:rsidDel="00771C29">
                <w:delText>40</w:delText>
              </w:r>
            </w:del>
          </w:p>
        </w:tc>
        <w:tc>
          <w:tcPr>
            <w:tcW w:w="709" w:type="dxa"/>
            <w:gridSpan w:val="2"/>
            <w:shd w:val="clear" w:color="auto" w:fill="F7CAAC"/>
          </w:tcPr>
          <w:p w14:paraId="5F2C0084" w14:textId="1A437AE4" w:rsidR="00F84311" w:rsidRPr="00F84311" w:rsidDel="00771C29" w:rsidRDefault="00F84311" w:rsidP="00F84311">
            <w:pPr>
              <w:jc w:val="both"/>
              <w:rPr>
                <w:del w:id="1047" w:author="Pavla Trefilová" w:date="2019-09-16T08:58:00Z"/>
                <w:b/>
              </w:rPr>
            </w:pPr>
            <w:del w:id="1048" w:author="Pavla Trefilová" w:date="2019-09-16T08:58:00Z">
              <w:r w:rsidRPr="00F84311" w:rsidDel="00771C29">
                <w:rPr>
                  <w:b/>
                </w:rPr>
                <w:delText>do kdy</w:delText>
              </w:r>
            </w:del>
          </w:p>
        </w:tc>
        <w:tc>
          <w:tcPr>
            <w:tcW w:w="1387" w:type="dxa"/>
            <w:gridSpan w:val="2"/>
          </w:tcPr>
          <w:p w14:paraId="361CA3D1" w14:textId="694A8D89" w:rsidR="00F84311" w:rsidRPr="00F84311" w:rsidDel="00771C29" w:rsidRDefault="00F84311" w:rsidP="00F84311">
            <w:pPr>
              <w:jc w:val="both"/>
              <w:rPr>
                <w:del w:id="1049" w:author="Pavla Trefilová" w:date="2019-09-16T08:58:00Z"/>
              </w:rPr>
            </w:pPr>
            <w:del w:id="1050" w:author="Pavla Trefilová" w:date="2019-09-16T08:58:00Z">
              <w:r w:rsidRPr="00F84311" w:rsidDel="00771C29">
                <w:delText>08/2021</w:delText>
              </w:r>
            </w:del>
          </w:p>
        </w:tc>
      </w:tr>
      <w:tr w:rsidR="00F84311" w:rsidRPr="00F84311" w:rsidDel="00771C29" w14:paraId="0B87AA0B" w14:textId="7B2A5A9A" w:rsidTr="00F84311">
        <w:trPr>
          <w:del w:id="1051" w:author="Pavla Trefilová" w:date="2019-09-16T08:58:00Z"/>
        </w:trPr>
        <w:tc>
          <w:tcPr>
            <w:tcW w:w="5068" w:type="dxa"/>
            <w:gridSpan w:val="3"/>
            <w:shd w:val="clear" w:color="auto" w:fill="F7CAAC"/>
          </w:tcPr>
          <w:p w14:paraId="44A49F4F" w14:textId="05065E97" w:rsidR="00F84311" w:rsidRPr="00F84311" w:rsidDel="00771C29" w:rsidRDefault="00F84311" w:rsidP="00F84311">
            <w:pPr>
              <w:jc w:val="both"/>
              <w:rPr>
                <w:del w:id="1052" w:author="Pavla Trefilová" w:date="2019-09-16T08:58:00Z"/>
                <w:b/>
              </w:rPr>
            </w:pPr>
            <w:del w:id="1053" w:author="Pavla Trefilová" w:date="2019-09-16T08:58:00Z">
              <w:r w:rsidRPr="00F84311" w:rsidDel="00771C29">
                <w:rPr>
                  <w:b/>
                </w:rPr>
                <w:delText>Typ vztahu na součásti VŠ, která uskutečňuje st. program</w:delText>
              </w:r>
            </w:del>
          </w:p>
        </w:tc>
        <w:tc>
          <w:tcPr>
            <w:tcW w:w="992" w:type="dxa"/>
            <w:gridSpan w:val="2"/>
          </w:tcPr>
          <w:p w14:paraId="7A807209" w14:textId="60676892" w:rsidR="00F84311" w:rsidRPr="00F84311" w:rsidDel="00771C29" w:rsidRDefault="00F84311" w:rsidP="00F84311">
            <w:pPr>
              <w:jc w:val="both"/>
              <w:rPr>
                <w:del w:id="1054" w:author="Pavla Trefilová" w:date="2019-09-16T08:58:00Z"/>
              </w:rPr>
            </w:pPr>
          </w:p>
        </w:tc>
        <w:tc>
          <w:tcPr>
            <w:tcW w:w="994" w:type="dxa"/>
            <w:shd w:val="clear" w:color="auto" w:fill="F7CAAC"/>
          </w:tcPr>
          <w:p w14:paraId="2CA3C965" w14:textId="439F5286" w:rsidR="00F84311" w:rsidRPr="00F84311" w:rsidDel="00771C29" w:rsidRDefault="00F84311" w:rsidP="00F84311">
            <w:pPr>
              <w:jc w:val="both"/>
              <w:rPr>
                <w:del w:id="1055" w:author="Pavla Trefilová" w:date="2019-09-16T08:58:00Z"/>
                <w:b/>
              </w:rPr>
            </w:pPr>
            <w:del w:id="1056" w:author="Pavla Trefilová" w:date="2019-09-16T08:58:00Z">
              <w:r w:rsidRPr="00F84311" w:rsidDel="00771C29">
                <w:rPr>
                  <w:b/>
                </w:rPr>
                <w:delText>rozsah</w:delText>
              </w:r>
            </w:del>
          </w:p>
        </w:tc>
        <w:tc>
          <w:tcPr>
            <w:tcW w:w="709" w:type="dxa"/>
          </w:tcPr>
          <w:p w14:paraId="2271E090" w14:textId="522DC734" w:rsidR="00F84311" w:rsidRPr="00F84311" w:rsidDel="00771C29" w:rsidRDefault="00F84311" w:rsidP="00F84311">
            <w:pPr>
              <w:jc w:val="both"/>
              <w:rPr>
                <w:del w:id="1057" w:author="Pavla Trefilová" w:date="2019-09-16T08:58:00Z"/>
              </w:rPr>
            </w:pPr>
          </w:p>
        </w:tc>
        <w:tc>
          <w:tcPr>
            <w:tcW w:w="709" w:type="dxa"/>
            <w:gridSpan w:val="2"/>
            <w:shd w:val="clear" w:color="auto" w:fill="F7CAAC"/>
          </w:tcPr>
          <w:p w14:paraId="05C0C8FC" w14:textId="4F18B0DE" w:rsidR="00F84311" w:rsidRPr="00F84311" w:rsidDel="00771C29" w:rsidRDefault="00F84311" w:rsidP="00F84311">
            <w:pPr>
              <w:jc w:val="both"/>
              <w:rPr>
                <w:del w:id="1058" w:author="Pavla Trefilová" w:date="2019-09-16T08:58:00Z"/>
                <w:b/>
              </w:rPr>
            </w:pPr>
            <w:del w:id="1059" w:author="Pavla Trefilová" w:date="2019-09-16T08:58:00Z">
              <w:r w:rsidRPr="00F84311" w:rsidDel="00771C29">
                <w:rPr>
                  <w:b/>
                </w:rPr>
                <w:delText>do kdy</w:delText>
              </w:r>
            </w:del>
          </w:p>
        </w:tc>
        <w:tc>
          <w:tcPr>
            <w:tcW w:w="1387" w:type="dxa"/>
            <w:gridSpan w:val="2"/>
          </w:tcPr>
          <w:p w14:paraId="4FEB28C3" w14:textId="014625F2" w:rsidR="00F84311" w:rsidRPr="00F84311" w:rsidDel="00771C29" w:rsidRDefault="00F84311" w:rsidP="00F84311">
            <w:pPr>
              <w:jc w:val="both"/>
              <w:rPr>
                <w:del w:id="1060" w:author="Pavla Trefilová" w:date="2019-09-16T08:58:00Z"/>
              </w:rPr>
            </w:pPr>
          </w:p>
        </w:tc>
      </w:tr>
      <w:tr w:rsidR="00F84311" w:rsidRPr="00F84311" w:rsidDel="00771C29" w14:paraId="64D7CF23" w14:textId="617FEF7F" w:rsidTr="00F84311">
        <w:trPr>
          <w:del w:id="1061" w:author="Pavla Trefilová" w:date="2019-09-16T08:58:00Z"/>
        </w:trPr>
        <w:tc>
          <w:tcPr>
            <w:tcW w:w="6060" w:type="dxa"/>
            <w:gridSpan w:val="5"/>
            <w:shd w:val="clear" w:color="auto" w:fill="F7CAAC"/>
          </w:tcPr>
          <w:p w14:paraId="6E931C5E" w14:textId="6D32470B" w:rsidR="00F84311" w:rsidRPr="00F84311" w:rsidDel="00771C29" w:rsidRDefault="00F84311" w:rsidP="00F84311">
            <w:pPr>
              <w:jc w:val="both"/>
              <w:rPr>
                <w:del w:id="1062" w:author="Pavla Trefilová" w:date="2019-09-16T08:58:00Z"/>
              </w:rPr>
            </w:pPr>
            <w:del w:id="1063" w:author="Pavla Trefilová" w:date="2019-09-16T08:58:00Z">
              <w:r w:rsidRPr="00F84311" w:rsidDel="00771C29">
                <w:rPr>
                  <w:b/>
                </w:rPr>
                <w:delText>Další současná působení jako akademický pracovník na jiných VŠ</w:delText>
              </w:r>
            </w:del>
          </w:p>
        </w:tc>
        <w:tc>
          <w:tcPr>
            <w:tcW w:w="1703" w:type="dxa"/>
            <w:gridSpan w:val="2"/>
            <w:shd w:val="clear" w:color="auto" w:fill="F7CAAC"/>
          </w:tcPr>
          <w:p w14:paraId="1CB44114" w14:textId="6F34ABC1" w:rsidR="00F84311" w:rsidRPr="00F84311" w:rsidDel="00771C29" w:rsidRDefault="00F84311" w:rsidP="00F84311">
            <w:pPr>
              <w:jc w:val="both"/>
              <w:rPr>
                <w:del w:id="1064" w:author="Pavla Trefilová" w:date="2019-09-16T08:58:00Z"/>
                <w:b/>
              </w:rPr>
            </w:pPr>
            <w:del w:id="1065" w:author="Pavla Trefilová" w:date="2019-09-16T08:58:00Z">
              <w:r w:rsidRPr="00F84311" w:rsidDel="00771C29">
                <w:rPr>
                  <w:b/>
                </w:rPr>
                <w:delText>typ prac. vztahu</w:delText>
              </w:r>
            </w:del>
          </w:p>
        </w:tc>
        <w:tc>
          <w:tcPr>
            <w:tcW w:w="2096" w:type="dxa"/>
            <w:gridSpan w:val="4"/>
            <w:shd w:val="clear" w:color="auto" w:fill="F7CAAC"/>
          </w:tcPr>
          <w:p w14:paraId="4A316AB7" w14:textId="7620C058" w:rsidR="00F84311" w:rsidRPr="00F84311" w:rsidDel="00771C29" w:rsidRDefault="00F84311" w:rsidP="00F84311">
            <w:pPr>
              <w:jc w:val="both"/>
              <w:rPr>
                <w:del w:id="1066" w:author="Pavla Trefilová" w:date="2019-09-16T08:58:00Z"/>
                <w:b/>
              </w:rPr>
            </w:pPr>
            <w:del w:id="1067" w:author="Pavla Trefilová" w:date="2019-09-16T08:58:00Z">
              <w:r w:rsidRPr="00F84311" w:rsidDel="00771C29">
                <w:rPr>
                  <w:b/>
                </w:rPr>
                <w:delText>rozsah</w:delText>
              </w:r>
            </w:del>
          </w:p>
        </w:tc>
      </w:tr>
      <w:tr w:rsidR="00F84311" w:rsidRPr="00F84311" w:rsidDel="00771C29" w14:paraId="0484663A" w14:textId="39DA24B4" w:rsidTr="00F84311">
        <w:trPr>
          <w:del w:id="1068" w:author="Pavla Trefilová" w:date="2019-09-16T08:58:00Z"/>
        </w:trPr>
        <w:tc>
          <w:tcPr>
            <w:tcW w:w="6060" w:type="dxa"/>
            <w:gridSpan w:val="5"/>
          </w:tcPr>
          <w:p w14:paraId="463257B1" w14:textId="0413BAF9" w:rsidR="00F84311" w:rsidRPr="00F84311" w:rsidDel="00771C29" w:rsidRDefault="00F84311" w:rsidP="00F84311">
            <w:pPr>
              <w:jc w:val="both"/>
              <w:rPr>
                <w:del w:id="1069" w:author="Pavla Trefilová" w:date="2019-09-16T08:58:00Z"/>
              </w:rPr>
            </w:pPr>
          </w:p>
        </w:tc>
        <w:tc>
          <w:tcPr>
            <w:tcW w:w="1703" w:type="dxa"/>
            <w:gridSpan w:val="2"/>
          </w:tcPr>
          <w:p w14:paraId="145B034F" w14:textId="03F8A226" w:rsidR="00F84311" w:rsidRPr="00F84311" w:rsidDel="00771C29" w:rsidRDefault="00F84311" w:rsidP="00F84311">
            <w:pPr>
              <w:jc w:val="both"/>
              <w:rPr>
                <w:del w:id="1070" w:author="Pavla Trefilová" w:date="2019-09-16T08:58:00Z"/>
              </w:rPr>
            </w:pPr>
          </w:p>
        </w:tc>
        <w:tc>
          <w:tcPr>
            <w:tcW w:w="2096" w:type="dxa"/>
            <w:gridSpan w:val="4"/>
          </w:tcPr>
          <w:p w14:paraId="029AB7A8" w14:textId="74714E6A" w:rsidR="00F84311" w:rsidRPr="00F84311" w:rsidDel="00771C29" w:rsidRDefault="00F84311" w:rsidP="00F84311">
            <w:pPr>
              <w:jc w:val="both"/>
              <w:rPr>
                <w:del w:id="1071" w:author="Pavla Trefilová" w:date="2019-09-16T08:58:00Z"/>
              </w:rPr>
            </w:pPr>
          </w:p>
        </w:tc>
      </w:tr>
      <w:tr w:rsidR="00F84311" w:rsidRPr="00F84311" w:rsidDel="00771C29" w14:paraId="56F3BAD8" w14:textId="404D413A" w:rsidTr="00F84311">
        <w:trPr>
          <w:del w:id="1072" w:author="Pavla Trefilová" w:date="2019-09-16T08:58:00Z"/>
        </w:trPr>
        <w:tc>
          <w:tcPr>
            <w:tcW w:w="6060" w:type="dxa"/>
            <w:gridSpan w:val="5"/>
          </w:tcPr>
          <w:p w14:paraId="66526968" w14:textId="00BEF253" w:rsidR="00F84311" w:rsidRPr="00F84311" w:rsidDel="00771C29" w:rsidRDefault="00F84311" w:rsidP="00F84311">
            <w:pPr>
              <w:jc w:val="both"/>
              <w:rPr>
                <w:del w:id="1073" w:author="Pavla Trefilová" w:date="2019-09-16T08:58:00Z"/>
              </w:rPr>
            </w:pPr>
          </w:p>
        </w:tc>
        <w:tc>
          <w:tcPr>
            <w:tcW w:w="1703" w:type="dxa"/>
            <w:gridSpan w:val="2"/>
          </w:tcPr>
          <w:p w14:paraId="02A29D4F" w14:textId="386300F7" w:rsidR="00F84311" w:rsidRPr="00F84311" w:rsidDel="00771C29" w:rsidRDefault="00F84311" w:rsidP="00F84311">
            <w:pPr>
              <w:jc w:val="both"/>
              <w:rPr>
                <w:del w:id="1074" w:author="Pavla Trefilová" w:date="2019-09-16T08:58:00Z"/>
              </w:rPr>
            </w:pPr>
          </w:p>
        </w:tc>
        <w:tc>
          <w:tcPr>
            <w:tcW w:w="2096" w:type="dxa"/>
            <w:gridSpan w:val="4"/>
          </w:tcPr>
          <w:p w14:paraId="33797E6C" w14:textId="4928E104" w:rsidR="00F84311" w:rsidRPr="00F84311" w:rsidDel="00771C29" w:rsidRDefault="00F84311" w:rsidP="00F84311">
            <w:pPr>
              <w:jc w:val="both"/>
              <w:rPr>
                <w:del w:id="1075" w:author="Pavla Trefilová" w:date="2019-09-16T08:58:00Z"/>
              </w:rPr>
            </w:pPr>
          </w:p>
        </w:tc>
      </w:tr>
      <w:tr w:rsidR="00F84311" w:rsidRPr="00F84311" w:rsidDel="00771C29" w14:paraId="60720AD4" w14:textId="3EA7EA31" w:rsidTr="00F84311">
        <w:trPr>
          <w:del w:id="1076" w:author="Pavla Trefilová" w:date="2019-09-16T08:58:00Z"/>
        </w:trPr>
        <w:tc>
          <w:tcPr>
            <w:tcW w:w="6060" w:type="dxa"/>
            <w:gridSpan w:val="5"/>
          </w:tcPr>
          <w:p w14:paraId="5F53D77E" w14:textId="6ECC21B0" w:rsidR="00F84311" w:rsidRPr="00F84311" w:rsidDel="00771C29" w:rsidRDefault="00F84311" w:rsidP="00F84311">
            <w:pPr>
              <w:jc w:val="both"/>
              <w:rPr>
                <w:del w:id="1077" w:author="Pavla Trefilová" w:date="2019-09-16T08:58:00Z"/>
              </w:rPr>
            </w:pPr>
          </w:p>
        </w:tc>
        <w:tc>
          <w:tcPr>
            <w:tcW w:w="1703" w:type="dxa"/>
            <w:gridSpan w:val="2"/>
          </w:tcPr>
          <w:p w14:paraId="2E7EF39C" w14:textId="2835520D" w:rsidR="00F84311" w:rsidRPr="00F84311" w:rsidDel="00771C29" w:rsidRDefault="00F84311" w:rsidP="00F84311">
            <w:pPr>
              <w:jc w:val="both"/>
              <w:rPr>
                <w:del w:id="1078" w:author="Pavla Trefilová" w:date="2019-09-16T08:58:00Z"/>
              </w:rPr>
            </w:pPr>
          </w:p>
        </w:tc>
        <w:tc>
          <w:tcPr>
            <w:tcW w:w="2096" w:type="dxa"/>
            <w:gridSpan w:val="4"/>
          </w:tcPr>
          <w:p w14:paraId="575484A8" w14:textId="209992F8" w:rsidR="00F84311" w:rsidRPr="00F84311" w:rsidDel="00771C29" w:rsidRDefault="00F84311" w:rsidP="00F84311">
            <w:pPr>
              <w:jc w:val="both"/>
              <w:rPr>
                <w:del w:id="1079" w:author="Pavla Trefilová" w:date="2019-09-16T08:58:00Z"/>
              </w:rPr>
            </w:pPr>
          </w:p>
        </w:tc>
      </w:tr>
      <w:tr w:rsidR="00F84311" w:rsidRPr="00F84311" w:rsidDel="00771C29" w14:paraId="7085096D" w14:textId="28D18CCF" w:rsidTr="00F84311">
        <w:trPr>
          <w:del w:id="1080" w:author="Pavla Trefilová" w:date="2019-09-16T08:58:00Z"/>
        </w:trPr>
        <w:tc>
          <w:tcPr>
            <w:tcW w:w="6060" w:type="dxa"/>
            <w:gridSpan w:val="5"/>
          </w:tcPr>
          <w:p w14:paraId="12165324" w14:textId="4AD0392F" w:rsidR="00F84311" w:rsidRPr="00F84311" w:rsidDel="00771C29" w:rsidRDefault="00F84311" w:rsidP="00F84311">
            <w:pPr>
              <w:jc w:val="both"/>
              <w:rPr>
                <w:del w:id="1081" w:author="Pavla Trefilová" w:date="2019-09-16T08:58:00Z"/>
              </w:rPr>
            </w:pPr>
          </w:p>
        </w:tc>
        <w:tc>
          <w:tcPr>
            <w:tcW w:w="1703" w:type="dxa"/>
            <w:gridSpan w:val="2"/>
          </w:tcPr>
          <w:p w14:paraId="7D8043AC" w14:textId="312EA2AE" w:rsidR="00F84311" w:rsidRPr="00F84311" w:rsidDel="00771C29" w:rsidRDefault="00F84311" w:rsidP="00F84311">
            <w:pPr>
              <w:jc w:val="both"/>
              <w:rPr>
                <w:del w:id="1082" w:author="Pavla Trefilová" w:date="2019-09-16T08:58:00Z"/>
              </w:rPr>
            </w:pPr>
          </w:p>
        </w:tc>
        <w:tc>
          <w:tcPr>
            <w:tcW w:w="2096" w:type="dxa"/>
            <w:gridSpan w:val="4"/>
          </w:tcPr>
          <w:p w14:paraId="3CB11525" w14:textId="6523C88C" w:rsidR="00F84311" w:rsidRPr="00F84311" w:rsidDel="00771C29" w:rsidRDefault="00F84311" w:rsidP="00F84311">
            <w:pPr>
              <w:jc w:val="both"/>
              <w:rPr>
                <w:del w:id="1083" w:author="Pavla Trefilová" w:date="2019-09-16T08:58:00Z"/>
              </w:rPr>
            </w:pPr>
          </w:p>
        </w:tc>
      </w:tr>
      <w:tr w:rsidR="00F84311" w:rsidRPr="00F84311" w:rsidDel="00771C29" w14:paraId="132F02D1" w14:textId="057C022C" w:rsidTr="00F84311">
        <w:trPr>
          <w:del w:id="1084" w:author="Pavla Trefilová" w:date="2019-09-16T08:58:00Z"/>
        </w:trPr>
        <w:tc>
          <w:tcPr>
            <w:tcW w:w="9859" w:type="dxa"/>
            <w:gridSpan w:val="11"/>
            <w:shd w:val="clear" w:color="auto" w:fill="F7CAAC"/>
          </w:tcPr>
          <w:p w14:paraId="3AC78466" w14:textId="3C50DEB1" w:rsidR="00F84311" w:rsidRPr="00F84311" w:rsidDel="00771C29" w:rsidRDefault="00F84311" w:rsidP="00F84311">
            <w:pPr>
              <w:jc w:val="both"/>
              <w:rPr>
                <w:del w:id="1085" w:author="Pavla Trefilová" w:date="2019-09-16T08:58:00Z"/>
              </w:rPr>
            </w:pPr>
            <w:del w:id="1086" w:author="Pavla Trefilová" w:date="2019-09-16T08:58:00Z">
              <w:r w:rsidRPr="00F84311" w:rsidDel="00771C29">
                <w:rPr>
                  <w:b/>
                </w:rPr>
                <w:delText>Předměty příslušného studijního programu a způsob zapojení do jejich výuky, příp. další zapojení do uskutečňování studijního programu</w:delText>
              </w:r>
            </w:del>
          </w:p>
        </w:tc>
      </w:tr>
      <w:tr w:rsidR="00F84311" w:rsidRPr="00F84311" w:rsidDel="00771C29" w14:paraId="45D8BCFA" w14:textId="6744DF8E" w:rsidTr="00F84311">
        <w:trPr>
          <w:trHeight w:val="480"/>
          <w:del w:id="1087" w:author="Pavla Trefilová" w:date="2019-09-16T08:58:00Z"/>
        </w:trPr>
        <w:tc>
          <w:tcPr>
            <w:tcW w:w="9859" w:type="dxa"/>
            <w:gridSpan w:val="11"/>
            <w:tcBorders>
              <w:top w:val="nil"/>
            </w:tcBorders>
          </w:tcPr>
          <w:p w14:paraId="0D8BC387" w14:textId="290606F0" w:rsidR="00F84311" w:rsidRPr="00F84311" w:rsidDel="00771C29" w:rsidRDefault="00F84311" w:rsidP="00F84311">
            <w:pPr>
              <w:jc w:val="both"/>
              <w:rPr>
                <w:del w:id="1088" w:author="Pavla Trefilová" w:date="2019-09-16T08:58:00Z"/>
              </w:rPr>
            </w:pPr>
            <w:del w:id="1089" w:author="Pavla Trefilová" w:date="2019-09-16T08:58:00Z">
              <w:r w:rsidRPr="00F84311" w:rsidDel="00771C29">
                <w:delText>Business English – garant, vedení seminářů (100%)</w:delText>
              </w:r>
            </w:del>
          </w:p>
        </w:tc>
      </w:tr>
      <w:tr w:rsidR="00F84311" w:rsidRPr="00F84311" w:rsidDel="00771C29" w14:paraId="12BAABC4" w14:textId="7E8C27DA" w:rsidTr="00F84311">
        <w:trPr>
          <w:trHeight w:val="468"/>
          <w:del w:id="1090" w:author="Pavla Trefilová" w:date="2019-09-16T08:58:00Z"/>
        </w:trPr>
        <w:tc>
          <w:tcPr>
            <w:tcW w:w="9859" w:type="dxa"/>
            <w:gridSpan w:val="11"/>
            <w:shd w:val="clear" w:color="auto" w:fill="F7CAAC"/>
          </w:tcPr>
          <w:p w14:paraId="26D69FBC" w14:textId="5AB57667" w:rsidR="00F84311" w:rsidRPr="00F84311" w:rsidDel="00771C29" w:rsidRDefault="00F84311" w:rsidP="00F84311">
            <w:pPr>
              <w:jc w:val="both"/>
              <w:rPr>
                <w:del w:id="1091" w:author="Pavla Trefilová" w:date="2019-09-16T08:58:00Z"/>
              </w:rPr>
            </w:pPr>
            <w:del w:id="1092" w:author="Pavla Trefilová" w:date="2019-09-16T08:58:00Z">
              <w:r w:rsidRPr="00F84311" w:rsidDel="00771C29">
                <w:rPr>
                  <w:b/>
                </w:rPr>
                <w:delText xml:space="preserve">Údaje o vzdělání na VŠ </w:delText>
              </w:r>
            </w:del>
          </w:p>
        </w:tc>
      </w:tr>
      <w:tr w:rsidR="00F84311" w:rsidRPr="00F84311" w:rsidDel="00771C29" w14:paraId="6955D0A0" w14:textId="27EC676C" w:rsidTr="00F84311">
        <w:trPr>
          <w:trHeight w:val="777"/>
          <w:del w:id="1093" w:author="Pavla Trefilová" w:date="2019-09-16T08:58:00Z"/>
        </w:trPr>
        <w:tc>
          <w:tcPr>
            <w:tcW w:w="9859" w:type="dxa"/>
            <w:gridSpan w:val="11"/>
          </w:tcPr>
          <w:p w14:paraId="1E5C4816" w14:textId="5B63D140" w:rsidR="00F84311" w:rsidRPr="00F84311" w:rsidDel="00771C29" w:rsidRDefault="00F84311" w:rsidP="00F84311">
            <w:pPr>
              <w:jc w:val="both"/>
              <w:rPr>
                <w:del w:id="1094" w:author="Pavla Trefilová" w:date="2019-09-16T08:58:00Z"/>
              </w:rPr>
            </w:pPr>
            <w:del w:id="1095" w:author="Pavla Trefilová" w:date="2019-09-16T08:58:00Z">
              <w:r w:rsidRPr="00F84311" w:rsidDel="00771C29">
                <w:rPr>
                  <w:b/>
                </w:rPr>
                <w:delText>2008-2011:</w:delText>
              </w:r>
              <w:r w:rsidRPr="00F84311" w:rsidDel="00771C29">
                <w:delText xml:space="preserve"> Učitelství anglického jazyka a literatury pro střední školy, OU FF – rozšiřující studium</w:delText>
              </w:r>
            </w:del>
          </w:p>
          <w:p w14:paraId="55462B37" w14:textId="2251D3A0" w:rsidR="00F84311" w:rsidRPr="00F84311" w:rsidDel="00771C29" w:rsidRDefault="00F84311" w:rsidP="00F84311">
            <w:pPr>
              <w:jc w:val="both"/>
              <w:rPr>
                <w:del w:id="1096" w:author="Pavla Trefilová" w:date="2019-09-16T08:58:00Z"/>
              </w:rPr>
            </w:pPr>
            <w:del w:id="1097" w:author="Pavla Trefilová" w:date="2019-09-16T08:58:00Z">
              <w:r w:rsidRPr="00F84311" w:rsidDel="00771C29">
                <w:rPr>
                  <w:b/>
                </w:rPr>
                <w:delText>2005-2007:</w:delText>
              </w:r>
              <w:r w:rsidRPr="00F84311" w:rsidDel="00771C29">
                <w:delText xml:space="preserve"> Učitelství odborných předmětů pro střední školy – zaměření na obchod a služby, OU PF (</w:delText>
              </w:r>
              <w:r w:rsidRPr="00F84311" w:rsidDel="00771C29">
                <w:rPr>
                  <w:b/>
                </w:rPr>
                <w:delText>Mgr.</w:delText>
              </w:r>
              <w:r w:rsidRPr="00F84311" w:rsidDel="00771C29">
                <w:delText>)</w:delText>
              </w:r>
            </w:del>
          </w:p>
          <w:p w14:paraId="7FF4B1CC" w14:textId="614B7C4C" w:rsidR="00F84311" w:rsidRPr="00F84311" w:rsidDel="00771C29" w:rsidRDefault="00F84311" w:rsidP="00F84311">
            <w:pPr>
              <w:jc w:val="both"/>
              <w:rPr>
                <w:del w:id="1098" w:author="Pavla Trefilová" w:date="2019-09-16T08:58:00Z"/>
              </w:rPr>
            </w:pPr>
            <w:del w:id="1099" w:author="Pavla Trefilová" w:date="2019-09-16T08:58:00Z">
              <w:r w:rsidRPr="00F84311" w:rsidDel="00771C29">
                <w:rPr>
                  <w:b/>
                </w:rPr>
                <w:delText>2001-2005:</w:delText>
              </w:r>
              <w:r w:rsidRPr="00F84311" w:rsidDel="00771C29">
                <w:delText xml:space="preserve"> Angličtina ve sféře podnikání, OU FF (</w:delText>
              </w:r>
              <w:r w:rsidRPr="00F84311" w:rsidDel="00771C29">
                <w:rPr>
                  <w:b/>
                </w:rPr>
                <w:delText>Bc.</w:delText>
              </w:r>
              <w:r w:rsidRPr="00F84311" w:rsidDel="00771C29">
                <w:delText>)</w:delText>
              </w:r>
            </w:del>
          </w:p>
        </w:tc>
      </w:tr>
      <w:tr w:rsidR="00F84311" w:rsidRPr="00F84311" w:rsidDel="00771C29" w14:paraId="2EE8BFFD" w14:textId="54FA0E2F" w:rsidTr="00F84311">
        <w:trPr>
          <w:del w:id="1100" w:author="Pavla Trefilová" w:date="2019-09-16T08:58:00Z"/>
        </w:trPr>
        <w:tc>
          <w:tcPr>
            <w:tcW w:w="9859" w:type="dxa"/>
            <w:gridSpan w:val="11"/>
            <w:shd w:val="clear" w:color="auto" w:fill="F7CAAC"/>
          </w:tcPr>
          <w:p w14:paraId="1C316B29" w14:textId="4C32D3F4" w:rsidR="00F84311" w:rsidRPr="00F84311" w:rsidDel="00771C29" w:rsidRDefault="00F84311" w:rsidP="00F84311">
            <w:pPr>
              <w:jc w:val="both"/>
              <w:rPr>
                <w:del w:id="1101" w:author="Pavla Trefilová" w:date="2019-09-16T08:58:00Z"/>
                <w:b/>
              </w:rPr>
            </w:pPr>
            <w:del w:id="1102" w:author="Pavla Trefilová" w:date="2019-09-16T08:58:00Z">
              <w:r w:rsidRPr="00F84311" w:rsidDel="00771C29">
                <w:rPr>
                  <w:b/>
                </w:rPr>
                <w:delText>Údaje o odborném působení od absolvování VŠ</w:delText>
              </w:r>
            </w:del>
          </w:p>
        </w:tc>
      </w:tr>
      <w:tr w:rsidR="00F84311" w:rsidRPr="00F84311" w:rsidDel="00771C29" w14:paraId="0BB9FBB2" w14:textId="186DC5C5" w:rsidTr="00F84311">
        <w:trPr>
          <w:trHeight w:val="451"/>
          <w:del w:id="1103" w:author="Pavla Trefilová" w:date="2019-09-16T08:58:00Z"/>
        </w:trPr>
        <w:tc>
          <w:tcPr>
            <w:tcW w:w="9859" w:type="dxa"/>
            <w:gridSpan w:val="11"/>
          </w:tcPr>
          <w:p w14:paraId="321A1A50" w14:textId="77FAE214" w:rsidR="00F84311" w:rsidRPr="00F84311" w:rsidDel="00771C29" w:rsidRDefault="00F84311" w:rsidP="00F84311">
            <w:pPr>
              <w:jc w:val="both"/>
              <w:rPr>
                <w:del w:id="1104" w:author="Pavla Trefilová" w:date="2019-09-16T08:58:00Z"/>
              </w:rPr>
            </w:pPr>
            <w:del w:id="1105" w:author="Pavla Trefilová" w:date="2019-09-16T08:58:00Z">
              <w:r w:rsidRPr="00F84311" w:rsidDel="00771C29">
                <w:rPr>
                  <w:b/>
                </w:rPr>
                <w:delText>2001-2009:</w:delText>
              </w:r>
              <w:r w:rsidRPr="00F84311" w:rsidDel="00771C29">
                <w:delText xml:space="preserve">     Střední odborná škola Otrokovice, učitelka anglického jazyka</w:delText>
              </w:r>
            </w:del>
          </w:p>
          <w:p w14:paraId="2E703AE4" w14:textId="17CB8669" w:rsidR="00F84311" w:rsidRPr="00F84311" w:rsidDel="00771C29" w:rsidRDefault="00F84311" w:rsidP="00F84311">
            <w:pPr>
              <w:jc w:val="both"/>
              <w:rPr>
                <w:del w:id="1106" w:author="Pavla Trefilová" w:date="2019-09-16T08:58:00Z"/>
              </w:rPr>
            </w:pPr>
            <w:del w:id="1107" w:author="Pavla Trefilová" w:date="2019-09-16T08:58:00Z">
              <w:r w:rsidRPr="00F84311" w:rsidDel="00771C29">
                <w:rPr>
                  <w:b/>
                </w:rPr>
                <w:delText>2014-dosud:</w:delText>
              </w:r>
              <w:r w:rsidRPr="00F84311" w:rsidDel="00771C29">
                <w:delText xml:space="preserve"> Univerzita Tomáše Bati, FHS/CJV, lektorka anglického jazyka</w:delText>
              </w:r>
            </w:del>
          </w:p>
          <w:p w14:paraId="22900FC7" w14:textId="75F022A3" w:rsidR="00F84311" w:rsidRPr="00F84311" w:rsidDel="00771C29" w:rsidRDefault="00F84311" w:rsidP="00F84311">
            <w:pPr>
              <w:jc w:val="both"/>
              <w:rPr>
                <w:del w:id="1108" w:author="Pavla Trefilová" w:date="2019-09-16T08:58:00Z"/>
              </w:rPr>
            </w:pPr>
          </w:p>
        </w:tc>
      </w:tr>
      <w:tr w:rsidR="00F84311" w:rsidRPr="00F84311" w:rsidDel="00771C29" w14:paraId="1837724A" w14:textId="1B063E1F" w:rsidTr="00F84311">
        <w:trPr>
          <w:trHeight w:val="250"/>
          <w:del w:id="1109" w:author="Pavla Trefilová" w:date="2019-09-16T08:58:00Z"/>
        </w:trPr>
        <w:tc>
          <w:tcPr>
            <w:tcW w:w="9859" w:type="dxa"/>
            <w:gridSpan w:val="11"/>
            <w:shd w:val="clear" w:color="auto" w:fill="F7CAAC"/>
          </w:tcPr>
          <w:p w14:paraId="78F98A31" w14:textId="760AE529" w:rsidR="00F84311" w:rsidRPr="00F84311" w:rsidDel="00771C29" w:rsidRDefault="00F84311" w:rsidP="00F84311">
            <w:pPr>
              <w:jc w:val="both"/>
              <w:rPr>
                <w:del w:id="1110" w:author="Pavla Trefilová" w:date="2019-09-16T08:58:00Z"/>
              </w:rPr>
            </w:pPr>
            <w:del w:id="1111" w:author="Pavla Trefilová" w:date="2019-09-16T08:58:00Z">
              <w:r w:rsidRPr="00F84311" w:rsidDel="00771C29">
                <w:rPr>
                  <w:b/>
                </w:rPr>
                <w:delText>Zkušenosti s vedením kvalifikačních a rigorózních prací</w:delText>
              </w:r>
            </w:del>
          </w:p>
        </w:tc>
      </w:tr>
      <w:tr w:rsidR="00F84311" w:rsidRPr="00F84311" w:rsidDel="00771C29" w14:paraId="6DB220BB" w14:textId="6E3F3B74" w:rsidTr="00F84311">
        <w:trPr>
          <w:trHeight w:val="352"/>
          <w:del w:id="1112" w:author="Pavla Trefilová" w:date="2019-09-16T08:58:00Z"/>
        </w:trPr>
        <w:tc>
          <w:tcPr>
            <w:tcW w:w="9859" w:type="dxa"/>
            <w:gridSpan w:val="11"/>
          </w:tcPr>
          <w:p w14:paraId="2228375C" w14:textId="1D041E5D" w:rsidR="00F84311" w:rsidRPr="00F84311" w:rsidDel="00771C29" w:rsidRDefault="00F84311" w:rsidP="00F84311">
            <w:pPr>
              <w:jc w:val="both"/>
              <w:rPr>
                <w:del w:id="1113" w:author="Pavla Trefilová" w:date="2019-09-16T08:58:00Z"/>
              </w:rPr>
            </w:pPr>
            <w:del w:id="1114" w:author="Pavla Trefilová" w:date="2019-09-16T08:58:00Z">
              <w:r w:rsidRPr="00F84311" w:rsidDel="00771C29">
                <w:delText xml:space="preserve">Počet vedených bakalářských prací – 1 </w:delText>
              </w:r>
            </w:del>
          </w:p>
          <w:p w14:paraId="7BE079EB" w14:textId="1F03C23C" w:rsidR="00F84311" w:rsidRPr="00F84311" w:rsidDel="00771C29" w:rsidRDefault="00F84311" w:rsidP="00F84311">
            <w:pPr>
              <w:jc w:val="both"/>
              <w:rPr>
                <w:del w:id="1115" w:author="Pavla Trefilová" w:date="2019-09-16T08:58:00Z"/>
              </w:rPr>
            </w:pPr>
            <w:del w:id="1116" w:author="Pavla Trefilová" w:date="2019-09-16T08:58:00Z">
              <w:r w:rsidRPr="00F84311" w:rsidDel="00771C29">
                <w:delText>Počet vedených diplomových prací – 0</w:delText>
              </w:r>
            </w:del>
          </w:p>
        </w:tc>
      </w:tr>
      <w:tr w:rsidR="00F84311" w:rsidRPr="00F84311" w:rsidDel="00771C29" w14:paraId="3DC50973" w14:textId="42C3A622" w:rsidTr="00F84311">
        <w:trPr>
          <w:cantSplit/>
          <w:del w:id="1117" w:author="Pavla Trefilová" w:date="2019-09-16T08:58:00Z"/>
        </w:trPr>
        <w:tc>
          <w:tcPr>
            <w:tcW w:w="3347" w:type="dxa"/>
            <w:gridSpan w:val="2"/>
            <w:tcBorders>
              <w:top w:val="single" w:sz="12" w:space="0" w:color="auto"/>
            </w:tcBorders>
            <w:shd w:val="clear" w:color="auto" w:fill="F7CAAC"/>
          </w:tcPr>
          <w:p w14:paraId="659EA995" w14:textId="3B038D5E" w:rsidR="00F84311" w:rsidRPr="00F84311" w:rsidDel="00771C29" w:rsidRDefault="00F84311" w:rsidP="00F84311">
            <w:pPr>
              <w:jc w:val="both"/>
              <w:rPr>
                <w:del w:id="1118" w:author="Pavla Trefilová" w:date="2019-09-16T08:58:00Z"/>
              </w:rPr>
            </w:pPr>
            <w:del w:id="1119" w:author="Pavla Trefilová" w:date="2019-09-16T08:58:00Z">
              <w:r w:rsidRPr="00F84311" w:rsidDel="00771C29">
                <w:rPr>
                  <w:b/>
                </w:rPr>
                <w:delText xml:space="preserve">Obor habilitačního řízení </w:delText>
              </w:r>
            </w:del>
          </w:p>
        </w:tc>
        <w:tc>
          <w:tcPr>
            <w:tcW w:w="2245" w:type="dxa"/>
            <w:gridSpan w:val="2"/>
            <w:tcBorders>
              <w:top w:val="single" w:sz="12" w:space="0" w:color="auto"/>
            </w:tcBorders>
            <w:shd w:val="clear" w:color="auto" w:fill="F7CAAC"/>
          </w:tcPr>
          <w:p w14:paraId="12DC9884" w14:textId="1C525855" w:rsidR="00F84311" w:rsidRPr="00F84311" w:rsidDel="00771C29" w:rsidRDefault="00F84311" w:rsidP="00F84311">
            <w:pPr>
              <w:jc w:val="both"/>
              <w:rPr>
                <w:del w:id="1120" w:author="Pavla Trefilová" w:date="2019-09-16T08:58:00Z"/>
              </w:rPr>
            </w:pPr>
            <w:del w:id="1121" w:author="Pavla Trefilová" w:date="2019-09-16T08:58:00Z">
              <w:r w:rsidRPr="00F84311" w:rsidDel="00771C29">
                <w:rPr>
                  <w:b/>
                </w:rPr>
                <w:delText>Rok udělení hodnosti</w:delText>
              </w:r>
            </w:del>
          </w:p>
        </w:tc>
        <w:tc>
          <w:tcPr>
            <w:tcW w:w="2248" w:type="dxa"/>
            <w:gridSpan w:val="4"/>
            <w:tcBorders>
              <w:top w:val="single" w:sz="12" w:space="0" w:color="auto"/>
              <w:right w:val="single" w:sz="12" w:space="0" w:color="auto"/>
            </w:tcBorders>
            <w:shd w:val="clear" w:color="auto" w:fill="F7CAAC"/>
          </w:tcPr>
          <w:p w14:paraId="33D3BC32" w14:textId="6D48F22E" w:rsidR="00F84311" w:rsidRPr="00F84311" w:rsidDel="00771C29" w:rsidRDefault="00F84311" w:rsidP="00F84311">
            <w:pPr>
              <w:jc w:val="both"/>
              <w:rPr>
                <w:del w:id="1122" w:author="Pavla Trefilová" w:date="2019-09-16T08:58:00Z"/>
              </w:rPr>
            </w:pPr>
            <w:del w:id="1123" w:author="Pavla Trefilová" w:date="2019-09-16T08:58:00Z">
              <w:r w:rsidRPr="00F84311" w:rsidDel="00771C29">
                <w:rPr>
                  <w:b/>
                </w:rPr>
                <w:delText>Řízení konáno na VŠ</w:delText>
              </w:r>
            </w:del>
          </w:p>
        </w:tc>
        <w:tc>
          <w:tcPr>
            <w:tcW w:w="2019" w:type="dxa"/>
            <w:gridSpan w:val="3"/>
            <w:tcBorders>
              <w:top w:val="single" w:sz="12" w:space="0" w:color="auto"/>
              <w:left w:val="single" w:sz="12" w:space="0" w:color="auto"/>
            </w:tcBorders>
            <w:shd w:val="clear" w:color="auto" w:fill="F7CAAC"/>
          </w:tcPr>
          <w:p w14:paraId="5CE7A580" w14:textId="1A29703D" w:rsidR="00F84311" w:rsidRPr="00F84311" w:rsidDel="00771C29" w:rsidRDefault="00F84311" w:rsidP="00F84311">
            <w:pPr>
              <w:jc w:val="both"/>
              <w:rPr>
                <w:del w:id="1124" w:author="Pavla Trefilová" w:date="2019-09-16T08:58:00Z"/>
                <w:b/>
              </w:rPr>
            </w:pPr>
            <w:del w:id="1125" w:author="Pavla Trefilová" w:date="2019-09-16T08:58:00Z">
              <w:r w:rsidRPr="00F84311" w:rsidDel="00771C29">
                <w:rPr>
                  <w:b/>
                </w:rPr>
                <w:delText>Ohlasy publikací</w:delText>
              </w:r>
            </w:del>
          </w:p>
        </w:tc>
      </w:tr>
      <w:tr w:rsidR="00F84311" w:rsidRPr="00F84311" w:rsidDel="00771C29" w14:paraId="58B4B502" w14:textId="3905E6EF" w:rsidTr="00F84311">
        <w:trPr>
          <w:cantSplit/>
          <w:del w:id="1126" w:author="Pavla Trefilová" w:date="2019-09-16T08:58:00Z"/>
        </w:trPr>
        <w:tc>
          <w:tcPr>
            <w:tcW w:w="3347" w:type="dxa"/>
            <w:gridSpan w:val="2"/>
          </w:tcPr>
          <w:p w14:paraId="4B085479" w14:textId="66C93540" w:rsidR="00F84311" w:rsidRPr="00F84311" w:rsidDel="00771C29" w:rsidRDefault="00F84311" w:rsidP="00F84311">
            <w:pPr>
              <w:jc w:val="both"/>
              <w:rPr>
                <w:del w:id="1127" w:author="Pavla Trefilová" w:date="2019-09-16T08:58:00Z"/>
              </w:rPr>
            </w:pPr>
          </w:p>
        </w:tc>
        <w:tc>
          <w:tcPr>
            <w:tcW w:w="2245" w:type="dxa"/>
            <w:gridSpan w:val="2"/>
          </w:tcPr>
          <w:p w14:paraId="199D7BAD" w14:textId="500CBC5B" w:rsidR="00F84311" w:rsidRPr="00F84311" w:rsidDel="00771C29" w:rsidRDefault="00F84311" w:rsidP="00F84311">
            <w:pPr>
              <w:jc w:val="both"/>
              <w:rPr>
                <w:del w:id="1128" w:author="Pavla Trefilová" w:date="2019-09-16T08:58:00Z"/>
              </w:rPr>
            </w:pPr>
          </w:p>
        </w:tc>
        <w:tc>
          <w:tcPr>
            <w:tcW w:w="2248" w:type="dxa"/>
            <w:gridSpan w:val="4"/>
            <w:tcBorders>
              <w:right w:val="single" w:sz="12" w:space="0" w:color="auto"/>
            </w:tcBorders>
          </w:tcPr>
          <w:p w14:paraId="499E6DE5" w14:textId="13A2BC50" w:rsidR="00F84311" w:rsidRPr="00F84311" w:rsidDel="00771C29" w:rsidRDefault="00F84311" w:rsidP="00F84311">
            <w:pPr>
              <w:jc w:val="both"/>
              <w:rPr>
                <w:del w:id="1129" w:author="Pavla Trefilová" w:date="2019-09-16T08:58:00Z"/>
              </w:rPr>
            </w:pPr>
          </w:p>
        </w:tc>
        <w:tc>
          <w:tcPr>
            <w:tcW w:w="632" w:type="dxa"/>
            <w:tcBorders>
              <w:left w:val="single" w:sz="12" w:space="0" w:color="auto"/>
            </w:tcBorders>
            <w:shd w:val="clear" w:color="auto" w:fill="F7CAAC"/>
          </w:tcPr>
          <w:p w14:paraId="5DEAC00F" w14:textId="725A99D3" w:rsidR="00F84311" w:rsidRPr="00F84311" w:rsidDel="00771C29" w:rsidRDefault="00F84311" w:rsidP="00F84311">
            <w:pPr>
              <w:jc w:val="both"/>
              <w:rPr>
                <w:del w:id="1130" w:author="Pavla Trefilová" w:date="2019-09-16T08:58:00Z"/>
              </w:rPr>
            </w:pPr>
            <w:del w:id="1131" w:author="Pavla Trefilová" w:date="2019-09-16T08:58:00Z">
              <w:r w:rsidRPr="00F84311" w:rsidDel="00771C29">
                <w:rPr>
                  <w:b/>
                </w:rPr>
                <w:delText>WOS</w:delText>
              </w:r>
            </w:del>
          </w:p>
        </w:tc>
        <w:tc>
          <w:tcPr>
            <w:tcW w:w="693" w:type="dxa"/>
            <w:shd w:val="clear" w:color="auto" w:fill="F7CAAC"/>
          </w:tcPr>
          <w:p w14:paraId="11D6DF6F" w14:textId="6D41867A" w:rsidR="00F84311" w:rsidRPr="00F84311" w:rsidDel="00771C29" w:rsidRDefault="00F84311" w:rsidP="00F84311">
            <w:pPr>
              <w:jc w:val="both"/>
              <w:rPr>
                <w:del w:id="1132" w:author="Pavla Trefilová" w:date="2019-09-16T08:58:00Z"/>
                <w:sz w:val="18"/>
              </w:rPr>
            </w:pPr>
            <w:del w:id="1133" w:author="Pavla Trefilová" w:date="2019-09-16T08:58:00Z">
              <w:r w:rsidRPr="00F84311" w:rsidDel="00771C29">
                <w:rPr>
                  <w:b/>
                  <w:sz w:val="18"/>
                </w:rPr>
                <w:delText>Scopus</w:delText>
              </w:r>
            </w:del>
          </w:p>
        </w:tc>
        <w:tc>
          <w:tcPr>
            <w:tcW w:w="694" w:type="dxa"/>
            <w:shd w:val="clear" w:color="auto" w:fill="F7CAAC"/>
          </w:tcPr>
          <w:p w14:paraId="7B4672F2" w14:textId="3BD36CE8" w:rsidR="00F84311" w:rsidRPr="00F84311" w:rsidDel="00771C29" w:rsidRDefault="00F84311" w:rsidP="00F84311">
            <w:pPr>
              <w:jc w:val="both"/>
              <w:rPr>
                <w:del w:id="1134" w:author="Pavla Trefilová" w:date="2019-09-16T08:58:00Z"/>
              </w:rPr>
            </w:pPr>
            <w:del w:id="1135" w:author="Pavla Trefilová" w:date="2019-09-16T08:58:00Z">
              <w:r w:rsidRPr="00F84311" w:rsidDel="00771C29">
                <w:rPr>
                  <w:b/>
                  <w:sz w:val="18"/>
                </w:rPr>
                <w:delText>ostatní</w:delText>
              </w:r>
            </w:del>
          </w:p>
        </w:tc>
      </w:tr>
      <w:tr w:rsidR="00F84311" w:rsidRPr="00F84311" w:rsidDel="00771C29" w14:paraId="3780ED26" w14:textId="2F5C0B3A" w:rsidTr="00F84311">
        <w:trPr>
          <w:cantSplit/>
          <w:trHeight w:val="70"/>
          <w:del w:id="1136" w:author="Pavla Trefilová" w:date="2019-09-16T08:58:00Z"/>
        </w:trPr>
        <w:tc>
          <w:tcPr>
            <w:tcW w:w="3347" w:type="dxa"/>
            <w:gridSpan w:val="2"/>
            <w:shd w:val="clear" w:color="auto" w:fill="F7CAAC"/>
          </w:tcPr>
          <w:p w14:paraId="2790FAC0" w14:textId="6E9F6D84" w:rsidR="00F84311" w:rsidRPr="00F84311" w:rsidDel="00771C29" w:rsidRDefault="00F84311" w:rsidP="00F84311">
            <w:pPr>
              <w:jc w:val="both"/>
              <w:rPr>
                <w:del w:id="1137" w:author="Pavla Trefilová" w:date="2019-09-16T08:58:00Z"/>
              </w:rPr>
            </w:pPr>
            <w:del w:id="1138" w:author="Pavla Trefilová" w:date="2019-09-16T08:58:00Z">
              <w:r w:rsidRPr="00F84311" w:rsidDel="00771C29">
                <w:rPr>
                  <w:b/>
                </w:rPr>
                <w:delText>Obor jmenovacího řízení</w:delText>
              </w:r>
            </w:del>
          </w:p>
        </w:tc>
        <w:tc>
          <w:tcPr>
            <w:tcW w:w="2245" w:type="dxa"/>
            <w:gridSpan w:val="2"/>
            <w:shd w:val="clear" w:color="auto" w:fill="F7CAAC"/>
          </w:tcPr>
          <w:p w14:paraId="7FF0563D" w14:textId="31ADB72E" w:rsidR="00F84311" w:rsidRPr="00F84311" w:rsidDel="00771C29" w:rsidRDefault="00F84311" w:rsidP="00F84311">
            <w:pPr>
              <w:jc w:val="both"/>
              <w:rPr>
                <w:del w:id="1139" w:author="Pavla Trefilová" w:date="2019-09-16T08:58:00Z"/>
              </w:rPr>
            </w:pPr>
            <w:del w:id="1140" w:author="Pavla Trefilová" w:date="2019-09-16T08:58:00Z">
              <w:r w:rsidRPr="00F84311" w:rsidDel="00771C29">
                <w:rPr>
                  <w:b/>
                </w:rPr>
                <w:delText>Rok udělení hodnosti</w:delText>
              </w:r>
            </w:del>
          </w:p>
        </w:tc>
        <w:tc>
          <w:tcPr>
            <w:tcW w:w="2248" w:type="dxa"/>
            <w:gridSpan w:val="4"/>
            <w:tcBorders>
              <w:right w:val="single" w:sz="12" w:space="0" w:color="auto"/>
            </w:tcBorders>
            <w:shd w:val="clear" w:color="auto" w:fill="F7CAAC"/>
          </w:tcPr>
          <w:p w14:paraId="42294EBB" w14:textId="29DF2973" w:rsidR="00F84311" w:rsidRPr="00F84311" w:rsidDel="00771C29" w:rsidRDefault="00F84311" w:rsidP="00F84311">
            <w:pPr>
              <w:jc w:val="both"/>
              <w:rPr>
                <w:del w:id="1141" w:author="Pavla Trefilová" w:date="2019-09-16T08:58:00Z"/>
              </w:rPr>
            </w:pPr>
            <w:del w:id="1142" w:author="Pavla Trefilová" w:date="2019-09-16T08:58:00Z">
              <w:r w:rsidRPr="00F84311" w:rsidDel="00771C29">
                <w:rPr>
                  <w:b/>
                </w:rPr>
                <w:delText>Řízení konáno na VŠ</w:delText>
              </w:r>
            </w:del>
          </w:p>
        </w:tc>
        <w:tc>
          <w:tcPr>
            <w:tcW w:w="632" w:type="dxa"/>
            <w:vMerge w:val="restart"/>
            <w:tcBorders>
              <w:left w:val="single" w:sz="12" w:space="0" w:color="auto"/>
            </w:tcBorders>
          </w:tcPr>
          <w:p w14:paraId="45BE3D6A" w14:textId="208A80AA" w:rsidR="00F84311" w:rsidRPr="00F84311" w:rsidDel="00771C29" w:rsidRDefault="00F84311" w:rsidP="00F84311">
            <w:pPr>
              <w:jc w:val="both"/>
              <w:rPr>
                <w:del w:id="1143" w:author="Pavla Trefilová" w:date="2019-09-16T08:58:00Z"/>
                <w:b/>
              </w:rPr>
            </w:pPr>
            <w:del w:id="1144" w:author="Pavla Trefilová" w:date="2019-09-16T08:58:00Z">
              <w:r w:rsidRPr="00F84311" w:rsidDel="00771C29">
                <w:rPr>
                  <w:b/>
                </w:rPr>
                <w:delText>0</w:delText>
              </w:r>
            </w:del>
          </w:p>
        </w:tc>
        <w:tc>
          <w:tcPr>
            <w:tcW w:w="693" w:type="dxa"/>
            <w:vMerge w:val="restart"/>
          </w:tcPr>
          <w:p w14:paraId="2E46F169" w14:textId="72E305CE" w:rsidR="00F84311" w:rsidRPr="00F84311" w:rsidDel="00771C29" w:rsidRDefault="00F84311" w:rsidP="00F84311">
            <w:pPr>
              <w:jc w:val="both"/>
              <w:rPr>
                <w:del w:id="1145" w:author="Pavla Trefilová" w:date="2019-09-16T08:58:00Z"/>
                <w:b/>
              </w:rPr>
            </w:pPr>
            <w:del w:id="1146" w:author="Pavla Trefilová" w:date="2019-09-16T08:58:00Z">
              <w:r w:rsidRPr="00F84311" w:rsidDel="00771C29">
                <w:rPr>
                  <w:b/>
                </w:rPr>
                <w:delText>0</w:delText>
              </w:r>
            </w:del>
          </w:p>
        </w:tc>
        <w:tc>
          <w:tcPr>
            <w:tcW w:w="694" w:type="dxa"/>
            <w:vMerge w:val="restart"/>
          </w:tcPr>
          <w:p w14:paraId="72A8242E" w14:textId="083333EF" w:rsidR="00F84311" w:rsidRPr="00F84311" w:rsidDel="00771C29" w:rsidRDefault="00F84311" w:rsidP="00F84311">
            <w:pPr>
              <w:jc w:val="both"/>
              <w:rPr>
                <w:del w:id="1147" w:author="Pavla Trefilová" w:date="2019-09-16T08:58:00Z"/>
                <w:b/>
              </w:rPr>
            </w:pPr>
            <w:del w:id="1148" w:author="Pavla Trefilová" w:date="2019-09-16T08:58:00Z">
              <w:r w:rsidRPr="00F84311" w:rsidDel="00771C29">
                <w:rPr>
                  <w:b/>
                </w:rPr>
                <w:delText>0</w:delText>
              </w:r>
            </w:del>
          </w:p>
        </w:tc>
      </w:tr>
      <w:tr w:rsidR="00F84311" w:rsidRPr="00F84311" w:rsidDel="00771C29" w14:paraId="10E141FC" w14:textId="57B68100" w:rsidTr="00F84311">
        <w:trPr>
          <w:trHeight w:val="205"/>
          <w:del w:id="1149" w:author="Pavla Trefilová" w:date="2019-09-16T08:58:00Z"/>
        </w:trPr>
        <w:tc>
          <w:tcPr>
            <w:tcW w:w="3347" w:type="dxa"/>
            <w:gridSpan w:val="2"/>
          </w:tcPr>
          <w:p w14:paraId="6816AF22" w14:textId="79277AC5" w:rsidR="00F84311" w:rsidRPr="00F84311" w:rsidDel="00771C29" w:rsidRDefault="00F84311" w:rsidP="00F84311">
            <w:pPr>
              <w:jc w:val="both"/>
              <w:rPr>
                <w:del w:id="1150" w:author="Pavla Trefilová" w:date="2019-09-16T08:58:00Z"/>
              </w:rPr>
            </w:pPr>
          </w:p>
        </w:tc>
        <w:tc>
          <w:tcPr>
            <w:tcW w:w="2245" w:type="dxa"/>
            <w:gridSpan w:val="2"/>
          </w:tcPr>
          <w:p w14:paraId="49498D82" w14:textId="7A9DDB70" w:rsidR="00F84311" w:rsidRPr="00F84311" w:rsidDel="00771C29" w:rsidRDefault="00F84311" w:rsidP="00F84311">
            <w:pPr>
              <w:jc w:val="both"/>
              <w:rPr>
                <w:del w:id="1151" w:author="Pavla Trefilová" w:date="2019-09-16T08:58:00Z"/>
              </w:rPr>
            </w:pPr>
          </w:p>
        </w:tc>
        <w:tc>
          <w:tcPr>
            <w:tcW w:w="2248" w:type="dxa"/>
            <w:gridSpan w:val="4"/>
            <w:tcBorders>
              <w:right w:val="single" w:sz="12" w:space="0" w:color="auto"/>
            </w:tcBorders>
          </w:tcPr>
          <w:p w14:paraId="25C68C1F" w14:textId="14F84BE7" w:rsidR="00F84311" w:rsidRPr="00F84311" w:rsidDel="00771C29" w:rsidRDefault="00F84311" w:rsidP="00F84311">
            <w:pPr>
              <w:jc w:val="both"/>
              <w:rPr>
                <w:del w:id="1152" w:author="Pavla Trefilová" w:date="2019-09-16T08:58:00Z"/>
              </w:rPr>
            </w:pPr>
          </w:p>
        </w:tc>
        <w:tc>
          <w:tcPr>
            <w:tcW w:w="632" w:type="dxa"/>
            <w:vMerge/>
            <w:tcBorders>
              <w:left w:val="single" w:sz="12" w:space="0" w:color="auto"/>
            </w:tcBorders>
            <w:vAlign w:val="center"/>
          </w:tcPr>
          <w:p w14:paraId="4CFA3736" w14:textId="1484AC45" w:rsidR="00F84311" w:rsidRPr="00F84311" w:rsidDel="00771C29" w:rsidRDefault="00F84311" w:rsidP="00F84311">
            <w:pPr>
              <w:rPr>
                <w:del w:id="1153" w:author="Pavla Trefilová" w:date="2019-09-16T08:58:00Z"/>
                <w:b/>
              </w:rPr>
            </w:pPr>
          </w:p>
        </w:tc>
        <w:tc>
          <w:tcPr>
            <w:tcW w:w="693" w:type="dxa"/>
            <w:vMerge/>
            <w:vAlign w:val="center"/>
          </w:tcPr>
          <w:p w14:paraId="3624E411" w14:textId="40D19441" w:rsidR="00F84311" w:rsidRPr="00F84311" w:rsidDel="00771C29" w:rsidRDefault="00F84311" w:rsidP="00F84311">
            <w:pPr>
              <w:rPr>
                <w:del w:id="1154" w:author="Pavla Trefilová" w:date="2019-09-16T08:58:00Z"/>
                <w:b/>
              </w:rPr>
            </w:pPr>
          </w:p>
        </w:tc>
        <w:tc>
          <w:tcPr>
            <w:tcW w:w="694" w:type="dxa"/>
            <w:vMerge/>
            <w:vAlign w:val="center"/>
          </w:tcPr>
          <w:p w14:paraId="404E24A9" w14:textId="43315C80" w:rsidR="00F84311" w:rsidRPr="00F84311" w:rsidDel="00771C29" w:rsidRDefault="00F84311" w:rsidP="00F84311">
            <w:pPr>
              <w:rPr>
                <w:del w:id="1155" w:author="Pavla Trefilová" w:date="2019-09-16T08:58:00Z"/>
                <w:b/>
              </w:rPr>
            </w:pPr>
          </w:p>
        </w:tc>
      </w:tr>
      <w:tr w:rsidR="00F84311" w:rsidRPr="00F84311" w:rsidDel="00771C29" w14:paraId="0A5E33E5" w14:textId="3CB76B91" w:rsidTr="00F84311">
        <w:trPr>
          <w:del w:id="1156" w:author="Pavla Trefilová" w:date="2019-09-16T08:58:00Z"/>
        </w:trPr>
        <w:tc>
          <w:tcPr>
            <w:tcW w:w="9859" w:type="dxa"/>
            <w:gridSpan w:val="11"/>
            <w:shd w:val="clear" w:color="auto" w:fill="F7CAAC"/>
          </w:tcPr>
          <w:p w14:paraId="2CAD2B2D" w14:textId="345F07B5" w:rsidR="00F84311" w:rsidRPr="00F84311" w:rsidDel="00771C29" w:rsidRDefault="00F84311" w:rsidP="00F84311">
            <w:pPr>
              <w:jc w:val="both"/>
              <w:rPr>
                <w:del w:id="1157" w:author="Pavla Trefilová" w:date="2019-09-16T08:58:00Z"/>
                <w:b/>
              </w:rPr>
            </w:pPr>
            <w:del w:id="1158" w:author="Pavla Trefilová" w:date="2019-09-16T08:58:00Z">
              <w:r w:rsidRPr="00F84311" w:rsidDel="00771C29">
                <w:rPr>
                  <w:b/>
                </w:rPr>
                <w:delText xml:space="preserve">Přehled o nejvýznamnější publikační a další tvůrčí činnosti nebo další profesní činnosti u odborníků z praxe vztahující se k zabezpečovaným předmětům </w:delText>
              </w:r>
            </w:del>
          </w:p>
        </w:tc>
      </w:tr>
      <w:tr w:rsidR="00F84311" w:rsidRPr="00F84311" w:rsidDel="00771C29" w14:paraId="31421E60" w14:textId="0459B8BD" w:rsidTr="00F84311">
        <w:trPr>
          <w:trHeight w:val="2347"/>
          <w:del w:id="1159" w:author="Pavla Trefilová" w:date="2019-09-16T08:58:00Z"/>
        </w:trPr>
        <w:tc>
          <w:tcPr>
            <w:tcW w:w="9859" w:type="dxa"/>
            <w:gridSpan w:val="11"/>
          </w:tcPr>
          <w:p w14:paraId="5AF983CC" w14:textId="63A67815" w:rsidR="00F84311" w:rsidRPr="00F84311" w:rsidDel="00771C29" w:rsidRDefault="00F84311" w:rsidP="00F84311">
            <w:pPr>
              <w:jc w:val="both"/>
              <w:rPr>
                <w:del w:id="1160" w:author="Pavla Trefilová" w:date="2019-09-16T08:58:00Z"/>
                <w:b/>
              </w:rPr>
            </w:pPr>
          </w:p>
        </w:tc>
      </w:tr>
      <w:tr w:rsidR="00F84311" w:rsidRPr="00F84311" w:rsidDel="00771C29" w14:paraId="59CEA8A6" w14:textId="1A860AFA" w:rsidTr="00F84311">
        <w:trPr>
          <w:trHeight w:val="218"/>
          <w:del w:id="1161" w:author="Pavla Trefilová" w:date="2019-09-16T08:58:00Z"/>
        </w:trPr>
        <w:tc>
          <w:tcPr>
            <w:tcW w:w="9859" w:type="dxa"/>
            <w:gridSpan w:val="11"/>
            <w:shd w:val="clear" w:color="auto" w:fill="F7CAAC"/>
          </w:tcPr>
          <w:p w14:paraId="5094069D" w14:textId="01A7B98D" w:rsidR="00F84311" w:rsidRPr="00F84311" w:rsidDel="00771C29" w:rsidRDefault="00F84311" w:rsidP="00F84311">
            <w:pPr>
              <w:rPr>
                <w:del w:id="1162" w:author="Pavla Trefilová" w:date="2019-09-16T08:58:00Z"/>
                <w:b/>
              </w:rPr>
            </w:pPr>
            <w:del w:id="1163" w:author="Pavla Trefilová" w:date="2019-09-16T08:58:00Z">
              <w:r w:rsidRPr="00F84311" w:rsidDel="00771C29">
                <w:rPr>
                  <w:b/>
                </w:rPr>
                <w:delText>Působení v zahraničí</w:delText>
              </w:r>
            </w:del>
          </w:p>
        </w:tc>
      </w:tr>
      <w:tr w:rsidR="00F84311" w:rsidRPr="00F84311" w:rsidDel="00771C29" w14:paraId="003C6524" w14:textId="2E2E7EB4" w:rsidTr="00F84311">
        <w:trPr>
          <w:trHeight w:val="60"/>
          <w:del w:id="1164" w:author="Pavla Trefilová" w:date="2019-09-16T08:58:00Z"/>
        </w:trPr>
        <w:tc>
          <w:tcPr>
            <w:tcW w:w="9859" w:type="dxa"/>
            <w:gridSpan w:val="11"/>
          </w:tcPr>
          <w:p w14:paraId="6828CC8E" w14:textId="235FD300" w:rsidR="00F84311" w:rsidRPr="00F84311" w:rsidDel="00771C29" w:rsidRDefault="00F84311" w:rsidP="00F84311">
            <w:pPr>
              <w:rPr>
                <w:del w:id="1165" w:author="Pavla Trefilová" w:date="2019-09-16T08:58:00Z"/>
                <w:b/>
              </w:rPr>
            </w:pPr>
          </w:p>
        </w:tc>
      </w:tr>
      <w:tr w:rsidR="00F84311" w:rsidRPr="00F84311" w:rsidDel="00771C29" w14:paraId="57D8CE69" w14:textId="46B32391" w:rsidTr="00F84311">
        <w:trPr>
          <w:cantSplit/>
          <w:trHeight w:val="234"/>
          <w:del w:id="1166" w:author="Pavla Trefilová" w:date="2019-09-16T08:58:00Z"/>
        </w:trPr>
        <w:tc>
          <w:tcPr>
            <w:tcW w:w="2518" w:type="dxa"/>
            <w:shd w:val="clear" w:color="auto" w:fill="F7CAAC"/>
          </w:tcPr>
          <w:p w14:paraId="2800CBBB" w14:textId="7A08A6CC" w:rsidR="00F84311" w:rsidRPr="00F84311" w:rsidDel="00771C29" w:rsidRDefault="00F84311" w:rsidP="00F84311">
            <w:pPr>
              <w:jc w:val="both"/>
              <w:rPr>
                <w:del w:id="1167" w:author="Pavla Trefilová" w:date="2019-09-16T08:58:00Z"/>
                <w:b/>
              </w:rPr>
            </w:pPr>
            <w:del w:id="1168" w:author="Pavla Trefilová" w:date="2019-09-16T08:58:00Z">
              <w:r w:rsidRPr="00F84311" w:rsidDel="00771C29">
                <w:rPr>
                  <w:b/>
                </w:rPr>
                <w:delText xml:space="preserve">Podpis </w:delText>
              </w:r>
            </w:del>
          </w:p>
        </w:tc>
        <w:tc>
          <w:tcPr>
            <w:tcW w:w="4536" w:type="dxa"/>
            <w:gridSpan w:val="5"/>
          </w:tcPr>
          <w:p w14:paraId="41947A82" w14:textId="38F3CA0F" w:rsidR="00F84311" w:rsidRPr="00F84311" w:rsidDel="00771C29" w:rsidRDefault="00F84311" w:rsidP="00F84311">
            <w:pPr>
              <w:jc w:val="both"/>
              <w:rPr>
                <w:del w:id="1169" w:author="Pavla Trefilová" w:date="2019-09-16T08:58:00Z"/>
              </w:rPr>
            </w:pPr>
          </w:p>
        </w:tc>
        <w:tc>
          <w:tcPr>
            <w:tcW w:w="786" w:type="dxa"/>
            <w:gridSpan w:val="2"/>
            <w:shd w:val="clear" w:color="auto" w:fill="F7CAAC"/>
          </w:tcPr>
          <w:p w14:paraId="782CB094" w14:textId="15EFA1E7" w:rsidR="00F84311" w:rsidRPr="00F84311" w:rsidDel="00771C29" w:rsidRDefault="00F84311" w:rsidP="00F84311">
            <w:pPr>
              <w:jc w:val="both"/>
              <w:rPr>
                <w:del w:id="1170" w:author="Pavla Trefilová" w:date="2019-09-16T08:58:00Z"/>
              </w:rPr>
            </w:pPr>
            <w:del w:id="1171" w:author="Pavla Trefilová" w:date="2019-09-16T08:58:00Z">
              <w:r w:rsidRPr="00F84311" w:rsidDel="00771C29">
                <w:rPr>
                  <w:b/>
                </w:rPr>
                <w:delText>datum</w:delText>
              </w:r>
            </w:del>
          </w:p>
        </w:tc>
        <w:tc>
          <w:tcPr>
            <w:tcW w:w="2019" w:type="dxa"/>
            <w:gridSpan w:val="3"/>
          </w:tcPr>
          <w:p w14:paraId="657F186C" w14:textId="2522E4E0" w:rsidR="00F84311" w:rsidRPr="00F84311" w:rsidDel="00771C29" w:rsidRDefault="00F84311" w:rsidP="00F84311">
            <w:pPr>
              <w:jc w:val="both"/>
              <w:rPr>
                <w:del w:id="1172" w:author="Pavla Trefilová" w:date="2019-09-16T08:58:00Z"/>
              </w:rPr>
            </w:pPr>
          </w:p>
        </w:tc>
      </w:tr>
    </w:tbl>
    <w:p w14:paraId="3C54A547" w14:textId="4D6EB262" w:rsidR="00E851A5" w:rsidRDefault="00E851A5" w:rsidP="00694BA8">
      <w:pPr>
        <w:spacing w:after="160" w:line="259" w:lineRule="auto"/>
      </w:pPr>
    </w:p>
    <w:p w14:paraId="2ABE3936" w14:textId="7CF92FC7" w:rsidR="00E851A5" w:rsidRDefault="00E851A5">
      <w:del w:id="1173" w:author="Pavla Trefilová" w:date="2019-09-16T08:58:00Z">
        <w:r w:rsidDel="00771C29">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51A5" w:rsidRPr="0003498C" w14:paraId="0FD84369" w14:textId="77777777" w:rsidTr="007C3670">
        <w:tc>
          <w:tcPr>
            <w:tcW w:w="9859" w:type="dxa"/>
            <w:gridSpan w:val="11"/>
            <w:tcBorders>
              <w:bottom w:val="double" w:sz="4" w:space="0" w:color="auto"/>
            </w:tcBorders>
            <w:shd w:val="clear" w:color="auto" w:fill="BDD6EE"/>
          </w:tcPr>
          <w:p w14:paraId="006723E2" w14:textId="77777777" w:rsidR="00E851A5" w:rsidRPr="0003498C" w:rsidRDefault="00E851A5" w:rsidP="007C3670">
            <w:pPr>
              <w:jc w:val="both"/>
              <w:rPr>
                <w:b/>
                <w:sz w:val="28"/>
              </w:rPr>
            </w:pPr>
            <w:r w:rsidRPr="0003498C">
              <w:rPr>
                <w:b/>
                <w:sz w:val="28"/>
              </w:rPr>
              <w:t>C-I – Personální zabezpečení</w:t>
            </w:r>
          </w:p>
        </w:tc>
      </w:tr>
      <w:tr w:rsidR="00E851A5" w:rsidRPr="0003498C" w14:paraId="7EABD7CB" w14:textId="77777777" w:rsidTr="007C3670">
        <w:tc>
          <w:tcPr>
            <w:tcW w:w="2518" w:type="dxa"/>
            <w:tcBorders>
              <w:top w:val="double" w:sz="4" w:space="0" w:color="auto"/>
            </w:tcBorders>
            <w:shd w:val="clear" w:color="auto" w:fill="F7CAAC"/>
          </w:tcPr>
          <w:p w14:paraId="769ED05C" w14:textId="77777777" w:rsidR="00E851A5" w:rsidRPr="0003498C" w:rsidRDefault="00E851A5" w:rsidP="007C3670">
            <w:pPr>
              <w:jc w:val="both"/>
              <w:rPr>
                <w:b/>
              </w:rPr>
            </w:pPr>
            <w:r w:rsidRPr="0003498C">
              <w:rPr>
                <w:b/>
              </w:rPr>
              <w:t>Vysoká škola</w:t>
            </w:r>
          </w:p>
        </w:tc>
        <w:tc>
          <w:tcPr>
            <w:tcW w:w="7341" w:type="dxa"/>
            <w:gridSpan w:val="10"/>
          </w:tcPr>
          <w:p w14:paraId="45AC50FD" w14:textId="77777777" w:rsidR="00E851A5" w:rsidRPr="0003498C" w:rsidRDefault="00E851A5" w:rsidP="007C3670">
            <w:pPr>
              <w:jc w:val="both"/>
            </w:pPr>
            <w:r w:rsidRPr="0003498C">
              <w:t>Univerzita Tomáše Bati ve Zlíně</w:t>
            </w:r>
          </w:p>
        </w:tc>
      </w:tr>
      <w:tr w:rsidR="00E851A5" w:rsidRPr="0003498C" w14:paraId="464F494D" w14:textId="77777777" w:rsidTr="007C3670">
        <w:tc>
          <w:tcPr>
            <w:tcW w:w="2518" w:type="dxa"/>
            <w:shd w:val="clear" w:color="auto" w:fill="F7CAAC"/>
          </w:tcPr>
          <w:p w14:paraId="21827771" w14:textId="77777777" w:rsidR="00E851A5" w:rsidRPr="0003498C" w:rsidRDefault="00E851A5" w:rsidP="007C3670">
            <w:pPr>
              <w:jc w:val="both"/>
              <w:rPr>
                <w:b/>
              </w:rPr>
            </w:pPr>
            <w:r w:rsidRPr="0003498C">
              <w:rPr>
                <w:b/>
              </w:rPr>
              <w:t>Součást vysoké školy</w:t>
            </w:r>
          </w:p>
        </w:tc>
        <w:tc>
          <w:tcPr>
            <w:tcW w:w="7341" w:type="dxa"/>
            <w:gridSpan w:val="10"/>
          </w:tcPr>
          <w:p w14:paraId="252CE4B9" w14:textId="77777777" w:rsidR="00E851A5" w:rsidRPr="0003498C" w:rsidRDefault="00E851A5" w:rsidP="007C3670">
            <w:pPr>
              <w:jc w:val="both"/>
            </w:pPr>
            <w:r w:rsidRPr="0003498C">
              <w:t>Fakulta managementu a ekonomiky</w:t>
            </w:r>
          </w:p>
        </w:tc>
      </w:tr>
      <w:tr w:rsidR="00E851A5" w:rsidRPr="0003498C" w14:paraId="1FC73E57" w14:textId="77777777" w:rsidTr="007C3670">
        <w:tc>
          <w:tcPr>
            <w:tcW w:w="2518" w:type="dxa"/>
            <w:shd w:val="clear" w:color="auto" w:fill="F7CAAC"/>
          </w:tcPr>
          <w:p w14:paraId="6ABBDC5F" w14:textId="77777777" w:rsidR="00E851A5" w:rsidRPr="0003498C" w:rsidRDefault="00E851A5" w:rsidP="007C3670">
            <w:pPr>
              <w:jc w:val="both"/>
              <w:rPr>
                <w:b/>
              </w:rPr>
            </w:pPr>
            <w:r w:rsidRPr="0003498C">
              <w:rPr>
                <w:b/>
              </w:rPr>
              <w:t>Název studijního programu</w:t>
            </w:r>
          </w:p>
        </w:tc>
        <w:tc>
          <w:tcPr>
            <w:tcW w:w="7341" w:type="dxa"/>
            <w:gridSpan w:val="10"/>
          </w:tcPr>
          <w:p w14:paraId="44021AB4" w14:textId="3450ABF1" w:rsidR="00E851A5" w:rsidRPr="009F5B25" w:rsidRDefault="00E851A5" w:rsidP="007C3670">
            <w:pPr>
              <w:jc w:val="both"/>
              <w:rPr>
                <w:color w:val="FF0000"/>
              </w:rPr>
            </w:pPr>
            <w:r>
              <w:t>Průmyslové inženýrství</w:t>
            </w:r>
          </w:p>
        </w:tc>
      </w:tr>
      <w:tr w:rsidR="00E851A5" w:rsidRPr="0003498C" w14:paraId="2408553C" w14:textId="77777777" w:rsidTr="007C3670">
        <w:tc>
          <w:tcPr>
            <w:tcW w:w="2518" w:type="dxa"/>
            <w:shd w:val="clear" w:color="auto" w:fill="F7CAAC"/>
          </w:tcPr>
          <w:p w14:paraId="39AF4601" w14:textId="77777777" w:rsidR="00E851A5" w:rsidRPr="0003498C" w:rsidRDefault="00E851A5" w:rsidP="007C3670">
            <w:pPr>
              <w:jc w:val="both"/>
              <w:rPr>
                <w:b/>
              </w:rPr>
            </w:pPr>
            <w:r w:rsidRPr="0003498C">
              <w:rPr>
                <w:b/>
              </w:rPr>
              <w:t>Jméno a příjmení</w:t>
            </w:r>
          </w:p>
        </w:tc>
        <w:tc>
          <w:tcPr>
            <w:tcW w:w="4536" w:type="dxa"/>
            <w:gridSpan w:val="5"/>
          </w:tcPr>
          <w:p w14:paraId="141D6943" w14:textId="76DA0F5C" w:rsidR="00E851A5" w:rsidRPr="0003498C" w:rsidRDefault="00E851A5" w:rsidP="007C3670">
            <w:pPr>
              <w:jc w:val="both"/>
            </w:pPr>
            <w:r>
              <w:t>Zdeněk LIŠKA</w:t>
            </w:r>
          </w:p>
        </w:tc>
        <w:tc>
          <w:tcPr>
            <w:tcW w:w="709" w:type="dxa"/>
            <w:shd w:val="clear" w:color="auto" w:fill="F7CAAC"/>
          </w:tcPr>
          <w:p w14:paraId="475BDB19" w14:textId="77777777" w:rsidR="00E851A5" w:rsidRPr="0003498C" w:rsidRDefault="00E851A5" w:rsidP="007C3670">
            <w:pPr>
              <w:jc w:val="both"/>
              <w:rPr>
                <w:b/>
              </w:rPr>
            </w:pPr>
            <w:r w:rsidRPr="0003498C">
              <w:rPr>
                <w:b/>
              </w:rPr>
              <w:t>Tituly</w:t>
            </w:r>
          </w:p>
        </w:tc>
        <w:tc>
          <w:tcPr>
            <w:tcW w:w="2096" w:type="dxa"/>
            <w:gridSpan w:val="4"/>
          </w:tcPr>
          <w:p w14:paraId="29F12AEB" w14:textId="77777777" w:rsidR="00E851A5" w:rsidRPr="0003498C" w:rsidRDefault="00E851A5" w:rsidP="007C3670">
            <w:pPr>
              <w:jc w:val="both"/>
            </w:pPr>
            <w:r>
              <w:t>Ing.</w:t>
            </w:r>
          </w:p>
        </w:tc>
      </w:tr>
      <w:tr w:rsidR="00E851A5" w:rsidRPr="0003498C" w14:paraId="761BC520" w14:textId="77777777" w:rsidTr="007C3670">
        <w:tc>
          <w:tcPr>
            <w:tcW w:w="2518" w:type="dxa"/>
            <w:shd w:val="clear" w:color="auto" w:fill="F7CAAC"/>
          </w:tcPr>
          <w:p w14:paraId="6EBAACCB" w14:textId="77777777" w:rsidR="00E851A5" w:rsidRPr="0003498C" w:rsidRDefault="00E851A5" w:rsidP="007C3670">
            <w:pPr>
              <w:jc w:val="both"/>
              <w:rPr>
                <w:b/>
              </w:rPr>
            </w:pPr>
            <w:r w:rsidRPr="0003498C">
              <w:rPr>
                <w:b/>
              </w:rPr>
              <w:t>Rok narození</w:t>
            </w:r>
          </w:p>
        </w:tc>
        <w:tc>
          <w:tcPr>
            <w:tcW w:w="829" w:type="dxa"/>
          </w:tcPr>
          <w:p w14:paraId="0A83EB53" w14:textId="77777777" w:rsidR="00E851A5" w:rsidRPr="0003498C" w:rsidRDefault="00E851A5" w:rsidP="007C3670">
            <w:pPr>
              <w:jc w:val="both"/>
            </w:pPr>
            <w:r>
              <w:t>1985</w:t>
            </w:r>
          </w:p>
        </w:tc>
        <w:tc>
          <w:tcPr>
            <w:tcW w:w="1721" w:type="dxa"/>
            <w:shd w:val="clear" w:color="auto" w:fill="F7CAAC"/>
          </w:tcPr>
          <w:p w14:paraId="01E78122" w14:textId="77777777" w:rsidR="00E851A5" w:rsidRPr="0003498C" w:rsidRDefault="00E851A5" w:rsidP="007C3670">
            <w:pPr>
              <w:jc w:val="both"/>
              <w:rPr>
                <w:b/>
              </w:rPr>
            </w:pPr>
            <w:r w:rsidRPr="0003498C">
              <w:rPr>
                <w:b/>
              </w:rPr>
              <w:t>typ vztahu k VŠ</w:t>
            </w:r>
          </w:p>
        </w:tc>
        <w:tc>
          <w:tcPr>
            <w:tcW w:w="992" w:type="dxa"/>
            <w:gridSpan w:val="2"/>
          </w:tcPr>
          <w:p w14:paraId="2951AEC0" w14:textId="77777777" w:rsidR="00E851A5" w:rsidRPr="0003498C" w:rsidRDefault="00E851A5" w:rsidP="007C3670">
            <w:pPr>
              <w:jc w:val="both"/>
            </w:pPr>
            <w:r>
              <w:t>DPP</w:t>
            </w:r>
          </w:p>
        </w:tc>
        <w:tc>
          <w:tcPr>
            <w:tcW w:w="994" w:type="dxa"/>
            <w:shd w:val="clear" w:color="auto" w:fill="F7CAAC"/>
          </w:tcPr>
          <w:p w14:paraId="3DA9B479" w14:textId="77777777" w:rsidR="00E851A5" w:rsidRPr="0003498C" w:rsidRDefault="00E851A5" w:rsidP="007C3670">
            <w:pPr>
              <w:jc w:val="both"/>
              <w:rPr>
                <w:b/>
              </w:rPr>
            </w:pPr>
            <w:r w:rsidRPr="0003498C">
              <w:rPr>
                <w:b/>
              </w:rPr>
              <w:t>rozsah</w:t>
            </w:r>
          </w:p>
        </w:tc>
        <w:tc>
          <w:tcPr>
            <w:tcW w:w="709" w:type="dxa"/>
          </w:tcPr>
          <w:p w14:paraId="327D63B2" w14:textId="268C343C" w:rsidR="00E851A5" w:rsidRPr="0003498C" w:rsidRDefault="00E851A5" w:rsidP="007C3670">
            <w:pPr>
              <w:jc w:val="both"/>
            </w:pPr>
          </w:p>
        </w:tc>
        <w:tc>
          <w:tcPr>
            <w:tcW w:w="709" w:type="dxa"/>
            <w:gridSpan w:val="2"/>
            <w:shd w:val="clear" w:color="auto" w:fill="F7CAAC"/>
          </w:tcPr>
          <w:p w14:paraId="0F66600F" w14:textId="77777777" w:rsidR="00E851A5" w:rsidRPr="0003498C" w:rsidRDefault="00E851A5" w:rsidP="007C3670">
            <w:pPr>
              <w:jc w:val="both"/>
              <w:rPr>
                <w:b/>
              </w:rPr>
            </w:pPr>
            <w:r w:rsidRPr="0003498C">
              <w:rPr>
                <w:b/>
              </w:rPr>
              <w:t>do kdy</w:t>
            </w:r>
          </w:p>
        </w:tc>
        <w:tc>
          <w:tcPr>
            <w:tcW w:w="1387" w:type="dxa"/>
            <w:gridSpan w:val="2"/>
          </w:tcPr>
          <w:p w14:paraId="657FE25C" w14:textId="3F46D29E" w:rsidR="00E851A5" w:rsidRPr="0003498C" w:rsidRDefault="00E851A5" w:rsidP="007C3670">
            <w:pPr>
              <w:jc w:val="both"/>
            </w:pPr>
          </w:p>
        </w:tc>
      </w:tr>
      <w:tr w:rsidR="00E851A5" w:rsidRPr="0003498C" w14:paraId="07F290D0" w14:textId="77777777" w:rsidTr="007C3670">
        <w:tc>
          <w:tcPr>
            <w:tcW w:w="5068" w:type="dxa"/>
            <w:gridSpan w:val="3"/>
            <w:shd w:val="clear" w:color="auto" w:fill="F7CAAC"/>
          </w:tcPr>
          <w:p w14:paraId="2266576F" w14:textId="77777777" w:rsidR="00E851A5" w:rsidRPr="0003498C" w:rsidRDefault="00E851A5" w:rsidP="007C3670">
            <w:pPr>
              <w:jc w:val="both"/>
              <w:rPr>
                <w:b/>
              </w:rPr>
            </w:pPr>
            <w:r w:rsidRPr="0003498C">
              <w:rPr>
                <w:b/>
              </w:rPr>
              <w:t>Typ vztahu na součásti VŠ, která uskutečňuje st. program</w:t>
            </w:r>
          </w:p>
        </w:tc>
        <w:tc>
          <w:tcPr>
            <w:tcW w:w="992" w:type="dxa"/>
            <w:gridSpan w:val="2"/>
          </w:tcPr>
          <w:p w14:paraId="4B350C13" w14:textId="77777777" w:rsidR="00E851A5" w:rsidRPr="0003498C" w:rsidRDefault="00E851A5" w:rsidP="007C3670">
            <w:pPr>
              <w:jc w:val="both"/>
            </w:pPr>
            <w:r>
              <w:t>DPP</w:t>
            </w:r>
          </w:p>
        </w:tc>
        <w:tc>
          <w:tcPr>
            <w:tcW w:w="994" w:type="dxa"/>
            <w:shd w:val="clear" w:color="auto" w:fill="F7CAAC"/>
          </w:tcPr>
          <w:p w14:paraId="4D1D0B12" w14:textId="77777777" w:rsidR="00E851A5" w:rsidRPr="0003498C" w:rsidRDefault="00E851A5" w:rsidP="007C3670">
            <w:pPr>
              <w:jc w:val="both"/>
              <w:rPr>
                <w:b/>
              </w:rPr>
            </w:pPr>
            <w:r w:rsidRPr="0003498C">
              <w:rPr>
                <w:b/>
              </w:rPr>
              <w:t>rozsah</w:t>
            </w:r>
          </w:p>
        </w:tc>
        <w:tc>
          <w:tcPr>
            <w:tcW w:w="709" w:type="dxa"/>
          </w:tcPr>
          <w:p w14:paraId="6E3E8708" w14:textId="6BBCA65B" w:rsidR="00E851A5" w:rsidRPr="0003498C" w:rsidRDefault="00E851A5" w:rsidP="007C3670">
            <w:pPr>
              <w:jc w:val="both"/>
            </w:pPr>
          </w:p>
        </w:tc>
        <w:tc>
          <w:tcPr>
            <w:tcW w:w="709" w:type="dxa"/>
            <w:gridSpan w:val="2"/>
            <w:shd w:val="clear" w:color="auto" w:fill="F7CAAC"/>
          </w:tcPr>
          <w:p w14:paraId="6FCF2169" w14:textId="77777777" w:rsidR="00E851A5" w:rsidRPr="0003498C" w:rsidRDefault="00E851A5" w:rsidP="007C3670">
            <w:pPr>
              <w:jc w:val="both"/>
              <w:rPr>
                <w:b/>
              </w:rPr>
            </w:pPr>
            <w:r w:rsidRPr="0003498C">
              <w:rPr>
                <w:b/>
              </w:rPr>
              <w:t>do kdy</w:t>
            </w:r>
          </w:p>
        </w:tc>
        <w:tc>
          <w:tcPr>
            <w:tcW w:w="1387" w:type="dxa"/>
            <w:gridSpan w:val="2"/>
          </w:tcPr>
          <w:p w14:paraId="78419B5F" w14:textId="1B0ABE0F" w:rsidR="00E851A5" w:rsidRPr="009F5B25" w:rsidRDefault="00E851A5" w:rsidP="007C3670">
            <w:pPr>
              <w:jc w:val="both"/>
              <w:rPr>
                <w:color w:val="FF0000"/>
              </w:rPr>
            </w:pPr>
          </w:p>
        </w:tc>
      </w:tr>
      <w:tr w:rsidR="00E851A5" w:rsidRPr="0003498C" w14:paraId="73FA4522" w14:textId="77777777" w:rsidTr="007C3670">
        <w:tc>
          <w:tcPr>
            <w:tcW w:w="6060" w:type="dxa"/>
            <w:gridSpan w:val="5"/>
            <w:shd w:val="clear" w:color="auto" w:fill="F7CAAC"/>
          </w:tcPr>
          <w:p w14:paraId="7FAA346E" w14:textId="77777777" w:rsidR="00E851A5" w:rsidRPr="0003498C" w:rsidRDefault="00E851A5" w:rsidP="007C3670">
            <w:pPr>
              <w:jc w:val="both"/>
            </w:pPr>
            <w:r w:rsidRPr="0003498C">
              <w:rPr>
                <w:b/>
              </w:rPr>
              <w:t>Další současná působení jako akademický pracovník na jiných VŠ</w:t>
            </w:r>
          </w:p>
        </w:tc>
        <w:tc>
          <w:tcPr>
            <w:tcW w:w="1703" w:type="dxa"/>
            <w:gridSpan w:val="2"/>
            <w:shd w:val="clear" w:color="auto" w:fill="F7CAAC"/>
          </w:tcPr>
          <w:p w14:paraId="3FAA5AFE" w14:textId="77777777" w:rsidR="00E851A5" w:rsidRPr="0003498C" w:rsidRDefault="00E851A5" w:rsidP="007C3670">
            <w:pPr>
              <w:jc w:val="both"/>
              <w:rPr>
                <w:b/>
              </w:rPr>
            </w:pPr>
            <w:r w:rsidRPr="0003498C">
              <w:rPr>
                <w:b/>
              </w:rPr>
              <w:t>typ prac. vztahu</w:t>
            </w:r>
          </w:p>
        </w:tc>
        <w:tc>
          <w:tcPr>
            <w:tcW w:w="2096" w:type="dxa"/>
            <w:gridSpan w:val="4"/>
            <w:shd w:val="clear" w:color="auto" w:fill="F7CAAC"/>
          </w:tcPr>
          <w:p w14:paraId="0571A602" w14:textId="77777777" w:rsidR="00E851A5" w:rsidRPr="0003498C" w:rsidRDefault="00E851A5" w:rsidP="007C3670">
            <w:pPr>
              <w:jc w:val="both"/>
              <w:rPr>
                <w:b/>
              </w:rPr>
            </w:pPr>
            <w:r w:rsidRPr="0003498C">
              <w:rPr>
                <w:b/>
              </w:rPr>
              <w:t>rozsah</w:t>
            </w:r>
          </w:p>
        </w:tc>
      </w:tr>
      <w:tr w:rsidR="00E851A5" w:rsidRPr="0003498C" w14:paraId="11E5B165" w14:textId="77777777" w:rsidTr="007C3670">
        <w:tc>
          <w:tcPr>
            <w:tcW w:w="6060" w:type="dxa"/>
            <w:gridSpan w:val="5"/>
          </w:tcPr>
          <w:p w14:paraId="633B2236" w14:textId="77777777" w:rsidR="00E851A5" w:rsidRPr="0003498C" w:rsidRDefault="00E851A5" w:rsidP="007C3670">
            <w:pPr>
              <w:jc w:val="both"/>
            </w:pPr>
          </w:p>
        </w:tc>
        <w:tc>
          <w:tcPr>
            <w:tcW w:w="1703" w:type="dxa"/>
            <w:gridSpan w:val="2"/>
          </w:tcPr>
          <w:p w14:paraId="6E9C4B01" w14:textId="77777777" w:rsidR="00E851A5" w:rsidRPr="0003498C" w:rsidRDefault="00E851A5" w:rsidP="007C3670">
            <w:pPr>
              <w:jc w:val="both"/>
            </w:pPr>
          </w:p>
        </w:tc>
        <w:tc>
          <w:tcPr>
            <w:tcW w:w="2096" w:type="dxa"/>
            <w:gridSpan w:val="4"/>
          </w:tcPr>
          <w:p w14:paraId="7CF659F3" w14:textId="77777777" w:rsidR="00E851A5" w:rsidRPr="0003498C" w:rsidRDefault="00E851A5" w:rsidP="007C3670">
            <w:pPr>
              <w:jc w:val="both"/>
            </w:pPr>
          </w:p>
        </w:tc>
      </w:tr>
      <w:tr w:rsidR="00E851A5" w:rsidRPr="0003498C" w14:paraId="06FE45F4" w14:textId="77777777" w:rsidTr="007C3670">
        <w:tc>
          <w:tcPr>
            <w:tcW w:w="6060" w:type="dxa"/>
            <w:gridSpan w:val="5"/>
          </w:tcPr>
          <w:p w14:paraId="33D33BBF" w14:textId="77777777" w:rsidR="00E851A5" w:rsidRPr="0003498C" w:rsidRDefault="00E851A5" w:rsidP="007C3670">
            <w:pPr>
              <w:jc w:val="both"/>
            </w:pPr>
          </w:p>
        </w:tc>
        <w:tc>
          <w:tcPr>
            <w:tcW w:w="1703" w:type="dxa"/>
            <w:gridSpan w:val="2"/>
          </w:tcPr>
          <w:p w14:paraId="49A7CFE0" w14:textId="77777777" w:rsidR="00E851A5" w:rsidRPr="0003498C" w:rsidRDefault="00E851A5" w:rsidP="007C3670">
            <w:pPr>
              <w:jc w:val="both"/>
            </w:pPr>
          </w:p>
        </w:tc>
        <w:tc>
          <w:tcPr>
            <w:tcW w:w="2096" w:type="dxa"/>
            <w:gridSpan w:val="4"/>
          </w:tcPr>
          <w:p w14:paraId="45DE94C6" w14:textId="77777777" w:rsidR="00E851A5" w:rsidRPr="0003498C" w:rsidRDefault="00E851A5" w:rsidP="007C3670">
            <w:pPr>
              <w:jc w:val="both"/>
            </w:pPr>
          </w:p>
        </w:tc>
      </w:tr>
      <w:tr w:rsidR="00E851A5" w:rsidRPr="0003498C" w14:paraId="66B1E3C9" w14:textId="77777777" w:rsidTr="007C3670">
        <w:tc>
          <w:tcPr>
            <w:tcW w:w="6060" w:type="dxa"/>
            <w:gridSpan w:val="5"/>
          </w:tcPr>
          <w:p w14:paraId="63CE42D5" w14:textId="77777777" w:rsidR="00E851A5" w:rsidRPr="0003498C" w:rsidRDefault="00E851A5" w:rsidP="007C3670">
            <w:pPr>
              <w:jc w:val="both"/>
            </w:pPr>
          </w:p>
        </w:tc>
        <w:tc>
          <w:tcPr>
            <w:tcW w:w="1703" w:type="dxa"/>
            <w:gridSpan w:val="2"/>
          </w:tcPr>
          <w:p w14:paraId="7AE6D11F" w14:textId="77777777" w:rsidR="00E851A5" w:rsidRPr="0003498C" w:rsidRDefault="00E851A5" w:rsidP="007C3670">
            <w:pPr>
              <w:jc w:val="both"/>
            </w:pPr>
          </w:p>
        </w:tc>
        <w:tc>
          <w:tcPr>
            <w:tcW w:w="2096" w:type="dxa"/>
            <w:gridSpan w:val="4"/>
          </w:tcPr>
          <w:p w14:paraId="03F19A1C" w14:textId="77777777" w:rsidR="00E851A5" w:rsidRPr="0003498C" w:rsidRDefault="00E851A5" w:rsidP="007C3670">
            <w:pPr>
              <w:jc w:val="both"/>
            </w:pPr>
          </w:p>
        </w:tc>
      </w:tr>
      <w:tr w:rsidR="00E851A5" w:rsidRPr="0003498C" w14:paraId="0ED17100" w14:textId="77777777" w:rsidTr="007C3670">
        <w:tc>
          <w:tcPr>
            <w:tcW w:w="6060" w:type="dxa"/>
            <w:gridSpan w:val="5"/>
          </w:tcPr>
          <w:p w14:paraId="517C7806" w14:textId="77777777" w:rsidR="00E851A5" w:rsidRPr="0003498C" w:rsidRDefault="00E851A5" w:rsidP="007C3670">
            <w:pPr>
              <w:jc w:val="both"/>
            </w:pPr>
          </w:p>
        </w:tc>
        <w:tc>
          <w:tcPr>
            <w:tcW w:w="1703" w:type="dxa"/>
            <w:gridSpan w:val="2"/>
          </w:tcPr>
          <w:p w14:paraId="2F156E80" w14:textId="77777777" w:rsidR="00E851A5" w:rsidRPr="0003498C" w:rsidRDefault="00E851A5" w:rsidP="007C3670">
            <w:pPr>
              <w:jc w:val="both"/>
            </w:pPr>
          </w:p>
        </w:tc>
        <w:tc>
          <w:tcPr>
            <w:tcW w:w="2096" w:type="dxa"/>
            <w:gridSpan w:val="4"/>
          </w:tcPr>
          <w:p w14:paraId="643CE2B0" w14:textId="77777777" w:rsidR="00E851A5" w:rsidRPr="0003498C" w:rsidRDefault="00E851A5" w:rsidP="007C3670">
            <w:pPr>
              <w:jc w:val="both"/>
            </w:pPr>
          </w:p>
        </w:tc>
      </w:tr>
      <w:tr w:rsidR="00E851A5" w:rsidRPr="0003498C" w14:paraId="66C7907A" w14:textId="77777777" w:rsidTr="007C3670">
        <w:tc>
          <w:tcPr>
            <w:tcW w:w="9859" w:type="dxa"/>
            <w:gridSpan w:val="11"/>
            <w:shd w:val="clear" w:color="auto" w:fill="F7CAAC"/>
          </w:tcPr>
          <w:p w14:paraId="13E8D888" w14:textId="77777777" w:rsidR="00E851A5" w:rsidRPr="0003498C" w:rsidRDefault="00E851A5" w:rsidP="007C3670">
            <w:pPr>
              <w:jc w:val="both"/>
            </w:pPr>
            <w:r w:rsidRPr="0003498C">
              <w:rPr>
                <w:b/>
              </w:rPr>
              <w:t>Předměty příslušného studijního programu a způsob zapojení do jejich výuky, příp. další zapojení do uskutečňování studijního programu</w:t>
            </w:r>
          </w:p>
        </w:tc>
      </w:tr>
      <w:tr w:rsidR="00E851A5" w:rsidRPr="0003498C" w14:paraId="0F56DF13" w14:textId="77777777" w:rsidTr="007C3670">
        <w:trPr>
          <w:trHeight w:val="324"/>
        </w:trPr>
        <w:tc>
          <w:tcPr>
            <w:tcW w:w="9859" w:type="dxa"/>
            <w:gridSpan w:val="11"/>
            <w:tcBorders>
              <w:top w:val="nil"/>
            </w:tcBorders>
          </w:tcPr>
          <w:p w14:paraId="0ED9F35D" w14:textId="73330F2B" w:rsidR="00E851A5" w:rsidRDefault="00E851A5" w:rsidP="007C3670">
            <w:pPr>
              <w:jc w:val="both"/>
            </w:pPr>
            <w:r>
              <w:t xml:space="preserve">Logistika II – přednášející (10%) </w:t>
            </w:r>
            <w:r w:rsidR="00B3548A">
              <w:t>– odborník z praxe</w:t>
            </w:r>
          </w:p>
          <w:p w14:paraId="10FE8592" w14:textId="27AEA92B" w:rsidR="00E851A5" w:rsidRPr="0003498C" w:rsidRDefault="00E851A5" w:rsidP="007C3670">
            <w:pPr>
              <w:jc w:val="both"/>
            </w:pPr>
            <w:r>
              <w:t xml:space="preserve">Logistics II – přednášející (10%) </w:t>
            </w:r>
            <w:r w:rsidR="00B3548A">
              <w:t>– odborník z praxe</w:t>
            </w:r>
          </w:p>
        </w:tc>
      </w:tr>
      <w:tr w:rsidR="00E851A5" w:rsidRPr="0003498C" w14:paraId="4E55A2EB" w14:textId="77777777" w:rsidTr="007C3670">
        <w:tc>
          <w:tcPr>
            <w:tcW w:w="9859" w:type="dxa"/>
            <w:gridSpan w:val="11"/>
            <w:shd w:val="clear" w:color="auto" w:fill="F7CAAC"/>
          </w:tcPr>
          <w:p w14:paraId="12B895C0" w14:textId="77777777" w:rsidR="00E851A5" w:rsidRPr="0003498C" w:rsidRDefault="00E851A5" w:rsidP="007C3670">
            <w:pPr>
              <w:jc w:val="both"/>
            </w:pPr>
            <w:r w:rsidRPr="0003498C">
              <w:rPr>
                <w:b/>
              </w:rPr>
              <w:t xml:space="preserve">Údaje o vzdělání na VŠ </w:t>
            </w:r>
          </w:p>
        </w:tc>
      </w:tr>
      <w:tr w:rsidR="00E851A5" w:rsidRPr="0003498C" w14:paraId="5A6624DA" w14:textId="77777777" w:rsidTr="007C3670">
        <w:trPr>
          <w:trHeight w:val="745"/>
        </w:trPr>
        <w:tc>
          <w:tcPr>
            <w:tcW w:w="9859" w:type="dxa"/>
            <w:gridSpan w:val="11"/>
          </w:tcPr>
          <w:p w14:paraId="4657E5BE" w14:textId="77777777" w:rsidR="00E851A5" w:rsidRDefault="00E851A5" w:rsidP="007C3670">
            <w:pPr>
              <w:tabs>
                <w:tab w:val="left" w:pos="1418"/>
              </w:tabs>
              <w:autoSpaceDE w:val="0"/>
              <w:autoSpaceDN w:val="0"/>
              <w:adjustRightInd w:val="0"/>
              <w:ind w:left="1418" w:hanging="1418"/>
              <w:rPr>
                <w:color w:val="000000"/>
                <w:szCs w:val="24"/>
              </w:rPr>
            </w:pPr>
            <w:r>
              <w:rPr>
                <w:b/>
                <w:bCs/>
                <w:color w:val="000000"/>
                <w:szCs w:val="24"/>
              </w:rPr>
              <w:t xml:space="preserve">2007–2009: </w:t>
            </w:r>
            <w:r>
              <w:rPr>
                <w:color w:val="000000"/>
                <w:szCs w:val="24"/>
              </w:rPr>
              <w:t>UTB ve Zlíně, Fakulta managementu a ekonomiky, obor Průmyslové inženýrství (</w:t>
            </w:r>
            <w:r>
              <w:rPr>
                <w:b/>
                <w:color w:val="000000"/>
                <w:szCs w:val="24"/>
              </w:rPr>
              <w:t>Ing.</w:t>
            </w:r>
            <w:r>
              <w:rPr>
                <w:color w:val="000000"/>
                <w:szCs w:val="24"/>
              </w:rPr>
              <w:t>)</w:t>
            </w:r>
          </w:p>
          <w:p w14:paraId="351571BB" w14:textId="77777777" w:rsidR="00E851A5" w:rsidRDefault="00E851A5" w:rsidP="007C3670">
            <w:pPr>
              <w:tabs>
                <w:tab w:val="left" w:pos="1418"/>
              </w:tabs>
              <w:autoSpaceDE w:val="0"/>
              <w:autoSpaceDN w:val="0"/>
              <w:adjustRightInd w:val="0"/>
              <w:ind w:left="1418" w:hanging="1418"/>
              <w:rPr>
                <w:color w:val="000000"/>
                <w:szCs w:val="24"/>
              </w:rPr>
            </w:pPr>
            <w:r>
              <w:rPr>
                <w:b/>
                <w:bCs/>
                <w:color w:val="000000"/>
                <w:szCs w:val="24"/>
              </w:rPr>
              <w:t xml:space="preserve">2004–2007: </w:t>
            </w:r>
            <w:r>
              <w:rPr>
                <w:color w:val="000000"/>
                <w:szCs w:val="24"/>
              </w:rPr>
              <w:t>UTB ve Zlíně, Fakulta managementu a ekonomiky, obor Ekonomika a management (</w:t>
            </w:r>
            <w:r>
              <w:rPr>
                <w:b/>
                <w:color w:val="000000"/>
                <w:szCs w:val="24"/>
              </w:rPr>
              <w:t>Bc.</w:t>
            </w:r>
            <w:r>
              <w:rPr>
                <w:color w:val="000000"/>
                <w:szCs w:val="24"/>
              </w:rPr>
              <w:t>)</w:t>
            </w:r>
          </w:p>
          <w:p w14:paraId="12B8E642" w14:textId="77777777" w:rsidR="00E851A5" w:rsidRPr="0003498C" w:rsidRDefault="00E851A5" w:rsidP="007C3670">
            <w:pPr>
              <w:ind w:left="1456" w:hanging="1456"/>
              <w:jc w:val="both"/>
              <w:rPr>
                <w:b/>
              </w:rPr>
            </w:pPr>
          </w:p>
        </w:tc>
      </w:tr>
      <w:tr w:rsidR="00E851A5" w:rsidRPr="0003498C" w14:paraId="7D0749D3" w14:textId="77777777" w:rsidTr="007C3670">
        <w:tc>
          <w:tcPr>
            <w:tcW w:w="9859" w:type="dxa"/>
            <w:gridSpan w:val="11"/>
            <w:shd w:val="clear" w:color="auto" w:fill="F7CAAC"/>
          </w:tcPr>
          <w:p w14:paraId="1BA0A5DA" w14:textId="77777777" w:rsidR="00E851A5" w:rsidRPr="0003498C" w:rsidRDefault="00E851A5" w:rsidP="007C3670">
            <w:pPr>
              <w:jc w:val="both"/>
              <w:rPr>
                <w:b/>
              </w:rPr>
            </w:pPr>
            <w:r w:rsidRPr="0003498C">
              <w:rPr>
                <w:b/>
              </w:rPr>
              <w:t>Údaje o odborném působení od absolvování VŠ</w:t>
            </w:r>
          </w:p>
        </w:tc>
      </w:tr>
      <w:tr w:rsidR="00E851A5" w:rsidRPr="0003498C" w14:paraId="3713BA25" w14:textId="77777777" w:rsidTr="007C3670">
        <w:trPr>
          <w:trHeight w:val="605"/>
        </w:trPr>
        <w:tc>
          <w:tcPr>
            <w:tcW w:w="9859" w:type="dxa"/>
            <w:gridSpan w:val="11"/>
          </w:tcPr>
          <w:p w14:paraId="1BA8153F" w14:textId="77777777" w:rsidR="00E851A5" w:rsidRDefault="00E851A5" w:rsidP="007C3670">
            <w:pPr>
              <w:jc w:val="both"/>
            </w:pPr>
            <w:r w:rsidRPr="009F5B25">
              <w:rPr>
                <w:b/>
                <w:bCs/>
                <w:color w:val="000000"/>
                <w:szCs w:val="24"/>
              </w:rPr>
              <w:t>20</w:t>
            </w:r>
            <w:r>
              <w:rPr>
                <w:b/>
                <w:bCs/>
                <w:color w:val="000000"/>
                <w:szCs w:val="24"/>
              </w:rPr>
              <w:t>18</w:t>
            </w:r>
            <w:r w:rsidRPr="009F5B25">
              <w:rPr>
                <w:b/>
                <w:bCs/>
                <w:color w:val="000000"/>
                <w:szCs w:val="24"/>
              </w:rPr>
              <w:t>-</w:t>
            </w:r>
            <w:r>
              <w:rPr>
                <w:b/>
                <w:bCs/>
                <w:color w:val="000000"/>
                <w:szCs w:val="24"/>
              </w:rPr>
              <w:t>dosud</w:t>
            </w:r>
            <w:r w:rsidRPr="009F5B25">
              <w:rPr>
                <w:b/>
                <w:bCs/>
                <w:color w:val="000000"/>
                <w:szCs w:val="24"/>
              </w:rPr>
              <w:t>:</w:t>
            </w:r>
            <w:r>
              <w:t xml:space="preserve"> Continental Barum s.r.o. – Koordinátor Lean 6Sigma a projektového řízení </w:t>
            </w:r>
          </w:p>
          <w:p w14:paraId="1A43D374" w14:textId="77777777" w:rsidR="00E851A5" w:rsidRPr="0003498C" w:rsidRDefault="00E851A5" w:rsidP="007C3670">
            <w:pPr>
              <w:jc w:val="both"/>
            </w:pPr>
            <w:r w:rsidRPr="009F5B25">
              <w:rPr>
                <w:b/>
                <w:bCs/>
                <w:color w:val="000000"/>
                <w:szCs w:val="24"/>
              </w:rPr>
              <w:t>2009-201</w:t>
            </w:r>
            <w:r>
              <w:rPr>
                <w:b/>
                <w:bCs/>
                <w:color w:val="000000"/>
                <w:szCs w:val="24"/>
              </w:rPr>
              <w:t>8</w:t>
            </w:r>
            <w:r w:rsidRPr="009F5B25">
              <w:rPr>
                <w:b/>
                <w:bCs/>
                <w:color w:val="000000"/>
                <w:szCs w:val="24"/>
              </w:rPr>
              <w:t>:</w:t>
            </w:r>
            <w:r>
              <w:t xml:space="preserve"> Continental Barum s.r.o. - Průmyslový inženýr ve výrobě High-tech plášťů</w:t>
            </w:r>
          </w:p>
        </w:tc>
      </w:tr>
      <w:tr w:rsidR="00E851A5" w:rsidRPr="0003498C" w14:paraId="3F62A489" w14:textId="77777777" w:rsidTr="007C3670">
        <w:trPr>
          <w:trHeight w:val="250"/>
        </w:trPr>
        <w:tc>
          <w:tcPr>
            <w:tcW w:w="9859" w:type="dxa"/>
            <w:gridSpan w:val="11"/>
            <w:shd w:val="clear" w:color="auto" w:fill="F7CAAC"/>
          </w:tcPr>
          <w:p w14:paraId="0AD8EF57" w14:textId="77777777" w:rsidR="00E851A5" w:rsidRPr="0003498C" w:rsidRDefault="00E851A5" w:rsidP="007C3670">
            <w:pPr>
              <w:jc w:val="both"/>
            </w:pPr>
            <w:r w:rsidRPr="0003498C">
              <w:rPr>
                <w:b/>
              </w:rPr>
              <w:t>Zkušenosti s vedením kvalifikačních a rigorózních prací</w:t>
            </w:r>
          </w:p>
        </w:tc>
      </w:tr>
      <w:tr w:rsidR="00E851A5" w:rsidRPr="0003498C" w14:paraId="555AFB5D" w14:textId="77777777" w:rsidTr="007C3670">
        <w:trPr>
          <w:trHeight w:val="420"/>
        </w:trPr>
        <w:tc>
          <w:tcPr>
            <w:tcW w:w="9859" w:type="dxa"/>
            <w:gridSpan w:val="11"/>
          </w:tcPr>
          <w:p w14:paraId="464F03FF" w14:textId="102D3743" w:rsidR="00E851A5" w:rsidRPr="0003498C" w:rsidRDefault="00E851A5" w:rsidP="007C3670">
            <w:pPr>
              <w:jc w:val="both"/>
            </w:pPr>
            <w:r w:rsidRPr="0003498C">
              <w:t>Počet v</w:t>
            </w:r>
            <w:r>
              <w:t>edených bakalářských prací – 0</w:t>
            </w:r>
          </w:p>
          <w:p w14:paraId="60591A83" w14:textId="31ADC2B5" w:rsidR="00E851A5" w:rsidRPr="0003498C" w:rsidRDefault="00E851A5" w:rsidP="007C3670">
            <w:pPr>
              <w:jc w:val="both"/>
            </w:pPr>
            <w:r w:rsidRPr="0003498C">
              <w:t>Počet</w:t>
            </w:r>
            <w:r>
              <w:t xml:space="preserve"> vedených diplomových prací – 0</w:t>
            </w:r>
          </w:p>
        </w:tc>
      </w:tr>
      <w:tr w:rsidR="00E851A5" w:rsidRPr="0003498C" w14:paraId="11F72871" w14:textId="77777777" w:rsidTr="007C3670">
        <w:trPr>
          <w:cantSplit/>
        </w:trPr>
        <w:tc>
          <w:tcPr>
            <w:tcW w:w="3347" w:type="dxa"/>
            <w:gridSpan w:val="2"/>
            <w:tcBorders>
              <w:top w:val="single" w:sz="12" w:space="0" w:color="auto"/>
            </w:tcBorders>
            <w:shd w:val="clear" w:color="auto" w:fill="F7CAAC"/>
          </w:tcPr>
          <w:p w14:paraId="1E6A0E95" w14:textId="77777777" w:rsidR="00E851A5" w:rsidRPr="0003498C" w:rsidRDefault="00E851A5" w:rsidP="007C3670">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65BE1DE7" w14:textId="77777777" w:rsidR="00E851A5" w:rsidRPr="0003498C" w:rsidRDefault="00E851A5" w:rsidP="007C3670">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498E1476" w14:textId="77777777" w:rsidR="00E851A5" w:rsidRPr="0003498C" w:rsidRDefault="00E851A5" w:rsidP="007C3670">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6AB3E222" w14:textId="77777777" w:rsidR="00E851A5" w:rsidRPr="0003498C" w:rsidRDefault="00E851A5" w:rsidP="007C3670">
            <w:pPr>
              <w:jc w:val="both"/>
              <w:rPr>
                <w:b/>
              </w:rPr>
            </w:pPr>
            <w:r w:rsidRPr="0003498C">
              <w:rPr>
                <w:b/>
              </w:rPr>
              <w:t>Ohlasy publikací</w:t>
            </w:r>
          </w:p>
        </w:tc>
      </w:tr>
      <w:tr w:rsidR="00E851A5" w:rsidRPr="0003498C" w14:paraId="0B8CF470" w14:textId="77777777" w:rsidTr="007C3670">
        <w:trPr>
          <w:cantSplit/>
        </w:trPr>
        <w:tc>
          <w:tcPr>
            <w:tcW w:w="3347" w:type="dxa"/>
            <w:gridSpan w:val="2"/>
          </w:tcPr>
          <w:p w14:paraId="51D734B7" w14:textId="77777777" w:rsidR="00E851A5" w:rsidRPr="0003498C" w:rsidRDefault="00E851A5" w:rsidP="007C3670">
            <w:pPr>
              <w:jc w:val="both"/>
            </w:pPr>
          </w:p>
        </w:tc>
        <w:tc>
          <w:tcPr>
            <w:tcW w:w="2245" w:type="dxa"/>
            <w:gridSpan w:val="2"/>
          </w:tcPr>
          <w:p w14:paraId="480E3D20" w14:textId="77777777" w:rsidR="00E851A5" w:rsidRPr="0003498C" w:rsidRDefault="00E851A5" w:rsidP="007C3670">
            <w:pPr>
              <w:jc w:val="both"/>
            </w:pPr>
          </w:p>
        </w:tc>
        <w:tc>
          <w:tcPr>
            <w:tcW w:w="2248" w:type="dxa"/>
            <w:gridSpan w:val="4"/>
            <w:tcBorders>
              <w:right w:val="single" w:sz="12" w:space="0" w:color="auto"/>
            </w:tcBorders>
          </w:tcPr>
          <w:p w14:paraId="654BDD00" w14:textId="77777777" w:rsidR="00E851A5" w:rsidRPr="0003498C" w:rsidRDefault="00E851A5" w:rsidP="007C3670">
            <w:pPr>
              <w:jc w:val="both"/>
            </w:pPr>
          </w:p>
        </w:tc>
        <w:tc>
          <w:tcPr>
            <w:tcW w:w="632" w:type="dxa"/>
            <w:tcBorders>
              <w:left w:val="single" w:sz="12" w:space="0" w:color="auto"/>
            </w:tcBorders>
            <w:shd w:val="clear" w:color="auto" w:fill="F7CAAC"/>
          </w:tcPr>
          <w:p w14:paraId="2A6A23D1" w14:textId="77777777" w:rsidR="00E851A5" w:rsidRPr="0003498C" w:rsidRDefault="00E851A5" w:rsidP="007C3670">
            <w:pPr>
              <w:jc w:val="both"/>
            </w:pPr>
            <w:r w:rsidRPr="0003498C">
              <w:rPr>
                <w:b/>
              </w:rPr>
              <w:t>WOS</w:t>
            </w:r>
          </w:p>
        </w:tc>
        <w:tc>
          <w:tcPr>
            <w:tcW w:w="693" w:type="dxa"/>
            <w:shd w:val="clear" w:color="auto" w:fill="F7CAAC"/>
          </w:tcPr>
          <w:p w14:paraId="44ECC219" w14:textId="77777777" w:rsidR="00E851A5" w:rsidRPr="0003498C" w:rsidRDefault="00E851A5" w:rsidP="007C3670">
            <w:pPr>
              <w:jc w:val="both"/>
              <w:rPr>
                <w:sz w:val="18"/>
              </w:rPr>
            </w:pPr>
            <w:r w:rsidRPr="0003498C">
              <w:rPr>
                <w:b/>
                <w:sz w:val="18"/>
              </w:rPr>
              <w:t>Scopus</w:t>
            </w:r>
          </w:p>
        </w:tc>
        <w:tc>
          <w:tcPr>
            <w:tcW w:w="694" w:type="dxa"/>
            <w:shd w:val="clear" w:color="auto" w:fill="F7CAAC"/>
          </w:tcPr>
          <w:p w14:paraId="49DF0343" w14:textId="77777777" w:rsidR="00E851A5" w:rsidRPr="0003498C" w:rsidRDefault="00E851A5" w:rsidP="007C3670">
            <w:pPr>
              <w:jc w:val="both"/>
            </w:pPr>
            <w:r w:rsidRPr="0003498C">
              <w:rPr>
                <w:b/>
                <w:sz w:val="18"/>
              </w:rPr>
              <w:t>ostatní</w:t>
            </w:r>
          </w:p>
        </w:tc>
      </w:tr>
      <w:tr w:rsidR="00E851A5" w:rsidRPr="0003498C" w14:paraId="5F812F19" w14:textId="77777777" w:rsidTr="007C3670">
        <w:trPr>
          <w:cantSplit/>
          <w:trHeight w:val="70"/>
        </w:trPr>
        <w:tc>
          <w:tcPr>
            <w:tcW w:w="3347" w:type="dxa"/>
            <w:gridSpan w:val="2"/>
            <w:shd w:val="clear" w:color="auto" w:fill="F7CAAC"/>
          </w:tcPr>
          <w:p w14:paraId="398A3106" w14:textId="77777777" w:rsidR="00E851A5" w:rsidRPr="0003498C" w:rsidRDefault="00E851A5" w:rsidP="007C3670">
            <w:pPr>
              <w:jc w:val="both"/>
            </w:pPr>
            <w:r w:rsidRPr="0003498C">
              <w:rPr>
                <w:b/>
              </w:rPr>
              <w:t>Obor jmenovacího řízení</w:t>
            </w:r>
          </w:p>
        </w:tc>
        <w:tc>
          <w:tcPr>
            <w:tcW w:w="2245" w:type="dxa"/>
            <w:gridSpan w:val="2"/>
            <w:shd w:val="clear" w:color="auto" w:fill="F7CAAC"/>
          </w:tcPr>
          <w:p w14:paraId="05877FD6" w14:textId="77777777" w:rsidR="00E851A5" w:rsidRPr="0003498C" w:rsidRDefault="00E851A5" w:rsidP="007C3670">
            <w:pPr>
              <w:jc w:val="both"/>
            </w:pPr>
            <w:r w:rsidRPr="0003498C">
              <w:rPr>
                <w:b/>
              </w:rPr>
              <w:t>Rok udělení hodnosti</w:t>
            </w:r>
          </w:p>
        </w:tc>
        <w:tc>
          <w:tcPr>
            <w:tcW w:w="2248" w:type="dxa"/>
            <w:gridSpan w:val="4"/>
            <w:tcBorders>
              <w:right w:val="single" w:sz="12" w:space="0" w:color="auto"/>
            </w:tcBorders>
            <w:shd w:val="clear" w:color="auto" w:fill="F7CAAC"/>
          </w:tcPr>
          <w:p w14:paraId="3A3FE140" w14:textId="77777777" w:rsidR="00E851A5" w:rsidRPr="0003498C" w:rsidRDefault="00E851A5" w:rsidP="007C3670">
            <w:pPr>
              <w:jc w:val="both"/>
            </w:pPr>
            <w:r w:rsidRPr="0003498C">
              <w:rPr>
                <w:b/>
              </w:rPr>
              <w:t>Řízení konáno na VŠ</w:t>
            </w:r>
          </w:p>
        </w:tc>
        <w:tc>
          <w:tcPr>
            <w:tcW w:w="632" w:type="dxa"/>
            <w:vMerge w:val="restart"/>
            <w:tcBorders>
              <w:left w:val="single" w:sz="12" w:space="0" w:color="auto"/>
            </w:tcBorders>
          </w:tcPr>
          <w:p w14:paraId="3FB12A0B" w14:textId="77777777" w:rsidR="00E851A5" w:rsidRPr="0003498C" w:rsidRDefault="00E851A5" w:rsidP="007C3670">
            <w:pPr>
              <w:jc w:val="both"/>
              <w:rPr>
                <w:b/>
              </w:rPr>
            </w:pPr>
          </w:p>
        </w:tc>
        <w:tc>
          <w:tcPr>
            <w:tcW w:w="693" w:type="dxa"/>
            <w:vMerge w:val="restart"/>
          </w:tcPr>
          <w:p w14:paraId="0AA6C104" w14:textId="77777777" w:rsidR="00E851A5" w:rsidRPr="0003498C" w:rsidRDefault="00E851A5" w:rsidP="007C3670">
            <w:pPr>
              <w:jc w:val="both"/>
              <w:rPr>
                <w:b/>
              </w:rPr>
            </w:pPr>
          </w:p>
        </w:tc>
        <w:tc>
          <w:tcPr>
            <w:tcW w:w="694" w:type="dxa"/>
            <w:vMerge w:val="restart"/>
          </w:tcPr>
          <w:p w14:paraId="3A4761D6" w14:textId="77777777" w:rsidR="00E851A5" w:rsidRPr="0003498C" w:rsidRDefault="00E851A5" w:rsidP="007C3670">
            <w:pPr>
              <w:jc w:val="both"/>
              <w:rPr>
                <w:b/>
              </w:rPr>
            </w:pPr>
          </w:p>
        </w:tc>
      </w:tr>
      <w:tr w:rsidR="00E851A5" w:rsidRPr="0003498C" w14:paraId="34E240F1" w14:textId="77777777" w:rsidTr="007C3670">
        <w:trPr>
          <w:trHeight w:val="205"/>
        </w:trPr>
        <w:tc>
          <w:tcPr>
            <w:tcW w:w="3347" w:type="dxa"/>
            <w:gridSpan w:val="2"/>
          </w:tcPr>
          <w:p w14:paraId="79F8C28C" w14:textId="77777777" w:rsidR="00E851A5" w:rsidRPr="0003498C" w:rsidRDefault="00E851A5" w:rsidP="007C3670">
            <w:pPr>
              <w:jc w:val="both"/>
            </w:pPr>
          </w:p>
        </w:tc>
        <w:tc>
          <w:tcPr>
            <w:tcW w:w="2245" w:type="dxa"/>
            <w:gridSpan w:val="2"/>
          </w:tcPr>
          <w:p w14:paraId="574C6759" w14:textId="77777777" w:rsidR="00E851A5" w:rsidRPr="0003498C" w:rsidRDefault="00E851A5" w:rsidP="007C3670">
            <w:pPr>
              <w:jc w:val="both"/>
            </w:pPr>
          </w:p>
        </w:tc>
        <w:tc>
          <w:tcPr>
            <w:tcW w:w="2248" w:type="dxa"/>
            <w:gridSpan w:val="4"/>
            <w:tcBorders>
              <w:right w:val="single" w:sz="12" w:space="0" w:color="auto"/>
            </w:tcBorders>
          </w:tcPr>
          <w:p w14:paraId="2925B027" w14:textId="77777777" w:rsidR="00E851A5" w:rsidRPr="0003498C" w:rsidRDefault="00E851A5" w:rsidP="007C3670">
            <w:pPr>
              <w:jc w:val="both"/>
            </w:pPr>
          </w:p>
        </w:tc>
        <w:tc>
          <w:tcPr>
            <w:tcW w:w="632" w:type="dxa"/>
            <w:vMerge/>
            <w:tcBorders>
              <w:left w:val="single" w:sz="12" w:space="0" w:color="auto"/>
            </w:tcBorders>
            <w:vAlign w:val="center"/>
          </w:tcPr>
          <w:p w14:paraId="25E39472" w14:textId="77777777" w:rsidR="00E851A5" w:rsidRPr="0003498C" w:rsidRDefault="00E851A5" w:rsidP="007C3670">
            <w:pPr>
              <w:rPr>
                <w:b/>
              </w:rPr>
            </w:pPr>
          </w:p>
        </w:tc>
        <w:tc>
          <w:tcPr>
            <w:tcW w:w="693" w:type="dxa"/>
            <w:vMerge/>
            <w:vAlign w:val="center"/>
          </w:tcPr>
          <w:p w14:paraId="26C2AFCF" w14:textId="77777777" w:rsidR="00E851A5" w:rsidRPr="0003498C" w:rsidRDefault="00E851A5" w:rsidP="007C3670">
            <w:pPr>
              <w:rPr>
                <w:b/>
              </w:rPr>
            </w:pPr>
          </w:p>
        </w:tc>
        <w:tc>
          <w:tcPr>
            <w:tcW w:w="694" w:type="dxa"/>
            <w:vMerge/>
            <w:vAlign w:val="center"/>
          </w:tcPr>
          <w:p w14:paraId="15DF5C3D" w14:textId="77777777" w:rsidR="00E851A5" w:rsidRPr="0003498C" w:rsidRDefault="00E851A5" w:rsidP="007C3670">
            <w:pPr>
              <w:rPr>
                <w:b/>
              </w:rPr>
            </w:pPr>
          </w:p>
        </w:tc>
      </w:tr>
      <w:tr w:rsidR="00E851A5" w:rsidRPr="0003498C" w14:paraId="0B211ACB" w14:textId="77777777" w:rsidTr="007C3670">
        <w:tc>
          <w:tcPr>
            <w:tcW w:w="9859" w:type="dxa"/>
            <w:gridSpan w:val="11"/>
            <w:shd w:val="clear" w:color="auto" w:fill="F7CAAC"/>
          </w:tcPr>
          <w:p w14:paraId="66E21A8A" w14:textId="77777777" w:rsidR="00E851A5" w:rsidRPr="0003498C" w:rsidRDefault="00E851A5" w:rsidP="007C3670">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E851A5" w:rsidRPr="0003498C" w14:paraId="2D4CF5F7" w14:textId="77777777" w:rsidTr="00E851A5">
        <w:trPr>
          <w:trHeight w:val="2217"/>
        </w:trPr>
        <w:tc>
          <w:tcPr>
            <w:tcW w:w="9859" w:type="dxa"/>
            <w:gridSpan w:val="11"/>
          </w:tcPr>
          <w:p w14:paraId="100D9E7D" w14:textId="77777777" w:rsidR="00E851A5" w:rsidRDefault="00E851A5" w:rsidP="007C3670">
            <w:pPr>
              <w:jc w:val="both"/>
              <w:rPr>
                <w:i/>
              </w:rPr>
            </w:pPr>
          </w:p>
          <w:p w14:paraId="7585D27C" w14:textId="77777777" w:rsidR="00E851A5" w:rsidRDefault="00E851A5" w:rsidP="007C3670">
            <w:pPr>
              <w:jc w:val="both"/>
              <w:rPr>
                <w:i/>
              </w:rPr>
            </w:pPr>
          </w:p>
          <w:p w14:paraId="29E8DE47" w14:textId="77777777" w:rsidR="00E851A5" w:rsidRDefault="00E851A5" w:rsidP="007C3670">
            <w:pPr>
              <w:jc w:val="both"/>
              <w:rPr>
                <w:i/>
              </w:rPr>
            </w:pPr>
          </w:p>
          <w:p w14:paraId="65A40DC0" w14:textId="77777777" w:rsidR="00E851A5" w:rsidRDefault="00E851A5" w:rsidP="007C3670">
            <w:pPr>
              <w:jc w:val="both"/>
              <w:rPr>
                <w:i/>
              </w:rPr>
            </w:pPr>
          </w:p>
          <w:p w14:paraId="45F3994D" w14:textId="77777777" w:rsidR="00E851A5" w:rsidRPr="0003498C" w:rsidRDefault="00E851A5" w:rsidP="00E851A5">
            <w:pPr>
              <w:jc w:val="both"/>
              <w:rPr>
                <w:b/>
              </w:rPr>
            </w:pPr>
          </w:p>
        </w:tc>
      </w:tr>
      <w:tr w:rsidR="00E851A5" w:rsidRPr="0003498C" w14:paraId="0FB1C058" w14:textId="77777777" w:rsidTr="007C3670">
        <w:trPr>
          <w:trHeight w:val="218"/>
        </w:trPr>
        <w:tc>
          <w:tcPr>
            <w:tcW w:w="9859" w:type="dxa"/>
            <w:gridSpan w:val="11"/>
            <w:shd w:val="clear" w:color="auto" w:fill="F7CAAC"/>
          </w:tcPr>
          <w:p w14:paraId="7C84DA25" w14:textId="77777777" w:rsidR="00E851A5" w:rsidRPr="0003498C" w:rsidRDefault="00E851A5" w:rsidP="007C3670">
            <w:pPr>
              <w:rPr>
                <w:b/>
              </w:rPr>
            </w:pPr>
            <w:r w:rsidRPr="0003498C">
              <w:rPr>
                <w:b/>
              </w:rPr>
              <w:t>Působení v zahraničí</w:t>
            </w:r>
          </w:p>
        </w:tc>
      </w:tr>
      <w:tr w:rsidR="00E851A5" w:rsidRPr="0003498C" w14:paraId="1A6A085D" w14:textId="77777777" w:rsidTr="007C3670">
        <w:trPr>
          <w:trHeight w:val="186"/>
        </w:trPr>
        <w:tc>
          <w:tcPr>
            <w:tcW w:w="9859" w:type="dxa"/>
            <w:gridSpan w:val="11"/>
          </w:tcPr>
          <w:p w14:paraId="312CB009" w14:textId="77777777" w:rsidR="00E851A5" w:rsidRPr="0003498C" w:rsidRDefault="00E851A5" w:rsidP="007C3670">
            <w:pPr>
              <w:rPr>
                <w:b/>
              </w:rPr>
            </w:pPr>
          </w:p>
        </w:tc>
      </w:tr>
      <w:tr w:rsidR="00E851A5" w:rsidRPr="0003498C" w14:paraId="45D3B87A" w14:textId="77777777" w:rsidTr="007C3670">
        <w:trPr>
          <w:cantSplit/>
          <w:trHeight w:val="219"/>
        </w:trPr>
        <w:tc>
          <w:tcPr>
            <w:tcW w:w="2518" w:type="dxa"/>
            <w:shd w:val="clear" w:color="auto" w:fill="F7CAAC"/>
          </w:tcPr>
          <w:p w14:paraId="70CF8903" w14:textId="77777777" w:rsidR="00E851A5" w:rsidRPr="0003498C" w:rsidRDefault="00E851A5" w:rsidP="007C3670">
            <w:pPr>
              <w:jc w:val="both"/>
              <w:rPr>
                <w:b/>
              </w:rPr>
            </w:pPr>
            <w:r w:rsidRPr="0003498C">
              <w:rPr>
                <w:b/>
              </w:rPr>
              <w:t xml:space="preserve">Podpis </w:t>
            </w:r>
          </w:p>
        </w:tc>
        <w:tc>
          <w:tcPr>
            <w:tcW w:w="4536" w:type="dxa"/>
            <w:gridSpan w:val="5"/>
          </w:tcPr>
          <w:p w14:paraId="64C81EE4" w14:textId="77777777" w:rsidR="00E851A5" w:rsidRPr="0003498C" w:rsidRDefault="00E851A5" w:rsidP="007C3670">
            <w:pPr>
              <w:jc w:val="both"/>
            </w:pPr>
          </w:p>
        </w:tc>
        <w:tc>
          <w:tcPr>
            <w:tcW w:w="786" w:type="dxa"/>
            <w:gridSpan w:val="2"/>
            <w:shd w:val="clear" w:color="auto" w:fill="F7CAAC"/>
          </w:tcPr>
          <w:p w14:paraId="6C55F2C2" w14:textId="77777777" w:rsidR="00E851A5" w:rsidRPr="0003498C" w:rsidRDefault="00E851A5" w:rsidP="007C3670">
            <w:pPr>
              <w:jc w:val="both"/>
            </w:pPr>
            <w:r w:rsidRPr="0003498C">
              <w:rPr>
                <w:b/>
              </w:rPr>
              <w:t>datum</w:t>
            </w:r>
          </w:p>
        </w:tc>
        <w:tc>
          <w:tcPr>
            <w:tcW w:w="2019" w:type="dxa"/>
            <w:gridSpan w:val="3"/>
          </w:tcPr>
          <w:p w14:paraId="384EE5D4" w14:textId="77777777" w:rsidR="00E851A5" w:rsidRPr="0003498C" w:rsidRDefault="00E851A5" w:rsidP="007C3670">
            <w:pPr>
              <w:jc w:val="both"/>
            </w:pPr>
          </w:p>
        </w:tc>
      </w:tr>
    </w:tbl>
    <w:p w14:paraId="1F3849AA" w14:textId="77777777" w:rsidR="00184270" w:rsidRDefault="00184270" w:rsidP="00694BA8">
      <w:pPr>
        <w:spacing w:after="160" w:line="259" w:lineRule="auto"/>
      </w:pPr>
    </w:p>
    <w:p w14:paraId="16555CCD" w14:textId="77777777" w:rsidR="00184270" w:rsidRDefault="00184270" w:rsidP="00694BA8">
      <w:pPr>
        <w:spacing w:after="160" w:line="259" w:lineRule="auto"/>
      </w:pPr>
    </w:p>
    <w:p w14:paraId="63D5ED4D" w14:textId="77777777" w:rsidR="00184270" w:rsidRDefault="0018427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19"/>
        <w:gridCol w:w="524"/>
        <w:gridCol w:w="468"/>
        <w:gridCol w:w="993"/>
        <w:gridCol w:w="708"/>
        <w:gridCol w:w="77"/>
        <w:gridCol w:w="636"/>
        <w:gridCol w:w="697"/>
        <w:gridCol w:w="693"/>
      </w:tblGrid>
      <w:tr w:rsidR="00F71A2D" w14:paraId="3ADA6482" w14:textId="77777777" w:rsidTr="003F6EB7">
        <w:tc>
          <w:tcPr>
            <w:tcW w:w="9859" w:type="dxa"/>
            <w:gridSpan w:val="11"/>
            <w:tcBorders>
              <w:bottom w:val="double" w:sz="4" w:space="0" w:color="auto"/>
            </w:tcBorders>
            <w:shd w:val="clear" w:color="auto" w:fill="BDD6EE"/>
          </w:tcPr>
          <w:p w14:paraId="20FD9218" w14:textId="77777777" w:rsidR="00F71A2D" w:rsidRDefault="00F71A2D" w:rsidP="003F6EB7">
            <w:pPr>
              <w:jc w:val="both"/>
              <w:rPr>
                <w:b/>
                <w:sz w:val="28"/>
              </w:rPr>
            </w:pPr>
            <w:r>
              <w:rPr>
                <w:b/>
                <w:sz w:val="28"/>
              </w:rPr>
              <w:t>C-I – Personální zabezpečení</w:t>
            </w:r>
          </w:p>
        </w:tc>
      </w:tr>
      <w:tr w:rsidR="00F71A2D" w14:paraId="68EDD14E" w14:textId="77777777" w:rsidTr="007E5019">
        <w:tc>
          <w:tcPr>
            <w:tcW w:w="2516" w:type="dxa"/>
            <w:tcBorders>
              <w:top w:val="double" w:sz="4" w:space="0" w:color="auto"/>
            </w:tcBorders>
            <w:shd w:val="clear" w:color="auto" w:fill="F7CAAC"/>
          </w:tcPr>
          <w:p w14:paraId="674E9522" w14:textId="77777777" w:rsidR="00F71A2D" w:rsidRDefault="00F71A2D" w:rsidP="003F6EB7">
            <w:pPr>
              <w:jc w:val="both"/>
              <w:rPr>
                <w:b/>
              </w:rPr>
            </w:pPr>
            <w:r>
              <w:rPr>
                <w:b/>
              </w:rPr>
              <w:t>Vysoká škola</w:t>
            </w:r>
          </w:p>
        </w:tc>
        <w:tc>
          <w:tcPr>
            <w:tcW w:w="7343" w:type="dxa"/>
            <w:gridSpan w:val="10"/>
          </w:tcPr>
          <w:p w14:paraId="4CBC253F" w14:textId="77777777" w:rsidR="00F71A2D" w:rsidRDefault="00F71A2D" w:rsidP="003F6EB7">
            <w:pPr>
              <w:jc w:val="both"/>
            </w:pPr>
            <w:r>
              <w:t>Univerzita Tomáše Bati ve Zlíně</w:t>
            </w:r>
          </w:p>
        </w:tc>
      </w:tr>
      <w:tr w:rsidR="00F71A2D" w14:paraId="45A370A1" w14:textId="77777777" w:rsidTr="007E5019">
        <w:tc>
          <w:tcPr>
            <w:tcW w:w="2516" w:type="dxa"/>
            <w:shd w:val="clear" w:color="auto" w:fill="F7CAAC"/>
          </w:tcPr>
          <w:p w14:paraId="06837B00" w14:textId="77777777" w:rsidR="00F71A2D" w:rsidRDefault="00F71A2D" w:rsidP="003F6EB7">
            <w:pPr>
              <w:jc w:val="both"/>
              <w:rPr>
                <w:b/>
              </w:rPr>
            </w:pPr>
            <w:r>
              <w:rPr>
                <w:b/>
              </w:rPr>
              <w:t>Součást vysoké školy</w:t>
            </w:r>
          </w:p>
        </w:tc>
        <w:tc>
          <w:tcPr>
            <w:tcW w:w="7343" w:type="dxa"/>
            <w:gridSpan w:val="10"/>
          </w:tcPr>
          <w:p w14:paraId="7D12646C" w14:textId="77777777" w:rsidR="00F71A2D" w:rsidRDefault="00F71A2D" w:rsidP="003F6EB7">
            <w:pPr>
              <w:jc w:val="both"/>
            </w:pPr>
            <w:r>
              <w:t>Fakulta managementu a ekonomiky</w:t>
            </w:r>
          </w:p>
        </w:tc>
      </w:tr>
      <w:tr w:rsidR="00F71A2D" w14:paraId="4A8BA9E5" w14:textId="77777777" w:rsidTr="007E5019">
        <w:tc>
          <w:tcPr>
            <w:tcW w:w="2516" w:type="dxa"/>
            <w:shd w:val="clear" w:color="auto" w:fill="F7CAAC"/>
          </w:tcPr>
          <w:p w14:paraId="2A24B1D2" w14:textId="77777777" w:rsidR="00F71A2D" w:rsidRDefault="00F71A2D" w:rsidP="003F6EB7">
            <w:pPr>
              <w:jc w:val="both"/>
              <w:rPr>
                <w:b/>
              </w:rPr>
            </w:pPr>
            <w:r>
              <w:rPr>
                <w:b/>
              </w:rPr>
              <w:t>Název studijního programu</w:t>
            </w:r>
          </w:p>
        </w:tc>
        <w:tc>
          <w:tcPr>
            <w:tcW w:w="7343" w:type="dxa"/>
            <w:gridSpan w:val="10"/>
          </w:tcPr>
          <w:p w14:paraId="5CC69D41" w14:textId="77777777" w:rsidR="00F71A2D" w:rsidRDefault="00F71A2D" w:rsidP="003F6EB7">
            <w:pPr>
              <w:jc w:val="both"/>
            </w:pPr>
            <w:r>
              <w:t>Průmyslové inženýrství</w:t>
            </w:r>
          </w:p>
        </w:tc>
      </w:tr>
      <w:tr w:rsidR="00F71A2D" w14:paraId="7DE8087E" w14:textId="77777777" w:rsidTr="007E5019">
        <w:tc>
          <w:tcPr>
            <w:tcW w:w="2516" w:type="dxa"/>
            <w:shd w:val="clear" w:color="auto" w:fill="F7CAAC"/>
          </w:tcPr>
          <w:p w14:paraId="6B018384" w14:textId="77777777" w:rsidR="00F71A2D" w:rsidRDefault="00F71A2D" w:rsidP="003F6EB7">
            <w:pPr>
              <w:jc w:val="both"/>
              <w:rPr>
                <w:b/>
              </w:rPr>
            </w:pPr>
            <w:r>
              <w:rPr>
                <w:b/>
              </w:rPr>
              <w:t>Jméno a příjmení</w:t>
            </w:r>
          </w:p>
        </w:tc>
        <w:tc>
          <w:tcPr>
            <w:tcW w:w="4532" w:type="dxa"/>
            <w:gridSpan w:val="5"/>
          </w:tcPr>
          <w:p w14:paraId="341F4A2D" w14:textId="77777777" w:rsidR="00F71A2D" w:rsidRDefault="00F71A2D" w:rsidP="003F6EB7">
            <w:pPr>
              <w:jc w:val="both"/>
            </w:pPr>
            <w:r>
              <w:t>Lucie MACUROVÁ</w:t>
            </w:r>
          </w:p>
        </w:tc>
        <w:tc>
          <w:tcPr>
            <w:tcW w:w="708" w:type="dxa"/>
            <w:shd w:val="clear" w:color="auto" w:fill="F7CAAC"/>
          </w:tcPr>
          <w:p w14:paraId="2F6D777E" w14:textId="77777777" w:rsidR="00F71A2D" w:rsidRDefault="00F71A2D" w:rsidP="003F6EB7">
            <w:pPr>
              <w:jc w:val="both"/>
              <w:rPr>
                <w:b/>
              </w:rPr>
            </w:pPr>
            <w:r>
              <w:rPr>
                <w:b/>
              </w:rPr>
              <w:t>Tituly</w:t>
            </w:r>
          </w:p>
        </w:tc>
        <w:tc>
          <w:tcPr>
            <w:tcW w:w="2103" w:type="dxa"/>
            <w:gridSpan w:val="4"/>
          </w:tcPr>
          <w:p w14:paraId="158DD9C5" w14:textId="77777777" w:rsidR="00F71A2D" w:rsidRDefault="00F71A2D" w:rsidP="003F6EB7">
            <w:pPr>
              <w:jc w:val="both"/>
            </w:pPr>
            <w:r>
              <w:t>Ing.</w:t>
            </w:r>
            <w:r w:rsidR="003F0B88">
              <w:t>,</w:t>
            </w:r>
            <w:r>
              <w:t xml:space="preserve"> Ph.D.</w:t>
            </w:r>
          </w:p>
        </w:tc>
      </w:tr>
      <w:tr w:rsidR="00F71A2D" w14:paraId="28F95C9C" w14:textId="77777777" w:rsidTr="007E5019">
        <w:tc>
          <w:tcPr>
            <w:tcW w:w="2516" w:type="dxa"/>
            <w:shd w:val="clear" w:color="auto" w:fill="F7CAAC"/>
          </w:tcPr>
          <w:p w14:paraId="499AD73D" w14:textId="77777777" w:rsidR="00F71A2D" w:rsidRDefault="00F71A2D" w:rsidP="003F6EB7">
            <w:pPr>
              <w:jc w:val="both"/>
              <w:rPr>
                <w:b/>
              </w:rPr>
            </w:pPr>
            <w:r>
              <w:rPr>
                <w:b/>
              </w:rPr>
              <w:t>Rok narození</w:t>
            </w:r>
          </w:p>
        </w:tc>
        <w:tc>
          <w:tcPr>
            <w:tcW w:w="828" w:type="dxa"/>
          </w:tcPr>
          <w:p w14:paraId="5440169A" w14:textId="77777777" w:rsidR="00F71A2D" w:rsidRDefault="00F71A2D" w:rsidP="003F6EB7">
            <w:pPr>
              <w:jc w:val="both"/>
            </w:pPr>
            <w:r>
              <w:t>1979</w:t>
            </w:r>
          </w:p>
        </w:tc>
        <w:tc>
          <w:tcPr>
            <w:tcW w:w="1719" w:type="dxa"/>
            <w:shd w:val="clear" w:color="auto" w:fill="F7CAAC"/>
          </w:tcPr>
          <w:p w14:paraId="39AFEAD0" w14:textId="77777777" w:rsidR="00F71A2D" w:rsidRDefault="00F71A2D" w:rsidP="003F6EB7">
            <w:pPr>
              <w:jc w:val="both"/>
              <w:rPr>
                <w:b/>
              </w:rPr>
            </w:pPr>
            <w:r>
              <w:rPr>
                <w:b/>
              </w:rPr>
              <w:t>typ vztahu k VŠ</w:t>
            </w:r>
          </w:p>
        </w:tc>
        <w:tc>
          <w:tcPr>
            <w:tcW w:w="992" w:type="dxa"/>
            <w:gridSpan w:val="2"/>
          </w:tcPr>
          <w:p w14:paraId="2CCFF160" w14:textId="77777777" w:rsidR="00F71A2D" w:rsidRDefault="00F71A2D" w:rsidP="003F6EB7">
            <w:pPr>
              <w:jc w:val="both"/>
            </w:pPr>
            <w:r>
              <w:t>pp</w:t>
            </w:r>
          </w:p>
        </w:tc>
        <w:tc>
          <w:tcPr>
            <w:tcW w:w="993" w:type="dxa"/>
            <w:shd w:val="clear" w:color="auto" w:fill="F7CAAC"/>
          </w:tcPr>
          <w:p w14:paraId="406BB21D" w14:textId="77777777" w:rsidR="00F71A2D" w:rsidRDefault="00F71A2D" w:rsidP="003F6EB7">
            <w:pPr>
              <w:jc w:val="both"/>
              <w:rPr>
                <w:b/>
              </w:rPr>
            </w:pPr>
            <w:r>
              <w:rPr>
                <w:b/>
              </w:rPr>
              <w:t>rozsah</w:t>
            </w:r>
          </w:p>
        </w:tc>
        <w:tc>
          <w:tcPr>
            <w:tcW w:w="708" w:type="dxa"/>
          </w:tcPr>
          <w:p w14:paraId="7E9CCBE3" w14:textId="77777777" w:rsidR="00F71A2D" w:rsidRDefault="00F71A2D" w:rsidP="003F6EB7">
            <w:pPr>
              <w:jc w:val="both"/>
            </w:pPr>
            <w:r>
              <w:t>40</w:t>
            </w:r>
          </w:p>
        </w:tc>
        <w:tc>
          <w:tcPr>
            <w:tcW w:w="713" w:type="dxa"/>
            <w:gridSpan w:val="2"/>
            <w:shd w:val="clear" w:color="auto" w:fill="F7CAAC"/>
          </w:tcPr>
          <w:p w14:paraId="6046BCFF" w14:textId="77777777" w:rsidR="00F71A2D" w:rsidRDefault="00F71A2D" w:rsidP="003F6EB7">
            <w:pPr>
              <w:jc w:val="both"/>
              <w:rPr>
                <w:b/>
              </w:rPr>
            </w:pPr>
            <w:r>
              <w:rPr>
                <w:b/>
              </w:rPr>
              <w:t>do kdy</w:t>
            </w:r>
          </w:p>
        </w:tc>
        <w:tc>
          <w:tcPr>
            <w:tcW w:w="1390" w:type="dxa"/>
            <w:gridSpan w:val="2"/>
          </w:tcPr>
          <w:p w14:paraId="14CD7475" w14:textId="77777777" w:rsidR="00F71A2D" w:rsidRDefault="00F71A2D" w:rsidP="003F6EB7">
            <w:pPr>
              <w:jc w:val="both"/>
            </w:pPr>
            <w:r>
              <w:t>N</w:t>
            </w:r>
          </w:p>
        </w:tc>
      </w:tr>
      <w:tr w:rsidR="00F71A2D" w14:paraId="225E0B7B" w14:textId="77777777" w:rsidTr="007E5019">
        <w:tc>
          <w:tcPr>
            <w:tcW w:w="5063" w:type="dxa"/>
            <w:gridSpan w:val="3"/>
            <w:shd w:val="clear" w:color="auto" w:fill="F7CAAC"/>
          </w:tcPr>
          <w:p w14:paraId="016297AE" w14:textId="77777777" w:rsidR="00F71A2D" w:rsidRDefault="00F71A2D" w:rsidP="003F6EB7">
            <w:pPr>
              <w:jc w:val="both"/>
              <w:rPr>
                <w:b/>
              </w:rPr>
            </w:pPr>
            <w:r>
              <w:rPr>
                <w:b/>
              </w:rPr>
              <w:t>Typ vztahu na součásti VŠ, která uskutečňuje st. program</w:t>
            </w:r>
          </w:p>
        </w:tc>
        <w:tc>
          <w:tcPr>
            <w:tcW w:w="992" w:type="dxa"/>
            <w:gridSpan w:val="2"/>
          </w:tcPr>
          <w:p w14:paraId="3E619ADE" w14:textId="77777777" w:rsidR="00F71A2D" w:rsidRDefault="00F71A2D" w:rsidP="003F6EB7">
            <w:pPr>
              <w:jc w:val="both"/>
            </w:pPr>
            <w:r>
              <w:t>pp</w:t>
            </w:r>
          </w:p>
        </w:tc>
        <w:tc>
          <w:tcPr>
            <w:tcW w:w="993" w:type="dxa"/>
            <w:shd w:val="clear" w:color="auto" w:fill="F7CAAC"/>
          </w:tcPr>
          <w:p w14:paraId="417F1A61" w14:textId="77777777" w:rsidR="00F71A2D" w:rsidRDefault="00F71A2D" w:rsidP="003F6EB7">
            <w:pPr>
              <w:jc w:val="both"/>
              <w:rPr>
                <w:b/>
              </w:rPr>
            </w:pPr>
            <w:r>
              <w:rPr>
                <w:b/>
              </w:rPr>
              <w:t>rozsah</w:t>
            </w:r>
          </w:p>
        </w:tc>
        <w:tc>
          <w:tcPr>
            <w:tcW w:w="708" w:type="dxa"/>
          </w:tcPr>
          <w:p w14:paraId="4423D77A" w14:textId="77777777" w:rsidR="00F71A2D" w:rsidRDefault="00F71A2D" w:rsidP="003F6EB7">
            <w:pPr>
              <w:jc w:val="both"/>
            </w:pPr>
            <w:r>
              <w:t>40</w:t>
            </w:r>
          </w:p>
        </w:tc>
        <w:tc>
          <w:tcPr>
            <w:tcW w:w="713" w:type="dxa"/>
            <w:gridSpan w:val="2"/>
            <w:shd w:val="clear" w:color="auto" w:fill="F7CAAC"/>
          </w:tcPr>
          <w:p w14:paraId="2E0E2DCD" w14:textId="77777777" w:rsidR="00F71A2D" w:rsidRDefault="00F71A2D" w:rsidP="003F6EB7">
            <w:pPr>
              <w:jc w:val="both"/>
              <w:rPr>
                <w:b/>
              </w:rPr>
            </w:pPr>
            <w:r>
              <w:rPr>
                <w:b/>
              </w:rPr>
              <w:t>do kdy</w:t>
            </w:r>
          </w:p>
        </w:tc>
        <w:tc>
          <w:tcPr>
            <w:tcW w:w="1390" w:type="dxa"/>
            <w:gridSpan w:val="2"/>
          </w:tcPr>
          <w:p w14:paraId="70FFDA13" w14:textId="77777777" w:rsidR="00F71A2D" w:rsidRDefault="00F71A2D" w:rsidP="003F6EB7">
            <w:pPr>
              <w:jc w:val="both"/>
            </w:pPr>
            <w:r>
              <w:t>N</w:t>
            </w:r>
          </w:p>
        </w:tc>
      </w:tr>
      <w:tr w:rsidR="00F71A2D" w14:paraId="1F977197" w14:textId="77777777" w:rsidTr="007E5019">
        <w:tc>
          <w:tcPr>
            <w:tcW w:w="6055" w:type="dxa"/>
            <w:gridSpan w:val="5"/>
            <w:shd w:val="clear" w:color="auto" w:fill="F7CAAC"/>
          </w:tcPr>
          <w:p w14:paraId="0CEB3BD6" w14:textId="77777777" w:rsidR="00F71A2D" w:rsidRDefault="00F71A2D" w:rsidP="003F6EB7">
            <w:pPr>
              <w:jc w:val="both"/>
            </w:pPr>
            <w:r>
              <w:rPr>
                <w:b/>
              </w:rPr>
              <w:t>Další současná působení jako akademický pracovník na jiných VŠ</w:t>
            </w:r>
          </w:p>
        </w:tc>
        <w:tc>
          <w:tcPr>
            <w:tcW w:w="1701" w:type="dxa"/>
            <w:gridSpan w:val="2"/>
            <w:shd w:val="clear" w:color="auto" w:fill="F7CAAC"/>
          </w:tcPr>
          <w:p w14:paraId="37634587" w14:textId="77777777" w:rsidR="00F71A2D" w:rsidRDefault="00F71A2D" w:rsidP="003F6EB7">
            <w:pPr>
              <w:jc w:val="both"/>
              <w:rPr>
                <w:b/>
              </w:rPr>
            </w:pPr>
            <w:r>
              <w:rPr>
                <w:b/>
              </w:rPr>
              <w:t>typ prac. vztahu</w:t>
            </w:r>
          </w:p>
        </w:tc>
        <w:tc>
          <w:tcPr>
            <w:tcW w:w="2103" w:type="dxa"/>
            <w:gridSpan w:val="4"/>
            <w:shd w:val="clear" w:color="auto" w:fill="F7CAAC"/>
          </w:tcPr>
          <w:p w14:paraId="766F1C23" w14:textId="77777777" w:rsidR="00F71A2D" w:rsidRDefault="00F71A2D" w:rsidP="003F6EB7">
            <w:pPr>
              <w:jc w:val="both"/>
              <w:rPr>
                <w:b/>
              </w:rPr>
            </w:pPr>
            <w:r>
              <w:rPr>
                <w:b/>
              </w:rPr>
              <w:t>Rozsah</w:t>
            </w:r>
          </w:p>
        </w:tc>
      </w:tr>
      <w:tr w:rsidR="00F71A2D" w14:paraId="7FC20564" w14:textId="77777777" w:rsidTr="007E5019">
        <w:tc>
          <w:tcPr>
            <w:tcW w:w="6055" w:type="dxa"/>
            <w:gridSpan w:val="5"/>
          </w:tcPr>
          <w:p w14:paraId="0FED5F89" w14:textId="77777777" w:rsidR="00F71A2D" w:rsidRDefault="00F71A2D" w:rsidP="003F6EB7">
            <w:pPr>
              <w:jc w:val="both"/>
            </w:pPr>
          </w:p>
        </w:tc>
        <w:tc>
          <w:tcPr>
            <w:tcW w:w="1701" w:type="dxa"/>
            <w:gridSpan w:val="2"/>
          </w:tcPr>
          <w:p w14:paraId="2076CEA8" w14:textId="77777777" w:rsidR="00F71A2D" w:rsidRDefault="00F71A2D" w:rsidP="003F6EB7">
            <w:pPr>
              <w:jc w:val="both"/>
            </w:pPr>
          </w:p>
        </w:tc>
        <w:tc>
          <w:tcPr>
            <w:tcW w:w="2103" w:type="dxa"/>
            <w:gridSpan w:val="4"/>
          </w:tcPr>
          <w:p w14:paraId="08E2CC3D" w14:textId="77777777" w:rsidR="00F71A2D" w:rsidRDefault="00F71A2D" w:rsidP="003F6EB7">
            <w:pPr>
              <w:jc w:val="both"/>
            </w:pPr>
          </w:p>
        </w:tc>
      </w:tr>
      <w:tr w:rsidR="00F71A2D" w14:paraId="15C0981E" w14:textId="77777777" w:rsidTr="007E5019">
        <w:tc>
          <w:tcPr>
            <w:tcW w:w="6055" w:type="dxa"/>
            <w:gridSpan w:val="5"/>
          </w:tcPr>
          <w:p w14:paraId="5155C73C" w14:textId="77777777" w:rsidR="00F71A2D" w:rsidRDefault="00F71A2D" w:rsidP="003F6EB7">
            <w:pPr>
              <w:jc w:val="both"/>
            </w:pPr>
          </w:p>
        </w:tc>
        <w:tc>
          <w:tcPr>
            <w:tcW w:w="1701" w:type="dxa"/>
            <w:gridSpan w:val="2"/>
          </w:tcPr>
          <w:p w14:paraId="62C93704" w14:textId="77777777" w:rsidR="00F71A2D" w:rsidRDefault="00F71A2D" w:rsidP="003F6EB7">
            <w:pPr>
              <w:jc w:val="both"/>
            </w:pPr>
          </w:p>
        </w:tc>
        <w:tc>
          <w:tcPr>
            <w:tcW w:w="2103" w:type="dxa"/>
            <w:gridSpan w:val="4"/>
          </w:tcPr>
          <w:p w14:paraId="5C5075B5" w14:textId="77777777" w:rsidR="00F71A2D" w:rsidRDefault="00F71A2D" w:rsidP="003F6EB7">
            <w:pPr>
              <w:jc w:val="both"/>
            </w:pPr>
          </w:p>
        </w:tc>
      </w:tr>
      <w:tr w:rsidR="00F71A2D" w14:paraId="6657042D" w14:textId="77777777" w:rsidTr="007E5019">
        <w:tc>
          <w:tcPr>
            <w:tcW w:w="6055" w:type="dxa"/>
            <w:gridSpan w:val="5"/>
          </w:tcPr>
          <w:p w14:paraId="189877F0" w14:textId="77777777" w:rsidR="00F71A2D" w:rsidRDefault="00F71A2D" w:rsidP="003F6EB7">
            <w:pPr>
              <w:jc w:val="both"/>
            </w:pPr>
          </w:p>
        </w:tc>
        <w:tc>
          <w:tcPr>
            <w:tcW w:w="1701" w:type="dxa"/>
            <w:gridSpan w:val="2"/>
          </w:tcPr>
          <w:p w14:paraId="2C3DFF24" w14:textId="77777777" w:rsidR="00F71A2D" w:rsidRDefault="00F71A2D" w:rsidP="003F6EB7">
            <w:pPr>
              <w:jc w:val="both"/>
            </w:pPr>
          </w:p>
        </w:tc>
        <w:tc>
          <w:tcPr>
            <w:tcW w:w="2103" w:type="dxa"/>
            <w:gridSpan w:val="4"/>
          </w:tcPr>
          <w:p w14:paraId="6171D075" w14:textId="77777777" w:rsidR="00F71A2D" w:rsidRDefault="00F71A2D" w:rsidP="003F6EB7">
            <w:pPr>
              <w:jc w:val="both"/>
            </w:pPr>
          </w:p>
        </w:tc>
      </w:tr>
      <w:tr w:rsidR="00F71A2D" w14:paraId="0959CA84" w14:textId="77777777" w:rsidTr="007E5019">
        <w:tc>
          <w:tcPr>
            <w:tcW w:w="6055" w:type="dxa"/>
            <w:gridSpan w:val="5"/>
          </w:tcPr>
          <w:p w14:paraId="33480CDD" w14:textId="77777777" w:rsidR="00F71A2D" w:rsidRDefault="00F71A2D" w:rsidP="003F6EB7">
            <w:pPr>
              <w:jc w:val="both"/>
            </w:pPr>
          </w:p>
        </w:tc>
        <w:tc>
          <w:tcPr>
            <w:tcW w:w="1701" w:type="dxa"/>
            <w:gridSpan w:val="2"/>
          </w:tcPr>
          <w:p w14:paraId="6E223DF1" w14:textId="77777777" w:rsidR="00F71A2D" w:rsidRDefault="00F71A2D" w:rsidP="003F6EB7">
            <w:pPr>
              <w:jc w:val="both"/>
            </w:pPr>
          </w:p>
        </w:tc>
        <w:tc>
          <w:tcPr>
            <w:tcW w:w="2103" w:type="dxa"/>
            <w:gridSpan w:val="4"/>
          </w:tcPr>
          <w:p w14:paraId="32AF4794" w14:textId="77777777" w:rsidR="00F71A2D" w:rsidRDefault="00F71A2D" w:rsidP="003F6EB7">
            <w:pPr>
              <w:jc w:val="both"/>
            </w:pPr>
          </w:p>
        </w:tc>
      </w:tr>
      <w:tr w:rsidR="00F71A2D" w14:paraId="20C7AB62" w14:textId="77777777" w:rsidTr="003F6EB7">
        <w:tc>
          <w:tcPr>
            <w:tcW w:w="9859" w:type="dxa"/>
            <w:gridSpan w:val="11"/>
            <w:shd w:val="clear" w:color="auto" w:fill="F7CAAC"/>
          </w:tcPr>
          <w:p w14:paraId="54BAE3F2" w14:textId="77777777"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14:paraId="436AC064" w14:textId="77777777" w:rsidTr="003F6EB7">
        <w:trPr>
          <w:trHeight w:val="324"/>
        </w:trPr>
        <w:tc>
          <w:tcPr>
            <w:tcW w:w="9859" w:type="dxa"/>
            <w:gridSpan w:val="11"/>
            <w:tcBorders>
              <w:top w:val="nil"/>
            </w:tcBorders>
          </w:tcPr>
          <w:p w14:paraId="39D503D5" w14:textId="23A318D5" w:rsidR="00EA1FC5" w:rsidRDefault="00EA1FC5" w:rsidP="003F6EB7">
            <w:pPr>
              <w:jc w:val="both"/>
            </w:pPr>
            <w:r w:rsidRPr="0042149D">
              <w:t>Seminář k diplomové práci</w:t>
            </w:r>
            <w:r>
              <w:t xml:space="preserve"> – garant, přednášející (100%)</w:t>
            </w:r>
          </w:p>
          <w:p w14:paraId="48904FE4" w14:textId="2166B74D" w:rsidR="00EA1FC5" w:rsidRDefault="00EA1FC5" w:rsidP="003F6EB7">
            <w:pPr>
              <w:jc w:val="both"/>
            </w:pPr>
            <w:r w:rsidRPr="0042149D">
              <w:t>Příprava</w:t>
            </w:r>
            <w:r>
              <w:t xml:space="preserve"> diplomové práce – garant</w:t>
            </w:r>
          </w:p>
          <w:p w14:paraId="27A059A4" w14:textId="1A651411" w:rsidR="00EA1FC5" w:rsidRDefault="00EA1FC5" w:rsidP="003F6EB7">
            <w:pPr>
              <w:jc w:val="both"/>
            </w:pPr>
            <w:r w:rsidRPr="00401EC6">
              <w:t>Odborná praxe (240h)</w:t>
            </w:r>
            <w:r>
              <w:t xml:space="preserve"> – garant</w:t>
            </w:r>
          </w:p>
          <w:p w14:paraId="27069ABB" w14:textId="3242E6B4" w:rsidR="00EA1FC5" w:rsidRDefault="00EA1FC5" w:rsidP="003F6EB7">
            <w:pPr>
              <w:jc w:val="both"/>
            </w:pPr>
            <w:r w:rsidRPr="00E91E96">
              <w:t>Statistické nástroje v řízení kvality</w:t>
            </w:r>
            <w:r>
              <w:t xml:space="preserve"> – garant, přednášející (100%)</w:t>
            </w:r>
          </w:p>
        </w:tc>
      </w:tr>
      <w:tr w:rsidR="00F71A2D" w14:paraId="127C78B4" w14:textId="77777777" w:rsidTr="003F6EB7">
        <w:tc>
          <w:tcPr>
            <w:tcW w:w="9859" w:type="dxa"/>
            <w:gridSpan w:val="11"/>
            <w:shd w:val="clear" w:color="auto" w:fill="F7CAAC"/>
          </w:tcPr>
          <w:p w14:paraId="7163889A" w14:textId="77777777" w:rsidR="00F71A2D" w:rsidRDefault="00F71A2D" w:rsidP="003F6EB7">
            <w:pPr>
              <w:jc w:val="both"/>
            </w:pPr>
            <w:r>
              <w:rPr>
                <w:b/>
              </w:rPr>
              <w:t xml:space="preserve">Údaje o vzdělání na VŠ </w:t>
            </w:r>
          </w:p>
        </w:tc>
      </w:tr>
      <w:tr w:rsidR="00F71A2D" w14:paraId="0FAB4130" w14:textId="77777777" w:rsidTr="003F6EB7">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F71A2D" w:rsidRPr="00470B8F" w14:paraId="657B58E7" w14:textId="77777777" w:rsidTr="003F6EB7">
              <w:tc>
                <w:tcPr>
                  <w:tcW w:w="1314" w:type="dxa"/>
                  <w:shd w:val="clear" w:color="auto" w:fill="auto"/>
                </w:tcPr>
                <w:p w14:paraId="4C2F5580" w14:textId="77777777" w:rsidR="00F71A2D" w:rsidRPr="00EA1FC5" w:rsidRDefault="00F71A2D" w:rsidP="003F6EB7">
                  <w:pPr>
                    <w:pStyle w:val="Zkladntextodsazen31"/>
                    <w:ind w:left="0"/>
                    <w:rPr>
                      <w:rFonts w:cs="Times New Roman"/>
                      <w:sz w:val="20"/>
                      <w:szCs w:val="20"/>
                    </w:rPr>
                  </w:pPr>
                  <w:r w:rsidRPr="00EA1FC5">
                    <w:rPr>
                      <w:rFonts w:cs="Times New Roman"/>
                      <w:sz w:val="20"/>
                      <w:szCs w:val="20"/>
                    </w:rPr>
                    <w:t>2003 – 2008</w:t>
                  </w:r>
                </w:p>
              </w:tc>
              <w:tc>
                <w:tcPr>
                  <w:tcW w:w="8363" w:type="dxa"/>
                  <w:shd w:val="clear" w:color="auto" w:fill="auto"/>
                </w:tcPr>
                <w:p w14:paraId="4EEFED9C" w14:textId="77777777" w:rsidR="00F71A2D" w:rsidRPr="00B5665A" w:rsidRDefault="00F71A2D" w:rsidP="00F3186A">
                  <w:pPr>
                    <w:tabs>
                      <w:tab w:val="left" w:pos="1980"/>
                    </w:tabs>
                    <w:jc w:val="both"/>
                  </w:pPr>
                  <w:r w:rsidRPr="00B5665A">
                    <w:t xml:space="preserve">Univerzita Tomáše Bati ve Zlíně, Fakulta managementu a ekonomiky, </w:t>
                  </w:r>
                  <w:r w:rsidRPr="00B5665A">
                    <w:rPr>
                      <w:i/>
                    </w:rPr>
                    <w:t>doktorský studijní program</w:t>
                  </w:r>
                  <w:r w:rsidRPr="00B5665A">
                    <w:t xml:space="preserve"> Ekonomika a management, studijní obor Management a ekonomika </w:t>
                  </w:r>
                  <w:r w:rsidRPr="00B5665A">
                    <w:rPr>
                      <w:bCs/>
                    </w:rPr>
                    <w:t>(</w:t>
                  </w:r>
                  <w:r w:rsidRPr="00504151">
                    <w:rPr>
                      <w:b/>
                      <w:bCs/>
                    </w:rPr>
                    <w:t>Ph.D</w:t>
                  </w:r>
                  <w:r w:rsidRPr="00B5665A">
                    <w:rPr>
                      <w:bCs/>
                    </w:rPr>
                    <w:t>.)</w:t>
                  </w:r>
                </w:p>
              </w:tc>
            </w:tr>
            <w:tr w:rsidR="00F71A2D" w:rsidRPr="00470B8F" w14:paraId="1143C3C3" w14:textId="77777777" w:rsidTr="003F6EB7">
              <w:tc>
                <w:tcPr>
                  <w:tcW w:w="1314" w:type="dxa"/>
                  <w:shd w:val="clear" w:color="auto" w:fill="auto"/>
                </w:tcPr>
                <w:p w14:paraId="480E90F3" w14:textId="77777777" w:rsidR="00F71A2D" w:rsidRPr="00EA1FC5" w:rsidRDefault="00F71A2D" w:rsidP="003F6EB7">
                  <w:pPr>
                    <w:pStyle w:val="Zkladntextodsazen31"/>
                    <w:ind w:left="0"/>
                    <w:rPr>
                      <w:rFonts w:cs="Times New Roman"/>
                      <w:sz w:val="20"/>
                      <w:szCs w:val="20"/>
                    </w:rPr>
                  </w:pPr>
                  <w:r w:rsidRPr="00EA1FC5">
                    <w:rPr>
                      <w:rFonts w:cs="Times New Roman"/>
                      <w:sz w:val="20"/>
                      <w:szCs w:val="20"/>
                    </w:rPr>
                    <w:t>2006</w:t>
                  </w:r>
                </w:p>
              </w:tc>
              <w:tc>
                <w:tcPr>
                  <w:tcW w:w="8363" w:type="dxa"/>
                  <w:shd w:val="clear" w:color="auto" w:fill="auto"/>
                </w:tcPr>
                <w:p w14:paraId="71DB9DDB" w14:textId="77777777" w:rsidR="00F71A2D" w:rsidRPr="00B5665A" w:rsidRDefault="00F71A2D" w:rsidP="00D34115">
                  <w:pPr>
                    <w:pStyle w:val="Zkladntext21"/>
                    <w:tabs>
                      <w:tab w:val="left" w:pos="0"/>
                    </w:tabs>
                    <w:jc w:val="both"/>
                    <w:rPr>
                      <w:rFonts w:ascii="Times New Roman" w:hAnsi="Times New Roman" w:cs="Times New Roman"/>
                      <w:sz w:val="20"/>
                      <w:szCs w:val="20"/>
                    </w:rPr>
                  </w:pPr>
                  <w:r w:rsidRPr="00B5665A">
                    <w:rPr>
                      <w:rFonts w:ascii="Times New Roman" w:hAnsi="Times New Roman" w:cs="Times New Roman"/>
                      <w:sz w:val="20"/>
                      <w:szCs w:val="20"/>
                    </w:rPr>
                    <w:t xml:space="preserve">Západočeská univerzita v Plzni, </w:t>
                  </w:r>
                  <w:r w:rsidRPr="00B5665A">
                    <w:rPr>
                      <w:rFonts w:ascii="Times New Roman" w:hAnsi="Times New Roman" w:cs="Times New Roman"/>
                      <w:i/>
                      <w:sz w:val="20"/>
                      <w:szCs w:val="20"/>
                    </w:rPr>
                    <w:t>Distanční vzdělávání</w:t>
                  </w:r>
                  <w:r w:rsidRPr="00B5665A">
                    <w:rPr>
                      <w:rFonts w:ascii="Times New Roman" w:hAnsi="Times New Roman" w:cs="Times New Roman"/>
                      <w:sz w:val="20"/>
                      <w:szCs w:val="20"/>
                    </w:rPr>
                    <w:t>, studijní program celoživotního vzdělávání Úvod do distančního vzdělávání - modul 1, modul 2 (</w:t>
                  </w:r>
                  <w:r w:rsidRPr="00504151">
                    <w:rPr>
                      <w:rFonts w:ascii="Times New Roman" w:hAnsi="Times New Roman" w:cs="Times New Roman"/>
                      <w:b/>
                      <w:sz w:val="20"/>
                      <w:szCs w:val="20"/>
                    </w:rPr>
                    <w:t>tutor</w:t>
                  </w:r>
                  <w:r w:rsidRPr="00B5665A">
                    <w:rPr>
                      <w:rFonts w:ascii="Times New Roman" w:hAnsi="Times New Roman" w:cs="Times New Roman"/>
                      <w:sz w:val="20"/>
                      <w:szCs w:val="20"/>
                    </w:rPr>
                    <w:t xml:space="preserve">)    </w:t>
                  </w:r>
                </w:p>
              </w:tc>
            </w:tr>
            <w:tr w:rsidR="00F71A2D" w:rsidRPr="00470B8F" w14:paraId="14C1D65C" w14:textId="77777777" w:rsidTr="00504151">
              <w:trPr>
                <w:trHeight w:val="526"/>
              </w:trPr>
              <w:tc>
                <w:tcPr>
                  <w:tcW w:w="1314" w:type="dxa"/>
                  <w:shd w:val="clear" w:color="auto" w:fill="auto"/>
                </w:tcPr>
                <w:p w14:paraId="6FB9C436" w14:textId="77777777" w:rsidR="00F71A2D" w:rsidRPr="00EA1FC5" w:rsidRDefault="00F71A2D" w:rsidP="00504151">
                  <w:pPr>
                    <w:pStyle w:val="Zkladntext21"/>
                    <w:rPr>
                      <w:rFonts w:ascii="Times New Roman" w:hAnsi="Times New Roman" w:cs="Times New Roman"/>
                      <w:sz w:val="20"/>
                      <w:szCs w:val="20"/>
                    </w:rPr>
                  </w:pPr>
                  <w:r w:rsidRPr="00EA1FC5">
                    <w:rPr>
                      <w:rFonts w:ascii="Times New Roman" w:hAnsi="Times New Roman" w:cs="Times New Roman"/>
                      <w:sz w:val="20"/>
                      <w:szCs w:val="20"/>
                    </w:rPr>
                    <w:t>2004</w:t>
                  </w:r>
                </w:p>
                <w:p w14:paraId="44A94A8C" w14:textId="77777777" w:rsidR="00F71A2D" w:rsidRPr="00EA1FC5" w:rsidRDefault="00F71A2D" w:rsidP="00504151">
                  <w:pPr>
                    <w:pStyle w:val="Zkladntextodsazen31"/>
                    <w:spacing w:after="0"/>
                    <w:ind w:left="0"/>
                    <w:rPr>
                      <w:rFonts w:cs="Times New Roman"/>
                      <w:sz w:val="20"/>
                      <w:szCs w:val="20"/>
                    </w:rPr>
                  </w:pPr>
                </w:p>
              </w:tc>
              <w:tc>
                <w:tcPr>
                  <w:tcW w:w="8363" w:type="dxa"/>
                  <w:shd w:val="clear" w:color="auto" w:fill="auto"/>
                </w:tcPr>
                <w:p w14:paraId="2D9DAB50" w14:textId="77777777" w:rsidR="00F71A2D" w:rsidRPr="00B5665A" w:rsidRDefault="00F71A2D" w:rsidP="00504151">
                  <w:pPr>
                    <w:pStyle w:val="Zkladntextodsazen31"/>
                    <w:spacing w:after="0"/>
                    <w:ind w:left="0"/>
                    <w:jc w:val="both"/>
                    <w:rPr>
                      <w:rFonts w:cs="Times New Roman"/>
                      <w:sz w:val="20"/>
                      <w:szCs w:val="20"/>
                    </w:rPr>
                  </w:pPr>
                  <w:r w:rsidRPr="00B5665A">
                    <w:rPr>
                      <w:rFonts w:cs="Times New Roman"/>
                      <w:sz w:val="20"/>
                      <w:szCs w:val="20"/>
                    </w:rPr>
                    <w:t xml:space="preserve">Univerzita Palackého v Olomouci, </w:t>
                  </w:r>
                  <w:r w:rsidRPr="00B5665A">
                    <w:rPr>
                      <w:rFonts w:cs="Times New Roman"/>
                      <w:bCs/>
                      <w:sz w:val="20"/>
                      <w:szCs w:val="20"/>
                    </w:rPr>
                    <w:t xml:space="preserve">Centrum distančního vzdělávání, studijní obor </w:t>
                  </w:r>
                  <w:r w:rsidRPr="00B5665A">
                    <w:rPr>
                      <w:rFonts w:cs="Times New Roman"/>
                      <w:bCs/>
                      <w:i/>
                      <w:sz w:val="20"/>
                      <w:szCs w:val="20"/>
                    </w:rPr>
                    <w:t xml:space="preserve">Distanční minimum </w:t>
                  </w:r>
                  <w:r w:rsidRPr="00B5665A">
                    <w:rPr>
                      <w:rFonts w:cs="Times New Roman"/>
                      <w:bCs/>
                      <w:sz w:val="20"/>
                      <w:szCs w:val="20"/>
                    </w:rPr>
                    <w:t>(</w:t>
                  </w:r>
                  <w:r w:rsidRPr="00504151">
                    <w:rPr>
                      <w:rFonts w:cs="Times New Roman"/>
                      <w:b/>
                      <w:bCs/>
                      <w:sz w:val="20"/>
                      <w:szCs w:val="20"/>
                    </w:rPr>
                    <w:t>tutor</w:t>
                  </w:r>
                  <w:r w:rsidRPr="00B5665A">
                    <w:rPr>
                      <w:rFonts w:cs="Times New Roman"/>
                      <w:bCs/>
                      <w:sz w:val="20"/>
                      <w:szCs w:val="20"/>
                    </w:rPr>
                    <w:t>)</w:t>
                  </w:r>
                </w:p>
              </w:tc>
            </w:tr>
            <w:tr w:rsidR="00F71A2D" w:rsidRPr="00470B8F" w14:paraId="5AF89BBF" w14:textId="77777777" w:rsidTr="003F6EB7">
              <w:tc>
                <w:tcPr>
                  <w:tcW w:w="1314" w:type="dxa"/>
                  <w:shd w:val="clear" w:color="auto" w:fill="auto"/>
                </w:tcPr>
                <w:p w14:paraId="6B494709" w14:textId="77777777" w:rsidR="00F71A2D" w:rsidRPr="00EA1FC5" w:rsidRDefault="00F71A2D" w:rsidP="003F6EB7">
                  <w:pPr>
                    <w:pStyle w:val="Zkladntextodsazen31"/>
                    <w:ind w:left="0"/>
                    <w:rPr>
                      <w:rFonts w:cs="Times New Roman"/>
                      <w:sz w:val="20"/>
                      <w:szCs w:val="20"/>
                    </w:rPr>
                  </w:pPr>
                  <w:r w:rsidRPr="00EA1FC5">
                    <w:rPr>
                      <w:rFonts w:cs="Times New Roman"/>
                      <w:sz w:val="20"/>
                      <w:szCs w:val="20"/>
                    </w:rPr>
                    <w:t>2001 – 2003</w:t>
                  </w:r>
                </w:p>
              </w:tc>
              <w:tc>
                <w:tcPr>
                  <w:tcW w:w="8363" w:type="dxa"/>
                  <w:shd w:val="clear" w:color="auto" w:fill="auto"/>
                </w:tcPr>
                <w:p w14:paraId="75370646" w14:textId="77777777" w:rsidR="00F71A2D" w:rsidRPr="00B5665A" w:rsidRDefault="00F71A2D" w:rsidP="00D34115">
                  <w:pPr>
                    <w:pStyle w:val="Zkladntext21"/>
                    <w:jc w:val="both"/>
                    <w:rPr>
                      <w:rFonts w:ascii="Times New Roman" w:hAnsi="Times New Roman" w:cs="Times New Roman"/>
                      <w:sz w:val="20"/>
                      <w:szCs w:val="20"/>
                    </w:rPr>
                  </w:pPr>
                  <w:r w:rsidRPr="00B5665A">
                    <w:rPr>
                      <w:rFonts w:ascii="Times New Roman" w:hAnsi="Times New Roman" w:cs="Times New Roman"/>
                      <w:sz w:val="20"/>
                      <w:szCs w:val="20"/>
                    </w:rPr>
                    <w:t xml:space="preserve">Univerzita Tomáše Bati ve Zlíně, Fakulta managementu a ekonomiky, </w:t>
                  </w:r>
                  <w:r w:rsidRPr="00B5665A">
                    <w:rPr>
                      <w:rFonts w:ascii="Times New Roman" w:hAnsi="Times New Roman" w:cs="Times New Roman"/>
                      <w:i/>
                      <w:sz w:val="20"/>
                      <w:szCs w:val="20"/>
                    </w:rPr>
                    <w:t>magisterský studijní program</w:t>
                  </w:r>
                  <w:r w:rsidRPr="00B5665A">
                    <w:rPr>
                      <w:rFonts w:ascii="Times New Roman" w:hAnsi="Times New Roman" w:cs="Times New Roman"/>
                      <w:sz w:val="20"/>
                      <w:szCs w:val="20"/>
                    </w:rPr>
                    <w:t xml:space="preserve"> Ekonomika a management, studijní obor Průmyslové inženýrství</w:t>
                  </w:r>
                  <w:r w:rsidRPr="00B5665A">
                    <w:rPr>
                      <w:rFonts w:ascii="Times New Roman" w:hAnsi="Times New Roman" w:cs="Times New Roman"/>
                      <w:bCs/>
                      <w:i/>
                      <w:sz w:val="20"/>
                      <w:szCs w:val="20"/>
                    </w:rPr>
                    <w:t xml:space="preserve"> </w:t>
                  </w:r>
                  <w:r w:rsidRPr="00B5665A">
                    <w:rPr>
                      <w:rFonts w:ascii="Times New Roman" w:hAnsi="Times New Roman" w:cs="Times New Roman"/>
                      <w:bCs/>
                      <w:sz w:val="20"/>
                      <w:szCs w:val="20"/>
                    </w:rPr>
                    <w:t>(</w:t>
                  </w:r>
                  <w:r w:rsidRPr="00504151">
                    <w:rPr>
                      <w:rFonts w:ascii="Times New Roman" w:hAnsi="Times New Roman" w:cs="Times New Roman"/>
                      <w:b/>
                      <w:bCs/>
                      <w:sz w:val="20"/>
                      <w:szCs w:val="20"/>
                    </w:rPr>
                    <w:t>Ing</w:t>
                  </w:r>
                  <w:r w:rsidRPr="00B5665A">
                    <w:rPr>
                      <w:rFonts w:ascii="Times New Roman" w:hAnsi="Times New Roman" w:cs="Times New Roman"/>
                      <w:bCs/>
                      <w:sz w:val="20"/>
                      <w:szCs w:val="20"/>
                    </w:rPr>
                    <w:t>.)</w:t>
                  </w:r>
                </w:p>
              </w:tc>
            </w:tr>
            <w:tr w:rsidR="00F71A2D" w:rsidRPr="00470B8F" w14:paraId="24B924AC" w14:textId="77777777" w:rsidTr="003F6EB7">
              <w:tc>
                <w:tcPr>
                  <w:tcW w:w="1314" w:type="dxa"/>
                  <w:shd w:val="clear" w:color="auto" w:fill="auto"/>
                </w:tcPr>
                <w:p w14:paraId="0E7BD305" w14:textId="77777777" w:rsidR="00F71A2D" w:rsidRPr="00EA1FC5" w:rsidRDefault="00F71A2D" w:rsidP="003F6EB7">
                  <w:pPr>
                    <w:pStyle w:val="Zkladntextodsazen31"/>
                    <w:ind w:left="0"/>
                    <w:rPr>
                      <w:rFonts w:cs="Times New Roman"/>
                      <w:sz w:val="20"/>
                      <w:szCs w:val="20"/>
                    </w:rPr>
                  </w:pPr>
                  <w:r w:rsidRPr="00EA1FC5">
                    <w:rPr>
                      <w:rFonts w:cs="Times New Roman"/>
                      <w:bCs/>
                      <w:sz w:val="20"/>
                      <w:szCs w:val="20"/>
                    </w:rPr>
                    <w:t>1998 – 2001</w:t>
                  </w:r>
                </w:p>
              </w:tc>
              <w:tc>
                <w:tcPr>
                  <w:tcW w:w="8363" w:type="dxa"/>
                  <w:shd w:val="clear" w:color="auto" w:fill="auto"/>
                </w:tcPr>
                <w:p w14:paraId="3F5B181F" w14:textId="77777777" w:rsidR="00F71A2D" w:rsidRPr="001E1998" w:rsidRDefault="00F71A2D" w:rsidP="00D34115">
                  <w:pPr>
                    <w:pStyle w:val="Zkladntext21"/>
                    <w:jc w:val="both"/>
                    <w:rPr>
                      <w:rFonts w:ascii="Times New Roman" w:hAnsi="Times New Roman" w:cs="Times New Roman"/>
                      <w:b/>
                      <w:bCs/>
                      <w:sz w:val="20"/>
                      <w:szCs w:val="20"/>
                    </w:rPr>
                  </w:pPr>
                  <w:r w:rsidRPr="00470B8F">
                    <w:rPr>
                      <w:rFonts w:ascii="Times New Roman" w:hAnsi="Times New Roman" w:cs="Times New Roman"/>
                      <w:sz w:val="20"/>
                      <w:szCs w:val="20"/>
                    </w:rPr>
                    <w:t xml:space="preserve">Vysoké učení technické v Brně (1. ledna 2001 </w:t>
                  </w:r>
                  <w:r>
                    <w:rPr>
                      <w:rFonts w:ascii="Times New Roman" w:hAnsi="Times New Roman" w:cs="Times New Roman"/>
                      <w:sz w:val="20"/>
                      <w:szCs w:val="20"/>
                    </w:rPr>
                    <w:t xml:space="preserve">zřízena Univerzita Tomáše Bati </w:t>
                  </w:r>
                  <w:r w:rsidRPr="00470B8F">
                    <w:rPr>
                      <w:rFonts w:ascii="Times New Roman" w:hAnsi="Times New Roman" w:cs="Times New Roman"/>
                      <w:sz w:val="20"/>
                      <w:szCs w:val="20"/>
                    </w:rPr>
                    <w:t xml:space="preserve">ve Zlíně), Fakulta managementu a ekonomiky ve </w:t>
                  </w:r>
                  <w:r w:rsidRPr="00B5665A">
                    <w:rPr>
                      <w:rFonts w:ascii="Times New Roman" w:hAnsi="Times New Roman" w:cs="Times New Roman"/>
                      <w:sz w:val="20"/>
                      <w:szCs w:val="20"/>
                    </w:rPr>
                    <w:t xml:space="preserve">Zlíně, </w:t>
                  </w:r>
                  <w:r w:rsidRPr="00B5665A">
                    <w:rPr>
                      <w:rFonts w:ascii="Times New Roman" w:hAnsi="Times New Roman" w:cs="Times New Roman"/>
                      <w:i/>
                      <w:sz w:val="20"/>
                      <w:szCs w:val="20"/>
                    </w:rPr>
                    <w:t xml:space="preserve">bakalářský studijní program </w:t>
                  </w:r>
                  <w:r w:rsidRPr="00B5665A">
                    <w:rPr>
                      <w:rFonts w:ascii="Times New Roman" w:hAnsi="Times New Roman" w:cs="Times New Roman"/>
                      <w:sz w:val="20"/>
                      <w:szCs w:val="20"/>
                    </w:rPr>
                    <w:t xml:space="preserve">Ekonomika a management, studijní obor Management a ekonomika </w:t>
                  </w:r>
                  <w:r w:rsidRPr="00B5665A">
                    <w:rPr>
                      <w:rFonts w:ascii="Times New Roman" w:hAnsi="Times New Roman" w:cs="Times New Roman"/>
                      <w:bCs/>
                      <w:sz w:val="20"/>
                      <w:szCs w:val="20"/>
                    </w:rPr>
                    <w:t>(</w:t>
                  </w:r>
                  <w:r w:rsidRPr="00504151">
                    <w:rPr>
                      <w:rFonts w:ascii="Times New Roman" w:hAnsi="Times New Roman" w:cs="Times New Roman"/>
                      <w:b/>
                      <w:bCs/>
                      <w:sz w:val="20"/>
                      <w:szCs w:val="20"/>
                    </w:rPr>
                    <w:t>Bc</w:t>
                  </w:r>
                  <w:r w:rsidRPr="00B5665A">
                    <w:rPr>
                      <w:rFonts w:ascii="Times New Roman" w:hAnsi="Times New Roman" w:cs="Times New Roman"/>
                      <w:bCs/>
                      <w:sz w:val="20"/>
                      <w:szCs w:val="20"/>
                    </w:rPr>
                    <w:t>.)</w:t>
                  </w:r>
                </w:p>
              </w:tc>
            </w:tr>
          </w:tbl>
          <w:p w14:paraId="6DC091EE" w14:textId="77777777" w:rsidR="00F71A2D" w:rsidRDefault="00F71A2D" w:rsidP="003F6EB7">
            <w:pPr>
              <w:jc w:val="both"/>
              <w:rPr>
                <w:b/>
              </w:rPr>
            </w:pPr>
          </w:p>
        </w:tc>
      </w:tr>
      <w:tr w:rsidR="00F71A2D" w14:paraId="2269AC06" w14:textId="77777777" w:rsidTr="003F6EB7">
        <w:tc>
          <w:tcPr>
            <w:tcW w:w="9859" w:type="dxa"/>
            <w:gridSpan w:val="11"/>
            <w:shd w:val="clear" w:color="auto" w:fill="F7CAAC"/>
          </w:tcPr>
          <w:p w14:paraId="37F08D4E" w14:textId="77777777" w:rsidR="00F71A2D" w:rsidRDefault="00F71A2D" w:rsidP="003F6EB7">
            <w:pPr>
              <w:jc w:val="both"/>
              <w:rPr>
                <w:b/>
              </w:rPr>
            </w:pPr>
            <w:r>
              <w:rPr>
                <w:b/>
              </w:rPr>
              <w:t>Údaje o odborném působení od absolvování VŠ</w:t>
            </w:r>
          </w:p>
        </w:tc>
      </w:tr>
      <w:tr w:rsidR="00F71A2D" w14:paraId="548C33FD" w14:textId="77777777" w:rsidTr="003F6EB7">
        <w:trPr>
          <w:trHeight w:val="440"/>
        </w:trPr>
        <w:tc>
          <w:tcPr>
            <w:tcW w:w="9859" w:type="dxa"/>
            <w:gridSpan w:val="11"/>
          </w:tcPr>
          <w:p w14:paraId="4AF92EFB" w14:textId="77777777" w:rsidR="00F71A2D" w:rsidRDefault="00F71A2D" w:rsidP="003F6EB7">
            <w:pPr>
              <w:jc w:val="both"/>
            </w:pPr>
            <w:r w:rsidRPr="00B7350C">
              <w:rPr>
                <w:b/>
              </w:rPr>
              <w:t>9/2006 – dosud</w:t>
            </w:r>
            <w:r>
              <w:t>: UTB ve Zlíně, Fakulta managementu a ekonomiky, akademický pracovník</w:t>
            </w:r>
          </w:p>
        </w:tc>
      </w:tr>
      <w:tr w:rsidR="00F71A2D" w14:paraId="7A2FCC6A" w14:textId="77777777" w:rsidTr="003F6EB7">
        <w:trPr>
          <w:trHeight w:val="250"/>
        </w:trPr>
        <w:tc>
          <w:tcPr>
            <w:tcW w:w="9859" w:type="dxa"/>
            <w:gridSpan w:val="11"/>
            <w:shd w:val="clear" w:color="auto" w:fill="F7CAAC"/>
          </w:tcPr>
          <w:p w14:paraId="21B364D4" w14:textId="77777777" w:rsidR="00F71A2D" w:rsidRDefault="00F71A2D" w:rsidP="003F6EB7">
            <w:pPr>
              <w:jc w:val="both"/>
            </w:pPr>
            <w:r>
              <w:rPr>
                <w:b/>
              </w:rPr>
              <w:t>Zkušenosti s vedením kvalifikačních a rigorózních prací</w:t>
            </w:r>
          </w:p>
        </w:tc>
      </w:tr>
      <w:tr w:rsidR="00F71A2D" w14:paraId="016F39BC" w14:textId="77777777" w:rsidTr="003F6EB7">
        <w:trPr>
          <w:trHeight w:val="307"/>
        </w:trPr>
        <w:tc>
          <w:tcPr>
            <w:tcW w:w="9859" w:type="dxa"/>
            <w:gridSpan w:val="11"/>
          </w:tcPr>
          <w:p w14:paraId="16C1EF94" w14:textId="77777777" w:rsidR="00636CFD" w:rsidRDefault="00636CFD" w:rsidP="00636CFD">
            <w:pPr>
              <w:jc w:val="both"/>
            </w:pPr>
            <w:r>
              <w:t xml:space="preserve">Počet vedených bakalářských prací – 6 </w:t>
            </w:r>
          </w:p>
          <w:p w14:paraId="2910B7FD" w14:textId="77777777" w:rsidR="00F71A2D" w:rsidRDefault="00636CFD" w:rsidP="003F6EB7">
            <w:pPr>
              <w:jc w:val="both"/>
            </w:pPr>
            <w:r>
              <w:t>Počet vedených diplomových prací – 46</w:t>
            </w:r>
          </w:p>
        </w:tc>
      </w:tr>
      <w:tr w:rsidR="00F71A2D" w14:paraId="7664782C" w14:textId="77777777" w:rsidTr="007E5019">
        <w:trPr>
          <w:cantSplit/>
        </w:trPr>
        <w:tc>
          <w:tcPr>
            <w:tcW w:w="3344" w:type="dxa"/>
            <w:gridSpan w:val="2"/>
            <w:tcBorders>
              <w:top w:val="single" w:sz="12" w:space="0" w:color="auto"/>
            </w:tcBorders>
            <w:shd w:val="clear" w:color="auto" w:fill="F7CAAC"/>
          </w:tcPr>
          <w:p w14:paraId="23068617" w14:textId="77777777" w:rsidR="00F71A2D" w:rsidRDefault="00F71A2D" w:rsidP="003F6EB7">
            <w:pPr>
              <w:jc w:val="both"/>
            </w:pPr>
            <w:r>
              <w:rPr>
                <w:b/>
              </w:rPr>
              <w:t xml:space="preserve">Obor habilitačního řízení </w:t>
            </w:r>
          </w:p>
        </w:tc>
        <w:tc>
          <w:tcPr>
            <w:tcW w:w="2243" w:type="dxa"/>
            <w:gridSpan w:val="2"/>
            <w:tcBorders>
              <w:top w:val="single" w:sz="12" w:space="0" w:color="auto"/>
            </w:tcBorders>
            <w:shd w:val="clear" w:color="auto" w:fill="F7CAAC"/>
          </w:tcPr>
          <w:p w14:paraId="4C52DAF3" w14:textId="77777777" w:rsidR="00F71A2D" w:rsidRDefault="00F71A2D" w:rsidP="003F6EB7">
            <w:pPr>
              <w:jc w:val="both"/>
            </w:pPr>
            <w:r>
              <w:rPr>
                <w:b/>
              </w:rPr>
              <w:t>Rok udělení hodnosti</w:t>
            </w:r>
          </w:p>
        </w:tc>
        <w:tc>
          <w:tcPr>
            <w:tcW w:w="2246" w:type="dxa"/>
            <w:gridSpan w:val="4"/>
            <w:tcBorders>
              <w:top w:val="single" w:sz="12" w:space="0" w:color="auto"/>
              <w:right w:val="single" w:sz="12" w:space="0" w:color="auto"/>
            </w:tcBorders>
            <w:shd w:val="clear" w:color="auto" w:fill="F7CAAC"/>
          </w:tcPr>
          <w:p w14:paraId="21A68345" w14:textId="77777777" w:rsidR="00F71A2D" w:rsidRDefault="00F71A2D"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14:paraId="0C06A7EA" w14:textId="77777777" w:rsidR="00F71A2D" w:rsidRDefault="00F71A2D" w:rsidP="003F6EB7">
            <w:pPr>
              <w:jc w:val="both"/>
              <w:rPr>
                <w:b/>
              </w:rPr>
            </w:pPr>
            <w:r>
              <w:rPr>
                <w:b/>
              </w:rPr>
              <w:t>Ohlasy publikací</w:t>
            </w:r>
          </w:p>
        </w:tc>
      </w:tr>
      <w:tr w:rsidR="00F71A2D" w14:paraId="7AEC73E7" w14:textId="77777777" w:rsidTr="007E5019">
        <w:trPr>
          <w:cantSplit/>
        </w:trPr>
        <w:tc>
          <w:tcPr>
            <w:tcW w:w="3344" w:type="dxa"/>
            <w:gridSpan w:val="2"/>
          </w:tcPr>
          <w:p w14:paraId="07632AB9" w14:textId="77777777" w:rsidR="00F71A2D" w:rsidRDefault="00F71A2D" w:rsidP="003F6EB7">
            <w:pPr>
              <w:jc w:val="both"/>
            </w:pPr>
          </w:p>
        </w:tc>
        <w:tc>
          <w:tcPr>
            <w:tcW w:w="2243" w:type="dxa"/>
            <w:gridSpan w:val="2"/>
          </w:tcPr>
          <w:p w14:paraId="026A9CB4" w14:textId="77777777" w:rsidR="00F71A2D" w:rsidRDefault="00F71A2D" w:rsidP="003F6EB7">
            <w:pPr>
              <w:jc w:val="both"/>
            </w:pPr>
          </w:p>
        </w:tc>
        <w:tc>
          <w:tcPr>
            <w:tcW w:w="2246" w:type="dxa"/>
            <w:gridSpan w:val="4"/>
            <w:tcBorders>
              <w:right w:val="single" w:sz="12" w:space="0" w:color="auto"/>
            </w:tcBorders>
          </w:tcPr>
          <w:p w14:paraId="4F0A6049" w14:textId="77777777" w:rsidR="00F71A2D" w:rsidRDefault="00F71A2D" w:rsidP="003F6EB7">
            <w:pPr>
              <w:jc w:val="both"/>
            </w:pPr>
          </w:p>
        </w:tc>
        <w:tc>
          <w:tcPr>
            <w:tcW w:w="636" w:type="dxa"/>
            <w:tcBorders>
              <w:left w:val="single" w:sz="12" w:space="0" w:color="auto"/>
            </w:tcBorders>
            <w:shd w:val="clear" w:color="auto" w:fill="F7CAAC"/>
          </w:tcPr>
          <w:p w14:paraId="5C1CA185" w14:textId="77777777" w:rsidR="00F71A2D" w:rsidRDefault="00F71A2D" w:rsidP="003F6EB7">
            <w:pPr>
              <w:jc w:val="both"/>
            </w:pPr>
            <w:r>
              <w:rPr>
                <w:b/>
              </w:rPr>
              <w:t>WOS</w:t>
            </w:r>
          </w:p>
        </w:tc>
        <w:tc>
          <w:tcPr>
            <w:tcW w:w="697" w:type="dxa"/>
            <w:shd w:val="clear" w:color="auto" w:fill="F7CAAC"/>
          </w:tcPr>
          <w:p w14:paraId="516D435B" w14:textId="77777777" w:rsidR="00F71A2D" w:rsidRDefault="00F71A2D" w:rsidP="003F6EB7">
            <w:pPr>
              <w:jc w:val="both"/>
              <w:rPr>
                <w:sz w:val="18"/>
              </w:rPr>
            </w:pPr>
            <w:r>
              <w:rPr>
                <w:b/>
                <w:sz w:val="18"/>
              </w:rPr>
              <w:t>Scopus</w:t>
            </w:r>
          </w:p>
        </w:tc>
        <w:tc>
          <w:tcPr>
            <w:tcW w:w="693" w:type="dxa"/>
            <w:shd w:val="clear" w:color="auto" w:fill="F7CAAC"/>
          </w:tcPr>
          <w:p w14:paraId="67BDE44E" w14:textId="77777777" w:rsidR="00F71A2D" w:rsidRDefault="00F71A2D" w:rsidP="003F6EB7">
            <w:pPr>
              <w:jc w:val="both"/>
            </w:pPr>
            <w:r>
              <w:rPr>
                <w:b/>
                <w:sz w:val="18"/>
              </w:rPr>
              <w:t>ostatní</w:t>
            </w:r>
          </w:p>
        </w:tc>
      </w:tr>
      <w:tr w:rsidR="00F71A2D" w14:paraId="3A3E4E34" w14:textId="77777777" w:rsidTr="007E5019">
        <w:trPr>
          <w:cantSplit/>
          <w:trHeight w:val="70"/>
        </w:trPr>
        <w:tc>
          <w:tcPr>
            <w:tcW w:w="3344" w:type="dxa"/>
            <w:gridSpan w:val="2"/>
            <w:shd w:val="clear" w:color="auto" w:fill="F7CAAC"/>
          </w:tcPr>
          <w:p w14:paraId="5C275083" w14:textId="77777777" w:rsidR="00F71A2D" w:rsidRDefault="00F71A2D" w:rsidP="003F6EB7">
            <w:pPr>
              <w:jc w:val="both"/>
            </w:pPr>
            <w:r>
              <w:rPr>
                <w:b/>
              </w:rPr>
              <w:t>Obor jmenovacího řízení</w:t>
            </w:r>
          </w:p>
        </w:tc>
        <w:tc>
          <w:tcPr>
            <w:tcW w:w="2243" w:type="dxa"/>
            <w:gridSpan w:val="2"/>
            <w:shd w:val="clear" w:color="auto" w:fill="F7CAAC"/>
          </w:tcPr>
          <w:p w14:paraId="6B48AB7F" w14:textId="77777777" w:rsidR="00F71A2D" w:rsidRDefault="00F71A2D" w:rsidP="003F6EB7">
            <w:pPr>
              <w:jc w:val="both"/>
            </w:pPr>
            <w:r>
              <w:rPr>
                <w:b/>
              </w:rPr>
              <w:t>Rok udělení hodnosti</w:t>
            </w:r>
          </w:p>
        </w:tc>
        <w:tc>
          <w:tcPr>
            <w:tcW w:w="2246" w:type="dxa"/>
            <w:gridSpan w:val="4"/>
            <w:tcBorders>
              <w:right w:val="single" w:sz="12" w:space="0" w:color="auto"/>
            </w:tcBorders>
            <w:shd w:val="clear" w:color="auto" w:fill="F7CAAC"/>
          </w:tcPr>
          <w:p w14:paraId="5DE81548" w14:textId="77777777" w:rsidR="00F71A2D" w:rsidRDefault="00F71A2D" w:rsidP="003F6EB7">
            <w:pPr>
              <w:jc w:val="both"/>
            </w:pPr>
            <w:r>
              <w:rPr>
                <w:b/>
              </w:rPr>
              <w:t>Řízení konáno na VŠ</w:t>
            </w:r>
          </w:p>
        </w:tc>
        <w:tc>
          <w:tcPr>
            <w:tcW w:w="636" w:type="dxa"/>
            <w:vMerge w:val="restart"/>
            <w:tcBorders>
              <w:left w:val="single" w:sz="12" w:space="0" w:color="auto"/>
            </w:tcBorders>
          </w:tcPr>
          <w:p w14:paraId="2B854599" w14:textId="77777777" w:rsidR="00F71A2D" w:rsidRDefault="008F2EE0" w:rsidP="008F2EE0">
            <w:pPr>
              <w:jc w:val="center"/>
              <w:rPr>
                <w:b/>
              </w:rPr>
            </w:pPr>
            <w:r>
              <w:rPr>
                <w:b/>
              </w:rPr>
              <w:t>0</w:t>
            </w:r>
          </w:p>
        </w:tc>
        <w:tc>
          <w:tcPr>
            <w:tcW w:w="697" w:type="dxa"/>
            <w:vMerge w:val="restart"/>
          </w:tcPr>
          <w:p w14:paraId="32CBBB46" w14:textId="77777777" w:rsidR="00F71A2D" w:rsidRDefault="008F2EE0" w:rsidP="003F6EB7">
            <w:pPr>
              <w:jc w:val="center"/>
              <w:rPr>
                <w:b/>
              </w:rPr>
            </w:pPr>
            <w:r>
              <w:rPr>
                <w:b/>
              </w:rPr>
              <w:t>0</w:t>
            </w:r>
          </w:p>
        </w:tc>
        <w:tc>
          <w:tcPr>
            <w:tcW w:w="693" w:type="dxa"/>
            <w:vMerge w:val="restart"/>
          </w:tcPr>
          <w:p w14:paraId="4CDC4B37" w14:textId="77777777" w:rsidR="00F71A2D" w:rsidRDefault="00F71A2D" w:rsidP="003F6EB7">
            <w:pPr>
              <w:jc w:val="center"/>
              <w:rPr>
                <w:b/>
              </w:rPr>
            </w:pPr>
            <w:r>
              <w:rPr>
                <w:b/>
              </w:rPr>
              <w:t>14</w:t>
            </w:r>
          </w:p>
        </w:tc>
      </w:tr>
      <w:tr w:rsidR="00F71A2D" w14:paraId="25519ABA" w14:textId="77777777" w:rsidTr="007E5019">
        <w:trPr>
          <w:trHeight w:val="205"/>
        </w:trPr>
        <w:tc>
          <w:tcPr>
            <w:tcW w:w="3344" w:type="dxa"/>
            <w:gridSpan w:val="2"/>
          </w:tcPr>
          <w:p w14:paraId="034AF6D6" w14:textId="77777777" w:rsidR="00F71A2D" w:rsidRDefault="00F71A2D" w:rsidP="003F6EB7">
            <w:pPr>
              <w:jc w:val="both"/>
            </w:pPr>
          </w:p>
        </w:tc>
        <w:tc>
          <w:tcPr>
            <w:tcW w:w="2243" w:type="dxa"/>
            <w:gridSpan w:val="2"/>
          </w:tcPr>
          <w:p w14:paraId="6DEC3054" w14:textId="77777777" w:rsidR="00F71A2D" w:rsidRDefault="00F71A2D" w:rsidP="003F6EB7">
            <w:pPr>
              <w:jc w:val="both"/>
            </w:pPr>
          </w:p>
        </w:tc>
        <w:tc>
          <w:tcPr>
            <w:tcW w:w="2246" w:type="dxa"/>
            <w:gridSpan w:val="4"/>
            <w:tcBorders>
              <w:right w:val="single" w:sz="12" w:space="0" w:color="auto"/>
            </w:tcBorders>
          </w:tcPr>
          <w:p w14:paraId="1906F663" w14:textId="77777777" w:rsidR="00F71A2D" w:rsidRDefault="00F71A2D" w:rsidP="003F6EB7">
            <w:pPr>
              <w:jc w:val="both"/>
            </w:pPr>
          </w:p>
        </w:tc>
        <w:tc>
          <w:tcPr>
            <w:tcW w:w="636" w:type="dxa"/>
            <w:vMerge/>
            <w:tcBorders>
              <w:left w:val="single" w:sz="12" w:space="0" w:color="auto"/>
            </w:tcBorders>
            <w:vAlign w:val="center"/>
          </w:tcPr>
          <w:p w14:paraId="3B2705B6" w14:textId="77777777" w:rsidR="00F71A2D" w:rsidRDefault="00F71A2D" w:rsidP="003F6EB7">
            <w:pPr>
              <w:rPr>
                <w:b/>
              </w:rPr>
            </w:pPr>
          </w:p>
        </w:tc>
        <w:tc>
          <w:tcPr>
            <w:tcW w:w="697" w:type="dxa"/>
            <w:vMerge/>
            <w:vAlign w:val="center"/>
          </w:tcPr>
          <w:p w14:paraId="6312F779" w14:textId="77777777" w:rsidR="00F71A2D" w:rsidRDefault="00F71A2D" w:rsidP="003F6EB7">
            <w:pPr>
              <w:rPr>
                <w:b/>
              </w:rPr>
            </w:pPr>
          </w:p>
        </w:tc>
        <w:tc>
          <w:tcPr>
            <w:tcW w:w="693" w:type="dxa"/>
            <w:vMerge/>
            <w:vAlign w:val="center"/>
          </w:tcPr>
          <w:p w14:paraId="69ACCD6C" w14:textId="77777777" w:rsidR="00F71A2D" w:rsidRDefault="00F71A2D" w:rsidP="003F6EB7">
            <w:pPr>
              <w:rPr>
                <w:b/>
              </w:rPr>
            </w:pPr>
          </w:p>
        </w:tc>
      </w:tr>
      <w:tr w:rsidR="00F71A2D" w14:paraId="7386CAD1" w14:textId="77777777" w:rsidTr="003F6EB7">
        <w:tc>
          <w:tcPr>
            <w:tcW w:w="9859" w:type="dxa"/>
            <w:gridSpan w:val="11"/>
            <w:shd w:val="clear" w:color="auto" w:fill="F7CAAC"/>
          </w:tcPr>
          <w:p w14:paraId="46A99A07" w14:textId="77777777"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14:paraId="1FB541DF" w14:textId="77777777" w:rsidTr="00B5665A">
        <w:trPr>
          <w:trHeight w:val="2013"/>
        </w:trPr>
        <w:tc>
          <w:tcPr>
            <w:tcW w:w="9859" w:type="dxa"/>
            <w:gridSpan w:val="11"/>
          </w:tcPr>
          <w:p w14:paraId="54DF3966" w14:textId="3882490C" w:rsidR="007E5019" w:rsidRDefault="007E5019" w:rsidP="00475DA2">
            <w:pPr>
              <w:jc w:val="both"/>
              <w:rPr>
                <w:lang w:val="en-US"/>
              </w:rPr>
            </w:pPr>
            <w:r w:rsidRPr="007E5019">
              <w:rPr>
                <w:lang w:val="en-US"/>
              </w:rPr>
              <w:t>MATOŠKOVÁ, J</w:t>
            </w:r>
            <w:r>
              <w:rPr>
                <w:lang w:val="en-US"/>
              </w:rPr>
              <w:t>.,</w:t>
            </w:r>
            <w:r w:rsidRPr="007E5019">
              <w:rPr>
                <w:lang w:val="en-US"/>
              </w:rPr>
              <w:t xml:space="preserve"> MACUROVÁ, L</w:t>
            </w:r>
            <w:r>
              <w:rPr>
                <w:lang w:val="en-US"/>
              </w:rPr>
              <w:t>.,</w:t>
            </w:r>
            <w:r w:rsidRPr="007E5019">
              <w:rPr>
                <w:lang w:val="en-US"/>
              </w:rPr>
              <w:t xml:space="preserve"> TOMANCOVÁ, L. A link between knowledge sharing and managers’ characteristics. </w:t>
            </w:r>
            <w:r w:rsidRPr="007E5019">
              <w:rPr>
                <w:i/>
                <w:lang w:val="en-US"/>
              </w:rPr>
              <w:t>Leadership and Organization Development Journal,</w:t>
            </w:r>
            <w:r w:rsidRPr="007E5019">
              <w:rPr>
                <w:lang w:val="en-US"/>
              </w:rPr>
              <w:t xml:space="preserve"> 2018, roč. 39, č. 8, s. 1024-1036. ISSN 0143-7739.</w:t>
            </w:r>
            <w:r>
              <w:rPr>
                <w:lang w:val="en-US"/>
              </w:rPr>
              <w:t xml:space="preserve"> (5%)</w:t>
            </w:r>
          </w:p>
          <w:p w14:paraId="151FB0AF" w14:textId="6F957CBC" w:rsidR="00475DA2" w:rsidRDefault="00475DA2" w:rsidP="00475DA2">
            <w:pPr>
              <w:jc w:val="both"/>
            </w:pPr>
            <w:r>
              <w:rPr>
                <w:lang w:val="en-US"/>
              </w:rPr>
              <w:t xml:space="preserve">NOVÁK, P., HRUŠECKÁ, D., </w:t>
            </w:r>
            <w:r>
              <w:rPr>
                <w:bCs/>
                <w:lang w:val="en-US"/>
              </w:rPr>
              <w:t>MACUROVÁ,</w:t>
            </w:r>
            <w:r w:rsidRPr="002A624E">
              <w:rPr>
                <w:lang w:val="en-US"/>
              </w:rPr>
              <w:t xml:space="preserve"> L</w:t>
            </w:r>
            <w:r>
              <w:rPr>
                <w:lang w:val="en-US"/>
              </w:rPr>
              <w:t xml:space="preserve">. </w:t>
            </w:r>
            <w:r>
              <w:rPr>
                <w:color w:val="2A2D35"/>
                <w:lang w:val="en"/>
              </w:rPr>
              <w:t>P</w:t>
            </w:r>
            <w:r w:rsidRPr="004D5CD3">
              <w:rPr>
                <w:lang w:val="en"/>
              </w:rPr>
              <w:t>erception of Cost Behaviour in Industrial Firms with Emphasis on Logistics and its Costs</w:t>
            </w:r>
            <w:r w:rsidRPr="004D5CD3">
              <w:rPr>
                <w:lang w:val="en-US"/>
              </w:rPr>
              <w:t xml:space="preserve">. </w:t>
            </w:r>
            <w:r w:rsidRPr="004D5CD3">
              <w:rPr>
                <w:i/>
                <w:iCs/>
                <w:lang w:val="en"/>
              </w:rPr>
              <w:t>FME TRANSACTIONS.</w:t>
            </w:r>
            <w:r w:rsidRPr="004D5CD3">
              <w:rPr>
                <w:lang w:val="en-US"/>
              </w:rPr>
              <w:t xml:space="preserve"> </w:t>
            </w:r>
            <w:r>
              <w:rPr>
                <w:lang w:val="en-US"/>
              </w:rPr>
              <w:t xml:space="preserve">Volume 46, Issue 4, 2018, p. </w:t>
            </w:r>
            <w:r>
              <w:rPr>
                <w:color w:val="2A2D35"/>
                <w:lang w:val="en"/>
              </w:rPr>
              <w:t>658-667</w:t>
            </w:r>
            <w:r>
              <w:rPr>
                <w:lang w:val="en-US"/>
              </w:rPr>
              <w:t xml:space="preserve"> ISSN </w:t>
            </w:r>
            <w:r>
              <w:rPr>
                <w:color w:val="2A2D35"/>
                <w:lang w:val="en"/>
              </w:rPr>
              <w:t>1451-2092. (20%)</w:t>
            </w:r>
          </w:p>
          <w:p w14:paraId="7BC9EDAE" w14:textId="77777777" w:rsidR="00F71A2D" w:rsidRPr="001E1998" w:rsidRDefault="00F71A2D" w:rsidP="00F71A2D">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14:paraId="5E4888CE" w14:textId="7D789132" w:rsidR="00F71A2D" w:rsidRPr="001E1998" w:rsidRDefault="00F71A2D" w:rsidP="007E5019">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sidR="00D3495B">
              <w:rPr>
                <w:szCs w:val="18"/>
              </w:rPr>
              <w:t xml:space="preserve">. </w:t>
            </w:r>
            <w:hyperlink r:id="rId51" w:history="1">
              <w:r w:rsidR="00D3495B" w:rsidRPr="00B5665A">
                <w:rPr>
                  <w:rStyle w:val="Hypertextovodkaz"/>
                  <w:color w:val="auto"/>
                  <w:szCs w:val="18"/>
                  <w:u w:val="none"/>
                </w:rPr>
                <w:t>https://vsers.cz/wp-content/uploads/2017/02/Auspicia-2014-2-1.pdf</w:t>
              </w:r>
            </w:hyperlink>
            <w:r w:rsidR="00D3495B" w:rsidRPr="00B5665A">
              <w:rPr>
                <w:szCs w:val="18"/>
              </w:rPr>
              <w:t xml:space="preserve"> </w:t>
            </w:r>
            <w:r w:rsidRPr="00B5665A">
              <w:rPr>
                <w:szCs w:val="18"/>
              </w:rPr>
              <w:t xml:space="preserve">(50%). </w:t>
            </w:r>
          </w:p>
        </w:tc>
      </w:tr>
      <w:tr w:rsidR="00F71A2D" w14:paraId="0A172B46" w14:textId="77777777" w:rsidTr="003F6EB7">
        <w:trPr>
          <w:trHeight w:val="218"/>
        </w:trPr>
        <w:tc>
          <w:tcPr>
            <w:tcW w:w="9859" w:type="dxa"/>
            <w:gridSpan w:val="11"/>
            <w:shd w:val="clear" w:color="auto" w:fill="F7CAAC"/>
          </w:tcPr>
          <w:p w14:paraId="07ACC53B" w14:textId="77777777" w:rsidR="00F71A2D" w:rsidRDefault="00F71A2D" w:rsidP="003F6EB7">
            <w:pPr>
              <w:rPr>
                <w:b/>
              </w:rPr>
            </w:pPr>
            <w:r>
              <w:rPr>
                <w:b/>
              </w:rPr>
              <w:t>Působení v zahraničí</w:t>
            </w:r>
          </w:p>
        </w:tc>
      </w:tr>
      <w:tr w:rsidR="00F71A2D" w14:paraId="7FCE4766" w14:textId="77777777" w:rsidTr="00D34115">
        <w:trPr>
          <w:trHeight w:val="64"/>
        </w:trPr>
        <w:tc>
          <w:tcPr>
            <w:tcW w:w="9859" w:type="dxa"/>
            <w:gridSpan w:val="11"/>
          </w:tcPr>
          <w:p w14:paraId="35E3D0CE" w14:textId="77777777" w:rsidR="00F71A2D" w:rsidRDefault="00F71A2D" w:rsidP="003F6EB7">
            <w:pPr>
              <w:rPr>
                <w:b/>
              </w:rPr>
            </w:pPr>
          </w:p>
        </w:tc>
      </w:tr>
      <w:tr w:rsidR="00F71A2D" w14:paraId="33CC27F6" w14:textId="77777777" w:rsidTr="007E5019">
        <w:trPr>
          <w:cantSplit/>
          <w:trHeight w:val="64"/>
        </w:trPr>
        <w:tc>
          <w:tcPr>
            <w:tcW w:w="2516" w:type="dxa"/>
            <w:shd w:val="clear" w:color="auto" w:fill="F7CAAC"/>
          </w:tcPr>
          <w:p w14:paraId="279608B8" w14:textId="77777777" w:rsidR="00F71A2D" w:rsidRDefault="00F71A2D" w:rsidP="003F6EB7">
            <w:pPr>
              <w:jc w:val="both"/>
              <w:rPr>
                <w:b/>
              </w:rPr>
            </w:pPr>
            <w:r>
              <w:rPr>
                <w:b/>
              </w:rPr>
              <w:t xml:space="preserve">Podpis </w:t>
            </w:r>
          </w:p>
        </w:tc>
        <w:tc>
          <w:tcPr>
            <w:tcW w:w="4532" w:type="dxa"/>
            <w:gridSpan w:val="5"/>
          </w:tcPr>
          <w:p w14:paraId="41D94DA4" w14:textId="77777777" w:rsidR="00F71A2D" w:rsidRDefault="00F71A2D" w:rsidP="003F6EB7">
            <w:pPr>
              <w:jc w:val="both"/>
            </w:pPr>
          </w:p>
        </w:tc>
        <w:tc>
          <w:tcPr>
            <w:tcW w:w="785" w:type="dxa"/>
            <w:gridSpan w:val="2"/>
            <w:shd w:val="clear" w:color="auto" w:fill="F7CAAC"/>
          </w:tcPr>
          <w:p w14:paraId="48845B67" w14:textId="77777777" w:rsidR="00F71A2D" w:rsidRDefault="00F71A2D" w:rsidP="003F6EB7">
            <w:pPr>
              <w:jc w:val="both"/>
            </w:pPr>
            <w:r>
              <w:rPr>
                <w:b/>
              </w:rPr>
              <w:t>datum</w:t>
            </w:r>
          </w:p>
        </w:tc>
        <w:tc>
          <w:tcPr>
            <w:tcW w:w="2026" w:type="dxa"/>
            <w:gridSpan w:val="3"/>
          </w:tcPr>
          <w:p w14:paraId="18B35B8E" w14:textId="77777777" w:rsidR="00F71A2D" w:rsidRDefault="00F71A2D" w:rsidP="003F6EB7">
            <w:pPr>
              <w:jc w:val="both"/>
            </w:pPr>
          </w:p>
        </w:tc>
      </w:tr>
    </w:tbl>
    <w:p w14:paraId="26B47694" w14:textId="77777777" w:rsidR="007E5019" w:rsidRDefault="007E501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8"/>
        <w:gridCol w:w="1719"/>
        <w:gridCol w:w="524"/>
        <w:gridCol w:w="468"/>
        <w:gridCol w:w="993"/>
        <w:gridCol w:w="708"/>
        <w:gridCol w:w="77"/>
        <w:gridCol w:w="636"/>
        <w:gridCol w:w="697"/>
        <w:gridCol w:w="693"/>
      </w:tblGrid>
      <w:tr w:rsidR="00F71A2D" w14:paraId="13C20CB6" w14:textId="77777777" w:rsidTr="00702C5D">
        <w:tc>
          <w:tcPr>
            <w:tcW w:w="9859" w:type="dxa"/>
            <w:gridSpan w:val="11"/>
            <w:tcBorders>
              <w:bottom w:val="double" w:sz="4" w:space="0" w:color="auto"/>
            </w:tcBorders>
            <w:shd w:val="clear" w:color="auto" w:fill="BDD6EE"/>
          </w:tcPr>
          <w:p w14:paraId="7B054201" w14:textId="298677F3" w:rsidR="00F71A2D" w:rsidRDefault="00EA1FC5" w:rsidP="003F6EB7">
            <w:pPr>
              <w:jc w:val="both"/>
              <w:rPr>
                <w:b/>
                <w:sz w:val="28"/>
              </w:rPr>
            </w:pPr>
            <w:r>
              <w:rPr>
                <w:b/>
                <w:sz w:val="28"/>
              </w:rPr>
              <w:t>C</w:t>
            </w:r>
            <w:r w:rsidR="00F71A2D">
              <w:rPr>
                <w:b/>
                <w:sz w:val="28"/>
              </w:rPr>
              <w:t>-I – Personální zabezpečení</w:t>
            </w:r>
          </w:p>
        </w:tc>
      </w:tr>
      <w:tr w:rsidR="00F71A2D" w14:paraId="7879F47A" w14:textId="77777777" w:rsidTr="007E5019">
        <w:tc>
          <w:tcPr>
            <w:tcW w:w="2516" w:type="dxa"/>
            <w:tcBorders>
              <w:top w:val="double" w:sz="4" w:space="0" w:color="auto"/>
            </w:tcBorders>
            <w:shd w:val="clear" w:color="auto" w:fill="F7CAAC"/>
          </w:tcPr>
          <w:p w14:paraId="166E6EC6" w14:textId="77777777" w:rsidR="00F71A2D" w:rsidRDefault="00F71A2D" w:rsidP="003F6EB7">
            <w:pPr>
              <w:jc w:val="both"/>
              <w:rPr>
                <w:b/>
              </w:rPr>
            </w:pPr>
            <w:r>
              <w:rPr>
                <w:b/>
              </w:rPr>
              <w:t>Vysoká škola</w:t>
            </w:r>
          </w:p>
        </w:tc>
        <w:tc>
          <w:tcPr>
            <w:tcW w:w="7343" w:type="dxa"/>
            <w:gridSpan w:val="10"/>
          </w:tcPr>
          <w:p w14:paraId="259C4E70" w14:textId="77777777" w:rsidR="00F71A2D" w:rsidRDefault="00F71A2D" w:rsidP="003F6EB7">
            <w:pPr>
              <w:jc w:val="both"/>
            </w:pPr>
            <w:r>
              <w:t>Univerzita Tomáše Bati ve Zlíně</w:t>
            </w:r>
          </w:p>
        </w:tc>
      </w:tr>
      <w:tr w:rsidR="00F71A2D" w14:paraId="73E4A35C" w14:textId="77777777" w:rsidTr="007E5019">
        <w:tc>
          <w:tcPr>
            <w:tcW w:w="2516" w:type="dxa"/>
            <w:shd w:val="clear" w:color="auto" w:fill="F7CAAC"/>
          </w:tcPr>
          <w:p w14:paraId="79A4EBB2" w14:textId="77777777" w:rsidR="00F71A2D" w:rsidRDefault="00F71A2D" w:rsidP="003F6EB7">
            <w:pPr>
              <w:jc w:val="both"/>
              <w:rPr>
                <w:b/>
              </w:rPr>
            </w:pPr>
            <w:r>
              <w:rPr>
                <w:b/>
              </w:rPr>
              <w:t>Součást vysoké školy</w:t>
            </w:r>
          </w:p>
        </w:tc>
        <w:tc>
          <w:tcPr>
            <w:tcW w:w="7343" w:type="dxa"/>
            <w:gridSpan w:val="10"/>
          </w:tcPr>
          <w:p w14:paraId="46F303C6" w14:textId="77777777" w:rsidR="00F71A2D" w:rsidRDefault="00F71A2D" w:rsidP="003F6EB7">
            <w:pPr>
              <w:jc w:val="both"/>
            </w:pPr>
            <w:r>
              <w:t>Fakulta managementu a ekonomiky</w:t>
            </w:r>
          </w:p>
        </w:tc>
      </w:tr>
      <w:tr w:rsidR="00F71A2D" w14:paraId="48BE8508" w14:textId="77777777" w:rsidTr="007E5019">
        <w:tc>
          <w:tcPr>
            <w:tcW w:w="2516" w:type="dxa"/>
            <w:shd w:val="clear" w:color="auto" w:fill="F7CAAC"/>
          </w:tcPr>
          <w:p w14:paraId="255BF7DC" w14:textId="77777777" w:rsidR="00F71A2D" w:rsidRDefault="00F71A2D" w:rsidP="003F6EB7">
            <w:pPr>
              <w:jc w:val="both"/>
              <w:rPr>
                <w:b/>
              </w:rPr>
            </w:pPr>
            <w:r>
              <w:rPr>
                <w:b/>
              </w:rPr>
              <w:t>Název studijního programu</w:t>
            </w:r>
          </w:p>
        </w:tc>
        <w:tc>
          <w:tcPr>
            <w:tcW w:w="7343" w:type="dxa"/>
            <w:gridSpan w:val="10"/>
          </w:tcPr>
          <w:p w14:paraId="54407B14" w14:textId="77777777" w:rsidR="00F71A2D" w:rsidRDefault="00F71A2D" w:rsidP="003F6EB7">
            <w:pPr>
              <w:jc w:val="both"/>
            </w:pPr>
            <w:r>
              <w:t>Průmyslové inženýrství</w:t>
            </w:r>
          </w:p>
        </w:tc>
      </w:tr>
      <w:tr w:rsidR="00F71A2D" w14:paraId="66AD12D6" w14:textId="77777777" w:rsidTr="007E5019">
        <w:tc>
          <w:tcPr>
            <w:tcW w:w="2516" w:type="dxa"/>
            <w:shd w:val="clear" w:color="auto" w:fill="F7CAAC"/>
          </w:tcPr>
          <w:p w14:paraId="50026AC8" w14:textId="77777777" w:rsidR="00F71A2D" w:rsidRDefault="00F71A2D" w:rsidP="003F6EB7">
            <w:pPr>
              <w:jc w:val="both"/>
              <w:rPr>
                <w:b/>
              </w:rPr>
            </w:pPr>
            <w:r>
              <w:rPr>
                <w:b/>
              </w:rPr>
              <w:t>Jméno a příjmení</w:t>
            </w:r>
          </w:p>
        </w:tc>
        <w:tc>
          <w:tcPr>
            <w:tcW w:w="4532" w:type="dxa"/>
            <w:gridSpan w:val="5"/>
          </w:tcPr>
          <w:p w14:paraId="07C7638F" w14:textId="77777777" w:rsidR="00F71A2D" w:rsidRDefault="00F71A2D" w:rsidP="003F6EB7">
            <w:pPr>
              <w:jc w:val="both"/>
            </w:pPr>
            <w:r>
              <w:t>Jana MATOŠKOVÁ</w:t>
            </w:r>
          </w:p>
        </w:tc>
        <w:tc>
          <w:tcPr>
            <w:tcW w:w="708" w:type="dxa"/>
            <w:shd w:val="clear" w:color="auto" w:fill="F7CAAC"/>
          </w:tcPr>
          <w:p w14:paraId="074323D1" w14:textId="77777777" w:rsidR="00F71A2D" w:rsidRDefault="00F71A2D" w:rsidP="003F6EB7">
            <w:pPr>
              <w:jc w:val="both"/>
              <w:rPr>
                <w:b/>
              </w:rPr>
            </w:pPr>
            <w:r>
              <w:rPr>
                <w:b/>
              </w:rPr>
              <w:t>Tituly</w:t>
            </w:r>
          </w:p>
        </w:tc>
        <w:tc>
          <w:tcPr>
            <w:tcW w:w="2103" w:type="dxa"/>
            <w:gridSpan w:val="4"/>
          </w:tcPr>
          <w:p w14:paraId="35C1CB9D" w14:textId="77777777" w:rsidR="00F71A2D" w:rsidRDefault="00F71A2D" w:rsidP="003F6EB7">
            <w:pPr>
              <w:jc w:val="both"/>
            </w:pPr>
            <w:r>
              <w:t>Ing.</w:t>
            </w:r>
            <w:r w:rsidR="003F0B88">
              <w:t>,</w:t>
            </w:r>
            <w:r>
              <w:t xml:space="preserve"> Ph.D.</w:t>
            </w:r>
          </w:p>
        </w:tc>
      </w:tr>
      <w:tr w:rsidR="00F71A2D" w14:paraId="739B7024" w14:textId="77777777" w:rsidTr="007E5019">
        <w:tc>
          <w:tcPr>
            <w:tcW w:w="2516" w:type="dxa"/>
            <w:shd w:val="clear" w:color="auto" w:fill="F7CAAC"/>
          </w:tcPr>
          <w:p w14:paraId="18B87C8D" w14:textId="77777777" w:rsidR="00F71A2D" w:rsidRDefault="00F71A2D" w:rsidP="003F6EB7">
            <w:pPr>
              <w:jc w:val="both"/>
              <w:rPr>
                <w:b/>
              </w:rPr>
            </w:pPr>
            <w:r>
              <w:rPr>
                <w:b/>
              </w:rPr>
              <w:t>Rok narození</w:t>
            </w:r>
          </w:p>
        </w:tc>
        <w:tc>
          <w:tcPr>
            <w:tcW w:w="828" w:type="dxa"/>
          </w:tcPr>
          <w:p w14:paraId="788EFAC5" w14:textId="77777777" w:rsidR="00F71A2D" w:rsidRDefault="00F71A2D" w:rsidP="003F6EB7">
            <w:pPr>
              <w:jc w:val="both"/>
            </w:pPr>
            <w:r>
              <w:t>1979</w:t>
            </w:r>
          </w:p>
        </w:tc>
        <w:tc>
          <w:tcPr>
            <w:tcW w:w="1719" w:type="dxa"/>
            <w:shd w:val="clear" w:color="auto" w:fill="F7CAAC"/>
          </w:tcPr>
          <w:p w14:paraId="203757B2" w14:textId="77777777" w:rsidR="00F71A2D" w:rsidRDefault="00F71A2D" w:rsidP="003F6EB7">
            <w:pPr>
              <w:jc w:val="both"/>
              <w:rPr>
                <w:b/>
              </w:rPr>
            </w:pPr>
            <w:r>
              <w:rPr>
                <w:b/>
              </w:rPr>
              <w:t>typ vztahu k VŠ</w:t>
            </w:r>
          </w:p>
        </w:tc>
        <w:tc>
          <w:tcPr>
            <w:tcW w:w="992" w:type="dxa"/>
            <w:gridSpan w:val="2"/>
          </w:tcPr>
          <w:p w14:paraId="062C1285" w14:textId="77777777" w:rsidR="00F71A2D" w:rsidRDefault="00F71A2D" w:rsidP="003F6EB7">
            <w:pPr>
              <w:jc w:val="both"/>
            </w:pPr>
            <w:r>
              <w:t>pp</w:t>
            </w:r>
          </w:p>
        </w:tc>
        <w:tc>
          <w:tcPr>
            <w:tcW w:w="993" w:type="dxa"/>
            <w:shd w:val="clear" w:color="auto" w:fill="F7CAAC"/>
          </w:tcPr>
          <w:p w14:paraId="63CF3D66" w14:textId="77777777" w:rsidR="00F71A2D" w:rsidRDefault="00F71A2D" w:rsidP="003F6EB7">
            <w:pPr>
              <w:jc w:val="both"/>
              <w:rPr>
                <w:b/>
              </w:rPr>
            </w:pPr>
            <w:r>
              <w:rPr>
                <w:b/>
              </w:rPr>
              <w:t>rozsah</w:t>
            </w:r>
          </w:p>
        </w:tc>
        <w:tc>
          <w:tcPr>
            <w:tcW w:w="708" w:type="dxa"/>
          </w:tcPr>
          <w:p w14:paraId="20735E07" w14:textId="77777777" w:rsidR="00F71A2D" w:rsidRDefault="00F71A2D" w:rsidP="003F6EB7">
            <w:pPr>
              <w:jc w:val="both"/>
            </w:pPr>
            <w:r>
              <w:t>40</w:t>
            </w:r>
          </w:p>
        </w:tc>
        <w:tc>
          <w:tcPr>
            <w:tcW w:w="713" w:type="dxa"/>
            <w:gridSpan w:val="2"/>
            <w:shd w:val="clear" w:color="auto" w:fill="F7CAAC"/>
          </w:tcPr>
          <w:p w14:paraId="04EB0292" w14:textId="77777777" w:rsidR="00F71A2D" w:rsidRDefault="00F71A2D" w:rsidP="003F6EB7">
            <w:pPr>
              <w:jc w:val="both"/>
              <w:rPr>
                <w:b/>
              </w:rPr>
            </w:pPr>
            <w:r>
              <w:rPr>
                <w:b/>
              </w:rPr>
              <w:t>do kdy</w:t>
            </w:r>
          </w:p>
        </w:tc>
        <w:tc>
          <w:tcPr>
            <w:tcW w:w="1390" w:type="dxa"/>
            <w:gridSpan w:val="2"/>
          </w:tcPr>
          <w:p w14:paraId="46CE4E37" w14:textId="77777777" w:rsidR="00F71A2D" w:rsidRDefault="00F71A2D" w:rsidP="003F6EB7">
            <w:pPr>
              <w:jc w:val="both"/>
            </w:pPr>
            <w:r>
              <w:t>N</w:t>
            </w:r>
          </w:p>
        </w:tc>
      </w:tr>
      <w:tr w:rsidR="00F71A2D" w14:paraId="36E03128" w14:textId="77777777" w:rsidTr="007E5019">
        <w:tc>
          <w:tcPr>
            <w:tcW w:w="5063" w:type="dxa"/>
            <w:gridSpan w:val="3"/>
            <w:shd w:val="clear" w:color="auto" w:fill="F7CAAC"/>
          </w:tcPr>
          <w:p w14:paraId="2D29FEF4" w14:textId="77777777" w:rsidR="00F71A2D" w:rsidRDefault="00F71A2D" w:rsidP="003F6EB7">
            <w:pPr>
              <w:jc w:val="both"/>
              <w:rPr>
                <w:b/>
              </w:rPr>
            </w:pPr>
            <w:r>
              <w:rPr>
                <w:b/>
              </w:rPr>
              <w:t>Typ vztahu na součásti VŠ, která uskutečňuje st. program</w:t>
            </w:r>
          </w:p>
        </w:tc>
        <w:tc>
          <w:tcPr>
            <w:tcW w:w="992" w:type="dxa"/>
            <w:gridSpan w:val="2"/>
          </w:tcPr>
          <w:p w14:paraId="3F26A371" w14:textId="77777777" w:rsidR="00F71A2D" w:rsidRDefault="00F71A2D" w:rsidP="003F6EB7">
            <w:pPr>
              <w:jc w:val="both"/>
            </w:pPr>
            <w:r>
              <w:t>pp</w:t>
            </w:r>
          </w:p>
        </w:tc>
        <w:tc>
          <w:tcPr>
            <w:tcW w:w="993" w:type="dxa"/>
            <w:shd w:val="clear" w:color="auto" w:fill="F7CAAC"/>
          </w:tcPr>
          <w:p w14:paraId="485906DC" w14:textId="77777777" w:rsidR="00F71A2D" w:rsidRDefault="00F71A2D" w:rsidP="003F6EB7">
            <w:pPr>
              <w:jc w:val="both"/>
              <w:rPr>
                <w:b/>
              </w:rPr>
            </w:pPr>
            <w:r>
              <w:rPr>
                <w:b/>
              </w:rPr>
              <w:t>rozsah</w:t>
            </w:r>
          </w:p>
        </w:tc>
        <w:tc>
          <w:tcPr>
            <w:tcW w:w="708" w:type="dxa"/>
          </w:tcPr>
          <w:p w14:paraId="1A68F37A" w14:textId="77777777" w:rsidR="00F71A2D" w:rsidRDefault="00F71A2D" w:rsidP="003F6EB7">
            <w:pPr>
              <w:jc w:val="both"/>
            </w:pPr>
            <w:r>
              <w:t>40</w:t>
            </w:r>
          </w:p>
        </w:tc>
        <w:tc>
          <w:tcPr>
            <w:tcW w:w="713" w:type="dxa"/>
            <w:gridSpan w:val="2"/>
            <w:shd w:val="clear" w:color="auto" w:fill="F7CAAC"/>
          </w:tcPr>
          <w:p w14:paraId="475142B9" w14:textId="77777777" w:rsidR="00F71A2D" w:rsidRDefault="00F71A2D" w:rsidP="003F6EB7">
            <w:pPr>
              <w:jc w:val="both"/>
              <w:rPr>
                <w:b/>
              </w:rPr>
            </w:pPr>
            <w:r>
              <w:rPr>
                <w:b/>
              </w:rPr>
              <w:t>do kdy</w:t>
            </w:r>
          </w:p>
        </w:tc>
        <w:tc>
          <w:tcPr>
            <w:tcW w:w="1390" w:type="dxa"/>
            <w:gridSpan w:val="2"/>
          </w:tcPr>
          <w:p w14:paraId="13797DEA" w14:textId="77777777" w:rsidR="00F71A2D" w:rsidRDefault="00F71A2D" w:rsidP="003F6EB7">
            <w:pPr>
              <w:jc w:val="both"/>
            </w:pPr>
            <w:r>
              <w:t>N</w:t>
            </w:r>
          </w:p>
        </w:tc>
      </w:tr>
      <w:tr w:rsidR="00F71A2D" w14:paraId="71EF8E03" w14:textId="77777777" w:rsidTr="007E5019">
        <w:tc>
          <w:tcPr>
            <w:tcW w:w="6055" w:type="dxa"/>
            <w:gridSpan w:val="5"/>
            <w:shd w:val="clear" w:color="auto" w:fill="F7CAAC"/>
          </w:tcPr>
          <w:p w14:paraId="51CA9962" w14:textId="77777777" w:rsidR="00F71A2D" w:rsidRDefault="00F71A2D" w:rsidP="003F6EB7">
            <w:pPr>
              <w:jc w:val="both"/>
            </w:pPr>
            <w:r>
              <w:rPr>
                <w:b/>
              </w:rPr>
              <w:t>Další současná působení jako akademický pracovník na jiných VŠ</w:t>
            </w:r>
          </w:p>
        </w:tc>
        <w:tc>
          <w:tcPr>
            <w:tcW w:w="1701" w:type="dxa"/>
            <w:gridSpan w:val="2"/>
            <w:shd w:val="clear" w:color="auto" w:fill="F7CAAC"/>
          </w:tcPr>
          <w:p w14:paraId="646B13E0" w14:textId="77777777" w:rsidR="00F71A2D" w:rsidRDefault="00F71A2D" w:rsidP="003F6EB7">
            <w:pPr>
              <w:jc w:val="both"/>
              <w:rPr>
                <w:b/>
              </w:rPr>
            </w:pPr>
            <w:r>
              <w:rPr>
                <w:b/>
              </w:rPr>
              <w:t>typ prac. vztahu</w:t>
            </w:r>
          </w:p>
        </w:tc>
        <w:tc>
          <w:tcPr>
            <w:tcW w:w="2103" w:type="dxa"/>
            <w:gridSpan w:val="4"/>
            <w:shd w:val="clear" w:color="auto" w:fill="F7CAAC"/>
          </w:tcPr>
          <w:p w14:paraId="7AE658F4" w14:textId="77777777" w:rsidR="00F71A2D" w:rsidRDefault="00F71A2D" w:rsidP="003F6EB7">
            <w:pPr>
              <w:jc w:val="both"/>
              <w:rPr>
                <w:b/>
              </w:rPr>
            </w:pPr>
            <w:r>
              <w:rPr>
                <w:b/>
              </w:rPr>
              <w:t>rozsah</w:t>
            </w:r>
          </w:p>
        </w:tc>
      </w:tr>
      <w:tr w:rsidR="00F71A2D" w14:paraId="03926566" w14:textId="77777777" w:rsidTr="007E5019">
        <w:tc>
          <w:tcPr>
            <w:tcW w:w="6055" w:type="dxa"/>
            <w:gridSpan w:val="5"/>
          </w:tcPr>
          <w:p w14:paraId="0E27EF38" w14:textId="77777777" w:rsidR="00F71A2D" w:rsidRDefault="00F71A2D" w:rsidP="003F6EB7">
            <w:pPr>
              <w:jc w:val="both"/>
            </w:pPr>
          </w:p>
        </w:tc>
        <w:tc>
          <w:tcPr>
            <w:tcW w:w="1701" w:type="dxa"/>
            <w:gridSpan w:val="2"/>
          </w:tcPr>
          <w:p w14:paraId="2D110100" w14:textId="77777777" w:rsidR="00F71A2D" w:rsidRDefault="00F71A2D" w:rsidP="003F6EB7">
            <w:pPr>
              <w:jc w:val="both"/>
            </w:pPr>
          </w:p>
        </w:tc>
        <w:tc>
          <w:tcPr>
            <w:tcW w:w="2103" w:type="dxa"/>
            <w:gridSpan w:val="4"/>
          </w:tcPr>
          <w:p w14:paraId="006025AF" w14:textId="77777777" w:rsidR="00F71A2D" w:rsidRDefault="00F71A2D" w:rsidP="003F6EB7">
            <w:pPr>
              <w:jc w:val="both"/>
            </w:pPr>
          </w:p>
        </w:tc>
      </w:tr>
      <w:tr w:rsidR="00F71A2D" w14:paraId="56D795BD" w14:textId="77777777" w:rsidTr="00702C5D">
        <w:tc>
          <w:tcPr>
            <w:tcW w:w="9859" w:type="dxa"/>
            <w:gridSpan w:val="11"/>
            <w:shd w:val="clear" w:color="auto" w:fill="F7CAAC"/>
          </w:tcPr>
          <w:p w14:paraId="22489DB9" w14:textId="77777777"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14:paraId="07D33613" w14:textId="77777777" w:rsidTr="00702C5D">
        <w:trPr>
          <w:trHeight w:val="529"/>
        </w:trPr>
        <w:tc>
          <w:tcPr>
            <w:tcW w:w="9859" w:type="dxa"/>
            <w:gridSpan w:val="11"/>
            <w:tcBorders>
              <w:top w:val="nil"/>
            </w:tcBorders>
          </w:tcPr>
          <w:p w14:paraId="27984AEA" w14:textId="34468A12" w:rsidR="00F71A2D" w:rsidRDefault="00D3495B" w:rsidP="003F6EB7">
            <w:pPr>
              <w:jc w:val="both"/>
            </w:pPr>
            <w:r>
              <w:t>Řízení lidských zdrojů I</w:t>
            </w:r>
            <w:r w:rsidR="00702C5D">
              <w:t>I</w:t>
            </w:r>
            <w:r>
              <w:t xml:space="preserve"> </w:t>
            </w:r>
            <w:r w:rsidR="00702C5D">
              <w:t>– garant, přednášející (10</w:t>
            </w:r>
            <w:r w:rsidR="00F71A2D">
              <w:t>0%)</w:t>
            </w:r>
          </w:p>
          <w:p w14:paraId="187ECDAC" w14:textId="5D83C9E5" w:rsidR="00D3495B" w:rsidRDefault="00D3495B" w:rsidP="003F6EB7">
            <w:pPr>
              <w:jc w:val="both"/>
            </w:pPr>
            <w:r w:rsidRPr="00E14B6F">
              <w:rPr>
                <w:lang w:val="en-GB"/>
              </w:rPr>
              <w:t>Human Resource Management I</w:t>
            </w:r>
            <w:r w:rsidR="00702C5D">
              <w:rPr>
                <w:lang w:val="en-GB"/>
              </w:rPr>
              <w:t>I</w:t>
            </w:r>
            <w:r>
              <w:t xml:space="preserve"> – garant, přednášející (</w:t>
            </w:r>
            <w:r w:rsidR="00702C5D">
              <w:t>10</w:t>
            </w:r>
            <w:r>
              <w:t>0%)</w:t>
            </w:r>
          </w:p>
          <w:p w14:paraId="7E8D250C" w14:textId="705D5256" w:rsidR="00F71A2D" w:rsidRDefault="00702C5D" w:rsidP="00702C5D">
            <w:pPr>
              <w:jc w:val="both"/>
            </w:pPr>
            <w:r w:rsidRPr="00007CA1">
              <w:t>Základy koučinku</w:t>
            </w:r>
            <w:r>
              <w:t xml:space="preserve"> – garant, vedení seminářů (100%)</w:t>
            </w:r>
          </w:p>
        </w:tc>
      </w:tr>
      <w:tr w:rsidR="00F71A2D" w14:paraId="1A14B5BE" w14:textId="77777777" w:rsidTr="00702C5D">
        <w:tc>
          <w:tcPr>
            <w:tcW w:w="9859" w:type="dxa"/>
            <w:gridSpan w:val="11"/>
            <w:shd w:val="clear" w:color="auto" w:fill="F7CAAC"/>
          </w:tcPr>
          <w:p w14:paraId="4CCE1BFE" w14:textId="77777777" w:rsidR="00F71A2D" w:rsidRDefault="00F71A2D" w:rsidP="003F6EB7">
            <w:pPr>
              <w:jc w:val="both"/>
            </w:pPr>
            <w:r>
              <w:rPr>
                <w:b/>
              </w:rPr>
              <w:t xml:space="preserve">Údaje o vzdělání na VŠ </w:t>
            </w:r>
          </w:p>
        </w:tc>
      </w:tr>
      <w:tr w:rsidR="00F71A2D" w14:paraId="2F38DE10" w14:textId="77777777" w:rsidTr="00702C5D">
        <w:trPr>
          <w:trHeight w:val="1055"/>
        </w:trPr>
        <w:tc>
          <w:tcPr>
            <w:tcW w:w="9859" w:type="dxa"/>
            <w:gridSpan w:val="11"/>
          </w:tcPr>
          <w:p w14:paraId="278D0507" w14:textId="77777777"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14:paraId="6806B090" w14:textId="77777777"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14:paraId="63B0680A" w14:textId="77777777"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14:paraId="01943EC6" w14:textId="77777777"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14:paraId="6481F5BF" w14:textId="77777777" w:rsidTr="00702C5D">
        <w:tc>
          <w:tcPr>
            <w:tcW w:w="9859" w:type="dxa"/>
            <w:gridSpan w:val="11"/>
            <w:shd w:val="clear" w:color="auto" w:fill="F7CAAC"/>
          </w:tcPr>
          <w:p w14:paraId="33ABE521" w14:textId="77777777" w:rsidR="00F71A2D" w:rsidRDefault="00F71A2D" w:rsidP="003F6EB7">
            <w:pPr>
              <w:jc w:val="both"/>
              <w:rPr>
                <w:b/>
              </w:rPr>
            </w:pPr>
            <w:r>
              <w:rPr>
                <w:b/>
              </w:rPr>
              <w:t>Údaje o odborném působení od absolvování VŠ</w:t>
            </w:r>
          </w:p>
        </w:tc>
      </w:tr>
      <w:tr w:rsidR="00F71A2D" w14:paraId="354BC0A5" w14:textId="77777777" w:rsidTr="00702C5D">
        <w:trPr>
          <w:trHeight w:val="378"/>
        </w:trPr>
        <w:tc>
          <w:tcPr>
            <w:tcW w:w="9859" w:type="dxa"/>
            <w:gridSpan w:val="11"/>
          </w:tcPr>
          <w:p w14:paraId="68BD7EE8" w14:textId="77777777" w:rsidR="00F71A2D" w:rsidRDefault="00F71A2D" w:rsidP="003F6EB7">
            <w:pPr>
              <w:jc w:val="both"/>
            </w:pPr>
            <w:r>
              <w:t>2008 – dosud: odborný asistent, Univerzita Tomáše Bati ve Zlíně, Fakulta managementu a ekonomiky, Zlín</w:t>
            </w:r>
          </w:p>
          <w:p w14:paraId="48BA7C9F" w14:textId="77777777" w:rsidR="00F71A2D" w:rsidRDefault="00F71A2D" w:rsidP="003F6EB7">
            <w:pPr>
              <w:jc w:val="both"/>
            </w:pPr>
            <w:r>
              <w:rPr>
                <w:bCs/>
              </w:rPr>
              <w:t xml:space="preserve">2007 – 2008: </w:t>
            </w:r>
            <w:r>
              <w:t>asistent, Univerzita Tomáše Bati ve Zlíně, Fakulta managementu a ekonomiky, Zlín</w:t>
            </w:r>
          </w:p>
        </w:tc>
      </w:tr>
      <w:tr w:rsidR="00F71A2D" w14:paraId="1010DA83" w14:textId="77777777" w:rsidTr="00702C5D">
        <w:trPr>
          <w:trHeight w:val="250"/>
        </w:trPr>
        <w:tc>
          <w:tcPr>
            <w:tcW w:w="9859" w:type="dxa"/>
            <w:gridSpan w:val="11"/>
            <w:shd w:val="clear" w:color="auto" w:fill="F7CAAC"/>
          </w:tcPr>
          <w:p w14:paraId="362A4E76" w14:textId="77777777" w:rsidR="00F71A2D" w:rsidRDefault="00F71A2D" w:rsidP="003F6EB7">
            <w:pPr>
              <w:jc w:val="both"/>
            </w:pPr>
            <w:r>
              <w:rPr>
                <w:b/>
              </w:rPr>
              <w:t>Zkušenosti s vedením kvalifikačních a rigorózních prací</w:t>
            </w:r>
          </w:p>
        </w:tc>
      </w:tr>
      <w:tr w:rsidR="00F71A2D" w14:paraId="26FC71DB" w14:textId="77777777" w:rsidTr="00702C5D">
        <w:trPr>
          <w:trHeight w:val="76"/>
        </w:trPr>
        <w:tc>
          <w:tcPr>
            <w:tcW w:w="9859" w:type="dxa"/>
            <w:gridSpan w:val="11"/>
          </w:tcPr>
          <w:p w14:paraId="719B9EAA" w14:textId="77777777" w:rsidR="00636CFD" w:rsidRDefault="00636CFD" w:rsidP="00636CFD">
            <w:pPr>
              <w:jc w:val="both"/>
            </w:pPr>
            <w:r>
              <w:t xml:space="preserve">Počet vedených bakalářských prací – 50 </w:t>
            </w:r>
          </w:p>
          <w:p w14:paraId="7A22E01B" w14:textId="77777777" w:rsidR="00F71A2D" w:rsidRDefault="00636CFD" w:rsidP="003F6EB7">
            <w:pPr>
              <w:jc w:val="both"/>
            </w:pPr>
            <w:r>
              <w:t>Počet vedených diplomových prací – 43</w:t>
            </w:r>
          </w:p>
        </w:tc>
      </w:tr>
      <w:tr w:rsidR="00F71A2D" w14:paraId="173161DB" w14:textId="77777777" w:rsidTr="007E5019">
        <w:trPr>
          <w:cantSplit/>
        </w:trPr>
        <w:tc>
          <w:tcPr>
            <w:tcW w:w="3344" w:type="dxa"/>
            <w:gridSpan w:val="2"/>
            <w:tcBorders>
              <w:top w:val="single" w:sz="12" w:space="0" w:color="auto"/>
            </w:tcBorders>
            <w:shd w:val="clear" w:color="auto" w:fill="F7CAAC"/>
          </w:tcPr>
          <w:p w14:paraId="3DA8B6C0" w14:textId="77777777" w:rsidR="00F71A2D" w:rsidRDefault="00F71A2D" w:rsidP="003F6EB7">
            <w:pPr>
              <w:jc w:val="both"/>
            </w:pPr>
            <w:r>
              <w:rPr>
                <w:b/>
              </w:rPr>
              <w:t xml:space="preserve">Obor habilitačního řízení </w:t>
            </w:r>
          </w:p>
        </w:tc>
        <w:tc>
          <w:tcPr>
            <w:tcW w:w="2243" w:type="dxa"/>
            <w:gridSpan w:val="2"/>
            <w:tcBorders>
              <w:top w:val="single" w:sz="12" w:space="0" w:color="auto"/>
            </w:tcBorders>
            <w:shd w:val="clear" w:color="auto" w:fill="F7CAAC"/>
          </w:tcPr>
          <w:p w14:paraId="0C77B593" w14:textId="77777777" w:rsidR="00F71A2D" w:rsidRDefault="00F71A2D" w:rsidP="003F6EB7">
            <w:pPr>
              <w:jc w:val="both"/>
            </w:pPr>
            <w:r>
              <w:rPr>
                <w:b/>
              </w:rPr>
              <w:t>Rok udělení hodnosti</w:t>
            </w:r>
          </w:p>
        </w:tc>
        <w:tc>
          <w:tcPr>
            <w:tcW w:w="2246" w:type="dxa"/>
            <w:gridSpan w:val="4"/>
            <w:tcBorders>
              <w:top w:val="single" w:sz="12" w:space="0" w:color="auto"/>
              <w:right w:val="single" w:sz="12" w:space="0" w:color="auto"/>
            </w:tcBorders>
            <w:shd w:val="clear" w:color="auto" w:fill="F7CAAC"/>
          </w:tcPr>
          <w:p w14:paraId="677D895D" w14:textId="77777777" w:rsidR="00F71A2D" w:rsidRDefault="00F71A2D"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14:paraId="560BA121" w14:textId="77777777" w:rsidR="00F71A2D" w:rsidRDefault="00F71A2D" w:rsidP="003F6EB7">
            <w:pPr>
              <w:jc w:val="both"/>
              <w:rPr>
                <w:b/>
              </w:rPr>
            </w:pPr>
            <w:r>
              <w:rPr>
                <w:b/>
              </w:rPr>
              <w:t>Ohlasy publikací</w:t>
            </w:r>
          </w:p>
        </w:tc>
      </w:tr>
      <w:tr w:rsidR="00F71A2D" w14:paraId="42E82F1D" w14:textId="77777777" w:rsidTr="007E5019">
        <w:trPr>
          <w:cantSplit/>
        </w:trPr>
        <w:tc>
          <w:tcPr>
            <w:tcW w:w="3344" w:type="dxa"/>
            <w:gridSpan w:val="2"/>
          </w:tcPr>
          <w:p w14:paraId="5C83D37E" w14:textId="77777777" w:rsidR="00F71A2D" w:rsidRDefault="00F71A2D" w:rsidP="003F6EB7">
            <w:pPr>
              <w:jc w:val="both"/>
            </w:pPr>
          </w:p>
        </w:tc>
        <w:tc>
          <w:tcPr>
            <w:tcW w:w="2243" w:type="dxa"/>
            <w:gridSpan w:val="2"/>
          </w:tcPr>
          <w:p w14:paraId="485566CF" w14:textId="77777777" w:rsidR="00F71A2D" w:rsidRDefault="00F71A2D" w:rsidP="003F6EB7">
            <w:pPr>
              <w:jc w:val="both"/>
            </w:pPr>
          </w:p>
        </w:tc>
        <w:tc>
          <w:tcPr>
            <w:tcW w:w="2246" w:type="dxa"/>
            <w:gridSpan w:val="4"/>
            <w:tcBorders>
              <w:right w:val="single" w:sz="12" w:space="0" w:color="auto"/>
            </w:tcBorders>
          </w:tcPr>
          <w:p w14:paraId="0F55EB78" w14:textId="77777777" w:rsidR="00F71A2D" w:rsidRDefault="00F71A2D" w:rsidP="003F6EB7">
            <w:pPr>
              <w:jc w:val="both"/>
            </w:pPr>
          </w:p>
        </w:tc>
        <w:tc>
          <w:tcPr>
            <w:tcW w:w="636" w:type="dxa"/>
            <w:tcBorders>
              <w:left w:val="single" w:sz="12" w:space="0" w:color="auto"/>
            </w:tcBorders>
            <w:shd w:val="clear" w:color="auto" w:fill="F7CAAC"/>
          </w:tcPr>
          <w:p w14:paraId="6E370D05" w14:textId="77777777" w:rsidR="00F71A2D" w:rsidRDefault="00F71A2D" w:rsidP="003F6EB7">
            <w:pPr>
              <w:jc w:val="both"/>
            </w:pPr>
            <w:r>
              <w:rPr>
                <w:b/>
              </w:rPr>
              <w:t>WOS</w:t>
            </w:r>
          </w:p>
        </w:tc>
        <w:tc>
          <w:tcPr>
            <w:tcW w:w="697" w:type="dxa"/>
            <w:shd w:val="clear" w:color="auto" w:fill="F7CAAC"/>
          </w:tcPr>
          <w:p w14:paraId="50FB5C05" w14:textId="77777777" w:rsidR="00F71A2D" w:rsidRDefault="00F71A2D" w:rsidP="003F6EB7">
            <w:pPr>
              <w:jc w:val="both"/>
              <w:rPr>
                <w:sz w:val="18"/>
              </w:rPr>
            </w:pPr>
            <w:r>
              <w:rPr>
                <w:b/>
                <w:sz w:val="18"/>
              </w:rPr>
              <w:t>Scopus</w:t>
            </w:r>
          </w:p>
        </w:tc>
        <w:tc>
          <w:tcPr>
            <w:tcW w:w="693" w:type="dxa"/>
            <w:shd w:val="clear" w:color="auto" w:fill="F7CAAC"/>
          </w:tcPr>
          <w:p w14:paraId="56061889" w14:textId="77777777" w:rsidR="00F71A2D" w:rsidRDefault="00F71A2D" w:rsidP="003F6EB7">
            <w:pPr>
              <w:jc w:val="both"/>
            </w:pPr>
            <w:r>
              <w:rPr>
                <w:b/>
                <w:sz w:val="18"/>
              </w:rPr>
              <w:t>ostatní</w:t>
            </w:r>
          </w:p>
        </w:tc>
      </w:tr>
      <w:tr w:rsidR="00F71A2D" w14:paraId="06ACC664" w14:textId="77777777" w:rsidTr="007E5019">
        <w:trPr>
          <w:cantSplit/>
          <w:trHeight w:val="70"/>
        </w:trPr>
        <w:tc>
          <w:tcPr>
            <w:tcW w:w="3344" w:type="dxa"/>
            <w:gridSpan w:val="2"/>
            <w:shd w:val="clear" w:color="auto" w:fill="F7CAAC"/>
          </w:tcPr>
          <w:p w14:paraId="6064423A" w14:textId="77777777" w:rsidR="00F71A2D" w:rsidRDefault="00F71A2D" w:rsidP="003F6EB7">
            <w:pPr>
              <w:jc w:val="both"/>
            </w:pPr>
            <w:r>
              <w:rPr>
                <w:b/>
              </w:rPr>
              <w:t>Obor jmenovacího řízení</w:t>
            </w:r>
          </w:p>
        </w:tc>
        <w:tc>
          <w:tcPr>
            <w:tcW w:w="2243" w:type="dxa"/>
            <w:gridSpan w:val="2"/>
            <w:shd w:val="clear" w:color="auto" w:fill="F7CAAC"/>
          </w:tcPr>
          <w:p w14:paraId="014D8AFC" w14:textId="77777777" w:rsidR="00F71A2D" w:rsidRDefault="00F71A2D" w:rsidP="003F6EB7">
            <w:pPr>
              <w:jc w:val="both"/>
            </w:pPr>
            <w:r>
              <w:rPr>
                <w:b/>
              </w:rPr>
              <w:t>Rok udělení hodnosti</w:t>
            </w:r>
          </w:p>
        </w:tc>
        <w:tc>
          <w:tcPr>
            <w:tcW w:w="2246" w:type="dxa"/>
            <w:gridSpan w:val="4"/>
            <w:tcBorders>
              <w:right w:val="single" w:sz="12" w:space="0" w:color="auto"/>
            </w:tcBorders>
            <w:shd w:val="clear" w:color="auto" w:fill="F7CAAC"/>
          </w:tcPr>
          <w:p w14:paraId="16D985D8" w14:textId="77777777" w:rsidR="00F71A2D" w:rsidRDefault="00F71A2D" w:rsidP="003F6EB7">
            <w:pPr>
              <w:jc w:val="both"/>
            </w:pPr>
            <w:r>
              <w:rPr>
                <w:b/>
              </w:rPr>
              <w:t>Řízení konáno na VŠ</w:t>
            </w:r>
          </w:p>
        </w:tc>
        <w:tc>
          <w:tcPr>
            <w:tcW w:w="636" w:type="dxa"/>
            <w:vMerge w:val="restart"/>
            <w:tcBorders>
              <w:left w:val="single" w:sz="12" w:space="0" w:color="auto"/>
            </w:tcBorders>
          </w:tcPr>
          <w:p w14:paraId="31F06DF6" w14:textId="77777777" w:rsidR="00F71A2D" w:rsidRDefault="008F2EE0" w:rsidP="003F6EB7">
            <w:pPr>
              <w:jc w:val="both"/>
              <w:rPr>
                <w:b/>
              </w:rPr>
            </w:pPr>
            <w:r>
              <w:rPr>
                <w:b/>
              </w:rPr>
              <w:t>6</w:t>
            </w:r>
          </w:p>
        </w:tc>
        <w:tc>
          <w:tcPr>
            <w:tcW w:w="697" w:type="dxa"/>
            <w:vMerge w:val="restart"/>
          </w:tcPr>
          <w:p w14:paraId="6FB74813" w14:textId="77777777" w:rsidR="00F71A2D" w:rsidRDefault="008F2EE0" w:rsidP="003F6EB7">
            <w:pPr>
              <w:jc w:val="both"/>
              <w:rPr>
                <w:b/>
              </w:rPr>
            </w:pPr>
            <w:r>
              <w:rPr>
                <w:b/>
              </w:rPr>
              <w:t>7</w:t>
            </w:r>
          </w:p>
        </w:tc>
        <w:tc>
          <w:tcPr>
            <w:tcW w:w="693" w:type="dxa"/>
            <w:vMerge w:val="restart"/>
          </w:tcPr>
          <w:p w14:paraId="6554F0F5" w14:textId="77777777" w:rsidR="00F71A2D" w:rsidRDefault="00F71A2D" w:rsidP="003F6EB7">
            <w:pPr>
              <w:jc w:val="both"/>
              <w:rPr>
                <w:b/>
              </w:rPr>
            </w:pPr>
            <w:r>
              <w:rPr>
                <w:b/>
              </w:rPr>
              <w:t>20</w:t>
            </w:r>
          </w:p>
        </w:tc>
      </w:tr>
      <w:tr w:rsidR="00F71A2D" w14:paraId="5A6D0D53" w14:textId="77777777" w:rsidTr="007E5019">
        <w:trPr>
          <w:trHeight w:val="205"/>
        </w:trPr>
        <w:tc>
          <w:tcPr>
            <w:tcW w:w="3344" w:type="dxa"/>
            <w:gridSpan w:val="2"/>
          </w:tcPr>
          <w:p w14:paraId="2D43A692" w14:textId="77777777" w:rsidR="00F71A2D" w:rsidRDefault="00F71A2D" w:rsidP="003F6EB7">
            <w:pPr>
              <w:jc w:val="both"/>
            </w:pPr>
          </w:p>
        </w:tc>
        <w:tc>
          <w:tcPr>
            <w:tcW w:w="2243" w:type="dxa"/>
            <w:gridSpan w:val="2"/>
          </w:tcPr>
          <w:p w14:paraId="175A0A61" w14:textId="77777777" w:rsidR="00F71A2D" w:rsidRDefault="00F71A2D" w:rsidP="003F6EB7">
            <w:pPr>
              <w:jc w:val="both"/>
            </w:pPr>
          </w:p>
        </w:tc>
        <w:tc>
          <w:tcPr>
            <w:tcW w:w="2246" w:type="dxa"/>
            <w:gridSpan w:val="4"/>
            <w:tcBorders>
              <w:right w:val="single" w:sz="12" w:space="0" w:color="auto"/>
            </w:tcBorders>
          </w:tcPr>
          <w:p w14:paraId="744CEED2" w14:textId="77777777" w:rsidR="00F71A2D" w:rsidRDefault="00F71A2D" w:rsidP="003F6EB7">
            <w:pPr>
              <w:jc w:val="both"/>
            </w:pPr>
          </w:p>
        </w:tc>
        <w:tc>
          <w:tcPr>
            <w:tcW w:w="636" w:type="dxa"/>
            <w:vMerge/>
            <w:tcBorders>
              <w:left w:val="single" w:sz="12" w:space="0" w:color="auto"/>
            </w:tcBorders>
            <w:vAlign w:val="center"/>
          </w:tcPr>
          <w:p w14:paraId="4672E859" w14:textId="77777777" w:rsidR="00F71A2D" w:rsidRDefault="00F71A2D" w:rsidP="003F6EB7">
            <w:pPr>
              <w:rPr>
                <w:b/>
              </w:rPr>
            </w:pPr>
          </w:p>
        </w:tc>
        <w:tc>
          <w:tcPr>
            <w:tcW w:w="697" w:type="dxa"/>
            <w:vMerge/>
            <w:vAlign w:val="center"/>
          </w:tcPr>
          <w:p w14:paraId="41487420" w14:textId="77777777" w:rsidR="00F71A2D" w:rsidRDefault="00F71A2D" w:rsidP="003F6EB7">
            <w:pPr>
              <w:rPr>
                <w:b/>
              </w:rPr>
            </w:pPr>
          </w:p>
        </w:tc>
        <w:tc>
          <w:tcPr>
            <w:tcW w:w="693" w:type="dxa"/>
            <w:vMerge/>
            <w:vAlign w:val="center"/>
          </w:tcPr>
          <w:p w14:paraId="139BC8A5" w14:textId="77777777" w:rsidR="00F71A2D" w:rsidRDefault="00F71A2D" w:rsidP="003F6EB7">
            <w:pPr>
              <w:rPr>
                <w:b/>
              </w:rPr>
            </w:pPr>
          </w:p>
        </w:tc>
      </w:tr>
      <w:tr w:rsidR="00F71A2D" w14:paraId="6A6AB0B1" w14:textId="77777777" w:rsidTr="00702C5D">
        <w:tc>
          <w:tcPr>
            <w:tcW w:w="9859" w:type="dxa"/>
            <w:gridSpan w:val="11"/>
            <w:shd w:val="clear" w:color="auto" w:fill="F7CAAC"/>
          </w:tcPr>
          <w:p w14:paraId="24A50983" w14:textId="77777777"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14:paraId="086F1EFA" w14:textId="77777777" w:rsidTr="00702C5D">
        <w:trPr>
          <w:trHeight w:val="2360"/>
        </w:trPr>
        <w:tc>
          <w:tcPr>
            <w:tcW w:w="9859" w:type="dxa"/>
            <w:gridSpan w:val="11"/>
          </w:tcPr>
          <w:p w14:paraId="119CADAE" w14:textId="009C1556" w:rsidR="00016EBF" w:rsidRDefault="00016EBF" w:rsidP="00016EBF">
            <w:pPr>
              <w:jc w:val="both"/>
              <w:rPr>
                <w:lang w:val="en-US"/>
              </w:rPr>
            </w:pPr>
            <w:r w:rsidRPr="007E5019">
              <w:rPr>
                <w:lang w:val="en-US"/>
              </w:rPr>
              <w:t>MATOŠKOVÁ, J</w:t>
            </w:r>
            <w:r>
              <w:rPr>
                <w:lang w:val="en-US"/>
              </w:rPr>
              <w:t>.,</w:t>
            </w:r>
            <w:r w:rsidRPr="007E5019">
              <w:rPr>
                <w:lang w:val="en-US"/>
              </w:rPr>
              <w:t xml:space="preserve"> MACUROVÁ, L</w:t>
            </w:r>
            <w:r>
              <w:rPr>
                <w:lang w:val="en-US"/>
              </w:rPr>
              <w:t>.,</w:t>
            </w:r>
            <w:r w:rsidRPr="007E5019">
              <w:rPr>
                <w:lang w:val="en-US"/>
              </w:rPr>
              <w:t xml:space="preserve"> TOMANCOVÁ, L. A link between knowledge sharing and managers’ characteristics. </w:t>
            </w:r>
            <w:r w:rsidRPr="007E5019">
              <w:rPr>
                <w:i/>
                <w:lang w:val="en-US"/>
              </w:rPr>
              <w:t>Leadership and Organization Development Journal,</w:t>
            </w:r>
            <w:r w:rsidRPr="007E5019">
              <w:rPr>
                <w:lang w:val="en-US"/>
              </w:rPr>
              <w:t xml:space="preserve"> 2018, roč. 39, č. 8, s. 1024-1036. ISSN 0143-7739.</w:t>
            </w:r>
            <w:r>
              <w:rPr>
                <w:lang w:val="en-US"/>
              </w:rPr>
              <w:t xml:space="preserve"> (90%)</w:t>
            </w:r>
          </w:p>
          <w:p w14:paraId="53BEE9C3" w14:textId="77777777" w:rsidR="00016EBF" w:rsidRDefault="00016EBF" w:rsidP="00016EBF">
            <w:pPr>
              <w:tabs>
                <w:tab w:val="left" w:pos="473"/>
                <w:tab w:val="left" w:pos="8844"/>
                <w:tab w:val="left" w:pos="9066"/>
              </w:tabs>
              <w:jc w:val="both"/>
            </w:pPr>
            <w:r w:rsidRPr="00D91875">
              <w:t>CRHOVÁ, Z</w:t>
            </w:r>
            <w:r>
              <w:t>.,</w:t>
            </w:r>
            <w:r w:rsidRPr="00D91875">
              <w:t xml:space="preserve"> MATOŠKOVÁ, J</w:t>
            </w:r>
            <w:r>
              <w:t>.,</w:t>
            </w:r>
            <w:r w:rsidRPr="00D91875">
              <w:t xml:space="preserve"> PAVELKOVÁ, D. Benefits of Knowledge Sharing from the Managers’ Point of View. </w:t>
            </w:r>
            <w:r w:rsidRPr="00D91875">
              <w:rPr>
                <w:i/>
              </w:rPr>
              <w:t>Knowledge Management</w:t>
            </w:r>
            <w:r w:rsidRPr="00D91875">
              <w:t>, 2018, roč. 18, č. 1, s. 1-15. ISSN 2327-7998.</w:t>
            </w:r>
            <w:r>
              <w:t xml:space="preserve"> (30%)</w:t>
            </w:r>
          </w:p>
          <w:p w14:paraId="1A0968CB" w14:textId="68AADE44" w:rsidR="00F71A2D" w:rsidRDefault="00F71A2D" w:rsidP="00F71A2D">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52"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14:paraId="7605FC33" w14:textId="77777777" w:rsidR="00475DA2" w:rsidRDefault="00475DA2" w:rsidP="00475DA2">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14:paraId="5EA9232B" w14:textId="77777777" w:rsidR="00F71A2D" w:rsidRPr="00F71A2D" w:rsidRDefault="00F71A2D" w:rsidP="00F71A2D">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53" w:history="1">
              <w:r w:rsidRPr="00F71A2D">
                <w:rPr>
                  <w:rStyle w:val="Hypertextovodkaz"/>
                  <w:color w:val="auto"/>
                  <w:szCs w:val="22"/>
                  <w:u w:val="none"/>
                </w:rPr>
                <w:t>https://doi.org/10.7441/joc.2016.04.01</w:t>
              </w:r>
            </w:hyperlink>
            <w:r w:rsidRPr="00F71A2D">
              <w:rPr>
                <w:szCs w:val="22"/>
              </w:rPr>
              <w:t xml:space="preserve">. </w:t>
            </w:r>
          </w:p>
          <w:p w14:paraId="53466655" w14:textId="77777777" w:rsidR="00F3186A" w:rsidRPr="00F71A2D" w:rsidRDefault="00F3186A" w:rsidP="00F71A2D">
            <w:pPr>
              <w:tabs>
                <w:tab w:val="left" w:pos="473"/>
                <w:tab w:val="left" w:pos="8844"/>
                <w:tab w:val="left" w:pos="9066"/>
              </w:tabs>
              <w:jc w:val="both"/>
              <w:rPr>
                <w:szCs w:val="22"/>
              </w:rPr>
            </w:pPr>
            <w:r w:rsidRPr="00E66B0B">
              <w:rPr>
                <w:i/>
              </w:rPr>
              <w:t>Přehled projektové činnosti:</w:t>
            </w:r>
          </w:p>
          <w:p w14:paraId="4ED0AEFC" w14:textId="77777777" w:rsidR="00A63237" w:rsidRDefault="00A63237" w:rsidP="0098090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36D5C6CD" w14:textId="77777777" w:rsidR="00A63237" w:rsidRPr="002D3B7D" w:rsidRDefault="00A63237" w:rsidP="0098090B">
            <w:pPr>
              <w:tabs>
                <w:tab w:val="left" w:pos="473"/>
                <w:tab w:val="left" w:pos="8844"/>
                <w:tab w:val="left" w:pos="9066"/>
              </w:tabs>
              <w:jc w:val="both"/>
            </w:pPr>
            <w:r w:rsidRPr="002D3B7D">
              <w:t>GA ČR P407/12/0821 Vytvoření českého nástroje pro měření akademických tacitních znalostí 2012-2014 (hlavní řešitel).</w:t>
            </w:r>
          </w:p>
          <w:p w14:paraId="4238645D" w14:textId="77777777" w:rsidR="00F71A2D" w:rsidRPr="0067128C" w:rsidRDefault="00A63237" w:rsidP="00A63237">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F71A2D" w14:paraId="79456187" w14:textId="77777777" w:rsidTr="00702C5D">
        <w:trPr>
          <w:trHeight w:val="218"/>
        </w:trPr>
        <w:tc>
          <w:tcPr>
            <w:tcW w:w="9859" w:type="dxa"/>
            <w:gridSpan w:val="11"/>
            <w:shd w:val="clear" w:color="auto" w:fill="F7CAAC"/>
          </w:tcPr>
          <w:p w14:paraId="2A041278" w14:textId="77777777" w:rsidR="00F71A2D" w:rsidRDefault="00F71A2D" w:rsidP="003F6EB7">
            <w:pPr>
              <w:rPr>
                <w:b/>
              </w:rPr>
            </w:pPr>
            <w:r>
              <w:rPr>
                <w:b/>
              </w:rPr>
              <w:t>Působení v zahraničí</w:t>
            </w:r>
          </w:p>
        </w:tc>
      </w:tr>
      <w:tr w:rsidR="00F71A2D" w14:paraId="3346031E" w14:textId="77777777" w:rsidTr="00702C5D">
        <w:trPr>
          <w:trHeight w:val="141"/>
        </w:trPr>
        <w:tc>
          <w:tcPr>
            <w:tcW w:w="9859" w:type="dxa"/>
            <w:gridSpan w:val="11"/>
          </w:tcPr>
          <w:p w14:paraId="75BB735F" w14:textId="77777777" w:rsidR="00F71A2D" w:rsidRDefault="00F71A2D" w:rsidP="003F6EB7">
            <w:pPr>
              <w:rPr>
                <w:b/>
              </w:rPr>
            </w:pPr>
          </w:p>
        </w:tc>
      </w:tr>
      <w:tr w:rsidR="00F71A2D" w14:paraId="00B8898C" w14:textId="77777777" w:rsidTr="007E5019">
        <w:trPr>
          <w:cantSplit/>
          <w:trHeight w:val="70"/>
        </w:trPr>
        <w:tc>
          <w:tcPr>
            <w:tcW w:w="2516" w:type="dxa"/>
            <w:shd w:val="clear" w:color="auto" w:fill="F7CAAC"/>
          </w:tcPr>
          <w:p w14:paraId="1FF25644" w14:textId="77777777" w:rsidR="00F71A2D" w:rsidRDefault="00F71A2D" w:rsidP="003F6EB7">
            <w:pPr>
              <w:jc w:val="both"/>
              <w:rPr>
                <w:b/>
              </w:rPr>
            </w:pPr>
            <w:r>
              <w:rPr>
                <w:b/>
              </w:rPr>
              <w:t xml:space="preserve">Podpis </w:t>
            </w:r>
          </w:p>
        </w:tc>
        <w:tc>
          <w:tcPr>
            <w:tcW w:w="4532" w:type="dxa"/>
            <w:gridSpan w:val="5"/>
          </w:tcPr>
          <w:p w14:paraId="2EE4234E" w14:textId="77777777" w:rsidR="00F71A2D" w:rsidRDefault="00F71A2D" w:rsidP="003F6EB7">
            <w:pPr>
              <w:jc w:val="both"/>
            </w:pPr>
          </w:p>
        </w:tc>
        <w:tc>
          <w:tcPr>
            <w:tcW w:w="785" w:type="dxa"/>
            <w:gridSpan w:val="2"/>
            <w:shd w:val="clear" w:color="auto" w:fill="F7CAAC"/>
          </w:tcPr>
          <w:p w14:paraId="012B2E72" w14:textId="77777777" w:rsidR="00F71A2D" w:rsidRDefault="00F71A2D" w:rsidP="003F6EB7">
            <w:pPr>
              <w:jc w:val="both"/>
            </w:pPr>
            <w:r>
              <w:rPr>
                <w:b/>
              </w:rPr>
              <w:t>datum</w:t>
            </w:r>
          </w:p>
        </w:tc>
        <w:tc>
          <w:tcPr>
            <w:tcW w:w="2026" w:type="dxa"/>
            <w:gridSpan w:val="3"/>
          </w:tcPr>
          <w:p w14:paraId="70A18D59" w14:textId="77777777" w:rsidR="00F71A2D" w:rsidRDefault="00F71A2D" w:rsidP="003F6EB7">
            <w:pPr>
              <w:jc w:val="both"/>
            </w:pPr>
          </w:p>
        </w:tc>
      </w:tr>
    </w:tbl>
    <w:p w14:paraId="2D013B41" w14:textId="77777777" w:rsidR="00016EBF" w:rsidRDefault="00016EB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1"/>
        <w:gridCol w:w="23"/>
        <w:gridCol w:w="796"/>
        <w:gridCol w:w="33"/>
        <w:gridCol w:w="1670"/>
        <w:gridCol w:w="50"/>
        <w:gridCol w:w="470"/>
        <w:gridCol w:w="54"/>
        <w:gridCol w:w="410"/>
        <w:gridCol w:w="58"/>
        <w:gridCol w:w="926"/>
        <w:gridCol w:w="67"/>
        <w:gridCol w:w="712"/>
        <w:gridCol w:w="74"/>
        <w:gridCol w:w="635"/>
        <w:gridCol w:w="633"/>
        <w:gridCol w:w="64"/>
        <w:gridCol w:w="693"/>
      </w:tblGrid>
      <w:tr w:rsidR="00523A22" w14:paraId="69A4A020" w14:textId="77777777" w:rsidTr="00702C5D">
        <w:tc>
          <w:tcPr>
            <w:tcW w:w="9859" w:type="dxa"/>
            <w:gridSpan w:val="18"/>
            <w:tcBorders>
              <w:bottom w:val="double" w:sz="4" w:space="0" w:color="auto"/>
            </w:tcBorders>
            <w:shd w:val="clear" w:color="auto" w:fill="BDD6EE"/>
          </w:tcPr>
          <w:p w14:paraId="7CF54D55" w14:textId="4A760742" w:rsidR="00523A22" w:rsidRDefault="00523A22" w:rsidP="00454E89">
            <w:pPr>
              <w:jc w:val="both"/>
              <w:rPr>
                <w:b/>
                <w:sz w:val="28"/>
              </w:rPr>
            </w:pPr>
            <w:r>
              <w:rPr>
                <w:b/>
                <w:sz w:val="28"/>
              </w:rPr>
              <w:t>C-I – Personální zabezpečení</w:t>
            </w:r>
          </w:p>
        </w:tc>
      </w:tr>
      <w:tr w:rsidR="00523A22" w14:paraId="3A293A88" w14:textId="77777777" w:rsidTr="004E7649">
        <w:tc>
          <w:tcPr>
            <w:tcW w:w="2491" w:type="dxa"/>
            <w:tcBorders>
              <w:top w:val="double" w:sz="4" w:space="0" w:color="auto"/>
            </w:tcBorders>
            <w:shd w:val="clear" w:color="auto" w:fill="F7CAAC"/>
          </w:tcPr>
          <w:p w14:paraId="6B9FDB57" w14:textId="77777777" w:rsidR="00523A22" w:rsidRDefault="00523A22" w:rsidP="00454E89">
            <w:pPr>
              <w:jc w:val="both"/>
              <w:rPr>
                <w:b/>
              </w:rPr>
            </w:pPr>
            <w:r>
              <w:rPr>
                <w:b/>
              </w:rPr>
              <w:t>Vysoká škola</w:t>
            </w:r>
          </w:p>
        </w:tc>
        <w:tc>
          <w:tcPr>
            <w:tcW w:w="7368" w:type="dxa"/>
            <w:gridSpan w:val="17"/>
          </w:tcPr>
          <w:p w14:paraId="6EAE9223" w14:textId="77777777" w:rsidR="00523A22" w:rsidRDefault="00523A22" w:rsidP="00454E89">
            <w:pPr>
              <w:jc w:val="both"/>
            </w:pPr>
            <w:r>
              <w:t>Univerzita Tomáše Bati ve Zlíně</w:t>
            </w:r>
          </w:p>
        </w:tc>
      </w:tr>
      <w:tr w:rsidR="00523A22" w14:paraId="4CAE8326" w14:textId="77777777" w:rsidTr="004E7649">
        <w:tc>
          <w:tcPr>
            <w:tcW w:w="2491" w:type="dxa"/>
            <w:shd w:val="clear" w:color="auto" w:fill="F7CAAC"/>
          </w:tcPr>
          <w:p w14:paraId="5AB749F2" w14:textId="77777777" w:rsidR="00523A22" w:rsidRDefault="00523A22" w:rsidP="00454E89">
            <w:pPr>
              <w:jc w:val="both"/>
              <w:rPr>
                <w:b/>
              </w:rPr>
            </w:pPr>
            <w:r>
              <w:rPr>
                <w:b/>
              </w:rPr>
              <w:t>Součást vysoké školy</w:t>
            </w:r>
          </w:p>
        </w:tc>
        <w:tc>
          <w:tcPr>
            <w:tcW w:w="7368" w:type="dxa"/>
            <w:gridSpan w:val="17"/>
          </w:tcPr>
          <w:p w14:paraId="449CC140" w14:textId="77777777" w:rsidR="00523A22" w:rsidRDefault="00523A22" w:rsidP="00454E89">
            <w:pPr>
              <w:jc w:val="both"/>
            </w:pPr>
            <w:r>
              <w:t>Fakulta managementu a ekonomiky</w:t>
            </w:r>
          </w:p>
        </w:tc>
      </w:tr>
      <w:tr w:rsidR="00523A22" w14:paraId="04073C73" w14:textId="77777777" w:rsidTr="004E7649">
        <w:tc>
          <w:tcPr>
            <w:tcW w:w="2491" w:type="dxa"/>
            <w:shd w:val="clear" w:color="auto" w:fill="F7CAAC"/>
          </w:tcPr>
          <w:p w14:paraId="5DEA2CE8" w14:textId="77777777" w:rsidR="00523A22" w:rsidRDefault="00523A22" w:rsidP="00454E89">
            <w:pPr>
              <w:jc w:val="both"/>
              <w:rPr>
                <w:b/>
              </w:rPr>
            </w:pPr>
            <w:r>
              <w:rPr>
                <w:b/>
              </w:rPr>
              <w:t>Název studijního programu</w:t>
            </w:r>
          </w:p>
        </w:tc>
        <w:tc>
          <w:tcPr>
            <w:tcW w:w="7368" w:type="dxa"/>
            <w:gridSpan w:val="17"/>
          </w:tcPr>
          <w:p w14:paraId="7BC9B3E4" w14:textId="77777777" w:rsidR="00523A22" w:rsidRDefault="00523A22" w:rsidP="00454E89">
            <w:pPr>
              <w:jc w:val="both"/>
            </w:pPr>
            <w:r w:rsidRPr="007E1295">
              <w:t>Průmyslové inženýrství</w:t>
            </w:r>
          </w:p>
        </w:tc>
      </w:tr>
      <w:tr w:rsidR="00523A22" w14:paraId="46FB2925" w14:textId="77777777" w:rsidTr="004E7649">
        <w:tc>
          <w:tcPr>
            <w:tcW w:w="2491" w:type="dxa"/>
            <w:shd w:val="clear" w:color="auto" w:fill="F7CAAC"/>
          </w:tcPr>
          <w:p w14:paraId="24A6BCC1" w14:textId="77777777" w:rsidR="00523A22" w:rsidRDefault="00523A22" w:rsidP="00454E89">
            <w:pPr>
              <w:jc w:val="both"/>
              <w:rPr>
                <w:b/>
              </w:rPr>
            </w:pPr>
            <w:r>
              <w:rPr>
                <w:b/>
              </w:rPr>
              <w:t>Jméno a příjmení</w:t>
            </w:r>
          </w:p>
        </w:tc>
        <w:tc>
          <w:tcPr>
            <w:tcW w:w="4490" w:type="dxa"/>
            <w:gridSpan w:val="10"/>
          </w:tcPr>
          <w:p w14:paraId="2BA3FBB3" w14:textId="77777777" w:rsidR="00523A22" w:rsidRDefault="00523A22" w:rsidP="00454E89">
            <w:pPr>
              <w:jc w:val="both"/>
            </w:pPr>
            <w:r>
              <w:t>Vieroslav MOLNÁR</w:t>
            </w:r>
          </w:p>
        </w:tc>
        <w:tc>
          <w:tcPr>
            <w:tcW w:w="779" w:type="dxa"/>
            <w:gridSpan w:val="2"/>
            <w:shd w:val="clear" w:color="auto" w:fill="F7CAAC"/>
          </w:tcPr>
          <w:p w14:paraId="4CFBD5B9" w14:textId="77777777" w:rsidR="00523A22" w:rsidRDefault="00523A22" w:rsidP="00454E89">
            <w:pPr>
              <w:jc w:val="both"/>
              <w:rPr>
                <w:b/>
              </w:rPr>
            </w:pPr>
            <w:r>
              <w:rPr>
                <w:b/>
              </w:rPr>
              <w:t>Tituly</w:t>
            </w:r>
          </w:p>
        </w:tc>
        <w:tc>
          <w:tcPr>
            <w:tcW w:w="2099" w:type="dxa"/>
            <w:gridSpan w:val="5"/>
          </w:tcPr>
          <w:p w14:paraId="7442EFEC" w14:textId="77777777" w:rsidR="00523A22" w:rsidRDefault="00523A22" w:rsidP="00454E89">
            <w:pPr>
              <w:jc w:val="both"/>
            </w:pPr>
            <w:r>
              <w:t>prof. Ing., PhD.</w:t>
            </w:r>
          </w:p>
        </w:tc>
      </w:tr>
      <w:tr w:rsidR="00523A22" w14:paraId="41358E38" w14:textId="77777777" w:rsidTr="004E7649">
        <w:tc>
          <w:tcPr>
            <w:tcW w:w="2491" w:type="dxa"/>
            <w:shd w:val="clear" w:color="auto" w:fill="F7CAAC"/>
          </w:tcPr>
          <w:p w14:paraId="2C664663" w14:textId="77777777" w:rsidR="00523A22" w:rsidRDefault="00523A22" w:rsidP="00454E89">
            <w:pPr>
              <w:jc w:val="both"/>
              <w:rPr>
                <w:b/>
              </w:rPr>
            </w:pPr>
            <w:r>
              <w:rPr>
                <w:b/>
              </w:rPr>
              <w:t>Rok narození</w:t>
            </w:r>
          </w:p>
        </w:tc>
        <w:tc>
          <w:tcPr>
            <w:tcW w:w="819" w:type="dxa"/>
            <w:gridSpan w:val="2"/>
          </w:tcPr>
          <w:p w14:paraId="6AA7048D" w14:textId="77777777" w:rsidR="00523A22" w:rsidRDefault="00523A22" w:rsidP="00454E89">
            <w:pPr>
              <w:jc w:val="both"/>
            </w:pPr>
            <w:r>
              <w:t>1960</w:t>
            </w:r>
          </w:p>
        </w:tc>
        <w:tc>
          <w:tcPr>
            <w:tcW w:w="1703" w:type="dxa"/>
            <w:gridSpan w:val="2"/>
            <w:shd w:val="clear" w:color="auto" w:fill="F7CAAC"/>
          </w:tcPr>
          <w:p w14:paraId="24668518" w14:textId="77777777" w:rsidR="00523A22" w:rsidRDefault="00523A22" w:rsidP="00454E89">
            <w:pPr>
              <w:jc w:val="both"/>
              <w:rPr>
                <w:b/>
              </w:rPr>
            </w:pPr>
            <w:r>
              <w:rPr>
                <w:b/>
              </w:rPr>
              <w:t>typ vztahu k VŠ</w:t>
            </w:r>
          </w:p>
        </w:tc>
        <w:tc>
          <w:tcPr>
            <w:tcW w:w="984" w:type="dxa"/>
            <w:gridSpan w:val="4"/>
          </w:tcPr>
          <w:p w14:paraId="0C0CA477" w14:textId="77777777" w:rsidR="00523A22" w:rsidRDefault="00523A22" w:rsidP="00454E89">
            <w:pPr>
              <w:jc w:val="both"/>
            </w:pPr>
            <w:r>
              <w:t>pp</w:t>
            </w:r>
          </w:p>
        </w:tc>
        <w:tc>
          <w:tcPr>
            <w:tcW w:w="984" w:type="dxa"/>
            <w:gridSpan w:val="2"/>
            <w:shd w:val="clear" w:color="auto" w:fill="F7CAAC"/>
          </w:tcPr>
          <w:p w14:paraId="5C0E2C4A" w14:textId="77777777" w:rsidR="00523A22" w:rsidRDefault="00523A22" w:rsidP="00454E89">
            <w:pPr>
              <w:jc w:val="both"/>
              <w:rPr>
                <w:b/>
              </w:rPr>
            </w:pPr>
            <w:r>
              <w:rPr>
                <w:b/>
              </w:rPr>
              <w:t>rozsah</w:t>
            </w:r>
          </w:p>
        </w:tc>
        <w:tc>
          <w:tcPr>
            <w:tcW w:w="779" w:type="dxa"/>
            <w:gridSpan w:val="2"/>
          </w:tcPr>
          <w:p w14:paraId="26C60287" w14:textId="77777777" w:rsidR="00523A22" w:rsidRDefault="00523A22" w:rsidP="00454E89">
            <w:pPr>
              <w:jc w:val="both"/>
            </w:pPr>
            <w:r>
              <w:t>20</w:t>
            </w:r>
          </w:p>
        </w:tc>
        <w:tc>
          <w:tcPr>
            <w:tcW w:w="709" w:type="dxa"/>
            <w:gridSpan w:val="2"/>
            <w:shd w:val="clear" w:color="auto" w:fill="F7CAAC"/>
          </w:tcPr>
          <w:p w14:paraId="155BC13F" w14:textId="77777777" w:rsidR="00523A22" w:rsidRDefault="00523A22" w:rsidP="00454E89">
            <w:pPr>
              <w:jc w:val="both"/>
              <w:rPr>
                <w:b/>
              </w:rPr>
            </w:pPr>
            <w:r>
              <w:rPr>
                <w:b/>
              </w:rPr>
              <w:t>do kdy</w:t>
            </w:r>
          </w:p>
        </w:tc>
        <w:tc>
          <w:tcPr>
            <w:tcW w:w="1390" w:type="dxa"/>
            <w:gridSpan w:val="3"/>
          </w:tcPr>
          <w:p w14:paraId="7C115D4F" w14:textId="77777777" w:rsidR="00523A22" w:rsidRDefault="00523A22" w:rsidP="00454E89">
            <w:pPr>
              <w:jc w:val="both"/>
            </w:pPr>
            <w:r>
              <w:t>08/2021</w:t>
            </w:r>
          </w:p>
        </w:tc>
      </w:tr>
      <w:tr w:rsidR="00523A22" w14:paraId="7AD2CA86" w14:textId="77777777" w:rsidTr="004E7649">
        <w:tc>
          <w:tcPr>
            <w:tcW w:w="5013" w:type="dxa"/>
            <w:gridSpan w:val="5"/>
            <w:shd w:val="clear" w:color="auto" w:fill="F7CAAC"/>
          </w:tcPr>
          <w:p w14:paraId="3E9DD130" w14:textId="77777777" w:rsidR="00523A22" w:rsidRDefault="00523A22" w:rsidP="00454E89">
            <w:pPr>
              <w:jc w:val="both"/>
              <w:rPr>
                <w:b/>
              </w:rPr>
            </w:pPr>
            <w:r>
              <w:rPr>
                <w:b/>
              </w:rPr>
              <w:t>Typ vztahu na součásti VŠ, která uskutečňuje st. program</w:t>
            </w:r>
          </w:p>
        </w:tc>
        <w:tc>
          <w:tcPr>
            <w:tcW w:w="984" w:type="dxa"/>
            <w:gridSpan w:val="4"/>
          </w:tcPr>
          <w:p w14:paraId="476EE5EB" w14:textId="77777777" w:rsidR="00523A22" w:rsidRDefault="00523A22" w:rsidP="00454E89">
            <w:pPr>
              <w:jc w:val="both"/>
            </w:pPr>
            <w:r>
              <w:t>pp</w:t>
            </w:r>
          </w:p>
        </w:tc>
        <w:tc>
          <w:tcPr>
            <w:tcW w:w="984" w:type="dxa"/>
            <w:gridSpan w:val="2"/>
            <w:shd w:val="clear" w:color="auto" w:fill="F7CAAC"/>
          </w:tcPr>
          <w:p w14:paraId="04774D27" w14:textId="77777777" w:rsidR="00523A22" w:rsidRDefault="00523A22" w:rsidP="00454E89">
            <w:pPr>
              <w:jc w:val="both"/>
              <w:rPr>
                <w:b/>
              </w:rPr>
            </w:pPr>
            <w:r>
              <w:rPr>
                <w:b/>
              </w:rPr>
              <w:t>rozsah</w:t>
            </w:r>
          </w:p>
        </w:tc>
        <w:tc>
          <w:tcPr>
            <w:tcW w:w="779" w:type="dxa"/>
            <w:gridSpan w:val="2"/>
          </w:tcPr>
          <w:p w14:paraId="6FD79068" w14:textId="77777777" w:rsidR="00523A22" w:rsidRDefault="00523A22" w:rsidP="00454E89">
            <w:pPr>
              <w:jc w:val="both"/>
            </w:pPr>
            <w:r>
              <w:t>10</w:t>
            </w:r>
          </w:p>
        </w:tc>
        <w:tc>
          <w:tcPr>
            <w:tcW w:w="709" w:type="dxa"/>
            <w:gridSpan w:val="2"/>
            <w:shd w:val="clear" w:color="auto" w:fill="F7CAAC"/>
          </w:tcPr>
          <w:p w14:paraId="3BCBCB4F" w14:textId="77777777" w:rsidR="00523A22" w:rsidRDefault="00523A22" w:rsidP="00454E89">
            <w:pPr>
              <w:jc w:val="both"/>
              <w:rPr>
                <w:b/>
              </w:rPr>
            </w:pPr>
            <w:r>
              <w:rPr>
                <w:b/>
              </w:rPr>
              <w:t>do kdy</w:t>
            </w:r>
          </w:p>
        </w:tc>
        <w:tc>
          <w:tcPr>
            <w:tcW w:w="1390" w:type="dxa"/>
            <w:gridSpan w:val="3"/>
          </w:tcPr>
          <w:p w14:paraId="14437456" w14:textId="77777777" w:rsidR="00523A22" w:rsidRDefault="00523A22" w:rsidP="00454E89">
            <w:pPr>
              <w:jc w:val="both"/>
            </w:pPr>
            <w:r>
              <w:t>08/2021</w:t>
            </w:r>
          </w:p>
        </w:tc>
      </w:tr>
      <w:tr w:rsidR="00523A22" w14:paraId="0756B3AB" w14:textId="77777777" w:rsidTr="004E7649">
        <w:tc>
          <w:tcPr>
            <w:tcW w:w="5997" w:type="dxa"/>
            <w:gridSpan w:val="9"/>
            <w:shd w:val="clear" w:color="auto" w:fill="F7CAAC"/>
          </w:tcPr>
          <w:p w14:paraId="03B07B3B" w14:textId="77777777" w:rsidR="00523A22" w:rsidRDefault="00523A22" w:rsidP="00454E89">
            <w:pPr>
              <w:jc w:val="both"/>
            </w:pPr>
            <w:r>
              <w:rPr>
                <w:b/>
              </w:rPr>
              <w:t>Další současná působení jako akademický pracovník na jiných VŠ</w:t>
            </w:r>
          </w:p>
        </w:tc>
        <w:tc>
          <w:tcPr>
            <w:tcW w:w="1763" w:type="dxa"/>
            <w:gridSpan w:val="4"/>
            <w:shd w:val="clear" w:color="auto" w:fill="F7CAAC"/>
          </w:tcPr>
          <w:p w14:paraId="24744659" w14:textId="77777777" w:rsidR="00523A22" w:rsidRDefault="00523A22" w:rsidP="00454E89">
            <w:pPr>
              <w:jc w:val="both"/>
              <w:rPr>
                <w:b/>
              </w:rPr>
            </w:pPr>
            <w:r>
              <w:rPr>
                <w:b/>
              </w:rPr>
              <w:t>typ prac. vztahu</w:t>
            </w:r>
          </w:p>
        </w:tc>
        <w:tc>
          <w:tcPr>
            <w:tcW w:w="2099" w:type="dxa"/>
            <w:gridSpan w:val="5"/>
            <w:shd w:val="clear" w:color="auto" w:fill="F7CAAC"/>
          </w:tcPr>
          <w:p w14:paraId="1BBB9BDA" w14:textId="77777777" w:rsidR="00523A22" w:rsidRDefault="00523A22" w:rsidP="00454E89">
            <w:pPr>
              <w:jc w:val="both"/>
              <w:rPr>
                <w:b/>
              </w:rPr>
            </w:pPr>
            <w:r>
              <w:rPr>
                <w:b/>
              </w:rPr>
              <w:t>rozsah</w:t>
            </w:r>
          </w:p>
        </w:tc>
      </w:tr>
      <w:tr w:rsidR="00523A22" w14:paraId="3BBB99A4" w14:textId="77777777" w:rsidTr="004E7649">
        <w:tc>
          <w:tcPr>
            <w:tcW w:w="5997" w:type="dxa"/>
            <w:gridSpan w:val="9"/>
          </w:tcPr>
          <w:p w14:paraId="243766D0" w14:textId="77777777" w:rsidR="00523A22" w:rsidRDefault="00523A22" w:rsidP="00454E89">
            <w:pPr>
              <w:jc w:val="both"/>
            </w:pPr>
            <w:r>
              <w:t>TU Košice</w:t>
            </w:r>
          </w:p>
        </w:tc>
        <w:tc>
          <w:tcPr>
            <w:tcW w:w="1763" w:type="dxa"/>
            <w:gridSpan w:val="4"/>
          </w:tcPr>
          <w:p w14:paraId="7C6FFC2C" w14:textId="77777777" w:rsidR="00523A22" w:rsidRDefault="00523A22" w:rsidP="00454E89">
            <w:pPr>
              <w:jc w:val="both"/>
            </w:pPr>
            <w:r>
              <w:t>pp</w:t>
            </w:r>
          </w:p>
        </w:tc>
        <w:tc>
          <w:tcPr>
            <w:tcW w:w="2099" w:type="dxa"/>
            <w:gridSpan w:val="5"/>
          </w:tcPr>
          <w:p w14:paraId="6F2A102E" w14:textId="77777777" w:rsidR="00523A22" w:rsidRDefault="00523A22" w:rsidP="00454E89">
            <w:pPr>
              <w:jc w:val="both"/>
            </w:pPr>
            <w:r>
              <w:t>40</w:t>
            </w:r>
          </w:p>
        </w:tc>
      </w:tr>
      <w:tr w:rsidR="00523A22" w14:paraId="409CDDC9" w14:textId="77777777" w:rsidTr="00702C5D">
        <w:tc>
          <w:tcPr>
            <w:tcW w:w="9859" w:type="dxa"/>
            <w:gridSpan w:val="18"/>
            <w:shd w:val="clear" w:color="auto" w:fill="F7CAAC"/>
          </w:tcPr>
          <w:p w14:paraId="7943FF0F" w14:textId="77777777" w:rsidR="00523A22" w:rsidRDefault="00523A22" w:rsidP="00454E89">
            <w:pPr>
              <w:jc w:val="both"/>
            </w:pPr>
            <w:r>
              <w:rPr>
                <w:b/>
              </w:rPr>
              <w:t>Předměty příslušného studijního programu a způsob zapojení do jejich výuky, příp. další zapojení do uskutečňování studijního programu</w:t>
            </w:r>
          </w:p>
        </w:tc>
      </w:tr>
      <w:tr w:rsidR="00523A22" w14:paraId="244C2A02" w14:textId="77777777" w:rsidTr="00702C5D">
        <w:trPr>
          <w:trHeight w:val="246"/>
        </w:trPr>
        <w:tc>
          <w:tcPr>
            <w:tcW w:w="9859" w:type="dxa"/>
            <w:gridSpan w:val="18"/>
            <w:tcBorders>
              <w:top w:val="nil"/>
            </w:tcBorders>
          </w:tcPr>
          <w:p w14:paraId="45854245" w14:textId="47A241AC" w:rsidR="00523A22" w:rsidRDefault="00523A22" w:rsidP="00702C5D">
            <w:pPr>
              <w:jc w:val="both"/>
            </w:pPr>
            <w:r w:rsidRPr="00762B84">
              <w:t>Materiálové</w:t>
            </w:r>
            <w:r>
              <w:t xml:space="preserve"> inženýrství - </w:t>
            </w:r>
            <w:r>
              <w:rPr>
                <w:rStyle w:val="FontStyle18"/>
              </w:rPr>
              <w:t>přednáš</w:t>
            </w:r>
            <w:r w:rsidR="00702C5D">
              <w:rPr>
                <w:rStyle w:val="FontStyle18"/>
              </w:rPr>
              <w:t>ející</w:t>
            </w:r>
            <w:r>
              <w:rPr>
                <w:rStyle w:val="FontStyle18"/>
              </w:rPr>
              <w:t xml:space="preserve"> </w:t>
            </w:r>
            <w:r>
              <w:t>(20%)</w:t>
            </w:r>
          </w:p>
        </w:tc>
      </w:tr>
      <w:tr w:rsidR="00523A22" w14:paraId="711A8E57" w14:textId="77777777" w:rsidTr="00702C5D">
        <w:tc>
          <w:tcPr>
            <w:tcW w:w="9859" w:type="dxa"/>
            <w:gridSpan w:val="18"/>
            <w:shd w:val="clear" w:color="auto" w:fill="F7CAAC"/>
          </w:tcPr>
          <w:p w14:paraId="18F45982" w14:textId="77777777" w:rsidR="00523A22" w:rsidRDefault="00523A22" w:rsidP="00454E89">
            <w:pPr>
              <w:jc w:val="both"/>
            </w:pPr>
            <w:r>
              <w:rPr>
                <w:b/>
              </w:rPr>
              <w:t xml:space="preserve">Údaje o vzdělání na VŠ </w:t>
            </w:r>
          </w:p>
        </w:tc>
      </w:tr>
      <w:tr w:rsidR="00523A22" w:rsidRPr="00734837" w14:paraId="1446EAE9" w14:textId="77777777" w:rsidTr="00702C5D">
        <w:trPr>
          <w:trHeight w:val="651"/>
        </w:trPr>
        <w:tc>
          <w:tcPr>
            <w:tcW w:w="9859" w:type="dxa"/>
            <w:gridSpan w:val="18"/>
          </w:tcPr>
          <w:p w14:paraId="22D38FB3" w14:textId="77777777" w:rsidR="00523A22" w:rsidRPr="00B41C32" w:rsidRDefault="00523A22" w:rsidP="00454E89">
            <w:pPr>
              <w:ind w:left="1097" w:hanging="1097"/>
              <w:jc w:val="both"/>
            </w:pPr>
            <w:r w:rsidRPr="00B41C32">
              <w:t>1980–1985</w:t>
            </w:r>
            <w:r>
              <w:t>:</w:t>
            </w:r>
            <w:r w:rsidRPr="00B41C32">
              <w:t xml:space="preserve"> </w:t>
            </w:r>
            <w:r>
              <w:t xml:space="preserve"> </w:t>
            </w:r>
            <w:r w:rsidRPr="00B41C32">
              <w:t>Vysoká škola technická v Košiciach, Strojnícka fakulta detašované pracovisko Prešov</w:t>
            </w:r>
            <w:r>
              <w:t xml:space="preserve">, </w:t>
            </w:r>
            <w:r w:rsidRPr="00B41C32">
              <w:t>odbor</w:t>
            </w:r>
            <w:r>
              <w:t xml:space="preserve"> P</w:t>
            </w:r>
            <w:r w:rsidRPr="00B41C32">
              <w:t>rístrojová, reg</w:t>
            </w:r>
            <w:r>
              <w:t>ulačná a manipulačná technika (</w:t>
            </w:r>
            <w:r w:rsidRPr="00734837">
              <w:rPr>
                <w:b/>
              </w:rPr>
              <w:t>Ing</w:t>
            </w:r>
            <w:r>
              <w:t>.)</w:t>
            </w:r>
          </w:p>
          <w:p w14:paraId="293C95AE" w14:textId="77777777" w:rsidR="00523A22" w:rsidRPr="00734837" w:rsidRDefault="00523A22" w:rsidP="00454E89">
            <w:pPr>
              <w:ind w:left="1097" w:hanging="1097"/>
              <w:jc w:val="both"/>
            </w:pPr>
            <w:r w:rsidRPr="00B41C32">
              <w:t>1986–1995</w:t>
            </w:r>
            <w:r>
              <w:t xml:space="preserve">:   </w:t>
            </w:r>
            <w:r w:rsidRPr="00B41C32">
              <w:t>Technická univerzita v</w:t>
            </w:r>
            <w:r>
              <w:t> </w:t>
            </w:r>
            <w:r w:rsidRPr="00B41C32">
              <w:t>Košiciach</w:t>
            </w:r>
            <w:r>
              <w:t xml:space="preserve">, </w:t>
            </w:r>
            <w:r w:rsidRPr="00B41C32">
              <w:t>Strojnícka fakulta</w:t>
            </w:r>
            <w:r>
              <w:t>, o</w:t>
            </w:r>
            <w:r w:rsidRPr="00B41C32">
              <w:t xml:space="preserve">dbor </w:t>
            </w:r>
            <w:r>
              <w:t>Strojárska technológia</w:t>
            </w:r>
            <w:r w:rsidRPr="00B41C32">
              <w:t xml:space="preserve"> </w:t>
            </w:r>
            <w:r>
              <w:t>(</w:t>
            </w:r>
            <w:r w:rsidRPr="00734837">
              <w:rPr>
                <w:b/>
              </w:rPr>
              <w:t>CSc</w:t>
            </w:r>
            <w:r>
              <w:t>.)</w:t>
            </w:r>
          </w:p>
        </w:tc>
      </w:tr>
      <w:tr w:rsidR="00523A22" w14:paraId="6CB12F5C" w14:textId="77777777" w:rsidTr="00702C5D">
        <w:tc>
          <w:tcPr>
            <w:tcW w:w="9859" w:type="dxa"/>
            <w:gridSpan w:val="18"/>
            <w:shd w:val="clear" w:color="auto" w:fill="F7CAAC"/>
          </w:tcPr>
          <w:p w14:paraId="7FAEB70B" w14:textId="77777777" w:rsidR="00523A22" w:rsidRDefault="00523A22" w:rsidP="00454E89">
            <w:pPr>
              <w:jc w:val="both"/>
              <w:rPr>
                <w:b/>
              </w:rPr>
            </w:pPr>
            <w:r>
              <w:rPr>
                <w:b/>
              </w:rPr>
              <w:t>Údaje o odborném působení od absolvování VŠ</w:t>
            </w:r>
          </w:p>
        </w:tc>
      </w:tr>
      <w:tr w:rsidR="00523A22" w:rsidRPr="001546F1" w14:paraId="1BFBB962" w14:textId="77777777" w:rsidTr="00702C5D">
        <w:trPr>
          <w:trHeight w:val="1090"/>
        </w:trPr>
        <w:tc>
          <w:tcPr>
            <w:tcW w:w="9859" w:type="dxa"/>
            <w:gridSpan w:val="18"/>
          </w:tcPr>
          <w:tbl>
            <w:tblPr>
              <w:tblStyle w:val="Mkatabulky"/>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
              <w:gridCol w:w="8363"/>
            </w:tblGrid>
            <w:tr w:rsidR="00523A22" w:rsidRPr="00523A22" w14:paraId="07F5CFCB" w14:textId="77777777" w:rsidTr="00454E89">
              <w:tc>
                <w:tcPr>
                  <w:tcW w:w="1377" w:type="dxa"/>
                </w:tcPr>
                <w:p w14:paraId="6472BAC1" w14:textId="77777777" w:rsidR="00523A22" w:rsidRPr="00523A22" w:rsidRDefault="00523A22" w:rsidP="00454E89">
                  <w:pPr>
                    <w:jc w:val="both"/>
                    <w:rPr>
                      <w:sz w:val="20"/>
                    </w:rPr>
                  </w:pPr>
                  <w:r w:rsidRPr="00523A22">
                    <w:rPr>
                      <w:sz w:val="20"/>
                    </w:rPr>
                    <w:t>1985–1987</w:t>
                  </w:r>
                </w:p>
              </w:tc>
              <w:tc>
                <w:tcPr>
                  <w:tcW w:w="8363" w:type="dxa"/>
                </w:tcPr>
                <w:p w14:paraId="20737254" w14:textId="77777777" w:rsidR="00523A22" w:rsidRPr="00523A22" w:rsidRDefault="00523A22" w:rsidP="00454E89">
                  <w:pPr>
                    <w:jc w:val="both"/>
                    <w:rPr>
                      <w:sz w:val="20"/>
                    </w:rPr>
                  </w:pPr>
                  <w:r w:rsidRPr="00523A22">
                    <w:rPr>
                      <w:sz w:val="20"/>
                    </w:rPr>
                    <w:t>Vysoká škola technická v Košiciach, Štúrova 9, 080 01 Prešov, Katedra prístrojovej a automatizačnej techniky Strojníckej fakulty v Košiciach, detašované pracovisko Prešov, asistent</w:t>
                  </w:r>
                </w:p>
              </w:tc>
            </w:tr>
            <w:tr w:rsidR="00523A22" w:rsidRPr="00523A22" w14:paraId="7C8A6AC9" w14:textId="77777777" w:rsidTr="00454E89">
              <w:tc>
                <w:tcPr>
                  <w:tcW w:w="1377" w:type="dxa"/>
                </w:tcPr>
                <w:p w14:paraId="7C3158F6" w14:textId="77777777" w:rsidR="00523A22" w:rsidRPr="00523A22" w:rsidRDefault="00523A22" w:rsidP="00454E89">
                  <w:pPr>
                    <w:jc w:val="both"/>
                    <w:rPr>
                      <w:sz w:val="20"/>
                    </w:rPr>
                  </w:pPr>
                  <w:r w:rsidRPr="00523A22">
                    <w:rPr>
                      <w:sz w:val="20"/>
                    </w:rPr>
                    <w:t>1987–1995</w:t>
                  </w:r>
                </w:p>
              </w:tc>
              <w:tc>
                <w:tcPr>
                  <w:tcW w:w="8363" w:type="dxa"/>
                </w:tcPr>
                <w:p w14:paraId="0C2EDABE" w14:textId="77777777" w:rsidR="00523A22" w:rsidRPr="00523A22" w:rsidRDefault="00523A22" w:rsidP="00454E89">
                  <w:pPr>
                    <w:jc w:val="both"/>
                    <w:rPr>
                      <w:sz w:val="20"/>
                    </w:rPr>
                  </w:pPr>
                  <w:r w:rsidRPr="00523A22">
                    <w:rPr>
                      <w:sz w:val="20"/>
                    </w:rPr>
                    <w:t>TU v Košiciach,  Strojnícká fakulta,  Katedre merania a regulácie, odborný asistent</w:t>
                  </w:r>
                </w:p>
              </w:tc>
            </w:tr>
            <w:tr w:rsidR="00523A22" w:rsidRPr="00523A22" w14:paraId="5F1E3518" w14:textId="77777777" w:rsidTr="00454E89">
              <w:tc>
                <w:tcPr>
                  <w:tcW w:w="1377" w:type="dxa"/>
                </w:tcPr>
                <w:p w14:paraId="652F90F6" w14:textId="77777777" w:rsidR="00523A22" w:rsidRPr="00523A22" w:rsidRDefault="00523A22" w:rsidP="00454E89">
                  <w:pPr>
                    <w:jc w:val="both"/>
                    <w:rPr>
                      <w:sz w:val="20"/>
                    </w:rPr>
                  </w:pPr>
                  <w:r w:rsidRPr="00523A22">
                    <w:rPr>
                      <w:sz w:val="20"/>
                    </w:rPr>
                    <w:t>1995–2001</w:t>
                  </w:r>
                </w:p>
              </w:tc>
              <w:tc>
                <w:tcPr>
                  <w:tcW w:w="8363" w:type="dxa"/>
                </w:tcPr>
                <w:p w14:paraId="6CD91597" w14:textId="77777777" w:rsidR="00523A22" w:rsidRPr="00523A22" w:rsidRDefault="00523A22" w:rsidP="00454E89">
                  <w:pPr>
                    <w:jc w:val="both"/>
                    <w:rPr>
                      <w:sz w:val="20"/>
                    </w:rPr>
                  </w:pPr>
                  <w:r w:rsidRPr="00523A22">
                    <w:rPr>
                      <w:sz w:val="20"/>
                    </w:rPr>
                    <w:t>Súkromná podnikateľská sféra v 3 firmách (KDK, s.r.o., AAA Netings a.s., Victor Busisness Data, s.r.o.)</w:t>
                  </w:r>
                </w:p>
              </w:tc>
            </w:tr>
            <w:tr w:rsidR="00523A22" w:rsidRPr="00523A22" w14:paraId="1DB7DE99" w14:textId="77777777" w:rsidTr="00454E89">
              <w:tc>
                <w:tcPr>
                  <w:tcW w:w="1377" w:type="dxa"/>
                </w:tcPr>
                <w:p w14:paraId="24E7C1A5" w14:textId="77777777" w:rsidR="00523A22" w:rsidRPr="00523A22" w:rsidRDefault="00523A22" w:rsidP="00454E89">
                  <w:pPr>
                    <w:jc w:val="both"/>
                    <w:rPr>
                      <w:sz w:val="20"/>
                    </w:rPr>
                  </w:pPr>
                  <w:r w:rsidRPr="00523A22">
                    <w:rPr>
                      <w:sz w:val="20"/>
                    </w:rPr>
                    <w:t>2001–2005</w:t>
                  </w:r>
                </w:p>
              </w:tc>
              <w:tc>
                <w:tcPr>
                  <w:tcW w:w="8363" w:type="dxa"/>
                </w:tcPr>
                <w:p w14:paraId="69FCAE4E" w14:textId="77777777" w:rsidR="00523A22" w:rsidRPr="00523A22" w:rsidRDefault="00523A22" w:rsidP="00454E89">
                  <w:pPr>
                    <w:jc w:val="both"/>
                    <w:rPr>
                      <w:sz w:val="20"/>
                    </w:rPr>
                  </w:pPr>
                  <w:r w:rsidRPr="00523A22">
                    <w:rPr>
                      <w:sz w:val="20"/>
                    </w:rPr>
                    <w:t>Technická univerzita v Košiciach, Fakulta BERG, Katedra logistiky a výrobných systémov, odborný asistent</w:t>
                  </w:r>
                </w:p>
              </w:tc>
            </w:tr>
            <w:tr w:rsidR="00523A22" w:rsidRPr="00523A22" w14:paraId="350556CE" w14:textId="77777777" w:rsidTr="00454E89">
              <w:tc>
                <w:tcPr>
                  <w:tcW w:w="1377" w:type="dxa"/>
                </w:tcPr>
                <w:p w14:paraId="31E35B84" w14:textId="77777777" w:rsidR="00523A22" w:rsidRPr="00523A22" w:rsidRDefault="00523A22" w:rsidP="00454E89">
                  <w:pPr>
                    <w:jc w:val="both"/>
                    <w:rPr>
                      <w:sz w:val="20"/>
                    </w:rPr>
                  </w:pPr>
                  <w:r w:rsidRPr="00523A22">
                    <w:rPr>
                      <w:sz w:val="20"/>
                    </w:rPr>
                    <w:t xml:space="preserve">2005– 2018  </w:t>
                  </w:r>
                </w:p>
              </w:tc>
              <w:tc>
                <w:tcPr>
                  <w:tcW w:w="8363" w:type="dxa"/>
                </w:tcPr>
                <w:p w14:paraId="7A3A98D0" w14:textId="77777777" w:rsidR="00523A22" w:rsidRPr="00523A22" w:rsidRDefault="00523A22" w:rsidP="00454E89">
                  <w:pPr>
                    <w:jc w:val="both"/>
                    <w:rPr>
                      <w:sz w:val="20"/>
                    </w:rPr>
                  </w:pPr>
                  <w:r w:rsidRPr="00523A22">
                    <w:rPr>
                      <w:sz w:val="20"/>
                    </w:rPr>
                    <w:t>Technická univerzita v Košiciach, Fakulta BERG, Ústav logistiky priemyslu a dopravy, docent</w:t>
                  </w:r>
                </w:p>
              </w:tc>
            </w:tr>
            <w:tr w:rsidR="00523A22" w:rsidRPr="00523A22" w14:paraId="21BFEF22" w14:textId="77777777" w:rsidTr="00454E89">
              <w:tc>
                <w:tcPr>
                  <w:tcW w:w="1377" w:type="dxa"/>
                </w:tcPr>
                <w:p w14:paraId="28DFDE66" w14:textId="77777777" w:rsidR="00523A22" w:rsidRPr="00523A22" w:rsidRDefault="00523A22" w:rsidP="00454E89">
                  <w:pPr>
                    <w:jc w:val="both"/>
                    <w:rPr>
                      <w:sz w:val="20"/>
                    </w:rPr>
                  </w:pPr>
                  <w:r w:rsidRPr="00523A22">
                    <w:rPr>
                      <w:sz w:val="20"/>
                    </w:rPr>
                    <w:t>2018 – dosud</w:t>
                  </w:r>
                </w:p>
              </w:tc>
              <w:tc>
                <w:tcPr>
                  <w:tcW w:w="8363" w:type="dxa"/>
                </w:tcPr>
                <w:p w14:paraId="2F63C66C" w14:textId="77777777" w:rsidR="00523A22" w:rsidRPr="00523A22" w:rsidRDefault="00523A22" w:rsidP="00454E89">
                  <w:pPr>
                    <w:jc w:val="both"/>
                    <w:rPr>
                      <w:sz w:val="20"/>
                    </w:rPr>
                  </w:pPr>
                  <w:r w:rsidRPr="00523A22">
                    <w:rPr>
                      <w:sz w:val="20"/>
                    </w:rPr>
                    <w:t>Technická univerzita v Košiciach, Fakulta výrobných technológií so sídlom v Prešove, Katedra počítačovej podpory výrobných technológií, profesor</w:t>
                  </w:r>
                </w:p>
              </w:tc>
            </w:tr>
          </w:tbl>
          <w:p w14:paraId="5B45B348" w14:textId="77777777" w:rsidR="00523A22" w:rsidRPr="001546F1" w:rsidRDefault="00523A22" w:rsidP="00454E89">
            <w:pPr>
              <w:ind w:left="1097" w:hanging="1134"/>
              <w:jc w:val="both"/>
              <w:rPr>
                <w:sz w:val="14"/>
              </w:rPr>
            </w:pPr>
          </w:p>
        </w:tc>
      </w:tr>
      <w:tr w:rsidR="00523A22" w14:paraId="5FBC7D18" w14:textId="77777777" w:rsidTr="00702C5D">
        <w:trPr>
          <w:trHeight w:val="250"/>
        </w:trPr>
        <w:tc>
          <w:tcPr>
            <w:tcW w:w="9859" w:type="dxa"/>
            <w:gridSpan w:val="18"/>
            <w:shd w:val="clear" w:color="auto" w:fill="F7CAAC"/>
          </w:tcPr>
          <w:p w14:paraId="2303B17B" w14:textId="77777777" w:rsidR="00523A22" w:rsidRDefault="00523A22" w:rsidP="00454E89">
            <w:pPr>
              <w:jc w:val="both"/>
            </w:pPr>
            <w:r>
              <w:rPr>
                <w:b/>
              </w:rPr>
              <w:t>Zkušenosti s vedením kvalifikačních a rigorózních prací</w:t>
            </w:r>
          </w:p>
        </w:tc>
      </w:tr>
      <w:tr w:rsidR="00523A22" w14:paraId="5BF0B51D" w14:textId="77777777" w:rsidTr="00702C5D">
        <w:trPr>
          <w:trHeight w:val="415"/>
        </w:trPr>
        <w:tc>
          <w:tcPr>
            <w:tcW w:w="9859" w:type="dxa"/>
            <w:gridSpan w:val="18"/>
          </w:tcPr>
          <w:p w14:paraId="5D17F183" w14:textId="77777777" w:rsidR="00523A22" w:rsidRDefault="00523A22" w:rsidP="00454E89">
            <w:pPr>
              <w:jc w:val="both"/>
            </w:pPr>
            <w:r>
              <w:t>Počet vedených bakalářských prací – 40</w:t>
            </w:r>
          </w:p>
          <w:p w14:paraId="7A9908BA" w14:textId="77777777" w:rsidR="00523A22" w:rsidRDefault="00523A22" w:rsidP="00454E89">
            <w:pPr>
              <w:jc w:val="both"/>
            </w:pPr>
            <w:r>
              <w:t>Počet vedených diplomových prací – 50</w:t>
            </w:r>
          </w:p>
        </w:tc>
      </w:tr>
      <w:tr w:rsidR="00523A22" w14:paraId="7E5BCA36" w14:textId="77777777" w:rsidTr="004E7649">
        <w:trPr>
          <w:cantSplit/>
        </w:trPr>
        <w:tc>
          <w:tcPr>
            <w:tcW w:w="3310" w:type="dxa"/>
            <w:gridSpan w:val="3"/>
            <w:tcBorders>
              <w:top w:val="single" w:sz="12" w:space="0" w:color="auto"/>
            </w:tcBorders>
            <w:shd w:val="clear" w:color="auto" w:fill="F7CAAC"/>
          </w:tcPr>
          <w:p w14:paraId="3C6108F4" w14:textId="77777777" w:rsidR="00523A22" w:rsidRDefault="00523A22" w:rsidP="00454E89">
            <w:pPr>
              <w:jc w:val="both"/>
            </w:pPr>
            <w:r>
              <w:rPr>
                <w:b/>
              </w:rPr>
              <w:t xml:space="preserve">Obor habilitačního řízení </w:t>
            </w:r>
          </w:p>
        </w:tc>
        <w:tc>
          <w:tcPr>
            <w:tcW w:w="2223" w:type="dxa"/>
            <w:gridSpan w:val="4"/>
            <w:tcBorders>
              <w:top w:val="single" w:sz="12" w:space="0" w:color="auto"/>
            </w:tcBorders>
            <w:shd w:val="clear" w:color="auto" w:fill="F7CAAC"/>
          </w:tcPr>
          <w:p w14:paraId="71A1564C" w14:textId="77777777" w:rsidR="00523A22" w:rsidRDefault="00523A22" w:rsidP="00454E89">
            <w:pPr>
              <w:jc w:val="both"/>
            </w:pPr>
            <w:r>
              <w:rPr>
                <w:b/>
              </w:rPr>
              <w:t>Rok udělení hodnosti</w:t>
            </w:r>
          </w:p>
        </w:tc>
        <w:tc>
          <w:tcPr>
            <w:tcW w:w="2227" w:type="dxa"/>
            <w:gridSpan w:val="6"/>
            <w:tcBorders>
              <w:top w:val="single" w:sz="12" w:space="0" w:color="auto"/>
              <w:right w:val="single" w:sz="12" w:space="0" w:color="auto"/>
            </w:tcBorders>
            <w:shd w:val="clear" w:color="auto" w:fill="F7CAAC"/>
          </w:tcPr>
          <w:p w14:paraId="5578A3C2" w14:textId="77777777" w:rsidR="00523A22" w:rsidRDefault="00523A22" w:rsidP="00454E89">
            <w:pPr>
              <w:jc w:val="both"/>
            </w:pPr>
            <w:r>
              <w:rPr>
                <w:b/>
              </w:rPr>
              <w:t>Řízení konáno na VŠ</w:t>
            </w:r>
          </w:p>
        </w:tc>
        <w:tc>
          <w:tcPr>
            <w:tcW w:w="2099" w:type="dxa"/>
            <w:gridSpan w:val="5"/>
            <w:tcBorders>
              <w:top w:val="single" w:sz="12" w:space="0" w:color="auto"/>
              <w:left w:val="single" w:sz="12" w:space="0" w:color="auto"/>
            </w:tcBorders>
            <w:shd w:val="clear" w:color="auto" w:fill="F7CAAC"/>
          </w:tcPr>
          <w:p w14:paraId="102F36F3" w14:textId="77777777" w:rsidR="00523A22" w:rsidRDefault="00523A22" w:rsidP="00454E89">
            <w:pPr>
              <w:jc w:val="both"/>
              <w:rPr>
                <w:b/>
              </w:rPr>
            </w:pPr>
            <w:r>
              <w:rPr>
                <w:b/>
              </w:rPr>
              <w:t>Ohlasy publikací</w:t>
            </w:r>
          </w:p>
        </w:tc>
      </w:tr>
      <w:tr w:rsidR="00523A22" w14:paraId="2F1EC461" w14:textId="77777777" w:rsidTr="004E7649">
        <w:trPr>
          <w:cantSplit/>
        </w:trPr>
        <w:tc>
          <w:tcPr>
            <w:tcW w:w="3310" w:type="dxa"/>
            <w:gridSpan w:val="3"/>
          </w:tcPr>
          <w:p w14:paraId="226973D4" w14:textId="77777777" w:rsidR="00523A22" w:rsidRDefault="00523A22" w:rsidP="00454E89">
            <w:r>
              <w:t>B</w:t>
            </w:r>
            <w:r w:rsidRPr="00C6065D">
              <w:t>anská mechanizácia, doprava a hlbinné vŕtanie</w:t>
            </w:r>
          </w:p>
        </w:tc>
        <w:tc>
          <w:tcPr>
            <w:tcW w:w="2223" w:type="dxa"/>
            <w:gridSpan w:val="4"/>
          </w:tcPr>
          <w:p w14:paraId="428D4962" w14:textId="77777777" w:rsidR="00523A22" w:rsidRDefault="00523A22" w:rsidP="00454E89">
            <w:pPr>
              <w:jc w:val="both"/>
            </w:pPr>
            <w:r>
              <w:t>2005</w:t>
            </w:r>
          </w:p>
        </w:tc>
        <w:tc>
          <w:tcPr>
            <w:tcW w:w="2227" w:type="dxa"/>
            <w:gridSpan w:val="6"/>
            <w:tcBorders>
              <w:right w:val="single" w:sz="12" w:space="0" w:color="auto"/>
            </w:tcBorders>
          </w:tcPr>
          <w:p w14:paraId="41450560" w14:textId="77777777" w:rsidR="00523A22" w:rsidRDefault="00523A22" w:rsidP="00454E89">
            <w:r w:rsidRPr="00B41C32">
              <w:t>Technická univerzita v Košiciach</w:t>
            </w:r>
          </w:p>
        </w:tc>
        <w:tc>
          <w:tcPr>
            <w:tcW w:w="709" w:type="dxa"/>
            <w:gridSpan w:val="2"/>
            <w:tcBorders>
              <w:left w:val="single" w:sz="12" w:space="0" w:color="auto"/>
            </w:tcBorders>
            <w:shd w:val="clear" w:color="auto" w:fill="F7CAAC"/>
          </w:tcPr>
          <w:p w14:paraId="0FEC0660" w14:textId="77777777" w:rsidR="00523A22" w:rsidRDefault="00523A22" w:rsidP="00454E89">
            <w:pPr>
              <w:jc w:val="both"/>
            </w:pPr>
            <w:r>
              <w:rPr>
                <w:b/>
              </w:rPr>
              <w:t>WOS</w:t>
            </w:r>
          </w:p>
        </w:tc>
        <w:tc>
          <w:tcPr>
            <w:tcW w:w="697" w:type="dxa"/>
            <w:gridSpan w:val="2"/>
            <w:shd w:val="clear" w:color="auto" w:fill="F7CAAC"/>
          </w:tcPr>
          <w:p w14:paraId="6CBD43D3" w14:textId="77777777" w:rsidR="00523A22" w:rsidRDefault="00523A22" w:rsidP="00454E89">
            <w:pPr>
              <w:jc w:val="both"/>
              <w:rPr>
                <w:sz w:val="18"/>
              </w:rPr>
            </w:pPr>
            <w:r>
              <w:rPr>
                <w:b/>
                <w:sz w:val="18"/>
              </w:rPr>
              <w:t>Scopus</w:t>
            </w:r>
          </w:p>
        </w:tc>
        <w:tc>
          <w:tcPr>
            <w:tcW w:w="693" w:type="dxa"/>
            <w:shd w:val="clear" w:color="auto" w:fill="F7CAAC"/>
          </w:tcPr>
          <w:p w14:paraId="33DFE346" w14:textId="77777777" w:rsidR="00523A22" w:rsidRDefault="00523A22" w:rsidP="00454E89">
            <w:pPr>
              <w:jc w:val="both"/>
            </w:pPr>
            <w:r>
              <w:rPr>
                <w:b/>
                <w:sz w:val="18"/>
              </w:rPr>
              <w:t>ostatní</w:t>
            </w:r>
          </w:p>
        </w:tc>
      </w:tr>
      <w:tr w:rsidR="00523A22" w14:paraId="348EFA09" w14:textId="77777777" w:rsidTr="004E7649">
        <w:trPr>
          <w:cantSplit/>
          <w:trHeight w:val="70"/>
        </w:trPr>
        <w:tc>
          <w:tcPr>
            <w:tcW w:w="3310" w:type="dxa"/>
            <w:gridSpan w:val="3"/>
            <w:shd w:val="clear" w:color="auto" w:fill="F7CAAC"/>
          </w:tcPr>
          <w:p w14:paraId="4A608FCF" w14:textId="77777777" w:rsidR="00523A22" w:rsidRDefault="00523A22" w:rsidP="00454E89">
            <w:pPr>
              <w:jc w:val="both"/>
            </w:pPr>
            <w:r>
              <w:rPr>
                <w:b/>
              </w:rPr>
              <w:t>Obor jmenovacího řízení</w:t>
            </w:r>
          </w:p>
        </w:tc>
        <w:tc>
          <w:tcPr>
            <w:tcW w:w="2223" w:type="dxa"/>
            <w:gridSpan w:val="4"/>
            <w:shd w:val="clear" w:color="auto" w:fill="F7CAAC"/>
          </w:tcPr>
          <w:p w14:paraId="7579D87B" w14:textId="77777777" w:rsidR="00523A22" w:rsidRDefault="00523A22" w:rsidP="00454E89">
            <w:pPr>
              <w:jc w:val="both"/>
            </w:pPr>
            <w:r>
              <w:rPr>
                <w:b/>
              </w:rPr>
              <w:t>Rok udělení hodnosti</w:t>
            </w:r>
          </w:p>
        </w:tc>
        <w:tc>
          <w:tcPr>
            <w:tcW w:w="2227" w:type="dxa"/>
            <w:gridSpan w:val="6"/>
            <w:tcBorders>
              <w:right w:val="single" w:sz="12" w:space="0" w:color="auto"/>
            </w:tcBorders>
            <w:shd w:val="clear" w:color="auto" w:fill="F7CAAC"/>
          </w:tcPr>
          <w:p w14:paraId="5E72D02E" w14:textId="77777777" w:rsidR="00523A22" w:rsidRDefault="00523A22" w:rsidP="00454E89">
            <w:r>
              <w:rPr>
                <w:b/>
              </w:rPr>
              <w:t>Řízení konáno na VŠ</w:t>
            </w:r>
          </w:p>
        </w:tc>
        <w:tc>
          <w:tcPr>
            <w:tcW w:w="709" w:type="dxa"/>
            <w:gridSpan w:val="2"/>
            <w:vMerge w:val="restart"/>
            <w:tcBorders>
              <w:left w:val="single" w:sz="12" w:space="0" w:color="auto"/>
            </w:tcBorders>
          </w:tcPr>
          <w:p w14:paraId="75A96B52" w14:textId="77777777" w:rsidR="00523A22" w:rsidRDefault="00523A22" w:rsidP="00454E89">
            <w:pPr>
              <w:jc w:val="both"/>
              <w:rPr>
                <w:b/>
              </w:rPr>
            </w:pPr>
            <w:r>
              <w:rPr>
                <w:b/>
              </w:rPr>
              <w:t>460</w:t>
            </w:r>
          </w:p>
        </w:tc>
        <w:tc>
          <w:tcPr>
            <w:tcW w:w="697" w:type="dxa"/>
            <w:gridSpan w:val="2"/>
            <w:vMerge w:val="restart"/>
          </w:tcPr>
          <w:p w14:paraId="7F87173B" w14:textId="77777777" w:rsidR="00523A22" w:rsidRDefault="00523A22" w:rsidP="00454E89">
            <w:pPr>
              <w:jc w:val="both"/>
              <w:rPr>
                <w:b/>
              </w:rPr>
            </w:pPr>
            <w:r>
              <w:rPr>
                <w:b/>
              </w:rPr>
              <w:t>346</w:t>
            </w:r>
          </w:p>
        </w:tc>
        <w:tc>
          <w:tcPr>
            <w:tcW w:w="693" w:type="dxa"/>
            <w:vMerge w:val="restart"/>
          </w:tcPr>
          <w:p w14:paraId="7C9328BE" w14:textId="77777777" w:rsidR="00523A22" w:rsidRDefault="00523A22" w:rsidP="00454E89">
            <w:pPr>
              <w:jc w:val="both"/>
              <w:rPr>
                <w:b/>
              </w:rPr>
            </w:pPr>
            <w:r>
              <w:rPr>
                <w:b/>
              </w:rPr>
              <w:t>130</w:t>
            </w:r>
          </w:p>
        </w:tc>
      </w:tr>
      <w:tr w:rsidR="00523A22" w14:paraId="17F43BBD" w14:textId="77777777" w:rsidTr="004E7649">
        <w:trPr>
          <w:trHeight w:val="205"/>
        </w:trPr>
        <w:tc>
          <w:tcPr>
            <w:tcW w:w="3310" w:type="dxa"/>
            <w:gridSpan w:val="3"/>
          </w:tcPr>
          <w:p w14:paraId="6C1AEC3B" w14:textId="77777777" w:rsidR="00523A22" w:rsidRDefault="00523A22" w:rsidP="00454E89">
            <w:pPr>
              <w:jc w:val="both"/>
            </w:pPr>
            <w:r>
              <w:t>Logistika</w:t>
            </w:r>
          </w:p>
        </w:tc>
        <w:tc>
          <w:tcPr>
            <w:tcW w:w="2223" w:type="dxa"/>
            <w:gridSpan w:val="4"/>
          </w:tcPr>
          <w:p w14:paraId="5FE57FC7" w14:textId="77777777" w:rsidR="00523A22" w:rsidRDefault="00523A22" w:rsidP="00454E89">
            <w:pPr>
              <w:jc w:val="both"/>
            </w:pPr>
            <w:r>
              <w:t>2015</w:t>
            </w:r>
          </w:p>
        </w:tc>
        <w:tc>
          <w:tcPr>
            <w:tcW w:w="2227" w:type="dxa"/>
            <w:gridSpan w:val="6"/>
            <w:tcBorders>
              <w:right w:val="single" w:sz="12" w:space="0" w:color="auto"/>
            </w:tcBorders>
          </w:tcPr>
          <w:p w14:paraId="0263E850" w14:textId="77777777" w:rsidR="00523A22" w:rsidRDefault="00523A22" w:rsidP="00454E89">
            <w:r w:rsidRPr="00B41C32">
              <w:t>Technická univerzita v Košiciach</w:t>
            </w:r>
          </w:p>
        </w:tc>
        <w:tc>
          <w:tcPr>
            <w:tcW w:w="709" w:type="dxa"/>
            <w:gridSpan w:val="2"/>
            <w:vMerge/>
            <w:tcBorders>
              <w:left w:val="single" w:sz="12" w:space="0" w:color="auto"/>
            </w:tcBorders>
            <w:vAlign w:val="center"/>
          </w:tcPr>
          <w:p w14:paraId="4DD3F192" w14:textId="77777777" w:rsidR="00523A22" w:rsidRDefault="00523A22" w:rsidP="00454E89">
            <w:pPr>
              <w:rPr>
                <w:b/>
              </w:rPr>
            </w:pPr>
          </w:p>
        </w:tc>
        <w:tc>
          <w:tcPr>
            <w:tcW w:w="697" w:type="dxa"/>
            <w:gridSpan w:val="2"/>
            <w:vMerge/>
            <w:vAlign w:val="center"/>
          </w:tcPr>
          <w:p w14:paraId="56E743D5" w14:textId="77777777" w:rsidR="00523A22" w:rsidRDefault="00523A22" w:rsidP="00454E89">
            <w:pPr>
              <w:rPr>
                <w:b/>
              </w:rPr>
            </w:pPr>
          </w:p>
        </w:tc>
        <w:tc>
          <w:tcPr>
            <w:tcW w:w="693" w:type="dxa"/>
            <w:vMerge/>
            <w:vAlign w:val="center"/>
          </w:tcPr>
          <w:p w14:paraId="01223267" w14:textId="77777777" w:rsidR="00523A22" w:rsidRDefault="00523A22" w:rsidP="00454E89">
            <w:pPr>
              <w:rPr>
                <w:b/>
              </w:rPr>
            </w:pPr>
          </w:p>
        </w:tc>
      </w:tr>
      <w:tr w:rsidR="00523A22" w14:paraId="34485037" w14:textId="77777777" w:rsidTr="00702C5D">
        <w:tc>
          <w:tcPr>
            <w:tcW w:w="9859" w:type="dxa"/>
            <w:gridSpan w:val="18"/>
            <w:shd w:val="clear" w:color="auto" w:fill="F7CAAC"/>
          </w:tcPr>
          <w:p w14:paraId="0FA47C7C" w14:textId="77777777" w:rsidR="00523A22" w:rsidRDefault="00523A22" w:rsidP="00454E89">
            <w:pPr>
              <w:jc w:val="both"/>
              <w:rPr>
                <w:b/>
              </w:rPr>
            </w:pPr>
            <w:r>
              <w:rPr>
                <w:b/>
              </w:rPr>
              <w:t xml:space="preserve">Přehled o nejvýznamnější publikační a další tvůrčí činnosti nebo další profesní činnosti u odborníků z praxe vztahující se k zabezpečovaným předmětům </w:t>
            </w:r>
          </w:p>
        </w:tc>
      </w:tr>
      <w:tr w:rsidR="00523A22" w:rsidRPr="002775E6" w14:paraId="565ED859" w14:textId="77777777" w:rsidTr="00702C5D">
        <w:trPr>
          <w:trHeight w:val="283"/>
        </w:trPr>
        <w:tc>
          <w:tcPr>
            <w:tcW w:w="9859" w:type="dxa"/>
            <w:gridSpan w:val="18"/>
          </w:tcPr>
          <w:p w14:paraId="553A21C9" w14:textId="77777777" w:rsidR="00523A22" w:rsidRPr="00FC12EF" w:rsidRDefault="00523A22" w:rsidP="00454E89">
            <w:pPr>
              <w:widowControl w:val="0"/>
              <w:autoSpaceDE w:val="0"/>
              <w:autoSpaceDN w:val="0"/>
              <w:adjustRightInd w:val="0"/>
              <w:jc w:val="both"/>
              <w:rPr>
                <w:lang w:val="en-US"/>
              </w:rPr>
            </w:pPr>
            <w:r w:rsidRPr="00FC12EF">
              <w:rPr>
                <w:lang w:val="en-US"/>
              </w:rPr>
              <w:t xml:space="preserve">MOLNÁR, V., FEDORKO, G., STEHLÍKOVÁ, B., MICHALIK, P., KOPAS, M. </w:t>
            </w:r>
            <w:r w:rsidRPr="00FC12EF">
              <w:rPr>
                <w:bCs/>
                <w:lang w:val="en-US"/>
              </w:rPr>
              <w:t>Mathematical Models for Indirect Measurement of Contact Forces in Hexagonal Idler Housing of Pipe Conveyor.</w:t>
            </w:r>
            <w:r w:rsidRPr="00FC12EF">
              <w:rPr>
                <w:lang w:val="en-US"/>
              </w:rPr>
              <w:t xml:space="preserve"> </w:t>
            </w:r>
            <w:r w:rsidRPr="00FC12EF">
              <w:rPr>
                <w:i/>
                <w:lang w:val="en-US"/>
              </w:rPr>
              <w:t>Measurement</w:t>
            </w:r>
            <w:r w:rsidRPr="00FC12EF">
              <w:rPr>
                <w:lang w:val="en-US"/>
              </w:rPr>
              <w:t xml:space="preserve">. 2014, Vol. 47, no. 1, p. 794-803. ISSN 0263-2241. </w:t>
            </w:r>
            <w:hyperlink r:id="rId54" w:tgtFrame="_blank" w:tooltip="Persistent link using digital object identifier" w:history="1">
              <w:r w:rsidRPr="00FC12EF">
                <w:rPr>
                  <w:rStyle w:val="Hypertextovodkaz"/>
                </w:rPr>
                <w:t>https://doi.org/10.1016/j.measurement.2013.10.012</w:t>
              </w:r>
            </w:hyperlink>
            <w:r w:rsidRPr="00FC12EF">
              <w:rPr>
                <w:lang w:val="en-US"/>
              </w:rPr>
              <w:t xml:space="preserve"> (25%)</w:t>
            </w:r>
          </w:p>
          <w:p w14:paraId="322F0F5F" w14:textId="77777777" w:rsidR="00523A22" w:rsidRPr="00FC12EF" w:rsidRDefault="00523A22" w:rsidP="00454E89">
            <w:pPr>
              <w:widowControl w:val="0"/>
              <w:autoSpaceDE w:val="0"/>
              <w:autoSpaceDN w:val="0"/>
              <w:adjustRightInd w:val="0"/>
              <w:jc w:val="both"/>
              <w:rPr>
                <w:lang w:val="en-US"/>
              </w:rPr>
            </w:pPr>
            <w:r w:rsidRPr="00FC12EF">
              <w:rPr>
                <w:lang w:val="en-US"/>
              </w:rPr>
              <w:t xml:space="preserve">ANDREJIOVÁ, M., GRINČOVÁ, A., MARASOVÁ, D., FEDORKO, G., MOLNÁR, V.  </w:t>
            </w:r>
            <w:r>
              <w:rPr>
                <w:bCs/>
                <w:lang w:val="en-US"/>
              </w:rPr>
              <w:t>Using Logistic Regression in Tracing the S</w:t>
            </w:r>
            <w:r w:rsidRPr="00FC12EF">
              <w:rPr>
                <w:bCs/>
                <w:lang w:val="en-US"/>
              </w:rPr>
              <w:t xml:space="preserve">ignificance of </w:t>
            </w:r>
            <w:r>
              <w:rPr>
                <w:bCs/>
                <w:lang w:val="en-US"/>
              </w:rPr>
              <w:t>R</w:t>
            </w:r>
            <w:r w:rsidRPr="00FC12EF">
              <w:rPr>
                <w:bCs/>
                <w:lang w:val="en-US"/>
              </w:rPr>
              <w:t>ubber-</w:t>
            </w:r>
            <w:r>
              <w:rPr>
                <w:bCs/>
                <w:lang w:val="en-US"/>
              </w:rPr>
              <w:t>Textile Conveyor Belt D</w:t>
            </w:r>
            <w:r w:rsidRPr="00FC12EF">
              <w:rPr>
                <w:bCs/>
                <w:lang w:val="en-US"/>
              </w:rPr>
              <w:t>amage.</w:t>
            </w:r>
            <w:r w:rsidRPr="00FC12EF">
              <w:rPr>
                <w:lang w:val="en-US"/>
              </w:rPr>
              <w:t xml:space="preserve"> </w:t>
            </w:r>
            <w:r w:rsidRPr="00FC12EF">
              <w:rPr>
                <w:i/>
                <w:lang w:val="en-US"/>
              </w:rPr>
              <w:t>Wear</w:t>
            </w:r>
            <w:r w:rsidRPr="00FC12EF">
              <w:rPr>
                <w:lang w:val="en-US"/>
              </w:rPr>
              <w:t xml:space="preserve">. Vol. 318, no. 1-2 (2014), p. 145-152. ISSN 0043-1648. </w:t>
            </w:r>
            <w:hyperlink r:id="rId55" w:tgtFrame="_blank" w:tooltip="Persistent link using digital object identifier" w:history="1">
              <w:r w:rsidRPr="00FC12EF">
                <w:rPr>
                  <w:rStyle w:val="Hypertextovodkaz"/>
                </w:rPr>
                <w:t>https://doi.org/10.1016/j.wear.2014.06.026</w:t>
              </w:r>
            </w:hyperlink>
            <w:r w:rsidRPr="00FC12EF">
              <w:rPr>
                <w:lang w:val="en-US"/>
              </w:rPr>
              <w:t xml:space="preserve"> (20%)</w:t>
            </w:r>
          </w:p>
          <w:p w14:paraId="526D8E85" w14:textId="77777777" w:rsidR="00523A22" w:rsidRDefault="00523A22" w:rsidP="00454E89">
            <w:pPr>
              <w:widowControl w:val="0"/>
              <w:autoSpaceDE w:val="0"/>
              <w:autoSpaceDN w:val="0"/>
              <w:adjustRightInd w:val="0"/>
              <w:jc w:val="both"/>
              <w:rPr>
                <w:lang w:val="en-US"/>
              </w:rPr>
            </w:pPr>
            <w:r w:rsidRPr="001972A8">
              <w:rPr>
                <w:lang w:val="en-US"/>
              </w:rPr>
              <w:t>MOLNÁR, V., FEDORKO, G., HUSÁKOVÁ, N., KRÁ</w:t>
            </w:r>
            <w:r>
              <w:rPr>
                <w:lang w:val="en-US"/>
              </w:rPr>
              <w:t>Ľ</w:t>
            </w:r>
            <w:r w:rsidRPr="001972A8">
              <w:rPr>
                <w:lang w:val="en-US"/>
              </w:rPr>
              <w:t xml:space="preserve"> JR., J., </w:t>
            </w:r>
            <w:r>
              <w:rPr>
                <w:lang w:val="en-US"/>
              </w:rPr>
              <w:t>F</w:t>
            </w:r>
            <w:r w:rsidRPr="001972A8">
              <w:rPr>
                <w:lang w:val="en-US"/>
              </w:rPr>
              <w:t>ERDYNUS, M. Energy calculation model of an outgoing conveyor with application of a transfer chute with the damping plate</w:t>
            </w:r>
            <w:r>
              <w:rPr>
                <w:lang w:val="en-US"/>
              </w:rPr>
              <w:t>.</w:t>
            </w:r>
            <w:r w:rsidRPr="001972A8">
              <w:rPr>
                <w:lang w:val="en-US"/>
              </w:rPr>
              <w:t xml:space="preserve"> </w:t>
            </w:r>
            <w:r w:rsidRPr="00246DA5">
              <w:rPr>
                <w:i/>
                <w:lang w:val="en-US"/>
              </w:rPr>
              <w:t>Mechanical Sciences</w:t>
            </w:r>
            <w:r w:rsidRPr="001972A8">
              <w:rPr>
                <w:lang w:val="en-US"/>
              </w:rPr>
              <w:t>,</w:t>
            </w:r>
            <w:r>
              <w:rPr>
                <w:lang w:val="en-US"/>
              </w:rPr>
              <w:t xml:space="preserve"> 2016.</w:t>
            </w:r>
            <w:r w:rsidRPr="001972A8">
              <w:rPr>
                <w:lang w:val="en-US"/>
              </w:rPr>
              <w:t xml:space="preserve"> </w:t>
            </w:r>
            <w:r>
              <w:rPr>
                <w:lang w:val="en-US"/>
              </w:rPr>
              <w:t xml:space="preserve">Volume </w:t>
            </w:r>
            <w:r w:rsidRPr="001972A8">
              <w:rPr>
                <w:lang w:val="en-US"/>
              </w:rPr>
              <w:t>7,</w:t>
            </w:r>
            <w:r>
              <w:rPr>
                <w:lang w:val="en-US"/>
              </w:rPr>
              <w:t xml:space="preserve"> Issue 2, p. 167-177. ISBN 291-9151.</w:t>
            </w:r>
            <w:r w:rsidRPr="001972A8">
              <w:rPr>
                <w:lang w:val="en-US"/>
              </w:rPr>
              <w:t xml:space="preserve"> https://doi.org/10.5194/ms-7-167-2016</w:t>
            </w:r>
            <w:r>
              <w:rPr>
                <w:lang w:val="en-US"/>
              </w:rPr>
              <w:t xml:space="preserve">. </w:t>
            </w:r>
            <w:r w:rsidRPr="001972A8">
              <w:rPr>
                <w:lang w:val="en-US"/>
              </w:rPr>
              <w:t>(25%)</w:t>
            </w:r>
          </w:p>
          <w:p w14:paraId="50016A71" w14:textId="77777777" w:rsidR="00523A22" w:rsidRDefault="00523A22" w:rsidP="00454E89">
            <w:pPr>
              <w:widowControl w:val="0"/>
              <w:autoSpaceDE w:val="0"/>
              <w:autoSpaceDN w:val="0"/>
              <w:adjustRightInd w:val="0"/>
              <w:jc w:val="both"/>
              <w:rPr>
                <w:lang w:val="en-US"/>
              </w:rPr>
            </w:pPr>
            <w:r w:rsidRPr="00016986">
              <w:rPr>
                <w:lang w:val="en-US"/>
              </w:rPr>
              <w:t>MOLNÁR</w:t>
            </w:r>
            <w:r>
              <w:rPr>
                <w:lang w:val="en-US"/>
              </w:rPr>
              <w:t>, V.</w:t>
            </w:r>
            <w:r w:rsidRPr="00016986">
              <w:rPr>
                <w:lang w:val="en-US"/>
              </w:rPr>
              <w:t>, FEDORKO</w:t>
            </w:r>
            <w:r>
              <w:rPr>
                <w:lang w:val="en-US"/>
              </w:rPr>
              <w:t>. G.</w:t>
            </w:r>
            <w:r w:rsidRPr="00016986">
              <w:rPr>
                <w:lang w:val="en-US"/>
              </w:rPr>
              <w:t>, KREŠÁK</w:t>
            </w:r>
            <w:r>
              <w:rPr>
                <w:lang w:val="en-US"/>
              </w:rPr>
              <w:t>, J.</w:t>
            </w:r>
            <w:r w:rsidRPr="00016986">
              <w:rPr>
                <w:lang w:val="en-US"/>
              </w:rPr>
              <w:t>, PETERKA</w:t>
            </w:r>
            <w:r>
              <w:rPr>
                <w:lang w:val="en-US"/>
              </w:rPr>
              <w:t>, P.</w:t>
            </w:r>
            <w:r w:rsidRPr="00016986">
              <w:rPr>
                <w:lang w:val="en-US"/>
              </w:rPr>
              <w:t>, FABIANOVÁ</w:t>
            </w:r>
            <w:r>
              <w:rPr>
                <w:lang w:val="en-US"/>
              </w:rPr>
              <w:t xml:space="preserve">, J. </w:t>
            </w:r>
            <w:r w:rsidRPr="00016986">
              <w:rPr>
                <w:lang w:val="en-US"/>
              </w:rPr>
              <w:t>The influence of corrosion on the life of steel ropes and prediction of their decommissioning</w:t>
            </w:r>
            <w:r>
              <w:rPr>
                <w:lang w:val="en-US"/>
              </w:rPr>
              <w:t xml:space="preserve">. </w:t>
            </w:r>
            <w:r w:rsidRPr="00016986">
              <w:rPr>
                <w:i/>
                <w:lang w:val="en-US"/>
              </w:rPr>
              <w:t>Engineering Failure Analysis.</w:t>
            </w:r>
            <w:r>
              <w:rPr>
                <w:lang w:val="en-US"/>
              </w:rPr>
              <w:t xml:space="preserve"> 2017, Volume 74, p. 119-132. </w:t>
            </w:r>
            <w:r w:rsidRPr="00016986">
              <w:rPr>
                <w:lang w:val="en-US"/>
              </w:rPr>
              <w:t>ISSN 1350-6307</w:t>
            </w:r>
            <w:r>
              <w:rPr>
                <w:lang w:val="en-US"/>
              </w:rPr>
              <w:t xml:space="preserve">. </w:t>
            </w:r>
            <w:r w:rsidRPr="00016986">
              <w:rPr>
                <w:lang w:val="en-US"/>
              </w:rPr>
              <w:t>DOI: 10.1016/j.engfailanal.2017.01.010</w:t>
            </w:r>
            <w:r>
              <w:rPr>
                <w:lang w:val="en-US"/>
              </w:rPr>
              <w:t xml:space="preserve"> (25%)</w:t>
            </w:r>
          </w:p>
          <w:p w14:paraId="615D60FE" w14:textId="77777777" w:rsidR="00523A22" w:rsidRPr="002775E6" w:rsidRDefault="00523A22" w:rsidP="00454E89">
            <w:pPr>
              <w:widowControl w:val="0"/>
              <w:autoSpaceDE w:val="0"/>
              <w:autoSpaceDN w:val="0"/>
              <w:adjustRightInd w:val="0"/>
              <w:jc w:val="both"/>
              <w:rPr>
                <w:lang w:val="en-US"/>
              </w:rPr>
            </w:pPr>
            <w:r>
              <w:rPr>
                <w:lang w:val="en-US"/>
              </w:rPr>
              <w:t>F</w:t>
            </w:r>
            <w:r w:rsidRPr="00050856">
              <w:rPr>
                <w:lang w:val="en-US"/>
              </w:rPr>
              <w:t>UTÁŠA</w:t>
            </w:r>
            <w:r>
              <w:rPr>
                <w:lang w:val="en-US"/>
              </w:rPr>
              <w:t xml:space="preserve">, P., </w:t>
            </w:r>
            <w:r w:rsidRPr="00050856">
              <w:rPr>
                <w:lang w:val="en-US"/>
              </w:rPr>
              <w:t>PRIBULOVÁ</w:t>
            </w:r>
            <w:r>
              <w:rPr>
                <w:lang w:val="en-US"/>
              </w:rPr>
              <w:t xml:space="preserve">,  A., </w:t>
            </w:r>
            <w:r w:rsidRPr="00050856">
              <w:rPr>
                <w:lang w:val="en-US"/>
              </w:rPr>
              <w:t>FEDORKO</w:t>
            </w:r>
            <w:r>
              <w:rPr>
                <w:lang w:val="en-US"/>
              </w:rPr>
              <w:t xml:space="preserve">, G., </w:t>
            </w:r>
            <w:r w:rsidRPr="00050856">
              <w:rPr>
                <w:lang w:val="en-US"/>
              </w:rPr>
              <w:t>MOLNÁR</w:t>
            </w:r>
            <w:r>
              <w:rPr>
                <w:lang w:val="en-US"/>
              </w:rPr>
              <w:t xml:space="preserve">, V.,  </w:t>
            </w:r>
            <w:r w:rsidRPr="00050856">
              <w:rPr>
                <w:lang w:val="en-US"/>
              </w:rPr>
              <w:t>JUNÁKOVÁ</w:t>
            </w:r>
            <w:r>
              <w:rPr>
                <w:lang w:val="en-US"/>
              </w:rPr>
              <w:t xml:space="preserve">, A., LASKOVSKÝ, V. </w:t>
            </w:r>
            <w:r w:rsidRPr="00050856">
              <w:rPr>
                <w:lang w:val="en-US"/>
              </w:rPr>
              <w:t>Failure analysis of a railway brake disc with the use of casting process simulation</w:t>
            </w:r>
            <w:r>
              <w:rPr>
                <w:lang w:val="en-US"/>
              </w:rPr>
              <w:t xml:space="preserve">. </w:t>
            </w:r>
            <w:r w:rsidRPr="00050856">
              <w:rPr>
                <w:i/>
                <w:lang w:val="en-US"/>
              </w:rPr>
              <w:t>Engineering Failure Analysis</w:t>
            </w:r>
            <w:r>
              <w:rPr>
                <w:i/>
                <w:lang w:val="en-US"/>
              </w:rPr>
              <w:t xml:space="preserve">. </w:t>
            </w:r>
            <w:r w:rsidRPr="00050856">
              <w:rPr>
                <w:lang w:val="en-US"/>
              </w:rPr>
              <w:t>2019. Volume 95, p. 226-238.</w:t>
            </w:r>
            <w:r>
              <w:rPr>
                <w:i/>
                <w:lang w:val="en-US"/>
              </w:rPr>
              <w:t xml:space="preserve"> </w:t>
            </w:r>
            <w:r>
              <w:rPr>
                <w:lang w:val="en-US"/>
              </w:rPr>
              <w:t>ISSN</w:t>
            </w:r>
            <w:r w:rsidRPr="00016986">
              <w:rPr>
                <w:lang w:val="en-US"/>
              </w:rPr>
              <w:t xml:space="preserve"> 1350-6307.</w:t>
            </w:r>
            <w:r>
              <w:rPr>
                <w:i/>
                <w:lang w:val="en-US"/>
              </w:rPr>
              <w:t xml:space="preserve"> </w:t>
            </w:r>
            <w:r w:rsidRPr="00016986">
              <w:rPr>
                <w:lang w:val="en-US"/>
              </w:rPr>
              <w:t>DOI: 10.1016/j.engfailanal.2018.09.005 (10%)</w:t>
            </w:r>
          </w:p>
        </w:tc>
      </w:tr>
      <w:tr w:rsidR="00523A22" w14:paraId="565E3DDE" w14:textId="77777777" w:rsidTr="00702C5D">
        <w:trPr>
          <w:trHeight w:val="218"/>
        </w:trPr>
        <w:tc>
          <w:tcPr>
            <w:tcW w:w="9859" w:type="dxa"/>
            <w:gridSpan w:val="18"/>
            <w:shd w:val="clear" w:color="auto" w:fill="F7CAAC"/>
          </w:tcPr>
          <w:p w14:paraId="0F9EB3A3" w14:textId="77777777" w:rsidR="00523A22" w:rsidRDefault="00523A22" w:rsidP="00454E89">
            <w:pPr>
              <w:rPr>
                <w:b/>
              </w:rPr>
            </w:pPr>
            <w:r>
              <w:rPr>
                <w:b/>
              </w:rPr>
              <w:t>Působení v zahraničí</w:t>
            </w:r>
          </w:p>
        </w:tc>
      </w:tr>
      <w:tr w:rsidR="00523A22" w14:paraId="3C88D37C" w14:textId="77777777" w:rsidTr="00702C5D">
        <w:trPr>
          <w:trHeight w:val="163"/>
        </w:trPr>
        <w:tc>
          <w:tcPr>
            <w:tcW w:w="9859" w:type="dxa"/>
            <w:gridSpan w:val="18"/>
          </w:tcPr>
          <w:p w14:paraId="78785CB0" w14:textId="77777777" w:rsidR="00523A22" w:rsidRDefault="00523A22" w:rsidP="00454E89">
            <w:pPr>
              <w:rPr>
                <w:b/>
              </w:rPr>
            </w:pPr>
            <w:r w:rsidRPr="001972A8">
              <w:rPr>
                <w:noProof/>
              </w:rPr>
              <w:drawing>
                <wp:anchor distT="0" distB="0" distL="114300" distR="114300" simplePos="0" relativeHeight="251659264" behindDoc="1" locked="0" layoutInCell="1" allowOverlap="1" wp14:anchorId="601809CE" wp14:editId="153CFAFB">
                  <wp:simplePos x="0" y="0"/>
                  <wp:positionH relativeFrom="column">
                    <wp:posOffset>1792263</wp:posOffset>
                  </wp:positionH>
                  <wp:positionV relativeFrom="paragraph">
                    <wp:posOffset>149083</wp:posOffset>
                  </wp:positionV>
                  <wp:extent cx="761687" cy="409432"/>
                  <wp:effectExtent l="0" t="0" r="635" b="0"/>
                  <wp:wrapNone/>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56" cstate="print">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p>
        </w:tc>
      </w:tr>
      <w:tr w:rsidR="00523A22" w14:paraId="0029D68A" w14:textId="77777777" w:rsidTr="004E7649">
        <w:trPr>
          <w:cantSplit/>
          <w:trHeight w:val="127"/>
        </w:trPr>
        <w:tc>
          <w:tcPr>
            <w:tcW w:w="2491" w:type="dxa"/>
            <w:shd w:val="clear" w:color="auto" w:fill="F7CAAC"/>
          </w:tcPr>
          <w:p w14:paraId="68260626" w14:textId="77777777" w:rsidR="00523A22" w:rsidRDefault="00523A22" w:rsidP="00454E89">
            <w:pPr>
              <w:jc w:val="both"/>
              <w:rPr>
                <w:b/>
              </w:rPr>
            </w:pPr>
            <w:r>
              <w:rPr>
                <w:b/>
              </w:rPr>
              <w:t xml:space="preserve">Podpis </w:t>
            </w:r>
          </w:p>
        </w:tc>
        <w:tc>
          <w:tcPr>
            <w:tcW w:w="4490" w:type="dxa"/>
            <w:gridSpan w:val="10"/>
          </w:tcPr>
          <w:p w14:paraId="15C6D24C" w14:textId="77777777" w:rsidR="00523A22" w:rsidRDefault="00523A22" w:rsidP="00454E89">
            <w:pPr>
              <w:jc w:val="both"/>
            </w:pPr>
          </w:p>
        </w:tc>
        <w:tc>
          <w:tcPr>
            <w:tcW w:w="779" w:type="dxa"/>
            <w:gridSpan w:val="2"/>
            <w:shd w:val="clear" w:color="auto" w:fill="F7CAAC"/>
          </w:tcPr>
          <w:p w14:paraId="077E7612" w14:textId="77777777" w:rsidR="00523A22" w:rsidRDefault="00523A22" w:rsidP="00454E89">
            <w:pPr>
              <w:jc w:val="both"/>
            </w:pPr>
            <w:r>
              <w:rPr>
                <w:b/>
              </w:rPr>
              <w:t>datum</w:t>
            </w:r>
          </w:p>
        </w:tc>
        <w:tc>
          <w:tcPr>
            <w:tcW w:w="2099" w:type="dxa"/>
            <w:gridSpan w:val="5"/>
          </w:tcPr>
          <w:p w14:paraId="19843675" w14:textId="77777777" w:rsidR="00523A22" w:rsidRDefault="00523A22" w:rsidP="00454E89">
            <w:pPr>
              <w:jc w:val="both"/>
            </w:pPr>
          </w:p>
        </w:tc>
      </w:tr>
      <w:tr w:rsidR="004E7649" w:rsidRPr="0003498C" w14:paraId="6A6AC9A2" w14:textId="77777777" w:rsidTr="004E7649">
        <w:tc>
          <w:tcPr>
            <w:tcW w:w="9859" w:type="dxa"/>
            <w:gridSpan w:val="18"/>
            <w:tcBorders>
              <w:bottom w:val="double" w:sz="4" w:space="0" w:color="auto"/>
            </w:tcBorders>
            <w:shd w:val="clear" w:color="auto" w:fill="BDD6EE"/>
          </w:tcPr>
          <w:p w14:paraId="734CF548" w14:textId="77777777" w:rsidR="004E7649" w:rsidRPr="0003498C" w:rsidRDefault="004E7649" w:rsidP="004E7649">
            <w:pPr>
              <w:jc w:val="both"/>
              <w:rPr>
                <w:b/>
                <w:sz w:val="28"/>
              </w:rPr>
            </w:pPr>
            <w:r w:rsidRPr="0003498C">
              <w:rPr>
                <w:b/>
                <w:sz w:val="28"/>
              </w:rPr>
              <w:t>C-I – Personální zabezpečení</w:t>
            </w:r>
          </w:p>
        </w:tc>
      </w:tr>
      <w:tr w:rsidR="004E7649" w:rsidRPr="0003498C" w14:paraId="7A1BDFBB" w14:textId="77777777" w:rsidTr="004E7649">
        <w:tc>
          <w:tcPr>
            <w:tcW w:w="2514" w:type="dxa"/>
            <w:gridSpan w:val="2"/>
            <w:tcBorders>
              <w:top w:val="double" w:sz="4" w:space="0" w:color="auto"/>
            </w:tcBorders>
            <w:shd w:val="clear" w:color="auto" w:fill="F7CAAC"/>
          </w:tcPr>
          <w:p w14:paraId="1DC63D12" w14:textId="77777777" w:rsidR="004E7649" w:rsidRPr="0003498C" w:rsidRDefault="004E7649" w:rsidP="004E7649">
            <w:pPr>
              <w:jc w:val="both"/>
              <w:rPr>
                <w:b/>
              </w:rPr>
            </w:pPr>
            <w:r w:rsidRPr="0003498C">
              <w:rPr>
                <w:b/>
              </w:rPr>
              <w:t>Vysoká škola</w:t>
            </w:r>
          </w:p>
        </w:tc>
        <w:tc>
          <w:tcPr>
            <w:tcW w:w="7345" w:type="dxa"/>
            <w:gridSpan w:val="16"/>
          </w:tcPr>
          <w:p w14:paraId="5921A09F" w14:textId="77777777" w:rsidR="004E7649" w:rsidRPr="0003498C" w:rsidRDefault="004E7649" w:rsidP="004E7649">
            <w:pPr>
              <w:jc w:val="both"/>
            </w:pPr>
            <w:r w:rsidRPr="0003498C">
              <w:t>Univerzita Tomáše Bati ve Zlíně</w:t>
            </w:r>
          </w:p>
        </w:tc>
      </w:tr>
      <w:tr w:rsidR="004E7649" w:rsidRPr="0003498C" w14:paraId="3D6A60AE" w14:textId="77777777" w:rsidTr="004E7649">
        <w:tc>
          <w:tcPr>
            <w:tcW w:w="2514" w:type="dxa"/>
            <w:gridSpan w:val="2"/>
            <w:shd w:val="clear" w:color="auto" w:fill="F7CAAC"/>
          </w:tcPr>
          <w:p w14:paraId="1A62FF53" w14:textId="77777777" w:rsidR="004E7649" w:rsidRPr="0003498C" w:rsidRDefault="004E7649" w:rsidP="004E7649">
            <w:pPr>
              <w:jc w:val="both"/>
              <w:rPr>
                <w:b/>
              </w:rPr>
            </w:pPr>
            <w:r w:rsidRPr="0003498C">
              <w:rPr>
                <w:b/>
              </w:rPr>
              <w:t>Součást vysoké školy</w:t>
            </w:r>
          </w:p>
        </w:tc>
        <w:tc>
          <w:tcPr>
            <w:tcW w:w="7345" w:type="dxa"/>
            <w:gridSpan w:val="16"/>
          </w:tcPr>
          <w:p w14:paraId="62E9C654" w14:textId="77777777" w:rsidR="004E7649" w:rsidRPr="0003498C" w:rsidRDefault="004E7649" w:rsidP="004E7649">
            <w:pPr>
              <w:jc w:val="both"/>
            </w:pPr>
            <w:r w:rsidRPr="0003498C">
              <w:t>Fakulta managementu a ekonomiky</w:t>
            </w:r>
          </w:p>
        </w:tc>
      </w:tr>
      <w:tr w:rsidR="004E7649" w:rsidRPr="0003498C" w14:paraId="1236E1AB" w14:textId="77777777" w:rsidTr="004E7649">
        <w:tc>
          <w:tcPr>
            <w:tcW w:w="2514" w:type="dxa"/>
            <w:gridSpan w:val="2"/>
            <w:shd w:val="clear" w:color="auto" w:fill="F7CAAC"/>
          </w:tcPr>
          <w:p w14:paraId="350BB6B9" w14:textId="77777777" w:rsidR="004E7649" w:rsidRPr="0003498C" w:rsidRDefault="004E7649" w:rsidP="004E7649">
            <w:pPr>
              <w:jc w:val="both"/>
              <w:rPr>
                <w:b/>
              </w:rPr>
            </w:pPr>
            <w:r w:rsidRPr="0003498C">
              <w:rPr>
                <w:b/>
              </w:rPr>
              <w:t>Název studijního programu</w:t>
            </w:r>
          </w:p>
        </w:tc>
        <w:tc>
          <w:tcPr>
            <w:tcW w:w="7345" w:type="dxa"/>
            <w:gridSpan w:val="16"/>
          </w:tcPr>
          <w:p w14:paraId="1D6DA3F0" w14:textId="0C6681E3" w:rsidR="004E7649" w:rsidRPr="0003498C" w:rsidRDefault="004E7649" w:rsidP="004E7649">
            <w:pPr>
              <w:jc w:val="both"/>
            </w:pPr>
            <w:r w:rsidRPr="007E1295">
              <w:t>Průmyslové inženýrství</w:t>
            </w:r>
          </w:p>
        </w:tc>
      </w:tr>
      <w:tr w:rsidR="004E7649" w:rsidRPr="0003498C" w14:paraId="136FB764" w14:textId="77777777" w:rsidTr="004E7649">
        <w:tc>
          <w:tcPr>
            <w:tcW w:w="2514" w:type="dxa"/>
            <w:gridSpan w:val="2"/>
            <w:shd w:val="clear" w:color="auto" w:fill="F7CAAC"/>
          </w:tcPr>
          <w:p w14:paraId="5E7C086E" w14:textId="77777777" w:rsidR="004E7649" w:rsidRPr="0003498C" w:rsidRDefault="004E7649" w:rsidP="004E7649">
            <w:pPr>
              <w:jc w:val="both"/>
              <w:rPr>
                <w:b/>
              </w:rPr>
            </w:pPr>
            <w:r w:rsidRPr="0003498C">
              <w:rPr>
                <w:b/>
              </w:rPr>
              <w:t>Jméno a příjmení</w:t>
            </w:r>
          </w:p>
        </w:tc>
        <w:tc>
          <w:tcPr>
            <w:tcW w:w="4534" w:type="dxa"/>
            <w:gridSpan w:val="10"/>
          </w:tcPr>
          <w:p w14:paraId="575C3D59" w14:textId="64DDE0D4" w:rsidR="004E7649" w:rsidRPr="0003498C" w:rsidRDefault="004E7649" w:rsidP="004E7649">
            <w:pPr>
              <w:jc w:val="both"/>
            </w:pPr>
            <w:r>
              <w:t>Katarína MONKOVÁ</w:t>
            </w:r>
          </w:p>
        </w:tc>
        <w:tc>
          <w:tcPr>
            <w:tcW w:w="712" w:type="dxa"/>
            <w:shd w:val="clear" w:color="auto" w:fill="F7CAAC"/>
          </w:tcPr>
          <w:p w14:paraId="08AA73ED" w14:textId="77777777" w:rsidR="004E7649" w:rsidRPr="0003498C" w:rsidRDefault="004E7649" w:rsidP="004E7649">
            <w:pPr>
              <w:jc w:val="both"/>
              <w:rPr>
                <w:b/>
              </w:rPr>
            </w:pPr>
            <w:r w:rsidRPr="0003498C">
              <w:rPr>
                <w:b/>
              </w:rPr>
              <w:t>Tituly</w:t>
            </w:r>
          </w:p>
        </w:tc>
        <w:tc>
          <w:tcPr>
            <w:tcW w:w="2099" w:type="dxa"/>
            <w:gridSpan w:val="5"/>
          </w:tcPr>
          <w:p w14:paraId="0E2DF07E" w14:textId="77777777" w:rsidR="004E7649" w:rsidRPr="0087142D" w:rsidRDefault="004E7649" w:rsidP="004E7649">
            <w:pPr>
              <w:jc w:val="both"/>
            </w:pPr>
            <w:r w:rsidRPr="0087142D">
              <w:t>prof. Ing., PhD.</w:t>
            </w:r>
          </w:p>
        </w:tc>
      </w:tr>
      <w:tr w:rsidR="004E7649" w:rsidRPr="0003498C" w14:paraId="3A4B9B12" w14:textId="77777777" w:rsidTr="004E7649">
        <w:tc>
          <w:tcPr>
            <w:tcW w:w="2514" w:type="dxa"/>
            <w:gridSpan w:val="2"/>
            <w:shd w:val="clear" w:color="auto" w:fill="F7CAAC"/>
          </w:tcPr>
          <w:p w14:paraId="3FDB31D9" w14:textId="77777777" w:rsidR="004E7649" w:rsidRPr="0003498C" w:rsidRDefault="004E7649" w:rsidP="004E7649">
            <w:pPr>
              <w:jc w:val="both"/>
              <w:rPr>
                <w:b/>
              </w:rPr>
            </w:pPr>
            <w:r w:rsidRPr="0003498C">
              <w:rPr>
                <w:b/>
              </w:rPr>
              <w:t>Rok narození</w:t>
            </w:r>
          </w:p>
        </w:tc>
        <w:tc>
          <w:tcPr>
            <w:tcW w:w="829" w:type="dxa"/>
            <w:gridSpan w:val="2"/>
          </w:tcPr>
          <w:p w14:paraId="5714265A" w14:textId="77777777" w:rsidR="004E7649" w:rsidRPr="0003498C" w:rsidRDefault="004E7649" w:rsidP="004E7649">
            <w:pPr>
              <w:jc w:val="both"/>
            </w:pPr>
            <w:r>
              <w:t>1969</w:t>
            </w:r>
          </w:p>
        </w:tc>
        <w:tc>
          <w:tcPr>
            <w:tcW w:w="1720" w:type="dxa"/>
            <w:gridSpan w:val="2"/>
            <w:shd w:val="clear" w:color="auto" w:fill="F7CAAC"/>
          </w:tcPr>
          <w:p w14:paraId="3B102057" w14:textId="77777777" w:rsidR="004E7649" w:rsidRPr="0003498C" w:rsidRDefault="004E7649" w:rsidP="004E7649">
            <w:pPr>
              <w:jc w:val="both"/>
              <w:rPr>
                <w:b/>
              </w:rPr>
            </w:pPr>
            <w:r w:rsidRPr="0003498C">
              <w:rPr>
                <w:b/>
              </w:rPr>
              <w:t>typ vztahu k VŠ</w:t>
            </w:r>
          </w:p>
        </w:tc>
        <w:tc>
          <w:tcPr>
            <w:tcW w:w="992" w:type="dxa"/>
            <w:gridSpan w:val="4"/>
          </w:tcPr>
          <w:p w14:paraId="74B574AE" w14:textId="77777777" w:rsidR="004E7649" w:rsidRPr="0003498C" w:rsidRDefault="004E7649" w:rsidP="004E7649">
            <w:pPr>
              <w:jc w:val="both"/>
            </w:pPr>
            <w:r>
              <w:t>pp</w:t>
            </w:r>
            <w:del w:id="1174" w:author="Pavla Trefilová" w:date="2019-09-10T13:11:00Z">
              <w:r w:rsidDel="008B47AA">
                <w:delText>.</w:delText>
              </w:r>
            </w:del>
          </w:p>
        </w:tc>
        <w:tc>
          <w:tcPr>
            <w:tcW w:w="993" w:type="dxa"/>
            <w:gridSpan w:val="2"/>
            <w:shd w:val="clear" w:color="auto" w:fill="F7CAAC"/>
          </w:tcPr>
          <w:p w14:paraId="704A378F" w14:textId="77777777" w:rsidR="004E7649" w:rsidRPr="0003498C" w:rsidRDefault="004E7649" w:rsidP="004E7649">
            <w:pPr>
              <w:jc w:val="both"/>
              <w:rPr>
                <w:b/>
              </w:rPr>
            </w:pPr>
            <w:r w:rsidRPr="0003498C">
              <w:rPr>
                <w:b/>
              </w:rPr>
              <w:t>rozsah</w:t>
            </w:r>
          </w:p>
        </w:tc>
        <w:tc>
          <w:tcPr>
            <w:tcW w:w="712" w:type="dxa"/>
          </w:tcPr>
          <w:p w14:paraId="6A426EFE" w14:textId="77777777" w:rsidR="004E7649" w:rsidRPr="0003498C" w:rsidRDefault="004E7649" w:rsidP="004E7649">
            <w:pPr>
              <w:jc w:val="both"/>
            </w:pPr>
            <w:r>
              <w:t>10</w:t>
            </w:r>
          </w:p>
        </w:tc>
        <w:tc>
          <w:tcPr>
            <w:tcW w:w="709" w:type="dxa"/>
            <w:gridSpan w:val="2"/>
            <w:shd w:val="clear" w:color="auto" w:fill="F7CAAC"/>
          </w:tcPr>
          <w:p w14:paraId="11A904D5" w14:textId="77777777" w:rsidR="004E7649" w:rsidRPr="0003498C" w:rsidRDefault="004E7649" w:rsidP="004E7649">
            <w:pPr>
              <w:jc w:val="both"/>
              <w:rPr>
                <w:b/>
              </w:rPr>
            </w:pPr>
            <w:r w:rsidRPr="0003498C">
              <w:rPr>
                <w:b/>
              </w:rPr>
              <w:t>do kdy</w:t>
            </w:r>
          </w:p>
        </w:tc>
        <w:tc>
          <w:tcPr>
            <w:tcW w:w="1390" w:type="dxa"/>
            <w:gridSpan w:val="3"/>
          </w:tcPr>
          <w:p w14:paraId="1C2B0AD7" w14:textId="74B15286" w:rsidR="004E7649" w:rsidRPr="0003498C" w:rsidRDefault="004E7649" w:rsidP="001A35C8">
            <w:pPr>
              <w:jc w:val="both"/>
            </w:pPr>
            <w:r>
              <w:t>08/</w:t>
            </w:r>
            <w:del w:id="1175" w:author="Pavla Trefilová" w:date="2019-09-11T09:43:00Z">
              <w:r w:rsidDel="001A35C8">
                <w:delText>2019</w:delText>
              </w:r>
            </w:del>
            <w:ins w:id="1176" w:author="Pavla Trefilová" w:date="2019-09-11T09:43:00Z">
              <w:r w:rsidR="001A35C8">
                <w:t>2022</w:t>
              </w:r>
            </w:ins>
          </w:p>
        </w:tc>
      </w:tr>
      <w:tr w:rsidR="004E7649" w:rsidRPr="0003498C" w14:paraId="4B8804E7" w14:textId="77777777" w:rsidTr="004E7649">
        <w:tc>
          <w:tcPr>
            <w:tcW w:w="5063" w:type="dxa"/>
            <w:gridSpan w:val="6"/>
            <w:shd w:val="clear" w:color="auto" w:fill="F7CAAC"/>
          </w:tcPr>
          <w:p w14:paraId="0188C787" w14:textId="77777777" w:rsidR="004E7649" w:rsidRPr="0003498C" w:rsidRDefault="004E7649" w:rsidP="004E7649">
            <w:pPr>
              <w:jc w:val="both"/>
              <w:rPr>
                <w:b/>
              </w:rPr>
            </w:pPr>
            <w:r w:rsidRPr="0003498C">
              <w:rPr>
                <w:b/>
              </w:rPr>
              <w:t>Typ vztahu na součásti VŠ, která uskutečňuje st. program</w:t>
            </w:r>
          </w:p>
        </w:tc>
        <w:tc>
          <w:tcPr>
            <w:tcW w:w="992" w:type="dxa"/>
            <w:gridSpan w:val="4"/>
          </w:tcPr>
          <w:p w14:paraId="775B2C2E" w14:textId="77777777" w:rsidR="004E7649" w:rsidRPr="0003498C" w:rsidRDefault="004E7649" w:rsidP="004E7649">
            <w:pPr>
              <w:jc w:val="both"/>
            </w:pPr>
          </w:p>
        </w:tc>
        <w:tc>
          <w:tcPr>
            <w:tcW w:w="993" w:type="dxa"/>
            <w:gridSpan w:val="2"/>
            <w:shd w:val="clear" w:color="auto" w:fill="F7CAAC"/>
          </w:tcPr>
          <w:p w14:paraId="7FBACC02" w14:textId="77777777" w:rsidR="004E7649" w:rsidRPr="0003498C" w:rsidRDefault="004E7649" w:rsidP="004E7649">
            <w:pPr>
              <w:jc w:val="both"/>
              <w:rPr>
                <w:b/>
              </w:rPr>
            </w:pPr>
            <w:r w:rsidRPr="0003498C">
              <w:rPr>
                <w:b/>
              </w:rPr>
              <w:t>rozsah</w:t>
            </w:r>
          </w:p>
        </w:tc>
        <w:tc>
          <w:tcPr>
            <w:tcW w:w="712" w:type="dxa"/>
          </w:tcPr>
          <w:p w14:paraId="3C31524D" w14:textId="77777777" w:rsidR="004E7649" w:rsidRPr="0003498C" w:rsidRDefault="004E7649" w:rsidP="004E7649">
            <w:pPr>
              <w:jc w:val="both"/>
            </w:pPr>
          </w:p>
        </w:tc>
        <w:tc>
          <w:tcPr>
            <w:tcW w:w="709" w:type="dxa"/>
            <w:gridSpan w:val="2"/>
            <w:shd w:val="clear" w:color="auto" w:fill="F7CAAC"/>
          </w:tcPr>
          <w:p w14:paraId="4B2F2B44" w14:textId="77777777" w:rsidR="004E7649" w:rsidRPr="0003498C" w:rsidRDefault="004E7649" w:rsidP="004E7649">
            <w:pPr>
              <w:jc w:val="both"/>
              <w:rPr>
                <w:b/>
              </w:rPr>
            </w:pPr>
            <w:r w:rsidRPr="0003498C">
              <w:rPr>
                <w:b/>
              </w:rPr>
              <w:t>do kdy</w:t>
            </w:r>
          </w:p>
        </w:tc>
        <w:tc>
          <w:tcPr>
            <w:tcW w:w="1390" w:type="dxa"/>
            <w:gridSpan w:val="3"/>
          </w:tcPr>
          <w:p w14:paraId="6B9B9AA1" w14:textId="77777777" w:rsidR="004E7649" w:rsidRPr="0003498C" w:rsidRDefault="004E7649" w:rsidP="004E7649">
            <w:pPr>
              <w:jc w:val="both"/>
            </w:pPr>
          </w:p>
        </w:tc>
      </w:tr>
      <w:tr w:rsidR="004E7649" w:rsidRPr="0003498C" w14:paraId="10424C83" w14:textId="77777777" w:rsidTr="004E7649">
        <w:tc>
          <w:tcPr>
            <w:tcW w:w="6055" w:type="dxa"/>
            <w:gridSpan w:val="10"/>
            <w:shd w:val="clear" w:color="auto" w:fill="F7CAAC"/>
          </w:tcPr>
          <w:p w14:paraId="3C30F9D8" w14:textId="77777777" w:rsidR="004E7649" w:rsidRPr="0003498C" w:rsidRDefault="004E7649" w:rsidP="004E7649">
            <w:pPr>
              <w:jc w:val="both"/>
            </w:pPr>
            <w:r w:rsidRPr="0003498C">
              <w:rPr>
                <w:b/>
              </w:rPr>
              <w:t>Další současná působení jako akademický pracovník na jiných VŠ</w:t>
            </w:r>
          </w:p>
        </w:tc>
        <w:tc>
          <w:tcPr>
            <w:tcW w:w="1705" w:type="dxa"/>
            <w:gridSpan w:val="3"/>
            <w:shd w:val="clear" w:color="auto" w:fill="F7CAAC"/>
          </w:tcPr>
          <w:p w14:paraId="3DEDAAD6" w14:textId="77777777" w:rsidR="004E7649" w:rsidRPr="0003498C" w:rsidRDefault="004E7649" w:rsidP="004E7649">
            <w:pPr>
              <w:jc w:val="both"/>
              <w:rPr>
                <w:b/>
              </w:rPr>
            </w:pPr>
            <w:r w:rsidRPr="0003498C">
              <w:rPr>
                <w:b/>
              </w:rPr>
              <w:t>typ prac. vztahu</w:t>
            </w:r>
          </w:p>
        </w:tc>
        <w:tc>
          <w:tcPr>
            <w:tcW w:w="2099" w:type="dxa"/>
            <w:gridSpan w:val="5"/>
            <w:shd w:val="clear" w:color="auto" w:fill="F7CAAC"/>
          </w:tcPr>
          <w:p w14:paraId="61BFA5A3" w14:textId="77777777" w:rsidR="004E7649" w:rsidRPr="0003498C" w:rsidRDefault="004E7649" w:rsidP="004E7649">
            <w:pPr>
              <w:jc w:val="both"/>
              <w:rPr>
                <w:b/>
              </w:rPr>
            </w:pPr>
            <w:r w:rsidRPr="0003498C">
              <w:rPr>
                <w:b/>
              </w:rPr>
              <w:t>rozsah</w:t>
            </w:r>
          </w:p>
        </w:tc>
      </w:tr>
      <w:tr w:rsidR="004E7649" w:rsidRPr="0003498C" w14:paraId="75375FDC" w14:textId="77777777" w:rsidTr="004E7649">
        <w:tc>
          <w:tcPr>
            <w:tcW w:w="6055" w:type="dxa"/>
            <w:gridSpan w:val="10"/>
          </w:tcPr>
          <w:p w14:paraId="5A7DFF73" w14:textId="77777777" w:rsidR="004E7649" w:rsidRPr="00511225" w:rsidRDefault="004E7649" w:rsidP="004E7649">
            <w:pPr>
              <w:spacing w:before="20" w:after="20"/>
              <w:jc w:val="both"/>
            </w:pPr>
            <w:r w:rsidRPr="00511225">
              <w:t>TU Košice, FVT Prešov, SK</w:t>
            </w:r>
          </w:p>
        </w:tc>
        <w:tc>
          <w:tcPr>
            <w:tcW w:w="1705" w:type="dxa"/>
            <w:gridSpan w:val="3"/>
          </w:tcPr>
          <w:p w14:paraId="2EBDD205" w14:textId="77777777" w:rsidR="004E7649" w:rsidRPr="0087132D" w:rsidRDefault="004E7649" w:rsidP="004E7649">
            <w:pPr>
              <w:spacing w:before="20" w:after="20"/>
              <w:jc w:val="both"/>
            </w:pPr>
            <w:r w:rsidRPr="0087132D">
              <w:t>pp.</w:t>
            </w:r>
          </w:p>
        </w:tc>
        <w:tc>
          <w:tcPr>
            <w:tcW w:w="2099" w:type="dxa"/>
            <w:gridSpan w:val="5"/>
          </w:tcPr>
          <w:p w14:paraId="432ECB3B" w14:textId="77777777" w:rsidR="004E7649" w:rsidRPr="0087132D" w:rsidRDefault="004E7649" w:rsidP="004E7649">
            <w:pPr>
              <w:spacing w:before="20" w:after="20"/>
              <w:jc w:val="both"/>
            </w:pPr>
            <w:r w:rsidRPr="0087132D">
              <w:t>37,5</w:t>
            </w:r>
          </w:p>
        </w:tc>
      </w:tr>
      <w:tr w:rsidR="004E7649" w:rsidRPr="0003498C" w14:paraId="1F314DEE" w14:textId="77777777" w:rsidTr="004E7649">
        <w:tc>
          <w:tcPr>
            <w:tcW w:w="6055" w:type="dxa"/>
            <w:gridSpan w:val="10"/>
          </w:tcPr>
          <w:p w14:paraId="68657B6C" w14:textId="77777777" w:rsidR="004E7649" w:rsidRPr="00511225" w:rsidRDefault="004E7649" w:rsidP="004E7649">
            <w:pPr>
              <w:spacing w:before="20" w:after="20"/>
              <w:jc w:val="both"/>
            </w:pPr>
            <w:r w:rsidRPr="00511225">
              <w:t xml:space="preserve">ZČU Plzeň, FST, </w:t>
            </w:r>
            <w:r w:rsidRPr="00511225">
              <w:rPr>
                <w:rFonts w:eastAsia="Trebuchet MS"/>
                <w:lang w:val="sk-SK"/>
              </w:rPr>
              <w:t>Regionální technologický institut (samostatný výskumný a vývojový pracovník)</w:t>
            </w:r>
          </w:p>
        </w:tc>
        <w:tc>
          <w:tcPr>
            <w:tcW w:w="1705" w:type="dxa"/>
            <w:gridSpan w:val="3"/>
          </w:tcPr>
          <w:p w14:paraId="183CCBDB" w14:textId="77777777" w:rsidR="004E7649" w:rsidRPr="0087132D" w:rsidRDefault="004E7649" w:rsidP="004E7649">
            <w:pPr>
              <w:spacing w:before="20" w:after="20"/>
              <w:jc w:val="both"/>
            </w:pPr>
            <w:r w:rsidRPr="0087132D">
              <w:t>pp.</w:t>
            </w:r>
          </w:p>
        </w:tc>
        <w:tc>
          <w:tcPr>
            <w:tcW w:w="2099" w:type="dxa"/>
            <w:gridSpan w:val="5"/>
          </w:tcPr>
          <w:p w14:paraId="6F65606E" w14:textId="77777777" w:rsidR="004E7649" w:rsidRPr="0087132D" w:rsidRDefault="004E7649" w:rsidP="004E7649">
            <w:pPr>
              <w:spacing w:before="20" w:after="20"/>
              <w:jc w:val="both"/>
            </w:pPr>
            <w:r w:rsidRPr="0087132D">
              <w:t>10</w:t>
            </w:r>
          </w:p>
        </w:tc>
      </w:tr>
      <w:tr w:rsidR="004E7649" w:rsidRPr="0003498C" w14:paraId="0060C8A1" w14:textId="77777777" w:rsidTr="004E7649">
        <w:tc>
          <w:tcPr>
            <w:tcW w:w="6055" w:type="dxa"/>
            <w:gridSpan w:val="10"/>
          </w:tcPr>
          <w:p w14:paraId="1704661D" w14:textId="77777777" w:rsidR="004E7649" w:rsidRPr="0003498C" w:rsidRDefault="004E7649" w:rsidP="004E7649">
            <w:pPr>
              <w:jc w:val="both"/>
            </w:pPr>
          </w:p>
        </w:tc>
        <w:tc>
          <w:tcPr>
            <w:tcW w:w="1705" w:type="dxa"/>
            <w:gridSpan w:val="3"/>
          </w:tcPr>
          <w:p w14:paraId="1ECE2614" w14:textId="77777777" w:rsidR="004E7649" w:rsidRPr="0003498C" w:rsidRDefault="004E7649" w:rsidP="004E7649">
            <w:pPr>
              <w:jc w:val="both"/>
            </w:pPr>
          </w:p>
        </w:tc>
        <w:tc>
          <w:tcPr>
            <w:tcW w:w="2099" w:type="dxa"/>
            <w:gridSpan w:val="5"/>
          </w:tcPr>
          <w:p w14:paraId="659781F0" w14:textId="77777777" w:rsidR="004E7649" w:rsidRPr="0003498C" w:rsidRDefault="004E7649" w:rsidP="004E7649">
            <w:pPr>
              <w:jc w:val="both"/>
            </w:pPr>
          </w:p>
        </w:tc>
      </w:tr>
      <w:tr w:rsidR="004E7649" w:rsidRPr="0003498C" w14:paraId="6816328E" w14:textId="77777777" w:rsidTr="004E7649">
        <w:tc>
          <w:tcPr>
            <w:tcW w:w="9859" w:type="dxa"/>
            <w:gridSpan w:val="18"/>
            <w:shd w:val="clear" w:color="auto" w:fill="F7CAAC"/>
          </w:tcPr>
          <w:p w14:paraId="1BFD864F" w14:textId="77777777" w:rsidR="004E7649" w:rsidRPr="0003498C" w:rsidRDefault="004E7649" w:rsidP="004E7649">
            <w:pPr>
              <w:jc w:val="both"/>
            </w:pPr>
            <w:r w:rsidRPr="0003498C">
              <w:rPr>
                <w:b/>
              </w:rPr>
              <w:t>Předměty příslušného studijního programu a způsob zapojení do jejich výuky, příp. další zapojení do uskutečňování studijního programu</w:t>
            </w:r>
          </w:p>
        </w:tc>
      </w:tr>
      <w:tr w:rsidR="004E7649" w:rsidRPr="0003498C" w14:paraId="74D9C293" w14:textId="77777777" w:rsidTr="004E7649">
        <w:trPr>
          <w:trHeight w:val="324"/>
        </w:trPr>
        <w:tc>
          <w:tcPr>
            <w:tcW w:w="9859" w:type="dxa"/>
            <w:gridSpan w:val="18"/>
            <w:tcBorders>
              <w:top w:val="nil"/>
            </w:tcBorders>
          </w:tcPr>
          <w:p w14:paraId="369E601B" w14:textId="06FDD0AB" w:rsidR="004E7649" w:rsidRPr="0003498C" w:rsidRDefault="004E7649" w:rsidP="004E7649">
            <w:pPr>
              <w:jc w:val="both"/>
            </w:pPr>
            <w:r w:rsidRPr="004E7649">
              <w:t>Strojírenské technologie</w:t>
            </w:r>
            <w:r>
              <w:t xml:space="preserve"> – přednášející (20%)</w:t>
            </w:r>
          </w:p>
        </w:tc>
      </w:tr>
      <w:tr w:rsidR="004E7649" w:rsidRPr="0003498C" w14:paraId="674F54C4" w14:textId="77777777" w:rsidTr="004E7649">
        <w:tc>
          <w:tcPr>
            <w:tcW w:w="9859" w:type="dxa"/>
            <w:gridSpan w:val="18"/>
            <w:shd w:val="clear" w:color="auto" w:fill="F7CAAC"/>
          </w:tcPr>
          <w:p w14:paraId="610A6847" w14:textId="77777777" w:rsidR="004E7649" w:rsidRPr="0003498C" w:rsidRDefault="004E7649" w:rsidP="004E7649">
            <w:pPr>
              <w:jc w:val="both"/>
            </w:pPr>
            <w:r w:rsidRPr="0003498C">
              <w:rPr>
                <w:b/>
              </w:rPr>
              <w:t xml:space="preserve">Údaje o vzdělání na VŠ </w:t>
            </w:r>
          </w:p>
        </w:tc>
      </w:tr>
      <w:tr w:rsidR="004E7649" w:rsidRPr="0003498C" w14:paraId="1AE860FC" w14:textId="77777777" w:rsidTr="004E7649">
        <w:trPr>
          <w:trHeight w:val="522"/>
        </w:trPr>
        <w:tc>
          <w:tcPr>
            <w:tcW w:w="9859" w:type="dxa"/>
            <w:gridSpan w:val="18"/>
          </w:tcPr>
          <w:p w14:paraId="3E564F6F" w14:textId="19F7346D" w:rsidR="004723CF" w:rsidRPr="004723CF" w:rsidRDefault="004723CF" w:rsidP="004723CF">
            <w:pPr>
              <w:spacing w:before="40" w:after="40"/>
              <w:jc w:val="both"/>
              <w:rPr>
                <w:kern w:val="1"/>
              </w:rPr>
            </w:pPr>
            <w:r w:rsidRPr="004723CF">
              <w:rPr>
                <w:kern w:val="1"/>
              </w:rPr>
              <w:t>1987-1991: SjF TU Košice, detašované pracovisko Prešov, odbor Strojárska technológia, zameranie Integrované technológie</w:t>
            </w:r>
          </w:p>
          <w:p w14:paraId="6973CF66" w14:textId="5BBAC0E6" w:rsidR="004E7649" w:rsidRPr="00781421" w:rsidRDefault="004723CF" w:rsidP="004723CF">
            <w:pPr>
              <w:spacing w:before="40" w:after="40"/>
              <w:jc w:val="both"/>
              <w:rPr>
                <w:b/>
              </w:rPr>
            </w:pPr>
            <w:r w:rsidRPr="004723CF">
              <w:rPr>
                <w:kern w:val="1"/>
              </w:rPr>
              <w:t>2006: Technická univerzita v Košiciach, Fakulta výrobných technológií so sídlom v Prešove, odbor Strojárske technológie a materiály, PhD.</w:t>
            </w:r>
          </w:p>
        </w:tc>
      </w:tr>
      <w:tr w:rsidR="004E7649" w:rsidRPr="0003498C" w14:paraId="4D3A467E" w14:textId="77777777" w:rsidTr="004E7649">
        <w:tc>
          <w:tcPr>
            <w:tcW w:w="9859" w:type="dxa"/>
            <w:gridSpan w:val="18"/>
            <w:shd w:val="clear" w:color="auto" w:fill="F7CAAC"/>
          </w:tcPr>
          <w:p w14:paraId="5FDD70B9" w14:textId="77777777" w:rsidR="004E7649" w:rsidRPr="0003498C" w:rsidRDefault="004E7649" w:rsidP="004E7649">
            <w:pPr>
              <w:jc w:val="both"/>
              <w:rPr>
                <w:b/>
              </w:rPr>
            </w:pPr>
            <w:r w:rsidRPr="0003498C">
              <w:rPr>
                <w:b/>
              </w:rPr>
              <w:t>Údaje o odborném působení od absolvování VŠ</w:t>
            </w:r>
          </w:p>
        </w:tc>
      </w:tr>
      <w:tr w:rsidR="004E7649" w:rsidRPr="0003498C" w14:paraId="56459278" w14:textId="77777777" w:rsidTr="004E7649">
        <w:trPr>
          <w:trHeight w:val="605"/>
        </w:trPr>
        <w:tc>
          <w:tcPr>
            <w:tcW w:w="9859" w:type="dxa"/>
            <w:gridSpan w:val="18"/>
          </w:tcPr>
          <w:p w14:paraId="3864230F" w14:textId="77777777" w:rsidR="004E7649" w:rsidRPr="00781421" w:rsidRDefault="004E7649" w:rsidP="004E7649">
            <w:pPr>
              <w:jc w:val="both"/>
              <w:rPr>
                <w:kern w:val="1"/>
                <w:sz w:val="19"/>
                <w:szCs w:val="19"/>
              </w:rPr>
            </w:pPr>
            <w:r w:rsidRPr="00781421">
              <w:rPr>
                <w:kern w:val="1"/>
                <w:sz w:val="19"/>
                <w:szCs w:val="19"/>
              </w:rPr>
              <w:t xml:space="preserve">10/1991 – </w:t>
            </w:r>
            <w:r>
              <w:rPr>
                <w:kern w:val="1"/>
                <w:sz w:val="19"/>
                <w:szCs w:val="19"/>
              </w:rPr>
              <w:t>dosud: TU Košice, FVT Prešov, vědecko-výz</w:t>
            </w:r>
            <w:r w:rsidRPr="00781421">
              <w:rPr>
                <w:kern w:val="1"/>
                <w:sz w:val="19"/>
                <w:szCs w:val="19"/>
              </w:rPr>
              <w:t xml:space="preserve">kumný a pedagogický pracovník, od r. 2008 docent, od r. 2016 profesor </w:t>
            </w:r>
          </w:p>
          <w:p w14:paraId="74A1D215" w14:textId="77777777" w:rsidR="004E7649" w:rsidRPr="00781421" w:rsidRDefault="004E7649" w:rsidP="004E7649">
            <w:pPr>
              <w:jc w:val="both"/>
              <w:rPr>
                <w:rFonts w:eastAsia="Trebuchet MS"/>
                <w:sz w:val="19"/>
                <w:szCs w:val="19"/>
                <w:lang w:val="sk-SK"/>
              </w:rPr>
            </w:pPr>
            <w:r w:rsidRPr="00781421">
              <w:rPr>
                <w:sz w:val="19"/>
                <w:szCs w:val="19"/>
              </w:rPr>
              <w:t xml:space="preserve">02/2016 – 06/2020: ZČU Plzeň, FST, </w:t>
            </w:r>
            <w:r w:rsidRPr="00781421">
              <w:rPr>
                <w:rFonts w:eastAsia="Trebuchet MS"/>
                <w:color w:val="151515"/>
                <w:sz w:val="19"/>
                <w:szCs w:val="19"/>
                <w:lang w:val="sk-SK"/>
              </w:rPr>
              <w:t xml:space="preserve">RTI, </w:t>
            </w:r>
            <w:r w:rsidRPr="00781421">
              <w:rPr>
                <w:rFonts w:eastAsia="Trebuchet MS"/>
                <w:sz w:val="19"/>
                <w:szCs w:val="19"/>
                <w:lang w:val="sk-SK"/>
              </w:rPr>
              <w:t>samostatný výskumný a vývojový pracovník</w:t>
            </w:r>
          </w:p>
          <w:p w14:paraId="474C5429" w14:textId="7F057573" w:rsidR="004E7649" w:rsidRPr="0003498C" w:rsidRDefault="004E7649" w:rsidP="004E7649">
            <w:pPr>
              <w:jc w:val="both"/>
            </w:pPr>
            <w:r w:rsidRPr="00781421">
              <w:rPr>
                <w:rFonts w:eastAsia="Trebuchet MS"/>
                <w:sz w:val="19"/>
                <w:szCs w:val="19"/>
                <w:lang w:val="sk-SK"/>
              </w:rPr>
              <w:t>08/2018 – dosud: UTB</w:t>
            </w:r>
            <w:r>
              <w:rPr>
                <w:rFonts w:eastAsia="Trebuchet MS"/>
                <w:sz w:val="19"/>
                <w:szCs w:val="19"/>
                <w:lang w:val="sk-SK"/>
              </w:rPr>
              <w:t xml:space="preserve"> ve Zlíně, Fakulta technologická</w:t>
            </w:r>
            <w:r w:rsidRPr="00781421">
              <w:rPr>
                <w:rFonts w:eastAsia="Trebuchet MS"/>
                <w:sz w:val="19"/>
                <w:szCs w:val="19"/>
                <w:lang w:val="sk-SK"/>
              </w:rPr>
              <w:t>,</w:t>
            </w:r>
            <w:r>
              <w:rPr>
                <w:rFonts w:eastAsia="Trebuchet MS"/>
                <w:sz w:val="19"/>
                <w:szCs w:val="19"/>
                <w:lang w:val="sk-SK"/>
              </w:rPr>
              <w:t xml:space="preserve"> Ústav výrobního inženýrství,</w:t>
            </w:r>
            <w:r w:rsidRPr="00781421">
              <w:rPr>
                <w:rFonts w:eastAsia="Trebuchet MS"/>
                <w:sz w:val="19"/>
                <w:szCs w:val="19"/>
                <w:lang w:val="sk-SK"/>
              </w:rPr>
              <w:t xml:space="preserve"> profesor</w:t>
            </w:r>
          </w:p>
        </w:tc>
      </w:tr>
      <w:tr w:rsidR="004E7649" w:rsidRPr="0003498C" w14:paraId="0FF3DB87" w14:textId="77777777" w:rsidTr="004E7649">
        <w:trPr>
          <w:trHeight w:val="250"/>
        </w:trPr>
        <w:tc>
          <w:tcPr>
            <w:tcW w:w="9859" w:type="dxa"/>
            <w:gridSpan w:val="18"/>
            <w:shd w:val="clear" w:color="auto" w:fill="F7CAAC"/>
          </w:tcPr>
          <w:p w14:paraId="4610DCCF" w14:textId="77777777" w:rsidR="004E7649" w:rsidRPr="0003498C" w:rsidRDefault="004E7649" w:rsidP="004E7649">
            <w:pPr>
              <w:jc w:val="both"/>
            </w:pPr>
            <w:r w:rsidRPr="0003498C">
              <w:rPr>
                <w:b/>
              </w:rPr>
              <w:t>Zkušenosti s vedením kvalifikačních a rigorózních prací</w:t>
            </w:r>
          </w:p>
        </w:tc>
      </w:tr>
      <w:tr w:rsidR="004E7649" w:rsidRPr="0003498C" w14:paraId="45872D0A" w14:textId="77777777" w:rsidTr="004E7649">
        <w:trPr>
          <w:trHeight w:val="420"/>
        </w:trPr>
        <w:tc>
          <w:tcPr>
            <w:tcW w:w="9859" w:type="dxa"/>
            <w:gridSpan w:val="18"/>
          </w:tcPr>
          <w:p w14:paraId="193973DB" w14:textId="77777777" w:rsidR="004E7649" w:rsidRPr="0003498C" w:rsidRDefault="004E7649" w:rsidP="004E7649">
            <w:pPr>
              <w:jc w:val="both"/>
            </w:pPr>
            <w:r w:rsidRPr="0003498C">
              <w:t>Počet v</w:t>
            </w:r>
            <w:r>
              <w:t>edených bakalářských prací – 23</w:t>
            </w:r>
          </w:p>
          <w:p w14:paraId="4C1E59AC" w14:textId="77777777" w:rsidR="004E7649" w:rsidRDefault="004E7649" w:rsidP="004E7649">
            <w:pPr>
              <w:jc w:val="both"/>
            </w:pPr>
            <w:r w:rsidRPr="0003498C">
              <w:t>Počet</w:t>
            </w:r>
            <w:r>
              <w:t xml:space="preserve"> vedených diplomových prací – 39</w:t>
            </w:r>
          </w:p>
          <w:p w14:paraId="4362EF67" w14:textId="77777777" w:rsidR="004E7649" w:rsidRPr="0003498C" w:rsidRDefault="004E7649" w:rsidP="004E7649">
            <w:pPr>
              <w:jc w:val="both"/>
            </w:pPr>
            <w:r>
              <w:t>Počet vedených rigorózních prací - 4</w:t>
            </w:r>
          </w:p>
        </w:tc>
      </w:tr>
      <w:tr w:rsidR="004E7649" w:rsidRPr="0003498C" w14:paraId="32CE8B0A" w14:textId="77777777" w:rsidTr="004E7649">
        <w:trPr>
          <w:cantSplit/>
        </w:trPr>
        <w:tc>
          <w:tcPr>
            <w:tcW w:w="3343" w:type="dxa"/>
            <w:gridSpan w:val="4"/>
            <w:tcBorders>
              <w:top w:val="single" w:sz="12" w:space="0" w:color="auto"/>
            </w:tcBorders>
            <w:shd w:val="clear" w:color="auto" w:fill="F7CAAC"/>
          </w:tcPr>
          <w:p w14:paraId="6DD7C4AD" w14:textId="77777777" w:rsidR="004E7649" w:rsidRPr="0003498C" w:rsidRDefault="004E7649" w:rsidP="004E7649">
            <w:pPr>
              <w:jc w:val="both"/>
            </w:pPr>
            <w:r w:rsidRPr="0003498C">
              <w:rPr>
                <w:b/>
              </w:rPr>
              <w:t xml:space="preserve">Obor habilitačního řízení </w:t>
            </w:r>
          </w:p>
        </w:tc>
        <w:tc>
          <w:tcPr>
            <w:tcW w:w="2244" w:type="dxa"/>
            <w:gridSpan w:val="4"/>
            <w:tcBorders>
              <w:top w:val="single" w:sz="12" w:space="0" w:color="auto"/>
            </w:tcBorders>
            <w:shd w:val="clear" w:color="auto" w:fill="F7CAAC"/>
          </w:tcPr>
          <w:p w14:paraId="09A11E35" w14:textId="77777777" w:rsidR="004E7649" w:rsidRPr="0003498C" w:rsidRDefault="004E7649" w:rsidP="004E7649">
            <w:pPr>
              <w:jc w:val="both"/>
            </w:pPr>
            <w:r w:rsidRPr="0003498C">
              <w:rPr>
                <w:b/>
              </w:rPr>
              <w:t>Rok udělení hodnosti</w:t>
            </w:r>
          </w:p>
        </w:tc>
        <w:tc>
          <w:tcPr>
            <w:tcW w:w="2247" w:type="dxa"/>
            <w:gridSpan w:val="6"/>
            <w:tcBorders>
              <w:top w:val="single" w:sz="12" w:space="0" w:color="auto"/>
              <w:right w:val="single" w:sz="12" w:space="0" w:color="auto"/>
            </w:tcBorders>
            <w:shd w:val="clear" w:color="auto" w:fill="F7CAAC"/>
          </w:tcPr>
          <w:p w14:paraId="05108663" w14:textId="77777777" w:rsidR="004E7649" w:rsidRPr="0003498C" w:rsidRDefault="004E7649" w:rsidP="004E7649">
            <w:pPr>
              <w:jc w:val="both"/>
            </w:pPr>
            <w:r w:rsidRPr="0003498C">
              <w:rPr>
                <w:b/>
              </w:rPr>
              <w:t>Řízení konáno na VŠ</w:t>
            </w:r>
          </w:p>
        </w:tc>
        <w:tc>
          <w:tcPr>
            <w:tcW w:w="2025" w:type="dxa"/>
            <w:gridSpan w:val="4"/>
            <w:tcBorders>
              <w:top w:val="single" w:sz="12" w:space="0" w:color="auto"/>
              <w:left w:val="single" w:sz="12" w:space="0" w:color="auto"/>
            </w:tcBorders>
            <w:shd w:val="clear" w:color="auto" w:fill="F7CAAC"/>
          </w:tcPr>
          <w:p w14:paraId="6600411B" w14:textId="77777777" w:rsidR="004E7649" w:rsidRPr="0003498C" w:rsidRDefault="004E7649" w:rsidP="004E7649">
            <w:pPr>
              <w:jc w:val="both"/>
              <w:rPr>
                <w:b/>
              </w:rPr>
            </w:pPr>
            <w:r w:rsidRPr="0003498C">
              <w:rPr>
                <w:b/>
              </w:rPr>
              <w:t>Ohlasy publikací</w:t>
            </w:r>
          </w:p>
        </w:tc>
      </w:tr>
      <w:tr w:rsidR="004E7649" w:rsidRPr="0003498C" w14:paraId="7F0DC668" w14:textId="77777777" w:rsidTr="004E7649">
        <w:trPr>
          <w:cantSplit/>
        </w:trPr>
        <w:tc>
          <w:tcPr>
            <w:tcW w:w="3343" w:type="dxa"/>
            <w:gridSpan w:val="4"/>
          </w:tcPr>
          <w:p w14:paraId="38B8DD7E" w14:textId="77777777" w:rsidR="004E7649" w:rsidRPr="00781421" w:rsidRDefault="004E7649" w:rsidP="004E7649">
            <w:pPr>
              <w:spacing w:before="20" w:after="20"/>
              <w:jc w:val="both"/>
            </w:pPr>
            <w:r w:rsidRPr="00781421">
              <w:t>Výrobné technológie</w:t>
            </w:r>
          </w:p>
        </w:tc>
        <w:tc>
          <w:tcPr>
            <w:tcW w:w="2244" w:type="dxa"/>
            <w:gridSpan w:val="4"/>
          </w:tcPr>
          <w:p w14:paraId="271602F7" w14:textId="77777777" w:rsidR="004E7649" w:rsidRPr="00781421" w:rsidRDefault="004E7649" w:rsidP="004E7649">
            <w:pPr>
              <w:spacing w:before="20" w:after="20"/>
              <w:jc w:val="both"/>
            </w:pPr>
            <w:r w:rsidRPr="00781421">
              <w:t>200</w:t>
            </w:r>
            <w:r>
              <w:t>8</w:t>
            </w:r>
          </w:p>
        </w:tc>
        <w:tc>
          <w:tcPr>
            <w:tcW w:w="2247" w:type="dxa"/>
            <w:gridSpan w:val="6"/>
            <w:tcBorders>
              <w:right w:val="single" w:sz="12" w:space="0" w:color="auto"/>
            </w:tcBorders>
          </w:tcPr>
          <w:p w14:paraId="127C8F8E" w14:textId="77777777" w:rsidR="004E7649" w:rsidRPr="00781421" w:rsidRDefault="004E7649" w:rsidP="004E7649">
            <w:pPr>
              <w:spacing w:before="20" w:after="20"/>
              <w:jc w:val="both"/>
            </w:pPr>
            <w:r w:rsidRPr="00781421">
              <w:t>TU Košice, SK</w:t>
            </w:r>
          </w:p>
        </w:tc>
        <w:tc>
          <w:tcPr>
            <w:tcW w:w="635" w:type="dxa"/>
            <w:tcBorders>
              <w:left w:val="single" w:sz="12" w:space="0" w:color="auto"/>
            </w:tcBorders>
            <w:shd w:val="clear" w:color="auto" w:fill="F7CAAC"/>
          </w:tcPr>
          <w:p w14:paraId="4F9BFB8C" w14:textId="77777777" w:rsidR="004E7649" w:rsidRPr="0003498C" w:rsidRDefault="004E7649" w:rsidP="004E7649">
            <w:pPr>
              <w:jc w:val="both"/>
            </w:pPr>
            <w:r w:rsidRPr="0003498C">
              <w:rPr>
                <w:b/>
              </w:rPr>
              <w:t>WOS</w:t>
            </w:r>
          </w:p>
        </w:tc>
        <w:tc>
          <w:tcPr>
            <w:tcW w:w="633" w:type="dxa"/>
            <w:shd w:val="clear" w:color="auto" w:fill="F7CAAC"/>
          </w:tcPr>
          <w:p w14:paraId="2E0E1635" w14:textId="77777777" w:rsidR="004E7649" w:rsidRPr="0003498C" w:rsidRDefault="004E7649" w:rsidP="004E7649">
            <w:pPr>
              <w:jc w:val="both"/>
              <w:rPr>
                <w:sz w:val="18"/>
              </w:rPr>
            </w:pPr>
            <w:r w:rsidRPr="0003498C">
              <w:rPr>
                <w:b/>
                <w:sz w:val="18"/>
              </w:rPr>
              <w:t>Scopus</w:t>
            </w:r>
          </w:p>
        </w:tc>
        <w:tc>
          <w:tcPr>
            <w:tcW w:w="757" w:type="dxa"/>
            <w:gridSpan w:val="2"/>
            <w:shd w:val="clear" w:color="auto" w:fill="F7CAAC"/>
          </w:tcPr>
          <w:p w14:paraId="6D76BBC1" w14:textId="77777777" w:rsidR="004E7649" w:rsidRPr="0003498C" w:rsidRDefault="004E7649" w:rsidP="004E7649">
            <w:pPr>
              <w:jc w:val="both"/>
            </w:pPr>
            <w:r w:rsidRPr="0003498C">
              <w:rPr>
                <w:b/>
                <w:sz w:val="18"/>
              </w:rPr>
              <w:t>ostatní</w:t>
            </w:r>
          </w:p>
        </w:tc>
      </w:tr>
      <w:tr w:rsidR="004E7649" w:rsidRPr="0003498C" w14:paraId="2891F76A" w14:textId="77777777" w:rsidTr="004E7649">
        <w:trPr>
          <w:cantSplit/>
          <w:trHeight w:val="70"/>
        </w:trPr>
        <w:tc>
          <w:tcPr>
            <w:tcW w:w="3343" w:type="dxa"/>
            <w:gridSpan w:val="4"/>
            <w:shd w:val="clear" w:color="auto" w:fill="F7CAAC"/>
          </w:tcPr>
          <w:p w14:paraId="4E81882E" w14:textId="77777777" w:rsidR="004E7649" w:rsidRPr="0003498C" w:rsidRDefault="004E7649" w:rsidP="004E7649">
            <w:pPr>
              <w:jc w:val="both"/>
            </w:pPr>
            <w:r w:rsidRPr="0003498C">
              <w:rPr>
                <w:b/>
              </w:rPr>
              <w:t>Obor jmenovacího řízení</w:t>
            </w:r>
          </w:p>
        </w:tc>
        <w:tc>
          <w:tcPr>
            <w:tcW w:w="2244" w:type="dxa"/>
            <w:gridSpan w:val="4"/>
            <w:shd w:val="clear" w:color="auto" w:fill="F7CAAC"/>
          </w:tcPr>
          <w:p w14:paraId="5A52250D" w14:textId="77777777" w:rsidR="004E7649" w:rsidRPr="0003498C" w:rsidRDefault="004E7649" w:rsidP="004E7649">
            <w:pPr>
              <w:jc w:val="both"/>
            </w:pPr>
            <w:r w:rsidRPr="0003498C">
              <w:rPr>
                <w:b/>
              </w:rPr>
              <w:t>Rok udělení hodnosti</w:t>
            </w:r>
          </w:p>
        </w:tc>
        <w:tc>
          <w:tcPr>
            <w:tcW w:w="2247" w:type="dxa"/>
            <w:gridSpan w:val="6"/>
            <w:tcBorders>
              <w:right w:val="single" w:sz="12" w:space="0" w:color="auto"/>
            </w:tcBorders>
            <w:shd w:val="clear" w:color="auto" w:fill="F7CAAC"/>
          </w:tcPr>
          <w:p w14:paraId="1C64437C" w14:textId="77777777" w:rsidR="004E7649" w:rsidRPr="0003498C" w:rsidRDefault="004E7649" w:rsidP="004E7649">
            <w:pPr>
              <w:jc w:val="both"/>
            </w:pPr>
            <w:r w:rsidRPr="0003498C">
              <w:rPr>
                <w:b/>
              </w:rPr>
              <w:t>Řízení konáno na VŠ</w:t>
            </w:r>
          </w:p>
        </w:tc>
        <w:tc>
          <w:tcPr>
            <w:tcW w:w="635" w:type="dxa"/>
            <w:vMerge w:val="restart"/>
            <w:tcBorders>
              <w:left w:val="single" w:sz="12" w:space="0" w:color="auto"/>
            </w:tcBorders>
          </w:tcPr>
          <w:p w14:paraId="4D7DA4C4" w14:textId="77777777" w:rsidR="004E7649" w:rsidRPr="0003498C" w:rsidRDefault="004E7649" w:rsidP="004E7649">
            <w:pPr>
              <w:jc w:val="both"/>
              <w:rPr>
                <w:b/>
              </w:rPr>
            </w:pPr>
            <w:r>
              <w:rPr>
                <w:b/>
              </w:rPr>
              <w:t>232</w:t>
            </w:r>
          </w:p>
        </w:tc>
        <w:tc>
          <w:tcPr>
            <w:tcW w:w="633" w:type="dxa"/>
            <w:vMerge w:val="restart"/>
          </w:tcPr>
          <w:p w14:paraId="6826E04C" w14:textId="77777777" w:rsidR="004E7649" w:rsidRPr="0003498C" w:rsidRDefault="004E7649" w:rsidP="004E7649">
            <w:pPr>
              <w:jc w:val="both"/>
              <w:rPr>
                <w:b/>
              </w:rPr>
            </w:pPr>
            <w:r>
              <w:rPr>
                <w:b/>
              </w:rPr>
              <w:t>286</w:t>
            </w:r>
          </w:p>
        </w:tc>
        <w:tc>
          <w:tcPr>
            <w:tcW w:w="757" w:type="dxa"/>
            <w:gridSpan w:val="2"/>
            <w:vMerge w:val="restart"/>
          </w:tcPr>
          <w:p w14:paraId="3677AF6F" w14:textId="77777777" w:rsidR="004E7649" w:rsidRPr="0003498C" w:rsidRDefault="004E7649" w:rsidP="004E7649">
            <w:pPr>
              <w:jc w:val="both"/>
              <w:rPr>
                <w:b/>
              </w:rPr>
            </w:pPr>
            <w:r>
              <w:rPr>
                <w:b/>
              </w:rPr>
              <w:t>neevidované</w:t>
            </w:r>
          </w:p>
        </w:tc>
      </w:tr>
      <w:tr w:rsidR="004E7649" w:rsidRPr="0003498C" w14:paraId="11B46F7B" w14:textId="77777777" w:rsidTr="004E7649">
        <w:trPr>
          <w:trHeight w:val="205"/>
        </w:trPr>
        <w:tc>
          <w:tcPr>
            <w:tcW w:w="3343" w:type="dxa"/>
            <w:gridSpan w:val="4"/>
          </w:tcPr>
          <w:p w14:paraId="02CD58EE" w14:textId="77777777" w:rsidR="004E7649" w:rsidRPr="00781421" w:rsidRDefault="004E7649" w:rsidP="004E7649">
            <w:pPr>
              <w:spacing w:before="20" w:after="20"/>
              <w:jc w:val="both"/>
            </w:pPr>
            <w:r w:rsidRPr="00781421">
              <w:t>Strojní inženýrství</w:t>
            </w:r>
          </w:p>
        </w:tc>
        <w:tc>
          <w:tcPr>
            <w:tcW w:w="2244" w:type="dxa"/>
            <w:gridSpan w:val="4"/>
          </w:tcPr>
          <w:p w14:paraId="1AD95783" w14:textId="77777777" w:rsidR="004E7649" w:rsidRPr="00781421" w:rsidRDefault="004E7649" w:rsidP="004E7649">
            <w:pPr>
              <w:spacing w:before="20" w:after="20"/>
              <w:jc w:val="both"/>
            </w:pPr>
            <w:r w:rsidRPr="00781421">
              <w:t>2016</w:t>
            </w:r>
          </w:p>
        </w:tc>
        <w:tc>
          <w:tcPr>
            <w:tcW w:w="2247" w:type="dxa"/>
            <w:gridSpan w:val="6"/>
            <w:tcBorders>
              <w:right w:val="single" w:sz="12" w:space="0" w:color="auto"/>
            </w:tcBorders>
          </w:tcPr>
          <w:p w14:paraId="1EFF0726" w14:textId="77777777" w:rsidR="004E7649" w:rsidRPr="00781421" w:rsidRDefault="004E7649" w:rsidP="004E7649">
            <w:pPr>
              <w:spacing w:before="20" w:after="20"/>
              <w:jc w:val="both"/>
            </w:pPr>
            <w:r w:rsidRPr="00781421">
              <w:t>ZČU Plzeň</w:t>
            </w:r>
          </w:p>
        </w:tc>
        <w:tc>
          <w:tcPr>
            <w:tcW w:w="635" w:type="dxa"/>
            <w:vMerge/>
            <w:tcBorders>
              <w:left w:val="single" w:sz="12" w:space="0" w:color="auto"/>
            </w:tcBorders>
            <w:vAlign w:val="center"/>
          </w:tcPr>
          <w:p w14:paraId="38C1FD05" w14:textId="77777777" w:rsidR="004E7649" w:rsidRPr="0003498C" w:rsidRDefault="004E7649" w:rsidP="004E7649">
            <w:pPr>
              <w:rPr>
                <w:b/>
              </w:rPr>
            </w:pPr>
          </w:p>
        </w:tc>
        <w:tc>
          <w:tcPr>
            <w:tcW w:w="633" w:type="dxa"/>
            <w:vMerge/>
            <w:vAlign w:val="center"/>
          </w:tcPr>
          <w:p w14:paraId="051475D9" w14:textId="77777777" w:rsidR="004E7649" w:rsidRPr="0003498C" w:rsidRDefault="004E7649" w:rsidP="004E7649">
            <w:pPr>
              <w:rPr>
                <w:b/>
              </w:rPr>
            </w:pPr>
          </w:p>
        </w:tc>
        <w:tc>
          <w:tcPr>
            <w:tcW w:w="757" w:type="dxa"/>
            <w:gridSpan w:val="2"/>
            <w:vMerge/>
            <w:vAlign w:val="center"/>
          </w:tcPr>
          <w:p w14:paraId="7CF9AED0" w14:textId="77777777" w:rsidR="004E7649" w:rsidRPr="0003498C" w:rsidRDefault="004E7649" w:rsidP="004E7649">
            <w:pPr>
              <w:rPr>
                <w:b/>
              </w:rPr>
            </w:pPr>
          </w:p>
        </w:tc>
      </w:tr>
      <w:tr w:rsidR="004E7649" w:rsidRPr="0003498C" w14:paraId="023A7580" w14:textId="77777777" w:rsidTr="004E7649">
        <w:tc>
          <w:tcPr>
            <w:tcW w:w="9859" w:type="dxa"/>
            <w:gridSpan w:val="18"/>
            <w:shd w:val="clear" w:color="auto" w:fill="F7CAAC"/>
          </w:tcPr>
          <w:p w14:paraId="5225765B" w14:textId="77777777" w:rsidR="004E7649" w:rsidRPr="0003498C" w:rsidRDefault="004E7649" w:rsidP="004E764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FA4A83" w:rsidRPr="0003498C" w14:paraId="58CAFEF6" w14:textId="77777777" w:rsidTr="004E7649">
        <w:trPr>
          <w:trHeight w:val="3508"/>
        </w:trPr>
        <w:tc>
          <w:tcPr>
            <w:tcW w:w="9859" w:type="dxa"/>
            <w:gridSpan w:val="18"/>
          </w:tcPr>
          <w:p w14:paraId="2CFBFF95" w14:textId="77777777" w:rsidR="00FA4A83" w:rsidRDefault="00FA4A83" w:rsidP="00FA4A83">
            <w:pPr>
              <w:numPr>
                <w:ilvl w:val="0"/>
                <w:numId w:val="100"/>
              </w:numPr>
              <w:shd w:val="clear" w:color="auto" w:fill="FCFCFC"/>
              <w:ind w:left="0"/>
              <w:jc w:val="both"/>
              <w:textAlignment w:val="center"/>
            </w:pPr>
            <w:r w:rsidRPr="00A41F20">
              <w:t xml:space="preserve">MONKOVÁ, K., ZETKOVA, I., KUČEROVÁ, L., ZETEK, M., MONKA, P., DAŇA, M. Study of 3D printing direction and effects of heat treatment on mechanical properties of MS1 maraging steel. </w:t>
            </w:r>
            <w:r w:rsidRPr="00A41F20">
              <w:rPr>
                <w:i/>
              </w:rPr>
              <w:t>Archive of Applied Mechanics</w:t>
            </w:r>
            <w:r w:rsidRPr="00A41F20">
              <w:t xml:space="preserve">. 2019, Volume 89, Issue 5, pp. 791-804. ISSN 0939-1533. </w:t>
            </w:r>
            <w:hyperlink r:id="rId57" w:history="1">
              <w:r w:rsidRPr="00CE40A7">
                <w:rPr>
                  <w:rStyle w:val="Hypertextovodkaz"/>
                  <w:spacing w:val="4"/>
                  <w:shd w:val="clear" w:color="auto" w:fill="FCFCFC"/>
                </w:rPr>
                <w:t>https://doi.org/10.1007/s00419-018-1389-3</w:t>
              </w:r>
            </w:hyperlink>
          </w:p>
          <w:p w14:paraId="5A88B28C" w14:textId="77777777" w:rsidR="00FA4A83" w:rsidRDefault="00FA4A83" w:rsidP="00FA4A83">
            <w:pPr>
              <w:numPr>
                <w:ilvl w:val="0"/>
                <w:numId w:val="100"/>
              </w:numPr>
              <w:shd w:val="clear" w:color="auto" w:fill="FCFCFC"/>
              <w:ind w:left="0"/>
              <w:jc w:val="both"/>
              <w:textAlignment w:val="center"/>
            </w:pPr>
            <w:r w:rsidRPr="00A41F20">
              <w:t xml:space="preserve">MONKA, P., MONKOVA, K., MODRAK, V., HRIC, S., PASTUCHA, P. Study of a tap failure at the internal threads machining. </w:t>
            </w:r>
            <w:r w:rsidRPr="00A41F20">
              <w:rPr>
                <w:i/>
              </w:rPr>
              <w:t>Engineering Failure Analysis.</w:t>
            </w:r>
            <w:r w:rsidRPr="00A41F20">
              <w:t xml:space="preserve"> 2019, Volume 100, pp. 25-36. ISSN 1350-6307. </w:t>
            </w:r>
            <w:hyperlink r:id="rId58" w:history="1">
              <w:r w:rsidRPr="00CE40A7">
                <w:rPr>
                  <w:rStyle w:val="Hypertextovodkaz"/>
                </w:rPr>
                <w:t>https://doi.org/10.1016/j.engfailanal.2019.02.035</w:t>
              </w:r>
            </w:hyperlink>
          </w:p>
          <w:p w14:paraId="49368046" w14:textId="77777777" w:rsidR="00FA4A83" w:rsidRDefault="00FA4A83" w:rsidP="00FA4A83">
            <w:pPr>
              <w:numPr>
                <w:ilvl w:val="0"/>
                <w:numId w:val="100"/>
              </w:numPr>
              <w:shd w:val="clear" w:color="auto" w:fill="FCFCFC"/>
              <w:ind w:left="0"/>
              <w:jc w:val="both"/>
              <w:textAlignment w:val="center"/>
            </w:pPr>
            <w:r w:rsidRPr="00A41F20">
              <w:t>MONKA, P., MONKOVA, K., BALARA, M., HLOCH. S., REHOR, J., ANDREJ, A., SOMSAK, M. Design and experimental study of turning tools with linear cutting edges and comparison to commercial tools</w:t>
            </w:r>
            <w:r>
              <w:t>.</w:t>
            </w:r>
            <w:r w:rsidRPr="00A41F20">
              <w:t xml:space="preserve"> </w:t>
            </w:r>
            <w:r w:rsidRPr="00691F39">
              <w:rPr>
                <w:i/>
              </w:rPr>
              <w:t>International</w:t>
            </w:r>
            <w:r w:rsidRPr="00A41F20">
              <w:t xml:space="preserve"> </w:t>
            </w:r>
            <w:r w:rsidRPr="00A41F20">
              <w:rPr>
                <w:i/>
              </w:rPr>
              <w:t>Journal of Advanced Manufacturing Technology.</w:t>
            </w:r>
            <w:r w:rsidRPr="00A41F20">
              <w:t xml:space="preserve"> </w:t>
            </w:r>
            <w:r>
              <w:t>2015, Volume 85, Issue 9-12, pp. 2325-2343.</w:t>
            </w:r>
            <w:r w:rsidRPr="00A41F20">
              <w:t xml:space="preserve"> ISSN 0268-3768</w:t>
            </w:r>
            <w:r>
              <w:t>.</w:t>
            </w:r>
            <w:r w:rsidRPr="00A41F20">
              <w:t xml:space="preserve"> DOI 1</w:t>
            </w:r>
            <w:r>
              <w:t>0.1007/s00170-015-8065-3.</w:t>
            </w:r>
          </w:p>
          <w:p w14:paraId="4AE3C7FC" w14:textId="77777777" w:rsidR="00FA4A83" w:rsidRDefault="00FA4A83" w:rsidP="00FA4A83">
            <w:pPr>
              <w:numPr>
                <w:ilvl w:val="0"/>
                <w:numId w:val="100"/>
              </w:numPr>
              <w:shd w:val="clear" w:color="auto" w:fill="FCFCFC"/>
              <w:ind w:left="0"/>
              <w:jc w:val="both"/>
              <w:textAlignment w:val="center"/>
            </w:pPr>
            <w:r w:rsidRPr="00691F39">
              <w:t xml:space="preserve">HREHA, P., RADVANSKÁ, A., HLOCH, S., PERŽEL, V., KRÓLCZYK, G., MONKOVÁ, K. Determination of vibration frequency depending on abrasive mass flow rate during abrasive water jet cutting. </w:t>
            </w:r>
            <w:r w:rsidRPr="00691F39">
              <w:rPr>
                <w:i/>
              </w:rPr>
              <w:t>International Journal of Advanced Manufacturing Technology.</w:t>
            </w:r>
            <w:r w:rsidRPr="00691F39">
              <w:t xml:space="preserve"> 2015, Volume 77, Issue 1-4, pp. 763-774. ISSN 0268-3768. </w:t>
            </w:r>
            <w:hyperlink r:id="rId59" w:history="1">
              <w:r w:rsidRPr="00CE40A7">
                <w:rPr>
                  <w:rStyle w:val="Hypertextovodkaz"/>
                </w:rPr>
                <w:t>https://doi.org/10.1007/s00170-014-6497-9</w:t>
              </w:r>
            </w:hyperlink>
          </w:p>
          <w:p w14:paraId="1F7BDE1F" w14:textId="77777777" w:rsidR="00FA4A83" w:rsidRDefault="00FA4A83" w:rsidP="00FA4A83">
            <w:pPr>
              <w:numPr>
                <w:ilvl w:val="0"/>
                <w:numId w:val="100"/>
              </w:numPr>
              <w:shd w:val="clear" w:color="auto" w:fill="FCFCFC"/>
              <w:ind w:left="0"/>
              <w:jc w:val="both"/>
              <w:textAlignment w:val="center"/>
            </w:pPr>
            <w:r w:rsidRPr="00691F39">
              <w:t xml:space="preserve">MONKOVÁ, K., MONKA, P. Newly Developed Software Application for Multiple Access Process Planning. </w:t>
            </w:r>
            <w:r w:rsidRPr="00691F39">
              <w:rPr>
                <w:i/>
              </w:rPr>
              <w:t>Advances in Mechanical Engineering</w:t>
            </w:r>
            <w:r w:rsidRPr="00691F39">
              <w:t xml:space="preserve">. 2014, Volume 6, pp. 39071-39071. ISSN 1687-8132. </w:t>
            </w:r>
            <w:hyperlink r:id="rId60" w:history="1">
              <w:r w:rsidRPr="00CE40A7">
                <w:rPr>
                  <w:rStyle w:val="Hypertextovodkaz"/>
                </w:rPr>
                <w:t>https://doi.org/10.1155/2014/539071</w:t>
              </w:r>
            </w:hyperlink>
          </w:p>
          <w:p w14:paraId="6E05215A" w14:textId="77777777" w:rsidR="00FA4A83" w:rsidRPr="00691F39" w:rsidRDefault="00FA4A83" w:rsidP="00FA4A83">
            <w:pPr>
              <w:numPr>
                <w:ilvl w:val="0"/>
                <w:numId w:val="100"/>
              </w:numPr>
              <w:shd w:val="clear" w:color="auto" w:fill="FCFCFC"/>
              <w:ind w:left="0"/>
              <w:jc w:val="both"/>
              <w:textAlignment w:val="center"/>
              <w:rPr>
                <w:u w:val="single"/>
              </w:rPr>
            </w:pPr>
            <w:r w:rsidRPr="00691F39">
              <w:rPr>
                <w:u w:val="single"/>
              </w:rPr>
              <w:t>Přehled projektové činnosti:</w:t>
            </w:r>
          </w:p>
          <w:p w14:paraId="55DD6E95" w14:textId="77777777" w:rsidR="00FA4A83" w:rsidRDefault="00FA4A83" w:rsidP="00FA4A83">
            <w:pPr>
              <w:pStyle w:val="Odstavecseseznamem"/>
              <w:numPr>
                <w:ilvl w:val="0"/>
                <w:numId w:val="101"/>
              </w:numPr>
              <w:ind w:left="245" w:hanging="245"/>
              <w:jc w:val="both"/>
              <w:rPr>
                <w:shd w:val="clear" w:color="auto" w:fill="FFFFFF"/>
              </w:rPr>
            </w:pPr>
            <w:r w:rsidRPr="00691F39">
              <w:rPr>
                <w:shd w:val="clear" w:color="auto" w:fill="FFFFFF"/>
              </w:rPr>
              <w:t xml:space="preserve">VEGA 1/0558/08 „Multivariantná tvorba výrobných postupov s optimalizáciou z hľadiska zvyšovania </w:t>
            </w:r>
            <w:r>
              <w:rPr>
                <w:shd w:val="clear" w:color="auto" w:fill="FFFFFF"/>
              </w:rPr>
              <w:t>konkurencieschopnosti podnikov“</w:t>
            </w:r>
            <w:r w:rsidRPr="00691F39">
              <w:rPr>
                <w:shd w:val="clear" w:color="auto" w:fill="FFFFFF"/>
              </w:rPr>
              <w:t xml:space="preserve"> (2008- 2010)</w:t>
            </w:r>
            <w:r>
              <w:rPr>
                <w:shd w:val="clear" w:color="auto" w:fill="FFFFFF"/>
              </w:rPr>
              <w:t>. Zodpovedná riešiteľka projektov.</w:t>
            </w:r>
          </w:p>
          <w:p w14:paraId="2AE831C2"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 xml:space="preserve">KEGA 270-014TUKE-4/2010 „Implementácia nových prístupov pri zvyšovaní úrovne edukačného procesu v oblasti kinematickej a dynamickej analýzy komponentov mechanických sústav v súlade so štandardmi európskych univerzít“ (2010 - 2011). </w:t>
            </w:r>
            <w:r w:rsidRPr="00691F39">
              <w:t>Zodpovedná riešiteľka projektov.</w:t>
            </w:r>
          </w:p>
          <w:p w14:paraId="28C99AF9"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 xml:space="preserve">KEGA 013TUKE-4/2014 „Rozvoj profesijných kompetencií a počítačových zručností pedagógov i študentov so zreteľom na pokročilé techniky navrhovania technických zariadení a simulácie ich správania sa vo výrobnom procese“ (2014 - 2016). </w:t>
            </w:r>
            <w:r w:rsidRPr="00691F39">
              <w:t>Zodpovedná riešiteľka projektov.</w:t>
            </w:r>
          </w:p>
          <w:p w14:paraId="594AFE79"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VEGA 1/0614/15 "Výskum a optimalizácia stratégií aditívnej výroby kovových tvarovo zložitých súčiastok s ohľadom na ich mechanické vlastnosti, mikroštruktúru, kvalitu povrchu a presnosť dosiahnutých rozmerov s cieľom zvyšovania konkurencieschopnosti slovenských podnikov" (2015 - 2017)</w:t>
            </w:r>
            <w:r>
              <w:rPr>
                <w:shd w:val="clear" w:color="auto" w:fill="FFFFFF"/>
              </w:rPr>
              <w:t xml:space="preserve">. </w:t>
            </w:r>
            <w:r w:rsidRPr="00691F39">
              <w:t>Zodpovedná riešiteľka projektov.</w:t>
            </w:r>
            <w:r w:rsidRPr="00691F39">
              <w:rPr>
                <w:shd w:val="clear" w:color="auto" w:fill="FFFFFF"/>
              </w:rPr>
              <w:t xml:space="preserve"> </w:t>
            </w:r>
          </w:p>
          <w:p w14:paraId="2D1154C1"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KEGA 007-014TUKE–4/2018 „Implementácia inovatívnych prístupov do procesu výučby v oblasti počítačovej podpory navrhovania sofistikovaných produktov vhodných pre technológie aditívnej výroby“</w:t>
            </w:r>
            <w:r>
              <w:rPr>
                <w:shd w:val="clear" w:color="auto" w:fill="FFFFFF"/>
              </w:rPr>
              <w:t xml:space="preserve">. </w:t>
            </w:r>
            <w:r w:rsidRPr="00691F39">
              <w:t>Zodpovedná riešiteľka projektov.</w:t>
            </w:r>
          </w:p>
          <w:p w14:paraId="0CED4011" w14:textId="77777777" w:rsidR="00FA4A83" w:rsidRPr="00691F39" w:rsidRDefault="00FA4A83" w:rsidP="00FA4A83">
            <w:pPr>
              <w:pStyle w:val="Odstavecseseznamem"/>
              <w:numPr>
                <w:ilvl w:val="0"/>
                <w:numId w:val="101"/>
              </w:numPr>
              <w:ind w:left="245" w:hanging="245"/>
              <w:jc w:val="both"/>
              <w:rPr>
                <w:shd w:val="clear" w:color="auto" w:fill="FFFFFF"/>
              </w:rPr>
            </w:pPr>
            <w:r w:rsidRPr="00691F39">
              <w:rPr>
                <w:shd w:val="clear" w:color="auto" w:fill="FFFFFF"/>
              </w:rPr>
              <w:t>HUSKROUA - „Net4Senergy - Cross-border network of energy sustainable universities“ – zodpovedný riešiteľ za SK</w:t>
            </w:r>
          </w:p>
          <w:p w14:paraId="4150EE19" w14:textId="04BF7863" w:rsidR="00FA4A83" w:rsidRPr="0003498C" w:rsidRDefault="00FA4A83" w:rsidP="00FA4A83">
            <w:pPr>
              <w:jc w:val="both"/>
              <w:rPr>
                <w:b/>
              </w:rPr>
            </w:pPr>
            <w:r w:rsidRPr="00A41F20">
              <w:rPr>
                <w:shd w:val="clear" w:color="auto" w:fill="FFFFFF"/>
              </w:rPr>
              <w:t>Členka riešiteľských kolektívov v 32 národných a medzinárodných projektech.</w:t>
            </w:r>
          </w:p>
        </w:tc>
      </w:tr>
      <w:tr w:rsidR="004E7649" w:rsidRPr="0003498C" w14:paraId="74C56575" w14:textId="77777777" w:rsidTr="004E7649">
        <w:trPr>
          <w:trHeight w:val="218"/>
        </w:trPr>
        <w:tc>
          <w:tcPr>
            <w:tcW w:w="9859" w:type="dxa"/>
            <w:gridSpan w:val="18"/>
            <w:shd w:val="clear" w:color="auto" w:fill="F7CAAC"/>
          </w:tcPr>
          <w:p w14:paraId="7EA400F3" w14:textId="77777777" w:rsidR="004E7649" w:rsidRPr="0003498C" w:rsidRDefault="004E7649" w:rsidP="004E7649">
            <w:pPr>
              <w:rPr>
                <w:b/>
              </w:rPr>
            </w:pPr>
            <w:r w:rsidRPr="0003498C">
              <w:rPr>
                <w:b/>
              </w:rPr>
              <w:t>Působení v zahraničí</w:t>
            </w:r>
          </w:p>
        </w:tc>
      </w:tr>
      <w:tr w:rsidR="004E7649" w:rsidRPr="0003498C" w14:paraId="03A34A4B" w14:textId="77777777" w:rsidTr="004E7649">
        <w:trPr>
          <w:trHeight w:val="186"/>
        </w:trPr>
        <w:tc>
          <w:tcPr>
            <w:tcW w:w="9859" w:type="dxa"/>
            <w:gridSpan w:val="18"/>
          </w:tcPr>
          <w:p w14:paraId="4A374A77" w14:textId="77777777" w:rsidR="00FA4A83" w:rsidRPr="00691F39" w:rsidRDefault="00FA4A83" w:rsidP="00FA4A83">
            <w:pPr>
              <w:suppressAutoHyphens/>
              <w:spacing w:before="20" w:after="40"/>
              <w:jc w:val="both"/>
            </w:pPr>
            <w:r w:rsidRPr="00691F39">
              <w:t>Členství v mezinárodních organizacích: IAENG – International Association of Engineers (člen, od r. 2012); WASET – World Academy of Science, Engineering and Technology (člen, od r. 2015); IACSIT – International Association of Computer Science and Information Technology (člen, od r. 2012); SAISE – South Asia Institute of Science and Engineering (člen, od r. 2016); SCIEI – Science and Engineering Institute (člen, od r. 2014); Star Publishing Company (člen, od r. 2014); EAI – European Alliance for Innovation (člen, od r. 2016)</w:t>
            </w:r>
          </w:p>
          <w:p w14:paraId="40C93FD9" w14:textId="4630A30D" w:rsidR="004E7649" w:rsidRPr="00ED46A3" w:rsidRDefault="00FA4A83" w:rsidP="00FA4A83">
            <w:pPr>
              <w:jc w:val="both"/>
              <w:rPr>
                <w:b/>
              </w:rPr>
            </w:pPr>
            <w:r w:rsidRPr="00691F39">
              <w:t>Hosťujúci Editor špeciálneho čísla časopisu MATERIALS 2019-2020, Člen Editorial Board časopisov: Technical journal (od r. 2018); International Scientific Journal Acta Tecnologia (od r. 2016); Asian Journal of Physical Sciences (od r. 2016); International Journal of Innovative and Information Manufacturing Technologies (od r. 2014); Journal of Modern Education Review (od r. 2014)</w:t>
            </w:r>
          </w:p>
        </w:tc>
      </w:tr>
      <w:tr w:rsidR="004E7649" w:rsidRPr="0003498C" w14:paraId="74921F7A" w14:textId="77777777" w:rsidTr="004E7649">
        <w:trPr>
          <w:cantSplit/>
          <w:trHeight w:val="401"/>
        </w:trPr>
        <w:tc>
          <w:tcPr>
            <w:tcW w:w="2514" w:type="dxa"/>
            <w:gridSpan w:val="2"/>
            <w:shd w:val="clear" w:color="auto" w:fill="F7CAAC"/>
            <w:vAlign w:val="center"/>
          </w:tcPr>
          <w:p w14:paraId="2A65C649" w14:textId="77777777" w:rsidR="004E7649" w:rsidRPr="0003498C" w:rsidRDefault="004E7649" w:rsidP="004E7649">
            <w:pPr>
              <w:rPr>
                <w:b/>
              </w:rPr>
            </w:pPr>
            <w:r w:rsidRPr="0003498C">
              <w:rPr>
                <w:b/>
              </w:rPr>
              <w:t xml:space="preserve">Podpis </w:t>
            </w:r>
          </w:p>
        </w:tc>
        <w:tc>
          <w:tcPr>
            <w:tcW w:w="4534" w:type="dxa"/>
            <w:gridSpan w:val="10"/>
            <w:vAlign w:val="center"/>
          </w:tcPr>
          <w:p w14:paraId="1D74AA59" w14:textId="77777777" w:rsidR="004E7649" w:rsidRPr="0003498C" w:rsidRDefault="004E7649" w:rsidP="004E7649"/>
        </w:tc>
        <w:tc>
          <w:tcPr>
            <w:tcW w:w="786" w:type="dxa"/>
            <w:gridSpan w:val="2"/>
            <w:shd w:val="clear" w:color="auto" w:fill="F7CAAC"/>
            <w:vAlign w:val="center"/>
          </w:tcPr>
          <w:p w14:paraId="1FB7EB48" w14:textId="77777777" w:rsidR="004E7649" w:rsidRPr="0003498C" w:rsidRDefault="004E7649" w:rsidP="004E7649">
            <w:r w:rsidRPr="0003498C">
              <w:rPr>
                <w:b/>
              </w:rPr>
              <w:t>datum</w:t>
            </w:r>
          </w:p>
        </w:tc>
        <w:tc>
          <w:tcPr>
            <w:tcW w:w="2025" w:type="dxa"/>
            <w:gridSpan w:val="4"/>
            <w:vAlign w:val="center"/>
          </w:tcPr>
          <w:p w14:paraId="6DC9DF8D" w14:textId="77777777" w:rsidR="004E7649" w:rsidRPr="0003498C" w:rsidRDefault="004E7649" w:rsidP="004E7649"/>
        </w:tc>
      </w:tr>
    </w:tbl>
    <w:p w14:paraId="3AF702CD" w14:textId="77777777" w:rsidR="004E7649" w:rsidRDefault="004E764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94"/>
        <w:gridCol w:w="820"/>
        <w:gridCol w:w="1704"/>
        <w:gridCol w:w="520"/>
        <w:gridCol w:w="464"/>
        <w:gridCol w:w="985"/>
        <w:gridCol w:w="779"/>
        <w:gridCol w:w="703"/>
        <w:gridCol w:w="697"/>
        <w:gridCol w:w="693"/>
      </w:tblGrid>
      <w:tr w:rsidR="00702C5D" w14:paraId="507B9137" w14:textId="77777777" w:rsidTr="00702C5D">
        <w:tc>
          <w:tcPr>
            <w:tcW w:w="9859" w:type="dxa"/>
            <w:gridSpan w:val="10"/>
            <w:tcBorders>
              <w:bottom w:val="double" w:sz="4" w:space="0" w:color="auto"/>
            </w:tcBorders>
            <w:shd w:val="clear" w:color="auto" w:fill="BDD6EE"/>
          </w:tcPr>
          <w:p w14:paraId="6C2131AC" w14:textId="0A88BE3E" w:rsidR="00702C5D" w:rsidRDefault="00702C5D" w:rsidP="00702C5D">
            <w:pPr>
              <w:jc w:val="both"/>
              <w:rPr>
                <w:b/>
                <w:sz w:val="28"/>
              </w:rPr>
            </w:pPr>
            <w:r>
              <w:rPr>
                <w:b/>
                <w:sz w:val="28"/>
              </w:rPr>
              <w:t>C-I – Personální zabezpečení</w:t>
            </w:r>
          </w:p>
        </w:tc>
      </w:tr>
      <w:tr w:rsidR="00702C5D" w14:paraId="5DBF1B20" w14:textId="77777777" w:rsidTr="007E5019">
        <w:tc>
          <w:tcPr>
            <w:tcW w:w="2494" w:type="dxa"/>
            <w:tcBorders>
              <w:top w:val="double" w:sz="4" w:space="0" w:color="auto"/>
            </w:tcBorders>
            <w:shd w:val="clear" w:color="auto" w:fill="F7CAAC"/>
          </w:tcPr>
          <w:p w14:paraId="2F7EBD07" w14:textId="77777777" w:rsidR="00702C5D" w:rsidRDefault="00702C5D" w:rsidP="00702C5D">
            <w:pPr>
              <w:jc w:val="both"/>
              <w:rPr>
                <w:b/>
              </w:rPr>
            </w:pPr>
            <w:r>
              <w:rPr>
                <w:b/>
              </w:rPr>
              <w:t>Vysoká škola</w:t>
            </w:r>
          </w:p>
        </w:tc>
        <w:tc>
          <w:tcPr>
            <w:tcW w:w="7365" w:type="dxa"/>
            <w:gridSpan w:val="9"/>
          </w:tcPr>
          <w:p w14:paraId="2C268B6A" w14:textId="77777777" w:rsidR="00702C5D" w:rsidRDefault="00702C5D" w:rsidP="00702C5D">
            <w:pPr>
              <w:jc w:val="both"/>
            </w:pPr>
            <w:r>
              <w:t>Univerzita Tomáše Bati ve Zlíně</w:t>
            </w:r>
          </w:p>
        </w:tc>
      </w:tr>
      <w:tr w:rsidR="00702C5D" w14:paraId="1D733527" w14:textId="77777777" w:rsidTr="007E5019">
        <w:tc>
          <w:tcPr>
            <w:tcW w:w="2494" w:type="dxa"/>
            <w:shd w:val="clear" w:color="auto" w:fill="F7CAAC"/>
          </w:tcPr>
          <w:p w14:paraId="07808E9E" w14:textId="77777777" w:rsidR="00702C5D" w:rsidRDefault="00702C5D" w:rsidP="00702C5D">
            <w:pPr>
              <w:jc w:val="both"/>
              <w:rPr>
                <w:b/>
              </w:rPr>
            </w:pPr>
            <w:r>
              <w:rPr>
                <w:b/>
              </w:rPr>
              <w:t>Součást vysoké školy</w:t>
            </w:r>
          </w:p>
        </w:tc>
        <w:tc>
          <w:tcPr>
            <w:tcW w:w="7365" w:type="dxa"/>
            <w:gridSpan w:val="9"/>
          </w:tcPr>
          <w:p w14:paraId="69EBFDC4" w14:textId="77777777" w:rsidR="00702C5D" w:rsidRDefault="00702C5D" w:rsidP="00702C5D">
            <w:pPr>
              <w:jc w:val="both"/>
            </w:pPr>
            <w:r>
              <w:t>Fakulta managementu a ekonomiky</w:t>
            </w:r>
          </w:p>
        </w:tc>
      </w:tr>
      <w:tr w:rsidR="00702C5D" w14:paraId="381A6185" w14:textId="77777777" w:rsidTr="007E5019">
        <w:tc>
          <w:tcPr>
            <w:tcW w:w="2494" w:type="dxa"/>
            <w:shd w:val="clear" w:color="auto" w:fill="F7CAAC"/>
          </w:tcPr>
          <w:p w14:paraId="67CAD0B0" w14:textId="77777777" w:rsidR="00702C5D" w:rsidRDefault="00702C5D" w:rsidP="00702C5D">
            <w:pPr>
              <w:jc w:val="both"/>
              <w:rPr>
                <w:b/>
              </w:rPr>
            </w:pPr>
            <w:r>
              <w:rPr>
                <w:b/>
              </w:rPr>
              <w:t>Název studijního programu</w:t>
            </w:r>
          </w:p>
        </w:tc>
        <w:tc>
          <w:tcPr>
            <w:tcW w:w="7365" w:type="dxa"/>
            <w:gridSpan w:val="9"/>
          </w:tcPr>
          <w:p w14:paraId="6AB4E0A1" w14:textId="77777777" w:rsidR="00702C5D" w:rsidRDefault="00702C5D" w:rsidP="00702C5D">
            <w:pPr>
              <w:jc w:val="both"/>
            </w:pPr>
            <w:r w:rsidRPr="007E1295">
              <w:t>Průmyslové inženýrství</w:t>
            </w:r>
          </w:p>
        </w:tc>
      </w:tr>
      <w:tr w:rsidR="00702C5D" w14:paraId="07885BCB" w14:textId="77777777" w:rsidTr="007E5019">
        <w:tc>
          <w:tcPr>
            <w:tcW w:w="2494" w:type="dxa"/>
            <w:shd w:val="clear" w:color="auto" w:fill="F7CAAC"/>
          </w:tcPr>
          <w:p w14:paraId="671C0DC5" w14:textId="77777777" w:rsidR="00702C5D" w:rsidRDefault="00702C5D" w:rsidP="00702C5D">
            <w:pPr>
              <w:jc w:val="both"/>
              <w:rPr>
                <w:b/>
              </w:rPr>
            </w:pPr>
            <w:r>
              <w:rPr>
                <w:b/>
              </w:rPr>
              <w:t>Jméno a příjmení</w:t>
            </w:r>
          </w:p>
        </w:tc>
        <w:tc>
          <w:tcPr>
            <w:tcW w:w="4493" w:type="dxa"/>
            <w:gridSpan w:val="5"/>
          </w:tcPr>
          <w:p w14:paraId="3A493255" w14:textId="312FD72C" w:rsidR="00702C5D" w:rsidRDefault="00702C5D" w:rsidP="00702C5D">
            <w:pPr>
              <w:jc w:val="both"/>
            </w:pPr>
            <w:r>
              <w:t>Aleš MRÁČEK</w:t>
            </w:r>
          </w:p>
        </w:tc>
        <w:tc>
          <w:tcPr>
            <w:tcW w:w="779" w:type="dxa"/>
            <w:shd w:val="clear" w:color="auto" w:fill="F7CAAC"/>
          </w:tcPr>
          <w:p w14:paraId="251CB2B5" w14:textId="77777777" w:rsidR="00702C5D" w:rsidRDefault="00702C5D" w:rsidP="00702C5D">
            <w:pPr>
              <w:jc w:val="both"/>
              <w:rPr>
                <w:b/>
              </w:rPr>
            </w:pPr>
            <w:r>
              <w:rPr>
                <w:b/>
              </w:rPr>
              <w:t>Tituly</w:t>
            </w:r>
          </w:p>
        </w:tc>
        <w:tc>
          <w:tcPr>
            <w:tcW w:w="2093" w:type="dxa"/>
            <w:gridSpan w:val="3"/>
          </w:tcPr>
          <w:p w14:paraId="59009CB3" w14:textId="52509315" w:rsidR="00702C5D" w:rsidRDefault="00702C5D" w:rsidP="00702C5D">
            <w:pPr>
              <w:jc w:val="both"/>
            </w:pPr>
            <w:r>
              <w:t>doc. Mgr., Ph.D.</w:t>
            </w:r>
          </w:p>
        </w:tc>
      </w:tr>
      <w:tr w:rsidR="00702C5D" w14:paraId="3047FFE5" w14:textId="77777777" w:rsidTr="007E5019">
        <w:tc>
          <w:tcPr>
            <w:tcW w:w="2494" w:type="dxa"/>
            <w:shd w:val="clear" w:color="auto" w:fill="F7CAAC"/>
          </w:tcPr>
          <w:p w14:paraId="15362948" w14:textId="77777777" w:rsidR="00702C5D" w:rsidRDefault="00702C5D" w:rsidP="00702C5D">
            <w:pPr>
              <w:jc w:val="both"/>
              <w:rPr>
                <w:b/>
              </w:rPr>
            </w:pPr>
            <w:r>
              <w:rPr>
                <w:b/>
              </w:rPr>
              <w:t>Rok narození</w:t>
            </w:r>
          </w:p>
        </w:tc>
        <w:tc>
          <w:tcPr>
            <w:tcW w:w="820" w:type="dxa"/>
          </w:tcPr>
          <w:p w14:paraId="59DA5AEA" w14:textId="4F4FF291" w:rsidR="00702C5D" w:rsidRDefault="00702C5D" w:rsidP="00702C5D">
            <w:pPr>
              <w:jc w:val="both"/>
            </w:pPr>
            <w:r>
              <w:t>1977</w:t>
            </w:r>
          </w:p>
        </w:tc>
        <w:tc>
          <w:tcPr>
            <w:tcW w:w="1704" w:type="dxa"/>
            <w:shd w:val="clear" w:color="auto" w:fill="F7CAAC"/>
          </w:tcPr>
          <w:p w14:paraId="28DE9FD9" w14:textId="77777777" w:rsidR="00702C5D" w:rsidRDefault="00702C5D" w:rsidP="00702C5D">
            <w:pPr>
              <w:jc w:val="both"/>
              <w:rPr>
                <w:b/>
              </w:rPr>
            </w:pPr>
            <w:r>
              <w:rPr>
                <w:b/>
              </w:rPr>
              <w:t>typ vztahu k VŠ</w:t>
            </w:r>
          </w:p>
        </w:tc>
        <w:tc>
          <w:tcPr>
            <w:tcW w:w="984" w:type="dxa"/>
            <w:gridSpan w:val="2"/>
          </w:tcPr>
          <w:p w14:paraId="7FA6FD54" w14:textId="77777777" w:rsidR="00702C5D" w:rsidRDefault="00702C5D" w:rsidP="00702C5D">
            <w:pPr>
              <w:jc w:val="both"/>
            </w:pPr>
            <w:r>
              <w:t>pp</w:t>
            </w:r>
          </w:p>
        </w:tc>
        <w:tc>
          <w:tcPr>
            <w:tcW w:w="985" w:type="dxa"/>
            <w:shd w:val="clear" w:color="auto" w:fill="F7CAAC"/>
          </w:tcPr>
          <w:p w14:paraId="445173E1" w14:textId="77777777" w:rsidR="00702C5D" w:rsidRDefault="00702C5D" w:rsidP="00702C5D">
            <w:pPr>
              <w:jc w:val="both"/>
              <w:rPr>
                <w:b/>
              </w:rPr>
            </w:pPr>
            <w:r>
              <w:rPr>
                <w:b/>
              </w:rPr>
              <w:t>rozsah</w:t>
            </w:r>
          </w:p>
        </w:tc>
        <w:tc>
          <w:tcPr>
            <w:tcW w:w="779" w:type="dxa"/>
          </w:tcPr>
          <w:p w14:paraId="03D75C07" w14:textId="78DC02E5" w:rsidR="00702C5D" w:rsidRDefault="00702C5D" w:rsidP="00702C5D">
            <w:pPr>
              <w:jc w:val="both"/>
            </w:pPr>
            <w:r>
              <w:t>40</w:t>
            </w:r>
          </w:p>
        </w:tc>
        <w:tc>
          <w:tcPr>
            <w:tcW w:w="703" w:type="dxa"/>
            <w:shd w:val="clear" w:color="auto" w:fill="F7CAAC"/>
          </w:tcPr>
          <w:p w14:paraId="77F2317C" w14:textId="77777777" w:rsidR="00702C5D" w:rsidRDefault="00702C5D" w:rsidP="00702C5D">
            <w:pPr>
              <w:jc w:val="both"/>
              <w:rPr>
                <w:b/>
              </w:rPr>
            </w:pPr>
            <w:r>
              <w:rPr>
                <w:b/>
              </w:rPr>
              <w:t>do kdy</w:t>
            </w:r>
          </w:p>
        </w:tc>
        <w:tc>
          <w:tcPr>
            <w:tcW w:w="1390" w:type="dxa"/>
            <w:gridSpan w:val="2"/>
          </w:tcPr>
          <w:p w14:paraId="2161640D" w14:textId="171CBBA9" w:rsidR="00702C5D" w:rsidRDefault="00702C5D" w:rsidP="00702C5D">
            <w:pPr>
              <w:jc w:val="both"/>
            </w:pPr>
            <w:r>
              <w:t>N</w:t>
            </w:r>
          </w:p>
        </w:tc>
      </w:tr>
      <w:tr w:rsidR="00702C5D" w14:paraId="1334C6D3" w14:textId="77777777" w:rsidTr="007E5019">
        <w:tc>
          <w:tcPr>
            <w:tcW w:w="5018" w:type="dxa"/>
            <w:gridSpan w:val="3"/>
            <w:shd w:val="clear" w:color="auto" w:fill="F7CAAC"/>
          </w:tcPr>
          <w:p w14:paraId="5530BE5F" w14:textId="77777777" w:rsidR="00702C5D" w:rsidRDefault="00702C5D" w:rsidP="00702C5D">
            <w:pPr>
              <w:jc w:val="both"/>
              <w:rPr>
                <w:b/>
              </w:rPr>
            </w:pPr>
            <w:r>
              <w:rPr>
                <w:b/>
              </w:rPr>
              <w:t>Typ vztahu na součásti VŠ, která uskutečňuje st. program</w:t>
            </w:r>
          </w:p>
        </w:tc>
        <w:tc>
          <w:tcPr>
            <w:tcW w:w="984" w:type="dxa"/>
            <w:gridSpan w:val="2"/>
          </w:tcPr>
          <w:p w14:paraId="4A04159B" w14:textId="5BE0E3FD" w:rsidR="00702C5D" w:rsidRDefault="00702C5D" w:rsidP="00702C5D">
            <w:pPr>
              <w:jc w:val="both"/>
            </w:pPr>
          </w:p>
        </w:tc>
        <w:tc>
          <w:tcPr>
            <w:tcW w:w="985" w:type="dxa"/>
            <w:shd w:val="clear" w:color="auto" w:fill="F7CAAC"/>
          </w:tcPr>
          <w:p w14:paraId="19BDC602" w14:textId="77777777" w:rsidR="00702C5D" w:rsidRDefault="00702C5D" w:rsidP="00702C5D">
            <w:pPr>
              <w:jc w:val="both"/>
              <w:rPr>
                <w:b/>
              </w:rPr>
            </w:pPr>
            <w:r>
              <w:rPr>
                <w:b/>
              </w:rPr>
              <w:t>rozsah</w:t>
            </w:r>
          </w:p>
        </w:tc>
        <w:tc>
          <w:tcPr>
            <w:tcW w:w="779" w:type="dxa"/>
          </w:tcPr>
          <w:p w14:paraId="20620761" w14:textId="56384624" w:rsidR="00702C5D" w:rsidRDefault="00702C5D" w:rsidP="00702C5D">
            <w:pPr>
              <w:jc w:val="both"/>
            </w:pPr>
          </w:p>
        </w:tc>
        <w:tc>
          <w:tcPr>
            <w:tcW w:w="703" w:type="dxa"/>
            <w:shd w:val="clear" w:color="auto" w:fill="F7CAAC"/>
          </w:tcPr>
          <w:p w14:paraId="6BC1E71B" w14:textId="77777777" w:rsidR="00702C5D" w:rsidRDefault="00702C5D" w:rsidP="00702C5D">
            <w:pPr>
              <w:jc w:val="both"/>
              <w:rPr>
                <w:b/>
              </w:rPr>
            </w:pPr>
            <w:r>
              <w:rPr>
                <w:b/>
              </w:rPr>
              <w:t>do kdy</w:t>
            </w:r>
          </w:p>
        </w:tc>
        <w:tc>
          <w:tcPr>
            <w:tcW w:w="1390" w:type="dxa"/>
            <w:gridSpan w:val="2"/>
          </w:tcPr>
          <w:p w14:paraId="08CBF2F8" w14:textId="7AEAF8BD" w:rsidR="00702C5D" w:rsidRDefault="00702C5D" w:rsidP="00702C5D">
            <w:pPr>
              <w:jc w:val="both"/>
            </w:pPr>
          </w:p>
        </w:tc>
      </w:tr>
      <w:tr w:rsidR="00702C5D" w14:paraId="33AE9134" w14:textId="77777777" w:rsidTr="007E5019">
        <w:tc>
          <w:tcPr>
            <w:tcW w:w="6002" w:type="dxa"/>
            <w:gridSpan w:val="5"/>
            <w:shd w:val="clear" w:color="auto" w:fill="F7CAAC"/>
          </w:tcPr>
          <w:p w14:paraId="6ABC3F00" w14:textId="77777777" w:rsidR="00702C5D" w:rsidRDefault="00702C5D" w:rsidP="00702C5D">
            <w:pPr>
              <w:jc w:val="both"/>
            </w:pPr>
            <w:r>
              <w:rPr>
                <w:b/>
              </w:rPr>
              <w:t>Další současná působení jako akademický pracovník na jiných VŠ</w:t>
            </w:r>
          </w:p>
        </w:tc>
        <w:tc>
          <w:tcPr>
            <w:tcW w:w="1764" w:type="dxa"/>
            <w:gridSpan w:val="2"/>
            <w:shd w:val="clear" w:color="auto" w:fill="F7CAAC"/>
          </w:tcPr>
          <w:p w14:paraId="52C9E599" w14:textId="77777777" w:rsidR="00702C5D" w:rsidRDefault="00702C5D" w:rsidP="00702C5D">
            <w:pPr>
              <w:jc w:val="both"/>
              <w:rPr>
                <w:b/>
              </w:rPr>
            </w:pPr>
            <w:r>
              <w:rPr>
                <w:b/>
              </w:rPr>
              <w:t>typ prac. vztahu</w:t>
            </w:r>
          </w:p>
        </w:tc>
        <w:tc>
          <w:tcPr>
            <w:tcW w:w="2093" w:type="dxa"/>
            <w:gridSpan w:val="3"/>
            <w:shd w:val="clear" w:color="auto" w:fill="F7CAAC"/>
          </w:tcPr>
          <w:p w14:paraId="267A0F6D" w14:textId="77777777" w:rsidR="00702C5D" w:rsidRDefault="00702C5D" w:rsidP="00702C5D">
            <w:pPr>
              <w:jc w:val="both"/>
              <w:rPr>
                <w:b/>
              </w:rPr>
            </w:pPr>
            <w:r>
              <w:rPr>
                <w:b/>
              </w:rPr>
              <w:t>rozsah</w:t>
            </w:r>
          </w:p>
        </w:tc>
      </w:tr>
      <w:tr w:rsidR="00702C5D" w14:paraId="26C07D45" w14:textId="77777777" w:rsidTr="007E5019">
        <w:tc>
          <w:tcPr>
            <w:tcW w:w="6002" w:type="dxa"/>
            <w:gridSpan w:val="5"/>
          </w:tcPr>
          <w:p w14:paraId="4B05521B" w14:textId="58620176" w:rsidR="00702C5D" w:rsidRDefault="00702C5D" w:rsidP="00702C5D">
            <w:pPr>
              <w:jc w:val="both"/>
            </w:pPr>
          </w:p>
        </w:tc>
        <w:tc>
          <w:tcPr>
            <w:tcW w:w="1764" w:type="dxa"/>
            <w:gridSpan w:val="2"/>
          </w:tcPr>
          <w:p w14:paraId="262BA3F6" w14:textId="34165906" w:rsidR="00702C5D" w:rsidRDefault="00702C5D" w:rsidP="00702C5D">
            <w:pPr>
              <w:jc w:val="both"/>
            </w:pPr>
          </w:p>
        </w:tc>
        <w:tc>
          <w:tcPr>
            <w:tcW w:w="2093" w:type="dxa"/>
            <w:gridSpan w:val="3"/>
          </w:tcPr>
          <w:p w14:paraId="733DD926" w14:textId="4D4A3D16" w:rsidR="00702C5D" w:rsidRDefault="00702C5D" w:rsidP="00702C5D">
            <w:pPr>
              <w:jc w:val="both"/>
            </w:pPr>
          </w:p>
        </w:tc>
      </w:tr>
      <w:tr w:rsidR="00702C5D" w14:paraId="2B6A2188" w14:textId="77777777" w:rsidTr="00702C5D">
        <w:tc>
          <w:tcPr>
            <w:tcW w:w="9859" w:type="dxa"/>
            <w:gridSpan w:val="10"/>
            <w:shd w:val="clear" w:color="auto" w:fill="F7CAAC"/>
          </w:tcPr>
          <w:p w14:paraId="41927A49" w14:textId="77777777" w:rsidR="00702C5D" w:rsidRDefault="00702C5D" w:rsidP="00702C5D">
            <w:pPr>
              <w:jc w:val="both"/>
            </w:pPr>
            <w:r>
              <w:rPr>
                <w:b/>
              </w:rPr>
              <w:t>Předměty příslušného studijního programu a způsob zapojení do jejich výuky, příp. další zapojení do uskutečňování studijního programu</w:t>
            </w:r>
          </w:p>
        </w:tc>
      </w:tr>
      <w:tr w:rsidR="00702C5D" w14:paraId="70B34790" w14:textId="77777777" w:rsidTr="00702C5D">
        <w:trPr>
          <w:trHeight w:val="246"/>
        </w:trPr>
        <w:tc>
          <w:tcPr>
            <w:tcW w:w="9859" w:type="dxa"/>
            <w:gridSpan w:val="10"/>
            <w:tcBorders>
              <w:top w:val="nil"/>
            </w:tcBorders>
          </w:tcPr>
          <w:p w14:paraId="21951E2C" w14:textId="3EEC35C4" w:rsidR="00702C5D" w:rsidRDefault="00702C5D" w:rsidP="00702C5D">
            <w:pPr>
              <w:jc w:val="both"/>
            </w:pPr>
            <w:r w:rsidRPr="00762B84">
              <w:t>Materiálové</w:t>
            </w:r>
            <w:r>
              <w:t xml:space="preserve"> inženýrství </w:t>
            </w:r>
            <w:r w:rsidR="00C43AB9">
              <w:t>–</w:t>
            </w:r>
            <w:r>
              <w:t xml:space="preserve"> </w:t>
            </w:r>
            <w:r w:rsidR="00C43AB9">
              <w:t xml:space="preserve">garant, </w:t>
            </w:r>
            <w:r>
              <w:rPr>
                <w:rStyle w:val="FontStyle18"/>
              </w:rPr>
              <w:t xml:space="preserve">přednášející </w:t>
            </w:r>
            <w:r w:rsidR="00C43AB9">
              <w:t>(8</w:t>
            </w:r>
            <w:r>
              <w:t>0%)</w:t>
            </w:r>
          </w:p>
        </w:tc>
      </w:tr>
      <w:tr w:rsidR="00702C5D" w14:paraId="66388657" w14:textId="77777777" w:rsidTr="00702C5D">
        <w:tc>
          <w:tcPr>
            <w:tcW w:w="9859" w:type="dxa"/>
            <w:gridSpan w:val="10"/>
            <w:shd w:val="clear" w:color="auto" w:fill="F7CAAC"/>
          </w:tcPr>
          <w:p w14:paraId="28CD4764" w14:textId="77777777" w:rsidR="00702C5D" w:rsidRDefault="00702C5D" w:rsidP="00702C5D">
            <w:pPr>
              <w:jc w:val="both"/>
            </w:pPr>
            <w:r>
              <w:rPr>
                <w:b/>
              </w:rPr>
              <w:t xml:space="preserve">Údaje o vzdělání na VŠ </w:t>
            </w:r>
          </w:p>
        </w:tc>
      </w:tr>
      <w:tr w:rsidR="00702C5D" w:rsidRPr="00734837" w14:paraId="50EAD0D9" w14:textId="77777777" w:rsidTr="00702C5D">
        <w:trPr>
          <w:trHeight w:val="651"/>
        </w:trPr>
        <w:tc>
          <w:tcPr>
            <w:tcW w:w="9859" w:type="dxa"/>
            <w:gridSpan w:val="10"/>
          </w:tcPr>
          <w:tbl>
            <w:tblPr>
              <w:tblStyle w:val="Mkatabulky"/>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
              <w:gridCol w:w="8363"/>
            </w:tblGrid>
            <w:tr w:rsidR="00702C5D" w:rsidRPr="00523A22" w14:paraId="40BE5FD2" w14:textId="77777777" w:rsidTr="00702C5D">
              <w:tc>
                <w:tcPr>
                  <w:tcW w:w="1377" w:type="dxa"/>
                </w:tcPr>
                <w:p w14:paraId="5E9DFB62" w14:textId="7DA1AA54" w:rsidR="00702C5D" w:rsidRPr="00702C5D" w:rsidRDefault="00702C5D" w:rsidP="00702C5D">
                  <w:pPr>
                    <w:jc w:val="both"/>
                    <w:rPr>
                      <w:sz w:val="20"/>
                    </w:rPr>
                  </w:pPr>
                  <w:r w:rsidRPr="00702C5D">
                    <w:rPr>
                      <w:sz w:val="20"/>
                    </w:rPr>
                    <w:t>1995-2000</w:t>
                  </w:r>
                </w:p>
              </w:tc>
              <w:tc>
                <w:tcPr>
                  <w:tcW w:w="8363" w:type="dxa"/>
                </w:tcPr>
                <w:p w14:paraId="6DC1D968" w14:textId="728FBFF0" w:rsidR="00702C5D" w:rsidRPr="00702C5D" w:rsidRDefault="00702C5D" w:rsidP="00702C5D">
                  <w:pPr>
                    <w:jc w:val="both"/>
                    <w:rPr>
                      <w:sz w:val="20"/>
                    </w:rPr>
                  </w:pPr>
                  <w:r w:rsidRPr="00702C5D">
                    <w:rPr>
                      <w:sz w:val="20"/>
                    </w:rPr>
                    <w:t>Univezita Palackého v Olomouci, Přírodovědecká fakulta, obor Chemická fyzika a biofyzika, Mgr.</w:t>
                  </w:r>
                </w:p>
              </w:tc>
            </w:tr>
            <w:tr w:rsidR="00702C5D" w:rsidRPr="00523A22" w14:paraId="4C505817" w14:textId="77777777" w:rsidTr="00702C5D">
              <w:tc>
                <w:tcPr>
                  <w:tcW w:w="1377" w:type="dxa"/>
                </w:tcPr>
                <w:p w14:paraId="626ECAA3" w14:textId="2C3D561E" w:rsidR="00702C5D" w:rsidRPr="00702C5D" w:rsidRDefault="00702C5D" w:rsidP="00702C5D">
                  <w:pPr>
                    <w:jc w:val="both"/>
                    <w:rPr>
                      <w:sz w:val="20"/>
                    </w:rPr>
                  </w:pPr>
                  <w:r w:rsidRPr="00702C5D">
                    <w:rPr>
                      <w:sz w:val="20"/>
                    </w:rPr>
                    <w:t>2001-2005</w:t>
                  </w:r>
                </w:p>
              </w:tc>
              <w:tc>
                <w:tcPr>
                  <w:tcW w:w="8363" w:type="dxa"/>
                </w:tcPr>
                <w:p w14:paraId="4F60B6C4" w14:textId="1A75EFCC" w:rsidR="00702C5D" w:rsidRPr="00702C5D" w:rsidRDefault="00702C5D" w:rsidP="00702C5D">
                  <w:pPr>
                    <w:jc w:val="both"/>
                    <w:rPr>
                      <w:sz w:val="20"/>
                    </w:rPr>
                  </w:pPr>
                  <w:r w:rsidRPr="00702C5D">
                    <w:rPr>
                      <w:sz w:val="20"/>
                    </w:rPr>
                    <w:t>Univerzita Tomáše Bati ve Zlíně, Fakulta technologická, obor Technologie makromolekulárních látek, doktorské studium, Ph.D.</w:t>
                  </w:r>
                </w:p>
              </w:tc>
            </w:tr>
          </w:tbl>
          <w:p w14:paraId="46E4C1C7" w14:textId="514EB1B2" w:rsidR="00702C5D" w:rsidRPr="00734837" w:rsidRDefault="00702C5D" w:rsidP="00702C5D">
            <w:pPr>
              <w:ind w:left="1097" w:hanging="1097"/>
              <w:jc w:val="both"/>
            </w:pPr>
          </w:p>
        </w:tc>
      </w:tr>
      <w:tr w:rsidR="00702C5D" w14:paraId="4D5D2D4F" w14:textId="77777777" w:rsidTr="00702C5D">
        <w:tc>
          <w:tcPr>
            <w:tcW w:w="9859" w:type="dxa"/>
            <w:gridSpan w:val="10"/>
            <w:shd w:val="clear" w:color="auto" w:fill="F7CAAC"/>
          </w:tcPr>
          <w:p w14:paraId="5B5B01B4" w14:textId="77777777" w:rsidR="00702C5D" w:rsidRDefault="00702C5D" w:rsidP="00702C5D">
            <w:pPr>
              <w:jc w:val="both"/>
              <w:rPr>
                <w:b/>
              </w:rPr>
            </w:pPr>
            <w:r>
              <w:rPr>
                <w:b/>
              </w:rPr>
              <w:t>Údaje o odborném působení od absolvování VŠ</w:t>
            </w:r>
          </w:p>
        </w:tc>
      </w:tr>
      <w:tr w:rsidR="00702C5D" w:rsidRPr="001546F1" w14:paraId="238A4E98" w14:textId="77777777" w:rsidTr="00702C5D">
        <w:trPr>
          <w:trHeight w:val="1090"/>
        </w:trPr>
        <w:tc>
          <w:tcPr>
            <w:tcW w:w="9859" w:type="dxa"/>
            <w:gridSpan w:val="10"/>
          </w:tcPr>
          <w:tbl>
            <w:tblPr>
              <w:tblStyle w:val="Mkatabulky"/>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7"/>
              <w:gridCol w:w="8363"/>
            </w:tblGrid>
            <w:tr w:rsidR="00702C5D" w:rsidRPr="00523A22" w14:paraId="2AAE0CD9" w14:textId="77777777" w:rsidTr="00702C5D">
              <w:tc>
                <w:tcPr>
                  <w:tcW w:w="1377" w:type="dxa"/>
                </w:tcPr>
                <w:p w14:paraId="0A9FFE27" w14:textId="5C14D8CB" w:rsidR="00702C5D" w:rsidRPr="00C43AB9" w:rsidRDefault="00C43AB9" w:rsidP="00702C5D">
                  <w:pPr>
                    <w:jc w:val="both"/>
                    <w:rPr>
                      <w:sz w:val="20"/>
                    </w:rPr>
                  </w:pPr>
                  <w:r w:rsidRPr="00C43AB9">
                    <w:rPr>
                      <w:rFonts w:eastAsia="Arial Unicode MS" w:cstheme="majorHAnsi"/>
                      <w:sz w:val="20"/>
                      <w:szCs w:val="20"/>
                    </w:rPr>
                    <w:t>2000 – 2001</w:t>
                  </w:r>
                </w:p>
              </w:tc>
              <w:tc>
                <w:tcPr>
                  <w:tcW w:w="8363" w:type="dxa"/>
                </w:tcPr>
                <w:p w14:paraId="36E5D877" w14:textId="1A772CE3" w:rsidR="00702C5D" w:rsidRPr="00C43AB9" w:rsidRDefault="00C43AB9" w:rsidP="00702C5D">
                  <w:pPr>
                    <w:jc w:val="both"/>
                    <w:rPr>
                      <w:sz w:val="20"/>
                    </w:rPr>
                  </w:pPr>
                  <w:r w:rsidRPr="00C43AB9">
                    <w:rPr>
                      <w:rFonts w:eastAsia="Arial Unicode MS" w:cstheme="majorHAnsi"/>
                      <w:sz w:val="20"/>
                      <w:szCs w:val="20"/>
                    </w:rPr>
                    <w:t>AV ČR, ÚSBE, Laboratoř fyziky fotosyntézy, samostatný vědecký pracovník</w:t>
                  </w:r>
                </w:p>
              </w:tc>
            </w:tr>
            <w:tr w:rsidR="00702C5D" w:rsidRPr="00523A22" w14:paraId="439A680F" w14:textId="77777777" w:rsidTr="00702C5D">
              <w:tc>
                <w:tcPr>
                  <w:tcW w:w="1377" w:type="dxa"/>
                </w:tcPr>
                <w:p w14:paraId="722F9C79" w14:textId="1130DC89" w:rsidR="00702C5D" w:rsidRPr="00C43AB9" w:rsidRDefault="00C43AB9" w:rsidP="00702C5D">
                  <w:pPr>
                    <w:jc w:val="both"/>
                    <w:rPr>
                      <w:sz w:val="20"/>
                    </w:rPr>
                  </w:pPr>
                  <w:r w:rsidRPr="00C43AB9">
                    <w:rPr>
                      <w:rFonts w:eastAsia="Arial Unicode MS" w:cstheme="majorHAnsi"/>
                      <w:sz w:val="20"/>
                      <w:szCs w:val="20"/>
                    </w:rPr>
                    <w:t>2001 – 2013</w:t>
                  </w:r>
                </w:p>
              </w:tc>
              <w:tc>
                <w:tcPr>
                  <w:tcW w:w="8363" w:type="dxa"/>
                </w:tcPr>
                <w:p w14:paraId="2792BE47" w14:textId="6C93C5A1" w:rsidR="00702C5D" w:rsidRPr="00C43AB9" w:rsidRDefault="00C43AB9" w:rsidP="00702C5D">
                  <w:pPr>
                    <w:jc w:val="both"/>
                    <w:rPr>
                      <w:sz w:val="20"/>
                    </w:rPr>
                  </w:pPr>
                  <w:r w:rsidRPr="00C43AB9">
                    <w:rPr>
                      <w:rFonts w:eastAsia="Arial Unicode MS" w:cstheme="majorHAnsi"/>
                      <w:sz w:val="20"/>
                      <w:szCs w:val="20"/>
                    </w:rPr>
                    <w:t>UTB Zlín, FT, Ústav fyziky a materiálového inženýrství, odborný asistent</w:t>
                  </w:r>
                </w:p>
              </w:tc>
            </w:tr>
            <w:tr w:rsidR="00702C5D" w:rsidRPr="00523A22" w14:paraId="37DB1326" w14:textId="77777777" w:rsidTr="00702C5D">
              <w:tc>
                <w:tcPr>
                  <w:tcW w:w="1377" w:type="dxa"/>
                </w:tcPr>
                <w:p w14:paraId="1596DF1E" w14:textId="3E854A2F" w:rsidR="00702C5D" w:rsidRPr="00C43AB9" w:rsidRDefault="00C43AB9" w:rsidP="00702C5D">
                  <w:pPr>
                    <w:jc w:val="both"/>
                    <w:rPr>
                      <w:sz w:val="20"/>
                    </w:rPr>
                  </w:pPr>
                  <w:r w:rsidRPr="00C43AB9">
                    <w:rPr>
                      <w:rFonts w:eastAsia="Arial Unicode MS" w:cstheme="majorHAnsi"/>
                      <w:sz w:val="20"/>
                      <w:szCs w:val="20"/>
                    </w:rPr>
                    <w:t>2013 – dosud</w:t>
                  </w:r>
                </w:p>
              </w:tc>
              <w:tc>
                <w:tcPr>
                  <w:tcW w:w="8363" w:type="dxa"/>
                </w:tcPr>
                <w:p w14:paraId="57FA494E" w14:textId="0E7C6130" w:rsidR="00702C5D" w:rsidRPr="00C43AB9" w:rsidRDefault="00C43AB9" w:rsidP="00702C5D">
                  <w:pPr>
                    <w:jc w:val="both"/>
                    <w:rPr>
                      <w:sz w:val="20"/>
                    </w:rPr>
                  </w:pPr>
                  <w:r w:rsidRPr="00C43AB9">
                    <w:rPr>
                      <w:rFonts w:eastAsia="Arial Unicode MS" w:cstheme="majorHAnsi"/>
                      <w:sz w:val="20"/>
                      <w:szCs w:val="20"/>
                    </w:rPr>
                    <w:t>UTB Zlín, FT, Ústav fyziky a materiálového inženýrství, docent</w:t>
                  </w:r>
                </w:p>
              </w:tc>
            </w:tr>
            <w:tr w:rsidR="00702C5D" w:rsidRPr="00523A22" w14:paraId="5E334A39" w14:textId="77777777" w:rsidTr="00702C5D">
              <w:tc>
                <w:tcPr>
                  <w:tcW w:w="1377" w:type="dxa"/>
                </w:tcPr>
                <w:p w14:paraId="6A7A5C2A" w14:textId="312001B6" w:rsidR="00702C5D" w:rsidRPr="00C43AB9" w:rsidRDefault="00C43AB9" w:rsidP="00702C5D">
                  <w:pPr>
                    <w:jc w:val="both"/>
                    <w:rPr>
                      <w:sz w:val="20"/>
                    </w:rPr>
                  </w:pPr>
                  <w:r w:rsidRPr="00C43AB9">
                    <w:rPr>
                      <w:rFonts w:eastAsia="Arial Unicode MS" w:cstheme="majorHAnsi"/>
                      <w:sz w:val="20"/>
                      <w:szCs w:val="20"/>
                    </w:rPr>
                    <w:t>2009 – dosud</w:t>
                  </w:r>
                </w:p>
              </w:tc>
              <w:tc>
                <w:tcPr>
                  <w:tcW w:w="8363" w:type="dxa"/>
                </w:tcPr>
                <w:p w14:paraId="732E9C69" w14:textId="657CF095" w:rsidR="00702C5D" w:rsidRPr="00C43AB9" w:rsidRDefault="00C43AB9" w:rsidP="00702C5D">
                  <w:pPr>
                    <w:jc w:val="both"/>
                    <w:rPr>
                      <w:sz w:val="20"/>
                    </w:rPr>
                  </w:pPr>
                  <w:r w:rsidRPr="00C43AB9">
                    <w:rPr>
                      <w:rFonts w:eastAsia="Arial Unicode MS" w:cstheme="majorHAnsi"/>
                      <w:sz w:val="20"/>
                      <w:szCs w:val="20"/>
                    </w:rPr>
                    <w:t>UTB Zlín, FT, Ústav fyziky a materiálového inženýrství, ředitel ústavu</w:t>
                  </w:r>
                </w:p>
              </w:tc>
            </w:tr>
          </w:tbl>
          <w:p w14:paraId="7B5268C5" w14:textId="77777777" w:rsidR="00702C5D" w:rsidRPr="001546F1" w:rsidRDefault="00702C5D" w:rsidP="00702C5D">
            <w:pPr>
              <w:ind w:left="1097" w:hanging="1134"/>
              <w:jc w:val="both"/>
              <w:rPr>
                <w:sz w:val="14"/>
              </w:rPr>
            </w:pPr>
          </w:p>
        </w:tc>
      </w:tr>
      <w:tr w:rsidR="00702C5D" w14:paraId="74DD5A16" w14:textId="77777777" w:rsidTr="00702C5D">
        <w:trPr>
          <w:trHeight w:val="250"/>
        </w:trPr>
        <w:tc>
          <w:tcPr>
            <w:tcW w:w="9859" w:type="dxa"/>
            <w:gridSpan w:val="10"/>
            <w:shd w:val="clear" w:color="auto" w:fill="F7CAAC"/>
          </w:tcPr>
          <w:p w14:paraId="0BF5EEF8" w14:textId="77777777" w:rsidR="00702C5D" w:rsidRDefault="00702C5D" w:rsidP="00702C5D">
            <w:pPr>
              <w:jc w:val="both"/>
            </w:pPr>
            <w:r>
              <w:rPr>
                <w:b/>
              </w:rPr>
              <w:t>Zkušenosti s vedením kvalifikačních a rigorózních prací</w:t>
            </w:r>
          </w:p>
        </w:tc>
      </w:tr>
      <w:tr w:rsidR="00702C5D" w14:paraId="60120F09" w14:textId="77777777" w:rsidTr="00702C5D">
        <w:trPr>
          <w:trHeight w:val="415"/>
        </w:trPr>
        <w:tc>
          <w:tcPr>
            <w:tcW w:w="9859" w:type="dxa"/>
            <w:gridSpan w:val="10"/>
          </w:tcPr>
          <w:p w14:paraId="6AD5EE75" w14:textId="198888A8" w:rsidR="00702C5D" w:rsidRDefault="00702C5D" w:rsidP="00702C5D">
            <w:pPr>
              <w:jc w:val="both"/>
            </w:pPr>
            <w:r>
              <w:t xml:space="preserve">Počet </w:t>
            </w:r>
            <w:r w:rsidR="00C43AB9">
              <w:t>vedených bakalářských prací – 5</w:t>
            </w:r>
          </w:p>
          <w:p w14:paraId="1411142A" w14:textId="77777777" w:rsidR="00702C5D" w:rsidRDefault="00702C5D" w:rsidP="00C43AB9">
            <w:pPr>
              <w:jc w:val="both"/>
            </w:pPr>
            <w:r>
              <w:t>Počet vede</w:t>
            </w:r>
            <w:r w:rsidR="00C43AB9">
              <w:t>ných diplomových prací – 2</w:t>
            </w:r>
          </w:p>
          <w:p w14:paraId="2C29F112" w14:textId="458B207B" w:rsidR="00C43AB9" w:rsidRDefault="00C43AB9" w:rsidP="00C43AB9">
            <w:pPr>
              <w:jc w:val="both"/>
            </w:pPr>
            <w:r>
              <w:t>Počet vedených disertačních prací - 1</w:t>
            </w:r>
          </w:p>
        </w:tc>
      </w:tr>
      <w:tr w:rsidR="00702C5D" w14:paraId="728EB5B5" w14:textId="77777777" w:rsidTr="007E5019">
        <w:trPr>
          <w:cantSplit/>
        </w:trPr>
        <w:tc>
          <w:tcPr>
            <w:tcW w:w="3314" w:type="dxa"/>
            <w:gridSpan w:val="2"/>
            <w:tcBorders>
              <w:top w:val="single" w:sz="12" w:space="0" w:color="auto"/>
            </w:tcBorders>
            <w:shd w:val="clear" w:color="auto" w:fill="F7CAAC"/>
          </w:tcPr>
          <w:p w14:paraId="2FD7C1C2" w14:textId="77777777" w:rsidR="00702C5D" w:rsidRDefault="00702C5D" w:rsidP="00702C5D">
            <w:pPr>
              <w:jc w:val="both"/>
            </w:pPr>
            <w:r>
              <w:rPr>
                <w:b/>
              </w:rPr>
              <w:t xml:space="preserve">Obor habilitačního řízení </w:t>
            </w:r>
          </w:p>
        </w:tc>
        <w:tc>
          <w:tcPr>
            <w:tcW w:w="2224" w:type="dxa"/>
            <w:gridSpan w:val="2"/>
            <w:tcBorders>
              <w:top w:val="single" w:sz="12" w:space="0" w:color="auto"/>
            </w:tcBorders>
            <w:shd w:val="clear" w:color="auto" w:fill="F7CAAC"/>
          </w:tcPr>
          <w:p w14:paraId="03310220" w14:textId="77777777" w:rsidR="00702C5D" w:rsidRDefault="00702C5D" w:rsidP="00702C5D">
            <w:pPr>
              <w:jc w:val="both"/>
            </w:pPr>
            <w:r>
              <w:rPr>
                <w:b/>
              </w:rPr>
              <w:t>Rok udělení hodnosti</w:t>
            </w:r>
          </w:p>
        </w:tc>
        <w:tc>
          <w:tcPr>
            <w:tcW w:w="2228" w:type="dxa"/>
            <w:gridSpan w:val="3"/>
            <w:tcBorders>
              <w:top w:val="single" w:sz="12" w:space="0" w:color="auto"/>
              <w:right w:val="single" w:sz="12" w:space="0" w:color="auto"/>
            </w:tcBorders>
            <w:shd w:val="clear" w:color="auto" w:fill="F7CAAC"/>
          </w:tcPr>
          <w:p w14:paraId="0A2B4684" w14:textId="77777777" w:rsidR="00702C5D" w:rsidRDefault="00702C5D" w:rsidP="00702C5D">
            <w:pPr>
              <w:jc w:val="both"/>
            </w:pPr>
            <w:r>
              <w:rPr>
                <w:b/>
              </w:rPr>
              <w:t>Řízení konáno na VŠ</w:t>
            </w:r>
          </w:p>
        </w:tc>
        <w:tc>
          <w:tcPr>
            <w:tcW w:w="2093" w:type="dxa"/>
            <w:gridSpan w:val="3"/>
            <w:tcBorders>
              <w:top w:val="single" w:sz="12" w:space="0" w:color="auto"/>
              <w:left w:val="single" w:sz="12" w:space="0" w:color="auto"/>
            </w:tcBorders>
            <w:shd w:val="clear" w:color="auto" w:fill="F7CAAC"/>
          </w:tcPr>
          <w:p w14:paraId="393CF4F9" w14:textId="77777777" w:rsidR="00702C5D" w:rsidRDefault="00702C5D" w:rsidP="00702C5D">
            <w:pPr>
              <w:jc w:val="both"/>
              <w:rPr>
                <w:b/>
              </w:rPr>
            </w:pPr>
            <w:r>
              <w:rPr>
                <w:b/>
              </w:rPr>
              <w:t>Ohlasy publikací</w:t>
            </w:r>
          </w:p>
        </w:tc>
      </w:tr>
      <w:tr w:rsidR="00702C5D" w14:paraId="207DC701" w14:textId="77777777" w:rsidTr="007E5019">
        <w:trPr>
          <w:cantSplit/>
        </w:trPr>
        <w:tc>
          <w:tcPr>
            <w:tcW w:w="3314" w:type="dxa"/>
            <w:gridSpan w:val="2"/>
          </w:tcPr>
          <w:p w14:paraId="67DDD9B0" w14:textId="4F341925" w:rsidR="00702C5D" w:rsidRDefault="00C43AB9" w:rsidP="00702C5D">
            <w:r>
              <w:t>T</w:t>
            </w:r>
            <w:r w:rsidRPr="00C43AB9">
              <w:t>echnologie makromolekulárních látek</w:t>
            </w:r>
          </w:p>
        </w:tc>
        <w:tc>
          <w:tcPr>
            <w:tcW w:w="2224" w:type="dxa"/>
            <w:gridSpan w:val="2"/>
          </w:tcPr>
          <w:p w14:paraId="44F5155F" w14:textId="16B02A22" w:rsidR="00702C5D" w:rsidRDefault="00C43AB9" w:rsidP="00C43AB9">
            <w:pPr>
              <w:jc w:val="both"/>
            </w:pPr>
            <w:r>
              <w:t>2013</w:t>
            </w:r>
          </w:p>
        </w:tc>
        <w:tc>
          <w:tcPr>
            <w:tcW w:w="2228" w:type="dxa"/>
            <w:gridSpan w:val="3"/>
            <w:tcBorders>
              <w:right w:val="single" w:sz="12" w:space="0" w:color="auto"/>
            </w:tcBorders>
          </w:tcPr>
          <w:p w14:paraId="0941AE96" w14:textId="5FCA3639" w:rsidR="00702C5D" w:rsidRDefault="00C43AB9" w:rsidP="00702C5D">
            <w:r>
              <w:t>UTB ve Zlíně</w:t>
            </w:r>
          </w:p>
        </w:tc>
        <w:tc>
          <w:tcPr>
            <w:tcW w:w="703" w:type="dxa"/>
            <w:tcBorders>
              <w:left w:val="single" w:sz="12" w:space="0" w:color="auto"/>
            </w:tcBorders>
            <w:shd w:val="clear" w:color="auto" w:fill="F7CAAC"/>
          </w:tcPr>
          <w:p w14:paraId="37D37880" w14:textId="77777777" w:rsidR="00702C5D" w:rsidRDefault="00702C5D" w:rsidP="00702C5D">
            <w:pPr>
              <w:jc w:val="both"/>
            </w:pPr>
            <w:r>
              <w:rPr>
                <w:b/>
              </w:rPr>
              <w:t>WOS</w:t>
            </w:r>
          </w:p>
        </w:tc>
        <w:tc>
          <w:tcPr>
            <w:tcW w:w="697" w:type="dxa"/>
            <w:shd w:val="clear" w:color="auto" w:fill="F7CAAC"/>
          </w:tcPr>
          <w:p w14:paraId="46C28F55" w14:textId="77777777" w:rsidR="00702C5D" w:rsidRDefault="00702C5D" w:rsidP="00702C5D">
            <w:pPr>
              <w:jc w:val="both"/>
              <w:rPr>
                <w:sz w:val="18"/>
              </w:rPr>
            </w:pPr>
            <w:r>
              <w:rPr>
                <w:b/>
                <w:sz w:val="18"/>
              </w:rPr>
              <w:t>Scopus</w:t>
            </w:r>
          </w:p>
        </w:tc>
        <w:tc>
          <w:tcPr>
            <w:tcW w:w="693" w:type="dxa"/>
            <w:shd w:val="clear" w:color="auto" w:fill="F7CAAC"/>
          </w:tcPr>
          <w:p w14:paraId="310178A3" w14:textId="77777777" w:rsidR="00702C5D" w:rsidRDefault="00702C5D" w:rsidP="00702C5D">
            <w:pPr>
              <w:jc w:val="both"/>
            </w:pPr>
            <w:r>
              <w:rPr>
                <w:b/>
                <w:sz w:val="18"/>
              </w:rPr>
              <w:t>ostatní</w:t>
            </w:r>
          </w:p>
        </w:tc>
      </w:tr>
      <w:tr w:rsidR="00702C5D" w14:paraId="0270F73E" w14:textId="77777777" w:rsidTr="007E5019">
        <w:trPr>
          <w:cantSplit/>
          <w:trHeight w:val="70"/>
        </w:trPr>
        <w:tc>
          <w:tcPr>
            <w:tcW w:w="3314" w:type="dxa"/>
            <w:gridSpan w:val="2"/>
            <w:shd w:val="clear" w:color="auto" w:fill="F7CAAC"/>
          </w:tcPr>
          <w:p w14:paraId="14483746" w14:textId="77777777" w:rsidR="00702C5D" w:rsidRDefault="00702C5D" w:rsidP="00702C5D">
            <w:pPr>
              <w:jc w:val="both"/>
            </w:pPr>
            <w:r>
              <w:rPr>
                <w:b/>
              </w:rPr>
              <w:t>Obor jmenovacího řízení</w:t>
            </w:r>
          </w:p>
        </w:tc>
        <w:tc>
          <w:tcPr>
            <w:tcW w:w="2224" w:type="dxa"/>
            <w:gridSpan w:val="2"/>
            <w:shd w:val="clear" w:color="auto" w:fill="F7CAAC"/>
          </w:tcPr>
          <w:p w14:paraId="317D3DF7" w14:textId="77777777" w:rsidR="00702C5D" w:rsidRDefault="00702C5D" w:rsidP="00702C5D">
            <w:pPr>
              <w:jc w:val="both"/>
            </w:pPr>
            <w:r>
              <w:rPr>
                <w:b/>
              </w:rPr>
              <w:t>Rok udělení hodnosti</w:t>
            </w:r>
          </w:p>
        </w:tc>
        <w:tc>
          <w:tcPr>
            <w:tcW w:w="2228" w:type="dxa"/>
            <w:gridSpan w:val="3"/>
            <w:tcBorders>
              <w:right w:val="single" w:sz="12" w:space="0" w:color="auto"/>
            </w:tcBorders>
            <w:shd w:val="clear" w:color="auto" w:fill="F7CAAC"/>
          </w:tcPr>
          <w:p w14:paraId="2CBEF5C9" w14:textId="77777777" w:rsidR="00702C5D" w:rsidRDefault="00702C5D" w:rsidP="00702C5D">
            <w:r>
              <w:rPr>
                <w:b/>
              </w:rPr>
              <w:t>Řízení konáno na VŠ</w:t>
            </w:r>
          </w:p>
        </w:tc>
        <w:tc>
          <w:tcPr>
            <w:tcW w:w="703" w:type="dxa"/>
            <w:vMerge w:val="restart"/>
            <w:tcBorders>
              <w:left w:val="single" w:sz="12" w:space="0" w:color="auto"/>
            </w:tcBorders>
          </w:tcPr>
          <w:p w14:paraId="34E7FDAE" w14:textId="7CC89FDF" w:rsidR="00702C5D" w:rsidRDefault="00C43AB9" w:rsidP="00702C5D">
            <w:pPr>
              <w:jc w:val="both"/>
              <w:rPr>
                <w:b/>
              </w:rPr>
            </w:pPr>
            <w:r>
              <w:rPr>
                <w:b/>
              </w:rPr>
              <w:t>198</w:t>
            </w:r>
          </w:p>
        </w:tc>
        <w:tc>
          <w:tcPr>
            <w:tcW w:w="697" w:type="dxa"/>
            <w:vMerge w:val="restart"/>
          </w:tcPr>
          <w:p w14:paraId="42FBD800" w14:textId="53BBE81E" w:rsidR="00702C5D" w:rsidRDefault="00C43AB9" w:rsidP="00702C5D">
            <w:pPr>
              <w:jc w:val="both"/>
              <w:rPr>
                <w:b/>
              </w:rPr>
            </w:pPr>
            <w:r>
              <w:rPr>
                <w:b/>
              </w:rPr>
              <w:t>228</w:t>
            </w:r>
          </w:p>
        </w:tc>
        <w:tc>
          <w:tcPr>
            <w:tcW w:w="693" w:type="dxa"/>
            <w:vMerge w:val="restart"/>
          </w:tcPr>
          <w:p w14:paraId="529A3F08" w14:textId="43CE7075" w:rsidR="00702C5D" w:rsidRPr="00C43AB9" w:rsidRDefault="00C43AB9" w:rsidP="00702C5D">
            <w:pPr>
              <w:jc w:val="both"/>
            </w:pPr>
            <w:r>
              <w:rPr>
                <w:sz w:val="18"/>
              </w:rPr>
              <w:t>n</w:t>
            </w:r>
            <w:r w:rsidRPr="00C43AB9">
              <w:rPr>
                <w:sz w:val="18"/>
              </w:rPr>
              <w:t>eevid.</w:t>
            </w:r>
          </w:p>
        </w:tc>
      </w:tr>
      <w:tr w:rsidR="00702C5D" w14:paraId="7F3E6F72" w14:textId="77777777" w:rsidTr="007E5019">
        <w:trPr>
          <w:trHeight w:val="205"/>
        </w:trPr>
        <w:tc>
          <w:tcPr>
            <w:tcW w:w="3314" w:type="dxa"/>
            <w:gridSpan w:val="2"/>
          </w:tcPr>
          <w:p w14:paraId="42C9B720" w14:textId="78430F2C" w:rsidR="00702C5D" w:rsidRDefault="00702C5D" w:rsidP="00702C5D">
            <w:pPr>
              <w:jc w:val="both"/>
            </w:pPr>
          </w:p>
        </w:tc>
        <w:tc>
          <w:tcPr>
            <w:tcW w:w="2224" w:type="dxa"/>
            <w:gridSpan w:val="2"/>
          </w:tcPr>
          <w:p w14:paraId="4F8329E8" w14:textId="5012B1FD" w:rsidR="00702C5D" w:rsidRDefault="00702C5D" w:rsidP="00702C5D">
            <w:pPr>
              <w:jc w:val="both"/>
            </w:pPr>
          </w:p>
        </w:tc>
        <w:tc>
          <w:tcPr>
            <w:tcW w:w="2228" w:type="dxa"/>
            <w:gridSpan w:val="3"/>
            <w:tcBorders>
              <w:right w:val="single" w:sz="12" w:space="0" w:color="auto"/>
            </w:tcBorders>
          </w:tcPr>
          <w:p w14:paraId="75EB8D9B" w14:textId="2C017C85" w:rsidR="00702C5D" w:rsidRDefault="00702C5D" w:rsidP="00702C5D"/>
        </w:tc>
        <w:tc>
          <w:tcPr>
            <w:tcW w:w="703" w:type="dxa"/>
            <w:vMerge/>
            <w:tcBorders>
              <w:left w:val="single" w:sz="12" w:space="0" w:color="auto"/>
            </w:tcBorders>
            <w:vAlign w:val="center"/>
          </w:tcPr>
          <w:p w14:paraId="68A47BD3" w14:textId="77777777" w:rsidR="00702C5D" w:rsidRDefault="00702C5D" w:rsidP="00702C5D">
            <w:pPr>
              <w:rPr>
                <w:b/>
              </w:rPr>
            </w:pPr>
          </w:p>
        </w:tc>
        <w:tc>
          <w:tcPr>
            <w:tcW w:w="697" w:type="dxa"/>
            <w:vMerge/>
            <w:vAlign w:val="center"/>
          </w:tcPr>
          <w:p w14:paraId="092F4C0F" w14:textId="77777777" w:rsidR="00702C5D" w:rsidRDefault="00702C5D" w:rsidP="00702C5D">
            <w:pPr>
              <w:rPr>
                <w:b/>
              </w:rPr>
            </w:pPr>
          </w:p>
        </w:tc>
        <w:tc>
          <w:tcPr>
            <w:tcW w:w="693" w:type="dxa"/>
            <w:vMerge/>
            <w:vAlign w:val="center"/>
          </w:tcPr>
          <w:p w14:paraId="76859F55" w14:textId="77777777" w:rsidR="00702C5D" w:rsidRDefault="00702C5D" w:rsidP="00702C5D">
            <w:pPr>
              <w:rPr>
                <w:b/>
              </w:rPr>
            </w:pPr>
          </w:p>
        </w:tc>
      </w:tr>
      <w:tr w:rsidR="00702C5D" w14:paraId="3A14AA95" w14:textId="77777777" w:rsidTr="00702C5D">
        <w:tc>
          <w:tcPr>
            <w:tcW w:w="9859" w:type="dxa"/>
            <w:gridSpan w:val="10"/>
            <w:shd w:val="clear" w:color="auto" w:fill="F7CAAC"/>
          </w:tcPr>
          <w:p w14:paraId="19465417" w14:textId="77777777" w:rsidR="00702C5D" w:rsidRDefault="00702C5D" w:rsidP="00702C5D">
            <w:pPr>
              <w:jc w:val="both"/>
              <w:rPr>
                <w:b/>
              </w:rPr>
            </w:pPr>
            <w:r>
              <w:rPr>
                <w:b/>
              </w:rPr>
              <w:t xml:space="preserve">Přehled o nejvýznamnější publikační a další tvůrčí činnosti nebo další profesní činnosti u odborníků z praxe vztahující se k zabezpečovaným předmětům </w:t>
            </w:r>
          </w:p>
        </w:tc>
      </w:tr>
      <w:tr w:rsidR="00702C5D" w:rsidRPr="002775E6" w14:paraId="684D2F97" w14:textId="77777777" w:rsidTr="00702C5D">
        <w:trPr>
          <w:trHeight w:val="283"/>
        </w:trPr>
        <w:tc>
          <w:tcPr>
            <w:tcW w:w="9859" w:type="dxa"/>
            <w:gridSpan w:val="10"/>
          </w:tcPr>
          <w:p w14:paraId="6B043C9A" w14:textId="5593395B" w:rsidR="00C43AB9" w:rsidRPr="00C43AB9" w:rsidRDefault="00C43AB9" w:rsidP="00C43AB9">
            <w:pPr>
              <w:widowControl w:val="0"/>
              <w:autoSpaceDE w:val="0"/>
              <w:autoSpaceDN w:val="0"/>
              <w:adjustRightInd w:val="0"/>
              <w:jc w:val="both"/>
              <w:rPr>
                <w:lang w:val="en-US"/>
              </w:rPr>
            </w:pPr>
            <w:r w:rsidRPr="00C43AB9">
              <w:rPr>
                <w:lang w:val="en-US"/>
              </w:rPr>
              <w:t>MUSILOVÁ, L., KAŠPÁRKOVÁ, V., MRÁČEK, A.</w:t>
            </w:r>
            <w:r w:rsidR="00642E1C">
              <w:rPr>
                <w:lang w:val="en-US"/>
              </w:rPr>
              <w:t>,</w:t>
            </w:r>
            <w:r w:rsidRPr="00C43AB9">
              <w:rPr>
                <w:lang w:val="en-US"/>
              </w:rPr>
              <w:t xml:space="preserve"> </w:t>
            </w:r>
            <w:r w:rsidR="00642E1C">
              <w:rPr>
                <w:lang w:val="en-US"/>
              </w:rPr>
              <w:t>MINAŘÍK, A., MINAŘÍK, M.</w:t>
            </w:r>
            <w:r w:rsidRPr="00C43AB9">
              <w:rPr>
                <w:lang w:val="en-US"/>
              </w:rPr>
              <w:t xml:space="preserve"> The behaviour of hyaluronan solutions in the presence of Hofmeister ions: A light scattering, viscometry and surface tension study</w:t>
            </w:r>
            <w:r w:rsidR="00642E1C">
              <w:rPr>
                <w:lang w:val="en-US"/>
              </w:rPr>
              <w:t>.</w:t>
            </w:r>
            <w:r w:rsidRPr="00C43AB9">
              <w:rPr>
                <w:lang w:val="en-US"/>
              </w:rPr>
              <w:t xml:space="preserve"> </w:t>
            </w:r>
            <w:r w:rsidRPr="00642E1C">
              <w:rPr>
                <w:i/>
                <w:lang w:val="en-US"/>
              </w:rPr>
              <w:t>Carbohydrate Polymers</w:t>
            </w:r>
            <w:r w:rsidRPr="00C43AB9">
              <w:rPr>
                <w:lang w:val="en-US"/>
              </w:rPr>
              <w:t>.</w:t>
            </w:r>
            <w:r w:rsidR="00642E1C">
              <w:rPr>
                <w:lang w:val="en-US"/>
              </w:rPr>
              <w:t xml:space="preserve"> 2019, Vol.</w:t>
            </w:r>
            <w:r w:rsidRPr="00C43AB9">
              <w:rPr>
                <w:lang w:val="en-US"/>
              </w:rPr>
              <w:t xml:space="preserve"> 212,</w:t>
            </w:r>
            <w:r w:rsidR="00642E1C">
              <w:rPr>
                <w:lang w:val="en-US"/>
              </w:rPr>
              <w:t xml:space="preserve"> pp.</w:t>
            </w:r>
            <w:r w:rsidRPr="00C43AB9">
              <w:rPr>
                <w:lang w:val="en-US"/>
              </w:rPr>
              <w:t xml:space="preserve"> 395-402</w:t>
            </w:r>
            <w:r w:rsidR="00642E1C">
              <w:rPr>
                <w:lang w:val="en-US"/>
              </w:rPr>
              <w:t>. ISSN 0144-8617</w:t>
            </w:r>
            <w:r w:rsidRPr="00C43AB9">
              <w:rPr>
                <w:lang w:val="en-US"/>
              </w:rPr>
              <w:t>. DOI 10.1016/J.CARBPOL.2019.02.032</w:t>
            </w:r>
            <w:r w:rsidR="00642E1C">
              <w:rPr>
                <w:lang w:val="en-US"/>
              </w:rPr>
              <w:t xml:space="preserve"> (30%)</w:t>
            </w:r>
          </w:p>
          <w:p w14:paraId="1C95D2BD" w14:textId="30653AF2" w:rsidR="00C43AB9" w:rsidRPr="00C43AB9" w:rsidRDefault="00C43AB9" w:rsidP="00C43AB9">
            <w:pPr>
              <w:widowControl w:val="0"/>
              <w:autoSpaceDE w:val="0"/>
              <w:autoSpaceDN w:val="0"/>
              <w:adjustRightInd w:val="0"/>
              <w:jc w:val="both"/>
              <w:rPr>
                <w:lang w:val="en-US"/>
              </w:rPr>
            </w:pPr>
            <w:r w:rsidRPr="00C43AB9">
              <w:rPr>
                <w:lang w:val="en-US"/>
              </w:rPr>
              <w:t>MUSILOVÁ, L., MRÁČEK, A.</w:t>
            </w:r>
            <w:r w:rsidR="00642E1C">
              <w:rPr>
                <w:lang w:val="en-US"/>
              </w:rPr>
              <w:t>,</w:t>
            </w:r>
            <w:r w:rsidRPr="00C43AB9">
              <w:rPr>
                <w:lang w:val="en-US"/>
              </w:rPr>
              <w:t xml:space="preserve"> KOVALCIK, A., SMOLKA, P., MINAŘÍK, A., HUMPOLÍ</w:t>
            </w:r>
            <w:r w:rsidR="00642E1C">
              <w:rPr>
                <w:lang w:val="en-US"/>
              </w:rPr>
              <w:t>ČEK, P., VÍCHA, R., PONÍŽIL, P.</w:t>
            </w:r>
            <w:r w:rsidRPr="00C43AB9">
              <w:rPr>
                <w:lang w:val="en-US"/>
              </w:rPr>
              <w:t xml:space="preserve"> Hyaluronan hydrogels modified by glycinated Kraft lignin: Morphology, swelling, viscoelastic properties and biocompatibility. </w:t>
            </w:r>
            <w:r w:rsidRPr="00642E1C">
              <w:rPr>
                <w:i/>
                <w:lang w:val="en-US"/>
              </w:rPr>
              <w:t>Carbohydrate Polymers</w:t>
            </w:r>
            <w:r w:rsidRPr="00C43AB9">
              <w:rPr>
                <w:lang w:val="en-US"/>
              </w:rPr>
              <w:t>.</w:t>
            </w:r>
            <w:r w:rsidR="00642E1C">
              <w:rPr>
                <w:lang w:val="en-US"/>
              </w:rPr>
              <w:t xml:space="preserve"> 2018, Vol.</w:t>
            </w:r>
            <w:r w:rsidRPr="00C43AB9">
              <w:rPr>
                <w:lang w:val="en-US"/>
              </w:rPr>
              <w:t xml:space="preserve"> 181,</w:t>
            </w:r>
            <w:r w:rsidR="00642E1C">
              <w:rPr>
                <w:lang w:val="en-US"/>
              </w:rPr>
              <w:t xml:space="preserve"> pp.</w:t>
            </w:r>
            <w:r w:rsidRPr="00C43AB9">
              <w:rPr>
                <w:lang w:val="en-US"/>
              </w:rPr>
              <w:t xml:space="preserve"> 394-403</w:t>
            </w:r>
            <w:r w:rsidR="00642E1C">
              <w:rPr>
                <w:lang w:val="en-US"/>
              </w:rPr>
              <w:t>. ISSN 0144-8617</w:t>
            </w:r>
            <w:r w:rsidRPr="00C43AB9">
              <w:rPr>
                <w:lang w:val="en-US"/>
              </w:rPr>
              <w:t>. DOI: 10.1016/j.carbpol.2017.10.048.</w:t>
            </w:r>
            <w:r w:rsidR="00642E1C" w:rsidRPr="00C43AB9">
              <w:rPr>
                <w:lang w:val="en-US"/>
              </w:rPr>
              <w:t xml:space="preserve"> </w:t>
            </w:r>
            <w:r w:rsidR="00642E1C">
              <w:rPr>
                <w:lang w:val="en-US"/>
              </w:rPr>
              <w:t>(30%)</w:t>
            </w:r>
          </w:p>
          <w:p w14:paraId="3AC25AA0" w14:textId="29BBD0F6" w:rsidR="00C43AB9" w:rsidRPr="00C43AB9" w:rsidRDefault="00C43AB9" w:rsidP="00C43AB9">
            <w:pPr>
              <w:widowControl w:val="0"/>
              <w:autoSpaceDE w:val="0"/>
              <w:autoSpaceDN w:val="0"/>
              <w:adjustRightInd w:val="0"/>
              <w:jc w:val="both"/>
              <w:rPr>
                <w:lang w:val="en-US"/>
              </w:rPr>
            </w:pPr>
            <w:r w:rsidRPr="00C43AB9">
              <w:rPr>
                <w:lang w:val="en-US"/>
              </w:rPr>
              <w:t>WRZECIONKO, E., MINAŘÍK, A., SMOLKA, P., MINAŘÍK, M., HUMPOLÍČEK, P., REJMONTOVÁ, P., MRÁČEK, A.</w:t>
            </w:r>
            <w:r>
              <w:rPr>
                <w:lang w:val="en-US"/>
              </w:rPr>
              <w:t>,</w:t>
            </w:r>
            <w:r w:rsidRPr="00C43AB9">
              <w:rPr>
                <w:lang w:val="en-US"/>
              </w:rPr>
              <w:t xml:space="preserve"> MIN</w:t>
            </w:r>
            <w:r>
              <w:rPr>
                <w:lang w:val="en-US"/>
              </w:rPr>
              <w:t>AŘÍKOVÁ, M., GŘUNDĚLOVÁ, L. Variations of P</w:t>
            </w:r>
            <w:r w:rsidRPr="00C43AB9">
              <w:rPr>
                <w:lang w:val="en-US"/>
              </w:rPr>
              <w:t xml:space="preserve">olymer </w:t>
            </w:r>
            <w:r>
              <w:rPr>
                <w:lang w:val="en-US"/>
              </w:rPr>
              <w:t>Porous S</w:t>
            </w:r>
            <w:r w:rsidRPr="00C43AB9">
              <w:rPr>
                <w:lang w:val="en-US"/>
              </w:rPr>
              <w:t xml:space="preserve">urface </w:t>
            </w:r>
            <w:r>
              <w:rPr>
                <w:lang w:val="en-US"/>
              </w:rPr>
              <w:t>S</w:t>
            </w:r>
            <w:r w:rsidRPr="00C43AB9">
              <w:rPr>
                <w:lang w:val="en-US"/>
              </w:rPr>
              <w:t xml:space="preserve">tructures via the </w:t>
            </w:r>
            <w:r>
              <w:rPr>
                <w:lang w:val="en-US"/>
              </w:rPr>
              <w:t>T</w:t>
            </w:r>
            <w:r w:rsidRPr="00C43AB9">
              <w:rPr>
                <w:lang w:val="en-US"/>
              </w:rPr>
              <w:t>ime-</w:t>
            </w:r>
            <w:r>
              <w:rPr>
                <w:lang w:val="en-US"/>
              </w:rPr>
              <w:t>Sequenced Dosing of Mixed S</w:t>
            </w:r>
            <w:r w:rsidRPr="00C43AB9">
              <w:rPr>
                <w:lang w:val="en-US"/>
              </w:rPr>
              <w:t xml:space="preserve">olvents. </w:t>
            </w:r>
            <w:r w:rsidRPr="00642E1C">
              <w:rPr>
                <w:i/>
                <w:lang w:val="en-US"/>
              </w:rPr>
              <w:t xml:space="preserve">ACS </w:t>
            </w:r>
            <w:r w:rsidRPr="00C43AB9">
              <w:rPr>
                <w:i/>
                <w:lang w:val="en-US"/>
              </w:rPr>
              <w:t>Applied Materials and Interfaces</w:t>
            </w:r>
            <w:r>
              <w:rPr>
                <w:i/>
                <w:lang w:val="en-US"/>
              </w:rPr>
              <w:t>.</w:t>
            </w:r>
            <w:r w:rsidRPr="00C43AB9">
              <w:rPr>
                <w:lang w:val="en-US"/>
              </w:rPr>
              <w:t xml:space="preserve"> </w:t>
            </w:r>
            <w:r>
              <w:rPr>
                <w:lang w:val="en-US"/>
              </w:rPr>
              <w:t xml:space="preserve">2017, Vol. 9, Issue 7, pp. </w:t>
            </w:r>
            <w:r w:rsidRPr="00C43AB9">
              <w:rPr>
                <w:lang w:val="en-US"/>
              </w:rPr>
              <w:t>6472-6481</w:t>
            </w:r>
            <w:r>
              <w:rPr>
                <w:lang w:val="en-US"/>
              </w:rPr>
              <w:t xml:space="preserve">. ISBN 1944-8244. </w:t>
            </w:r>
            <w:r w:rsidRPr="00C43AB9">
              <w:rPr>
                <w:lang w:val="en-US"/>
              </w:rPr>
              <w:t xml:space="preserve">DOI 10.1021/acsami.6b15774. </w:t>
            </w:r>
            <w:r>
              <w:rPr>
                <w:lang w:val="en-US"/>
              </w:rPr>
              <w:t>(10%)</w:t>
            </w:r>
          </w:p>
          <w:p w14:paraId="4D1B8E48" w14:textId="4D13812B" w:rsidR="00C43AB9" w:rsidRPr="00C43AB9" w:rsidRDefault="00C43AB9" w:rsidP="00C43AB9">
            <w:pPr>
              <w:widowControl w:val="0"/>
              <w:autoSpaceDE w:val="0"/>
              <w:autoSpaceDN w:val="0"/>
              <w:adjustRightInd w:val="0"/>
              <w:jc w:val="both"/>
              <w:rPr>
                <w:lang w:val="en-US"/>
              </w:rPr>
            </w:pPr>
            <w:r w:rsidRPr="00C43AB9">
              <w:rPr>
                <w:lang w:val="en-US"/>
              </w:rPr>
              <w:t>GŘUNDĚLOVÁ, L., GREGOROVÁ, A., MRÁČEK, A.</w:t>
            </w:r>
            <w:r>
              <w:rPr>
                <w:lang w:val="en-US"/>
              </w:rPr>
              <w:t>,</w:t>
            </w:r>
            <w:r w:rsidRPr="00C43AB9">
              <w:rPr>
                <w:lang w:val="en-US"/>
              </w:rPr>
              <w:t xml:space="preserve"> VÍCHA, R., SMOLKA, P., MINAŘÍK, A. Viscoelastic and mechanical properties of hyaluronan films and hydrogels modified by carbodiimide. </w:t>
            </w:r>
            <w:r w:rsidRPr="00C43AB9">
              <w:rPr>
                <w:i/>
                <w:lang w:val="en-US"/>
              </w:rPr>
              <w:t>Carbohydrate Polymers</w:t>
            </w:r>
            <w:r>
              <w:rPr>
                <w:i/>
                <w:lang w:val="en-US"/>
              </w:rPr>
              <w:t xml:space="preserve">. </w:t>
            </w:r>
            <w:r w:rsidRPr="00C43AB9">
              <w:rPr>
                <w:lang w:val="en-US"/>
              </w:rPr>
              <w:t>2015. Vol. 119, pp. 142-148. ISBN 0144-8617.</w:t>
            </w:r>
            <w:r>
              <w:rPr>
                <w:i/>
                <w:lang w:val="en-US"/>
              </w:rPr>
              <w:t xml:space="preserve"> </w:t>
            </w:r>
            <w:r w:rsidRPr="00C43AB9">
              <w:rPr>
                <w:lang w:val="en-US"/>
              </w:rPr>
              <w:t xml:space="preserve">DOI 10.1016/J.CARBPOL.2014.11.049. </w:t>
            </w:r>
            <w:r>
              <w:rPr>
                <w:lang w:val="en-US"/>
              </w:rPr>
              <w:t>(10%)</w:t>
            </w:r>
          </w:p>
          <w:p w14:paraId="26FA3843" w14:textId="5100CBA9" w:rsidR="00702C5D" w:rsidRPr="002775E6" w:rsidRDefault="00C43AB9" w:rsidP="00C43AB9">
            <w:pPr>
              <w:widowControl w:val="0"/>
              <w:autoSpaceDE w:val="0"/>
              <w:autoSpaceDN w:val="0"/>
              <w:adjustRightInd w:val="0"/>
              <w:jc w:val="both"/>
              <w:rPr>
                <w:lang w:val="en-US"/>
              </w:rPr>
            </w:pPr>
            <w:r w:rsidRPr="00C43AB9">
              <w:rPr>
                <w:lang w:val="en-US"/>
              </w:rPr>
              <w:t>GŘUNDĚLOVÁ, L., MRÁČEK, A</w:t>
            </w:r>
            <w:r>
              <w:rPr>
                <w:lang w:val="en-US"/>
              </w:rPr>
              <w:t xml:space="preserve">., </w:t>
            </w:r>
            <w:r w:rsidRPr="00C43AB9">
              <w:rPr>
                <w:lang w:val="en-US"/>
              </w:rPr>
              <w:t>KAŠPÁRKOVÁ, V., MINAŘÍK, A., SMOLKA, P. The influence of quarternary salt on hyaluronan conformation and particle size in solution</w:t>
            </w:r>
            <w:r w:rsidRPr="00C43AB9">
              <w:rPr>
                <w:i/>
                <w:lang w:val="en-US"/>
              </w:rPr>
              <w:t>. Carbohydrate Polymers</w:t>
            </w:r>
            <w:r>
              <w:rPr>
                <w:i/>
                <w:lang w:val="en-US"/>
              </w:rPr>
              <w:t xml:space="preserve">. </w:t>
            </w:r>
            <w:r w:rsidRPr="00C43AB9">
              <w:rPr>
                <w:lang w:val="en-US"/>
              </w:rPr>
              <w:t xml:space="preserve">2013, Vol. 98, Issue 1, pp. 1039-1044. ISBN 0144-8617. DOI 10.1016/J.CARBPOL.2013.06.057. </w:t>
            </w:r>
            <w:r>
              <w:rPr>
                <w:lang w:val="en-US"/>
              </w:rPr>
              <w:t>(30%)</w:t>
            </w:r>
          </w:p>
        </w:tc>
      </w:tr>
      <w:tr w:rsidR="00702C5D" w14:paraId="2E03455C" w14:textId="77777777" w:rsidTr="00702C5D">
        <w:trPr>
          <w:trHeight w:val="218"/>
        </w:trPr>
        <w:tc>
          <w:tcPr>
            <w:tcW w:w="9859" w:type="dxa"/>
            <w:gridSpan w:val="10"/>
            <w:shd w:val="clear" w:color="auto" w:fill="F7CAAC"/>
          </w:tcPr>
          <w:p w14:paraId="7427981B" w14:textId="77777777" w:rsidR="00702C5D" w:rsidRDefault="00702C5D" w:rsidP="00702C5D">
            <w:pPr>
              <w:rPr>
                <w:b/>
              </w:rPr>
            </w:pPr>
            <w:r>
              <w:rPr>
                <w:b/>
              </w:rPr>
              <w:t>Působení v zahraničí</w:t>
            </w:r>
          </w:p>
        </w:tc>
      </w:tr>
      <w:tr w:rsidR="00702C5D" w14:paraId="6DCE7C21" w14:textId="77777777" w:rsidTr="00702C5D">
        <w:trPr>
          <w:trHeight w:val="163"/>
        </w:trPr>
        <w:tc>
          <w:tcPr>
            <w:tcW w:w="9859" w:type="dxa"/>
            <w:gridSpan w:val="10"/>
          </w:tcPr>
          <w:p w14:paraId="4E88B682" w14:textId="72339E25" w:rsidR="00702C5D" w:rsidRDefault="00702C5D" w:rsidP="00702C5D">
            <w:pPr>
              <w:rPr>
                <w:b/>
              </w:rPr>
            </w:pPr>
          </w:p>
        </w:tc>
      </w:tr>
      <w:tr w:rsidR="00702C5D" w14:paraId="642CE7B3" w14:textId="77777777" w:rsidTr="007E5019">
        <w:trPr>
          <w:cantSplit/>
          <w:trHeight w:val="127"/>
        </w:trPr>
        <w:tc>
          <w:tcPr>
            <w:tcW w:w="2494" w:type="dxa"/>
            <w:shd w:val="clear" w:color="auto" w:fill="F7CAAC"/>
          </w:tcPr>
          <w:p w14:paraId="257CF533" w14:textId="77777777" w:rsidR="00702C5D" w:rsidRDefault="00702C5D" w:rsidP="00702C5D">
            <w:pPr>
              <w:jc w:val="both"/>
              <w:rPr>
                <w:b/>
              </w:rPr>
            </w:pPr>
            <w:r>
              <w:rPr>
                <w:b/>
              </w:rPr>
              <w:t xml:space="preserve">Podpis </w:t>
            </w:r>
          </w:p>
        </w:tc>
        <w:tc>
          <w:tcPr>
            <w:tcW w:w="4493" w:type="dxa"/>
            <w:gridSpan w:val="5"/>
          </w:tcPr>
          <w:p w14:paraId="45D77F11" w14:textId="77777777" w:rsidR="00702C5D" w:rsidRDefault="00702C5D" w:rsidP="00702C5D">
            <w:pPr>
              <w:jc w:val="both"/>
            </w:pPr>
          </w:p>
        </w:tc>
        <w:tc>
          <w:tcPr>
            <w:tcW w:w="779" w:type="dxa"/>
            <w:shd w:val="clear" w:color="auto" w:fill="F7CAAC"/>
          </w:tcPr>
          <w:p w14:paraId="77328B56" w14:textId="77777777" w:rsidR="00702C5D" w:rsidRDefault="00702C5D" w:rsidP="00702C5D">
            <w:pPr>
              <w:jc w:val="both"/>
            </w:pPr>
            <w:r>
              <w:rPr>
                <w:b/>
              </w:rPr>
              <w:t>datum</w:t>
            </w:r>
          </w:p>
        </w:tc>
        <w:tc>
          <w:tcPr>
            <w:tcW w:w="2093" w:type="dxa"/>
            <w:gridSpan w:val="3"/>
          </w:tcPr>
          <w:p w14:paraId="69184C1D" w14:textId="77777777" w:rsidR="00702C5D" w:rsidRDefault="00702C5D" w:rsidP="00702C5D">
            <w:pPr>
              <w:jc w:val="both"/>
            </w:pPr>
          </w:p>
        </w:tc>
      </w:tr>
    </w:tbl>
    <w:p w14:paraId="539D1DE1" w14:textId="77777777" w:rsidR="00702C5D" w:rsidRDefault="00702C5D">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14:paraId="480A1749" w14:textId="77777777" w:rsidTr="00702C5D">
        <w:tc>
          <w:tcPr>
            <w:tcW w:w="9712" w:type="dxa"/>
            <w:gridSpan w:val="12"/>
            <w:tcBorders>
              <w:bottom w:val="double" w:sz="4" w:space="0" w:color="auto"/>
            </w:tcBorders>
            <w:shd w:val="clear" w:color="auto" w:fill="BDD6EE"/>
          </w:tcPr>
          <w:p w14:paraId="12830957" w14:textId="248CCFB3" w:rsidR="009A269C" w:rsidRDefault="009A269C" w:rsidP="003F6EB7">
            <w:pPr>
              <w:jc w:val="both"/>
              <w:rPr>
                <w:b/>
                <w:sz w:val="28"/>
              </w:rPr>
            </w:pPr>
            <w:r>
              <w:rPr>
                <w:b/>
                <w:sz w:val="28"/>
              </w:rPr>
              <w:t>C-I – Personální zabezpečení</w:t>
            </w:r>
          </w:p>
        </w:tc>
      </w:tr>
      <w:tr w:rsidR="009A269C" w14:paraId="68AB5764" w14:textId="77777777" w:rsidTr="00702C5D">
        <w:tc>
          <w:tcPr>
            <w:tcW w:w="2561" w:type="dxa"/>
            <w:gridSpan w:val="2"/>
            <w:tcBorders>
              <w:top w:val="double" w:sz="4" w:space="0" w:color="auto"/>
            </w:tcBorders>
            <w:shd w:val="clear" w:color="auto" w:fill="F7CAAC"/>
          </w:tcPr>
          <w:p w14:paraId="462C2CB4" w14:textId="77777777" w:rsidR="009A269C" w:rsidRDefault="009A269C" w:rsidP="003F6EB7">
            <w:pPr>
              <w:jc w:val="both"/>
              <w:rPr>
                <w:b/>
              </w:rPr>
            </w:pPr>
            <w:r>
              <w:rPr>
                <w:b/>
              </w:rPr>
              <w:t>Vysoká škola</w:t>
            </w:r>
          </w:p>
        </w:tc>
        <w:tc>
          <w:tcPr>
            <w:tcW w:w="7151" w:type="dxa"/>
            <w:gridSpan w:val="10"/>
          </w:tcPr>
          <w:p w14:paraId="27BBBF6C" w14:textId="77777777" w:rsidR="009A269C" w:rsidRDefault="009A269C" w:rsidP="003F6EB7">
            <w:pPr>
              <w:jc w:val="both"/>
            </w:pPr>
            <w:r w:rsidRPr="00E54DBF">
              <w:t>Univerzita Tomáše Bati ve Zlíně</w:t>
            </w:r>
          </w:p>
        </w:tc>
      </w:tr>
      <w:tr w:rsidR="009A269C" w14:paraId="3757B802" w14:textId="77777777" w:rsidTr="00702C5D">
        <w:tc>
          <w:tcPr>
            <w:tcW w:w="2561" w:type="dxa"/>
            <w:gridSpan w:val="2"/>
            <w:shd w:val="clear" w:color="auto" w:fill="F7CAAC"/>
          </w:tcPr>
          <w:p w14:paraId="10448A45" w14:textId="77777777" w:rsidR="009A269C" w:rsidRDefault="009A269C" w:rsidP="003F6EB7">
            <w:pPr>
              <w:jc w:val="both"/>
              <w:rPr>
                <w:b/>
              </w:rPr>
            </w:pPr>
            <w:r>
              <w:rPr>
                <w:b/>
              </w:rPr>
              <w:t>Součást vysoké školy</w:t>
            </w:r>
          </w:p>
        </w:tc>
        <w:tc>
          <w:tcPr>
            <w:tcW w:w="7151" w:type="dxa"/>
            <w:gridSpan w:val="10"/>
          </w:tcPr>
          <w:p w14:paraId="307944F8" w14:textId="77777777" w:rsidR="009A269C" w:rsidRDefault="009A269C" w:rsidP="003F6EB7">
            <w:pPr>
              <w:jc w:val="both"/>
            </w:pPr>
            <w:r>
              <w:t>Fakulta managementu a ekonomiky</w:t>
            </w:r>
          </w:p>
        </w:tc>
      </w:tr>
      <w:tr w:rsidR="009A269C" w14:paraId="43DFDB79" w14:textId="77777777" w:rsidTr="00702C5D">
        <w:tc>
          <w:tcPr>
            <w:tcW w:w="2561" w:type="dxa"/>
            <w:gridSpan w:val="2"/>
            <w:shd w:val="clear" w:color="auto" w:fill="F7CAAC"/>
          </w:tcPr>
          <w:p w14:paraId="3B3AFD5E" w14:textId="77777777" w:rsidR="009A269C" w:rsidRDefault="009A269C" w:rsidP="003F6EB7">
            <w:pPr>
              <w:jc w:val="both"/>
              <w:rPr>
                <w:b/>
              </w:rPr>
            </w:pPr>
            <w:r>
              <w:rPr>
                <w:b/>
              </w:rPr>
              <w:t>Název studijního programu</w:t>
            </w:r>
          </w:p>
        </w:tc>
        <w:tc>
          <w:tcPr>
            <w:tcW w:w="7151" w:type="dxa"/>
            <w:gridSpan w:val="10"/>
          </w:tcPr>
          <w:p w14:paraId="6116D46A" w14:textId="77777777" w:rsidR="009A269C" w:rsidRDefault="009A269C" w:rsidP="003F6EB7">
            <w:pPr>
              <w:jc w:val="both"/>
            </w:pPr>
            <w:r>
              <w:t>Průmyslové inženýrství</w:t>
            </w:r>
          </w:p>
        </w:tc>
      </w:tr>
      <w:tr w:rsidR="009A269C" w14:paraId="292174E3" w14:textId="77777777" w:rsidTr="00702C5D">
        <w:tc>
          <w:tcPr>
            <w:tcW w:w="2561" w:type="dxa"/>
            <w:gridSpan w:val="2"/>
            <w:shd w:val="clear" w:color="auto" w:fill="F7CAAC"/>
          </w:tcPr>
          <w:p w14:paraId="7DF3792F" w14:textId="77777777" w:rsidR="009A269C" w:rsidRDefault="009A269C" w:rsidP="003F6EB7">
            <w:pPr>
              <w:jc w:val="both"/>
              <w:rPr>
                <w:b/>
              </w:rPr>
            </w:pPr>
            <w:r>
              <w:rPr>
                <w:b/>
              </w:rPr>
              <w:t>Jméno a příjmení</w:t>
            </w:r>
          </w:p>
        </w:tc>
        <w:tc>
          <w:tcPr>
            <w:tcW w:w="4345" w:type="dxa"/>
            <w:gridSpan w:val="5"/>
          </w:tcPr>
          <w:p w14:paraId="007D042D" w14:textId="77777777" w:rsidR="009A269C" w:rsidRPr="00F10996" w:rsidRDefault="009A269C" w:rsidP="003F6EB7">
            <w:pPr>
              <w:jc w:val="both"/>
            </w:pPr>
            <w:r w:rsidRPr="00F10996">
              <w:t>Petr NOVÁK</w:t>
            </w:r>
          </w:p>
        </w:tc>
        <w:tc>
          <w:tcPr>
            <w:tcW w:w="712" w:type="dxa"/>
            <w:shd w:val="clear" w:color="auto" w:fill="F7CAAC"/>
          </w:tcPr>
          <w:p w14:paraId="5715EED0" w14:textId="77777777" w:rsidR="009A269C" w:rsidRDefault="009A269C" w:rsidP="003F6EB7">
            <w:pPr>
              <w:jc w:val="both"/>
              <w:rPr>
                <w:b/>
              </w:rPr>
            </w:pPr>
            <w:r>
              <w:rPr>
                <w:b/>
              </w:rPr>
              <w:t>Tituly</w:t>
            </w:r>
          </w:p>
        </w:tc>
        <w:tc>
          <w:tcPr>
            <w:tcW w:w="2094" w:type="dxa"/>
            <w:gridSpan w:val="4"/>
          </w:tcPr>
          <w:p w14:paraId="7F7791CD" w14:textId="27A89860" w:rsidR="009A269C" w:rsidRDefault="00F84311" w:rsidP="003F6EB7">
            <w:pPr>
              <w:jc w:val="both"/>
            </w:pPr>
            <w:r>
              <w:t xml:space="preserve">doc. </w:t>
            </w:r>
            <w:r w:rsidR="009A269C">
              <w:t>Ing., Ph</w:t>
            </w:r>
            <w:r w:rsidR="00D87AD4">
              <w:t>.</w:t>
            </w:r>
            <w:r w:rsidR="009A269C">
              <w:t>D.</w:t>
            </w:r>
          </w:p>
        </w:tc>
      </w:tr>
      <w:tr w:rsidR="009A269C" w14:paraId="13AC4F0D" w14:textId="77777777" w:rsidTr="00702C5D">
        <w:tc>
          <w:tcPr>
            <w:tcW w:w="2561" w:type="dxa"/>
            <w:gridSpan w:val="2"/>
            <w:shd w:val="clear" w:color="auto" w:fill="F7CAAC"/>
          </w:tcPr>
          <w:p w14:paraId="038DF56C" w14:textId="77777777" w:rsidR="009A269C" w:rsidRDefault="009A269C" w:rsidP="003F6EB7">
            <w:pPr>
              <w:jc w:val="both"/>
              <w:rPr>
                <w:b/>
              </w:rPr>
            </w:pPr>
            <w:r>
              <w:rPr>
                <w:b/>
              </w:rPr>
              <w:t>Rok narození</w:t>
            </w:r>
          </w:p>
        </w:tc>
        <w:tc>
          <w:tcPr>
            <w:tcW w:w="623" w:type="dxa"/>
          </w:tcPr>
          <w:p w14:paraId="780CD240" w14:textId="77777777" w:rsidR="009A269C" w:rsidRDefault="009A269C" w:rsidP="003F6EB7">
            <w:pPr>
              <w:jc w:val="center"/>
            </w:pPr>
            <w:r>
              <w:t>1979</w:t>
            </w:r>
          </w:p>
        </w:tc>
        <w:tc>
          <w:tcPr>
            <w:tcW w:w="1728" w:type="dxa"/>
            <w:shd w:val="clear" w:color="auto" w:fill="F7CAAC"/>
          </w:tcPr>
          <w:p w14:paraId="1EEACCED" w14:textId="77777777" w:rsidR="009A269C" w:rsidRDefault="009A269C" w:rsidP="003F6EB7">
            <w:pPr>
              <w:jc w:val="both"/>
              <w:rPr>
                <w:b/>
              </w:rPr>
            </w:pPr>
            <w:r>
              <w:rPr>
                <w:b/>
              </w:rPr>
              <w:t>typ vztahu k VŠ</w:t>
            </w:r>
          </w:p>
        </w:tc>
        <w:tc>
          <w:tcPr>
            <w:tcW w:w="996" w:type="dxa"/>
            <w:gridSpan w:val="2"/>
          </w:tcPr>
          <w:p w14:paraId="30C45453" w14:textId="77777777" w:rsidR="009A269C" w:rsidRDefault="00D3495B" w:rsidP="00D3495B">
            <w:r>
              <w:t>pp</w:t>
            </w:r>
          </w:p>
        </w:tc>
        <w:tc>
          <w:tcPr>
            <w:tcW w:w="998" w:type="dxa"/>
            <w:shd w:val="clear" w:color="auto" w:fill="F7CAAC"/>
          </w:tcPr>
          <w:p w14:paraId="76E3BEC7" w14:textId="77777777" w:rsidR="009A269C" w:rsidRDefault="009A269C" w:rsidP="00D3495B">
            <w:pPr>
              <w:rPr>
                <w:b/>
              </w:rPr>
            </w:pPr>
            <w:r>
              <w:rPr>
                <w:b/>
              </w:rPr>
              <w:t>rozsah</w:t>
            </w:r>
          </w:p>
        </w:tc>
        <w:tc>
          <w:tcPr>
            <w:tcW w:w="712" w:type="dxa"/>
          </w:tcPr>
          <w:p w14:paraId="1A1AD533" w14:textId="77777777" w:rsidR="009A269C" w:rsidRDefault="009A269C" w:rsidP="00D3495B">
            <w:r>
              <w:t>40</w:t>
            </w:r>
          </w:p>
        </w:tc>
        <w:tc>
          <w:tcPr>
            <w:tcW w:w="712" w:type="dxa"/>
            <w:gridSpan w:val="2"/>
            <w:shd w:val="clear" w:color="auto" w:fill="F7CAAC"/>
          </w:tcPr>
          <w:p w14:paraId="1271D794" w14:textId="77777777" w:rsidR="009A269C" w:rsidRDefault="009A269C" w:rsidP="00D3495B">
            <w:pPr>
              <w:rPr>
                <w:b/>
              </w:rPr>
            </w:pPr>
            <w:r>
              <w:rPr>
                <w:b/>
              </w:rPr>
              <w:t>do kdy</w:t>
            </w:r>
          </w:p>
        </w:tc>
        <w:tc>
          <w:tcPr>
            <w:tcW w:w="1382" w:type="dxa"/>
            <w:gridSpan w:val="2"/>
          </w:tcPr>
          <w:p w14:paraId="3467F845" w14:textId="77777777" w:rsidR="009A269C" w:rsidRDefault="00D3495B" w:rsidP="00D3495B">
            <w:r>
              <w:t>N</w:t>
            </w:r>
          </w:p>
        </w:tc>
      </w:tr>
      <w:tr w:rsidR="009A269C" w14:paraId="48972422" w14:textId="77777777" w:rsidTr="00702C5D">
        <w:tc>
          <w:tcPr>
            <w:tcW w:w="4912" w:type="dxa"/>
            <w:gridSpan w:val="4"/>
            <w:shd w:val="clear" w:color="auto" w:fill="F7CAAC"/>
          </w:tcPr>
          <w:p w14:paraId="54617359" w14:textId="77777777" w:rsidR="009A269C" w:rsidRDefault="009A269C" w:rsidP="003F6EB7">
            <w:pPr>
              <w:jc w:val="both"/>
              <w:rPr>
                <w:b/>
              </w:rPr>
            </w:pPr>
            <w:r>
              <w:rPr>
                <w:b/>
              </w:rPr>
              <w:t>Typ vztahu na součásti VŠ, která uskutečňuje st. program</w:t>
            </w:r>
          </w:p>
        </w:tc>
        <w:tc>
          <w:tcPr>
            <w:tcW w:w="996" w:type="dxa"/>
            <w:gridSpan w:val="2"/>
          </w:tcPr>
          <w:p w14:paraId="3992FE11" w14:textId="77777777" w:rsidR="009A269C" w:rsidRDefault="00D3495B" w:rsidP="00D3495B">
            <w:r>
              <w:t>pp</w:t>
            </w:r>
          </w:p>
        </w:tc>
        <w:tc>
          <w:tcPr>
            <w:tcW w:w="998" w:type="dxa"/>
            <w:shd w:val="clear" w:color="auto" w:fill="F7CAAC"/>
          </w:tcPr>
          <w:p w14:paraId="572998C2" w14:textId="77777777" w:rsidR="009A269C" w:rsidRDefault="009A269C" w:rsidP="00D3495B">
            <w:pPr>
              <w:rPr>
                <w:b/>
              </w:rPr>
            </w:pPr>
            <w:r>
              <w:rPr>
                <w:b/>
              </w:rPr>
              <w:t>rozsah</w:t>
            </w:r>
          </w:p>
        </w:tc>
        <w:tc>
          <w:tcPr>
            <w:tcW w:w="712" w:type="dxa"/>
          </w:tcPr>
          <w:p w14:paraId="71D6285C" w14:textId="77777777" w:rsidR="009A269C" w:rsidRDefault="00D3495B" w:rsidP="00D3495B">
            <w:r>
              <w:t>40</w:t>
            </w:r>
          </w:p>
        </w:tc>
        <w:tc>
          <w:tcPr>
            <w:tcW w:w="712" w:type="dxa"/>
            <w:gridSpan w:val="2"/>
            <w:shd w:val="clear" w:color="auto" w:fill="F7CAAC"/>
          </w:tcPr>
          <w:p w14:paraId="3FD7421D" w14:textId="77777777" w:rsidR="009A269C" w:rsidRDefault="009A269C" w:rsidP="00D3495B">
            <w:pPr>
              <w:rPr>
                <w:b/>
              </w:rPr>
            </w:pPr>
            <w:r>
              <w:rPr>
                <w:b/>
              </w:rPr>
              <w:t>do kdy</w:t>
            </w:r>
          </w:p>
        </w:tc>
        <w:tc>
          <w:tcPr>
            <w:tcW w:w="1382" w:type="dxa"/>
            <w:gridSpan w:val="2"/>
          </w:tcPr>
          <w:p w14:paraId="40103391" w14:textId="77777777" w:rsidR="009A269C" w:rsidRDefault="00D3495B" w:rsidP="00D3495B">
            <w:r>
              <w:t>N</w:t>
            </w:r>
          </w:p>
        </w:tc>
      </w:tr>
      <w:tr w:rsidR="009A269C" w14:paraId="3C84A0E6" w14:textId="77777777" w:rsidTr="00702C5D">
        <w:tc>
          <w:tcPr>
            <w:tcW w:w="5908" w:type="dxa"/>
            <w:gridSpan w:val="6"/>
            <w:shd w:val="clear" w:color="auto" w:fill="F7CAAC"/>
          </w:tcPr>
          <w:p w14:paraId="6951F9C0" w14:textId="77777777" w:rsidR="009A269C" w:rsidRDefault="009A269C" w:rsidP="003F6EB7">
            <w:pPr>
              <w:jc w:val="both"/>
            </w:pPr>
            <w:r>
              <w:rPr>
                <w:b/>
              </w:rPr>
              <w:t>Další současná působení jako akademický pracovník na jiných VŠ</w:t>
            </w:r>
          </w:p>
        </w:tc>
        <w:tc>
          <w:tcPr>
            <w:tcW w:w="1710" w:type="dxa"/>
            <w:gridSpan w:val="2"/>
            <w:shd w:val="clear" w:color="auto" w:fill="F7CAAC"/>
          </w:tcPr>
          <w:p w14:paraId="08E72CF2" w14:textId="77777777" w:rsidR="009A269C" w:rsidRDefault="009A269C" w:rsidP="003F6EB7">
            <w:pPr>
              <w:jc w:val="both"/>
              <w:rPr>
                <w:b/>
              </w:rPr>
            </w:pPr>
            <w:r>
              <w:rPr>
                <w:b/>
              </w:rPr>
              <w:t>typ prac. vztahu</w:t>
            </w:r>
          </w:p>
        </w:tc>
        <w:tc>
          <w:tcPr>
            <w:tcW w:w="2094" w:type="dxa"/>
            <w:gridSpan w:val="4"/>
            <w:shd w:val="clear" w:color="auto" w:fill="F7CAAC"/>
          </w:tcPr>
          <w:p w14:paraId="27B3EC80" w14:textId="77777777" w:rsidR="009A269C" w:rsidRDefault="009A269C" w:rsidP="003F6EB7">
            <w:pPr>
              <w:jc w:val="both"/>
              <w:rPr>
                <w:b/>
              </w:rPr>
            </w:pPr>
            <w:r>
              <w:rPr>
                <w:b/>
              </w:rPr>
              <w:t>rozsah</w:t>
            </w:r>
          </w:p>
        </w:tc>
      </w:tr>
      <w:tr w:rsidR="009A269C" w14:paraId="12E9AD31" w14:textId="77777777" w:rsidTr="00702C5D">
        <w:tc>
          <w:tcPr>
            <w:tcW w:w="5908" w:type="dxa"/>
            <w:gridSpan w:val="6"/>
          </w:tcPr>
          <w:p w14:paraId="471D6C73" w14:textId="77777777" w:rsidR="009A269C" w:rsidRDefault="009A269C" w:rsidP="003F6EB7">
            <w:pPr>
              <w:jc w:val="both"/>
            </w:pPr>
            <w:r w:rsidRPr="003129DB">
              <w:t>Moravská vysoká škola Olomouc</w:t>
            </w:r>
          </w:p>
        </w:tc>
        <w:tc>
          <w:tcPr>
            <w:tcW w:w="1710" w:type="dxa"/>
            <w:gridSpan w:val="2"/>
          </w:tcPr>
          <w:p w14:paraId="4ED649E6" w14:textId="77777777" w:rsidR="009A269C" w:rsidRDefault="00EB5CF4" w:rsidP="00E70553">
            <w:r>
              <w:t>DPP</w:t>
            </w:r>
          </w:p>
        </w:tc>
        <w:tc>
          <w:tcPr>
            <w:tcW w:w="2094" w:type="dxa"/>
            <w:gridSpan w:val="4"/>
          </w:tcPr>
          <w:p w14:paraId="0DDDD965" w14:textId="77777777" w:rsidR="009A269C" w:rsidRDefault="00EB5CF4" w:rsidP="003F6EB7">
            <w:pPr>
              <w:jc w:val="both"/>
            </w:pPr>
            <w:r>
              <w:t>8</w:t>
            </w:r>
            <w:r w:rsidR="00E70553">
              <w:t xml:space="preserve"> h/t</w:t>
            </w:r>
          </w:p>
        </w:tc>
      </w:tr>
      <w:tr w:rsidR="009A269C" w14:paraId="602CDBAF" w14:textId="77777777" w:rsidTr="00702C5D">
        <w:tc>
          <w:tcPr>
            <w:tcW w:w="9712" w:type="dxa"/>
            <w:gridSpan w:val="12"/>
            <w:shd w:val="clear" w:color="auto" w:fill="F7CAAC"/>
          </w:tcPr>
          <w:p w14:paraId="29A5FECE" w14:textId="77777777"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14:paraId="5E660E49" w14:textId="77777777" w:rsidTr="00702C5D">
        <w:trPr>
          <w:trHeight w:val="466"/>
        </w:trPr>
        <w:tc>
          <w:tcPr>
            <w:tcW w:w="9712" w:type="dxa"/>
            <w:gridSpan w:val="12"/>
            <w:tcBorders>
              <w:top w:val="nil"/>
              <w:bottom w:val="single" w:sz="4" w:space="0" w:color="auto"/>
            </w:tcBorders>
            <w:shd w:val="clear" w:color="auto" w:fill="auto"/>
          </w:tcPr>
          <w:p w14:paraId="4ACE10C4" w14:textId="7D8AA376" w:rsidR="009A269C" w:rsidRDefault="00642E1C" w:rsidP="009A3BB4">
            <w:pPr>
              <w:jc w:val="both"/>
            </w:pPr>
            <w:r>
              <w:t xml:space="preserve">Business akademie </w:t>
            </w:r>
            <w:r w:rsidR="009A269C">
              <w:t>1</w:t>
            </w:r>
            <w:r w:rsidR="009A3BB4">
              <w:t xml:space="preserve"> –</w:t>
            </w:r>
            <w:r w:rsidR="009A269C">
              <w:t xml:space="preserve"> garant</w:t>
            </w:r>
            <w:r w:rsidR="009A3BB4">
              <w:t>,</w:t>
            </w:r>
            <w:r w:rsidR="009A269C">
              <w:t xml:space="preserve"> vedení seminářů (70%) </w:t>
            </w:r>
          </w:p>
        </w:tc>
      </w:tr>
      <w:tr w:rsidR="009A269C" w14:paraId="6614B9DB" w14:textId="77777777" w:rsidTr="00702C5D">
        <w:tc>
          <w:tcPr>
            <w:tcW w:w="9712" w:type="dxa"/>
            <w:gridSpan w:val="12"/>
            <w:tcBorders>
              <w:bottom w:val="single" w:sz="4" w:space="0" w:color="auto"/>
            </w:tcBorders>
            <w:shd w:val="clear" w:color="auto" w:fill="F7CAAC"/>
          </w:tcPr>
          <w:p w14:paraId="0C3EF39E" w14:textId="77777777" w:rsidR="009A269C" w:rsidRDefault="009A269C" w:rsidP="003F6EB7">
            <w:pPr>
              <w:jc w:val="both"/>
            </w:pPr>
            <w:r>
              <w:rPr>
                <w:b/>
              </w:rPr>
              <w:t xml:space="preserve">Údaje o vzdělání na VŠ </w:t>
            </w:r>
          </w:p>
        </w:tc>
      </w:tr>
      <w:tr w:rsidR="009A269C" w:rsidRPr="00E54DBF" w14:paraId="6CE6B3A3" w14:textId="77777777" w:rsidTr="00702C5D">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14:paraId="442AEF02" w14:textId="77777777"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14:paraId="3E200182" w14:textId="77777777"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14:paraId="07147211" w14:textId="77777777" w:rsidTr="00702C5D">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14:paraId="69866521" w14:textId="77777777"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14:paraId="63E29900" w14:textId="77777777"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14:paraId="65F117FB" w14:textId="77777777" w:rsidTr="00702C5D">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14:paraId="36689A38" w14:textId="77777777" w:rsidR="009A269C" w:rsidRPr="009A269C" w:rsidRDefault="009A269C" w:rsidP="003F6EB7">
            <w:pPr>
              <w:jc w:val="both"/>
              <w:rPr>
                <w:b/>
              </w:rPr>
            </w:pPr>
            <w:r w:rsidRPr="009A269C">
              <w:rPr>
                <w:b/>
              </w:rPr>
              <w:t>Údaje o odborném působení od absolvování VŠ</w:t>
            </w:r>
          </w:p>
        </w:tc>
      </w:tr>
      <w:tr w:rsidR="009A269C" w:rsidRPr="00E54DBF" w14:paraId="02FBB32E" w14:textId="77777777" w:rsidTr="00702C5D">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14:paraId="6D31D684" w14:textId="77777777"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14:paraId="2BFF7A18" w14:textId="77777777"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14:paraId="4F5C3258" w14:textId="77777777" w:rsidTr="00702C5D">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14:paraId="0D1591A1" w14:textId="77777777"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14:paraId="0F807D86" w14:textId="77777777" w:rsidR="009A269C" w:rsidRPr="009A269C" w:rsidRDefault="009A269C" w:rsidP="003F6EB7">
            <w:pPr>
              <w:jc w:val="both"/>
            </w:pPr>
            <w:r w:rsidRPr="009A269C">
              <w:t>Moravská vysoká škola Olomouc, Ústav podnikové ekonomiky, akademický pracovník, odborný asistent</w:t>
            </w:r>
          </w:p>
        </w:tc>
      </w:tr>
      <w:tr w:rsidR="009A269C" w14:paraId="00F7DA52" w14:textId="77777777" w:rsidTr="00702C5D">
        <w:trPr>
          <w:trHeight w:val="250"/>
        </w:trPr>
        <w:tc>
          <w:tcPr>
            <w:tcW w:w="9712" w:type="dxa"/>
            <w:gridSpan w:val="12"/>
            <w:tcBorders>
              <w:top w:val="single" w:sz="4" w:space="0" w:color="auto"/>
            </w:tcBorders>
            <w:shd w:val="clear" w:color="auto" w:fill="F7CAAC"/>
          </w:tcPr>
          <w:p w14:paraId="1F043F29" w14:textId="77777777" w:rsidR="009A269C" w:rsidRDefault="009A269C" w:rsidP="003F6EB7">
            <w:pPr>
              <w:jc w:val="both"/>
            </w:pPr>
            <w:r>
              <w:rPr>
                <w:b/>
              </w:rPr>
              <w:t>Zkušenosti s vedením kvalifikačních a rigorózních prací</w:t>
            </w:r>
          </w:p>
        </w:tc>
      </w:tr>
      <w:tr w:rsidR="009A269C" w14:paraId="1AD08BAA" w14:textId="77777777" w:rsidTr="00702C5D">
        <w:trPr>
          <w:trHeight w:val="306"/>
        </w:trPr>
        <w:tc>
          <w:tcPr>
            <w:tcW w:w="9712" w:type="dxa"/>
            <w:gridSpan w:val="12"/>
          </w:tcPr>
          <w:p w14:paraId="3F7F27C6" w14:textId="77777777" w:rsidR="00636CFD" w:rsidRDefault="00636CFD" w:rsidP="00636CFD">
            <w:pPr>
              <w:jc w:val="both"/>
            </w:pPr>
            <w:r>
              <w:t xml:space="preserve">Počet vedených bakalářských prací – 50 </w:t>
            </w:r>
          </w:p>
          <w:p w14:paraId="0C25A250" w14:textId="77777777" w:rsidR="009A269C" w:rsidRDefault="00636CFD" w:rsidP="003F6EB7">
            <w:pPr>
              <w:jc w:val="both"/>
            </w:pPr>
            <w:r>
              <w:t>Počet vedených diplomových prací – 90</w:t>
            </w:r>
          </w:p>
        </w:tc>
      </w:tr>
      <w:tr w:rsidR="009A269C" w14:paraId="47F37A5C" w14:textId="77777777" w:rsidTr="00702C5D">
        <w:trPr>
          <w:cantSplit/>
        </w:trPr>
        <w:tc>
          <w:tcPr>
            <w:tcW w:w="3184" w:type="dxa"/>
            <w:gridSpan w:val="3"/>
            <w:tcBorders>
              <w:top w:val="single" w:sz="12" w:space="0" w:color="auto"/>
            </w:tcBorders>
            <w:shd w:val="clear" w:color="auto" w:fill="F7CAAC"/>
          </w:tcPr>
          <w:p w14:paraId="4D8ABFDD" w14:textId="77777777"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14:paraId="5EEF6995" w14:textId="77777777"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21B27357" w14:textId="77777777"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14:paraId="55FF8DE5" w14:textId="77777777" w:rsidR="009A269C" w:rsidRDefault="009A269C" w:rsidP="003F6EB7">
            <w:pPr>
              <w:jc w:val="both"/>
              <w:rPr>
                <w:b/>
              </w:rPr>
            </w:pPr>
            <w:r>
              <w:rPr>
                <w:b/>
              </w:rPr>
              <w:t>Ohlasy publikací</w:t>
            </w:r>
          </w:p>
        </w:tc>
      </w:tr>
      <w:tr w:rsidR="00F84311" w14:paraId="09052527" w14:textId="77777777" w:rsidTr="00702C5D">
        <w:trPr>
          <w:cantSplit/>
        </w:trPr>
        <w:tc>
          <w:tcPr>
            <w:tcW w:w="3184" w:type="dxa"/>
            <w:gridSpan w:val="3"/>
          </w:tcPr>
          <w:p w14:paraId="62A9F20A" w14:textId="5B795B4F" w:rsidR="00F84311" w:rsidRDefault="00F84311" w:rsidP="00F84311">
            <w:pPr>
              <w:jc w:val="center"/>
            </w:pPr>
            <w:r>
              <w:t>Management a ekonomika</w:t>
            </w:r>
            <w:ins w:id="1177" w:author="Pavla Trefilová" w:date="2019-09-10T13:35:00Z">
              <w:r w:rsidR="00607BEC">
                <w:t xml:space="preserve"> podniku</w:t>
              </w:r>
            </w:ins>
          </w:p>
        </w:tc>
        <w:tc>
          <w:tcPr>
            <w:tcW w:w="2254" w:type="dxa"/>
            <w:gridSpan w:val="2"/>
          </w:tcPr>
          <w:p w14:paraId="2CB74293" w14:textId="6AF583D9" w:rsidR="00F84311" w:rsidRDefault="00F84311" w:rsidP="00F84311">
            <w:pPr>
              <w:jc w:val="center"/>
            </w:pPr>
            <w:r>
              <w:t>2019</w:t>
            </w:r>
          </w:p>
        </w:tc>
        <w:tc>
          <w:tcPr>
            <w:tcW w:w="2257" w:type="dxa"/>
            <w:gridSpan w:val="4"/>
            <w:tcBorders>
              <w:right w:val="single" w:sz="12" w:space="0" w:color="auto"/>
            </w:tcBorders>
          </w:tcPr>
          <w:p w14:paraId="0D81CC2F" w14:textId="67D0070D" w:rsidR="00F84311" w:rsidRDefault="00F84311" w:rsidP="00F84311">
            <w:pPr>
              <w:jc w:val="center"/>
            </w:pPr>
            <w:r>
              <w:t>UTB ve Zlíně</w:t>
            </w:r>
          </w:p>
        </w:tc>
        <w:tc>
          <w:tcPr>
            <w:tcW w:w="635" w:type="dxa"/>
            <w:tcBorders>
              <w:left w:val="single" w:sz="12" w:space="0" w:color="auto"/>
            </w:tcBorders>
            <w:shd w:val="clear" w:color="auto" w:fill="F7CAAC"/>
          </w:tcPr>
          <w:p w14:paraId="4782E531" w14:textId="77777777" w:rsidR="00F84311" w:rsidRDefault="00F84311" w:rsidP="00F84311">
            <w:pPr>
              <w:jc w:val="both"/>
            </w:pPr>
            <w:r>
              <w:rPr>
                <w:b/>
              </w:rPr>
              <w:t>WOS</w:t>
            </w:r>
          </w:p>
        </w:tc>
        <w:tc>
          <w:tcPr>
            <w:tcW w:w="696" w:type="dxa"/>
            <w:shd w:val="clear" w:color="auto" w:fill="F7CAAC"/>
          </w:tcPr>
          <w:p w14:paraId="039F5289" w14:textId="77777777" w:rsidR="00F84311" w:rsidRDefault="00F84311" w:rsidP="00F84311">
            <w:pPr>
              <w:jc w:val="both"/>
              <w:rPr>
                <w:sz w:val="18"/>
              </w:rPr>
            </w:pPr>
            <w:r>
              <w:rPr>
                <w:b/>
                <w:sz w:val="18"/>
              </w:rPr>
              <w:t>Scopus</w:t>
            </w:r>
          </w:p>
        </w:tc>
        <w:tc>
          <w:tcPr>
            <w:tcW w:w="686" w:type="dxa"/>
            <w:shd w:val="clear" w:color="auto" w:fill="F7CAAC"/>
          </w:tcPr>
          <w:p w14:paraId="122DFB0F" w14:textId="77777777" w:rsidR="00F84311" w:rsidRDefault="00F84311" w:rsidP="00F84311">
            <w:pPr>
              <w:jc w:val="both"/>
            </w:pPr>
            <w:r>
              <w:rPr>
                <w:b/>
                <w:sz w:val="18"/>
              </w:rPr>
              <w:t>ostatní</w:t>
            </w:r>
          </w:p>
        </w:tc>
      </w:tr>
      <w:tr w:rsidR="00F84311" w14:paraId="33F6248B" w14:textId="77777777" w:rsidTr="00702C5D">
        <w:trPr>
          <w:cantSplit/>
          <w:trHeight w:val="70"/>
        </w:trPr>
        <w:tc>
          <w:tcPr>
            <w:tcW w:w="3184" w:type="dxa"/>
            <w:gridSpan w:val="3"/>
            <w:shd w:val="clear" w:color="auto" w:fill="F7CAAC"/>
          </w:tcPr>
          <w:p w14:paraId="256EED36" w14:textId="77777777" w:rsidR="00F84311" w:rsidRDefault="00F84311" w:rsidP="00F84311">
            <w:pPr>
              <w:jc w:val="both"/>
            </w:pPr>
            <w:r>
              <w:rPr>
                <w:b/>
              </w:rPr>
              <w:t>Obor jmenovacího řízení</w:t>
            </w:r>
          </w:p>
        </w:tc>
        <w:tc>
          <w:tcPr>
            <w:tcW w:w="2254" w:type="dxa"/>
            <w:gridSpan w:val="2"/>
            <w:shd w:val="clear" w:color="auto" w:fill="F7CAAC"/>
          </w:tcPr>
          <w:p w14:paraId="2B8EF242" w14:textId="561F2BFA" w:rsidR="00F84311" w:rsidRDefault="00F84311" w:rsidP="00F84311">
            <w:pPr>
              <w:jc w:val="both"/>
            </w:pPr>
            <w:r>
              <w:rPr>
                <w:b/>
              </w:rPr>
              <w:t xml:space="preserve">Rok udělení hodnosti </w:t>
            </w:r>
          </w:p>
        </w:tc>
        <w:tc>
          <w:tcPr>
            <w:tcW w:w="2257" w:type="dxa"/>
            <w:gridSpan w:val="4"/>
            <w:tcBorders>
              <w:right w:val="single" w:sz="12" w:space="0" w:color="auto"/>
            </w:tcBorders>
            <w:shd w:val="clear" w:color="auto" w:fill="F7CAAC"/>
          </w:tcPr>
          <w:p w14:paraId="25F085F3" w14:textId="77777777" w:rsidR="00F84311" w:rsidRDefault="00F84311" w:rsidP="00F84311">
            <w:pPr>
              <w:jc w:val="both"/>
            </w:pPr>
            <w:r>
              <w:rPr>
                <w:b/>
              </w:rPr>
              <w:t>Řízení konáno na VŠ</w:t>
            </w:r>
          </w:p>
        </w:tc>
        <w:tc>
          <w:tcPr>
            <w:tcW w:w="635" w:type="dxa"/>
            <w:vMerge w:val="restart"/>
            <w:tcBorders>
              <w:left w:val="single" w:sz="12" w:space="0" w:color="auto"/>
            </w:tcBorders>
          </w:tcPr>
          <w:p w14:paraId="174F890E" w14:textId="77777777" w:rsidR="00F84311" w:rsidRDefault="00F84311" w:rsidP="00F84311">
            <w:pPr>
              <w:jc w:val="center"/>
              <w:rPr>
                <w:b/>
              </w:rPr>
            </w:pPr>
            <w:r>
              <w:rPr>
                <w:b/>
              </w:rPr>
              <w:t>36</w:t>
            </w:r>
          </w:p>
        </w:tc>
        <w:tc>
          <w:tcPr>
            <w:tcW w:w="696" w:type="dxa"/>
            <w:vMerge w:val="restart"/>
          </w:tcPr>
          <w:p w14:paraId="6149A664" w14:textId="77777777" w:rsidR="00F84311" w:rsidRDefault="00F84311" w:rsidP="00F84311">
            <w:pPr>
              <w:jc w:val="center"/>
              <w:rPr>
                <w:b/>
              </w:rPr>
            </w:pPr>
            <w:r>
              <w:rPr>
                <w:b/>
              </w:rPr>
              <w:t>77</w:t>
            </w:r>
          </w:p>
        </w:tc>
        <w:tc>
          <w:tcPr>
            <w:tcW w:w="686" w:type="dxa"/>
            <w:vMerge w:val="restart"/>
          </w:tcPr>
          <w:p w14:paraId="61812F08" w14:textId="77777777" w:rsidR="00F84311" w:rsidRPr="008132EC" w:rsidRDefault="00F84311" w:rsidP="00F84311">
            <w:pPr>
              <w:jc w:val="center"/>
            </w:pPr>
            <w:r>
              <w:t>0</w:t>
            </w:r>
          </w:p>
        </w:tc>
      </w:tr>
      <w:tr w:rsidR="00F84311" w14:paraId="4B5DB3E5" w14:textId="77777777" w:rsidTr="00702C5D">
        <w:trPr>
          <w:trHeight w:val="205"/>
        </w:trPr>
        <w:tc>
          <w:tcPr>
            <w:tcW w:w="3184" w:type="dxa"/>
            <w:gridSpan w:val="3"/>
          </w:tcPr>
          <w:p w14:paraId="04E4ABC9" w14:textId="77777777" w:rsidR="00F84311" w:rsidRDefault="00F84311" w:rsidP="00F84311">
            <w:pPr>
              <w:jc w:val="center"/>
            </w:pPr>
          </w:p>
        </w:tc>
        <w:tc>
          <w:tcPr>
            <w:tcW w:w="2254" w:type="dxa"/>
            <w:gridSpan w:val="2"/>
          </w:tcPr>
          <w:p w14:paraId="539EF5D7" w14:textId="77777777" w:rsidR="00F84311" w:rsidRDefault="00F84311" w:rsidP="00F84311">
            <w:pPr>
              <w:jc w:val="center"/>
            </w:pPr>
          </w:p>
        </w:tc>
        <w:tc>
          <w:tcPr>
            <w:tcW w:w="2257" w:type="dxa"/>
            <w:gridSpan w:val="4"/>
            <w:tcBorders>
              <w:right w:val="single" w:sz="12" w:space="0" w:color="auto"/>
            </w:tcBorders>
          </w:tcPr>
          <w:p w14:paraId="144A1F50" w14:textId="77777777" w:rsidR="00F84311" w:rsidRDefault="00F84311" w:rsidP="00F84311">
            <w:pPr>
              <w:jc w:val="center"/>
            </w:pPr>
          </w:p>
        </w:tc>
        <w:tc>
          <w:tcPr>
            <w:tcW w:w="635" w:type="dxa"/>
            <w:vMerge/>
            <w:tcBorders>
              <w:left w:val="single" w:sz="12" w:space="0" w:color="auto"/>
            </w:tcBorders>
            <w:vAlign w:val="center"/>
          </w:tcPr>
          <w:p w14:paraId="7A9FEA3E" w14:textId="77777777" w:rsidR="00F84311" w:rsidRDefault="00F84311" w:rsidP="00F84311">
            <w:pPr>
              <w:rPr>
                <w:b/>
              </w:rPr>
            </w:pPr>
          </w:p>
        </w:tc>
        <w:tc>
          <w:tcPr>
            <w:tcW w:w="696" w:type="dxa"/>
            <w:vMerge/>
            <w:vAlign w:val="center"/>
          </w:tcPr>
          <w:p w14:paraId="63EA56D7" w14:textId="77777777" w:rsidR="00F84311" w:rsidRDefault="00F84311" w:rsidP="00F84311">
            <w:pPr>
              <w:rPr>
                <w:b/>
              </w:rPr>
            </w:pPr>
          </w:p>
        </w:tc>
        <w:tc>
          <w:tcPr>
            <w:tcW w:w="686" w:type="dxa"/>
            <w:vMerge/>
            <w:vAlign w:val="center"/>
          </w:tcPr>
          <w:p w14:paraId="30125BEF" w14:textId="77777777" w:rsidR="00F84311" w:rsidRDefault="00F84311" w:rsidP="00F84311">
            <w:pPr>
              <w:rPr>
                <w:b/>
              </w:rPr>
            </w:pPr>
          </w:p>
        </w:tc>
      </w:tr>
      <w:tr w:rsidR="00F84311" w14:paraId="6125FBC5" w14:textId="77777777" w:rsidTr="00702C5D">
        <w:tc>
          <w:tcPr>
            <w:tcW w:w="9712" w:type="dxa"/>
            <w:gridSpan w:val="12"/>
            <w:shd w:val="clear" w:color="auto" w:fill="F7CAAC"/>
          </w:tcPr>
          <w:p w14:paraId="64CB2A63" w14:textId="77777777" w:rsidR="00F84311" w:rsidRDefault="00F84311" w:rsidP="00F84311">
            <w:pPr>
              <w:jc w:val="both"/>
              <w:rPr>
                <w:b/>
              </w:rPr>
            </w:pPr>
            <w:r>
              <w:rPr>
                <w:b/>
              </w:rPr>
              <w:t xml:space="preserve">Přehled o nejvýznamnější publikační a další tvůrčí činnosti nebo další profesní činnosti u odborníků z praxe vztahující se k zabezpečovaným předmětům </w:t>
            </w:r>
          </w:p>
        </w:tc>
      </w:tr>
      <w:tr w:rsidR="00F84311" w14:paraId="59F331D7" w14:textId="77777777" w:rsidTr="00702C5D">
        <w:trPr>
          <w:trHeight w:val="567"/>
        </w:trPr>
        <w:tc>
          <w:tcPr>
            <w:tcW w:w="9712" w:type="dxa"/>
            <w:gridSpan w:val="12"/>
          </w:tcPr>
          <w:p w14:paraId="09388C50" w14:textId="77777777" w:rsidR="00F84311" w:rsidRDefault="00F84311" w:rsidP="00F84311">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14:paraId="596B8113" w14:textId="77777777" w:rsidR="00F84311" w:rsidRPr="009A269C" w:rsidRDefault="00F84311" w:rsidP="00F84311">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14:paraId="0C438F98" w14:textId="77777777" w:rsidR="00F84311" w:rsidRPr="009A269C" w:rsidRDefault="00F84311" w:rsidP="00F84311">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61"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14:paraId="16E87DF5" w14:textId="77777777" w:rsidR="00F84311" w:rsidRPr="009A269C" w:rsidRDefault="00F84311" w:rsidP="00F84311">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14:paraId="7034DB45" w14:textId="77777777" w:rsidR="00F84311" w:rsidRPr="009A269C" w:rsidRDefault="00F84311" w:rsidP="00F84311">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14:paraId="36CCD9E8" w14:textId="77777777" w:rsidR="00F84311" w:rsidRPr="009A269C" w:rsidRDefault="00F84311" w:rsidP="00F84311">
            <w:pPr>
              <w:jc w:val="both"/>
              <w:rPr>
                <w:rStyle w:val="Hypertextovodkaz"/>
                <w:color w:val="auto"/>
                <w:u w:val="none"/>
                <w:lang w:val="en-US"/>
              </w:rPr>
            </w:pPr>
            <w:r w:rsidRPr="00E66B0B">
              <w:rPr>
                <w:i/>
              </w:rPr>
              <w:t>Přehled projektové činnosti:</w:t>
            </w:r>
          </w:p>
          <w:p w14:paraId="6BD06C39" w14:textId="77777777" w:rsidR="00F84311" w:rsidRPr="009A269C" w:rsidRDefault="00F84311" w:rsidP="00F84311">
            <w:pPr>
              <w:jc w:val="both"/>
            </w:pPr>
            <w:r w:rsidRPr="009A269C">
              <w:t>Ministerstvo zdravotnictví ČR NT 12235 Aplikace moderních kalkulačních metod pro účely optimalizace nákladů ve zdravotnictví 2011-2013 (člen řešitelského týmu).</w:t>
            </w:r>
          </w:p>
          <w:p w14:paraId="35D4C9D5" w14:textId="77777777" w:rsidR="00F84311" w:rsidRPr="009A269C" w:rsidRDefault="00F84311" w:rsidP="00F84311">
            <w:pPr>
              <w:jc w:val="both"/>
            </w:pPr>
            <w:r w:rsidRPr="009A269C">
              <w:t>GAČR 14-21654P Variabilita skupin nákladů a její promítnutí v kalkulačním systému ve výrobních firmách 2014-2016 (hlavní řešitel).</w:t>
            </w:r>
          </w:p>
          <w:p w14:paraId="3F4FC56C" w14:textId="77777777" w:rsidR="00F84311" w:rsidRPr="009A269C" w:rsidRDefault="00F84311" w:rsidP="00F84311">
            <w:pPr>
              <w:jc w:val="both"/>
            </w:pPr>
            <w:r w:rsidRPr="009A269C">
              <w:t xml:space="preserve">ERASMUS+ KA2 2016-1-CZ01-KA203-023873 Pilot project: Entrepeneurship education for University students 2016-2018 (člen řešitelského týmu). </w:t>
            </w:r>
          </w:p>
          <w:p w14:paraId="7255A04A" w14:textId="77777777" w:rsidR="00F84311" w:rsidRPr="00FF3F07" w:rsidRDefault="00F84311" w:rsidP="00F84311">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F84311" w14:paraId="65A1F6AB" w14:textId="77777777" w:rsidTr="00702C5D">
        <w:trPr>
          <w:trHeight w:val="218"/>
        </w:trPr>
        <w:tc>
          <w:tcPr>
            <w:tcW w:w="9712" w:type="dxa"/>
            <w:gridSpan w:val="12"/>
            <w:shd w:val="clear" w:color="auto" w:fill="F7CAAC"/>
          </w:tcPr>
          <w:p w14:paraId="61CBE1CA" w14:textId="77777777" w:rsidR="00F84311" w:rsidRDefault="00F84311" w:rsidP="00F84311">
            <w:pPr>
              <w:rPr>
                <w:b/>
              </w:rPr>
            </w:pPr>
            <w:r>
              <w:rPr>
                <w:b/>
              </w:rPr>
              <w:t>Působení v zahraničí</w:t>
            </w:r>
          </w:p>
        </w:tc>
      </w:tr>
      <w:tr w:rsidR="00F84311" w14:paraId="1C1F8E09" w14:textId="77777777" w:rsidTr="00702C5D">
        <w:trPr>
          <w:trHeight w:val="141"/>
        </w:trPr>
        <w:tc>
          <w:tcPr>
            <w:tcW w:w="9712" w:type="dxa"/>
            <w:gridSpan w:val="12"/>
          </w:tcPr>
          <w:p w14:paraId="1180FABB" w14:textId="77777777" w:rsidR="00F84311" w:rsidRPr="008132EC" w:rsidRDefault="00F84311" w:rsidP="00F84311"/>
        </w:tc>
      </w:tr>
      <w:tr w:rsidR="00F84311" w14:paraId="63021326" w14:textId="77777777" w:rsidTr="00702C5D">
        <w:trPr>
          <w:cantSplit/>
          <w:trHeight w:val="70"/>
        </w:trPr>
        <w:tc>
          <w:tcPr>
            <w:tcW w:w="2561" w:type="dxa"/>
            <w:gridSpan w:val="2"/>
            <w:shd w:val="clear" w:color="auto" w:fill="F7CAAC"/>
          </w:tcPr>
          <w:p w14:paraId="0198A84B" w14:textId="77777777" w:rsidR="00F84311" w:rsidRDefault="00F84311" w:rsidP="00F84311">
            <w:pPr>
              <w:jc w:val="both"/>
              <w:rPr>
                <w:b/>
              </w:rPr>
            </w:pPr>
            <w:r>
              <w:rPr>
                <w:b/>
              </w:rPr>
              <w:t xml:space="preserve">Podpis </w:t>
            </w:r>
          </w:p>
        </w:tc>
        <w:tc>
          <w:tcPr>
            <w:tcW w:w="4345" w:type="dxa"/>
            <w:gridSpan w:val="5"/>
          </w:tcPr>
          <w:p w14:paraId="587D017D" w14:textId="77777777" w:rsidR="00F84311" w:rsidRDefault="00F84311" w:rsidP="00F84311">
            <w:pPr>
              <w:jc w:val="both"/>
            </w:pPr>
          </w:p>
        </w:tc>
        <w:tc>
          <w:tcPr>
            <w:tcW w:w="789" w:type="dxa"/>
            <w:gridSpan w:val="2"/>
            <w:shd w:val="clear" w:color="auto" w:fill="F7CAAC"/>
          </w:tcPr>
          <w:p w14:paraId="4EAEF3C0" w14:textId="77777777" w:rsidR="00F84311" w:rsidRDefault="00F84311" w:rsidP="00F84311">
            <w:pPr>
              <w:jc w:val="both"/>
            </w:pPr>
            <w:r>
              <w:rPr>
                <w:b/>
              </w:rPr>
              <w:t>datum</w:t>
            </w:r>
          </w:p>
        </w:tc>
        <w:tc>
          <w:tcPr>
            <w:tcW w:w="2017" w:type="dxa"/>
            <w:gridSpan w:val="3"/>
          </w:tcPr>
          <w:p w14:paraId="28C9DBCD" w14:textId="77777777" w:rsidR="00F84311" w:rsidRDefault="00F84311" w:rsidP="00F84311">
            <w:pPr>
              <w:jc w:val="both"/>
            </w:pPr>
          </w:p>
        </w:tc>
      </w:tr>
    </w:tbl>
    <w:p w14:paraId="4C43DD96" w14:textId="4A2C9705" w:rsidR="00D6164C" w:rsidRDefault="00D6164C"/>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68"/>
        <w:gridCol w:w="1294"/>
        <w:gridCol w:w="623"/>
        <w:gridCol w:w="1728"/>
        <w:gridCol w:w="526"/>
        <w:gridCol w:w="470"/>
        <w:gridCol w:w="998"/>
        <w:gridCol w:w="712"/>
        <w:gridCol w:w="77"/>
        <w:gridCol w:w="635"/>
        <w:gridCol w:w="696"/>
        <w:gridCol w:w="463"/>
      </w:tblGrid>
      <w:tr w:rsidR="00D6164C" w14:paraId="10543834" w14:textId="77777777" w:rsidTr="002D41B1">
        <w:tc>
          <w:tcPr>
            <w:tcW w:w="9990" w:type="dxa"/>
            <w:gridSpan w:val="12"/>
            <w:tcBorders>
              <w:bottom w:val="double" w:sz="4" w:space="0" w:color="auto"/>
            </w:tcBorders>
            <w:shd w:val="clear" w:color="auto" w:fill="BDD6EE"/>
          </w:tcPr>
          <w:p w14:paraId="34648BCE" w14:textId="77777777" w:rsidR="00D6164C" w:rsidRDefault="00D6164C" w:rsidP="007C3670">
            <w:pPr>
              <w:jc w:val="both"/>
              <w:rPr>
                <w:b/>
                <w:sz w:val="28"/>
              </w:rPr>
            </w:pPr>
            <w:r>
              <w:rPr>
                <w:b/>
                <w:sz w:val="28"/>
              </w:rPr>
              <w:t>C-I – Personální zabezpečení</w:t>
            </w:r>
          </w:p>
        </w:tc>
      </w:tr>
      <w:tr w:rsidR="00D6164C" w14:paraId="09FEAB67" w14:textId="77777777" w:rsidTr="002D41B1">
        <w:tc>
          <w:tcPr>
            <w:tcW w:w="3062" w:type="dxa"/>
            <w:gridSpan w:val="2"/>
            <w:tcBorders>
              <w:top w:val="double" w:sz="4" w:space="0" w:color="auto"/>
            </w:tcBorders>
            <w:shd w:val="clear" w:color="auto" w:fill="F7CAAC"/>
          </w:tcPr>
          <w:p w14:paraId="09FCD89E" w14:textId="77777777" w:rsidR="00D6164C" w:rsidRDefault="00D6164C" w:rsidP="007C3670">
            <w:pPr>
              <w:jc w:val="both"/>
              <w:rPr>
                <w:b/>
              </w:rPr>
            </w:pPr>
            <w:r>
              <w:rPr>
                <w:b/>
              </w:rPr>
              <w:t>Vysoká škola</w:t>
            </w:r>
          </w:p>
        </w:tc>
        <w:tc>
          <w:tcPr>
            <w:tcW w:w="6928" w:type="dxa"/>
            <w:gridSpan w:val="10"/>
          </w:tcPr>
          <w:p w14:paraId="440EE1F1" w14:textId="77777777" w:rsidR="00D6164C" w:rsidRDefault="00D6164C" w:rsidP="007C3670">
            <w:pPr>
              <w:jc w:val="both"/>
            </w:pPr>
            <w:r w:rsidRPr="00E54DBF">
              <w:t>Univerzita Tomáše Bati ve Zlíně</w:t>
            </w:r>
          </w:p>
        </w:tc>
      </w:tr>
      <w:tr w:rsidR="00D6164C" w14:paraId="57BB4938" w14:textId="77777777" w:rsidTr="002D41B1">
        <w:tc>
          <w:tcPr>
            <w:tcW w:w="3062" w:type="dxa"/>
            <w:gridSpan w:val="2"/>
            <w:shd w:val="clear" w:color="auto" w:fill="F7CAAC"/>
          </w:tcPr>
          <w:p w14:paraId="0A024186" w14:textId="77777777" w:rsidR="00D6164C" w:rsidRDefault="00D6164C" w:rsidP="007C3670">
            <w:pPr>
              <w:jc w:val="both"/>
              <w:rPr>
                <w:b/>
              </w:rPr>
            </w:pPr>
            <w:r>
              <w:rPr>
                <w:b/>
              </w:rPr>
              <w:t>Součást vysoké školy</w:t>
            </w:r>
          </w:p>
        </w:tc>
        <w:tc>
          <w:tcPr>
            <w:tcW w:w="6928" w:type="dxa"/>
            <w:gridSpan w:val="10"/>
          </w:tcPr>
          <w:p w14:paraId="13986083" w14:textId="77777777" w:rsidR="00D6164C" w:rsidRDefault="00D6164C" w:rsidP="007C3670">
            <w:pPr>
              <w:jc w:val="both"/>
            </w:pPr>
            <w:r>
              <w:t>Fakulta managementu a ekonomiky</w:t>
            </w:r>
          </w:p>
        </w:tc>
      </w:tr>
      <w:tr w:rsidR="00D6164C" w14:paraId="4E7DD37A" w14:textId="77777777" w:rsidTr="002D41B1">
        <w:tc>
          <w:tcPr>
            <w:tcW w:w="3062" w:type="dxa"/>
            <w:gridSpan w:val="2"/>
            <w:shd w:val="clear" w:color="auto" w:fill="F7CAAC"/>
          </w:tcPr>
          <w:p w14:paraId="46F4DC0F" w14:textId="77777777" w:rsidR="00D6164C" w:rsidRDefault="00D6164C" w:rsidP="007C3670">
            <w:pPr>
              <w:jc w:val="both"/>
              <w:rPr>
                <w:b/>
              </w:rPr>
            </w:pPr>
            <w:r>
              <w:rPr>
                <w:b/>
              </w:rPr>
              <w:t>Název studijního programu</w:t>
            </w:r>
          </w:p>
        </w:tc>
        <w:tc>
          <w:tcPr>
            <w:tcW w:w="6928" w:type="dxa"/>
            <w:gridSpan w:val="10"/>
          </w:tcPr>
          <w:p w14:paraId="3AAB08CF" w14:textId="77777777" w:rsidR="00D6164C" w:rsidRDefault="00D6164C" w:rsidP="007C3670">
            <w:pPr>
              <w:jc w:val="both"/>
            </w:pPr>
            <w:r>
              <w:t>Průmyslové inženýrství</w:t>
            </w:r>
          </w:p>
        </w:tc>
      </w:tr>
      <w:tr w:rsidR="00D6164C" w14:paraId="2B13F3BC" w14:textId="77777777" w:rsidTr="002D41B1">
        <w:tc>
          <w:tcPr>
            <w:tcW w:w="3062" w:type="dxa"/>
            <w:gridSpan w:val="2"/>
            <w:shd w:val="clear" w:color="auto" w:fill="F7CAAC"/>
          </w:tcPr>
          <w:p w14:paraId="4C26C6D6" w14:textId="77777777" w:rsidR="00D6164C" w:rsidRDefault="00D6164C" w:rsidP="007C3670">
            <w:pPr>
              <w:jc w:val="both"/>
              <w:rPr>
                <w:b/>
              </w:rPr>
            </w:pPr>
            <w:r>
              <w:rPr>
                <w:b/>
              </w:rPr>
              <w:t>Jméno a příjmení</w:t>
            </w:r>
          </w:p>
        </w:tc>
        <w:tc>
          <w:tcPr>
            <w:tcW w:w="4345" w:type="dxa"/>
            <w:gridSpan w:val="5"/>
          </w:tcPr>
          <w:p w14:paraId="06A6DF94" w14:textId="1EF8DF3A" w:rsidR="00D6164C" w:rsidRPr="00F10996" w:rsidRDefault="00D6164C" w:rsidP="007C3670">
            <w:pPr>
              <w:jc w:val="both"/>
            </w:pPr>
            <w:r>
              <w:t>Michaela OPLETALOVÁ</w:t>
            </w:r>
          </w:p>
        </w:tc>
        <w:tc>
          <w:tcPr>
            <w:tcW w:w="712" w:type="dxa"/>
            <w:shd w:val="clear" w:color="auto" w:fill="F7CAAC"/>
          </w:tcPr>
          <w:p w14:paraId="4ADBF074" w14:textId="77777777" w:rsidR="00D6164C" w:rsidRDefault="00D6164C" w:rsidP="007C3670">
            <w:pPr>
              <w:jc w:val="both"/>
              <w:rPr>
                <w:b/>
              </w:rPr>
            </w:pPr>
            <w:r>
              <w:rPr>
                <w:b/>
              </w:rPr>
              <w:t>Tituly</w:t>
            </w:r>
          </w:p>
        </w:tc>
        <w:tc>
          <w:tcPr>
            <w:tcW w:w="1871" w:type="dxa"/>
            <w:gridSpan w:val="4"/>
          </w:tcPr>
          <w:p w14:paraId="72A47B1D" w14:textId="5410DC0D" w:rsidR="00D6164C" w:rsidRDefault="00D6164C" w:rsidP="007C3670">
            <w:pPr>
              <w:jc w:val="both"/>
            </w:pPr>
            <w:r>
              <w:t>Ing.</w:t>
            </w:r>
          </w:p>
        </w:tc>
      </w:tr>
      <w:tr w:rsidR="00D6164C" w14:paraId="706B614D" w14:textId="77777777" w:rsidTr="002D41B1">
        <w:tc>
          <w:tcPr>
            <w:tcW w:w="3062" w:type="dxa"/>
            <w:gridSpan w:val="2"/>
            <w:shd w:val="clear" w:color="auto" w:fill="F7CAAC"/>
          </w:tcPr>
          <w:p w14:paraId="377A31DD" w14:textId="77777777" w:rsidR="00D6164C" w:rsidRDefault="00D6164C" w:rsidP="007C3670">
            <w:pPr>
              <w:jc w:val="both"/>
              <w:rPr>
                <w:b/>
              </w:rPr>
            </w:pPr>
            <w:r>
              <w:rPr>
                <w:b/>
              </w:rPr>
              <w:t>Rok narození</w:t>
            </w:r>
          </w:p>
        </w:tc>
        <w:tc>
          <w:tcPr>
            <w:tcW w:w="623" w:type="dxa"/>
          </w:tcPr>
          <w:p w14:paraId="65D7B876" w14:textId="0B5C0128" w:rsidR="00D6164C" w:rsidRDefault="00D6164C" w:rsidP="007C3670">
            <w:pPr>
              <w:jc w:val="center"/>
            </w:pPr>
            <w:r>
              <w:t>19</w:t>
            </w:r>
            <w:r w:rsidR="007C3670">
              <w:t>87</w:t>
            </w:r>
          </w:p>
        </w:tc>
        <w:tc>
          <w:tcPr>
            <w:tcW w:w="1728" w:type="dxa"/>
            <w:shd w:val="clear" w:color="auto" w:fill="F7CAAC"/>
          </w:tcPr>
          <w:p w14:paraId="1FCC6428" w14:textId="77777777" w:rsidR="00D6164C" w:rsidRDefault="00D6164C" w:rsidP="007C3670">
            <w:pPr>
              <w:jc w:val="both"/>
              <w:rPr>
                <w:b/>
              </w:rPr>
            </w:pPr>
            <w:r>
              <w:rPr>
                <w:b/>
              </w:rPr>
              <w:t>typ vztahu k VŠ</w:t>
            </w:r>
          </w:p>
        </w:tc>
        <w:tc>
          <w:tcPr>
            <w:tcW w:w="996" w:type="dxa"/>
            <w:gridSpan w:val="2"/>
          </w:tcPr>
          <w:p w14:paraId="7F2B0B79" w14:textId="1B0592D7" w:rsidR="00D6164C" w:rsidRDefault="00D6164C" w:rsidP="007C3670">
            <w:r>
              <w:t>DPP</w:t>
            </w:r>
          </w:p>
        </w:tc>
        <w:tc>
          <w:tcPr>
            <w:tcW w:w="998" w:type="dxa"/>
            <w:shd w:val="clear" w:color="auto" w:fill="F7CAAC"/>
          </w:tcPr>
          <w:p w14:paraId="316422F5" w14:textId="77777777" w:rsidR="00D6164C" w:rsidRDefault="00D6164C" w:rsidP="007C3670">
            <w:pPr>
              <w:rPr>
                <w:b/>
              </w:rPr>
            </w:pPr>
            <w:r>
              <w:rPr>
                <w:b/>
              </w:rPr>
              <w:t>rozsah</w:t>
            </w:r>
          </w:p>
        </w:tc>
        <w:tc>
          <w:tcPr>
            <w:tcW w:w="712" w:type="dxa"/>
          </w:tcPr>
          <w:p w14:paraId="699DF089" w14:textId="3FDF0F6F" w:rsidR="00D6164C" w:rsidRDefault="00D6164C" w:rsidP="007C3670"/>
        </w:tc>
        <w:tc>
          <w:tcPr>
            <w:tcW w:w="712" w:type="dxa"/>
            <w:gridSpan w:val="2"/>
            <w:shd w:val="clear" w:color="auto" w:fill="F7CAAC"/>
          </w:tcPr>
          <w:p w14:paraId="6B21A84F" w14:textId="77777777" w:rsidR="00D6164C" w:rsidRDefault="00D6164C" w:rsidP="007C3670">
            <w:pPr>
              <w:rPr>
                <w:b/>
              </w:rPr>
            </w:pPr>
            <w:r>
              <w:rPr>
                <w:b/>
              </w:rPr>
              <w:t>do kdy</w:t>
            </w:r>
          </w:p>
        </w:tc>
        <w:tc>
          <w:tcPr>
            <w:tcW w:w="1159" w:type="dxa"/>
            <w:gridSpan w:val="2"/>
          </w:tcPr>
          <w:p w14:paraId="0542D829" w14:textId="6B5FDA2E" w:rsidR="00D6164C" w:rsidRDefault="00D6164C" w:rsidP="007C3670"/>
        </w:tc>
      </w:tr>
      <w:tr w:rsidR="00D6164C" w14:paraId="1F83DBE0" w14:textId="77777777" w:rsidTr="002D41B1">
        <w:tc>
          <w:tcPr>
            <w:tcW w:w="5413" w:type="dxa"/>
            <w:gridSpan w:val="4"/>
            <w:shd w:val="clear" w:color="auto" w:fill="F7CAAC"/>
          </w:tcPr>
          <w:p w14:paraId="6280C0F4" w14:textId="77777777" w:rsidR="00D6164C" w:rsidRDefault="00D6164C" w:rsidP="007C3670">
            <w:pPr>
              <w:jc w:val="both"/>
              <w:rPr>
                <w:b/>
              </w:rPr>
            </w:pPr>
            <w:r>
              <w:rPr>
                <w:b/>
              </w:rPr>
              <w:t>Typ vztahu na součásti VŠ, která uskutečňuje st. program</w:t>
            </w:r>
          </w:p>
        </w:tc>
        <w:tc>
          <w:tcPr>
            <w:tcW w:w="996" w:type="dxa"/>
            <w:gridSpan w:val="2"/>
          </w:tcPr>
          <w:p w14:paraId="007745C2" w14:textId="1D0B859E" w:rsidR="00D6164C" w:rsidRDefault="00D6164C" w:rsidP="007C3670"/>
        </w:tc>
        <w:tc>
          <w:tcPr>
            <w:tcW w:w="998" w:type="dxa"/>
            <w:shd w:val="clear" w:color="auto" w:fill="F7CAAC"/>
          </w:tcPr>
          <w:p w14:paraId="7ABBD347" w14:textId="4E81B2F0" w:rsidR="00D6164C" w:rsidRDefault="00D6164C" w:rsidP="007C3670">
            <w:pPr>
              <w:rPr>
                <w:b/>
              </w:rPr>
            </w:pPr>
            <w:r>
              <w:rPr>
                <w:b/>
              </w:rPr>
              <w:t>rozsah</w:t>
            </w:r>
          </w:p>
        </w:tc>
        <w:tc>
          <w:tcPr>
            <w:tcW w:w="712" w:type="dxa"/>
          </w:tcPr>
          <w:p w14:paraId="12A546A7" w14:textId="41E506D6" w:rsidR="00D6164C" w:rsidRDefault="00D6164C" w:rsidP="007C3670"/>
        </w:tc>
        <w:tc>
          <w:tcPr>
            <w:tcW w:w="712" w:type="dxa"/>
            <w:gridSpan w:val="2"/>
            <w:shd w:val="clear" w:color="auto" w:fill="F7CAAC"/>
          </w:tcPr>
          <w:p w14:paraId="69943D6C" w14:textId="77777777" w:rsidR="00D6164C" w:rsidRDefault="00D6164C" w:rsidP="007C3670">
            <w:pPr>
              <w:rPr>
                <w:b/>
              </w:rPr>
            </w:pPr>
            <w:r>
              <w:rPr>
                <w:b/>
              </w:rPr>
              <w:t>do kdy</w:t>
            </w:r>
          </w:p>
        </w:tc>
        <w:tc>
          <w:tcPr>
            <w:tcW w:w="1159" w:type="dxa"/>
            <w:gridSpan w:val="2"/>
          </w:tcPr>
          <w:p w14:paraId="77054062" w14:textId="60BA8A9C" w:rsidR="00D6164C" w:rsidRDefault="00D6164C" w:rsidP="007C3670"/>
        </w:tc>
      </w:tr>
      <w:tr w:rsidR="00D6164C" w14:paraId="41737FED" w14:textId="77777777" w:rsidTr="002D41B1">
        <w:tc>
          <w:tcPr>
            <w:tcW w:w="6409" w:type="dxa"/>
            <w:gridSpan w:val="6"/>
            <w:shd w:val="clear" w:color="auto" w:fill="F7CAAC"/>
          </w:tcPr>
          <w:p w14:paraId="2096E5FC" w14:textId="77777777" w:rsidR="00D6164C" w:rsidRDefault="00D6164C" w:rsidP="007C3670">
            <w:pPr>
              <w:jc w:val="both"/>
            </w:pPr>
            <w:r>
              <w:rPr>
                <w:b/>
              </w:rPr>
              <w:t>Další současná působení jako akademický pracovník na jiných VŠ</w:t>
            </w:r>
          </w:p>
        </w:tc>
        <w:tc>
          <w:tcPr>
            <w:tcW w:w="1710" w:type="dxa"/>
            <w:gridSpan w:val="2"/>
            <w:shd w:val="clear" w:color="auto" w:fill="F7CAAC"/>
          </w:tcPr>
          <w:p w14:paraId="5801C492" w14:textId="77777777" w:rsidR="00D6164C" w:rsidRDefault="00D6164C" w:rsidP="007C3670">
            <w:pPr>
              <w:jc w:val="both"/>
              <w:rPr>
                <w:b/>
              </w:rPr>
            </w:pPr>
            <w:r>
              <w:rPr>
                <w:b/>
              </w:rPr>
              <w:t>typ prac. vztahu</w:t>
            </w:r>
          </w:p>
        </w:tc>
        <w:tc>
          <w:tcPr>
            <w:tcW w:w="1871" w:type="dxa"/>
            <w:gridSpan w:val="4"/>
            <w:shd w:val="clear" w:color="auto" w:fill="F7CAAC"/>
          </w:tcPr>
          <w:p w14:paraId="56DEEE94" w14:textId="77777777" w:rsidR="00D6164C" w:rsidRDefault="00D6164C" w:rsidP="007C3670">
            <w:pPr>
              <w:jc w:val="both"/>
              <w:rPr>
                <w:b/>
              </w:rPr>
            </w:pPr>
            <w:r>
              <w:rPr>
                <w:b/>
              </w:rPr>
              <w:t>rozsah</w:t>
            </w:r>
          </w:p>
        </w:tc>
      </w:tr>
      <w:tr w:rsidR="00D6164C" w14:paraId="5D814BAE" w14:textId="77777777" w:rsidTr="002D41B1">
        <w:tc>
          <w:tcPr>
            <w:tcW w:w="6409" w:type="dxa"/>
            <w:gridSpan w:val="6"/>
          </w:tcPr>
          <w:p w14:paraId="06FF90FA" w14:textId="2D2BAF9E" w:rsidR="00D6164C" w:rsidRDefault="00D6164C" w:rsidP="00D6164C">
            <w:pPr>
              <w:jc w:val="both"/>
            </w:pPr>
            <w:r w:rsidRPr="00AC5300">
              <w:rPr>
                <w:color w:val="000000" w:themeColor="text1"/>
                <w:szCs w:val="18"/>
                <w:shd w:val="clear" w:color="auto" w:fill="FFFFFF"/>
              </w:rPr>
              <w:t>České vysoké učení technické v Praze,</w:t>
            </w:r>
            <w:r w:rsidRPr="00AC5300">
              <w:rPr>
                <w:color w:val="000000" w:themeColor="text1"/>
                <w:szCs w:val="18"/>
              </w:rPr>
              <w:t xml:space="preserve"> </w:t>
            </w:r>
            <w:r w:rsidRPr="00AC5300">
              <w:rPr>
                <w:color w:val="000000" w:themeColor="text1"/>
                <w:szCs w:val="18"/>
                <w:shd w:val="clear" w:color="auto" w:fill="FFFFFF"/>
              </w:rPr>
              <w:t>Masarykův ústav vyšších studií, Kolejní 2637/2a</w:t>
            </w:r>
            <w:r w:rsidRPr="00AC5300">
              <w:rPr>
                <w:color w:val="000000" w:themeColor="text1"/>
                <w:szCs w:val="18"/>
              </w:rPr>
              <w:t xml:space="preserve">, </w:t>
            </w:r>
            <w:r w:rsidRPr="00AC5300">
              <w:rPr>
                <w:color w:val="000000" w:themeColor="text1"/>
                <w:szCs w:val="18"/>
                <w:shd w:val="clear" w:color="auto" w:fill="FFFFFF"/>
              </w:rPr>
              <w:t>160 00, Praha 6</w:t>
            </w:r>
          </w:p>
        </w:tc>
        <w:tc>
          <w:tcPr>
            <w:tcW w:w="1710" w:type="dxa"/>
            <w:gridSpan w:val="2"/>
          </w:tcPr>
          <w:p w14:paraId="15696D30" w14:textId="2AE49358" w:rsidR="00D6164C" w:rsidRDefault="00D6164C" w:rsidP="00D6164C">
            <w:r>
              <w:t>DPP/DPČ</w:t>
            </w:r>
          </w:p>
        </w:tc>
        <w:tc>
          <w:tcPr>
            <w:tcW w:w="1871" w:type="dxa"/>
            <w:gridSpan w:val="4"/>
          </w:tcPr>
          <w:p w14:paraId="088E7DEB" w14:textId="6960649D" w:rsidR="00D6164C" w:rsidRDefault="00D6164C" w:rsidP="00D6164C">
            <w:pPr>
              <w:jc w:val="both"/>
            </w:pPr>
            <w:r>
              <w:t>5</w:t>
            </w:r>
          </w:p>
        </w:tc>
      </w:tr>
      <w:tr w:rsidR="00D6164C" w14:paraId="1332812C" w14:textId="77777777" w:rsidTr="002D41B1">
        <w:tc>
          <w:tcPr>
            <w:tcW w:w="9990" w:type="dxa"/>
            <w:gridSpan w:val="12"/>
            <w:shd w:val="clear" w:color="auto" w:fill="F7CAAC"/>
          </w:tcPr>
          <w:p w14:paraId="44412B9A" w14:textId="77777777" w:rsidR="00D6164C" w:rsidRDefault="00D6164C" w:rsidP="007C3670">
            <w:pPr>
              <w:jc w:val="both"/>
            </w:pPr>
            <w:r>
              <w:rPr>
                <w:b/>
              </w:rPr>
              <w:t>Předměty příslušného studijního programu a způsob zapojení do jejich výuky, příp. další zapojení do uskutečňování studijního programu</w:t>
            </w:r>
          </w:p>
        </w:tc>
      </w:tr>
      <w:tr w:rsidR="00D6164C" w14:paraId="6CCA5EA3" w14:textId="77777777" w:rsidTr="002D41B1">
        <w:trPr>
          <w:trHeight w:val="466"/>
        </w:trPr>
        <w:tc>
          <w:tcPr>
            <w:tcW w:w="9990" w:type="dxa"/>
            <w:gridSpan w:val="12"/>
            <w:tcBorders>
              <w:top w:val="nil"/>
              <w:bottom w:val="single" w:sz="4" w:space="0" w:color="auto"/>
            </w:tcBorders>
            <w:shd w:val="clear" w:color="auto" w:fill="auto"/>
          </w:tcPr>
          <w:p w14:paraId="139240BD" w14:textId="42836F6F" w:rsidR="00D6164C" w:rsidRDefault="002D41B1" w:rsidP="007C3670">
            <w:pPr>
              <w:jc w:val="both"/>
            </w:pPr>
            <w:r>
              <w:t>Počítačová simulace v ergonomii</w:t>
            </w:r>
            <w:r w:rsidR="00D6164C">
              <w:t xml:space="preserve"> – </w:t>
            </w:r>
            <w:r>
              <w:t>přednášející</w:t>
            </w:r>
            <w:r w:rsidR="00D6164C">
              <w:t xml:space="preserve"> (</w:t>
            </w:r>
            <w:r>
              <w:t>1</w:t>
            </w:r>
            <w:r w:rsidR="00D6164C">
              <w:t xml:space="preserve">0%) </w:t>
            </w:r>
            <w:r w:rsidR="0031500A">
              <w:t>– odborník z praxe</w:t>
            </w:r>
          </w:p>
        </w:tc>
      </w:tr>
      <w:tr w:rsidR="00D6164C" w14:paraId="757BB7AC" w14:textId="77777777" w:rsidTr="002D41B1">
        <w:tc>
          <w:tcPr>
            <w:tcW w:w="9990" w:type="dxa"/>
            <w:gridSpan w:val="12"/>
            <w:tcBorders>
              <w:bottom w:val="single" w:sz="4" w:space="0" w:color="auto"/>
            </w:tcBorders>
            <w:shd w:val="clear" w:color="auto" w:fill="F7CAAC"/>
          </w:tcPr>
          <w:p w14:paraId="2A9D7419" w14:textId="77777777" w:rsidR="00D6164C" w:rsidRDefault="00D6164C" w:rsidP="007C3670">
            <w:pPr>
              <w:jc w:val="both"/>
            </w:pPr>
            <w:r>
              <w:rPr>
                <w:b/>
              </w:rPr>
              <w:t xml:space="preserve">Údaje o vzdělání na VŠ </w:t>
            </w:r>
          </w:p>
        </w:tc>
      </w:tr>
      <w:tr w:rsidR="00D6164C" w:rsidRPr="00E54DBF" w14:paraId="2CD65E04" w14:textId="77777777" w:rsidTr="002D41B1">
        <w:tblPrEx>
          <w:tblLook w:val="0000" w:firstRow="0" w:lastRow="0" w:firstColumn="0" w:lastColumn="0" w:noHBand="0" w:noVBand="0"/>
        </w:tblPrEx>
        <w:trPr>
          <w:trHeight w:val="285"/>
        </w:trPr>
        <w:tc>
          <w:tcPr>
            <w:tcW w:w="1768" w:type="dxa"/>
            <w:tcBorders>
              <w:top w:val="single" w:sz="4" w:space="0" w:color="auto"/>
              <w:left w:val="single" w:sz="4" w:space="0" w:color="auto"/>
              <w:bottom w:val="nil"/>
              <w:right w:val="nil"/>
            </w:tcBorders>
            <w:shd w:val="clear" w:color="auto" w:fill="auto"/>
          </w:tcPr>
          <w:p w14:paraId="26424476" w14:textId="375AAE09" w:rsidR="00D6164C" w:rsidRPr="009A269C" w:rsidRDefault="002D41B1" w:rsidP="007C3670">
            <w:pPr>
              <w:pStyle w:val="Zkladntext"/>
              <w:rPr>
                <w:rFonts w:ascii="Times New Roman" w:hAnsi="Times New Roman"/>
                <w:i w:val="0"/>
                <w:sz w:val="20"/>
                <w:szCs w:val="20"/>
              </w:rPr>
            </w:pPr>
            <w:r>
              <w:rPr>
                <w:rFonts w:ascii="Times New Roman" w:hAnsi="Times New Roman"/>
                <w:i w:val="0"/>
                <w:sz w:val="20"/>
                <w:szCs w:val="20"/>
              </w:rPr>
              <w:t>2012-dosud</w:t>
            </w:r>
          </w:p>
        </w:tc>
        <w:tc>
          <w:tcPr>
            <w:tcW w:w="8222" w:type="dxa"/>
            <w:gridSpan w:val="11"/>
            <w:tcBorders>
              <w:top w:val="single" w:sz="4" w:space="0" w:color="auto"/>
              <w:left w:val="nil"/>
              <w:bottom w:val="nil"/>
              <w:right w:val="single" w:sz="4" w:space="0" w:color="auto"/>
            </w:tcBorders>
            <w:shd w:val="clear" w:color="auto" w:fill="auto"/>
          </w:tcPr>
          <w:p w14:paraId="574929D3" w14:textId="2481A4BE" w:rsidR="00D6164C" w:rsidRPr="009A269C" w:rsidRDefault="002D41B1" w:rsidP="002D41B1">
            <w:pPr>
              <w:jc w:val="both"/>
              <w:rPr>
                <w:i/>
              </w:rPr>
            </w:pPr>
            <w:r w:rsidRPr="009A3584">
              <w:rPr>
                <w:color w:val="000000"/>
                <w:szCs w:val="24"/>
              </w:rPr>
              <w:t>Univerzita Tomáše Bati ve Zlíně, Fakulta managementu a ekonomi</w:t>
            </w:r>
            <w:r>
              <w:rPr>
                <w:color w:val="000000"/>
                <w:szCs w:val="24"/>
              </w:rPr>
              <w:t>ky, obor Management a ekonomika (</w:t>
            </w:r>
            <w:r>
              <w:rPr>
                <w:b/>
                <w:color w:val="000000"/>
                <w:szCs w:val="24"/>
              </w:rPr>
              <w:t>Ph.D.)</w:t>
            </w:r>
          </w:p>
        </w:tc>
      </w:tr>
      <w:tr w:rsidR="00D6164C" w:rsidRPr="00E54DBF" w14:paraId="3D57B07B" w14:textId="77777777" w:rsidTr="002D41B1">
        <w:tblPrEx>
          <w:tblLook w:val="0000" w:firstRow="0" w:lastRow="0" w:firstColumn="0" w:lastColumn="0" w:noHBand="0" w:noVBand="0"/>
        </w:tblPrEx>
        <w:trPr>
          <w:trHeight w:val="254"/>
        </w:trPr>
        <w:tc>
          <w:tcPr>
            <w:tcW w:w="1768" w:type="dxa"/>
            <w:tcBorders>
              <w:top w:val="nil"/>
              <w:left w:val="single" w:sz="4" w:space="0" w:color="auto"/>
              <w:bottom w:val="nil"/>
              <w:right w:val="nil"/>
            </w:tcBorders>
            <w:shd w:val="clear" w:color="auto" w:fill="auto"/>
          </w:tcPr>
          <w:p w14:paraId="36E19B8A" w14:textId="626BB244" w:rsidR="00D6164C" w:rsidRPr="009A269C" w:rsidRDefault="002D41B1" w:rsidP="007C3670">
            <w:pPr>
              <w:pStyle w:val="Zkladntext"/>
              <w:rPr>
                <w:rFonts w:ascii="Times New Roman" w:hAnsi="Times New Roman"/>
                <w:i w:val="0"/>
                <w:sz w:val="20"/>
                <w:szCs w:val="20"/>
              </w:rPr>
            </w:pPr>
            <w:r>
              <w:rPr>
                <w:rFonts w:ascii="Times New Roman" w:hAnsi="Times New Roman"/>
                <w:i w:val="0"/>
                <w:sz w:val="20"/>
                <w:szCs w:val="20"/>
              </w:rPr>
              <w:t>2010-2012</w:t>
            </w:r>
          </w:p>
        </w:tc>
        <w:tc>
          <w:tcPr>
            <w:tcW w:w="8222" w:type="dxa"/>
            <w:gridSpan w:val="11"/>
            <w:tcBorders>
              <w:top w:val="nil"/>
              <w:left w:val="nil"/>
              <w:bottom w:val="nil"/>
              <w:right w:val="single" w:sz="4" w:space="0" w:color="auto"/>
            </w:tcBorders>
            <w:shd w:val="clear" w:color="auto" w:fill="auto"/>
          </w:tcPr>
          <w:p w14:paraId="0818E00B" w14:textId="6A1A46DB" w:rsidR="00D6164C" w:rsidRPr="009A269C" w:rsidRDefault="002D41B1" w:rsidP="002D41B1">
            <w:pPr>
              <w:pStyle w:val="Zkladntext"/>
              <w:tabs>
                <w:tab w:val="left" w:pos="1658"/>
              </w:tabs>
              <w:rPr>
                <w:rFonts w:ascii="Times New Roman" w:hAnsi="Times New Roman"/>
                <w:i w:val="0"/>
                <w:sz w:val="20"/>
                <w:szCs w:val="20"/>
              </w:rPr>
            </w:pPr>
            <w:r w:rsidRPr="002D41B1">
              <w:rPr>
                <w:rFonts w:ascii="Times New Roman" w:hAnsi="Times New Roman"/>
                <w:i w:val="0"/>
                <w:sz w:val="20"/>
                <w:szCs w:val="20"/>
              </w:rPr>
              <w:t>Univerzita Tomáše Bati ve Zlíně, Fakulta managementu a ekonomiky, obor Průmyslové inženýrství (Ing.)</w:t>
            </w:r>
          </w:p>
        </w:tc>
      </w:tr>
      <w:tr w:rsidR="002D41B1" w:rsidRPr="00E54DBF" w14:paraId="6C1CF33A" w14:textId="77777777" w:rsidTr="002D41B1">
        <w:tblPrEx>
          <w:tblLook w:val="0000" w:firstRow="0" w:lastRow="0" w:firstColumn="0" w:lastColumn="0" w:noHBand="0" w:noVBand="0"/>
        </w:tblPrEx>
        <w:trPr>
          <w:trHeight w:val="254"/>
        </w:trPr>
        <w:tc>
          <w:tcPr>
            <w:tcW w:w="1768" w:type="dxa"/>
            <w:tcBorders>
              <w:top w:val="nil"/>
              <w:left w:val="single" w:sz="4" w:space="0" w:color="auto"/>
              <w:bottom w:val="single" w:sz="4" w:space="0" w:color="auto"/>
              <w:right w:val="nil"/>
            </w:tcBorders>
            <w:shd w:val="clear" w:color="auto" w:fill="auto"/>
          </w:tcPr>
          <w:p w14:paraId="2D18EB9A" w14:textId="49B7EF8F" w:rsidR="002D41B1" w:rsidRPr="009A269C" w:rsidRDefault="002D41B1" w:rsidP="007C3670">
            <w:pPr>
              <w:pStyle w:val="Zkladntext"/>
              <w:rPr>
                <w:rFonts w:ascii="Times New Roman" w:hAnsi="Times New Roman"/>
                <w:i w:val="0"/>
                <w:sz w:val="20"/>
                <w:szCs w:val="20"/>
              </w:rPr>
            </w:pPr>
            <w:r>
              <w:rPr>
                <w:rFonts w:ascii="Times New Roman" w:hAnsi="Times New Roman"/>
                <w:i w:val="0"/>
                <w:sz w:val="20"/>
                <w:szCs w:val="20"/>
              </w:rPr>
              <w:t>2007-2010</w:t>
            </w:r>
          </w:p>
        </w:tc>
        <w:tc>
          <w:tcPr>
            <w:tcW w:w="8222" w:type="dxa"/>
            <w:gridSpan w:val="11"/>
            <w:tcBorders>
              <w:top w:val="nil"/>
              <w:left w:val="nil"/>
              <w:bottom w:val="single" w:sz="4" w:space="0" w:color="auto"/>
              <w:right w:val="single" w:sz="4" w:space="0" w:color="auto"/>
            </w:tcBorders>
            <w:shd w:val="clear" w:color="auto" w:fill="auto"/>
          </w:tcPr>
          <w:p w14:paraId="30133675" w14:textId="2B620303" w:rsidR="002D41B1" w:rsidRPr="009A269C" w:rsidRDefault="002D41B1" w:rsidP="002D41B1">
            <w:pPr>
              <w:pStyle w:val="Zkladntext"/>
              <w:tabs>
                <w:tab w:val="left" w:pos="1658"/>
              </w:tabs>
              <w:rPr>
                <w:rFonts w:ascii="Times New Roman" w:hAnsi="Times New Roman"/>
                <w:i w:val="0"/>
                <w:sz w:val="20"/>
                <w:szCs w:val="20"/>
              </w:rPr>
            </w:pPr>
            <w:r w:rsidRPr="002D41B1">
              <w:rPr>
                <w:rFonts w:ascii="Times New Roman" w:hAnsi="Times New Roman"/>
                <w:i w:val="0"/>
                <w:sz w:val="20"/>
                <w:szCs w:val="20"/>
              </w:rPr>
              <w:t>Univerzita Tomáše Bati ve Zlíně, Fakulta managementu a ekonomiky, obor Management a ekonomika (Bc.)</w:t>
            </w:r>
          </w:p>
        </w:tc>
      </w:tr>
      <w:tr w:rsidR="00D6164C" w14:paraId="50E8DEFF" w14:textId="77777777" w:rsidTr="002D41B1">
        <w:tc>
          <w:tcPr>
            <w:tcW w:w="9990" w:type="dxa"/>
            <w:gridSpan w:val="12"/>
            <w:tcBorders>
              <w:top w:val="nil"/>
              <w:left w:val="single" w:sz="4" w:space="0" w:color="auto"/>
              <w:bottom w:val="single" w:sz="4" w:space="0" w:color="auto"/>
              <w:right w:val="single" w:sz="4" w:space="0" w:color="auto"/>
            </w:tcBorders>
            <w:shd w:val="clear" w:color="auto" w:fill="F7CAAC"/>
          </w:tcPr>
          <w:p w14:paraId="681A3825" w14:textId="77777777" w:rsidR="00D6164C" w:rsidRPr="009A269C" w:rsidRDefault="00D6164C" w:rsidP="007C3670">
            <w:pPr>
              <w:jc w:val="both"/>
              <w:rPr>
                <w:b/>
              </w:rPr>
            </w:pPr>
            <w:r w:rsidRPr="009A269C">
              <w:rPr>
                <w:b/>
              </w:rPr>
              <w:t>Údaje o odborném působení od absolvování VŠ</w:t>
            </w:r>
          </w:p>
        </w:tc>
      </w:tr>
      <w:tr w:rsidR="00D6164C" w:rsidRPr="00E54DBF" w14:paraId="6D162940" w14:textId="77777777" w:rsidTr="002D41B1">
        <w:tblPrEx>
          <w:tblLook w:val="0000" w:firstRow="0" w:lastRow="0" w:firstColumn="0" w:lastColumn="0" w:noHBand="0" w:noVBand="0"/>
        </w:tblPrEx>
        <w:trPr>
          <w:trHeight w:val="123"/>
        </w:trPr>
        <w:tc>
          <w:tcPr>
            <w:tcW w:w="1768" w:type="dxa"/>
            <w:tcBorders>
              <w:top w:val="single" w:sz="4" w:space="0" w:color="auto"/>
              <w:left w:val="single" w:sz="4" w:space="0" w:color="auto"/>
              <w:bottom w:val="nil"/>
              <w:right w:val="nil"/>
            </w:tcBorders>
          </w:tcPr>
          <w:p w14:paraId="10BFCAA2" w14:textId="6F883753" w:rsidR="00D6164C" w:rsidRPr="009A269C" w:rsidRDefault="002D41B1" w:rsidP="007C3670">
            <w:pPr>
              <w:pStyle w:val="Zkladntext"/>
              <w:rPr>
                <w:rFonts w:ascii="Times New Roman" w:hAnsi="Times New Roman"/>
                <w:i w:val="0"/>
                <w:sz w:val="20"/>
                <w:szCs w:val="20"/>
                <w:highlight w:val="yellow"/>
              </w:rPr>
            </w:pPr>
            <w:r w:rsidRPr="002D41B1">
              <w:rPr>
                <w:rFonts w:ascii="Times New Roman" w:hAnsi="Times New Roman"/>
                <w:i w:val="0"/>
                <w:sz w:val="20"/>
                <w:szCs w:val="20"/>
              </w:rPr>
              <w:t>02/2012 – 09/2013</w:t>
            </w:r>
          </w:p>
        </w:tc>
        <w:tc>
          <w:tcPr>
            <w:tcW w:w="8222" w:type="dxa"/>
            <w:gridSpan w:val="11"/>
            <w:tcBorders>
              <w:top w:val="single" w:sz="4" w:space="0" w:color="auto"/>
              <w:left w:val="nil"/>
              <w:bottom w:val="nil"/>
              <w:right w:val="single" w:sz="4" w:space="0" w:color="auto"/>
            </w:tcBorders>
          </w:tcPr>
          <w:p w14:paraId="28CD7535" w14:textId="0547D234" w:rsidR="00D6164C" w:rsidRPr="009A269C" w:rsidRDefault="002D41B1" w:rsidP="007C3670">
            <w:pPr>
              <w:jc w:val="both"/>
              <w:rPr>
                <w:highlight w:val="yellow"/>
              </w:rPr>
            </w:pPr>
            <w:r w:rsidRPr="002D41B1">
              <w:t>Meopta – optika, s.r.o., Obor: Průmyslové inženýrství, Pozice: Průmyslový inženýr</w:t>
            </w:r>
          </w:p>
        </w:tc>
      </w:tr>
      <w:tr w:rsidR="00D6164C" w:rsidRPr="00E54DBF" w14:paraId="3D3CA9A7" w14:textId="77777777" w:rsidTr="002D41B1">
        <w:tblPrEx>
          <w:tblLook w:val="0000" w:firstRow="0" w:lastRow="0" w:firstColumn="0" w:lastColumn="0" w:noHBand="0" w:noVBand="0"/>
        </w:tblPrEx>
        <w:trPr>
          <w:trHeight w:val="135"/>
        </w:trPr>
        <w:tc>
          <w:tcPr>
            <w:tcW w:w="1768" w:type="dxa"/>
            <w:tcBorders>
              <w:top w:val="nil"/>
              <w:left w:val="single" w:sz="4" w:space="0" w:color="auto"/>
              <w:bottom w:val="single" w:sz="4" w:space="0" w:color="auto"/>
              <w:right w:val="nil"/>
            </w:tcBorders>
          </w:tcPr>
          <w:p w14:paraId="06396288" w14:textId="005EAD29" w:rsidR="00D6164C" w:rsidRPr="009A269C" w:rsidRDefault="002D41B1" w:rsidP="007C3670">
            <w:pPr>
              <w:pStyle w:val="Zkladntext"/>
              <w:rPr>
                <w:rFonts w:ascii="Times New Roman" w:hAnsi="Times New Roman"/>
                <w:i w:val="0"/>
                <w:sz w:val="20"/>
                <w:szCs w:val="20"/>
              </w:rPr>
            </w:pPr>
            <w:r w:rsidRPr="002D41B1">
              <w:rPr>
                <w:rFonts w:ascii="Times New Roman" w:hAnsi="Times New Roman"/>
                <w:i w:val="0"/>
                <w:sz w:val="20"/>
                <w:szCs w:val="20"/>
              </w:rPr>
              <w:t>10/2013 – dosud</w:t>
            </w:r>
          </w:p>
        </w:tc>
        <w:tc>
          <w:tcPr>
            <w:tcW w:w="8222" w:type="dxa"/>
            <w:gridSpan w:val="11"/>
            <w:tcBorders>
              <w:top w:val="nil"/>
              <w:left w:val="nil"/>
              <w:bottom w:val="single" w:sz="4" w:space="0" w:color="auto"/>
              <w:right w:val="single" w:sz="4" w:space="0" w:color="auto"/>
            </w:tcBorders>
          </w:tcPr>
          <w:p w14:paraId="6285ACA2" w14:textId="258C4921" w:rsidR="00D6164C" w:rsidRPr="009A269C" w:rsidRDefault="002D41B1" w:rsidP="002D41B1">
            <w:pPr>
              <w:jc w:val="both"/>
            </w:pPr>
            <w:r>
              <w:t>sdružení fyzických osob Lean solutions, Obor: Průmyslové inženýrství, Procesní řízení, Automatizace.  Pozice: průmyslový a procesní inženýr, jednatel</w:t>
            </w:r>
          </w:p>
        </w:tc>
      </w:tr>
      <w:tr w:rsidR="00D6164C" w14:paraId="0CBECFEF" w14:textId="77777777" w:rsidTr="002D41B1">
        <w:trPr>
          <w:trHeight w:val="250"/>
        </w:trPr>
        <w:tc>
          <w:tcPr>
            <w:tcW w:w="9990" w:type="dxa"/>
            <w:gridSpan w:val="12"/>
            <w:tcBorders>
              <w:top w:val="single" w:sz="4" w:space="0" w:color="auto"/>
            </w:tcBorders>
            <w:shd w:val="clear" w:color="auto" w:fill="F7CAAC"/>
          </w:tcPr>
          <w:p w14:paraId="5B454D99" w14:textId="77777777" w:rsidR="00D6164C" w:rsidRDefault="00D6164C" w:rsidP="007C3670">
            <w:pPr>
              <w:jc w:val="both"/>
            </w:pPr>
            <w:r>
              <w:rPr>
                <w:b/>
              </w:rPr>
              <w:t>Zkušenosti s vedením kvalifikačních a rigorózních prací</w:t>
            </w:r>
          </w:p>
        </w:tc>
      </w:tr>
      <w:tr w:rsidR="00D6164C" w14:paraId="6FF437AE" w14:textId="77777777" w:rsidTr="002D41B1">
        <w:trPr>
          <w:trHeight w:val="306"/>
        </w:trPr>
        <w:tc>
          <w:tcPr>
            <w:tcW w:w="9990" w:type="dxa"/>
            <w:gridSpan w:val="12"/>
          </w:tcPr>
          <w:p w14:paraId="0F3BC624" w14:textId="502430E2" w:rsidR="00D6164C" w:rsidRDefault="00D6164C" w:rsidP="007C3670">
            <w:pPr>
              <w:jc w:val="both"/>
            </w:pPr>
            <w:r>
              <w:t xml:space="preserve">Počet vedených bakalářských prací – </w:t>
            </w:r>
            <w:r w:rsidR="002D41B1">
              <w:t>0</w:t>
            </w:r>
          </w:p>
          <w:p w14:paraId="032CFD0B" w14:textId="3C102657" w:rsidR="00D6164C" w:rsidRDefault="00D6164C" w:rsidP="007C3670">
            <w:pPr>
              <w:jc w:val="both"/>
            </w:pPr>
            <w:r>
              <w:t xml:space="preserve">Počet vedených diplomových prací – </w:t>
            </w:r>
            <w:r w:rsidR="002D41B1">
              <w:t>2</w:t>
            </w:r>
          </w:p>
        </w:tc>
      </w:tr>
      <w:tr w:rsidR="00D6164C" w14:paraId="08D73707" w14:textId="77777777" w:rsidTr="002D41B1">
        <w:trPr>
          <w:cantSplit/>
        </w:trPr>
        <w:tc>
          <w:tcPr>
            <w:tcW w:w="3685" w:type="dxa"/>
            <w:gridSpan w:val="3"/>
            <w:tcBorders>
              <w:top w:val="single" w:sz="12" w:space="0" w:color="auto"/>
            </w:tcBorders>
            <w:shd w:val="clear" w:color="auto" w:fill="F7CAAC"/>
          </w:tcPr>
          <w:p w14:paraId="07090042" w14:textId="77777777" w:rsidR="00D6164C" w:rsidRDefault="00D6164C" w:rsidP="007C3670">
            <w:pPr>
              <w:jc w:val="both"/>
            </w:pPr>
            <w:r>
              <w:rPr>
                <w:b/>
              </w:rPr>
              <w:t xml:space="preserve">Obor habilitačního řízení </w:t>
            </w:r>
          </w:p>
        </w:tc>
        <w:tc>
          <w:tcPr>
            <w:tcW w:w="2254" w:type="dxa"/>
            <w:gridSpan w:val="2"/>
            <w:tcBorders>
              <w:top w:val="single" w:sz="12" w:space="0" w:color="auto"/>
            </w:tcBorders>
            <w:shd w:val="clear" w:color="auto" w:fill="F7CAAC"/>
          </w:tcPr>
          <w:p w14:paraId="7F5B99B2" w14:textId="77777777" w:rsidR="00D6164C" w:rsidRDefault="00D6164C" w:rsidP="007C3670">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8244AEE" w14:textId="77777777" w:rsidR="00D6164C" w:rsidRDefault="00D6164C" w:rsidP="007C3670">
            <w:pPr>
              <w:jc w:val="both"/>
            </w:pPr>
            <w:r>
              <w:rPr>
                <w:b/>
              </w:rPr>
              <w:t>Řízení konáno na VŠ</w:t>
            </w:r>
          </w:p>
        </w:tc>
        <w:tc>
          <w:tcPr>
            <w:tcW w:w="1794" w:type="dxa"/>
            <w:gridSpan w:val="3"/>
            <w:tcBorders>
              <w:top w:val="single" w:sz="12" w:space="0" w:color="auto"/>
              <w:left w:val="single" w:sz="12" w:space="0" w:color="auto"/>
            </w:tcBorders>
            <w:shd w:val="clear" w:color="auto" w:fill="F7CAAC"/>
          </w:tcPr>
          <w:p w14:paraId="235B83AD" w14:textId="77777777" w:rsidR="00D6164C" w:rsidRDefault="00D6164C" w:rsidP="007C3670">
            <w:pPr>
              <w:jc w:val="both"/>
              <w:rPr>
                <w:b/>
              </w:rPr>
            </w:pPr>
            <w:r>
              <w:rPr>
                <w:b/>
              </w:rPr>
              <w:t>Ohlasy publikací</w:t>
            </w:r>
          </w:p>
        </w:tc>
      </w:tr>
      <w:tr w:rsidR="00D6164C" w14:paraId="45EBA086" w14:textId="77777777" w:rsidTr="002D41B1">
        <w:trPr>
          <w:cantSplit/>
        </w:trPr>
        <w:tc>
          <w:tcPr>
            <w:tcW w:w="3685" w:type="dxa"/>
            <w:gridSpan w:val="3"/>
          </w:tcPr>
          <w:p w14:paraId="4366BD57" w14:textId="7F85ED7F" w:rsidR="00D6164C" w:rsidRDefault="00D6164C" w:rsidP="007C3670">
            <w:pPr>
              <w:jc w:val="center"/>
            </w:pPr>
          </w:p>
        </w:tc>
        <w:tc>
          <w:tcPr>
            <w:tcW w:w="2254" w:type="dxa"/>
            <w:gridSpan w:val="2"/>
          </w:tcPr>
          <w:p w14:paraId="577A9C7A" w14:textId="37E24BE2" w:rsidR="00D6164C" w:rsidRDefault="00D6164C" w:rsidP="007C3670">
            <w:pPr>
              <w:jc w:val="center"/>
            </w:pPr>
          </w:p>
        </w:tc>
        <w:tc>
          <w:tcPr>
            <w:tcW w:w="2257" w:type="dxa"/>
            <w:gridSpan w:val="4"/>
            <w:tcBorders>
              <w:right w:val="single" w:sz="12" w:space="0" w:color="auto"/>
            </w:tcBorders>
          </w:tcPr>
          <w:p w14:paraId="15D1E76A" w14:textId="529BA3A8" w:rsidR="00D6164C" w:rsidRDefault="00D6164C" w:rsidP="007C3670">
            <w:pPr>
              <w:jc w:val="center"/>
            </w:pPr>
          </w:p>
        </w:tc>
        <w:tc>
          <w:tcPr>
            <w:tcW w:w="635" w:type="dxa"/>
            <w:tcBorders>
              <w:left w:val="single" w:sz="12" w:space="0" w:color="auto"/>
            </w:tcBorders>
            <w:shd w:val="clear" w:color="auto" w:fill="F7CAAC"/>
          </w:tcPr>
          <w:p w14:paraId="30A780FC" w14:textId="77777777" w:rsidR="00D6164C" w:rsidRDefault="00D6164C" w:rsidP="007C3670">
            <w:pPr>
              <w:jc w:val="both"/>
            </w:pPr>
            <w:r>
              <w:rPr>
                <w:b/>
              </w:rPr>
              <w:t>WOS</w:t>
            </w:r>
          </w:p>
        </w:tc>
        <w:tc>
          <w:tcPr>
            <w:tcW w:w="696" w:type="dxa"/>
            <w:shd w:val="clear" w:color="auto" w:fill="F7CAAC"/>
          </w:tcPr>
          <w:p w14:paraId="250C1538" w14:textId="77777777" w:rsidR="00D6164C" w:rsidRDefault="00D6164C" w:rsidP="007C3670">
            <w:pPr>
              <w:jc w:val="both"/>
              <w:rPr>
                <w:sz w:val="18"/>
              </w:rPr>
            </w:pPr>
            <w:r>
              <w:rPr>
                <w:b/>
                <w:sz w:val="18"/>
              </w:rPr>
              <w:t>Scopus</w:t>
            </w:r>
          </w:p>
        </w:tc>
        <w:tc>
          <w:tcPr>
            <w:tcW w:w="463" w:type="dxa"/>
            <w:shd w:val="clear" w:color="auto" w:fill="F7CAAC"/>
          </w:tcPr>
          <w:p w14:paraId="5B96DEBB" w14:textId="77777777" w:rsidR="00D6164C" w:rsidRDefault="00D6164C" w:rsidP="007C3670">
            <w:pPr>
              <w:jc w:val="both"/>
            </w:pPr>
            <w:r>
              <w:rPr>
                <w:b/>
                <w:sz w:val="18"/>
              </w:rPr>
              <w:t>ostatní</w:t>
            </w:r>
          </w:p>
        </w:tc>
      </w:tr>
      <w:tr w:rsidR="00D6164C" w14:paraId="17A814F0" w14:textId="77777777" w:rsidTr="002D41B1">
        <w:trPr>
          <w:cantSplit/>
          <w:trHeight w:val="70"/>
        </w:trPr>
        <w:tc>
          <w:tcPr>
            <w:tcW w:w="3685" w:type="dxa"/>
            <w:gridSpan w:val="3"/>
            <w:shd w:val="clear" w:color="auto" w:fill="F7CAAC"/>
          </w:tcPr>
          <w:p w14:paraId="7B7A006E" w14:textId="77777777" w:rsidR="00D6164C" w:rsidRDefault="00D6164C" w:rsidP="007C3670">
            <w:pPr>
              <w:jc w:val="both"/>
            </w:pPr>
            <w:r>
              <w:rPr>
                <w:b/>
              </w:rPr>
              <w:t>Obor jmenovacího řízení</w:t>
            </w:r>
          </w:p>
        </w:tc>
        <w:tc>
          <w:tcPr>
            <w:tcW w:w="2254" w:type="dxa"/>
            <w:gridSpan w:val="2"/>
            <w:shd w:val="clear" w:color="auto" w:fill="F7CAAC"/>
          </w:tcPr>
          <w:p w14:paraId="126F6E4E" w14:textId="4FF51D84" w:rsidR="00D6164C" w:rsidRDefault="00D6164C" w:rsidP="007C3670">
            <w:pPr>
              <w:jc w:val="both"/>
            </w:pPr>
            <w:r>
              <w:rPr>
                <w:b/>
              </w:rPr>
              <w:t xml:space="preserve">Rok udělení hodnosti </w:t>
            </w:r>
          </w:p>
        </w:tc>
        <w:tc>
          <w:tcPr>
            <w:tcW w:w="2257" w:type="dxa"/>
            <w:gridSpan w:val="4"/>
            <w:tcBorders>
              <w:right w:val="single" w:sz="12" w:space="0" w:color="auto"/>
            </w:tcBorders>
            <w:shd w:val="clear" w:color="auto" w:fill="F7CAAC"/>
          </w:tcPr>
          <w:p w14:paraId="57E76101" w14:textId="77777777" w:rsidR="00D6164C" w:rsidRDefault="00D6164C" w:rsidP="007C3670">
            <w:pPr>
              <w:jc w:val="both"/>
            </w:pPr>
            <w:r>
              <w:rPr>
                <w:b/>
              </w:rPr>
              <w:t>Řízení konáno na VŠ</w:t>
            </w:r>
          </w:p>
        </w:tc>
        <w:tc>
          <w:tcPr>
            <w:tcW w:w="635" w:type="dxa"/>
            <w:vMerge w:val="restart"/>
            <w:tcBorders>
              <w:left w:val="single" w:sz="12" w:space="0" w:color="auto"/>
            </w:tcBorders>
          </w:tcPr>
          <w:p w14:paraId="628145D1" w14:textId="2EC946ED" w:rsidR="00D6164C" w:rsidRDefault="002D41B1" w:rsidP="007C3670">
            <w:pPr>
              <w:jc w:val="center"/>
              <w:rPr>
                <w:b/>
              </w:rPr>
            </w:pPr>
            <w:r>
              <w:rPr>
                <w:b/>
              </w:rPr>
              <w:t>0</w:t>
            </w:r>
          </w:p>
        </w:tc>
        <w:tc>
          <w:tcPr>
            <w:tcW w:w="696" w:type="dxa"/>
            <w:vMerge w:val="restart"/>
          </w:tcPr>
          <w:p w14:paraId="146056B1" w14:textId="03AAA6E5" w:rsidR="00D6164C" w:rsidRDefault="002D41B1" w:rsidP="007C3670">
            <w:pPr>
              <w:jc w:val="center"/>
              <w:rPr>
                <w:b/>
              </w:rPr>
            </w:pPr>
            <w:r>
              <w:rPr>
                <w:b/>
              </w:rPr>
              <w:t>0</w:t>
            </w:r>
          </w:p>
        </w:tc>
        <w:tc>
          <w:tcPr>
            <w:tcW w:w="463" w:type="dxa"/>
            <w:vMerge w:val="restart"/>
          </w:tcPr>
          <w:p w14:paraId="4EEA9021" w14:textId="77777777" w:rsidR="00D6164C" w:rsidRPr="008132EC" w:rsidRDefault="00D6164C" w:rsidP="007C3670">
            <w:pPr>
              <w:jc w:val="center"/>
            </w:pPr>
            <w:r>
              <w:t>0</w:t>
            </w:r>
          </w:p>
        </w:tc>
      </w:tr>
      <w:tr w:rsidR="00D6164C" w14:paraId="0FB47CB1" w14:textId="77777777" w:rsidTr="002D41B1">
        <w:trPr>
          <w:trHeight w:val="205"/>
        </w:trPr>
        <w:tc>
          <w:tcPr>
            <w:tcW w:w="3685" w:type="dxa"/>
            <w:gridSpan w:val="3"/>
          </w:tcPr>
          <w:p w14:paraId="2637F196" w14:textId="77777777" w:rsidR="00D6164C" w:rsidRDefault="00D6164C" w:rsidP="007C3670">
            <w:pPr>
              <w:jc w:val="center"/>
            </w:pPr>
          </w:p>
        </w:tc>
        <w:tc>
          <w:tcPr>
            <w:tcW w:w="2254" w:type="dxa"/>
            <w:gridSpan w:val="2"/>
          </w:tcPr>
          <w:p w14:paraId="4B3BDC63" w14:textId="77777777" w:rsidR="00D6164C" w:rsidRDefault="00D6164C" w:rsidP="007C3670">
            <w:pPr>
              <w:jc w:val="center"/>
            </w:pPr>
          </w:p>
        </w:tc>
        <w:tc>
          <w:tcPr>
            <w:tcW w:w="2257" w:type="dxa"/>
            <w:gridSpan w:val="4"/>
            <w:tcBorders>
              <w:right w:val="single" w:sz="12" w:space="0" w:color="auto"/>
            </w:tcBorders>
          </w:tcPr>
          <w:p w14:paraId="52829416" w14:textId="77777777" w:rsidR="00D6164C" w:rsidRDefault="00D6164C" w:rsidP="007C3670">
            <w:pPr>
              <w:jc w:val="center"/>
            </w:pPr>
          </w:p>
        </w:tc>
        <w:tc>
          <w:tcPr>
            <w:tcW w:w="635" w:type="dxa"/>
            <w:vMerge/>
            <w:tcBorders>
              <w:left w:val="single" w:sz="12" w:space="0" w:color="auto"/>
            </w:tcBorders>
            <w:vAlign w:val="center"/>
          </w:tcPr>
          <w:p w14:paraId="7677ECD3" w14:textId="77777777" w:rsidR="00D6164C" w:rsidRDefault="00D6164C" w:rsidP="007C3670">
            <w:pPr>
              <w:rPr>
                <w:b/>
              </w:rPr>
            </w:pPr>
          </w:p>
        </w:tc>
        <w:tc>
          <w:tcPr>
            <w:tcW w:w="696" w:type="dxa"/>
            <w:vMerge/>
            <w:vAlign w:val="center"/>
          </w:tcPr>
          <w:p w14:paraId="71C55CE0" w14:textId="77777777" w:rsidR="00D6164C" w:rsidRDefault="00D6164C" w:rsidP="007C3670">
            <w:pPr>
              <w:rPr>
                <w:b/>
              </w:rPr>
            </w:pPr>
          </w:p>
        </w:tc>
        <w:tc>
          <w:tcPr>
            <w:tcW w:w="463" w:type="dxa"/>
            <w:vMerge/>
            <w:vAlign w:val="center"/>
          </w:tcPr>
          <w:p w14:paraId="3B88F1E4" w14:textId="77777777" w:rsidR="00D6164C" w:rsidRDefault="00D6164C" w:rsidP="007C3670">
            <w:pPr>
              <w:rPr>
                <w:b/>
              </w:rPr>
            </w:pPr>
          </w:p>
        </w:tc>
      </w:tr>
      <w:tr w:rsidR="00D6164C" w14:paraId="62B759C0" w14:textId="77777777" w:rsidTr="002D41B1">
        <w:tc>
          <w:tcPr>
            <w:tcW w:w="9990" w:type="dxa"/>
            <w:gridSpan w:val="12"/>
            <w:shd w:val="clear" w:color="auto" w:fill="F7CAAC"/>
          </w:tcPr>
          <w:p w14:paraId="1A204302" w14:textId="77777777" w:rsidR="00D6164C" w:rsidRDefault="00D6164C" w:rsidP="007C3670">
            <w:pPr>
              <w:jc w:val="both"/>
              <w:rPr>
                <w:b/>
              </w:rPr>
            </w:pPr>
            <w:r>
              <w:rPr>
                <w:b/>
              </w:rPr>
              <w:t xml:space="preserve">Přehled o nejvýznamnější publikační a další tvůrčí činnosti nebo další profesní činnosti u odborníků z praxe vztahující se k zabezpečovaným předmětům </w:t>
            </w:r>
          </w:p>
        </w:tc>
      </w:tr>
      <w:tr w:rsidR="00D6164C" w14:paraId="365587DF" w14:textId="77777777" w:rsidTr="002D41B1">
        <w:trPr>
          <w:trHeight w:val="567"/>
        </w:trPr>
        <w:tc>
          <w:tcPr>
            <w:tcW w:w="9990" w:type="dxa"/>
            <w:gridSpan w:val="12"/>
          </w:tcPr>
          <w:p w14:paraId="26F65E44" w14:textId="77777777" w:rsidR="002D41B1" w:rsidRDefault="002D41B1" w:rsidP="002D41B1">
            <w:pPr>
              <w:jc w:val="both"/>
            </w:pPr>
            <w:r>
              <w:t xml:space="preserve">HRABAL, M., M. OPLETALOVÁ a D. TUČEK. Business Process Management in Czech Higher Education. </w:t>
            </w:r>
            <w:r>
              <w:rPr>
                <w:i/>
                <w:iCs/>
              </w:rPr>
              <w:t>Journal of Applied Engineering Science</w:t>
            </w:r>
            <w:r>
              <w:t xml:space="preserve">, 2017, roč. 15, č. 1, s. 35-44. ISSN 1451-4117 (45%). </w:t>
            </w:r>
          </w:p>
          <w:p w14:paraId="548B2D9E" w14:textId="77777777" w:rsidR="002D41B1" w:rsidRDefault="002D41B1" w:rsidP="002D41B1">
            <w:pPr>
              <w:jc w:val="both"/>
            </w:pPr>
            <w:r>
              <w:t xml:space="preserve">HRABAL, M., M. OPLETALOVÁ a D. TUČEK. Teaching Business Process management: Improving the Process of Process Modeling Course. </w:t>
            </w:r>
            <w:r>
              <w:rPr>
                <w:i/>
                <w:iCs/>
              </w:rPr>
              <w:t>Journal of Applied Engineering Science</w:t>
            </w:r>
            <w:r>
              <w:t>, 2017, roč. 15, č. 2, s. 113-121. ISSN 1451-4117 (45%).</w:t>
            </w:r>
          </w:p>
          <w:p w14:paraId="7A61FB35" w14:textId="77777777" w:rsidR="002D41B1" w:rsidRDefault="002D41B1" w:rsidP="002D41B1">
            <w:pPr>
              <w:jc w:val="both"/>
              <w:rPr>
                <w:lang w:val="en-GB"/>
              </w:rPr>
            </w:pPr>
            <w:r>
              <w:t xml:space="preserve">OPLETALOVÁ, </w:t>
            </w:r>
            <w:r w:rsidRPr="00885C6D">
              <w:rPr>
                <w:lang w:val="en-GB"/>
              </w:rPr>
              <w:t>M</w:t>
            </w:r>
            <w:r>
              <w:rPr>
                <w:lang w:val="en-GB"/>
              </w:rPr>
              <w:t>.</w:t>
            </w:r>
            <w:r w:rsidRPr="00885C6D">
              <w:rPr>
                <w:lang w:val="en-GB"/>
              </w:rPr>
              <w:t xml:space="preserve"> Lean Healthcare:</w:t>
            </w:r>
            <w:r>
              <w:rPr>
                <w:lang w:val="en-GB"/>
              </w:rPr>
              <w:t xml:space="preserve"> </w:t>
            </w:r>
            <w:r w:rsidRPr="00885C6D">
              <w:rPr>
                <w:lang w:val="en-GB"/>
              </w:rPr>
              <w:t>An Opportunity for Czech Healthcare Facilities</w:t>
            </w:r>
            <w:r>
              <w:rPr>
                <w:lang w:val="en-GB"/>
              </w:rPr>
              <w:t xml:space="preserve">. </w:t>
            </w:r>
            <w:r w:rsidRPr="00A7352C">
              <w:rPr>
                <w:i/>
                <w:lang w:val="en-GB"/>
              </w:rPr>
              <w:t>Acta Sting</w:t>
            </w:r>
            <w:r>
              <w:rPr>
                <w:lang w:val="en-GB"/>
              </w:rPr>
              <w:t>. 2015, č. 2, s. 58- 75. ISSN 1805-6873.</w:t>
            </w:r>
          </w:p>
          <w:p w14:paraId="02C40DE4" w14:textId="1BEF2747" w:rsidR="00D6164C" w:rsidRPr="00FF3F07" w:rsidRDefault="002D41B1" w:rsidP="002D41B1">
            <w:pPr>
              <w:jc w:val="both"/>
            </w:pPr>
            <w:r w:rsidRPr="00B1604C">
              <w:t>OPLETALOVÁ, M. Lean Healthcare – Optima</w:t>
            </w:r>
            <w:r>
              <w:t xml:space="preserve">lizace procesů </w:t>
            </w:r>
            <w:r w:rsidRPr="000344F7">
              <w:t xml:space="preserve">ve zdravotnictví. </w:t>
            </w:r>
            <w:r w:rsidRPr="000344F7">
              <w:rPr>
                <w:shd w:val="clear" w:color="auto" w:fill="FFFFFF"/>
              </w:rPr>
              <w:t> In </w:t>
            </w:r>
            <w:r w:rsidRPr="000344F7">
              <w:rPr>
                <w:i/>
                <w:iCs/>
                <w:bdr w:val="none" w:sz="0" w:space="0" w:color="auto" w:frame="1"/>
                <w:shd w:val="clear" w:color="auto" w:fill="FFFFFF"/>
              </w:rPr>
              <w:t>Průmyslové inženýrství 2014</w:t>
            </w:r>
            <w:r w:rsidRPr="000344F7">
              <w:rPr>
                <w:shd w:val="clear" w:color="auto" w:fill="FFFFFF"/>
              </w:rPr>
              <w:t xml:space="preserve">. </w:t>
            </w:r>
            <w:r w:rsidRPr="000344F7">
              <w:t>Plzeň: SmartMotion, 2014, s. 123-130. ISBN 978-80-87539-55-2</w:t>
            </w:r>
            <w:r>
              <w:t>.</w:t>
            </w:r>
          </w:p>
        </w:tc>
      </w:tr>
      <w:tr w:rsidR="00D6164C" w14:paraId="5C45D0A4" w14:textId="77777777" w:rsidTr="002D41B1">
        <w:trPr>
          <w:trHeight w:val="218"/>
        </w:trPr>
        <w:tc>
          <w:tcPr>
            <w:tcW w:w="9990" w:type="dxa"/>
            <w:gridSpan w:val="12"/>
            <w:shd w:val="clear" w:color="auto" w:fill="F7CAAC"/>
          </w:tcPr>
          <w:p w14:paraId="0A4A37A8" w14:textId="77777777" w:rsidR="00D6164C" w:rsidRDefault="00D6164C" w:rsidP="007C3670">
            <w:pPr>
              <w:rPr>
                <w:b/>
              </w:rPr>
            </w:pPr>
            <w:r>
              <w:rPr>
                <w:b/>
              </w:rPr>
              <w:t>Působení v zahraničí</w:t>
            </w:r>
          </w:p>
        </w:tc>
      </w:tr>
      <w:tr w:rsidR="00D6164C" w14:paraId="35D8E5CD" w14:textId="77777777" w:rsidTr="002D41B1">
        <w:trPr>
          <w:trHeight w:val="141"/>
        </w:trPr>
        <w:tc>
          <w:tcPr>
            <w:tcW w:w="9990" w:type="dxa"/>
            <w:gridSpan w:val="12"/>
          </w:tcPr>
          <w:p w14:paraId="7D620EA6" w14:textId="77777777" w:rsidR="00D6164C" w:rsidRPr="008132EC" w:rsidRDefault="00D6164C" w:rsidP="007C3670"/>
        </w:tc>
      </w:tr>
      <w:tr w:rsidR="00D6164C" w14:paraId="09875B39" w14:textId="77777777" w:rsidTr="002D41B1">
        <w:trPr>
          <w:cantSplit/>
          <w:trHeight w:val="70"/>
        </w:trPr>
        <w:tc>
          <w:tcPr>
            <w:tcW w:w="3062" w:type="dxa"/>
            <w:gridSpan w:val="2"/>
            <w:shd w:val="clear" w:color="auto" w:fill="F7CAAC"/>
          </w:tcPr>
          <w:p w14:paraId="5CF4A7BD" w14:textId="77777777" w:rsidR="00D6164C" w:rsidRDefault="00D6164C" w:rsidP="007C3670">
            <w:pPr>
              <w:jc w:val="both"/>
              <w:rPr>
                <w:b/>
              </w:rPr>
            </w:pPr>
            <w:r>
              <w:rPr>
                <w:b/>
              </w:rPr>
              <w:t xml:space="preserve">Podpis </w:t>
            </w:r>
          </w:p>
        </w:tc>
        <w:tc>
          <w:tcPr>
            <w:tcW w:w="4345" w:type="dxa"/>
            <w:gridSpan w:val="5"/>
          </w:tcPr>
          <w:p w14:paraId="30D3D554" w14:textId="77777777" w:rsidR="00D6164C" w:rsidRDefault="00D6164C" w:rsidP="007C3670">
            <w:pPr>
              <w:jc w:val="both"/>
            </w:pPr>
          </w:p>
        </w:tc>
        <w:tc>
          <w:tcPr>
            <w:tcW w:w="789" w:type="dxa"/>
            <w:gridSpan w:val="2"/>
            <w:shd w:val="clear" w:color="auto" w:fill="F7CAAC"/>
          </w:tcPr>
          <w:p w14:paraId="49ABBEEC" w14:textId="77777777" w:rsidR="00D6164C" w:rsidRDefault="00D6164C" w:rsidP="007C3670">
            <w:pPr>
              <w:jc w:val="both"/>
            </w:pPr>
            <w:r>
              <w:rPr>
                <w:b/>
              </w:rPr>
              <w:t>datum</w:t>
            </w:r>
          </w:p>
        </w:tc>
        <w:tc>
          <w:tcPr>
            <w:tcW w:w="1794" w:type="dxa"/>
            <w:gridSpan w:val="3"/>
          </w:tcPr>
          <w:p w14:paraId="5CC8418B" w14:textId="77777777" w:rsidR="00D6164C" w:rsidRDefault="00D6164C" w:rsidP="007C3670">
            <w:pPr>
              <w:jc w:val="both"/>
            </w:pPr>
          </w:p>
        </w:tc>
      </w:tr>
    </w:tbl>
    <w:p w14:paraId="2BAA80DF" w14:textId="77777777" w:rsidR="00D6164C" w:rsidRDefault="00D6164C">
      <w:r>
        <w:br w:type="page"/>
      </w:r>
    </w:p>
    <w:p w14:paraId="0BAEC0F1" w14:textId="77777777"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4DEB" w14:paraId="211F5C2B" w14:textId="77777777" w:rsidTr="00974DEB">
        <w:tc>
          <w:tcPr>
            <w:tcW w:w="9859" w:type="dxa"/>
            <w:gridSpan w:val="11"/>
            <w:tcBorders>
              <w:bottom w:val="double" w:sz="4" w:space="0" w:color="auto"/>
            </w:tcBorders>
            <w:shd w:val="clear" w:color="auto" w:fill="BDD6EE"/>
          </w:tcPr>
          <w:p w14:paraId="0B74F673" w14:textId="77777777" w:rsidR="00974DEB" w:rsidRDefault="00974DEB" w:rsidP="00974DEB">
            <w:pPr>
              <w:jc w:val="both"/>
              <w:rPr>
                <w:b/>
                <w:sz w:val="28"/>
              </w:rPr>
            </w:pPr>
            <w:r>
              <w:rPr>
                <w:b/>
                <w:sz w:val="28"/>
              </w:rPr>
              <w:t>C-I – Personální zabezpečení</w:t>
            </w:r>
          </w:p>
        </w:tc>
      </w:tr>
      <w:tr w:rsidR="00974DEB" w14:paraId="3909DE39" w14:textId="77777777" w:rsidTr="00974DEB">
        <w:tc>
          <w:tcPr>
            <w:tcW w:w="2518" w:type="dxa"/>
            <w:tcBorders>
              <w:top w:val="double" w:sz="4" w:space="0" w:color="auto"/>
            </w:tcBorders>
            <w:shd w:val="clear" w:color="auto" w:fill="F7CAAC"/>
          </w:tcPr>
          <w:p w14:paraId="4B1F8E8D" w14:textId="77777777" w:rsidR="00974DEB" w:rsidRDefault="00974DEB" w:rsidP="00974DEB">
            <w:pPr>
              <w:jc w:val="both"/>
              <w:rPr>
                <w:b/>
              </w:rPr>
            </w:pPr>
            <w:r>
              <w:rPr>
                <w:b/>
              </w:rPr>
              <w:t>Vysoká škola</w:t>
            </w:r>
          </w:p>
        </w:tc>
        <w:tc>
          <w:tcPr>
            <w:tcW w:w="7341" w:type="dxa"/>
            <w:gridSpan w:val="10"/>
          </w:tcPr>
          <w:p w14:paraId="14AC8227" w14:textId="77777777" w:rsidR="00974DEB" w:rsidRDefault="00974DEB" w:rsidP="00974DEB">
            <w:pPr>
              <w:jc w:val="both"/>
            </w:pPr>
            <w:r>
              <w:t>Univerzita Tomáše Bati ve Zlíně</w:t>
            </w:r>
          </w:p>
        </w:tc>
      </w:tr>
      <w:tr w:rsidR="00974DEB" w14:paraId="728CC254" w14:textId="77777777" w:rsidTr="00974DEB">
        <w:tc>
          <w:tcPr>
            <w:tcW w:w="2518" w:type="dxa"/>
            <w:shd w:val="clear" w:color="auto" w:fill="F7CAAC"/>
          </w:tcPr>
          <w:p w14:paraId="4A9EF232" w14:textId="77777777" w:rsidR="00974DEB" w:rsidRDefault="00974DEB" w:rsidP="00974DEB">
            <w:pPr>
              <w:jc w:val="both"/>
              <w:rPr>
                <w:b/>
              </w:rPr>
            </w:pPr>
            <w:r>
              <w:rPr>
                <w:b/>
              </w:rPr>
              <w:t>Součást vysoké školy</w:t>
            </w:r>
          </w:p>
        </w:tc>
        <w:tc>
          <w:tcPr>
            <w:tcW w:w="7341" w:type="dxa"/>
            <w:gridSpan w:val="10"/>
          </w:tcPr>
          <w:p w14:paraId="4EBE3890" w14:textId="77777777" w:rsidR="00974DEB" w:rsidRDefault="00974DEB" w:rsidP="00974DEB">
            <w:pPr>
              <w:jc w:val="both"/>
            </w:pPr>
            <w:r>
              <w:t>Fakulta managementu a ekonomiky</w:t>
            </w:r>
          </w:p>
        </w:tc>
      </w:tr>
      <w:tr w:rsidR="00974DEB" w14:paraId="0BAF77E5" w14:textId="77777777" w:rsidTr="00974DEB">
        <w:tc>
          <w:tcPr>
            <w:tcW w:w="2518" w:type="dxa"/>
            <w:shd w:val="clear" w:color="auto" w:fill="F7CAAC"/>
          </w:tcPr>
          <w:p w14:paraId="1D07FE70" w14:textId="77777777" w:rsidR="00974DEB" w:rsidRDefault="00974DEB" w:rsidP="00974DEB">
            <w:pPr>
              <w:jc w:val="both"/>
              <w:rPr>
                <w:b/>
              </w:rPr>
            </w:pPr>
            <w:r>
              <w:rPr>
                <w:b/>
              </w:rPr>
              <w:t>Název studijního programu</w:t>
            </w:r>
          </w:p>
        </w:tc>
        <w:tc>
          <w:tcPr>
            <w:tcW w:w="7341" w:type="dxa"/>
            <w:gridSpan w:val="10"/>
          </w:tcPr>
          <w:p w14:paraId="56B8D425" w14:textId="7E175E21" w:rsidR="00974DEB" w:rsidRDefault="00974DEB" w:rsidP="00974DEB">
            <w:pPr>
              <w:jc w:val="both"/>
            </w:pPr>
            <w:r>
              <w:t>Průmyslové inženýrství</w:t>
            </w:r>
          </w:p>
        </w:tc>
      </w:tr>
      <w:tr w:rsidR="00974DEB" w14:paraId="7CE92349" w14:textId="77777777" w:rsidTr="00974DEB">
        <w:tc>
          <w:tcPr>
            <w:tcW w:w="2518" w:type="dxa"/>
            <w:shd w:val="clear" w:color="auto" w:fill="F7CAAC"/>
          </w:tcPr>
          <w:p w14:paraId="6597479C" w14:textId="77777777" w:rsidR="00974DEB" w:rsidRDefault="00974DEB" w:rsidP="00974DEB">
            <w:pPr>
              <w:jc w:val="both"/>
              <w:rPr>
                <w:b/>
              </w:rPr>
            </w:pPr>
            <w:r>
              <w:rPr>
                <w:b/>
              </w:rPr>
              <w:t>Jméno a příjmení</w:t>
            </w:r>
          </w:p>
        </w:tc>
        <w:tc>
          <w:tcPr>
            <w:tcW w:w="4536" w:type="dxa"/>
            <w:gridSpan w:val="5"/>
          </w:tcPr>
          <w:p w14:paraId="77A30715" w14:textId="77777777" w:rsidR="00974DEB" w:rsidRDefault="00974DEB" w:rsidP="00974DEB">
            <w:pPr>
              <w:jc w:val="both"/>
            </w:pPr>
            <w:r>
              <w:t>Přemysl PÁLKA</w:t>
            </w:r>
          </w:p>
        </w:tc>
        <w:tc>
          <w:tcPr>
            <w:tcW w:w="709" w:type="dxa"/>
            <w:shd w:val="clear" w:color="auto" w:fill="F7CAAC"/>
          </w:tcPr>
          <w:p w14:paraId="4453A18C" w14:textId="77777777" w:rsidR="00974DEB" w:rsidRDefault="00974DEB" w:rsidP="00974DEB">
            <w:pPr>
              <w:jc w:val="both"/>
              <w:rPr>
                <w:b/>
              </w:rPr>
            </w:pPr>
            <w:r>
              <w:rPr>
                <w:b/>
              </w:rPr>
              <w:t>Tituly</w:t>
            </w:r>
          </w:p>
        </w:tc>
        <w:tc>
          <w:tcPr>
            <w:tcW w:w="2096" w:type="dxa"/>
            <w:gridSpan w:val="4"/>
          </w:tcPr>
          <w:p w14:paraId="57694782" w14:textId="77777777" w:rsidR="00974DEB" w:rsidRDefault="00974DEB" w:rsidP="00974DEB">
            <w:pPr>
              <w:jc w:val="both"/>
            </w:pPr>
            <w:r>
              <w:t>Ing., Ph.D.</w:t>
            </w:r>
          </w:p>
        </w:tc>
      </w:tr>
      <w:tr w:rsidR="00974DEB" w14:paraId="0CB9843D" w14:textId="77777777" w:rsidTr="00974DEB">
        <w:tc>
          <w:tcPr>
            <w:tcW w:w="2518" w:type="dxa"/>
            <w:shd w:val="clear" w:color="auto" w:fill="F7CAAC"/>
          </w:tcPr>
          <w:p w14:paraId="16FB984A" w14:textId="77777777" w:rsidR="00974DEB" w:rsidRDefault="00974DEB" w:rsidP="00974DEB">
            <w:pPr>
              <w:jc w:val="both"/>
              <w:rPr>
                <w:b/>
              </w:rPr>
            </w:pPr>
            <w:r>
              <w:rPr>
                <w:b/>
              </w:rPr>
              <w:t>Rok narození</w:t>
            </w:r>
          </w:p>
        </w:tc>
        <w:tc>
          <w:tcPr>
            <w:tcW w:w="829" w:type="dxa"/>
          </w:tcPr>
          <w:p w14:paraId="4D0E1098" w14:textId="77777777" w:rsidR="00974DEB" w:rsidRDefault="00974DEB" w:rsidP="00974DEB">
            <w:pPr>
              <w:jc w:val="both"/>
            </w:pPr>
            <w:r>
              <w:t>1982</w:t>
            </w:r>
          </w:p>
        </w:tc>
        <w:tc>
          <w:tcPr>
            <w:tcW w:w="1721" w:type="dxa"/>
            <w:shd w:val="clear" w:color="auto" w:fill="F7CAAC"/>
          </w:tcPr>
          <w:p w14:paraId="2F9F7C86" w14:textId="77777777" w:rsidR="00974DEB" w:rsidRDefault="00974DEB" w:rsidP="00974DEB">
            <w:pPr>
              <w:jc w:val="both"/>
              <w:rPr>
                <w:b/>
              </w:rPr>
            </w:pPr>
            <w:r>
              <w:rPr>
                <w:b/>
              </w:rPr>
              <w:t>typ vztahu k VŠ</w:t>
            </w:r>
          </w:p>
        </w:tc>
        <w:tc>
          <w:tcPr>
            <w:tcW w:w="992" w:type="dxa"/>
            <w:gridSpan w:val="2"/>
          </w:tcPr>
          <w:p w14:paraId="1478EA56" w14:textId="77777777" w:rsidR="00974DEB" w:rsidRDefault="00974DEB" w:rsidP="00974DEB">
            <w:pPr>
              <w:jc w:val="both"/>
            </w:pPr>
            <w:r>
              <w:t>pp</w:t>
            </w:r>
          </w:p>
        </w:tc>
        <w:tc>
          <w:tcPr>
            <w:tcW w:w="994" w:type="dxa"/>
            <w:shd w:val="clear" w:color="auto" w:fill="F7CAAC"/>
          </w:tcPr>
          <w:p w14:paraId="7DC2ADEB" w14:textId="77777777" w:rsidR="00974DEB" w:rsidRDefault="00974DEB" w:rsidP="00974DEB">
            <w:pPr>
              <w:jc w:val="both"/>
              <w:rPr>
                <w:b/>
              </w:rPr>
            </w:pPr>
            <w:r>
              <w:rPr>
                <w:b/>
              </w:rPr>
              <w:t>rozsah</w:t>
            </w:r>
          </w:p>
        </w:tc>
        <w:tc>
          <w:tcPr>
            <w:tcW w:w="709" w:type="dxa"/>
          </w:tcPr>
          <w:p w14:paraId="309717EB" w14:textId="77777777" w:rsidR="00974DEB" w:rsidRDefault="00974DEB" w:rsidP="00974DEB">
            <w:pPr>
              <w:jc w:val="both"/>
            </w:pPr>
            <w:r>
              <w:t>40</w:t>
            </w:r>
          </w:p>
        </w:tc>
        <w:tc>
          <w:tcPr>
            <w:tcW w:w="709" w:type="dxa"/>
            <w:gridSpan w:val="2"/>
            <w:shd w:val="clear" w:color="auto" w:fill="F7CAAC"/>
          </w:tcPr>
          <w:p w14:paraId="2F7D5C7A" w14:textId="77777777" w:rsidR="00974DEB" w:rsidRDefault="00974DEB" w:rsidP="00974DEB">
            <w:pPr>
              <w:jc w:val="both"/>
              <w:rPr>
                <w:b/>
              </w:rPr>
            </w:pPr>
            <w:r>
              <w:rPr>
                <w:b/>
              </w:rPr>
              <w:t>do kdy</w:t>
            </w:r>
          </w:p>
        </w:tc>
        <w:tc>
          <w:tcPr>
            <w:tcW w:w="1387" w:type="dxa"/>
            <w:gridSpan w:val="2"/>
          </w:tcPr>
          <w:p w14:paraId="77518072" w14:textId="77777777" w:rsidR="00974DEB" w:rsidRDefault="00974DEB" w:rsidP="00974DEB">
            <w:pPr>
              <w:jc w:val="both"/>
            </w:pPr>
            <w:r>
              <w:t>N</w:t>
            </w:r>
          </w:p>
        </w:tc>
      </w:tr>
      <w:tr w:rsidR="00974DEB" w14:paraId="3C35565D" w14:textId="77777777" w:rsidTr="00974DEB">
        <w:tc>
          <w:tcPr>
            <w:tcW w:w="5068" w:type="dxa"/>
            <w:gridSpan w:val="3"/>
            <w:shd w:val="clear" w:color="auto" w:fill="F7CAAC"/>
          </w:tcPr>
          <w:p w14:paraId="4412BE26" w14:textId="77777777" w:rsidR="00974DEB" w:rsidRDefault="00974DEB" w:rsidP="00974DEB">
            <w:pPr>
              <w:jc w:val="both"/>
              <w:rPr>
                <w:b/>
              </w:rPr>
            </w:pPr>
            <w:r>
              <w:rPr>
                <w:b/>
              </w:rPr>
              <w:t>Typ vztahu na součásti VŠ, která uskutečňuje st. program</w:t>
            </w:r>
          </w:p>
        </w:tc>
        <w:tc>
          <w:tcPr>
            <w:tcW w:w="992" w:type="dxa"/>
            <w:gridSpan w:val="2"/>
          </w:tcPr>
          <w:p w14:paraId="1E15952B" w14:textId="77777777" w:rsidR="00974DEB" w:rsidRDefault="00974DEB" w:rsidP="00974DEB">
            <w:pPr>
              <w:jc w:val="both"/>
            </w:pPr>
            <w:r>
              <w:t>pp</w:t>
            </w:r>
          </w:p>
        </w:tc>
        <w:tc>
          <w:tcPr>
            <w:tcW w:w="994" w:type="dxa"/>
            <w:shd w:val="clear" w:color="auto" w:fill="F7CAAC"/>
          </w:tcPr>
          <w:p w14:paraId="3D085289" w14:textId="77777777" w:rsidR="00974DEB" w:rsidRDefault="00974DEB" w:rsidP="00974DEB">
            <w:pPr>
              <w:jc w:val="both"/>
              <w:rPr>
                <w:b/>
              </w:rPr>
            </w:pPr>
            <w:r>
              <w:rPr>
                <w:b/>
              </w:rPr>
              <w:t>rozsah</w:t>
            </w:r>
          </w:p>
        </w:tc>
        <w:tc>
          <w:tcPr>
            <w:tcW w:w="709" w:type="dxa"/>
          </w:tcPr>
          <w:p w14:paraId="0353294A" w14:textId="77777777" w:rsidR="00974DEB" w:rsidRDefault="00974DEB" w:rsidP="00974DEB">
            <w:pPr>
              <w:jc w:val="both"/>
            </w:pPr>
            <w:r>
              <w:t>40</w:t>
            </w:r>
          </w:p>
        </w:tc>
        <w:tc>
          <w:tcPr>
            <w:tcW w:w="709" w:type="dxa"/>
            <w:gridSpan w:val="2"/>
            <w:shd w:val="clear" w:color="auto" w:fill="F7CAAC"/>
          </w:tcPr>
          <w:p w14:paraId="2863B55B" w14:textId="77777777" w:rsidR="00974DEB" w:rsidRDefault="00974DEB" w:rsidP="00974DEB">
            <w:pPr>
              <w:jc w:val="both"/>
              <w:rPr>
                <w:b/>
              </w:rPr>
            </w:pPr>
            <w:r>
              <w:rPr>
                <w:b/>
              </w:rPr>
              <w:t>do kdy</w:t>
            </w:r>
          </w:p>
        </w:tc>
        <w:tc>
          <w:tcPr>
            <w:tcW w:w="1387" w:type="dxa"/>
            <w:gridSpan w:val="2"/>
          </w:tcPr>
          <w:p w14:paraId="143123C1" w14:textId="77777777" w:rsidR="00974DEB" w:rsidRDefault="00974DEB" w:rsidP="00974DEB">
            <w:pPr>
              <w:jc w:val="both"/>
            </w:pPr>
            <w:r>
              <w:t>N</w:t>
            </w:r>
          </w:p>
        </w:tc>
      </w:tr>
      <w:tr w:rsidR="00974DEB" w14:paraId="70343ADE" w14:textId="77777777" w:rsidTr="00974DEB">
        <w:tc>
          <w:tcPr>
            <w:tcW w:w="6060" w:type="dxa"/>
            <w:gridSpan w:val="5"/>
            <w:shd w:val="clear" w:color="auto" w:fill="F7CAAC"/>
          </w:tcPr>
          <w:p w14:paraId="653F10EA" w14:textId="77777777" w:rsidR="00974DEB" w:rsidRDefault="00974DEB" w:rsidP="00974DEB">
            <w:pPr>
              <w:jc w:val="both"/>
            </w:pPr>
            <w:r>
              <w:rPr>
                <w:b/>
              </w:rPr>
              <w:t>Další současná působení jako akademický pracovník na jiných VŠ</w:t>
            </w:r>
          </w:p>
        </w:tc>
        <w:tc>
          <w:tcPr>
            <w:tcW w:w="1703" w:type="dxa"/>
            <w:gridSpan w:val="2"/>
            <w:shd w:val="clear" w:color="auto" w:fill="F7CAAC"/>
          </w:tcPr>
          <w:p w14:paraId="3F78C6C3" w14:textId="77777777" w:rsidR="00974DEB" w:rsidRDefault="00974DEB" w:rsidP="00974DEB">
            <w:pPr>
              <w:jc w:val="both"/>
              <w:rPr>
                <w:b/>
              </w:rPr>
            </w:pPr>
            <w:r>
              <w:rPr>
                <w:b/>
              </w:rPr>
              <w:t>typ prac. vztahu</w:t>
            </w:r>
          </w:p>
        </w:tc>
        <w:tc>
          <w:tcPr>
            <w:tcW w:w="2096" w:type="dxa"/>
            <w:gridSpan w:val="4"/>
            <w:shd w:val="clear" w:color="auto" w:fill="F7CAAC"/>
          </w:tcPr>
          <w:p w14:paraId="176DF3F2" w14:textId="77777777" w:rsidR="00974DEB" w:rsidRDefault="00974DEB" w:rsidP="00974DEB">
            <w:pPr>
              <w:jc w:val="both"/>
              <w:rPr>
                <w:b/>
              </w:rPr>
            </w:pPr>
            <w:r>
              <w:rPr>
                <w:b/>
              </w:rPr>
              <w:t>rozsah</w:t>
            </w:r>
          </w:p>
        </w:tc>
      </w:tr>
      <w:tr w:rsidR="00974DEB" w14:paraId="555459E3" w14:textId="77777777" w:rsidTr="00974DEB">
        <w:tc>
          <w:tcPr>
            <w:tcW w:w="6060" w:type="dxa"/>
            <w:gridSpan w:val="5"/>
          </w:tcPr>
          <w:p w14:paraId="1EC33A15" w14:textId="77777777" w:rsidR="00974DEB" w:rsidRDefault="00974DEB" w:rsidP="00974DEB">
            <w:pPr>
              <w:jc w:val="both"/>
            </w:pPr>
          </w:p>
        </w:tc>
        <w:tc>
          <w:tcPr>
            <w:tcW w:w="1703" w:type="dxa"/>
            <w:gridSpan w:val="2"/>
          </w:tcPr>
          <w:p w14:paraId="4297EC9A" w14:textId="77777777" w:rsidR="00974DEB" w:rsidRDefault="00974DEB" w:rsidP="00974DEB">
            <w:pPr>
              <w:jc w:val="both"/>
            </w:pPr>
          </w:p>
        </w:tc>
        <w:tc>
          <w:tcPr>
            <w:tcW w:w="2096" w:type="dxa"/>
            <w:gridSpan w:val="4"/>
          </w:tcPr>
          <w:p w14:paraId="595CB9E5" w14:textId="77777777" w:rsidR="00974DEB" w:rsidRDefault="00974DEB" w:rsidP="00974DEB">
            <w:pPr>
              <w:jc w:val="both"/>
            </w:pPr>
          </w:p>
        </w:tc>
      </w:tr>
      <w:tr w:rsidR="00974DEB" w14:paraId="6254F0F8" w14:textId="77777777" w:rsidTr="00974DEB">
        <w:tc>
          <w:tcPr>
            <w:tcW w:w="6060" w:type="dxa"/>
            <w:gridSpan w:val="5"/>
          </w:tcPr>
          <w:p w14:paraId="20092F2F" w14:textId="77777777" w:rsidR="00974DEB" w:rsidRDefault="00974DEB" w:rsidP="00974DEB">
            <w:pPr>
              <w:jc w:val="both"/>
            </w:pPr>
          </w:p>
        </w:tc>
        <w:tc>
          <w:tcPr>
            <w:tcW w:w="1703" w:type="dxa"/>
            <w:gridSpan w:val="2"/>
          </w:tcPr>
          <w:p w14:paraId="1B63F020" w14:textId="77777777" w:rsidR="00974DEB" w:rsidRDefault="00974DEB" w:rsidP="00974DEB">
            <w:pPr>
              <w:jc w:val="both"/>
            </w:pPr>
          </w:p>
        </w:tc>
        <w:tc>
          <w:tcPr>
            <w:tcW w:w="2096" w:type="dxa"/>
            <w:gridSpan w:val="4"/>
          </w:tcPr>
          <w:p w14:paraId="63FFAB21" w14:textId="77777777" w:rsidR="00974DEB" w:rsidRDefault="00974DEB" w:rsidP="00974DEB">
            <w:pPr>
              <w:jc w:val="both"/>
            </w:pPr>
          </w:p>
        </w:tc>
      </w:tr>
      <w:tr w:rsidR="00974DEB" w14:paraId="562B2DE7" w14:textId="77777777" w:rsidTr="00974DEB">
        <w:tc>
          <w:tcPr>
            <w:tcW w:w="6060" w:type="dxa"/>
            <w:gridSpan w:val="5"/>
          </w:tcPr>
          <w:p w14:paraId="6FAD4E15" w14:textId="77777777" w:rsidR="00974DEB" w:rsidRDefault="00974DEB" w:rsidP="00974DEB">
            <w:pPr>
              <w:jc w:val="both"/>
            </w:pPr>
          </w:p>
        </w:tc>
        <w:tc>
          <w:tcPr>
            <w:tcW w:w="1703" w:type="dxa"/>
            <w:gridSpan w:val="2"/>
          </w:tcPr>
          <w:p w14:paraId="66995C5C" w14:textId="77777777" w:rsidR="00974DEB" w:rsidRDefault="00974DEB" w:rsidP="00974DEB">
            <w:pPr>
              <w:jc w:val="both"/>
            </w:pPr>
          </w:p>
        </w:tc>
        <w:tc>
          <w:tcPr>
            <w:tcW w:w="2096" w:type="dxa"/>
            <w:gridSpan w:val="4"/>
          </w:tcPr>
          <w:p w14:paraId="24792272" w14:textId="77777777" w:rsidR="00974DEB" w:rsidRDefault="00974DEB" w:rsidP="00974DEB">
            <w:pPr>
              <w:jc w:val="both"/>
            </w:pPr>
          </w:p>
        </w:tc>
      </w:tr>
      <w:tr w:rsidR="00974DEB" w14:paraId="51713214" w14:textId="77777777" w:rsidTr="00974DEB">
        <w:tc>
          <w:tcPr>
            <w:tcW w:w="6060" w:type="dxa"/>
            <w:gridSpan w:val="5"/>
          </w:tcPr>
          <w:p w14:paraId="518CE37D" w14:textId="77777777" w:rsidR="00974DEB" w:rsidRDefault="00974DEB" w:rsidP="00974DEB">
            <w:pPr>
              <w:jc w:val="both"/>
            </w:pPr>
          </w:p>
        </w:tc>
        <w:tc>
          <w:tcPr>
            <w:tcW w:w="1703" w:type="dxa"/>
            <w:gridSpan w:val="2"/>
          </w:tcPr>
          <w:p w14:paraId="250013D2" w14:textId="77777777" w:rsidR="00974DEB" w:rsidRDefault="00974DEB" w:rsidP="00974DEB">
            <w:pPr>
              <w:jc w:val="both"/>
            </w:pPr>
          </w:p>
        </w:tc>
        <w:tc>
          <w:tcPr>
            <w:tcW w:w="2096" w:type="dxa"/>
            <w:gridSpan w:val="4"/>
          </w:tcPr>
          <w:p w14:paraId="0F0517DD" w14:textId="77777777" w:rsidR="00974DEB" w:rsidRDefault="00974DEB" w:rsidP="00974DEB">
            <w:pPr>
              <w:jc w:val="both"/>
            </w:pPr>
          </w:p>
        </w:tc>
      </w:tr>
      <w:tr w:rsidR="00974DEB" w14:paraId="1FC10738" w14:textId="77777777" w:rsidTr="00974DEB">
        <w:tc>
          <w:tcPr>
            <w:tcW w:w="9859" w:type="dxa"/>
            <w:gridSpan w:val="11"/>
            <w:shd w:val="clear" w:color="auto" w:fill="F7CAAC"/>
          </w:tcPr>
          <w:p w14:paraId="7E9B1D53" w14:textId="77777777" w:rsidR="00974DEB" w:rsidRDefault="00974DEB" w:rsidP="00974DEB">
            <w:pPr>
              <w:jc w:val="both"/>
            </w:pPr>
            <w:r>
              <w:rPr>
                <w:b/>
              </w:rPr>
              <w:t>Předměty příslušného studijního programu a způsob zapojení do jejich výuky, příp. další zapojení do uskutečňování studijního programu</w:t>
            </w:r>
          </w:p>
        </w:tc>
      </w:tr>
      <w:tr w:rsidR="00974DEB" w14:paraId="3F380A19" w14:textId="77777777" w:rsidTr="00974DEB">
        <w:trPr>
          <w:trHeight w:val="480"/>
        </w:trPr>
        <w:tc>
          <w:tcPr>
            <w:tcW w:w="9859" w:type="dxa"/>
            <w:gridSpan w:val="11"/>
            <w:tcBorders>
              <w:top w:val="nil"/>
            </w:tcBorders>
          </w:tcPr>
          <w:p w14:paraId="4B3EB1CE" w14:textId="0595EEE3" w:rsidR="00974DEB" w:rsidRDefault="00642E1C" w:rsidP="00974DEB">
            <w:pPr>
              <w:jc w:val="both"/>
            </w:pPr>
            <w:r w:rsidRPr="00642E1C">
              <w:t xml:space="preserve">Firms and Competitiveness </w:t>
            </w:r>
            <w:r w:rsidR="00974DEB">
              <w:t>- přednášející (40%)</w:t>
            </w:r>
          </w:p>
        </w:tc>
      </w:tr>
      <w:tr w:rsidR="00974DEB" w14:paraId="5C4F2241" w14:textId="77777777" w:rsidTr="00974DEB">
        <w:tc>
          <w:tcPr>
            <w:tcW w:w="9859" w:type="dxa"/>
            <w:gridSpan w:val="11"/>
            <w:shd w:val="clear" w:color="auto" w:fill="F7CAAC"/>
          </w:tcPr>
          <w:p w14:paraId="63E827E3" w14:textId="77777777" w:rsidR="00974DEB" w:rsidRDefault="00974DEB" w:rsidP="00974DEB">
            <w:pPr>
              <w:jc w:val="both"/>
            </w:pPr>
            <w:r>
              <w:rPr>
                <w:b/>
              </w:rPr>
              <w:t xml:space="preserve">Údaje o vzdělání na VŠ </w:t>
            </w:r>
          </w:p>
        </w:tc>
      </w:tr>
      <w:tr w:rsidR="00974DEB" w:rsidRPr="00353BA9" w14:paraId="008BADA6" w14:textId="77777777" w:rsidTr="00974DEB">
        <w:trPr>
          <w:trHeight w:val="664"/>
        </w:trPr>
        <w:tc>
          <w:tcPr>
            <w:tcW w:w="9859" w:type="dxa"/>
            <w:gridSpan w:val="11"/>
          </w:tcPr>
          <w:p w14:paraId="62E1FBF1" w14:textId="77777777" w:rsidR="00974DEB" w:rsidRPr="009A3584" w:rsidRDefault="00974DEB" w:rsidP="00974DEB">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14:paraId="128B2EB6" w14:textId="77777777" w:rsidR="00974DEB" w:rsidRPr="00353BA9" w:rsidRDefault="00974DEB" w:rsidP="00974DEB">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974DEB" w14:paraId="2B65E210" w14:textId="77777777" w:rsidTr="00974DEB">
        <w:tc>
          <w:tcPr>
            <w:tcW w:w="9859" w:type="dxa"/>
            <w:gridSpan w:val="11"/>
            <w:shd w:val="clear" w:color="auto" w:fill="F7CAAC"/>
          </w:tcPr>
          <w:p w14:paraId="09916F42" w14:textId="77777777" w:rsidR="00974DEB" w:rsidRDefault="00974DEB" w:rsidP="00974DEB">
            <w:pPr>
              <w:jc w:val="both"/>
              <w:rPr>
                <w:b/>
              </w:rPr>
            </w:pPr>
            <w:r>
              <w:rPr>
                <w:b/>
              </w:rPr>
              <w:t>Údaje o odborném působení od absolvování VŠ</w:t>
            </w:r>
          </w:p>
        </w:tc>
      </w:tr>
      <w:tr w:rsidR="00974DEB" w14:paraId="29C6D77D" w14:textId="77777777" w:rsidTr="00974DEB">
        <w:trPr>
          <w:trHeight w:val="451"/>
        </w:trPr>
        <w:tc>
          <w:tcPr>
            <w:tcW w:w="9859" w:type="dxa"/>
            <w:gridSpan w:val="11"/>
          </w:tcPr>
          <w:p w14:paraId="7E9E4FCC" w14:textId="77777777" w:rsidR="00974DEB" w:rsidRPr="008E460F" w:rsidRDefault="00974DEB" w:rsidP="00974DEB">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14:paraId="1A682E59" w14:textId="77777777" w:rsidR="00974DEB" w:rsidRDefault="00974DEB" w:rsidP="00974DEB">
            <w:pPr>
              <w:jc w:val="both"/>
            </w:pPr>
          </w:p>
        </w:tc>
      </w:tr>
      <w:tr w:rsidR="00974DEB" w14:paraId="23D8AEDA" w14:textId="77777777" w:rsidTr="00974DEB">
        <w:trPr>
          <w:trHeight w:val="250"/>
        </w:trPr>
        <w:tc>
          <w:tcPr>
            <w:tcW w:w="9859" w:type="dxa"/>
            <w:gridSpan w:val="11"/>
            <w:shd w:val="clear" w:color="auto" w:fill="F7CAAC"/>
          </w:tcPr>
          <w:p w14:paraId="4C459101" w14:textId="77777777" w:rsidR="00974DEB" w:rsidRDefault="00974DEB" w:rsidP="00974DEB">
            <w:pPr>
              <w:jc w:val="both"/>
            </w:pPr>
            <w:r>
              <w:rPr>
                <w:b/>
              </w:rPr>
              <w:t>Zkušenosti s vedením kvalifikačních a rigorózních prací</w:t>
            </w:r>
          </w:p>
        </w:tc>
      </w:tr>
      <w:tr w:rsidR="00974DEB" w14:paraId="4B242214" w14:textId="77777777" w:rsidTr="00974DEB">
        <w:trPr>
          <w:trHeight w:val="420"/>
        </w:trPr>
        <w:tc>
          <w:tcPr>
            <w:tcW w:w="9859" w:type="dxa"/>
            <w:gridSpan w:val="11"/>
          </w:tcPr>
          <w:p w14:paraId="4AB8B2B8" w14:textId="77777777" w:rsidR="00974DEB" w:rsidRDefault="00974DEB" w:rsidP="00974DEB">
            <w:pPr>
              <w:jc w:val="both"/>
            </w:pPr>
            <w:r>
              <w:t>Počet vedených bakalářských prací – 21</w:t>
            </w:r>
          </w:p>
          <w:p w14:paraId="2AAD084C" w14:textId="77777777" w:rsidR="00974DEB" w:rsidRDefault="00974DEB" w:rsidP="00974DEB">
            <w:pPr>
              <w:jc w:val="both"/>
            </w:pPr>
            <w:r>
              <w:t>Počet vedených diplomových prací – 48</w:t>
            </w:r>
          </w:p>
        </w:tc>
      </w:tr>
      <w:tr w:rsidR="00974DEB" w14:paraId="668351AD" w14:textId="77777777" w:rsidTr="00974DEB">
        <w:trPr>
          <w:cantSplit/>
        </w:trPr>
        <w:tc>
          <w:tcPr>
            <w:tcW w:w="3347" w:type="dxa"/>
            <w:gridSpan w:val="2"/>
            <w:tcBorders>
              <w:top w:val="single" w:sz="12" w:space="0" w:color="auto"/>
            </w:tcBorders>
            <w:shd w:val="clear" w:color="auto" w:fill="F7CAAC"/>
          </w:tcPr>
          <w:p w14:paraId="443C2445" w14:textId="77777777" w:rsidR="00974DEB" w:rsidRDefault="00974DEB" w:rsidP="00974DEB">
            <w:pPr>
              <w:jc w:val="both"/>
            </w:pPr>
            <w:r>
              <w:rPr>
                <w:b/>
              </w:rPr>
              <w:t xml:space="preserve">Obor habilitačního řízení </w:t>
            </w:r>
          </w:p>
        </w:tc>
        <w:tc>
          <w:tcPr>
            <w:tcW w:w="2245" w:type="dxa"/>
            <w:gridSpan w:val="2"/>
            <w:tcBorders>
              <w:top w:val="single" w:sz="12" w:space="0" w:color="auto"/>
            </w:tcBorders>
            <w:shd w:val="clear" w:color="auto" w:fill="F7CAAC"/>
          </w:tcPr>
          <w:p w14:paraId="52483E16" w14:textId="77777777" w:rsidR="00974DEB" w:rsidRDefault="00974DEB" w:rsidP="00974D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882B5B9" w14:textId="77777777" w:rsidR="00974DEB" w:rsidRDefault="00974DEB" w:rsidP="00974D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9824AFC" w14:textId="77777777" w:rsidR="00974DEB" w:rsidRDefault="00974DEB" w:rsidP="00974DEB">
            <w:pPr>
              <w:jc w:val="both"/>
              <w:rPr>
                <w:b/>
              </w:rPr>
            </w:pPr>
            <w:r>
              <w:rPr>
                <w:b/>
              </w:rPr>
              <w:t>Ohlasy publikací</w:t>
            </w:r>
          </w:p>
        </w:tc>
      </w:tr>
      <w:tr w:rsidR="00974DEB" w14:paraId="082F2270" w14:textId="77777777" w:rsidTr="00974DEB">
        <w:trPr>
          <w:cantSplit/>
        </w:trPr>
        <w:tc>
          <w:tcPr>
            <w:tcW w:w="3347" w:type="dxa"/>
            <w:gridSpan w:val="2"/>
          </w:tcPr>
          <w:p w14:paraId="56E15986" w14:textId="77777777" w:rsidR="00974DEB" w:rsidRDefault="00974DEB" w:rsidP="00974DEB">
            <w:pPr>
              <w:jc w:val="both"/>
            </w:pPr>
          </w:p>
        </w:tc>
        <w:tc>
          <w:tcPr>
            <w:tcW w:w="2245" w:type="dxa"/>
            <w:gridSpan w:val="2"/>
          </w:tcPr>
          <w:p w14:paraId="1E34574D" w14:textId="77777777" w:rsidR="00974DEB" w:rsidRDefault="00974DEB" w:rsidP="00974DEB">
            <w:pPr>
              <w:jc w:val="both"/>
            </w:pPr>
          </w:p>
        </w:tc>
        <w:tc>
          <w:tcPr>
            <w:tcW w:w="2248" w:type="dxa"/>
            <w:gridSpan w:val="4"/>
            <w:tcBorders>
              <w:right w:val="single" w:sz="12" w:space="0" w:color="auto"/>
            </w:tcBorders>
          </w:tcPr>
          <w:p w14:paraId="5905F4D8" w14:textId="77777777" w:rsidR="00974DEB" w:rsidRDefault="00974DEB" w:rsidP="00974DEB">
            <w:pPr>
              <w:jc w:val="both"/>
            </w:pPr>
          </w:p>
        </w:tc>
        <w:tc>
          <w:tcPr>
            <w:tcW w:w="632" w:type="dxa"/>
            <w:tcBorders>
              <w:left w:val="single" w:sz="12" w:space="0" w:color="auto"/>
            </w:tcBorders>
            <w:shd w:val="clear" w:color="auto" w:fill="F7CAAC"/>
          </w:tcPr>
          <w:p w14:paraId="548EF46F" w14:textId="77777777" w:rsidR="00974DEB" w:rsidRDefault="00974DEB" w:rsidP="00974DEB">
            <w:pPr>
              <w:jc w:val="both"/>
            </w:pPr>
            <w:r>
              <w:rPr>
                <w:b/>
              </w:rPr>
              <w:t>WOS</w:t>
            </w:r>
          </w:p>
        </w:tc>
        <w:tc>
          <w:tcPr>
            <w:tcW w:w="693" w:type="dxa"/>
            <w:shd w:val="clear" w:color="auto" w:fill="F7CAAC"/>
          </w:tcPr>
          <w:p w14:paraId="0B442ABB" w14:textId="77777777" w:rsidR="00974DEB" w:rsidRDefault="00974DEB" w:rsidP="00974DEB">
            <w:pPr>
              <w:jc w:val="both"/>
              <w:rPr>
                <w:sz w:val="18"/>
              </w:rPr>
            </w:pPr>
            <w:r>
              <w:rPr>
                <w:b/>
                <w:sz w:val="18"/>
              </w:rPr>
              <w:t>Scopus</w:t>
            </w:r>
          </w:p>
        </w:tc>
        <w:tc>
          <w:tcPr>
            <w:tcW w:w="694" w:type="dxa"/>
            <w:shd w:val="clear" w:color="auto" w:fill="F7CAAC"/>
          </w:tcPr>
          <w:p w14:paraId="51280AB2" w14:textId="77777777" w:rsidR="00974DEB" w:rsidRDefault="00974DEB" w:rsidP="00974DEB">
            <w:pPr>
              <w:jc w:val="both"/>
            </w:pPr>
            <w:r>
              <w:rPr>
                <w:b/>
                <w:sz w:val="18"/>
              </w:rPr>
              <w:t>ostatní</w:t>
            </w:r>
          </w:p>
        </w:tc>
      </w:tr>
      <w:tr w:rsidR="00974DEB" w14:paraId="4024E87F" w14:textId="77777777" w:rsidTr="00974DEB">
        <w:trPr>
          <w:cantSplit/>
          <w:trHeight w:val="70"/>
        </w:trPr>
        <w:tc>
          <w:tcPr>
            <w:tcW w:w="3347" w:type="dxa"/>
            <w:gridSpan w:val="2"/>
            <w:shd w:val="clear" w:color="auto" w:fill="F7CAAC"/>
          </w:tcPr>
          <w:p w14:paraId="1348D903" w14:textId="77777777" w:rsidR="00974DEB" w:rsidRDefault="00974DEB" w:rsidP="00974DEB">
            <w:pPr>
              <w:jc w:val="both"/>
            </w:pPr>
            <w:r>
              <w:rPr>
                <w:b/>
              </w:rPr>
              <w:t>Obor jmenovacího řízení</w:t>
            </w:r>
          </w:p>
        </w:tc>
        <w:tc>
          <w:tcPr>
            <w:tcW w:w="2245" w:type="dxa"/>
            <w:gridSpan w:val="2"/>
            <w:shd w:val="clear" w:color="auto" w:fill="F7CAAC"/>
          </w:tcPr>
          <w:p w14:paraId="6CBA1603" w14:textId="77777777" w:rsidR="00974DEB" w:rsidRDefault="00974DEB" w:rsidP="00974DEB">
            <w:pPr>
              <w:jc w:val="both"/>
            </w:pPr>
            <w:r>
              <w:rPr>
                <w:b/>
              </w:rPr>
              <w:t>Rok udělení hodnosti</w:t>
            </w:r>
          </w:p>
        </w:tc>
        <w:tc>
          <w:tcPr>
            <w:tcW w:w="2248" w:type="dxa"/>
            <w:gridSpan w:val="4"/>
            <w:tcBorders>
              <w:right w:val="single" w:sz="12" w:space="0" w:color="auto"/>
            </w:tcBorders>
            <w:shd w:val="clear" w:color="auto" w:fill="F7CAAC"/>
          </w:tcPr>
          <w:p w14:paraId="39EB6DB2" w14:textId="77777777" w:rsidR="00974DEB" w:rsidRDefault="00974DEB" w:rsidP="00974DEB">
            <w:pPr>
              <w:jc w:val="both"/>
            </w:pPr>
            <w:r>
              <w:rPr>
                <w:b/>
              </w:rPr>
              <w:t>Řízení konáno na VŠ</w:t>
            </w:r>
          </w:p>
        </w:tc>
        <w:tc>
          <w:tcPr>
            <w:tcW w:w="632" w:type="dxa"/>
            <w:vMerge w:val="restart"/>
            <w:tcBorders>
              <w:left w:val="single" w:sz="12" w:space="0" w:color="auto"/>
            </w:tcBorders>
          </w:tcPr>
          <w:p w14:paraId="17DC2234" w14:textId="77777777" w:rsidR="00974DEB" w:rsidRDefault="00974DEB" w:rsidP="00974DEB">
            <w:pPr>
              <w:jc w:val="both"/>
              <w:rPr>
                <w:b/>
              </w:rPr>
            </w:pPr>
            <w:r>
              <w:rPr>
                <w:b/>
              </w:rPr>
              <w:t>6</w:t>
            </w:r>
          </w:p>
        </w:tc>
        <w:tc>
          <w:tcPr>
            <w:tcW w:w="693" w:type="dxa"/>
            <w:vMerge w:val="restart"/>
          </w:tcPr>
          <w:p w14:paraId="7318E4E0" w14:textId="77777777" w:rsidR="00974DEB" w:rsidRDefault="00974DEB" w:rsidP="00974DEB">
            <w:pPr>
              <w:jc w:val="both"/>
              <w:rPr>
                <w:b/>
              </w:rPr>
            </w:pPr>
            <w:r>
              <w:rPr>
                <w:b/>
              </w:rPr>
              <w:t>18</w:t>
            </w:r>
          </w:p>
        </w:tc>
        <w:tc>
          <w:tcPr>
            <w:tcW w:w="694" w:type="dxa"/>
            <w:vMerge w:val="restart"/>
          </w:tcPr>
          <w:p w14:paraId="1D116A3A" w14:textId="77777777" w:rsidR="00974DEB" w:rsidRDefault="00974DEB" w:rsidP="00974DEB">
            <w:pPr>
              <w:jc w:val="both"/>
              <w:rPr>
                <w:b/>
              </w:rPr>
            </w:pPr>
            <w:r>
              <w:rPr>
                <w:b/>
              </w:rPr>
              <w:t>20</w:t>
            </w:r>
          </w:p>
        </w:tc>
      </w:tr>
      <w:tr w:rsidR="00974DEB" w14:paraId="51B3DAF7" w14:textId="77777777" w:rsidTr="00974DEB">
        <w:trPr>
          <w:trHeight w:val="205"/>
        </w:trPr>
        <w:tc>
          <w:tcPr>
            <w:tcW w:w="3347" w:type="dxa"/>
            <w:gridSpan w:val="2"/>
          </w:tcPr>
          <w:p w14:paraId="62F8172B" w14:textId="77777777" w:rsidR="00974DEB" w:rsidRDefault="00974DEB" w:rsidP="00974DEB">
            <w:pPr>
              <w:jc w:val="both"/>
            </w:pPr>
          </w:p>
        </w:tc>
        <w:tc>
          <w:tcPr>
            <w:tcW w:w="2245" w:type="dxa"/>
            <w:gridSpan w:val="2"/>
          </w:tcPr>
          <w:p w14:paraId="629DADF3" w14:textId="77777777" w:rsidR="00974DEB" w:rsidRDefault="00974DEB" w:rsidP="00974DEB">
            <w:pPr>
              <w:jc w:val="both"/>
            </w:pPr>
          </w:p>
        </w:tc>
        <w:tc>
          <w:tcPr>
            <w:tcW w:w="2248" w:type="dxa"/>
            <w:gridSpan w:val="4"/>
            <w:tcBorders>
              <w:right w:val="single" w:sz="12" w:space="0" w:color="auto"/>
            </w:tcBorders>
          </w:tcPr>
          <w:p w14:paraId="5627419B" w14:textId="77777777" w:rsidR="00974DEB" w:rsidRDefault="00974DEB" w:rsidP="00974DEB">
            <w:pPr>
              <w:jc w:val="both"/>
            </w:pPr>
          </w:p>
        </w:tc>
        <w:tc>
          <w:tcPr>
            <w:tcW w:w="632" w:type="dxa"/>
            <w:vMerge/>
            <w:tcBorders>
              <w:left w:val="single" w:sz="12" w:space="0" w:color="auto"/>
            </w:tcBorders>
            <w:vAlign w:val="center"/>
          </w:tcPr>
          <w:p w14:paraId="3B0CBA97" w14:textId="77777777" w:rsidR="00974DEB" w:rsidRDefault="00974DEB" w:rsidP="00974DEB">
            <w:pPr>
              <w:rPr>
                <w:b/>
              </w:rPr>
            </w:pPr>
          </w:p>
        </w:tc>
        <w:tc>
          <w:tcPr>
            <w:tcW w:w="693" w:type="dxa"/>
            <w:vMerge/>
            <w:vAlign w:val="center"/>
          </w:tcPr>
          <w:p w14:paraId="725F002E" w14:textId="77777777" w:rsidR="00974DEB" w:rsidRDefault="00974DEB" w:rsidP="00974DEB">
            <w:pPr>
              <w:rPr>
                <w:b/>
              </w:rPr>
            </w:pPr>
          </w:p>
        </w:tc>
        <w:tc>
          <w:tcPr>
            <w:tcW w:w="694" w:type="dxa"/>
            <w:vMerge/>
            <w:vAlign w:val="center"/>
          </w:tcPr>
          <w:p w14:paraId="4196CFEF" w14:textId="77777777" w:rsidR="00974DEB" w:rsidRDefault="00974DEB" w:rsidP="00974DEB">
            <w:pPr>
              <w:rPr>
                <w:b/>
              </w:rPr>
            </w:pPr>
          </w:p>
        </w:tc>
      </w:tr>
      <w:tr w:rsidR="00974DEB" w14:paraId="78A33549" w14:textId="77777777" w:rsidTr="00974DEB">
        <w:tc>
          <w:tcPr>
            <w:tcW w:w="9859" w:type="dxa"/>
            <w:gridSpan w:val="11"/>
            <w:shd w:val="clear" w:color="auto" w:fill="F7CAAC"/>
          </w:tcPr>
          <w:p w14:paraId="7BE41915" w14:textId="77777777" w:rsidR="00974DEB" w:rsidRDefault="00974DEB" w:rsidP="00974DEB">
            <w:pPr>
              <w:jc w:val="both"/>
              <w:rPr>
                <w:b/>
              </w:rPr>
            </w:pPr>
            <w:r>
              <w:rPr>
                <w:b/>
              </w:rPr>
              <w:t xml:space="preserve">Přehled o nejvýznamnější publikační a další tvůrčí činnosti nebo další profesní činnosti u odborníků z praxe vztahující se k zabezpečovaným předmětům </w:t>
            </w:r>
          </w:p>
        </w:tc>
      </w:tr>
      <w:tr w:rsidR="00974DEB" w:rsidRPr="00D968AE" w14:paraId="00AD7C6C" w14:textId="77777777" w:rsidTr="00974DEB">
        <w:trPr>
          <w:trHeight w:val="2347"/>
        </w:trPr>
        <w:tc>
          <w:tcPr>
            <w:tcW w:w="9859" w:type="dxa"/>
            <w:gridSpan w:val="11"/>
          </w:tcPr>
          <w:p w14:paraId="2D38D2A4" w14:textId="77777777" w:rsidR="00016EBF" w:rsidRDefault="00016EBF" w:rsidP="00016EBF">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14:paraId="77F5AC53" w14:textId="77777777" w:rsidR="00016EBF" w:rsidRDefault="00016EBF" w:rsidP="00016EBF">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14:paraId="26E0E8AF" w14:textId="77777777" w:rsidR="00016EBF" w:rsidRDefault="00016EBF" w:rsidP="00016EBF">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14:paraId="1D4B5738" w14:textId="77777777" w:rsidR="00016EBF" w:rsidRDefault="00016EBF" w:rsidP="00016EBF">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14:paraId="6E5DCA6B" w14:textId="77777777" w:rsidR="00016EBF" w:rsidRDefault="00016EBF" w:rsidP="00016EBF">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14:paraId="1F2B6B3A" w14:textId="77777777" w:rsidR="00016EBF" w:rsidRPr="000D3E15" w:rsidRDefault="00016EBF" w:rsidP="00016EBF">
            <w:pPr>
              <w:jc w:val="both"/>
              <w:rPr>
                <w:color w:val="222222"/>
                <w:shd w:val="clear" w:color="auto" w:fill="FFFFFF"/>
              </w:rPr>
            </w:pPr>
            <w:r w:rsidRPr="00E66B0B">
              <w:rPr>
                <w:i/>
              </w:rPr>
              <w:t>Přehled projektové činnosti:</w:t>
            </w:r>
          </w:p>
          <w:p w14:paraId="5FBD4964" w14:textId="77777777" w:rsidR="00016EBF" w:rsidRDefault="00016EBF" w:rsidP="00016EBF">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BB55971" w14:textId="77777777" w:rsidR="00016EBF" w:rsidRDefault="00016EBF" w:rsidP="00016EBF">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36EEC2A1" w14:textId="701050CD" w:rsidR="00974DEB" w:rsidRPr="00D968AE" w:rsidRDefault="00016EBF" w:rsidP="00016EBF">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974DEB" w14:paraId="61479305" w14:textId="77777777" w:rsidTr="00974DEB">
        <w:trPr>
          <w:trHeight w:val="218"/>
        </w:trPr>
        <w:tc>
          <w:tcPr>
            <w:tcW w:w="9859" w:type="dxa"/>
            <w:gridSpan w:val="11"/>
            <w:shd w:val="clear" w:color="auto" w:fill="F7CAAC"/>
          </w:tcPr>
          <w:p w14:paraId="1A8AFE39" w14:textId="77777777" w:rsidR="00974DEB" w:rsidRDefault="00974DEB" w:rsidP="00974DEB">
            <w:pPr>
              <w:rPr>
                <w:b/>
              </w:rPr>
            </w:pPr>
            <w:r>
              <w:rPr>
                <w:b/>
              </w:rPr>
              <w:t>Působení v zahraničí</w:t>
            </w:r>
          </w:p>
        </w:tc>
      </w:tr>
      <w:tr w:rsidR="00974DEB" w14:paraId="59D22B3D" w14:textId="77777777" w:rsidTr="00974DEB">
        <w:trPr>
          <w:trHeight w:val="164"/>
        </w:trPr>
        <w:tc>
          <w:tcPr>
            <w:tcW w:w="9859" w:type="dxa"/>
            <w:gridSpan w:val="11"/>
          </w:tcPr>
          <w:p w14:paraId="11E002A5" w14:textId="77777777" w:rsidR="00974DEB" w:rsidRDefault="00974DEB" w:rsidP="00974DEB">
            <w:pPr>
              <w:rPr>
                <w:b/>
              </w:rPr>
            </w:pPr>
          </w:p>
        </w:tc>
      </w:tr>
      <w:tr w:rsidR="00974DEB" w14:paraId="3BF93B3D" w14:textId="77777777" w:rsidTr="00974DEB">
        <w:trPr>
          <w:cantSplit/>
          <w:trHeight w:val="148"/>
        </w:trPr>
        <w:tc>
          <w:tcPr>
            <w:tcW w:w="2518" w:type="dxa"/>
            <w:shd w:val="clear" w:color="auto" w:fill="F7CAAC"/>
          </w:tcPr>
          <w:p w14:paraId="6ED19EF2" w14:textId="77777777" w:rsidR="00974DEB" w:rsidRDefault="00974DEB" w:rsidP="00974DEB">
            <w:pPr>
              <w:jc w:val="both"/>
              <w:rPr>
                <w:b/>
              </w:rPr>
            </w:pPr>
            <w:r>
              <w:rPr>
                <w:b/>
              </w:rPr>
              <w:t xml:space="preserve">Podpis </w:t>
            </w:r>
          </w:p>
        </w:tc>
        <w:tc>
          <w:tcPr>
            <w:tcW w:w="4536" w:type="dxa"/>
            <w:gridSpan w:val="5"/>
          </w:tcPr>
          <w:p w14:paraId="7ACB974E" w14:textId="77777777" w:rsidR="00974DEB" w:rsidRDefault="00974DEB" w:rsidP="00974DEB">
            <w:pPr>
              <w:jc w:val="both"/>
            </w:pPr>
          </w:p>
        </w:tc>
        <w:tc>
          <w:tcPr>
            <w:tcW w:w="786" w:type="dxa"/>
            <w:gridSpan w:val="2"/>
            <w:shd w:val="clear" w:color="auto" w:fill="F7CAAC"/>
          </w:tcPr>
          <w:p w14:paraId="6F789307" w14:textId="77777777" w:rsidR="00974DEB" w:rsidRDefault="00974DEB" w:rsidP="00974DEB">
            <w:pPr>
              <w:jc w:val="both"/>
            </w:pPr>
            <w:r>
              <w:rPr>
                <w:b/>
              </w:rPr>
              <w:t>datum</w:t>
            </w:r>
          </w:p>
        </w:tc>
        <w:tc>
          <w:tcPr>
            <w:tcW w:w="2019" w:type="dxa"/>
            <w:gridSpan w:val="3"/>
          </w:tcPr>
          <w:p w14:paraId="7FAD71F2" w14:textId="77777777" w:rsidR="00974DEB" w:rsidRDefault="00974DEB" w:rsidP="00974DEB">
            <w:pPr>
              <w:jc w:val="both"/>
            </w:pPr>
          </w:p>
        </w:tc>
      </w:tr>
    </w:tbl>
    <w:p w14:paraId="032B57C6" w14:textId="77777777" w:rsidR="006660CB" w:rsidRDefault="006660CB">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37"/>
        <w:gridCol w:w="835"/>
        <w:gridCol w:w="1734"/>
        <w:gridCol w:w="528"/>
        <w:gridCol w:w="472"/>
        <w:gridCol w:w="1002"/>
        <w:gridCol w:w="714"/>
        <w:gridCol w:w="78"/>
        <w:gridCol w:w="637"/>
        <w:gridCol w:w="698"/>
        <w:gridCol w:w="699"/>
      </w:tblGrid>
      <w:tr w:rsidR="006660CB" w14:paraId="18E9F488" w14:textId="77777777" w:rsidTr="006660CB">
        <w:tc>
          <w:tcPr>
            <w:tcW w:w="9859" w:type="dxa"/>
            <w:gridSpan w:val="11"/>
            <w:tcBorders>
              <w:bottom w:val="double" w:sz="4" w:space="0" w:color="auto"/>
            </w:tcBorders>
            <w:shd w:val="clear" w:color="auto" w:fill="BDD6EE"/>
          </w:tcPr>
          <w:p w14:paraId="0E637771" w14:textId="77777777" w:rsidR="006660CB" w:rsidRDefault="006660CB" w:rsidP="006660CB">
            <w:pPr>
              <w:jc w:val="both"/>
              <w:rPr>
                <w:b/>
                <w:sz w:val="28"/>
              </w:rPr>
            </w:pPr>
            <w:r>
              <w:rPr>
                <w:b/>
                <w:sz w:val="28"/>
              </w:rPr>
              <w:t>C-I – Personální zabezpečení</w:t>
            </w:r>
          </w:p>
        </w:tc>
      </w:tr>
      <w:tr w:rsidR="006660CB" w14:paraId="6699357C" w14:textId="77777777" w:rsidTr="006660CB">
        <w:tc>
          <w:tcPr>
            <w:tcW w:w="2518" w:type="dxa"/>
            <w:tcBorders>
              <w:top w:val="double" w:sz="4" w:space="0" w:color="auto"/>
            </w:tcBorders>
            <w:shd w:val="clear" w:color="auto" w:fill="F7CAAC"/>
          </w:tcPr>
          <w:p w14:paraId="6256CE03" w14:textId="77777777" w:rsidR="006660CB" w:rsidRDefault="006660CB" w:rsidP="006660CB">
            <w:pPr>
              <w:jc w:val="both"/>
              <w:rPr>
                <w:b/>
              </w:rPr>
            </w:pPr>
            <w:r>
              <w:rPr>
                <w:b/>
              </w:rPr>
              <w:t>Vysoká škola</w:t>
            </w:r>
          </w:p>
        </w:tc>
        <w:tc>
          <w:tcPr>
            <w:tcW w:w="7341" w:type="dxa"/>
            <w:gridSpan w:val="10"/>
          </w:tcPr>
          <w:p w14:paraId="372A234E" w14:textId="77777777" w:rsidR="006660CB" w:rsidRDefault="006660CB" w:rsidP="006660CB">
            <w:pPr>
              <w:jc w:val="both"/>
            </w:pPr>
            <w:r>
              <w:t>Univerzita Tomáše Bati ve Zlíně</w:t>
            </w:r>
          </w:p>
        </w:tc>
      </w:tr>
      <w:tr w:rsidR="006660CB" w14:paraId="63ACC9D8" w14:textId="77777777" w:rsidTr="006660CB">
        <w:tc>
          <w:tcPr>
            <w:tcW w:w="2518" w:type="dxa"/>
            <w:shd w:val="clear" w:color="auto" w:fill="F7CAAC"/>
          </w:tcPr>
          <w:p w14:paraId="1EA5C132" w14:textId="77777777" w:rsidR="006660CB" w:rsidRDefault="006660CB" w:rsidP="006660CB">
            <w:pPr>
              <w:jc w:val="both"/>
              <w:rPr>
                <w:b/>
              </w:rPr>
            </w:pPr>
            <w:r>
              <w:rPr>
                <w:b/>
              </w:rPr>
              <w:t>Součást vysoké školy</w:t>
            </w:r>
          </w:p>
        </w:tc>
        <w:tc>
          <w:tcPr>
            <w:tcW w:w="7341" w:type="dxa"/>
            <w:gridSpan w:val="10"/>
          </w:tcPr>
          <w:p w14:paraId="57F16B43" w14:textId="77777777" w:rsidR="006660CB" w:rsidRDefault="006660CB" w:rsidP="006660CB">
            <w:pPr>
              <w:jc w:val="both"/>
            </w:pPr>
            <w:r>
              <w:t>Fakulta managementu a ekonomiky</w:t>
            </w:r>
          </w:p>
        </w:tc>
      </w:tr>
      <w:tr w:rsidR="006660CB" w14:paraId="6D7ADDB1" w14:textId="77777777" w:rsidTr="006660CB">
        <w:tc>
          <w:tcPr>
            <w:tcW w:w="2518" w:type="dxa"/>
            <w:shd w:val="clear" w:color="auto" w:fill="F7CAAC"/>
          </w:tcPr>
          <w:p w14:paraId="76C861DF" w14:textId="77777777" w:rsidR="006660CB" w:rsidRDefault="006660CB" w:rsidP="006660CB">
            <w:pPr>
              <w:jc w:val="both"/>
              <w:rPr>
                <w:b/>
              </w:rPr>
            </w:pPr>
            <w:r>
              <w:rPr>
                <w:b/>
              </w:rPr>
              <w:t>Název studijního programu</w:t>
            </w:r>
          </w:p>
        </w:tc>
        <w:tc>
          <w:tcPr>
            <w:tcW w:w="7341" w:type="dxa"/>
            <w:gridSpan w:val="10"/>
          </w:tcPr>
          <w:p w14:paraId="005F9244" w14:textId="77777777" w:rsidR="006660CB" w:rsidRDefault="006660CB" w:rsidP="006660CB">
            <w:pPr>
              <w:jc w:val="both"/>
            </w:pPr>
            <w:r>
              <w:t>Průmyslové inženýrství</w:t>
            </w:r>
          </w:p>
        </w:tc>
      </w:tr>
      <w:tr w:rsidR="006660CB" w14:paraId="51B2E51B" w14:textId="77777777" w:rsidTr="006660CB">
        <w:tc>
          <w:tcPr>
            <w:tcW w:w="2518" w:type="dxa"/>
            <w:shd w:val="clear" w:color="auto" w:fill="F7CAAC"/>
          </w:tcPr>
          <w:p w14:paraId="1D97C8D7" w14:textId="77777777" w:rsidR="006660CB" w:rsidRDefault="006660CB" w:rsidP="006660CB">
            <w:pPr>
              <w:jc w:val="both"/>
              <w:rPr>
                <w:b/>
              </w:rPr>
            </w:pPr>
            <w:r>
              <w:rPr>
                <w:b/>
              </w:rPr>
              <w:t>Jméno a příjmení</w:t>
            </w:r>
          </w:p>
        </w:tc>
        <w:tc>
          <w:tcPr>
            <w:tcW w:w="4536" w:type="dxa"/>
            <w:gridSpan w:val="5"/>
          </w:tcPr>
          <w:p w14:paraId="6300936E" w14:textId="77777777" w:rsidR="006660CB" w:rsidRPr="007D1C5C" w:rsidRDefault="006660CB" w:rsidP="006660CB">
            <w:pPr>
              <w:jc w:val="both"/>
            </w:pPr>
            <w:r w:rsidRPr="007D1C5C">
              <w:t xml:space="preserve">Aleš </w:t>
            </w:r>
            <w:r>
              <w:t>PAPADAKIS</w:t>
            </w:r>
          </w:p>
        </w:tc>
        <w:tc>
          <w:tcPr>
            <w:tcW w:w="709" w:type="dxa"/>
            <w:shd w:val="clear" w:color="auto" w:fill="F7CAAC"/>
          </w:tcPr>
          <w:p w14:paraId="2824CD10" w14:textId="77777777" w:rsidR="006660CB" w:rsidRDefault="006660CB" w:rsidP="006660CB">
            <w:pPr>
              <w:jc w:val="both"/>
              <w:rPr>
                <w:b/>
              </w:rPr>
            </w:pPr>
            <w:r>
              <w:rPr>
                <w:b/>
              </w:rPr>
              <w:t>Tituly</w:t>
            </w:r>
          </w:p>
        </w:tc>
        <w:tc>
          <w:tcPr>
            <w:tcW w:w="2096" w:type="dxa"/>
            <w:gridSpan w:val="4"/>
          </w:tcPr>
          <w:p w14:paraId="26DB9A15" w14:textId="77777777" w:rsidR="006660CB" w:rsidRDefault="006660CB" w:rsidP="006660CB">
            <w:pPr>
              <w:jc w:val="both"/>
            </w:pPr>
            <w:r>
              <w:t>Ing.</w:t>
            </w:r>
          </w:p>
        </w:tc>
      </w:tr>
      <w:tr w:rsidR="006660CB" w14:paraId="1D64DF0B" w14:textId="77777777" w:rsidTr="006660CB">
        <w:tc>
          <w:tcPr>
            <w:tcW w:w="2518" w:type="dxa"/>
            <w:shd w:val="clear" w:color="auto" w:fill="F7CAAC"/>
          </w:tcPr>
          <w:p w14:paraId="570C0F9A" w14:textId="77777777" w:rsidR="006660CB" w:rsidRDefault="006660CB" w:rsidP="006660CB">
            <w:pPr>
              <w:jc w:val="both"/>
              <w:rPr>
                <w:b/>
              </w:rPr>
            </w:pPr>
            <w:r>
              <w:rPr>
                <w:b/>
              </w:rPr>
              <w:t>Rok narození</w:t>
            </w:r>
          </w:p>
        </w:tc>
        <w:tc>
          <w:tcPr>
            <w:tcW w:w="829" w:type="dxa"/>
          </w:tcPr>
          <w:p w14:paraId="04BF7C23" w14:textId="77777777" w:rsidR="006660CB" w:rsidRDefault="006660CB" w:rsidP="006660CB">
            <w:pPr>
              <w:jc w:val="both"/>
            </w:pPr>
            <w:r>
              <w:t>1985</w:t>
            </w:r>
          </w:p>
        </w:tc>
        <w:tc>
          <w:tcPr>
            <w:tcW w:w="1721" w:type="dxa"/>
            <w:shd w:val="clear" w:color="auto" w:fill="F7CAAC"/>
          </w:tcPr>
          <w:p w14:paraId="410A017D" w14:textId="77777777" w:rsidR="006660CB" w:rsidRDefault="006660CB" w:rsidP="006660CB">
            <w:pPr>
              <w:jc w:val="both"/>
              <w:rPr>
                <w:b/>
              </w:rPr>
            </w:pPr>
            <w:r>
              <w:rPr>
                <w:b/>
              </w:rPr>
              <w:t>typ vztahu k VŠ</w:t>
            </w:r>
          </w:p>
        </w:tc>
        <w:tc>
          <w:tcPr>
            <w:tcW w:w="992" w:type="dxa"/>
            <w:gridSpan w:val="2"/>
          </w:tcPr>
          <w:p w14:paraId="37E7E9C8" w14:textId="77777777" w:rsidR="006660CB" w:rsidRDefault="006660CB" w:rsidP="006660CB">
            <w:pPr>
              <w:jc w:val="both"/>
            </w:pPr>
            <w:r>
              <w:t>DPP</w:t>
            </w:r>
          </w:p>
          <w:p w14:paraId="57008189" w14:textId="77777777" w:rsidR="006660CB" w:rsidRDefault="006660CB" w:rsidP="006660CB">
            <w:pPr>
              <w:jc w:val="both"/>
            </w:pPr>
          </w:p>
        </w:tc>
        <w:tc>
          <w:tcPr>
            <w:tcW w:w="994" w:type="dxa"/>
            <w:shd w:val="clear" w:color="auto" w:fill="F7CAAC"/>
          </w:tcPr>
          <w:p w14:paraId="4976437B" w14:textId="77777777" w:rsidR="006660CB" w:rsidRDefault="006660CB" w:rsidP="006660CB">
            <w:pPr>
              <w:jc w:val="both"/>
              <w:rPr>
                <w:b/>
              </w:rPr>
            </w:pPr>
            <w:r>
              <w:rPr>
                <w:b/>
              </w:rPr>
              <w:t>rozsah</w:t>
            </w:r>
          </w:p>
        </w:tc>
        <w:tc>
          <w:tcPr>
            <w:tcW w:w="709" w:type="dxa"/>
          </w:tcPr>
          <w:p w14:paraId="59078FF0" w14:textId="77777777" w:rsidR="006660CB" w:rsidRDefault="006660CB" w:rsidP="006660CB">
            <w:pPr>
              <w:jc w:val="both"/>
            </w:pPr>
          </w:p>
        </w:tc>
        <w:tc>
          <w:tcPr>
            <w:tcW w:w="709" w:type="dxa"/>
            <w:gridSpan w:val="2"/>
            <w:shd w:val="clear" w:color="auto" w:fill="F7CAAC"/>
          </w:tcPr>
          <w:p w14:paraId="1229C441" w14:textId="77777777" w:rsidR="006660CB" w:rsidRDefault="006660CB" w:rsidP="006660CB">
            <w:pPr>
              <w:jc w:val="both"/>
              <w:rPr>
                <w:b/>
              </w:rPr>
            </w:pPr>
            <w:r>
              <w:rPr>
                <w:b/>
              </w:rPr>
              <w:t>do kdy</w:t>
            </w:r>
          </w:p>
        </w:tc>
        <w:tc>
          <w:tcPr>
            <w:tcW w:w="1387" w:type="dxa"/>
            <w:gridSpan w:val="2"/>
          </w:tcPr>
          <w:p w14:paraId="675AB1D3" w14:textId="77777777" w:rsidR="006660CB" w:rsidRDefault="006660CB" w:rsidP="006660CB">
            <w:pPr>
              <w:jc w:val="both"/>
            </w:pPr>
          </w:p>
        </w:tc>
      </w:tr>
      <w:tr w:rsidR="006660CB" w14:paraId="037895F5" w14:textId="77777777" w:rsidTr="006660CB">
        <w:tc>
          <w:tcPr>
            <w:tcW w:w="5068" w:type="dxa"/>
            <w:gridSpan w:val="3"/>
            <w:shd w:val="clear" w:color="auto" w:fill="F7CAAC"/>
          </w:tcPr>
          <w:p w14:paraId="41CD7858" w14:textId="77777777" w:rsidR="006660CB" w:rsidRDefault="006660CB" w:rsidP="006660CB">
            <w:pPr>
              <w:jc w:val="both"/>
              <w:rPr>
                <w:b/>
              </w:rPr>
            </w:pPr>
            <w:r>
              <w:rPr>
                <w:b/>
              </w:rPr>
              <w:t>Typ vztahu na součásti VŠ, která uskutečňuje st. program</w:t>
            </w:r>
          </w:p>
        </w:tc>
        <w:tc>
          <w:tcPr>
            <w:tcW w:w="992" w:type="dxa"/>
            <w:gridSpan w:val="2"/>
          </w:tcPr>
          <w:p w14:paraId="028EAF86" w14:textId="77777777" w:rsidR="006660CB" w:rsidRDefault="006660CB" w:rsidP="006660CB">
            <w:pPr>
              <w:jc w:val="both"/>
            </w:pPr>
          </w:p>
        </w:tc>
        <w:tc>
          <w:tcPr>
            <w:tcW w:w="994" w:type="dxa"/>
            <w:shd w:val="clear" w:color="auto" w:fill="F7CAAC"/>
          </w:tcPr>
          <w:p w14:paraId="36F05C35" w14:textId="77777777" w:rsidR="006660CB" w:rsidRDefault="006660CB" w:rsidP="006660CB">
            <w:pPr>
              <w:jc w:val="both"/>
              <w:rPr>
                <w:b/>
              </w:rPr>
            </w:pPr>
            <w:r>
              <w:rPr>
                <w:b/>
              </w:rPr>
              <w:t>rozsah</w:t>
            </w:r>
          </w:p>
        </w:tc>
        <w:tc>
          <w:tcPr>
            <w:tcW w:w="709" w:type="dxa"/>
          </w:tcPr>
          <w:p w14:paraId="3E0E1D65" w14:textId="77777777" w:rsidR="006660CB" w:rsidRDefault="006660CB" w:rsidP="006660CB">
            <w:pPr>
              <w:jc w:val="both"/>
            </w:pPr>
          </w:p>
        </w:tc>
        <w:tc>
          <w:tcPr>
            <w:tcW w:w="709" w:type="dxa"/>
            <w:gridSpan w:val="2"/>
            <w:shd w:val="clear" w:color="auto" w:fill="F7CAAC"/>
          </w:tcPr>
          <w:p w14:paraId="3E8A88C1" w14:textId="77777777" w:rsidR="006660CB" w:rsidRDefault="006660CB" w:rsidP="006660CB">
            <w:pPr>
              <w:jc w:val="both"/>
              <w:rPr>
                <w:b/>
              </w:rPr>
            </w:pPr>
            <w:r>
              <w:rPr>
                <w:b/>
              </w:rPr>
              <w:t>do kdy</w:t>
            </w:r>
          </w:p>
        </w:tc>
        <w:tc>
          <w:tcPr>
            <w:tcW w:w="1387" w:type="dxa"/>
            <w:gridSpan w:val="2"/>
          </w:tcPr>
          <w:p w14:paraId="63AD1E84" w14:textId="77777777" w:rsidR="006660CB" w:rsidRDefault="006660CB" w:rsidP="006660CB">
            <w:pPr>
              <w:jc w:val="both"/>
            </w:pPr>
          </w:p>
        </w:tc>
      </w:tr>
      <w:tr w:rsidR="006660CB" w14:paraId="3FFCD92B" w14:textId="77777777" w:rsidTr="006660CB">
        <w:tc>
          <w:tcPr>
            <w:tcW w:w="6060" w:type="dxa"/>
            <w:gridSpan w:val="5"/>
            <w:shd w:val="clear" w:color="auto" w:fill="F7CAAC"/>
          </w:tcPr>
          <w:p w14:paraId="441D8FFA" w14:textId="77777777" w:rsidR="006660CB" w:rsidRDefault="006660CB" w:rsidP="006660CB">
            <w:pPr>
              <w:jc w:val="both"/>
            </w:pPr>
            <w:r>
              <w:rPr>
                <w:b/>
              </w:rPr>
              <w:t>Další současná působení jako akademický pracovník na jiných VŠ</w:t>
            </w:r>
          </w:p>
        </w:tc>
        <w:tc>
          <w:tcPr>
            <w:tcW w:w="1703" w:type="dxa"/>
            <w:gridSpan w:val="2"/>
            <w:shd w:val="clear" w:color="auto" w:fill="F7CAAC"/>
          </w:tcPr>
          <w:p w14:paraId="3D293799" w14:textId="77777777" w:rsidR="006660CB" w:rsidRDefault="006660CB" w:rsidP="006660CB">
            <w:pPr>
              <w:jc w:val="both"/>
              <w:rPr>
                <w:b/>
              </w:rPr>
            </w:pPr>
            <w:r>
              <w:rPr>
                <w:b/>
              </w:rPr>
              <w:t>typ prac. vztahu</w:t>
            </w:r>
          </w:p>
        </w:tc>
        <w:tc>
          <w:tcPr>
            <w:tcW w:w="2096" w:type="dxa"/>
            <w:gridSpan w:val="4"/>
            <w:shd w:val="clear" w:color="auto" w:fill="F7CAAC"/>
          </w:tcPr>
          <w:p w14:paraId="7146B0E3" w14:textId="77777777" w:rsidR="006660CB" w:rsidRDefault="006660CB" w:rsidP="006660CB">
            <w:pPr>
              <w:jc w:val="both"/>
              <w:rPr>
                <w:b/>
              </w:rPr>
            </w:pPr>
            <w:r>
              <w:rPr>
                <w:b/>
              </w:rPr>
              <w:t>rozsah</w:t>
            </w:r>
          </w:p>
        </w:tc>
      </w:tr>
      <w:tr w:rsidR="006660CB" w14:paraId="16941AE2" w14:textId="77777777" w:rsidTr="006660CB">
        <w:tc>
          <w:tcPr>
            <w:tcW w:w="6060" w:type="dxa"/>
            <w:gridSpan w:val="5"/>
          </w:tcPr>
          <w:p w14:paraId="62242541" w14:textId="77777777" w:rsidR="006660CB" w:rsidRDefault="006660CB" w:rsidP="006660CB">
            <w:pPr>
              <w:jc w:val="both"/>
            </w:pPr>
          </w:p>
        </w:tc>
        <w:tc>
          <w:tcPr>
            <w:tcW w:w="1703" w:type="dxa"/>
            <w:gridSpan w:val="2"/>
          </w:tcPr>
          <w:p w14:paraId="1FB61844" w14:textId="77777777" w:rsidR="006660CB" w:rsidRDefault="006660CB" w:rsidP="006660CB">
            <w:pPr>
              <w:jc w:val="both"/>
            </w:pPr>
          </w:p>
        </w:tc>
        <w:tc>
          <w:tcPr>
            <w:tcW w:w="2096" w:type="dxa"/>
            <w:gridSpan w:val="4"/>
          </w:tcPr>
          <w:p w14:paraId="27CDA087" w14:textId="77777777" w:rsidR="006660CB" w:rsidRDefault="006660CB" w:rsidP="006660CB">
            <w:pPr>
              <w:jc w:val="both"/>
            </w:pPr>
          </w:p>
        </w:tc>
      </w:tr>
      <w:tr w:rsidR="006660CB" w14:paraId="60696442" w14:textId="77777777" w:rsidTr="006660CB">
        <w:tc>
          <w:tcPr>
            <w:tcW w:w="9859" w:type="dxa"/>
            <w:gridSpan w:val="11"/>
            <w:shd w:val="clear" w:color="auto" w:fill="F7CAAC"/>
          </w:tcPr>
          <w:p w14:paraId="4AD820A6" w14:textId="77777777" w:rsidR="006660CB" w:rsidRDefault="006660CB" w:rsidP="006660CB">
            <w:pPr>
              <w:jc w:val="both"/>
            </w:pPr>
            <w:r>
              <w:rPr>
                <w:b/>
              </w:rPr>
              <w:t>Předměty příslušného studijního programu a způsob zapojení do jejich výuky, příp. další zapojení do uskutečňování studijního programu</w:t>
            </w:r>
          </w:p>
        </w:tc>
      </w:tr>
      <w:tr w:rsidR="006660CB" w14:paraId="71D67C29" w14:textId="77777777" w:rsidTr="006660CB">
        <w:trPr>
          <w:trHeight w:val="328"/>
        </w:trPr>
        <w:tc>
          <w:tcPr>
            <w:tcW w:w="9859" w:type="dxa"/>
            <w:gridSpan w:val="11"/>
            <w:tcBorders>
              <w:top w:val="nil"/>
            </w:tcBorders>
          </w:tcPr>
          <w:p w14:paraId="46381DA7" w14:textId="3EDBF975" w:rsidR="006660CB" w:rsidRDefault="00DE78C6" w:rsidP="006660CB">
            <w:pPr>
              <w:jc w:val="both"/>
            </w:pPr>
            <w:r>
              <w:t>Pokročilé metody plánování a řízení výroby</w:t>
            </w:r>
            <w:r w:rsidR="006660CB">
              <w:t xml:space="preserve"> – přednášky (</w:t>
            </w:r>
            <w:r>
              <w:t>1</w:t>
            </w:r>
            <w:r w:rsidR="006660CB">
              <w:t>0%) – odborník z praxe</w:t>
            </w:r>
          </w:p>
        </w:tc>
      </w:tr>
      <w:tr w:rsidR="006660CB" w14:paraId="078D5CCC" w14:textId="77777777" w:rsidTr="006660CB">
        <w:tc>
          <w:tcPr>
            <w:tcW w:w="9859" w:type="dxa"/>
            <w:gridSpan w:val="11"/>
            <w:shd w:val="clear" w:color="auto" w:fill="F7CAAC"/>
          </w:tcPr>
          <w:p w14:paraId="4C6631B2" w14:textId="77777777" w:rsidR="006660CB" w:rsidRDefault="006660CB" w:rsidP="006660CB">
            <w:pPr>
              <w:jc w:val="both"/>
            </w:pPr>
            <w:r>
              <w:rPr>
                <w:b/>
              </w:rPr>
              <w:t xml:space="preserve">Údaje o vzdělání na VŠ </w:t>
            </w:r>
          </w:p>
        </w:tc>
      </w:tr>
      <w:tr w:rsidR="006660CB" w:rsidRPr="00EA490E" w14:paraId="5D767E43" w14:textId="77777777" w:rsidTr="006660CB">
        <w:trPr>
          <w:trHeight w:val="1055"/>
        </w:trPr>
        <w:tc>
          <w:tcPr>
            <w:tcW w:w="9859" w:type="dxa"/>
            <w:gridSpan w:val="11"/>
          </w:tcPr>
          <w:p w14:paraId="552DBD7F" w14:textId="77777777" w:rsidR="006660CB" w:rsidRDefault="006660CB" w:rsidP="006660CB">
            <w:pPr>
              <w:ind w:left="956" w:hanging="956"/>
              <w:jc w:val="both"/>
            </w:pPr>
            <w:r>
              <w:t xml:space="preserve">2013-2015 </w:t>
            </w:r>
            <w:r w:rsidRPr="003F12D9">
              <w:t>Fakulta aplikované informatiky, UTB, Inženýrská informatika, Bezpečnostní te</w:t>
            </w:r>
            <w:r>
              <w:t>chnologie, Systémy a management (</w:t>
            </w:r>
            <w:r w:rsidRPr="00E460FA">
              <w:rPr>
                <w:b/>
              </w:rPr>
              <w:t>Ing</w:t>
            </w:r>
            <w:r w:rsidRPr="003F12D9">
              <w:t>.</w:t>
            </w:r>
            <w:r>
              <w:t>)</w:t>
            </w:r>
          </w:p>
          <w:p w14:paraId="56CBA49A" w14:textId="77777777" w:rsidR="006660CB" w:rsidRPr="00EA490E" w:rsidRDefault="006660CB" w:rsidP="006660CB">
            <w:pPr>
              <w:ind w:left="956" w:hanging="956"/>
              <w:jc w:val="both"/>
            </w:pPr>
            <w:r w:rsidRPr="003F12D9">
              <w:t>2010-2013</w:t>
            </w:r>
            <w:r>
              <w:t xml:space="preserve"> </w:t>
            </w:r>
            <w:r w:rsidRPr="003F12D9">
              <w:t>Fakulta aplikované informatiky, UTB, Inženýrská informat</w:t>
            </w:r>
            <w:r>
              <w:t>ika, Bezpečnostní technologie, S</w:t>
            </w:r>
            <w:r w:rsidRPr="003F12D9">
              <w:t>ystémy a management</w:t>
            </w:r>
            <w:r>
              <w:t xml:space="preserve"> (</w:t>
            </w:r>
            <w:r w:rsidRPr="00E460FA">
              <w:rPr>
                <w:b/>
              </w:rPr>
              <w:t>Bc.</w:t>
            </w:r>
            <w:r>
              <w:t>)</w:t>
            </w:r>
          </w:p>
        </w:tc>
      </w:tr>
      <w:tr w:rsidR="006660CB" w14:paraId="38BB67D4" w14:textId="77777777" w:rsidTr="006660CB">
        <w:tc>
          <w:tcPr>
            <w:tcW w:w="9859" w:type="dxa"/>
            <w:gridSpan w:val="11"/>
            <w:shd w:val="clear" w:color="auto" w:fill="F7CAAC"/>
          </w:tcPr>
          <w:p w14:paraId="25D6B3C6" w14:textId="77777777" w:rsidR="006660CB" w:rsidRDefault="006660CB" w:rsidP="006660CB">
            <w:pPr>
              <w:jc w:val="both"/>
              <w:rPr>
                <w:b/>
              </w:rPr>
            </w:pPr>
            <w:r>
              <w:rPr>
                <w:b/>
              </w:rPr>
              <w:t>Údaje o odborném působení od absolvování VŠ</w:t>
            </w:r>
          </w:p>
        </w:tc>
      </w:tr>
      <w:tr w:rsidR="006660CB" w14:paraId="60396F7B" w14:textId="77777777" w:rsidTr="006660CB">
        <w:trPr>
          <w:trHeight w:val="1090"/>
        </w:trPr>
        <w:tc>
          <w:tcPr>
            <w:tcW w:w="9859" w:type="dxa"/>
            <w:gridSpan w:val="11"/>
          </w:tcPr>
          <w:p w14:paraId="088B1300" w14:textId="77777777" w:rsidR="006660CB" w:rsidRDefault="006660CB" w:rsidP="006660CB">
            <w:pPr>
              <w:jc w:val="both"/>
            </w:pPr>
            <w:r>
              <w:t>1.6.2008 – 28.2.2013    TEKNIA Uherský Brod a.s.,  na pozici Technik kvality ve výrobním závodě.</w:t>
            </w:r>
          </w:p>
          <w:p w14:paraId="5A649874" w14:textId="77777777" w:rsidR="006660CB" w:rsidRDefault="006660CB" w:rsidP="006660CB">
            <w:pPr>
              <w:ind w:left="1948" w:hanging="1985"/>
              <w:jc w:val="both"/>
            </w:pPr>
            <w:r>
              <w:t>1.3.2013 – současnost  LAPP KABEL s.r.o., na pozici Manažer kvality a IT (člen vedení společnosti) ve výrobním a obchodně logistickém závodě.</w:t>
            </w:r>
          </w:p>
        </w:tc>
      </w:tr>
      <w:tr w:rsidR="006660CB" w14:paraId="64551A82" w14:textId="77777777" w:rsidTr="006660CB">
        <w:trPr>
          <w:trHeight w:val="250"/>
        </w:trPr>
        <w:tc>
          <w:tcPr>
            <w:tcW w:w="9859" w:type="dxa"/>
            <w:gridSpan w:val="11"/>
            <w:shd w:val="clear" w:color="auto" w:fill="F7CAAC"/>
          </w:tcPr>
          <w:p w14:paraId="1676BD9E" w14:textId="77777777" w:rsidR="006660CB" w:rsidRDefault="006660CB" w:rsidP="006660CB">
            <w:pPr>
              <w:jc w:val="both"/>
            </w:pPr>
            <w:r>
              <w:rPr>
                <w:b/>
              </w:rPr>
              <w:t>Zkušenosti s vedením kvalifikačních a rigorózních prací</w:t>
            </w:r>
          </w:p>
        </w:tc>
      </w:tr>
      <w:tr w:rsidR="006660CB" w14:paraId="3B5AF9FD" w14:textId="77777777" w:rsidTr="006660CB">
        <w:trPr>
          <w:trHeight w:val="272"/>
        </w:trPr>
        <w:tc>
          <w:tcPr>
            <w:tcW w:w="9859" w:type="dxa"/>
            <w:gridSpan w:val="11"/>
          </w:tcPr>
          <w:p w14:paraId="2FE6CB56" w14:textId="77777777" w:rsidR="006660CB" w:rsidRDefault="006660CB" w:rsidP="006660CB">
            <w:pPr>
              <w:jc w:val="both"/>
            </w:pPr>
            <w:r>
              <w:t xml:space="preserve">Počet vedených bakalářských prací – 0 </w:t>
            </w:r>
          </w:p>
          <w:p w14:paraId="4413817A" w14:textId="77777777" w:rsidR="006660CB" w:rsidRDefault="006660CB" w:rsidP="006660CB">
            <w:pPr>
              <w:jc w:val="both"/>
            </w:pPr>
            <w:r>
              <w:t>Počet vedených diplomových prací – 0</w:t>
            </w:r>
          </w:p>
        </w:tc>
      </w:tr>
      <w:tr w:rsidR="006660CB" w14:paraId="774A4190" w14:textId="77777777" w:rsidTr="006660CB">
        <w:trPr>
          <w:cantSplit/>
        </w:trPr>
        <w:tc>
          <w:tcPr>
            <w:tcW w:w="3347" w:type="dxa"/>
            <w:gridSpan w:val="2"/>
            <w:tcBorders>
              <w:top w:val="single" w:sz="12" w:space="0" w:color="auto"/>
            </w:tcBorders>
            <w:shd w:val="clear" w:color="auto" w:fill="F7CAAC"/>
          </w:tcPr>
          <w:p w14:paraId="2C35427E" w14:textId="77777777" w:rsidR="006660CB" w:rsidRDefault="006660CB" w:rsidP="006660CB">
            <w:pPr>
              <w:jc w:val="both"/>
            </w:pPr>
            <w:r>
              <w:rPr>
                <w:b/>
              </w:rPr>
              <w:t xml:space="preserve">Obor habilitačního řízení </w:t>
            </w:r>
          </w:p>
        </w:tc>
        <w:tc>
          <w:tcPr>
            <w:tcW w:w="2245" w:type="dxa"/>
            <w:gridSpan w:val="2"/>
            <w:tcBorders>
              <w:top w:val="single" w:sz="12" w:space="0" w:color="auto"/>
            </w:tcBorders>
            <w:shd w:val="clear" w:color="auto" w:fill="F7CAAC"/>
          </w:tcPr>
          <w:p w14:paraId="12449E9D" w14:textId="77777777" w:rsidR="006660CB" w:rsidRDefault="006660CB" w:rsidP="006660C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D85A168" w14:textId="77777777" w:rsidR="006660CB" w:rsidRDefault="006660CB" w:rsidP="006660C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A8E11B6" w14:textId="77777777" w:rsidR="006660CB" w:rsidRDefault="006660CB" w:rsidP="006660CB">
            <w:pPr>
              <w:jc w:val="both"/>
              <w:rPr>
                <w:b/>
              </w:rPr>
            </w:pPr>
            <w:r>
              <w:rPr>
                <w:b/>
              </w:rPr>
              <w:t>Ohlasy publikací</w:t>
            </w:r>
          </w:p>
        </w:tc>
      </w:tr>
      <w:tr w:rsidR="006660CB" w14:paraId="4E66C960" w14:textId="77777777" w:rsidTr="006660CB">
        <w:trPr>
          <w:cantSplit/>
        </w:trPr>
        <w:tc>
          <w:tcPr>
            <w:tcW w:w="3347" w:type="dxa"/>
            <w:gridSpan w:val="2"/>
          </w:tcPr>
          <w:p w14:paraId="76C23855" w14:textId="77777777" w:rsidR="006660CB" w:rsidRDefault="006660CB" w:rsidP="006660CB">
            <w:pPr>
              <w:jc w:val="both"/>
            </w:pPr>
          </w:p>
        </w:tc>
        <w:tc>
          <w:tcPr>
            <w:tcW w:w="2245" w:type="dxa"/>
            <w:gridSpan w:val="2"/>
          </w:tcPr>
          <w:p w14:paraId="13F7FB02" w14:textId="77777777" w:rsidR="006660CB" w:rsidRDefault="006660CB" w:rsidP="006660CB">
            <w:pPr>
              <w:jc w:val="both"/>
            </w:pPr>
          </w:p>
        </w:tc>
        <w:tc>
          <w:tcPr>
            <w:tcW w:w="2248" w:type="dxa"/>
            <w:gridSpan w:val="4"/>
            <w:tcBorders>
              <w:right w:val="single" w:sz="12" w:space="0" w:color="auto"/>
            </w:tcBorders>
          </w:tcPr>
          <w:p w14:paraId="2B654562" w14:textId="77777777" w:rsidR="006660CB" w:rsidRDefault="006660CB" w:rsidP="006660CB">
            <w:pPr>
              <w:jc w:val="both"/>
            </w:pPr>
          </w:p>
        </w:tc>
        <w:tc>
          <w:tcPr>
            <w:tcW w:w="632" w:type="dxa"/>
            <w:tcBorders>
              <w:left w:val="single" w:sz="12" w:space="0" w:color="auto"/>
            </w:tcBorders>
            <w:shd w:val="clear" w:color="auto" w:fill="F7CAAC"/>
          </w:tcPr>
          <w:p w14:paraId="67238948" w14:textId="77777777" w:rsidR="006660CB" w:rsidRDefault="006660CB" w:rsidP="006660CB">
            <w:pPr>
              <w:jc w:val="both"/>
            </w:pPr>
            <w:r>
              <w:rPr>
                <w:b/>
              </w:rPr>
              <w:t>WOS</w:t>
            </w:r>
          </w:p>
        </w:tc>
        <w:tc>
          <w:tcPr>
            <w:tcW w:w="693" w:type="dxa"/>
            <w:shd w:val="clear" w:color="auto" w:fill="F7CAAC"/>
          </w:tcPr>
          <w:p w14:paraId="59567056" w14:textId="77777777" w:rsidR="006660CB" w:rsidRDefault="006660CB" w:rsidP="006660CB">
            <w:pPr>
              <w:jc w:val="both"/>
              <w:rPr>
                <w:sz w:val="18"/>
              </w:rPr>
            </w:pPr>
            <w:r>
              <w:rPr>
                <w:b/>
                <w:sz w:val="18"/>
              </w:rPr>
              <w:t>Scopus</w:t>
            </w:r>
          </w:p>
        </w:tc>
        <w:tc>
          <w:tcPr>
            <w:tcW w:w="694" w:type="dxa"/>
            <w:shd w:val="clear" w:color="auto" w:fill="F7CAAC"/>
          </w:tcPr>
          <w:p w14:paraId="642083A2" w14:textId="77777777" w:rsidR="006660CB" w:rsidRDefault="006660CB" w:rsidP="006660CB">
            <w:pPr>
              <w:jc w:val="both"/>
            </w:pPr>
            <w:r>
              <w:rPr>
                <w:b/>
                <w:sz w:val="18"/>
              </w:rPr>
              <w:t>ostatní</w:t>
            </w:r>
          </w:p>
        </w:tc>
      </w:tr>
      <w:tr w:rsidR="006660CB" w14:paraId="5F060798" w14:textId="77777777" w:rsidTr="006660CB">
        <w:trPr>
          <w:cantSplit/>
          <w:trHeight w:val="70"/>
        </w:trPr>
        <w:tc>
          <w:tcPr>
            <w:tcW w:w="3347" w:type="dxa"/>
            <w:gridSpan w:val="2"/>
            <w:shd w:val="clear" w:color="auto" w:fill="F7CAAC"/>
          </w:tcPr>
          <w:p w14:paraId="58483473" w14:textId="77777777" w:rsidR="006660CB" w:rsidRDefault="006660CB" w:rsidP="006660CB">
            <w:pPr>
              <w:jc w:val="both"/>
            </w:pPr>
            <w:r>
              <w:rPr>
                <w:b/>
              </w:rPr>
              <w:t>Obor jmenovacího řízení</w:t>
            </w:r>
          </w:p>
        </w:tc>
        <w:tc>
          <w:tcPr>
            <w:tcW w:w="2245" w:type="dxa"/>
            <w:gridSpan w:val="2"/>
            <w:shd w:val="clear" w:color="auto" w:fill="F7CAAC"/>
          </w:tcPr>
          <w:p w14:paraId="6511120B" w14:textId="77777777" w:rsidR="006660CB" w:rsidRDefault="006660CB" w:rsidP="006660CB">
            <w:pPr>
              <w:jc w:val="both"/>
            </w:pPr>
            <w:r>
              <w:rPr>
                <w:b/>
              </w:rPr>
              <w:t>Rok udělení hodnosti</w:t>
            </w:r>
          </w:p>
        </w:tc>
        <w:tc>
          <w:tcPr>
            <w:tcW w:w="2248" w:type="dxa"/>
            <w:gridSpan w:val="4"/>
            <w:tcBorders>
              <w:right w:val="single" w:sz="12" w:space="0" w:color="auto"/>
            </w:tcBorders>
            <w:shd w:val="clear" w:color="auto" w:fill="F7CAAC"/>
          </w:tcPr>
          <w:p w14:paraId="5AEE09E9" w14:textId="77777777" w:rsidR="006660CB" w:rsidRDefault="006660CB" w:rsidP="006660CB">
            <w:pPr>
              <w:jc w:val="both"/>
            </w:pPr>
            <w:r>
              <w:rPr>
                <w:b/>
              </w:rPr>
              <w:t>Řízení konáno na VŠ</w:t>
            </w:r>
          </w:p>
        </w:tc>
        <w:tc>
          <w:tcPr>
            <w:tcW w:w="632" w:type="dxa"/>
            <w:vMerge w:val="restart"/>
            <w:tcBorders>
              <w:left w:val="single" w:sz="12" w:space="0" w:color="auto"/>
            </w:tcBorders>
          </w:tcPr>
          <w:p w14:paraId="78FF0848" w14:textId="77777777" w:rsidR="006660CB" w:rsidRDefault="006660CB" w:rsidP="006660CB">
            <w:pPr>
              <w:jc w:val="both"/>
              <w:rPr>
                <w:b/>
              </w:rPr>
            </w:pPr>
            <w:r>
              <w:rPr>
                <w:b/>
              </w:rPr>
              <w:t>0</w:t>
            </w:r>
          </w:p>
        </w:tc>
        <w:tc>
          <w:tcPr>
            <w:tcW w:w="693" w:type="dxa"/>
            <w:vMerge w:val="restart"/>
          </w:tcPr>
          <w:p w14:paraId="6AEDADC9" w14:textId="77777777" w:rsidR="006660CB" w:rsidRDefault="006660CB" w:rsidP="006660CB">
            <w:pPr>
              <w:jc w:val="both"/>
              <w:rPr>
                <w:b/>
              </w:rPr>
            </w:pPr>
            <w:r>
              <w:rPr>
                <w:b/>
              </w:rPr>
              <w:t>0</w:t>
            </w:r>
          </w:p>
        </w:tc>
        <w:tc>
          <w:tcPr>
            <w:tcW w:w="694" w:type="dxa"/>
            <w:vMerge w:val="restart"/>
          </w:tcPr>
          <w:p w14:paraId="3B30ED22" w14:textId="77777777" w:rsidR="006660CB" w:rsidRDefault="006660CB" w:rsidP="006660CB">
            <w:pPr>
              <w:jc w:val="both"/>
              <w:rPr>
                <w:b/>
              </w:rPr>
            </w:pPr>
            <w:r>
              <w:rPr>
                <w:b/>
              </w:rPr>
              <w:t>0</w:t>
            </w:r>
          </w:p>
        </w:tc>
      </w:tr>
      <w:tr w:rsidR="006660CB" w14:paraId="61788ADB" w14:textId="77777777" w:rsidTr="006660CB">
        <w:trPr>
          <w:trHeight w:val="205"/>
        </w:trPr>
        <w:tc>
          <w:tcPr>
            <w:tcW w:w="3347" w:type="dxa"/>
            <w:gridSpan w:val="2"/>
          </w:tcPr>
          <w:p w14:paraId="055E2EAF" w14:textId="77777777" w:rsidR="006660CB" w:rsidRDefault="006660CB" w:rsidP="006660CB">
            <w:pPr>
              <w:jc w:val="both"/>
            </w:pPr>
          </w:p>
        </w:tc>
        <w:tc>
          <w:tcPr>
            <w:tcW w:w="2245" w:type="dxa"/>
            <w:gridSpan w:val="2"/>
          </w:tcPr>
          <w:p w14:paraId="0931A899" w14:textId="77777777" w:rsidR="006660CB" w:rsidRDefault="006660CB" w:rsidP="006660CB">
            <w:pPr>
              <w:jc w:val="both"/>
            </w:pPr>
          </w:p>
        </w:tc>
        <w:tc>
          <w:tcPr>
            <w:tcW w:w="2248" w:type="dxa"/>
            <w:gridSpan w:val="4"/>
            <w:tcBorders>
              <w:right w:val="single" w:sz="12" w:space="0" w:color="auto"/>
            </w:tcBorders>
          </w:tcPr>
          <w:p w14:paraId="511DB1D3" w14:textId="77777777" w:rsidR="006660CB" w:rsidRDefault="006660CB" w:rsidP="006660CB">
            <w:pPr>
              <w:jc w:val="both"/>
            </w:pPr>
          </w:p>
        </w:tc>
        <w:tc>
          <w:tcPr>
            <w:tcW w:w="632" w:type="dxa"/>
            <w:vMerge/>
            <w:tcBorders>
              <w:left w:val="single" w:sz="12" w:space="0" w:color="auto"/>
            </w:tcBorders>
            <w:vAlign w:val="center"/>
          </w:tcPr>
          <w:p w14:paraId="7B3BC6FD" w14:textId="77777777" w:rsidR="006660CB" w:rsidRDefault="006660CB" w:rsidP="006660CB">
            <w:pPr>
              <w:rPr>
                <w:b/>
              </w:rPr>
            </w:pPr>
          </w:p>
        </w:tc>
        <w:tc>
          <w:tcPr>
            <w:tcW w:w="693" w:type="dxa"/>
            <w:vMerge/>
            <w:vAlign w:val="center"/>
          </w:tcPr>
          <w:p w14:paraId="3F4DC1DC" w14:textId="77777777" w:rsidR="006660CB" w:rsidRDefault="006660CB" w:rsidP="006660CB">
            <w:pPr>
              <w:rPr>
                <w:b/>
              </w:rPr>
            </w:pPr>
          </w:p>
        </w:tc>
        <w:tc>
          <w:tcPr>
            <w:tcW w:w="694" w:type="dxa"/>
            <w:vMerge/>
            <w:vAlign w:val="center"/>
          </w:tcPr>
          <w:p w14:paraId="2512E8C5" w14:textId="77777777" w:rsidR="006660CB" w:rsidRDefault="006660CB" w:rsidP="006660CB">
            <w:pPr>
              <w:rPr>
                <w:b/>
              </w:rPr>
            </w:pPr>
          </w:p>
        </w:tc>
      </w:tr>
      <w:tr w:rsidR="006660CB" w14:paraId="40F42D30" w14:textId="77777777" w:rsidTr="006660CB">
        <w:tc>
          <w:tcPr>
            <w:tcW w:w="9859" w:type="dxa"/>
            <w:gridSpan w:val="11"/>
            <w:shd w:val="clear" w:color="auto" w:fill="F7CAAC"/>
          </w:tcPr>
          <w:p w14:paraId="6873E3B9" w14:textId="77777777" w:rsidR="006660CB" w:rsidRDefault="006660CB" w:rsidP="006660CB">
            <w:pPr>
              <w:jc w:val="both"/>
              <w:rPr>
                <w:b/>
              </w:rPr>
            </w:pPr>
            <w:r>
              <w:rPr>
                <w:b/>
              </w:rPr>
              <w:t xml:space="preserve">Přehled o nejvýznamnější publikační a další tvůrčí činnosti nebo další profesní činnosti u odborníků z praxe vztahující se k zabezpečovaným předmětům </w:t>
            </w:r>
          </w:p>
        </w:tc>
      </w:tr>
      <w:tr w:rsidR="006660CB" w:rsidRPr="007F7989" w14:paraId="35EDAF9E" w14:textId="77777777" w:rsidTr="006660CB">
        <w:trPr>
          <w:trHeight w:val="269"/>
        </w:trPr>
        <w:tc>
          <w:tcPr>
            <w:tcW w:w="9859" w:type="dxa"/>
            <w:gridSpan w:val="11"/>
          </w:tcPr>
          <w:p w14:paraId="72766360" w14:textId="77777777" w:rsidR="006660CB" w:rsidRPr="003F12D9" w:rsidRDefault="006660CB" w:rsidP="006660CB">
            <w:pPr>
              <w:jc w:val="both"/>
              <w:rPr>
                <w:b/>
              </w:rPr>
            </w:pPr>
            <w:r w:rsidRPr="003F12D9">
              <w:rPr>
                <w:b/>
              </w:rPr>
              <w:t xml:space="preserve">2008 - Absolvování </w:t>
            </w:r>
            <w:r>
              <w:rPr>
                <w:b/>
              </w:rPr>
              <w:t xml:space="preserve">odborného 14denního intenzivního </w:t>
            </w:r>
            <w:r w:rsidRPr="003F12D9">
              <w:rPr>
                <w:b/>
              </w:rPr>
              <w:t xml:space="preserve">kurzu Technik Jakosti u ČESKÉ SPOLEČNOSTI PRO JAKOST  </w:t>
            </w:r>
          </w:p>
          <w:p w14:paraId="42CF4B04" w14:textId="77777777" w:rsidR="006660CB" w:rsidRPr="003F12D9" w:rsidRDefault="006660CB" w:rsidP="006660CB">
            <w:pPr>
              <w:jc w:val="both"/>
              <w:rPr>
                <w:b/>
              </w:rPr>
            </w:pPr>
            <w:r w:rsidRPr="003F12D9">
              <w:rPr>
                <w:b/>
              </w:rPr>
              <w:t>2009 - Absolvování kurzu Autoliv Supplier Development, Certificate</w:t>
            </w:r>
          </w:p>
          <w:p w14:paraId="257DBD15" w14:textId="77777777" w:rsidR="006660CB" w:rsidRDefault="006660CB" w:rsidP="00FA4A83">
            <w:pPr>
              <w:pStyle w:val="Odstavecseseznamem"/>
              <w:numPr>
                <w:ilvl w:val="0"/>
                <w:numId w:val="95"/>
              </w:numPr>
              <w:jc w:val="both"/>
            </w:pPr>
            <w:r>
              <w:t>Project Planning /plan</w:t>
            </w:r>
          </w:p>
          <w:p w14:paraId="63CBA64B" w14:textId="77777777" w:rsidR="006660CB" w:rsidRDefault="006660CB" w:rsidP="00FA4A83">
            <w:pPr>
              <w:pStyle w:val="Odstavecseseznamem"/>
              <w:numPr>
                <w:ilvl w:val="0"/>
                <w:numId w:val="95"/>
              </w:numPr>
              <w:jc w:val="both"/>
            </w:pPr>
            <w:r>
              <w:t>8 D reports / AS 63</w:t>
            </w:r>
          </w:p>
          <w:p w14:paraId="16B77905" w14:textId="77777777" w:rsidR="006660CB" w:rsidRDefault="006660CB" w:rsidP="00FA4A83">
            <w:pPr>
              <w:pStyle w:val="Odstavecseseznamem"/>
              <w:numPr>
                <w:ilvl w:val="0"/>
                <w:numId w:val="95"/>
              </w:numPr>
              <w:jc w:val="both"/>
            </w:pPr>
            <w:r>
              <w:t>Special Characteristcs [SC/CC] / AS 52</w:t>
            </w:r>
          </w:p>
          <w:p w14:paraId="17AA6C44" w14:textId="77777777" w:rsidR="006660CB" w:rsidRPr="003F12D9" w:rsidRDefault="006660CB" w:rsidP="006660CB">
            <w:pPr>
              <w:jc w:val="both"/>
              <w:rPr>
                <w:b/>
              </w:rPr>
            </w:pPr>
            <w:r w:rsidRPr="003F12D9">
              <w:rPr>
                <w:b/>
              </w:rPr>
              <w:t>2010 - Absolvování kurzu Základy statistiky, SPC u společnosti Ámos</w:t>
            </w:r>
          </w:p>
          <w:p w14:paraId="00083011" w14:textId="77777777" w:rsidR="006660CB" w:rsidRDefault="006660CB" w:rsidP="00FA4A83">
            <w:pPr>
              <w:pStyle w:val="Odstavecseseznamem"/>
              <w:numPr>
                <w:ilvl w:val="0"/>
                <w:numId w:val="95"/>
              </w:numPr>
              <w:jc w:val="both"/>
            </w:pPr>
            <w:r>
              <w:t>Regulační diagramy</w:t>
            </w:r>
          </w:p>
          <w:p w14:paraId="5528BAF7" w14:textId="77777777" w:rsidR="006660CB" w:rsidRDefault="006660CB" w:rsidP="00FA4A83">
            <w:pPr>
              <w:pStyle w:val="Odstavecseseznamem"/>
              <w:numPr>
                <w:ilvl w:val="0"/>
                <w:numId w:val="95"/>
              </w:numPr>
              <w:jc w:val="both"/>
            </w:pPr>
            <w:r>
              <w:t>Způsobilost procesu</w:t>
            </w:r>
          </w:p>
          <w:p w14:paraId="169977D1" w14:textId="77777777" w:rsidR="006660CB" w:rsidRDefault="006660CB" w:rsidP="00FA4A83">
            <w:pPr>
              <w:pStyle w:val="Odstavecseseznamem"/>
              <w:numPr>
                <w:ilvl w:val="0"/>
                <w:numId w:val="95"/>
              </w:numPr>
              <w:jc w:val="both"/>
            </w:pPr>
            <w:r>
              <w:t>Indexy způsobilosti Pp, Ppk, Cp, Cpk a použití vpraxi</w:t>
            </w:r>
          </w:p>
          <w:p w14:paraId="18964520" w14:textId="77777777" w:rsidR="006660CB" w:rsidRDefault="006660CB" w:rsidP="00FA4A83">
            <w:pPr>
              <w:pStyle w:val="Odstavecseseznamem"/>
              <w:numPr>
                <w:ilvl w:val="0"/>
                <w:numId w:val="95"/>
              </w:numPr>
              <w:jc w:val="both"/>
            </w:pPr>
            <w:r>
              <w:t>Six Sigma</w:t>
            </w:r>
          </w:p>
          <w:p w14:paraId="57E698F1" w14:textId="77777777" w:rsidR="006660CB" w:rsidRDefault="006660CB" w:rsidP="006660CB">
            <w:pPr>
              <w:jc w:val="both"/>
              <w:rPr>
                <w:b/>
              </w:rPr>
            </w:pPr>
            <w:r w:rsidRPr="003F12D9">
              <w:rPr>
                <w:b/>
              </w:rPr>
              <w:t>201</w:t>
            </w:r>
            <w:r>
              <w:rPr>
                <w:b/>
              </w:rPr>
              <w:t>3</w:t>
            </w:r>
            <w:r w:rsidRPr="003F12D9">
              <w:rPr>
                <w:b/>
              </w:rPr>
              <w:t xml:space="preserve"> </w:t>
            </w:r>
            <w:r>
              <w:rPr>
                <w:b/>
              </w:rPr>
              <w:t>-</w:t>
            </w:r>
            <w:r w:rsidRPr="003F12D9">
              <w:rPr>
                <w:b/>
              </w:rPr>
              <w:t xml:space="preserve"> </w:t>
            </w:r>
            <w:r>
              <w:rPr>
                <w:b/>
              </w:rPr>
              <w:t>Absolvování ročního odborného školení, Lean Green Belt u Německé společnosti LEAN INSTITUTE</w:t>
            </w:r>
          </w:p>
          <w:p w14:paraId="448637DB" w14:textId="77777777" w:rsidR="006660CB" w:rsidRDefault="006660CB" w:rsidP="005961AC">
            <w:pPr>
              <w:pStyle w:val="Odstavecseseznamem"/>
              <w:numPr>
                <w:ilvl w:val="0"/>
                <w:numId w:val="35"/>
              </w:numPr>
              <w:jc w:val="both"/>
              <w:rPr>
                <w:b/>
              </w:rPr>
            </w:pPr>
            <w:r>
              <w:rPr>
                <w:b/>
              </w:rPr>
              <w:t>Lean Tools and Lean Methods</w:t>
            </w:r>
          </w:p>
          <w:p w14:paraId="6C19B262" w14:textId="77777777" w:rsidR="006660CB" w:rsidRDefault="006660CB" w:rsidP="006660CB">
            <w:pPr>
              <w:jc w:val="both"/>
              <w:rPr>
                <w:b/>
              </w:rPr>
            </w:pPr>
            <w:r>
              <w:rPr>
                <w:b/>
              </w:rPr>
              <w:t>2015 - Absolvování odborného kurzu PROJEKTOVÝ MANAGEMENT u společnosti Altego s.r.o.</w:t>
            </w:r>
          </w:p>
          <w:p w14:paraId="30DD5409" w14:textId="77777777" w:rsidR="006660CB" w:rsidRPr="007F7989" w:rsidRDefault="006660CB" w:rsidP="006660CB">
            <w:pPr>
              <w:jc w:val="both"/>
            </w:pPr>
          </w:p>
        </w:tc>
      </w:tr>
      <w:tr w:rsidR="006660CB" w14:paraId="440BA0CB" w14:textId="77777777" w:rsidTr="006660CB">
        <w:trPr>
          <w:trHeight w:val="218"/>
        </w:trPr>
        <w:tc>
          <w:tcPr>
            <w:tcW w:w="9859" w:type="dxa"/>
            <w:gridSpan w:val="11"/>
            <w:shd w:val="clear" w:color="auto" w:fill="F7CAAC"/>
          </w:tcPr>
          <w:p w14:paraId="7A770BC6" w14:textId="77777777" w:rsidR="006660CB" w:rsidRDefault="006660CB" w:rsidP="006660CB">
            <w:pPr>
              <w:rPr>
                <w:b/>
              </w:rPr>
            </w:pPr>
            <w:r>
              <w:rPr>
                <w:b/>
              </w:rPr>
              <w:t>Působení v zahraničí</w:t>
            </w:r>
          </w:p>
        </w:tc>
      </w:tr>
      <w:tr w:rsidR="006660CB" w:rsidRPr="00B3781F" w14:paraId="46C1CF87" w14:textId="77777777" w:rsidTr="006660CB">
        <w:trPr>
          <w:trHeight w:val="328"/>
        </w:trPr>
        <w:tc>
          <w:tcPr>
            <w:tcW w:w="9859" w:type="dxa"/>
            <w:gridSpan w:val="11"/>
          </w:tcPr>
          <w:p w14:paraId="0D245AF3" w14:textId="77777777" w:rsidR="006660CB" w:rsidRPr="00B3781F" w:rsidRDefault="006660CB" w:rsidP="006660CB"/>
        </w:tc>
      </w:tr>
      <w:tr w:rsidR="006660CB" w14:paraId="10591DD6" w14:textId="77777777" w:rsidTr="006660CB">
        <w:trPr>
          <w:cantSplit/>
          <w:trHeight w:val="290"/>
        </w:trPr>
        <w:tc>
          <w:tcPr>
            <w:tcW w:w="2518" w:type="dxa"/>
            <w:shd w:val="clear" w:color="auto" w:fill="F7CAAC"/>
          </w:tcPr>
          <w:p w14:paraId="1443512D" w14:textId="77777777" w:rsidR="006660CB" w:rsidRDefault="006660CB" w:rsidP="006660CB">
            <w:pPr>
              <w:jc w:val="both"/>
              <w:rPr>
                <w:b/>
              </w:rPr>
            </w:pPr>
            <w:r>
              <w:rPr>
                <w:b/>
              </w:rPr>
              <w:t xml:space="preserve">Podpis </w:t>
            </w:r>
          </w:p>
        </w:tc>
        <w:tc>
          <w:tcPr>
            <w:tcW w:w="4536" w:type="dxa"/>
            <w:gridSpan w:val="5"/>
          </w:tcPr>
          <w:p w14:paraId="758DEABC" w14:textId="77777777" w:rsidR="006660CB" w:rsidRDefault="006660CB" w:rsidP="006660CB">
            <w:pPr>
              <w:jc w:val="both"/>
            </w:pPr>
            <w:r>
              <w:rPr>
                <w:noProof/>
              </w:rPr>
              <w:drawing>
                <wp:inline distT="0" distB="0" distL="0" distR="0" wp14:anchorId="45DA4B85" wp14:editId="629010AB">
                  <wp:extent cx="768350" cy="23368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68350" cy="233680"/>
                          </a:xfrm>
                          <a:prstGeom prst="rect">
                            <a:avLst/>
                          </a:prstGeom>
                          <a:noFill/>
                          <a:ln>
                            <a:noFill/>
                          </a:ln>
                        </pic:spPr>
                      </pic:pic>
                    </a:graphicData>
                  </a:graphic>
                </wp:inline>
              </w:drawing>
            </w:r>
          </w:p>
        </w:tc>
        <w:tc>
          <w:tcPr>
            <w:tcW w:w="786" w:type="dxa"/>
            <w:gridSpan w:val="2"/>
            <w:shd w:val="clear" w:color="auto" w:fill="F7CAAC"/>
          </w:tcPr>
          <w:p w14:paraId="607321C2" w14:textId="77777777" w:rsidR="006660CB" w:rsidRDefault="006660CB" w:rsidP="006660CB">
            <w:pPr>
              <w:jc w:val="both"/>
            </w:pPr>
            <w:r>
              <w:rPr>
                <w:b/>
              </w:rPr>
              <w:t>datum</w:t>
            </w:r>
          </w:p>
        </w:tc>
        <w:tc>
          <w:tcPr>
            <w:tcW w:w="2019" w:type="dxa"/>
            <w:gridSpan w:val="3"/>
          </w:tcPr>
          <w:p w14:paraId="3BE30C3C" w14:textId="17FDDF70" w:rsidR="006660CB" w:rsidRDefault="006660CB" w:rsidP="006660CB">
            <w:pPr>
              <w:jc w:val="both"/>
            </w:pPr>
          </w:p>
        </w:tc>
      </w:tr>
    </w:tbl>
    <w:p w14:paraId="5319D8BA" w14:textId="77777777" w:rsidR="003126B0" w:rsidRDefault="003126B0"/>
    <w:p w14:paraId="12ADA501" w14:textId="586028FA" w:rsidR="00974DEB" w:rsidRDefault="00974DE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4DEB" w:rsidRPr="00447F6C" w14:paraId="50CD7522" w14:textId="77777777" w:rsidTr="00974DEB">
        <w:tc>
          <w:tcPr>
            <w:tcW w:w="9859" w:type="dxa"/>
            <w:gridSpan w:val="11"/>
            <w:tcBorders>
              <w:bottom w:val="double" w:sz="4" w:space="0" w:color="auto"/>
            </w:tcBorders>
            <w:shd w:val="clear" w:color="auto" w:fill="BDD6EE"/>
          </w:tcPr>
          <w:p w14:paraId="59BD5E09" w14:textId="77777777" w:rsidR="00974DEB" w:rsidRPr="00447F6C" w:rsidRDefault="00974DEB" w:rsidP="00974DEB">
            <w:pPr>
              <w:jc w:val="both"/>
              <w:rPr>
                <w:b/>
              </w:rPr>
            </w:pPr>
            <w:r w:rsidRPr="00974DEB">
              <w:rPr>
                <w:b/>
                <w:sz w:val="28"/>
              </w:rPr>
              <w:t>C-I – Personální zabezpečení</w:t>
            </w:r>
          </w:p>
        </w:tc>
      </w:tr>
      <w:tr w:rsidR="00974DEB" w:rsidRPr="00447F6C" w14:paraId="6B5F050E" w14:textId="77777777" w:rsidTr="00974DEB">
        <w:tc>
          <w:tcPr>
            <w:tcW w:w="2518" w:type="dxa"/>
            <w:tcBorders>
              <w:top w:val="double" w:sz="4" w:space="0" w:color="auto"/>
            </w:tcBorders>
            <w:shd w:val="clear" w:color="auto" w:fill="F7CAAC"/>
          </w:tcPr>
          <w:p w14:paraId="75136879" w14:textId="77777777" w:rsidR="00974DEB" w:rsidRPr="00447F6C" w:rsidRDefault="00974DEB" w:rsidP="00974DEB">
            <w:pPr>
              <w:jc w:val="both"/>
              <w:rPr>
                <w:b/>
              </w:rPr>
            </w:pPr>
            <w:r w:rsidRPr="00447F6C">
              <w:rPr>
                <w:b/>
              </w:rPr>
              <w:t>Vysoká škola</w:t>
            </w:r>
          </w:p>
        </w:tc>
        <w:tc>
          <w:tcPr>
            <w:tcW w:w="7341" w:type="dxa"/>
            <w:gridSpan w:val="10"/>
          </w:tcPr>
          <w:p w14:paraId="049BE2F8" w14:textId="77777777" w:rsidR="00974DEB" w:rsidRPr="00447F6C" w:rsidRDefault="00974DEB" w:rsidP="00974DEB">
            <w:pPr>
              <w:jc w:val="both"/>
            </w:pPr>
            <w:r w:rsidRPr="00447F6C">
              <w:t>Univerzita Tomáše Bati ve Zlíně</w:t>
            </w:r>
          </w:p>
        </w:tc>
      </w:tr>
      <w:tr w:rsidR="00974DEB" w:rsidRPr="00447F6C" w14:paraId="577645B1" w14:textId="77777777" w:rsidTr="00974DEB">
        <w:tc>
          <w:tcPr>
            <w:tcW w:w="2518" w:type="dxa"/>
            <w:shd w:val="clear" w:color="auto" w:fill="F7CAAC"/>
          </w:tcPr>
          <w:p w14:paraId="3751D66F" w14:textId="77777777" w:rsidR="00974DEB" w:rsidRPr="00447F6C" w:rsidRDefault="00974DEB" w:rsidP="00974DEB">
            <w:pPr>
              <w:jc w:val="both"/>
              <w:rPr>
                <w:b/>
              </w:rPr>
            </w:pPr>
            <w:r w:rsidRPr="00447F6C">
              <w:rPr>
                <w:b/>
              </w:rPr>
              <w:t>Součást vysoké školy</w:t>
            </w:r>
          </w:p>
        </w:tc>
        <w:tc>
          <w:tcPr>
            <w:tcW w:w="7341" w:type="dxa"/>
            <w:gridSpan w:val="10"/>
          </w:tcPr>
          <w:p w14:paraId="599C2CFA" w14:textId="77777777" w:rsidR="00974DEB" w:rsidRPr="00447F6C" w:rsidRDefault="00974DEB" w:rsidP="00974DEB">
            <w:pPr>
              <w:jc w:val="both"/>
            </w:pPr>
            <w:r w:rsidRPr="00447F6C">
              <w:t>Fakulta managementu a ekonomiky</w:t>
            </w:r>
          </w:p>
        </w:tc>
      </w:tr>
      <w:tr w:rsidR="00974DEB" w:rsidRPr="00447F6C" w14:paraId="5FF2A00B" w14:textId="77777777" w:rsidTr="00974DEB">
        <w:tc>
          <w:tcPr>
            <w:tcW w:w="2518" w:type="dxa"/>
            <w:shd w:val="clear" w:color="auto" w:fill="F7CAAC"/>
          </w:tcPr>
          <w:p w14:paraId="6F5C6D17" w14:textId="77777777" w:rsidR="00974DEB" w:rsidRPr="00447F6C" w:rsidRDefault="00974DEB" w:rsidP="00974DEB">
            <w:pPr>
              <w:jc w:val="both"/>
              <w:rPr>
                <w:b/>
              </w:rPr>
            </w:pPr>
            <w:r w:rsidRPr="00447F6C">
              <w:rPr>
                <w:b/>
              </w:rPr>
              <w:t>Název studijního programu</w:t>
            </w:r>
          </w:p>
        </w:tc>
        <w:tc>
          <w:tcPr>
            <w:tcW w:w="7341" w:type="dxa"/>
            <w:gridSpan w:val="10"/>
          </w:tcPr>
          <w:p w14:paraId="47D20ABC" w14:textId="2EC00284" w:rsidR="00974DEB" w:rsidRPr="00447F6C" w:rsidRDefault="00974DEB" w:rsidP="00974DEB">
            <w:pPr>
              <w:jc w:val="both"/>
            </w:pPr>
            <w:r>
              <w:t>Průmyslové inženýrství</w:t>
            </w:r>
          </w:p>
        </w:tc>
      </w:tr>
      <w:tr w:rsidR="00974DEB" w:rsidRPr="00447F6C" w14:paraId="726A6145" w14:textId="77777777" w:rsidTr="00974DEB">
        <w:tc>
          <w:tcPr>
            <w:tcW w:w="2518" w:type="dxa"/>
            <w:shd w:val="clear" w:color="auto" w:fill="F7CAAC"/>
          </w:tcPr>
          <w:p w14:paraId="79F2A65A" w14:textId="77777777" w:rsidR="00974DEB" w:rsidRPr="00447F6C" w:rsidRDefault="00974DEB" w:rsidP="00974DEB">
            <w:pPr>
              <w:jc w:val="both"/>
              <w:rPr>
                <w:b/>
              </w:rPr>
            </w:pPr>
            <w:r w:rsidRPr="00447F6C">
              <w:rPr>
                <w:b/>
              </w:rPr>
              <w:t>Jméno a příjmení</w:t>
            </w:r>
          </w:p>
        </w:tc>
        <w:tc>
          <w:tcPr>
            <w:tcW w:w="4536" w:type="dxa"/>
            <w:gridSpan w:val="5"/>
          </w:tcPr>
          <w:p w14:paraId="6CE4BB29" w14:textId="77777777" w:rsidR="00974DEB" w:rsidRPr="00447F6C" w:rsidRDefault="00974DEB" w:rsidP="00974DEB">
            <w:pPr>
              <w:jc w:val="both"/>
            </w:pPr>
            <w:r w:rsidRPr="00447F6C">
              <w:t>Drahomíra PAVELKOVÁ</w:t>
            </w:r>
          </w:p>
        </w:tc>
        <w:tc>
          <w:tcPr>
            <w:tcW w:w="709" w:type="dxa"/>
            <w:shd w:val="clear" w:color="auto" w:fill="F7CAAC"/>
          </w:tcPr>
          <w:p w14:paraId="1DED0676" w14:textId="77777777" w:rsidR="00974DEB" w:rsidRPr="00447F6C" w:rsidRDefault="00974DEB" w:rsidP="00974DEB">
            <w:pPr>
              <w:jc w:val="both"/>
              <w:rPr>
                <w:b/>
              </w:rPr>
            </w:pPr>
            <w:r w:rsidRPr="00447F6C">
              <w:rPr>
                <w:b/>
              </w:rPr>
              <w:t>Tituly</w:t>
            </w:r>
          </w:p>
        </w:tc>
        <w:tc>
          <w:tcPr>
            <w:tcW w:w="2096" w:type="dxa"/>
            <w:gridSpan w:val="4"/>
          </w:tcPr>
          <w:p w14:paraId="291DAC5E" w14:textId="77777777" w:rsidR="00974DEB" w:rsidRPr="00447F6C" w:rsidRDefault="00974DEB" w:rsidP="00974DEB">
            <w:pPr>
              <w:jc w:val="both"/>
            </w:pPr>
            <w:r w:rsidRPr="00447F6C">
              <w:t>prof. Dr. Ing.</w:t>
            </w:r>
          </w:p>
        </w:tc>
      </w:tr>
      <w:tr w:rsidR="00974DEB" w:rsidRPr="00447F6C" w14:paraId="712F7C74" w14:textId="77777777" w:rsidTr="00974DEB">
        <w:tc>
          <w:tcPr>
            <w:tcW w:w="2518" w:type="dxa"/>
            <w:shd w:val="clear" w:color="auto" w:fill="F7CAAC"/>
          </w:tcPr>
          <w:p w14:paraId="76228D13" w14:textId="77777777" w:rsidR="00974DEB" w:rsidRPr="00447F6C" w:rsidRDefault="00974DEB" w:rsidP="00974DEB">
            <w:pPr>
              <w:jc w:val="both"/>
              <w:rPr>
                <w:b/>
              </w:rPr>
            </w:pPr>
            <w:r w:rsidRPr="00447F6C">
              <w:rPr>
                <w:b/>
              </w:rPr>
              <w:t>Rok narození</w:t>
            </w:r>
          </w:p>
        </w:tc>
        <w:tc>
          <w:tcPr>
            <w:tcW w:w="829" w:type="dxa"/>
          </w:tcPr>
          <w:p w14:paraId="268AF93B" w14:textId="77777777" w:rsidR="00974DEB" w:rsidRPr="00447F6C" w:rsidRDefault="00974DEB" w:rsidP="00974DEB">
            <w:pPr>
              <w:jc w:val="both"/>
            </w:pPr>
            <w:r w:rsidRPr="00447F6C">
              <w:t>1963</w:t>
            </w:r>
          </w:p>
        </w:tc>
        <w:tc>
          <w:tcPr>
            <w:tcW w:w="1721" w:type="dxa"/>
            <w:shd w:val="clear" w:color="auto" w:fill="F7CAAC"/>
          </w:tcPr>
          <w:p w14:paraId="3C88127E" w14:textId="77777777" w:rsidR="00974DEB" w:rsidRPr="00447F6C" w:rsidRDefault="00974DEB" w:rsidP="00974DEB">
            <w:pPr>
              <w:jc w:val="both"/>
              <w:rPr>
                <w:b/>
              </w:rPr>
            </w:pPr>
            <w:r w:rsidRPr="00447F6C">
              <w:rPr>
                <w:b/>
              </w:rPr>
              <w:t>typ vztahu k VŠ</w:t>
            </w:r>
          </w:p>
        </w:tc>
        <w:tc>
          <w:tcPr>
            <w:tcW w:w="992" w:type="dxa"/>
            <w:gridSpan w:val="2"/>
          </w:tcPr>
          <w:p w14:paraId="4B3A3F3E" w14:textId="77777777" w:rsidR="00974DEB" w:rsidRPr="00447F6C" w:rsidRDefault="00974DEB" w:rsidP="00974DEB">
            <w:pPr>
              <w:jc w:val="both"/>
            </w:pPr>
            <w:r w:rsidRPr="00447F6C">
              <w:t>pp</w:t>
            </w:r>
          </w:p>
        </w:tc>
        <w:tc>
          <w:tcPr>
            <w:tcW w:w="994" w:type="dxa"/>
            <w:shd w:val="clear" w:color="auto" w:fill="F7CAAC"/>
          </w:tcPr>
          <w:p w14:paraId="149914B4" w14:textId="77777777" w:rsidR="00974DEB" w:rsidRPr="00447F6C" w:rsidRDefault="00974DEB" w:rsidP="00974DEB">
            <w:pPr>
              <w:jc w:val="both"/>
              <w:rPr>
                <w:b/>
              </w:rPr>
            </w:pPr>
            <w:r w:rsidRPr="00447F6C">
              <w:rPr>
                <w:b/>
              </w:rPr>
              <w:t>rozsah</w:t>
            </w:r>
          </w:p>
        </w:tc>
        <w:tc>
          <w:tcPr>
            <w:tcW w:w="709" w:type="dxa"/>
          </w:tcPr>
          <w:p w14:paraId="4FBBF570" w14:textId="77777777" w:rsidR="00974DEB" w:rsidRPr="00447F6C" w:rsidRDefault="00974DEB" w:rsidP="00974DEB">
            <w:pPr>
              <w:jc w:val="both"/>
            </w:pPr>
            <w:r w:rsidRPr="00447F6C">
              <w:t>40</w:t>
            </w:r>
          </w:p>
        </w:tc>
        <w:tc>
          <w:tcPr>
            <w:tcW w:w="709" w:type="dxa"/>
            <w:gridSpan w:val="2"/>
            <w:shd w:val="clear" w:color="auto" w:fill="F7CAAC"/>
          </w:tcPr>
          <w:p w14:paraId="78C39E6E" w14:textId="77777777" w:rsidR="00974DEB" w:rsidRPr="00447F6C" w:rsidRDefault="00974DEB" w:rsidP="00974DEB">
            <w:pPr>
              <w:jc w:val="both"/>
              <w:rPr>
                <w:b/>
              </w:rPr>
            </w:pPr>
            <w:r w:rsidRPr="00447F6C">
              <w:rPr>
                <w:b/>
              </w:rPr>
              <w:t>do kdy</w:t>
            </w:r>
          </w:p>
        </w:tc>
        <w:tc>
          <w:tcPr>
            <w:tcW w:w="1387" w:type="dxa"/>
            <w:gridSpan w:val="2"/>
          </w:tcPr>
          <w:p w14:paraId="03A1CC83" w14:textId="77777777" w:rsidR="00974DEB" w:rsidRPr="00447F6C" w:rsidRDefault="00974DEB" w:rsidP="00974DEB">
            <w:pPr>
              <w:jc w:val="both"/>
            </w:pPr>
            <w:r w:rsidRPr="00447F6C">
              <w:t>N</w:t>
            </w:r>
          </w:p>
        </w:tc>
      </w:tr>
      <w:tr w:rsidR="00974DEB" w:rsidRPr="00447F6C" w14:paraId="2A53E4ED" w14:textId="77777777" w:rsidTr="00974DEB">
        <w:tc>
          <w:tcPr>
            <w:tcW w:w="5068" w:type="dxa"/>
            <w:gridSpan w:val="3"/>
            <w:shd w:val="clear" w:color="auto" w:fill="F7CAAC"/>
          </w:tcPr>
          <w:p w14:paraId="45C65731" w14:textId="77777777" w:rsidR="00974DEB" w:rsidRPr="00447F6C" w:rsidRDefault="00974DEB" w:rsidP="00974DEB">
            <w:pPr>
              <w:jc w:val="both"/>
              <w:rPr>
                <w:b/>
              </w:rPr>
            </w:pPr>
            <w:r w:rsidRPr="00447F6C">
              <w:rPr>
                <w:b/>
              </w:rPr>
              <w:t>Typ vztahu na součásti VŠ, která uskutečňuje st. program</w:t>
            </w:r>
          </w:p>
        </w:tc>
        <w:tc>
          <w:tcPr>
            <w:tcW w:w="992" w:type="dxa"/>
            <w:gridSpan w:val="2"/>
          </w:tcPr>
          <w:p w14:paraId="650BBFC0" w14:textId="77777777" w:rsidR="00974DEB" w:rsidRPr="00447F6C" w:rsidRDefault="00974DEB" w:rsidP="00974DEB">
            <w:pPr>
              <w:jc w:val="both"/>
            </w:pPr>
            <w:r w:rsidRPr="00447F6C">
              <w:t>pp</w:t>
            </w:r>
          </w:p>
        </w:tc>
        <w:tc>
          <w:tcPr>
            <w:tcW w:w="994" w:type="dxa"/>
            <w:shd w:val="clear" w:color="auto" w:fill="F7CAAC"/>
          </w:tcPr>
          <w:p w14:paraId="0EC8177F" w14:textId="77777777" w:rsidR="00974DEB" w:rsidRPr="00447F6C" w:rsidRDefault="00974DEB" w:rsidP="00974DEB">
            <w:pPr>
              <w:jc w:val="both"/>
              <w:rPr>
                <w:b/>
              </w:rPr>
            </w:pPr>
            <w:r w:rsidRPr="00447F6C">
              <w:rPr>
                <w:b/>
              </w:rPr>
              <w:t>rozsah</w:t>
            </w:r>
          </w:p>
        </w:tc>
        <w:tc>
          <w:tcPr>
            <w:tcW w:w="709" w:type="dxa"/>
          </w:tcPr>
          <w:p w14:paraId="2D3A2872" w14:textId="77777777" w:rsidR="00974DEB" w:rsidRPr="00447F6C" w:rsidRDefault="00974DEB" w:rsidP="00974DEB">
            <w:pPr>
              <w:jc w:val="both"/>
            </w:pPr>
            <w:r w:rsidRPr="00447F6C">
              <w:t>40</w:t>
            </w:r>
          </w:p>
        </w:tc>
        <w:tc>
          <w:tcPr>
            <w:tcW w:w="709" w:type="dxa"/>
            <w:gridSpan w:val="2"/>
            <w:shd w:val="clear" w:color="auto" w:fill="F7CAAC"/>
          </w:tcPr>
          <w:p w14:paraId="2B2E77EE" w14:textId="77777777" w:rsidR="00974DEB" w:rsidRPr="00447F6C" w:rsidRDefault="00974DEB" w:rsidP="00974DEB">
            <w:pPr>
              <w:jc w:val="both"/>
              <w:rPr>
                <w:b/>
              </w:rPr>
            </w:pPr>
            <w:r w:rsidRPr="00447F6C">
              <w:rPr>
                <w:b/>
              </w:rPr>
              <w:t>do kdy</w:t>
            </w:r>
          </w:p>
        </w:tc>
        <w:tc>
          <w:tcPr>
            <w:tcW w:w="1387" w:type="dxa"/>
            <w:gridSpan w:val="2"/>
          </w:tcPr>
          <w:p w14:paraId="30BBA91F" w14:textId="77777777" w:rsidR="00974DEB" w:rsidRPr="00447F6C" w:rsidRDefault="00974DEB" w:rsidP="00974DEB">
            <w:pPr>
              <w:jc w:val="both"/>
            </w:pPr>
            <w:r w:rsidRPr="00447F6C">
              <w:t>N</w:t>
            </w:r>
          </w:p>
        </w:tc>
      </w:tr>
      <w:tr w:rsidR="00974DEB" w:rsidRPr="00447F6C" w14:paraId="38C13F0F" w14:textId="77777777" w:rsidTr="00974DEB">
        <w:tc>
          <w:tcPr>
            <w:tcW w:w="6060" w:type="dxa"/>
            <w:gridSpan w:val="5"/>
            <w:shd w:val="clear" w:color="auto" w:fill="F7CAAC"/>
          </w:tcPr>
          <w:p w14:paraId="6F8229B1" w14:textId="77777777" w:rsidR="00974DEB" w:rsidRPr="00447F6C" w:rsidRDefault="00974DEB" w:rsidP="00974DEB">
            <w:pPr>
              <w:jc w:val="both"/>
            </w:pPr>
            <w:r w:rsidRPr="00447F6C">
              <w:rPr>
                <w:b/>
              </w:rPr>
              <w:t>Další současná působení jako akademický pracovník na jiných VŠ</w:t>
            </w:r>
          </w:p>
        </w:tc>
        <w:tc>
          <w:tcPr>
            <w:tcW w:w="1703" w:type="dxa"/>
            <w:gridSpan w:val="2"/>
            <w:shd w:val="clear" w:color="auto" w:fill="F7CAAC"/>
          </w:tcPr>
          <w:p w14:paraId="6F866415" w14:textId="77777777" w:rsidR="00974DEB" w:rsidRPr="00447F6C" w:rsidRDefault="00974DEB" w:rsidP="00974DEB">
            <w:pPr>
              <w:jc w:val="both"/>
              <w:rPr>
                <w:b/>
              </w:rPr>
            </w:pPr>
            <w:r w:rsidRPr="00447F6C">
              <w:rPr>
                <w:b/>
              </w:rPr>
              <w:t>typ prac. vztahu</w:t>
            </w:r>
          </w:p>
        </w:tc>
        <w:tc>
          <w:tcPr>
            <w:tcW w:w="2096" w:type="dxa"/>
            <w:gridSpan w:val="4"/>
            <w:shd w:val="clear" w:color="auto" w:fill="F7CAAC"/>
          </w:tcPr>
          <w:p w14:paraId="11BA7257" w14:textId="77777777" w:rsidR="00974DEB" w:rsidRPr="00447F6C" w:rsidRDefault="00974DEB" w:rsidP="00974DEB">
            <w:pPr>
              <w:jc w:val="both"/>
              <w:rPr>
                <w:b/>
              </w:rPr>
            </w:pPr>
            <w:r w:rsidRPr="00447F6C">
              <w:rPr>
                <w:b/>
              </w:rPr>
              <w:t>rozsah</w:t>
            </w:r>
          </w:p>
        </w:tc>
      </w:tr>
      <w:tr w:rsidR="00974DEB" w:rsidRPr="00447F6C" w14:paraId="5AEBDFEB" w14:textId="77777777" w:rsidTr="00974DEB">
        <w:tc>
          <w:tcPr>
            <w:tcW w:w="6060" w:type="dxa"/>
            <w:gridSpan w:val="5"/>
          </w:tcPr>
          <w:p w14:paraId="689CF8EA" w14:textId="77777777" w:rsidR="00974DEB" w:rsidRPr="00447F6C" w:rsidRDefault="00974DEB" w:rsidP="00974DEB">
            <w:pPr>
              <w:jc w:val="both"/>
            </w:pPr>
          </w:p>
        </w:tc>
        <w:tc>
          <w:tcPr>
            <w:tcW w:w="1703" w:type="dxa"/>
            <w:gridSpan w:val="2"/>
          </w:tcPr>
          <w:p w14:paraId="69061A5F" w14:textId="77777777" w:rsidR="00974DEB" w:rsidRPr="00447F6C" w:rsidRDefault="00974DEB" w:rsidP="00974DEB">
            <w:pPr>
              <w:jc w:val="both"/>
            </w:pPr>
          </w:p>
        </w:tc>
        <w:tc>
          <w:tcPr>
            <w:tcW w:w="2096" w:type="dxa"/>
            <w:gridSpan w:val="4"/>
          </w:tcPr>
          <w:p w14:paraId="2A2EA7E6" w14:textId="77777777" w:rsidR="00974DEB" w:rsidRPr="00447F6C" w:rsidRDefault="00974DEB" w:rsidP="00974DEB">
            <w:pPr>
              <w:jc w:val="both"/>
            </w:pPr>
          </w:p>
        </w:tc>
      </w:tr>
      <w:tr w:rsidR="00974DEB" w:rsidRPr="00447F6C" w14:paraId="2DEA4FF0" w14:textId="77777777" w:rsidTr="00974DEB">
        <w:tc>
          <w:tcPr>
            <w:tcW w:w="6060" w:type="dxa"/>
            <w:gridSpan w:val="5"/>
          </w:tcPr>
          <w:p w14:paraId="25FA3182" w14:textId="77777777" w:rsidR="00974DEB" w:rsidRPr="00447F6C" w:rsidRDefault="00974DEB" w:rsidP="00974DEB">
            <w:pPr>
              <w:jc w:val="both"/>
            </w:pPr>
          </w:p>
        </w:tc>
        <w:tc>
          <w:tcPr>
            <w:tcW w:w="1703" w:type="dxa"/>
            <w:gridSpan w:val="2"/>
          </w:tcPr>
          <w:p w14:paraId="0A4A1ABA" w14:textId="77777777" w:rsidR="00974DEB" w:rsidRPr="00447F6C" w:rsidRDefault="00974DEB" w:rsidP="00974DEB">
            <w:pPr>
              <w:jc w:val="both"/>
            </w:pPr>
          </w:p>
        </w:tc>
        <w:tc>
          <w:tcPr>
            <w:tcW w:w="2096" w:type="dxa"/>
            <w:gridSpan w:val="4"/>
          </w:tcPr>
          <w:p w14:paraId="57F00485" w14:textId="77777777" w:rsidR="00974DEB" w:rsidRPr="00447F6C" w:rsidRDefault="00974DEB" w:rsidP="00974DEB">
            <w:pPr>
              <w:jc w:val="both"/>
            </w:pPr>
          </w:p>
        </w:tc>
      </w:tr>
      <w:tr w:rsidR="00974DEB" w:rsidRPr="00447F6C" w14:paraId="09A19CC6" w14:textId="77777777" w:rsidTr="00974DEB">
        <w:tc>
          <w:tcPr>
            <w:tcW w:w="6060" w:type="dxa"/>
            <w:gridSpan w:val="5"/>
          </w:tcPr>
          <w:p w14:paraId="11097A10" w14:textId="77777777" w:rsidR="00974DEB" w:rsidRPr="00447F6C" w:rsidRDefault="00974DEB" w:rsidP="00974DEB">
            <w:pPr>
              <w:jc w:val="both"/>
            </w:pPr>
          </w:p>
        </w:tc>
        <w:tc>
          <w:tcPr>
            <w:tcW w:w="1703" w:type="dxa"/>
            <w:gridSpan w:val="2"/>
          </w:tcPr>
          <w:p w14:paraId="339C836B" w14:textId="77777777" w:rsidR="00974DEB" w:rsidRPr="00447F6C" w:rsidRDefault="00974DEB" w:rsidP="00974DEB">
            <w:pPr>
              <w:jc w:val="both"/>
            </w:pPr>
          </w:p>
        </w:tc>
        <w:tc>
          <w:tcPr>
            <w:tcW w:w="2096" w:type="dxa"/>
            <w:gridSpan w:val="4"/>
          </w:tcPr>
          <w:p w14:paraId="166A5DEA" w14:textId="77777777" w:rsidR="00974DEB" w:rsidRPr="00447F6C" w:rsidRDefault="00974DEB" w:rsidP="00974DEB">
            <w:pPr>
              <w:jc w:val="both"/>
            </w:pPr>
          </w:p>
        </w:tc>
      </w:tr>
      <w:tr w:rsidR="00974DEB" w:rsidRPr="00447F6C" w14:paraId="52D15435" w14:textId="77777777" w:rsidTr="00974DEB">
        <w:tc>
          <w:tcPr>
            <w:tcW w:w="6060" w:type="dxa"/>
            <w:gridSpan w:val="5"/>
          </w:tcPr>
          <w:p w14:paraId="18080557" w14:textId="77777777" w:rsidR="00974DEB" w:rsidRPr="00447F6C" w:rsidRDefault="00974DEB" w:rsidP="00974DEB">
            <w:pPr>
              <w:jc w:val="both"/>
            </w:pPr>
          </w:p>
        </w:tc>
        <w:tc>
          <w:tcPr>
            <w:tcW w:w="1703" w:type="dxa"/>
            <w:gridSpan w:val="2"/>
          </w:tcPr>
          <w:p w14:paraId="06C190EF" w14:textId="77777777" w:rsidR="00974DEB" w:rsidRPr="00447F6C" w:rsidRDefault="00974DEB" w:rsidP="00974DEB">
            <w:pPr>
              <w:jc w:val="both"/>
            </w:pPr>
          </w:p>
        </w:tc>
        <w:tc>
          <w:tcPr>
            <w:tcW w:w="2096" w:type="dxa"/>
            <w:gridSpan w:val="4"/>
          </w:tcPr>
          <w:p w14:paraId="4AE1C863" w14:textId="77777777" w:rsidR="00974DEB" w:rsidRPr="00447F6C" w:rsidRDefault="00974DEB" w:rsidP="00974DEB">
            <w:pPr>
              <w:jc w:val="both"/>
            </w:pPr>
          </w:p>
        </w:tc>
      </w:tr>
      <w:tr w:rsidR="00974DEB" w:rsidRPr="00447F6C" w14:paraId="4583B8DD" w14:textId="77777777" w:rsidTr="00974DEB">
        <w:tc>
          <w:tcPr>
            <w:tcW w:w="9859" w:type="dxa"/>
            <w:gridSpan w:val="11"/>
            <w:shd w:val="clear" w:color="auto" w:fill="F7CAAC"/>
          </w:tcPr>
          <w:p w14:paraId="439851B7" w14:textId="77777777" w:rsidR="00974DEB" w:rsidRPr="00447F6C" w:rsidRDefault="00974DEB" w:rsidP="00974DEB">
            <w:pPr>
              <w:jc w:val="both"/>
            </w:pPr>
            <w:r w:rsidRPr="00447F6C">
              <w:rPr>
                <w:b/>
              </w:rPr>
              <w:t>Předměty příslušného studijního programu a způsob zapojení do jejich výuky, příp. další zapojení do uskutečňování studijního programu</w:t>
            </w:r>
          </w:p>
        </w:tc>
      </w:tr>
      <w:tr w:rsidR="00642E1C" w:rsidRPr="00447F6C" w14:paraId="6A287E2A" w14:textId="77777777" w:rsidTr="00974DEB">
        <w:trPr>
          <w:trHeight w:val="324"/>
        </w:trPr>
        <w:tc>
          <w:tcPr>
            <w:tcW w:w="9859" w:type="dxa"/>
            <w:gridSpan w:val="11"/>
            <w:tcBorders>
              <w:top w:val="nil"/>
            </w:tcBorders>
          </w:tcPr>
          <w:p w14:paraId="4C609869" w14:textId="53ED7785" w:rsidR="00642E1C" w:rsidRDefault="00642E1C" w:rsidP="00642E1C">
            <w:pPr>
              <w:jc w:val="both"/>
            </w:pPr>
            <w:r w:rsidRPr="00447F6C">
              <w:t xml:space="preserve">Řízení organizací I – </w:t>
            </w:r>
            <w:r>
              <w:t xml:space="preserve">garant, </w:t>
            </w:r>
            <w:r w:rsidRPr="00447F6C">
              <w:t>přednášející (100%)</w:t>
            </w:r>
          </w:p>
          <w:p w14:paraId="6957D8E3" w14:textId="31EA3510" w:rsidR="00642E1C" w:rsidRPr="00447F6C" w:rsidRDefault="00642E1C" w:rsidP="00642E1C">
            <w:pPr>
              <w:jc w:val="both"/>
            </w:pPr>
            <w:r>
              <w:t xml:space="preserve">Řízení organizací </w:t>
            </w:r>
            <w:r w:rsidRPr="00447F6C">
              <w:t xml:space="preserve">II – </w:t>
            </w:r>
            <w:r>
              <w:t xml:space="preserve">garant, </w:t>
            </w:r>
            <w:r w:rsidRPr="00447F6C">
              <w:t>přednášející (100%)</w:t>
            </w:r>
          </w:p>
        </w:tc>
      </w:tr>
      <w:tr w:rsidR="00642E1C" w:rsidRPr="00447F6C" w14:paraId="0BBDF3F4" w14:textId="77777777" w:rsidTr="00974DEB">
        <w:tc>
          <w:tcPr>
            <w:tcW w:w="9859" w:type="dxa"/>
            <w:gridSpan w:val="11"/>
            <w:shd w:val="clear" w:color="auto" w:fill="F7CAAC"/>
          </w:tcPr>
          <w:p w14:paraId="2E7CFB35" w14:textId="77777777" w:rsidR="00642E1C" w:rsidRPr="00447F6C" w:rsidRDefault="00642E1C" w:rsidP="00642E1C">
            <w:pPr>
              <w:jc w:val="both"/>
            </w:pPr>
            <w:r w:rsidRPr="00447F6C">
              <w:rPr>
                <w:b/>
              </w:rPr>
              <w:t xml:space="preserve">Údaje o vzdělání na VŠ </w:t>
            </w:r>
          </w:p>
        </w:tc>
      </w:tr>
      <w:tr w:rsidR="00642E1C" w:rsidRPr="00447F6C" w14:paraId="2F9C2D72" w14:textId="77777777" w:rsidTr="00974DEB">
        <w:trPr>
          <w:trHeight w:val="745"/>
        </w:trPr>
        <w:tc>
          <w:tcPr>
            <w:tcW w:w="9859" w:type="dxa"/>
            <w:gridSpan w:val="11"/>
          </w:tcPr>
          <w:p w14:paraId="11448700" w14:textId="77777777" w:rsidR="00642E1C" w:rsidRPr="00447F6C" w:rsidRDefault="00642E1C" w:rsidP="00642E1C">
            <w:pPr>
              <w:spacing w:line="259" w:lineRule="auto"/>
              <w:jc w:val="both"/>
              <w:rPr>
                <w:b/>
                <w:bCs/>
                <w:color w:val="000000"/>
              </w:rPr>
            </w:pPr>
            <w:r w:rsidRPr="00447F6C">
              <w:rPr>
                <w:b/>
                <w:bCs/>
                <w:color w:val="000000"/>
              </w:rPr>
              <w:t>1994-1998:</w:t>
            </w:r>
            <w:r w:rsidRPr="00447F6C">
              <w:rPr>
                <w:bCs/>
                <w:color w:val="000000"/>
              </w:rPr>
              <w:t xml:space="preserve">    VUT Brno, Fakulta podnikatelská, obor Řízení a ekonomika podniku </w:t>
            </w:r>
            <w:r w:rsidRPr="00447F6C">
              <w:rPr>
                <w:b/>
                <w:bCs/>
                <w:color w:val="000000"/>
              </w:rPr>
              <w:t>(Dr.)</w:t>
            </w:r>
          </w:p>
          <w:p w14:paraId="0CFBB6B0" w14:textId="77777777" w:rsidR="00642E1C" w:rsidRPr="00447F6C" w:rsidRDefault="00642E1C" w:rsidP="00642E1C">
            <w:pPr>
              <w:spacing w:line="259" w:lineRule="auto"/>
              <w:jc w:val="both"/>
              <w:rPr>
                <w:bCs/>
                <w:color w:val="000000"/>
              </w:rPr>
            </w:pPr>
            <w:r w:rsidRPr="00447F6C">
              <w:rPr>
                <w:b/>
                <w:bCs/>
                <w:color w:val="000000"/>
              </w:rPr>
              <w:t>1982-1987:</w:t>
            </w:r>
            <w:r w:rsidRPr="00447F6C">
              <w:rPr>
                <w:bCs/>
                <w:color w:val="000000"/>
              </w:rPr>
              <w:t xml:space="preserve"> Slovenská technická univerzita v Bratislavě, Chemickotechnologická fakulta - specializace: </w:t>
            </w:r>
            <w:r w:rsidRPr="00447F6C">
              <w:rPr>
                <w:bCs/>
                <w:color w:val="000000"/>
              </w:rPr>
              <w:br/>
              <w:t xml:space="preserve">                       Ekonomika a řízení chemického a potravinářského průmyslu </w:t>
            </w:r>
            <w:r w:rsidRPr="00447F6C">
              <w:rPr>
                <w:b/>
                <w:bCs/>
                <w:color w:val="000000"/>
              </w:rPr>
              <w:t>(Ing.)</w:t>
            </w:r>
          </w:p>
        </w:tc>
      </w:tr>
      <w:tr w:rsidR="00642E1C" w:rsidRPr="00447F6C" w14:paraId="2374AEE6" w14:textId="77777777" w:rsidTr="00974DEB">
        <w:tc>
          <w:tcPr>
            <w:tcW w:w="9859" w:type="dxa"/>
            <w:gridSpan w:val="11"/>
            <w:shd w:val="clear" w:color="auto" w:fill="F7CAAC"/>
          </w:tcPr>
          <w:p w14:paraId="15882809" w14:textId="77777777" w:rsidR="00642E1C" w:rsidRPr="00447F6C" w:rsidRDefault="00642E1C" w:rsidP="00642E1C">
            <w:pPr>
              <w:jc w:val="both"/>
              <w:rPr>
                <w:b/>
              </w:rPr>
            </w:pPr>
            <w:r w:rsidRPr="00447F6C">
              <w:rPr>
                <w:b/>
              </w:rPr>
              <w:t>Údaje o odborném působení od absolvování VŠ</w:t>
            </w:r>
          </w:p>
        </w:tc>
      </w:tr>
      <w:tr w:rsidR="00642E1C" w:rsidRPr="00447F6C" w14:paraId="13771FDC" w14:textId="77777777" w:rsidTr="00974DEB">
        <w:trPr>
          <w:trHeight w:val="605"/>
        </w:trPr>
        <w:tc>
          <w:tcPr>
            <w:tcW w:w="9859" w:type="dxa"/>
            <w:gridSpan w:val="11"/>
          </w:tcPr>
          <w:p w14:paraId="4E6667EC"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
                <w:bCs/>
                <w:color w:val="000000"/>
              </w:rPr>
              <w:t>1988-1992:</w:t>
            </w:r>
            <w:r w:rsidRPr="00447F6C">
              <w:rPr>
                <w:bCs/>
                <w:color w:val="000000"/>
              </w:rPr>
              <w:t xml:space="preserve">   VŠE Bratislava, asistentka – Katedra vědeckotechnického rozvoje, odb. asistentka Katedra managementu</w:t>
            </w:r>
          </w:p>
          <w:p w14:paraId="49ADB5A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
                <w:bCs/>
                <w:color w:val="000000"/>
              </w:rPr>
              <w:t>1992-2000:</w:t>
            </w:r>
            <w:r w:rsidRPr="00447F6C">
              <w:rPr>
                <w:bCs/>
                <w:color w:val="000000"/>
              </w:rPr>
              <w:t xml:space="preserve">   VUT Brno, FaME ve Zlíně, odborná asistentka, ředitelka Ústavu managementu</w:t>
            </w:r>
          </w:p>
          <w:p w14:paraId="281FB219"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
                <w:bCs/>
                <w:color w:val="000000"/>
              </w:rPr>
              <w:t>2001-dosud:</w:t>
            </w:r>
            <w:r w:rsidRPr="00447F6C">
              <w:rPr>
                <w:bCs/>
                <w:color w:val="000000"/>
              </w:rPr>
              <w:t xml:space="preserve">  UTB ve Zlíně, Fakulta managementu a ekonomiky</w:t>
            </w:r>
          </w:p>
          <w:p w14:paraId="63003369"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ředitelka Ústavu financí a účetnictví (dosud)</w:t>
            </w:r>
          </w:p>
          <w:p w14:paraId="19C1242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proděkanka pro kombinované formy studia a CŽV (2002-2004), </w:t>
            </w:r>
          </w:p>
          <w:p w14:paraId="2195B4C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prorektorka UTB pro tvůrčí činnosti (2004 - 2007)</w:t>
            </w:r>
          </w:p>
          <w:p w14:paraId="0746103E" w14:textId="77777777" w:rsidR="00642E1C" w:rsidRPr="00447F6C" w:rsidRDefault="00642E1C" w:rsidP="00642E1C">
            <w:pPr>
              <w:tabs>
                <w:tab w:val="left" w:pos="1418"/>
              </w:tabs>
              <w:autoSpaceDE w:val="0"/>
              <w:autoSpaceDN w:val="0"/>
              <w:adjustRightInd w:val="0"/>
              <w:ind w:left="1416" w:hanging="1416"/>
              <w:rPr>
                <w:bCs/>
                <w:color w:val="000000"/>
              </w:rPr>
            </w:pPr>
            <w:r w:rsidRPr="00447F6C">
              <w:rPr>
                <w:bCs/>
                <w:color w:val="000000"/>
              </w:rPr>
              <w:t xml:space="preserve">                       děkanka Fakulty managementu a ekonomiky (2008-2015)</w:t>
            </w:r>
          </w:p>
          <w:p w14:paraId="25E9BFFD" w14:textId="77777777" w:rsidR="00642E1C" w:rsidRPr="00447F6C" w:rsidRDefault="00642E1C" w:rsidP="00642E1C">
            <w:pPr>
              <w:tabs>
                <w:tab w:val="left" w:pos="1418"/>
              </w:tabs>
              <w:autoSpaceDE w:val="0"/>
              <w:autoSpaceDN w:val="0"/>
              <w:adjustRightInd w:val="0"/>
              <w:ind w:left="1416" w:hanging="1416"/>
            </w:pPr>
            <w:r w:rsidRPr="00447F6C">
              <w:rPr>
                <w:bCs/>
                <w:color w:val="000000"/>
              </w:rPr>
              <w:t xml:space="preserve">                       prorektorka UTB pro pedagogickou činnost (2016-2017)</w:t>
            </w:r>
          </w:p>
        </w:tc>
      </w:tr>
      <w:tr w:rsidR="00642E1C" w:rsidRPr="00447F6C" w14:paraId="1DEFABAF" w14:textId="77777777" w:rsidTr="00974DEB">
        <w:trPr>
          <w:trHeight w:val="250"/>
        </w:trPr>
        <w:tc>
          <w:tcPr>
            <w:tcW w:w="9859" w:type="dxa"/>
            <w:gridSpan w:val="11"/>
            <w:shd w:val="clear" w:color="auto" w:fill="F7CAAC"/>
          </w:tcPr>
          <w:p w14:paraId="5C0DF152" w14:textId="77777777" w:rsidR="00642E1C" w:rsidRPr="00447F6C" w:rsidRDefault="00642E1C" w:rsidP="00642E1C">
            <w:pPr>
              <w:jc w:val="both"/>
            </w:pPr>
            <w:r w:rsidRPr="00447F6C">
              <w:rPr>
                <w:b/>
              </w:rPr>
              <w:t>Zkušenosti s vedením kvalifikačních a rigorózních prací</w:t>
            </w:r>
          </w:p>
        </w:tc>
      </w:tr>
      <w:tr w:rsidR="00642E1C" w:rsidRPr="00447F6C" w14:paraId="483CC2C9" w14:textId="77777777" w:rsidTr="00974DEB">
        <w:trPr>
          <w:trHeight w:val="420"/>
        </w:trPr>
        <w:tc>
          <w:tcPr>
            <w:tcW w:w="9859" w:type="dxa"/>
            <w:gridSpan w:val="11"/>
          </w:tcPr>
          <w:p w14:paraId="0E9A2AB3" w14:textId="77777777" w:rsidR="00642E1C" w:rsidRPr="00447F6C" w:rsidRDefault="00642E1C" w:rsidP="00642E1C">
            <w:pPr>
              <w:jc w:val="both"/>
            </w:pPr>
            <w:r w:rsidRPr="00447F6C">
              <w:t>Počet vedených bakalářských prací – 65</w:t>
            </w:r>
          </w:p>
          <w:p w14:paraId="4B64CB80" w14:textId="77777777" w:rsidR="00642E1C" w:rsidRPr="00447F6C" w:rsidRDefault="00642E1C" w:rsidP="00642E1C">
            <w:pPr>
              <w:jc w:val="both"/>
            </w:pPr>
            <w:r w:rsidRPr="00447F6C">
              <w:t>Počet vedených diplomových prací – 150</w:t>
            </w:r>
          </w:p>
          <w:p w14:paraId="74DFC95C" w14:textId="77777777" w:rsidR="00642E1C" w:rsidRPr="00447F6C" w:rsidRDefault="00642E1C" w:rsidP="00642E1C">
            <w:pPr>
              <w:jc w:val="both"/>
            </w:pPr>
            <w:r w:rsidRPr="00447F6C">
              <w:t>Počet vedených disertačních prací – 13</w:t>
            </w:r>
          </w:p>
        </w:tc>
      </w:tr>
      <w:tr w:rsidR="00642E1C" w:rsidRPr="00447F6C" w14:paraId="4DA84B6E" w14:textId="77777777" w:rsidTr="00974DEB">
        <w:trPr>
          <w:cantSplit/>
        </w:trPr>
        <w:tc>
          <w:tcPr>
            <w:tcW w:w="3347" w:type="dxa"/>
            <w:gridSpan w:val="2"/>
            <w:tcBorders>
              <w:top w:val="single" w:sz="12" w:space="0" w:color="auto"/>
            </w:tcBorders>
            <w:shd w:val="clear" w:color="auto" w:fill="F7CAAC"/>
          </w:tcPr>
          <w:p w14:paraId="5E09764E" w14:textId="77777777" w:rsidR="00642E1C" w:rsidRPr="00447F6C" w:rsidRDefault="00642E1C" w:rsidP="00642E1C">
            <w:pPr>
              <w:jc w:val="both"/>
            </w:pPr>
            <w:r w:rsidRPr="00447F6C">
              <w:rPr>
                <w:b/>
              </w:rPr>
              <w:t xml:space="preserve">Obor habilitačního řízení </w:t>
            </w:r>
          </w:p>
        </w:tc>
        <w:tc>
          <w:tcPr>
            <w:tcW w:w="2245" w:type="dxa"/>
            <w:gridSpan w:val="2"/>
            <w:tcBorders>
              <w:top w:val="single" w:sz="12" w:space="0" w:color="auto"/>
            </w:tcBorders>
            <w:shd w:val="clear" w:color="auto" w:fill="F7CAAC"/>
          </w:tcPr>
          <w:p w14:paraId="2C0C6DA5" w14:textId="77777777" w:rsidR="00642E1C" w:rsidRPr="00447F6C" w:rsidRDefault="00642E1C" w:rsidP="00642E1C">
            <w:pPr>
              <w:jc w:val="both"/>
            </w:pPr>
            <w:r w:rsidRPr="00447F6C">
              <w:rPr>
                <w:b/>
              </w:rPr>
              <w:t>Rok udělení hodnosti</w:t>
            </w:r>
          </w:p>
        </w:tc>
        <w:tc>
          <w:tcPr>
            <w:tcW w:w="2248" w:type="dxa"/>
            <w:gridSpan w:val="4"/>
            <w:tcBorders>
              <w:top w:val="single" w:sz="12" w:space="0" w:color="auto"/>
              <w:right w:val="single" w:sz="12" w:space="0" w:color="auto"/>
            </w:tcBorders>
            <w:shd w:val="clear" w:color="auto" w:fill="F7CAAC"/>
          </w:tcPr>
          <w:p w14:paraId="73D72E93" w14:textId="77777777" w:rsidR="00642E1C" w:rsidRPr="00447F6C" w:rsidRDefault="00642E1C" w:rsidP="00642E1C">
            <w:pPr>
              <w:jc w:val="both"/>
            </w:pPr>
            <w:r w:rsidRPr="00447F6C">
              <w:rPr>
                <w:b/>
              </w:rPr>
              <w:t>Řízení konáno na VŠ</w:t>
            </w:r>
          </w:p>
        </w:tc>
        <w:tc>
          <w:tcPr>
            <w:tcW w:w="2019" w:type="dxa"/>
            <w:gridSpan w:val="3"/>
            <w:tcBorders>
              <w:top w:val="single" w:sz="12" w:space="0" w:color="auto"/>
              <w:left w:val="single" w:sz="12" w:space="0" w:color="auto"/>
            </w:tcBorders>
            <w:shd w:val="clear" w:color="auto" w:fill="F7CAAC"/>
          </w:tcPr>
          <w:p w14:paraId="2122C33A" w14:textId="77777777" w:rsidR="00642E1C" w:rsidRPr="00447F6C" w:rsidRDefault="00642E1C" w:rsidP="00642E1C">
            <w:pPr>
              <w:jc w:val="both"/>
              <w:rPr>
                <w:b/>
              </w:rPr>
            </w:pPr>
            <w:r w:rsidRPr="00447F6C">
              <w:rPr>
                <w:b/>
              </w:rPr>
              <w:t>Ohlasy publikací</w:t>
            </w:r>
          </w:p>
        </w:tc>
      </w:tr>
      <w:tr w:rsidR="00642E1C" w:rsidRPr="00447F6C" w14:paraId="7E187796" w14:textId="77777777" w:rsidTr="00974DEB">
        <w:trPr>
          <w:cantSplit/>
        </w:trPr>
        <w:tc>
          <w:tcPr>
            <w:tcW w:w="3347" w:type="dxa"/>
            <w:gridSpan w:val="2"/>
          </w:tcPr>
          <w:p w14:paraId="4C62A01D" w14:textId="77777777" w:rsidR="00642E1C" w:rsidRPr="00447F6C" w:rsidRDefault="00642E1C" w:rsidP="00642E1C">
            <w:r w:rsidRPr="00447F6C">
              <w:rPr>
                <w:rFonts w:eastAsiaTheme="minorHAnsi"/>
                <w:lang w:eastAsia="en-US"/>
              </w:rPr>
              <w:t xml:space="preserve">Podniková ekonomika </w:t>
            </w:r>
            <w:r w:rsidRPr="00447F6C">
              <w:rPr>
                <w:rFonts w:eastAsiaTheme="minorHAnsi"/>
                <w:lang w:eastAsia="en-US"/>
              </w:rPr>
              <w:br/>
              <w:t>a management</w:t>
            </w:r>
          </w:p>
        </w:tc>
        <w:tc>
          <w:tcPr>
            <w:tcW w:w="2245" w:type="dxa"/>
            <w:gridSpan w:val="2"/>
          </w:tcPr>
          <w:p w14:paraId="7EA55A9D" w14:textId="77777777" w:rsidR="00642E1C" w:rsidRPr="00447F6C" w:rsidRDefault="00642E1C" w:rsidP="00642E1C">
            <w:pPr>
              <w:jc w:val="both"/>
            </w:pPr>
            <w:r w:rsidRPr="00447F6C">
              <w:t>2002</w:t>
            </w:r>
          </w:p>
        </w:tc>
        <w:tc>
          <w:tcPr>
            <w:tcW w:w="2248" w:type="dxa"/>
            <w:gridSpan w:val="4"/>
            <w:tcBorders>
              <w:right w:val="single" w:sz="12" w:space="0" w:color="auto"/>
            </w:tcBorders>
          </w:tcPr>
          <w:p w14:paraId="28923053" w14:textId="77777777" w:rsidR="00642E1C" w:rsidRPr="00447F6C" w:rsidRDefault="00642E1C" w:rsidP="00642E1C">
            <w:r w:rsidRPr="00447F6C">
              <w:t>Technická univerzita Liberec</w:t>
            </w:r>
          </w:p>
        </w:tc>
        <w:tc>
          <w:tcPr>
            <w:tcW w:w="632" w:type="dxa"/>
            <w:tcBorders>
              <w:left w:val="single" w:sz="12" w:space="0" w:color="auto"/>
            </w:tcBorders>
            <w:shd w:val="clear" w:color="auto" w:fill="F7CAAC"/>
          </w:tcPr>
          <w:p w14:paraId="0B549A3A" w14:textId="77777777" w:rsidR="00642E1C" w:rsidRPr="00447F6C" w:rsidRDefault="00642E1C" w:rsidP="00642E1C">
            <w:pPr>
              <w:jc w:val="both"/>
            </w:pPr>
            <w:r w:rsidRPr="00447F6C">
              <w:rPr>
                <w:b/>
              </w:rPr>
              <w:t>WOS</w:t>
            </w:r>
          </w:p>
        </w:tc>
        <w:tc>
          <w:tcPr>
            <w:tcW w:w="693" w:type="dxa"/>
            <w:shd w:val="clear" w:color="auto" w:fill="F7CAAC"/>
          </w:tcPr>
          <w:p w14:paraId="47AD4DC8" w14:textId="77777777" w:rsidR="00642E1C" w:rsidRPr="00447F6C" w:rsidRDefault="00642E1C" w:rsidP="00642E1C">
            <w:pPr>
              <w:jc w:val="both"/>
            </w:pPr>
            <w:r w:rsidRPr="00447F6C">
              <w:rPr>
                <w:b/>
              </w:rPr>
              <w:t>Scopus</w:t>
            </w:r>
          </w:p>
        </w:tc>
        <w:tc>
          <w:tcPr>
            <w:tcW w:w="694" w:type="dxa"/>
            <w:shd w:val="clear" w:color="auto" w:fill="F7CAAC"/>
          </w:tcPr>
          <w:p w14:paraId="5E8DB9A9" w14:textId="77777777" w:rsidR="00642E1C" w:rsidRPr="00447F6C" w:rsidRDefault="00642E1C" w:rsidP="00642E1C">
            <w:pPr>
              <w:jc w:val="both"/>
            </w:pPr>
            <w:r w:rsidRPr="00447F6C">
              <w:rPr>
                <w:b/>
              </w:rPr>
              <w:t>ostatní</w:t>
            </w:r>
          </w:p>
        </w:tc>
      </w:tr>
      <w:tr w:rsidR="00642E1C" w:rsidRPr="00447F6C" w14:paraId="4B1A8651" w14:textId="77777777" w:rsidTr="00974DEB">
        <w:trPr>
          <w:cantSplit/>
          <w:trHeight w:val="70"/>
        </w:trPr>
        <w:tc>
          <w:tcPr>
            <w:tcW w:w="3347" w:type="dxa"/>
            <w:gridSpan w:val="2"/>
            <w:shd w:val="clear" w:color="auto" w:fill="F7CAAC"/>
          </w:tcPr>
          <w:p w14:paraId="0BB0A49D" w14:textId="77777777" w:rsidR="00642E1C" w:rsidRPr="00447F6C" w:rsidRDefault="00642E1C" w:rsidP="00642E1C">
            <w:pPr>
              <w:jc w:val="both"/>
            </w:pPr>
            <w:r w:rsidRPr="00447F6C">
              <w:rPr>
                <w:b/>
              </w:rPr>
              <w:t>Obor jmenovacího řízení</w:t>
            </w:r>
          </w:p>
        </w:tc>
        <w:tc>
          <w:tcPr>
            <w:tcW w:w="2245" w:type="dxa"/>
            <w:gridSpan w:val="2"/>
            <w:shd w:val="clear" w:color="auto" w:fill="F7CAAC"/>
          </w:tcPr>
          <w:p w14:paraId="12A7DCE6" w14:textId="77777777" w:rsidR="00642E1C" w:rsidRPr="00447F6C" w:rsidRDefault="00642E1C" w:rsidP="00642E1C">
            <w:pPr>
              <w:jc w:val="both"/>
            </w:pPr>
            <w:r w:rsidRPr="00447F6C">
              <w:rPr>
                <w:b/>
              </w:rPr>
              <w:t>Rok udělení hodnosti</w:t>
            </w:r>
          </w:p>
        </w:tc>
        <w:tc>
          <w:tcPr>
            <w:tcW w:w="2248" w:type="dxa"/>
            <w:gridSpan w:val="4"/>
            <w:tcBorders>
              <w:right w:val="single" w:sz="12" w:space="0" w:color="auto"/>
            </w:tcBorders>
            <w:shd w:val="clear" w:color="auto" w:fill="F7CAAC"/>
          </w:tcPr>
          <w:p w14:paraId="4CD2306E" w14:textId="77777777" w:rsidR="00642E1C" w:rsidRPr="00447F6C" w:rsidRDefault="00642E1C" w:rsidP="00642E1C">
            <w:pPr>
              <w:jc w:val="both"/>
            </w:pPr>
            <w:r w:rsidRPr="00447F6C">
              <w:rPr>
                <w:b/>
              </w:rPr>
              <w:t>Řízení konáno na VŠ</w:t>
            </w:r>
          </w:p>
        </w:tc>
        <w:tc>
          <w:tcPr>
            <w:tcW w:w="632" w:type="dxa"/>
            <w:vMerge w:val="restart"/>
            <w:tcBorders>
              <w:left w:val="single" w:sz="12" w:space="0" w:color="auto"/>
            </w:tcBorders>
          </w:tcPr>
          <w:p w14:paraId="3698D3BD" w14:textId="77777777" w:rsidR="00642E1C" w:rsidRPr="00447F6C" w:rsidRDefault="00642E1C" w:rsidP="00642E1C">
            <w:pPr>
              <w:jc w:val="both"/>
              <w:rPr>
                <w:b/>
              </w:rPr>
            </w:pPr>
            <w:r w:rsidRPr="00447F6C">
              <w:rPr>
                <w:b/>
              </w:rPr>
              <w:t>48</w:t>
            </w:r>
          </w:p>
        </w:tc>
        <w:tc>
          <w:tcPr>
            <w:tcW w:w="693" w:type="dxa"/>
            <w:vMerge w:val="restart"/>
          </w:tcPr>
          <w:p w14:paraId="1FFFC318" w14:textId="77777777" w:rsidR="00642E1C" w:rsidRPr="00447F6C" w:rsidRDefault="00642E1C" w:rsidP="00642E1C">
            <w:pPr>
              <w:jc w:val="both"/>
              <w:rPr>
                <w:b/>
              </w:rPr>
            </w:pPr>
            <w:r w:rsidRPr="00447F6C">
              <w:rPr>
                <w:b/>
              </w:rPr>
              <w:t>48</w:t>
            </w:r>
          </w:p>
        </w:tc>
        <w:tc>
          <w:tcPr>
            <w:tcW w:w="694" w:type="dxa"/>
            <w:vMerge w:val="restart"/>
          </w:tcPr>
          <w:p w14:paraId="31EC237F" w14:textId="77777777" w:rsidR="00642E1C" w:rsidRPr="00447F6C" w:rsidRDefault="00642E1C" w:rsidP="00642E1C">
            <w:pPr>
              <w:jc w:val="both"/>
              <w:rPr>
                <w:b/>
              </w:rPr>
            </w:pPr>
            <w:r w:rsidRPr="00447F6C">
              <w:rPr>
                <w:b/>
              </w:rPr>
              <w:t>790</w:t>
            </w:r>
          </w:p>
        </w:tc>
      </w:tr>
      <w:tr w:rsidR="00642E1C" w:rsidRPr="00447F6C" w14:paraId="3D14AE10" w14:textId="77777777" w:rsidTr="00974DEB">
        <w:trPr>
          <w:trHeight w:val="205"/>
        </w:trPr>
        <w:tc>
          <w:tcPr>
            <w:tcW w:w="3347" w:type="dxa"/>
            <w:gridSpan w:val="2"/>
          </w:tcPr>
          <w:p w14:paraId="539FC0B2" w14:textId="77777777" w:rsidR="00642E1C" w:rsidRPr="00447F6C" w:rsidRDefault="00642E1C" w:rsidP="00642E1C">
            <w:pPr>
              <w:jc w:val="both"/>
            </w:pPr>
            <w:r w:rsidRPr="00447F6C">
              <w:rPr>
                <w:rFonts w:eastAsiaTheme="minorHAnsi"/>
                <w:lang w:eastAsia="en-US"/>
              </w:rPr>
              <w:t>Management a ekonomika podniku</w:t>
            </w:r>
          </w:p>
        </w:tc>
        <w:tc>
          <w:tcPr>
            <w:tcW w:w="2245" w:type="dxa"/>
            <w:gridSpan w:val="2"/>
          </w:tcPr>
          <w:p w14:paraId="32B03C64" w14:textId="77777777" w:rsidR="00642E1C" w:rsidRPr="00447F6C" w:rsidRDefault="00642E1C" w:rsidP="00642E1C">
            <w:pPr>
              <w:jc w:val="both"/>
            </w:pPr>
            <w:r w:rsidRPr="00447F6C">
              <w:t>2010</w:t>
            </w:r>
          </w:p>
        </w:tc>
        <w:tc>
          <w:tcPr>
            <w:tcW w:w="2248" w:type="dxa"/>
            <w:gridSpan w:val="4"/>
            <w:tcBorders>
              <w:right w:val="single" w:sz="12" w:space="0" w:color="auto"/>
            </w:tcBorders>
          </w:tcPr>
          <w:p w14:paraId="2E0985FF" w14:textId="77777777" w:rsidR="00642E1C" w:rsidRPr="00447F6C" w:rsidRDefault="00642E1C" w:rsidP="00642E1C">
            <w:pPr>
              <w:jc w:val="both"/>
            </w:pPr>
            <w:r w:rsidRPr="00447F6C">
              <w:t>UTB ve Zlíně</w:t>
            </w:r>
          </w:p>
        </w:tc>
        <w:tc>
          <w:tcPr>
            <w:tcW w:w="632" w:type="dxa"/>
            <w:vMerge/>
            <w:tcBorders>
              <w:left w:val="single" w:sz="12" w:space="0" w:color="auto"/>
            </w:tcBorders>
            <w:vAlign w:val="center"/>
          </w:tcPr>
          <w:p w14:paraId="3E664DEB" w14:textId="77777777" w:rsidR="00642E1C" w:rsidRPr="00447F6C" w:rsidRDefault="00642E1C" w:rsidP="00642E1C">
            <w:pPr>
              <w:rPr>
                <w:b/>
              </w:rPr>
            </w:pPr>
          </w:p>
        </w:tc>
        <w:tc>
          <w:tcPr>
            <w:tcW w:w="693" w:type="dxa"/>
            <w:vMerge/>
            <w:vAlign w:val="center"/>
          </w:tcPr>
          <w:p w14:paraId="75C818BE" w14:textId="77777777" w:rsidR="00642E1C" w:rsidRPr="00447F6C" w:rsidRDefault="00642E1C" w:rsidP="00642E1C">
            <w:pPr>
              <w:rPr>
                <w:b/>
              </w:rPr>
            </w:pPr>
          </w:p>
        </w:tc>
        <w:tc>
          <w:tcPr>
            <w:tcW w:w="694" w:type="dxa"/>
            <w:vMerge/>
            <w:vAlign w:val="center"/>
          </w:tcPr>
          <w:p w14:paraId="186A3234" w14:textId="77777777" w:rsidR="00642E1C" w:rsidRPr="00447F6C" w:rsidRDefault="00642E1C" w:rsidP="00642E1C">
            <w:pPr>
              <w:rPr>
                <w:b/>
              </w:rPr>
            </w:pPr>
          </w:p>
        </w:tc>
      </w:tr>
      <w:tr w:rsidR="00642E1C" w:rsidRPr="00447F6C" w14:paraId="3C63945F" w14:textId="77777777" w:rsidTr="00974DEB">
        <w:tc>
          <w:tcPr>
            <w:tcW w:w="9859" w:type="dxa"/>
            <w:gridSpan w:val="11"/>
            <w:shd w:val="clear" w:color="auto" w:fill="F7CAAC"/>
          </w:tcPr>
          <w:p w14:paraId="5D6665FD" w14:textId="77777777" w:rsidR="00642E1C" w:rsidRPr="00447F6C" w:rsidRDefault="00642E1C" w:rsidP="00642E1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642E1C" w:rsidRPr="00447F6C" w14:paraId="2A63A82F" w14:textId="77777777" w:rsidTr="00974DEB">
        <w:trPr>
          <w:trHeight w:val="1833"/>
        </w:trPr>
        <w:tc>
          <w:tcPr>
            <w:tcW w:w="9859" w:type="dxa"/>
            <w:gridSpan w:val="11"/>
          </w:tcPr>
          <w:p w14:paraId="533FC4D8" w14:textId="77777777" w:rsidR="00642E1C" w:rsidRPr="00447F6C" w:rsidRDefault="00642E1C" w:rsidP="00642E1C">
            <w:pPr>
              <w:jc w:val="both"/>
              <w:rPr>
                <w:szCs w:val="24"/>
                <w:lang w:val="sk-SK"/>
              </w:rPr>
            </w:pPr>
            <w:r w:rsidRPr="00447F6C">
              <w:rPr>
                <w:szCs w:val="24"/>
                <w:lang w:val="sk-SK"/>
              </w:rPr>
              <w:t xml:space="preserve">PAVELKOVÁ, D., HOMOLKA, L., VYCHYTILOVÁ, J., NGO, M. V., BACH, L.T., DEHNING, B. Passenger Car Sales Projections: Measuring the Accuracy of a Sales Forecasting Model. </w:t>
            </w:r>
            <w:r w:rsidRPr="00447F6C">
              <w:rPr>
                <w:i/>
                <w:szCs w:val="24"/>
                <w:lang w:val="sk-SK"/>
              </w:rPr>
              <w:t>Ekonomický časopis.</w:t>
            </w:r>
            <w:r w:rsidRPr="00447F6C">
              <w:rPr>
                <w:szCs w:val="24"/>
                <w:lang w:val="sk-SK"/>
              </w:rPr>
              <w:t xml:space="preserve"> 2018, Volume 66, Issue 3, pp. 227-249. ISSN 00133035. (30%)</w:t>
            </w:r>
          </w:p>
          <w:p w14:paraId="506F857C" w14:textId="77777777" w:rsidR="00642E1C" w:rsidRPr="00447F6C" w:rsidRDefault="00642E1C" w:rsidP="00642E1C">
            <w:pPr>
              <w:jc w:val="both"/>
              <w:rPr>
                <w:szCs w:val="24"/>
                <w:lang w:val="sk-SK"/>
              </w:rPr>
            </w:pPr>
            <w:r w:rsidRPr="00447F6C">
              <w:rPr>
                <w:szCs w:val="24"/>
                <w:lang w:val="sk-SK"/>
              </w:rPr>
              <w:t xml:space="preserve">PAVELKOVÁ, D., HOMOLKA, L., KNÁPKOVÁ, A., KOLMAN, K., PHAM, H. EVA and Key Performance Indicators: The Case of Automotive Sector in PreCrisis, Crisis and Post-Crisis Periods. </w:t>
            </w:r>
            <w:r w:rsidRPr="00447F6C">
              <w:rPr>
                <w:i/>
                <w:szCs w:val="24"/>
                <w:lang w:val="sk-SK"/>
              </w:rPr>
              <w:t>Economics and Sociology</w:t>
            </w:r>
            <w:r w:rsidRPr="00447F6C">
              <w:rPr>
                <w:szCs w:val="24"/>
                <w:lang w:val="sk-SK"/>
              </w:rPr>
              <w:t>. 2018, Vol. 11, No 3, pp. 78-95. ISSN 2071-789X. DOI: 10.14254/2071-789X.2018/11-3/5 (35%)</w:t>
            </w:r>
          </w:p>
          <w:p w14:paraId="6160B8EA" w14:textId="77777777" w:rsidR="00642E1C" w:rsidRPr="00447F6C" w:rsidRDefault="00642E1C" w:rsidP="00642E1C">
            <w:pPr>
              <w:jc w:val="both"/>
              <w:rPr>
                <w:szCs w:val="24"/>
                <w:lang w:val="sk-SK"/>
              </w:rPr>
            </w:pPr>
            <w:r w:rsidRPr="00447F6C">
              <w:rPr>
                <w:szCs w:val="24"/>
                <w:lang w:val="sk-SK"/>
              </w:rPr>
              <w:t xml:space="preserve">HOMOLKA, L., PAVELKOVÁ, D. Predictive Power of the ZEW Sentiment Indicator: Case of the German Automotive Industry. </w:t>
            </w:r>
            <w:r w:rsidRPr="00447F6C">
              <w:rPr>
                <w:i/>
                <w:szCs w:val="24"/>
                <w:lang w:val="sk-SK"/>
              </w:rPr>
              <w:t>ACTA POLYTECHNICA HUNGARICA.</w:t>
            </w:r>
            <w:r w:rsidRPr="00447F6C">
              <w:rPr>
                <w:szCs w:val="24"/>
                <w:lang w:val="sk-SK"/>
              </w:rPr>
              <w:t xml:space="preserve"> 2018, Volume 15, Issue 4, pp. 161-178. ISSN 1785-8860. DOI: 10.12700/APH.15.4.2018.4.9 (40 %)</w:t>
            </w:r>
          </w:p>
          <w:p w14:paraId="56A2E52A" w14:textId="77777777" w:rsidR="00642E1C" w:rsidRPr="00447F6C" w:rsidRDefault="00642E1C" w:rsidP="00642E1C">
            <w:pPr>
              <w:jc w:val="both"/>
              <w:rPr>
                <w:szCs w:val="24"/>
                <w:lang w:val="sk-SK"/>
              </w:rPr>
            </w:pPr>
            <w:r w:rsidRPr="00447F6C">
              <w:rPr>
                <w:szCs w:val="24"/>
                <w:lang w:val="sk-SK"/>
              </w:rPr>
              <w:t xml:space="preserve">PAVELKOVÁ, D., BEDNÁŘ, P., BIALIC-DAVENDRA, M.L., KNÁPKOVÁ, A. Internationalisation Activities of the Cluster Organisations: Factors Which Influence Them. </w:t>
            </w:r>
            <w:r w:rsidRPr="00447F6C">
              <w:rPr>
                <w:i/>
                <w:szCs w:val="24"/>
                <w:lang w:val="sk-SK"/>
              </w:rPr>
              <w:t>Transformations in Business &amp; Economics</w:t>
            </w:r>
            <w:r w:rsidRPr="00447F6C">
              <w:rPr>
                <w:szCs w:val="24"/>
                <w:lang w:val="sk-SK"/>
              </w:rPr>
              <w:t>. 2015, roč. 14, č. 3, s. 316-332. ISSN 1648-4460 (40%).</w:t>
            </w:r>
          </w:p>
          <w:p w14:paraId="423E5546" w14:textId="77777777" w:rsidR="00642E1C" w:rsidRPr="00447F6C" w:rsidRDefault="00642E1C" w:rsidP="00642E1C">
            <w:pPr>
              <w:jc w:val="both"/>
              <w:rPr>
                <w:szCs w:val="24"/>
                <w:lang w:val="sk-SK"/>
              </w:rPr>
            </w:pPr>
            <w:r w:rsidRPr="00447F6C">
              <w:rPr>
                <w:szCs w:val="24"/>
                <w:lang w:val="sk-SK"/>
              </w:rPr>
              <w:t xml:space="preserve">KNÁPKOVÁ, A., HOMOLKA, L., PAVELKOVÁ, D. Využití Balanced Scorecard a vliv jeho využívání na finanční výkonnost podniků v ČR. </w:t>
            </w:r>
            <w:r w:rsidRPr="00447F6C">
              <w:rPr>
                <w:i/>
                <w:szCs w:val="24"/>
                <w:lang w:val="sk-SK"/>
              </w:rPr>
              <w:t>E+M Ekonomie a Management</w:t>
            </w:r>
            <w:r w:rsidRPr="00447F6C">
              <w:rPr>
                <w:szCs w:val="24"/>
                <w:lang w:val="sk-SK"/>
              </w:rPr>
              <w:t xml:space="preserve">. 2014, roč. 17, č. 2, s. 146-160. ISSN 1212-3609 (33%).  </w:t>
            </w:r>
          </w:p>
          <w:p w14:paraId="6C5A302D" w14:textId="77777777" w:rsidR="00642E1C" w:rsidRPr="00447F6C" w:rsidRDefault="00642E1C" w:rsidP="00642E1C">
            <w:pPr>
              <w:jc w:val="both"/>
              <w:rPr>
                <w:i/>
                <w:szCs w:val="24"/>
                <w:lang w:val="sk-SK"/>
              </w:rPr>
            </w:pPr>
            <w:r w:rsidRPr="00447F6C">
              <w:rPr>
                <w:i/>
                <w:szCs w:val="24"/>
                <w:lang w:val="sk-SK"/>
              </w:rPr>
              <w:t>Přehled projektové činnosti:</w:t>
            </w:r>
          </w:p>
          <w:p w14:paraId="5AF70EB4" w14:textId="77777777" w:rsidR="00642E1C" w:rsidRPr="00447F6C" w:rsidRDefault="00642E1C" w:rsidP="00642E1C">
            <w:pPr>
              <w:tabs>
                <w:tab w:val="left" w:pos="1134"/>
              </w:tabs>
              <w:jc w:val="both"/>
              <w:rPr>
                <w:szCs w:val="24"/>
                <w:lang w:val="sk-SK"/>
              </w:rPr>
            </w:pPr>
            <w:r w:rsidRPr="00447F6C">
              <w:rPr>
                <w:szCs w:val="24"/>
                <w:lang w:val="sk-SK"/>
              </w:rPr>
              <w:t>TA ČR TD010158 Klastrová politika České republiky a jejích regionů pro globální konkurenceschopnost a udržitelný růst 2012-2013 (hlavní řešitel)</w:t>
            </w:r>
          </w:p>
          <w:p w14:paraId="52FC0002" w14:textId="77777777" w:rsidR="00642E1C" w:rsidRPr="00447F6C" w:rsidRDefault="00642E1C" w:rsidP="00642E1C">
            <w:pPr>
              <w:tabs>
                <w:tab w:val="left" w:pos="1134"/>
              </w:tabs>
              <w:jc w:val="both"/>
              <w:rPr>
                <w:szCs w:val="24"/>
                <w:lang w:val="sk-SK"/>
              </w:rPr>
            </w:pPr>
            <w:r w:rsidRPr="00447F6C">
              <w:rPr>
                <w:szCs w:val="24"/>
                <w:lang w:val="sk-SK"/>
              </w:rPr>
              <w:t>GAČR 16-25536S Metodika tvorby modelu predikce sektorové a podnikové výkonnosti v makroekonomických souvislostech 2016-2018 (hlavní řešitel)</w:t>
            </w:r>
          </w:p>
          <w:p w14:paraId="289926CB" w14:textId="77777777" w:rsidR="00642E1C" w:rsidRPr="00447F6C" w:rsidRDefault="00642E1C" w:rsidP="00642E1C">
            <w:pPr>
              <w:tabs>
                <w:tab w:val="left" w:pos="1134"/>
              </w:tabs>
              <w:jc w:val="both"/>
              <w:rPr>
                <w:szCs w:val="24"/>
                <w:lang w:val="sk-SK"/>
              </w:rPr>
            </w:pPr>
            <w:r w:rsidRPr="00447F6C">
              <w:rPr>
                <w:szCs w:val="24"/>
                <w:lang w:val="sk-SK"/>
              </w:rPr>
              <w:t>GA ČR 402/08/H051 Optimalizace multidisciplinárního navrhování a modelování výrobního systému virtuálních firem 2008-2011 (spoluřešitel)</w:t>
            </w:r>
          </w:p>
          <w:p w14:paraId="1671F9F6" w14:textId="77777777" w:rsidR="00642E1C" w:rsidRPr="00447F6C" w:rsidRDefault="00642E1C" w:rsidP="00642E1C">
            <w:pPr>
              <w:tabs>
                <w:tab w:val="left" w:pos="1134"/>
              </w:tabs>
              <w:jc w:val="both"/>
              <w:rPr>
                <w:szCs w:val="24"/>
                <w:lang w:val="sk-SK"/>
              </w:rPr>
            </w:pPr>
            <w:r w:rsidRPr="00447F6C">
              <w:rPr>
                <w:szCs w:val="24"/>
                <w:lang w:val="sk-SK"/>
              </w:rPr>
              <w:t>GA ČR 102/07/1495 Hodnocení přínosů vyspělých technologií 2007-2010 (spoluřešitel)</w:t>
            </w:r>
          </w:p>
          <w:p w14:paraId="2D8F1F65" w14:textId="77777777" w:rsidR="00642E1C" w:rsidRPr="00447F6C" w:rsidRDefault="00642E1C" w:rsidP="00642E1C">
            <w:pPr>
              <w:tabs>
                <w:tab w:val="left" w:pos="1134"/>
              </w:tabs>
              <w:jc w:val="both"/>
              <w:rPr>
                <w:szCs w:val="24"/>
                <w:lang w:val="sk-SK"/>
              </w:rPr>
            </w:pPr>
            <w:r w:rsidRPr="00447F6C">
              <w:rPr>
                <w:szCs w:val="24"/>
                <w:lang w:val="sk-SK"/>
              </w:rPr>
              <w:t>GA ČR 402/06/1526 Měření a řízení výkonnosti klastrů 2006-2009 (hlavní řešitel)</w:t>
            </w:r>
          </w:p>
          <w:p w14:paraId="66B4350A" w14:textId="77777777" w:rsidR="00642E1C" w:rsidRPr="00447F6C" w:rsidRDefault="00642E1C" w:rsidP="00642E1C">
            <w:pPr>
              <w:jc w:val="both"/>
              <w:rPr>
                <w:szCs w:val="24"/>
                <w:lang w:val="sk-SK"/>
              </w:rPr>
            </w:pPr>
            <w:r w:rsidRPr="00447F6C">
              <w:rPr>
                <w:szCs w:val="24"/>
                <w:lang w:val="sk-SK"/>
              </w:rPr>
              <w:t>GA ČR 402/03/0555 Faktory ovlivňující tvorbu ekonomické přidané hodnoty v plastikářském a gumárenském průmyslu 2003-2005 (hlavní řešitel)</w:t>
            </w:r>
          </w:p>
        </w:tc>
      </w:tr>
      <w:tr w:rsidR="00642E1C" w:rsidRPr="00447F6C" w14:paraId="18B0DCDF" w14:textId="77777777" w:rsidTr="00974DEB">
        <w:trPr>
          <w:trHeight w:val="218"/>
        </w:trPr>
        <w:tc>
          <w:tcPr>
            <w:tcW w:w="9859" w:type="dxa"/>
            <w:gridSpan w:val="11"/>
            <w:shd w:val="clear" w:color="auto" w:fill="F7CAAC"/>
          </w:tcPr>
          <w:p w14:paraId="4C37EDF6" w14:textId="77777777" w:rsidR="00642E1C" w:rsidRPr="00447F6C" w:rsidRDefault="00642E1C" w:rsidP="00642E1C">
            <w:pPr>
              <w:rPr>
                <w:b/>
              </w:rPr>
            </w:pPr>
            <w:r w:rsidRPr="00447F6C">
              <w:rPr>
                <w:b/>
              </w:rPr>
              <w:t>Působení v zahraničí</w:t>
            </w:r>
          </w:p>
        </w:tc>
      </w:tr>
      <w:tr w:rsidR="00642E1C" w:rsidRPr="00447F6C" w14:paraId="6F660F02" w14:textId="77777777" w:rsidTr="00974DEB">
        <w:trPr>
          <w:trHeight w:val="186"/>
        </w:trPr>
        <w:tc>
          <w:tcPr>
            <w:tcW w:w="9859" w:type="dxa"/>
            <w:gridSpan w:val="11"/>
          </w:tcPr>
          <w:p w14:paraId="54161D12" w14:textId="77777777" w:rsidR="00642E1C" w:rsidRPr="00447F6C" w:rsidRDefault="00642E1C" w:rsidP="00642E1C">
            <w:pPr>
              <w:rPr>
                <w:b/>
              </w:rPr>
            </w:pPr>
            <w:r w:rsidRPr="00447F6C">
              <w:rPr>
                <w:rFonts w:eastAsiaTheme="minorHAnsi"/>
                <w:lang w:eastAsia="en-US"/>
              </w:rPr>
              <w:t>Červen-srpen 1985 - Japonsko, Yokohama National University</w:t>
            </w:r>
          </w:p>
        </w:tc>
      </w:tr>
      <w:tr w:rsidR="00642E1C" w:rsidRPr="00447F6C" w14:paraId="18D714F7" w14:textId="77777777" w:rsidTr="00974DEB">
        <w:trPr>
          <w:cantSplit/>
          <w:trHeight w:val="219"/>
        </w:trPr>
        <w:tc>
          <w:tcPr>
            <w:tcW w:w="2518" w:type="dxa"/>
            <w:shd w:val="clear" w:color="auto" w:fill="F7CAAC"/>
          </w:tcPr>
          <w:p w14:paraId="395AA6E7" w14:textId="77777777" w:rsidR="00642E1C" w:rsidRPr="00447F6C" w:rsidRDefault="00642E1C" w:rsidP="00642E1C">
            <w:pPr>
              <w:jc w:val="both"/>
              <w:rPr>
                <w:b/>
              </w:rPr>
            </w:pPr>
            <w:r w:rsidRPr="00447F6C">
              <w:rPr>
                <w:b/>
              </w:rPr>
              <w:t xml:space="preserve">Podpis </w:t>
            </w:r>
          </w:p>
        </w:tc>
        <w:tc>
          <w:tcPr>
            <w:tcW w:w="4536" w:type="dxa"/>
            <w:gridSpan w:val="5"/>
          </w:tcPr>
          <w:p w14:paraId="65C1CA67" w14:textId="77777777" w:rsidR="00642E1C" w:rsidRPr="00447F6C" w:rsidRDefault="00642E1C" w:rsidP="00642E1C">
            <w:pPr>
              <w:jc w:val="both"/>
            </w:pPr>
          </w:p>
        </w:tc>
        <w:tc>
          <w:tcPr>
            <w:tcW w:w="786" w:type="dxa"/>
            <w:gridSpan w:val="2"/>
            <w:shd w:val="clear" w:color="auto" w:fill="F7CAAC"/>
          </w:tcPr>
          <w:p w14:paraId="567EAD21" w14:textId="77777777" w:rsidR="00642E1C" w:rsidRPr="00447F6C" w:rsidRDefault="00642E1C" w:rsidP="00642E1C">
            <w:pPr>
              <w:jc w:val="both"/>
            </w:pPr>
            <w:r w:rsidRPr="00447F6C">
              <w:rPr>
                <w:b/>
              </w:rPr>
              <w:t>datum</w:t>
            </w:r>
          </w:p>
        </w:tc>
        <w:tc>
          <w:tcPr>
            <w:tcW w:w="2019" w:type="dxa"/>
            <w:gridSpan w:val="3"/>
          </w:tcPr>
          <w:p w14:paraId="54C4B16A" w14:textId="77777777" w:rsidR="00642E1C" w:rsidRPr="00447F6C" w:rsidRDefault="00642E1C" w:rsidP="00642E1C">
            <w:pPr>
              <w:jc w:val="both"/>
            </w:pPr>
          </w:p>
        </w:tc>
      </w:tr>
    </w:tbl>
    <w:p w14:paraId="7C10E58B" w14:textId="310508FE" w:rsidR="00974DEB" w:rsidRDefault="00974DEB"/>
    <w:p w14:paraId="2936CFF1" w14:textId="77777777" w:rsidR="00974DEB" w:rsidRDefault="00974DEB">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14:paraId="293EAE9E" w14:textId="77777777" w:rsidTr="00A8100F">
        <w:tc>
          <w:tcPr>
            <w:tcW w:w="9857" w:type="dxa"/>
            <w:gridSpan w:val="11"/>
            <w:tcBorders>
              <w:bottom w:val="double" w:sz="4" w:space="0" w:color="auto"/>
            </w:tcBorders>
            <w:shd w:val="clear" w:color="auto" w:fill="BDD6EE"/>
          </w:tcPr>
          <w:p w14:paraId="7AC66C89" w14:textId="77777777" w:rsidR="00AA1EEA" w:rsidRDefault="00AA1EEA" w:rsidP="003F6EB7">
            <w:pPr>
              <w:jc w:val="both"/>
              <w:rPr>
                <w:b/>
                <w:sz w:val="28"/>
              </w:rPr>
            </w:pPr>
            <w:r>
              <w:rPr>
                <w:b/>
                <w:sz w:val="28"/>
              </w:rPr>
              <w:t>C-I – Personální zabezpečení</w:t>
            </w:r>
          </w:p>
        </w:tc>
      </w:tr>
      <w:tr w:rsidR="00AA1EEA" w14:paraId="10542176" w14:textId="77777777" w:rsidTr="00A8100F">
        <w:tc>
          <w:tcPr>
            <w:tcW w:w="2516" w:type="dxa"/>
            <w:tcBorders>
              <w:top w:val="double" w:sz="4" w:space="0" w:color="auto"/>
            </w:tcBorders>
            <w:shd w:val="clear" w:color="auto" w:fill="F7CAAC"/>
          </w:tcPr>
          <w:p w14:paraId="64BDBE22" w14:textId="77777777" w:rsidR="00AA1EEA" w:rsidRDefault="00AA1EEA" w:rsidP="003F6EB7">
            <w:pPr>
              <w:jc w:val="both"/>
              <w:rPr>
                <w:b/>
              </w:rPr>
            </w:pPr>
            <w:r>
              <w:rPr>
                <w:b/>
              </w:rPr>
              <w:t>Vysoká škola</w:t>
            </w:r>
          </w:p>
        </w:tc>
        <w:tc>
          <w:tcPr>
            <w:tcW w:w="7341" w:type="dxa"/>
            <w:gridSpan w:val="10"/>
          </w:tcPr>
          <w:p w14:paraId="5E341D47" w14:textId="77777777" w:rsidR="00AA1EEA" w:rsidRDefault="00AA1EEA" w:rsidP="003F6EB7">
            <w:pPr>
              <w:jc w:val="both"/>
            </w:pPr>
            <w:r>
              <w:t>Univerzita Tomáše Bati ve Zlíně</w:t>
            </w:r>
          </w:p>
        </w:tc>
      </w:tr>
      <w:tr w:rsidR="00AA1EEA" w14:paraId="793E155A" w14:textId="77777777" w:rsidTr="00A8100F">
        <w:tc>
          <w:tcPr>
            <w:tcW w:w="2516" w:type="dxa"/>
            <w:shd w:val="clear" w:color="auto" w:fill="F7CAAC"/>
          </w:tcPr>
          <w:p w14:paraId="0694583B" w14:textId="77777777" w:rsidR="00AA1EEA" w:rsidRDefault="00AA1EEA" w:rsidP="003F6EB7">
            <w:pPr>
              <w:jc w:val="both"/>
              <w:rPr>
                <w:b/>
              </w:rPr>
            </w:pPr>
            <w:r>
              <w:rPr>
                <w:b/>
              </w:rPr>
              <w:t>Součást vysoké školy</w:t>
            </w:r>
          </w:p>
        </w:tc>
        <w:tc>
          <w:tcPr>
            <w:tcW w:w="7341" w:type="dxa"/>
            <w:gridSpan w:val="10"/>
          </w:tcPr>
          <w:p w14:paraId="040970EE" w14:textId="77777777" w:rsidR="00AA1EEA" w:rsidRDefault="00AA1EEA" w:rsidP="003F6EB7">
            <w:pPr>
              <w:jc w:val="both"/>
            </w:pPr>
            <w:r>
              <w:t>Fakulta managementu a ekonomiky</w:t>
            </w:r>
          </w:p>
        </w:tc>
      </w:tr>
      <w:tr w:rsidR="00AA1EEA" w14:paraId="329CE53C" w14:textId="77777777" w:rsidTr="00A8100F">
        <w:tc>
          <w:tcPr>
            <w:tcW w:w="2516" w:type="dxa"/>
            <w:shd w:val="clear" w:color="auto" w:fill="F7CAAC"/>
          </w:tcPr>
          <w:p w14:paraId="5DC6150E" w14:textId="77777777" w:rsidR="00AA1EEA" w:rsidRDefault="00AA1EEA" w:rsidP="003F6EB7">
            <w:pPr>
              <w:jc w:val="both"/>
              <w:rPr>
                <w:b/>
              </w:rPr>
            </w:pPr>
            <w:r>
              <w:rPr>
                <w:b/>
              </w:rPr>
              <w:t>Název studijního programu</w:t>
            </w:r>
          </w:p>
        </w:tc>
        <w:tc>
          <w:tcPr>
            <w:tcW w:w="7341" w:type="dxa"/>
            <w:gridSpan w:val="10"/>
          </w:tcPr>
          <w:p w14:paraId="1322A191" w14:textId="77777777" w:rsidR="00AA1EEA" w:rsidRDefault="00AA1EEA" w:rsidP="003F6EB7">
            <w:pPr>
              <w:jc w:val="both"/>
            </w:pPr>
            <w:r>
              <w:t>Průmyslové inženýrství</w:t>
            </w:r>
          </w:p>
        </w:tc>
      </w:tr>
      <w:tr w:rsidR="00AA1EEA" w14:paraId="5945A680" w14:textId="77777777" w:rsidTr="00A8100F">
        <w:tc>
          <w:tcPr>
            <w:tcW w:w="2516" w:type="dxa"/>
            <w:shd w:val="clear" w:color="auto" w:fill="F7CAAC"/>
          </w:tcPr>
          <w:p w14:paraId="4812F30E" w14:textId="77777777" w:rsidR="00AA1EEA" w:rsidRDefault="00AA1EEA" w:rsidP="003F6EB7">
            <w:pPr>
              <w:jc w:val="both"/>
              <w:rPr>
                <w:b/>
              </w:rPr>
            </w:pPr>
            <w:r>
              <w:rPr>
                <w:b/>
              </w:rPr>
              <w:t>Jméno a příjmení</w:t>
            </w:r>
          </w:p>
        </w:tc>
        <w:tc>
          <w:tcPr>
            <w:tcW w:w="4536" w:type="dxa"/>
            <w:gridSpan w:val="5"/>
          </w:tcPr>
          <w:p w14:paraId="1A034C23" w14:textId="77777777" w:rsidR="00AA1EEA" w:rsidRDefault="00AA1EEA" w:rsidP="003F6EB7">
            <w:pPr>
              <w:jc w:val="both"/>
            </w:pPr>
            <w:r>
              <w:t>Veronika PEČIVOVÁ</w:t>
            </w:r>
          </w:p>
        </w:tc>
        <w:tc>
          <w:tcPr>
            <w:tcW w:w="709" w:type="dxa"/>
            <w:shd w:val="clear" w:color="auto" w:fill="F7CAAC"/>
          </w:tcPr>
          <w:p w14:paraId="0B8C8B59" w14:textId="77777777" w:rsidR="00AA1EEA" w:rsidRDefault="00AA1EEA" w:rsidP="003F6EB7">
            <w:pPr>
              <w:jc w:val="both"/>
              <w:rPr>
                <w:b/>
              </w:rPr>
            </w:pPr>
            <w:r>
              <w:rPr>
                <w:b/>
              </w:rPr>
              <w:t>Tituly</w:t>
            </w:r>
          </w:p>
        </w:tc>
        <w:tc>
          <w:tcPr>
            <w:tcW w:w="2096" w:type="dxa"/>
            <w:gridSpan w:val="4"/>
          </w:tcPr>
          <w:p w14:paraId="29CA8464" w14:textId="77777777" w:rsidR="00AA1EEA" w:rsidRDefault="00AA1EEA" w:rsidP="003F6EB7">
            <w:pPr>
              <w:jc w:val="both"/>
            </w:pPr>
            <w:r>
              <w:t xml:space="preserve">Mgr. </w:t>
            </w:r>
          </w:p>
        </w:tc>
      </w:tr>
      <w:tr w:rsidR="00AA1EEA" w14:paraId="59EACB44" w14:textId="77777777" w:rsidTr="00A8100F">
        <w:tc>
          <w:tcPr>
            <w:tcW w:w="2516" w:type="dxa"/>
            <w:shd w:val="clear" w:color="auto" w:fill="F7CAAC"/>
          </w:tcPr>
          <w:p w14:paraId="601162DA" w14:textId="77777777" w:rsidR="00AA1EEA" w:rsidRDefault="00AA1EEA" w:rsidP="003F6EB7">
            <w:pPr>
              <w:jc w:val="both"/>
              <w:rPr>
                <w:b/>
              </w:rPr>
            </w:pPr>
            <w:r>
              <w:rPr>
                <w:b/>
              </w:rPr>
              <w:t>Rok narození</w:t>
            </w:r>
          </w:p>
        </w:tc>
        <w:tc>
          <w:tcPr>
            <w:tcW w:w="829" w:type="dxa"/>
          </w:tcPr>
          <w:p w14:paraId="160A23AF" w14:textId="77777777" w:rsidR="00AA1EEA" w:rsidRDefault="00AA1EEA" w:rsidP="003F6EB7">
            <w:pPr>
              <w:jc w:val="both"/>
            </w:pPr>
            <w:r>
              <w:t>1979</w:t>
            </w:r>
          </w:p>
        </w:tc>
        <w:tc>
          <w:tcPr>
            <w:tcW w:w="1721" w:type="dxa"/>
            <w:shd w:val="clear" w:color="auto" w:fill="F7CAAC"/>
          </w:tcPr>
          <w:p w14:paraId="1E07A5ED" w14:textId="77777777" w:rsidR="00AA1EEA" w:rsidRDefault="00AA1EEA" w:rsidP="003F6EB7">
            <w:pPr>
              <w:jc w:val="both"/>
              <w:rPr>
                <w:b/>
              </w:rPr>
            </w:pPr>
            <w:r>
              <w:rPr>
                <w:b/>
              </w:rPr>
              <w:t>typ vztahu k VŠ</w:t>
            </w:r>
          </w:p>
        </w:tc>
        <w:tc>
          <w:tcPr>
            <w:tcW w:w="992" w:type="dxa"/>
            <w:gridSpan w:val="2"/>
          </w:tcPr>
          <w:p w14:paraId="2675352A" w14:textId="77777777" w:rsidR="00AA1EEA" w:rsidRDefault="00AA1EEA" w:rsidP="003F6EB7">
            <w:pPr>
              <w:jc w:val="both"/>
            </w:pPr>
            <w:r>
              <w:t>pp</w:t>
            </w:r>
          </w:p>
        </w:tc>
        <w:tc>
          <w:tcPr>
            <w:tcW w:w="994" w:type="dxa"/>
            <w:shd w:val="clear" w:color="auto" w:fill="F7CAAC"/>
          </w:tcPr>
          <w:p w14:paraId="79854B58" w14:textId="77777777" w:rsidR="00AA1EEA" w:rsidRDefault="00AA1EEA" w:rsidP="003F6EB7">
            <w:pPr>
              <w:jc w:val="both"/>
              <w:rPr>
                <w:b/>
              </w:rPr>
            </w:pPr>
            <w:r>
              <w:rPr>
                <w:b/>
              </w:rPr>
              <w:t>rozsah</w:t>
            </w:r>
          </w:p>
        </w:tc>
        <w:tc>
          <w:tcPr>
            <w:tcW w:w="709" w:type="dxa"/>
          </w:tcPr>
          <w:p w14:paraId="09A86CED" w14:textId="77777777" w:rsidR="00AA1EEA" w:rsidRDefault="00AA1EEA" w:rsidP="003F6EB7">
            <w:pPr>
              <w:jc w:val="both"/>
            </w:pPr>
            <w:r>
              <w:t>40</w:t>
            </w:r>
          </w:p>
        </w:tc>
        <w:tc>
          <w:tcPr>
            <w:tcW w:w="709" w:type="dxa"/>
            <w:gridSpan w:val="2"/>
            <w:shd w:val="clear" w:color="auto" w:fill="F7CAAC"/>
          </w:tcPr>
          <w:p w14:paraId="1D67809D" w14:textId="77777777" w:rsidR="00AA1EEA" w:rsidRDefault="00AA1EEA" w:rsidP="003F6EB7">
            <w:pPr>
              <w:jc w:val="both"/>
              <w:rPr>
                <w:b/>
              </w:rPr>
            </w:pPr>
            <w:r>
              <w:rPr>
                <w:b/>
              </w:rPr>
              <w:t>do kdy</w:t>
            </w:r>
          </w:p>
        </w:tc>
        <w:tc>
          <w:tcPr>
            <w:tcW w:w="1387" w:type="dxa"/>
            <w:gridSpan w:val="2"/>
          </w:tcPr>
          <w:p w14:paraId="26BDC993" w14:textId="77777777" w:rsidR="00AA1EEA" w:rsidRDefault="00AA1EEA" w:rsidP="003F6EB7">
            <w:pPr>
              <w:jc w:val="both"/>
            </w:pPr>
            <w:r>
              <w:t>08/2019</w:t>
            </w:r>
          </w:p>
        </w:tc>
      </w:tr>
      <w:tr w:rsidR="00AA1EEA" w14:paraId="363CC5EB" w14:textId="77777777" w:rsidTr="00A8100F">
        <w:tc>
          <w:tcPr>
            <w:tcW w:w="5066" w:type="dxa"/>
            <w:gridSpan w:val="3"/>
            <w:shd w:val="clear" w:color="auto" w:fill="F7CAAC"/>
          </w:tcPr>
          <w:p w14:paraId="1F84D8C1" w14:textId="77777777" w:rsidR="00AA1EEA" w:rsidRDefault="00AA1EEA" w:rsidP="003F6EB7">
            <w:pPr>
              <w:jc w:val="both"/>
              <w:rPr>
                <w:b/>
              </w:rPr>
            </w:pPr>
            <w:r>
              <w:rPr>
                <w:b/>
              </w:rPr>
              <w:t>Typ vztahu na součásti VŠ, která uskutečňuje st. program</w:t>
            </w:r>
          </w:p>
        </w:tc>
        <w:tc>
          <w:tcPr>
            <w:tcW w:w="992" w:type="dxa"/>
            <w:gridSpan w:val="2"/>
          </w:tcPr>
          <w:p w14:paraId="467C30EA" w14:textId="77777777" w:rsidR="00AA1EEA" w:rsidRDefault="00AA1EEA" w:rsidP="003F6EB7">
            <w:pPr>
              <w:jc w:val="both"/>
            </w:pPr>
          </w:p>
        </w:tc>
        <w:tc>
          <w:tcPr>
            <w:tcW w:w="994" w:type="dxa"/>
            <w:shd w:val="clear" w:color="auto" w:fill="F7CAAC"/>
          </w:tcPr>
          <w:p w14:paraId="256D61D1" w14:textId="77777777" w:rsidR="00AA1EEA" w:rsidRDefault="00AA1EEA" w:rsidP="003F6EB7">
            <w:pPr>
              <w:jc w:val="both"/>
              <w:rPr>
                <w:b/>
              </w:rPr>
            </w:pPr>
            <w:r>
              <w:rPr>
                <w:b/>
              </w:rPr>
              <w:t>rozsah</w:t>
            </w:r>
          </w:p>
        </w:tc>
        <w:tc>
          <w:tcPr>
            <w:tcW w:w="709" w:type="dxa"/>
          </w:tcPr>
          <w:p w14:paraId="704E5C79" w14:textId="77777777" w:rsidR="00AA1EEA" w:rsidRDefault="00AA1EEA" w:rsidP="003F6EB7">
            <w:pPr>
              <w:jc w:val="both"/>
            </w:pPr>
          </w:p>
        </w:tc>
        <w:tc>
          <w:tcPr>
            <w:tcW w:w="709" w:type="dxa"/>
            <w:gridSpan w:val="2"/>
            <w:shd w:val="clear" w:color="auto" w:fill="F7CAAC"/>
          </w:tcPr>
          <w:p w14:paraId="093E8E17" w14:textId="77777777" w:rsidR="00AA1EEA" w:rsidRDefault="00AA1EEA" w:rsidP="003F6EB7">
            <w:pPr>
              <w:jc w:val="both"/>
              <w:rPr>
                <w:b/>
              </w:rPr>
            </w:pPr>
            <w:r>
              <w:rPr>
                <w:b/>
              </w:rPr>
              <w:t>do kdy</w:t>
            </w:r>
          </w:p>
        </w:tc>
        <w:tc>
          <w:tcPr>
            <w:tcW w:w="1387" w:type="dxa"/>
            <w:gridSpan w:val="2"/>
          </w:tcPr>
          <w:p w14:paraId="3FDDACD9" w14:textId="77777777" w:rsidR="00AA1EEA" w:rsidRDefault="00AA1EEA" w:rsidP="003F6EB7">
            <w:pPr>
              <w:jc w:val="both"/>
            </w:pPr>
          </w:p>
        </w:tc>
      </w:tr>
      <w:tr w:rsidR="00AA1EEA" w14:paraId="0374FFE9" w14:textId="77777777" w:rsidTr="00A8100F">
        <w:tc>
          <w:tcPr>
            <w:tcW w:w="6058" w:type="dxa"/>
            <w:gridSpan w:val="5"/>
            <w:shd w:val="clear" w:color="auto" w:fill="F7CAAC"/>
          </w:tcPr>
          <w:p w14:paraId="54818DFB" w14:textId="77777777" w:rsidR="00AA1EEA" w:rsidRDefault="00AA1EEA" w:rsidP="003F6EB7">
            <w:pPr>
              <w:jc w:val="both"/>
            </w:pPr>
            <w:r>
              <w:rPr>
                <w:b/>
              </w:rPr>
              <w:t>Další současná působení jako akademický pracovník na jiných VŠ</w:t>
            </w:r>
          </w:p>
        </w:tc>
        <w:tc>
          <w:tcPr>
            <w:tcW w:w="1703" w:type="dxa"/>
            <w:gridSpan w:val="2"/>
            <w:shd w:val="clear" w:color="auto" w:fill="F7CAAC"/>
          </w:tcPr>
          <w:p w14:paraId="0930A636" w14:textId="77777777" w:rsidR="00AA1EEA" w:rsidRDefault="00AA1EEA" w:rsidP="003F6EB7">
            <w:pPr>
              <w:jc w:val="both"/>
              <w:rPr>
                <w:b/>
              </w:rPr>
            </w:pPr>
            <w:r>
              <w:rPr>
                <w:b/>
              </w:rPr>
              <w:t>typ prac. vztahu</w:t>
            </w:r>
          </w:p>
        </w:tc>
        <w:tc>
          <w:tcPr>
            <w:tcW w:w="2096" w:type="dxa"/>
            <w:gridSpan w:val="4"/>
            <w:shd w:val="clear" w:color="auto" w:fill="F7CAAC"/>
          </w:tcPr>
          <w:p w14:paraId="2A6518CB" w14:textId="77777777" w:rsidR="00AA1EEA" w:rsidRDefault="00AA1EEA" w:rsidP="003F6EB7">
            <w:pPr>
              <w:jc w:val="both"/>
              <w:rPr>
                <w:b/>
              </w:rPr>
            </w:pPr>
            <w:r>
              <w:rPr>
                <w:b/>
              </w:rPr>
              <w:t>rozsah</w:t>
            </w:r>
          </w:p>
        </w:tc>
      </w:tr>
      <w:tr w:rsidR="00AA1EEA" w14:paraId="6018C499" w14:textId="77777777" w:rsidTr="00A8100F">
        <w:tc>
          <w:tcPr>
            <w:tcW w:w="6058" w:type="dxa"/>
            <w:gridSpan w:val="5"/>
          </w:tcPr>
          <w:p w14:paraId="3A8A5128" w14:textId="77777777" w:rsidR="00AA1EEA" w:rsidRDefault="00AA1EEA" w:rsidP="003F6EB7">
            <w:pPr>
              <w:jc w:val="both"/>
            </w:pPr>
          </w:p>
        </w:tc>
        <w:tc>
          <w:tcPr>
            <w:tcW w:w="1703" w:type="dxa"/>
            <w:gridSpan w:val="2"/>
          </w:tcPr>
          <w:p w14:paraId="67583841" w14:textId="77777777" w:rsidR="00AA1EEA" w:rsidRDefault="00AA1EEA" w:rsidP="003F6EB7">
            <w:pPr>
              <w:jc w:val="both"/>
            </w:pPr>
          </w:p>
        </w:tc>
        <w:tc>
          <w:tcPr>
            <w:tcW w:w="2096" w:type="dxa"/>
            <w:gridSpan w:val="4"/>
          </w:tcPr>
          <w:p w14:paraId="3E7315D1" w14:textId="77777777" w:rsidR="00AA1EEA" w:rsidRDefault="00AA1EEA" w:rsidP="003F6EB7">
            <w:pPr>
              <w:jc w:val="both"/>
            </w:pPr>
          </w:p>
        </w:tc>
      </w:tr>
      <w:tr w:rsidR="00AA1EEA" w14:paraId="16FAA37F" w14:textId="77777777" w:rsidTr="00A8100F">
        <w:tc>
          <w:tcPr>
            <w:tcW w:w="6058" w:type="dxa"/>
            <w:gridSpan w:val="5"/>
          </w:tcPr>
          <w:p w14:paraId="313AFAF9" w14:textId="77777777" w:rsidR="00AA1EEA" w:rsidRDefault="00AA1EEA" w:rsidP="003F6EB7">
            <w:pPr>
              <w:jc w:val="both"/>
            </w:pPr>
          </w:p>
        </w:tc>
        <w:tc>
          <w:tcPr>
            <w:tcW w:w="1703" w:type="dxa"/>
            <w:gridSpan w:val="2"/>
          </w:tcPr>
          <w:p w14:paraId="3EBAF0AF" w14:textId="77777777" w:rsidR="00AA1EEA" w:rsidRDefault="00AA1EEA" w:rsidP="003F6EB7">
            <w:pPr>
              <w:jc w:val="both"/>
            </w:pPr>
          </w:p>
        </w:tc>
        <w:tc>
          <w:tcPr>
            <w:tcW w:w="2096" w:type="dxa"/>
            <w:gridSpan w:val="4"/>
          </w:tcPr>
          <w:p w14:paraId="24B03554" w14:textId="77777777" w:rsidR="00AA1EEA" w:rsidRDefault="00AA1EEA" w:rsidP="003F6EB7">
            <w:pPr>
              <w:jc w:val="both"/>
            </w:pPr>
          </w:p>
        </w:tc>
      </w:tr>
      <w:tr w:rsidR="00AA1EEA" w14:paraId="56FF13BA" w14:textId="77777777" w:rsidTr="00A8100F">
        <w:tc>
          <w:tcPr>
            <w:tcW w:w="6058" w:type="dxa"/>
            <w:gridSpan w:val="5"/>
          </w:tcPr>
          <w:p w14:paraId="285EF9A8" w14:textId="77777777" w:rsidR="00AA1EEA" w:rsidRDefault="00AA1EEA" w:rsidP="003F6EB7">
            <w:pPr>
              <w:jc w:val="both"/>
            </w:pPr>
          </w:p>
        </w:tc>
        <w:tc>
          <w:tcPr>
            <w:tcW w:w="1703" w:type="dxa"/>
            <w:gridSpan w:val="2"/>
          </w:tcPr>
          <w:p w14:paraId="5E9C768C" w14:textId="77777777" w:rsidR="00AA1EEA" w:rsidRDefault="00AA1EEA" w:rsidP="003F6EB7">
            <w:pPr>
              <w:jc w:val="both"/>
            </w:pPr>
          </w:p>
        </w:tc>
        <w:tc>
          <w:tcPr>
            <w:tcW w:w="2096" w:type="dxa"/>
            <w:gridSpan w:val="4"/>
          </w:tcPr>
          <w:p w14:paraId="337CD4DE" w14:textId="77777777" w:rsidR="00AA1EEA" w:rsidRDefault="00AA1EEA" w:rsidP="003F6EB7">
            <w:pPr>
              <w:jc w:val="both"/>
            </w:pPr>
          </w:p>
        </w:tc>
      </w:tr>
      <w:tr w:rsidR="00AA1EEA" w14:paraId="79DA060E" w14:textId="77777777" w:rsidTr="00A8100F">
        <w:tc>
          <w:tcPr>
            <w:tcW w:w="6058" w:type="dxa"/>
            <w:gridSpan w:val="5"/>
          </w:tcPr>
          <w:p w14:paraId="12A4A090" w14:textId="77777777" w:rsidR="00AA1EEA" w:rsidRDefault="00AA1EEA" w:rsidP="003F6EB7">
            <w:pPr>
              <w:jc w:val="both"/>
            </w:pPr>
          </w:p>
        </w:tc>
        <w:tc>
          <w:tcPr>
            <w:tcW w:w="1703" w:type="dxa"/>
            <w:gridSpan w:val="2"/>
          </w:tcPr>
          <w:p w14:paraId="50B06D8F" w14:textId="77777777" w:rsidR="00AA1EEA" w:rsidRDefault="00AA1EEA" w:rsidP="003F6EB7">
            <w:pPr>
              <w:jc w:val="both"/>
            </w:pPr>
          </w:p>
        </w:tc>
        <w:tc>
          <w:tcPr>
            <w:tcW w:w="2096" w:type="dxa"/>
            <w:gridSpan w:val="4"/>
          </w:tcPr>
          <w:p w14:paraId="1B67D819" w14:textId="77777777" w:rsidR="00AA1EEA" w:rsidRDefault="00AA1EEA" w:rsidP="003F6EB7">
            <w:pPr>
              <w:jc w:val="both"/>
            </w:pPr>
          </w:p>
        </w:tc>
      </w:tr>
      <w:tr w:rsidR="00AA1EEA" w14:paraId="46BC1819" w14:textId="77777777" w:rsidTr="00A8100F">
        <w:tc>
          <w:tcPr>
            <w:tcW w:w="9857" w:type="dxa"/>
            <w:gridSpan w:val="11"/>
            <w:shd w:val="clear" w:color="auto" w:fill="F7CAAC"/>
          </w:tcPr>
          <w:p w14:paraId="3C273229" w14:textId="77777777"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14:paraId="3E735A42" w14:textId="77777777" w:rsidTr="00A8100F">
        <w:trPr>
          <w:trHeight w:val="466"/>
        </w:trPr>
        <w:tc>
          <w:tcPr>
            <w:tcW w:w="9857" w:type="dxa"/>
            <w:gridSpan w:val="11"/>
            <w:tcBorders>
              <w:top w:val="nil"/>
            </w:tcBorders>
          </w:tcPr>
          <w:p w14:paraId="38F562AE" w14:textId="77777777" w:rsidR="00AA1EEA" w:rsidRDefault="00AA1EEA" w:rsidP="003F6EB7">
            <w:pPr>
              <w:jc w:val="both"/>
            </w:pPr>
            <w:r>
              <w:t>Španělština 1 – garant, vedení seminářů (100%)</w:t>
            </w:r>
          </w:p>
          <w:p w14:paraId="38D780C2" w14:textId="77777777" w:rsidR="00AA1EEA" w:rsidRDefault="00AA1EEA" w:rsidP="003F6EB7">
            <w:pPr>
              <w:jc w:val="both"/>
            </w:pPr>
            <w:r>
              <w:t>Španělština 2 – garant, vedení seminářů (100%)</w:t>
            </w:r>
          </w:p>
        </w:tc>
      </w:tr>
      <w:tr w:rsidR="00AA1EEA" w14:paraId="2A91B5D3" w14:textId="77777777" w:rsidTr="00A8100F">
        <w:tc>
          <w:tcPr>
            <w:tcW w:w="9857" w:type="dxa"/>
            <w:gridSpan w:val="11"/>
            <w:shd w:val="clear" w:color="auto" w:fill="F7CAAC"/>
          </w:tcPr>
          <w:p w14:paraId="6A5A7043" w14:textId="77777777" w:rsidR="00AA1EEA" w:rsidRDefault="00AA1EEA" w:rsidP="003F6EB7">
            <w:pPr>
              <w:jc w:val="both"/>
            </w:pPr>
            <w:r>
              <w:rPr>
                <w:b/>
              </w:rPr>
              <w:t xml:space="preserve">Údaje o vzdělání na VŠ </w:t>
            </w:r>
          </w:p>
        </w:tc>
      </w:tr>
      <w:tr w:rsidR="00AA1EEA" w14:paraId="1A5993E7" w14:textId="77777777" w:rsidTr="00A8100F">
        <w:trPr>
          <w:trHeight w:val="731"/>
        </w:trPr>
        <w:tc>
          <w:tcPr>
            <w:tcW w:w="9857" w:type="dxa"/>
            <w:gridSpan w:val="11"/>
          </w:tcPr>
          <w:p w14:paraId="32F92051" w14:textId="77777777"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14:paraId="00A686F0" w14:textId="77777777" w:rsidTr="00A8100F">
        <w:tc>
          <w:tcPr>
            <w:tcW w:w="9857" w:type="dxa"/>
            <w:gridSpan w:val="11"/>
            <w:shd w:val="clear" w:color="auto" w:fill="F7CAAC"/>
          </w:tcPr>
          <w:p w14:paraId="798BBB8A" w14:textId="77777777" w:rsidR="00AA1EEA" w:rsidRDefault="00AA1EEA" w:rsidP="003F6EB7">
            <w:pPr>
              <w:jc w:val="both"/>
              <w:rPr>
                <w:b/>
              </w:rPr>
            </w:pPr>
            <w:r>
              <w:rPr>
                <w:b/>
              </w:rPr>
              <w:t>Údaje o odborném působení od absolvování VŠ</w:t>
            </w:r>
          </w:p>
        </w:tc>
      </w:tr>
      <w:tr w:rsidR="00AA1EEA" w14:paraId="1FBAE618" w14:textId="77777777" w:rsidTr="00A8100F">
        <w:trPr>
          <w:trHeight w:val="462"/>
        </w:trPr>
        <w:tc>
          <w:tcPr>
            <w:tcW w:w="9857" w:type="dxa"/>
            <w:gridSpan w:val="11"/>
          </w:tcPr>
          <w:p w14:paraId="0F934496" w14:textId="77777777" w:rsidR="00AA1EEA" w:rsidRDefault="00AA1EEA" w:rsidP="003F6EB7">
            <w:pPr>
              <w:jc w:val="both"/>
            </w:pPr>
            <w:r w:rsidRPr="00E30CFB">
              <w:rPr>
                <w:b/>
              </w:rPr>
              <w:t>9/2016 – dosud:</w:t>
            </w:r>
            <w:r>
              <w:t xml:space="preserve">  FHS UTB ve Zlíně, Fakulta humanitních studií, akademický pracovník</w:t>
            </w:r>
          </w:p>
        </w:tc>
      </w:tr>
      <w:tr w:rsidR="00AA1EEA" w14:paraId="5B460CBA" w14:textId="77777777" w:rsidTr="00A8100F">
        <w:trPr>
          <w:trHeight w:val="250"/>
        </w:trPr>
        <w:tc>
          <w:tcPr>
            <w:tcW w:w="9857" w:type="dxa"/>
            <w:gridSpan w:val="11"/>
            <w:shd w:val="clear" w:color="auto" w:fill="F7CAAC"/>
          </w:tcPr>
          <w:p w14:paraId="6019DD27" w14:textId="77777777" w:rsidR="00AA1EEA" w:rsidRDefault="00AA1EEA" w:rsidP="003F6EB7">
            <w:pPr>
              <w:jc w:val="both"/>
            </w:pPr>
            <w:r>
              <w:rPr>
                <w:b/>
              </w:rPr>
              <w:t>Zkušenosti s vedením kvalifikačních a rigorózních prací</w:t>
            </w:r>
          </w:p>
        </w:tc>
      </w:tr>
      <w:tr w:rsidR="00AA1EEA" w14:paraId="5A2795A6" w14:textId="77777777" w:rsidTr="00A8100F">
        <w:trPr>
          <w:trHeight w:val="444"/>
        </w:trPr>
        <w:tc>
          <w:tcPr>
            <w:tcW w:w="9857" w:type="dxa"/>
            <w:gridSpan w:val="11"/>
          </w:tcPr>
          <w:p w14:paraId="29631EC7" w14:textId="77777777" w:rsidR="00F87112" w:rsidRDefault="00F87112" w:rsidP="00F87112">
            <w:pPr>
              <w:jc w:val="both"/>
            </w:pPr>
            <w:r>
              <w:t xml:space="preserve">Počet vedených bakalářských prací – 0 </w:t>
            </w:r>
          </w:p>
          <w:p w14:paraId="5AA07EA6" w14:textId="77777777" w:rsidR="00AA1EEA" w:rsidRDefault="00F87112" w:rsidP="00F87112">
            <w:pPr>
              <w:jc w:val="both"/>
            </w:pPr>
            <w:r>
              <w:t>Počet vedených diplomových prací – 0</w:t>
            </w:r>
          </w:p>
        </w:tc>
      </w:tr>
      <w:tr w:rsidR="00AA1EEA" w14:paraId="7ED3C568" w14:textId="77777777" w:rsidTr="00A8100F">
        <w:trPr>
          <w:cantSplit/>
        </w:trPr>
        <w:tc>
          <w:tcPr>
            <w:tcW w:w="3345" w:type="dxa"/>
            <w:gridSpan w:val="2"/>
            <w:tcBorders>
              <w:top w:val="single" w:sz="12" w:space="0" w:color="auto"/>
            </w:tcBorders>
            <w:shd w:val="clear" w:color="auto" w:fill="F7CAAC"/>
          </w:tcPr>
          <w:p w14:paraId="3BA4D7FF" w14:textId="77777777"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3DFF318C" w14:textId="77777777"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1C8E85" w14:textId="77777777"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9442CF" w14:textId="77777777" w:rsidR="00AA1EEA" w:rsidRDefault="00AA1EEA" w:rsidP="003F6EB7">
            <w:pPr>
              <w:jc w:val="both"/>
              <w:rPr>
                <w:b/>
              </w:rPr>
            </w:pPr>
            <w:r>
              <w:rPr>
                <w:b/>
              </w:rPr>
              <w:t>Ohlasy publikací</w:t>
            </w:r>
          </w:p>
        </w:tc>
      </w:tr>
      <w:tr w:rsidR="00AA1EEA" w14:paraId="5088C9B2" w14:textId="77777777" w:rsidTr="00A8100F">
        <w:trPr>
          <w:cantSplit/>
        </w:trPr>
        <w:tc>
          <w:tcPr>
            <w:tcW w:w="3345" w:type="dxa"/>
            <w:gridSpan w:val="2"/>
          </w:tcPr>
          <w:p w14:paraId="1D491F32" w14:textId="77777777" w:rsidR="00AA1EEA" w:rsidRDefault="00AA1EEA" w:rsidP="003F6EB7">
            <w:pPr>
              <w:jc w:val="both"/>
            </w:pPr>
          </w:p>
        </w:tc>
        <w:tc>
          <w:tcPr>
            <w:tcW w:w="2245" w:type="dxa"/>
            <w:gridSpan w:val="2"/>
          </w:tcPr>
          <w:p w14:paraId="193E70BF" w14:textId="77777777" w:rsidR="00AA1EEA" w:rsidRDefault="00AA1EEA" w:rsidP="003F6EB7">
            <w:pPr>
              <w:jc w:val="both"/>
            </w:pPr>
          </w:p>
        </w:tc>
        <w:tc>
          <w:tcPr>
            <w:tcW w:w="2248" w:type="dxa"/>
            <w:gridSpan w:val="4"/>
            <w:tcBorders>
              <w:right w:val="single" w:sz="12" w:space="0" w:color="auto"/>
            </w:tcBorders>
          </w:tcPr>
          <w:p w14:paraId="0B780FFA" w14:textId="77777777" w:rsidR="00AA1EEA" w:rsidRDefault="00AA1EEA" w:rsidP="003F6EB7">
            <w:pPr>
              <w:jc w:val="both"/>
            </w:pPr>
          </w:p>
        </w:tc>
        <w:tc>
          <w:tcPr>
            <w:tcW w:w="632" w:type="dxa"/>
            <w:tcBorders>
              <w:left w:val="single" w:sz="12" w:space="0" w:color="auto"/>
            </w:tcBorders>
            <w:shd w:val="clear" w:color="auto" w:fill="F7CAAC"/>
          </w:tcPr>
          <w:p w14:paraId="1809B354" w14:textId="77777777" w:rsidR="00AA1EEA" w:rsidRDefault="00AA1EEA" w:rsidP="003F6EB7">
            <w:pPr>
              <w:jc w:val="both"/>
            </w:pPr>
            <w:r>
              <w:rPr>
                <w:b/>
              </w:rPr>
              <w:t>WOS</w:t>
            </w:r>
          </w:p>
        </w:tc>
        <w:tc>
          <w:tcPr>
            <w:tcW w:w="693" w:type="dxa"/>
            <w:shd w:val="clear" w:color="auto" w:fill="F7CAAC"/>
          </w:tcPr>
          <w:p w14:paraId="47315842" w14:textId="77777777" w:rsidR="00AA1EEA" w:rsidRDefault="00AA1EEA" w:rsidP="003F6EB7">
            <w:pPr>
              <w:jc w:val="both"/>
              <w:rPr>
                <w:sz w:val="18"/>
              </w:rPr>
            </w:pPr>
            <w:r>
              <w:rPr>
                <w:b/>
                <w:sz w:val="18"/>
              </w:rPr>
              <w:t>Scopus</w:t>
            </w:r>
          </w:p>
        </w:tc>
        <w:tc>
          <w:tcPr>
            <w:tcW w:w="694" w:type="dxa"/>
            <w:shd w:val="clear" w:color="auto" w:fill="F7CAAC"/>
          </w:tcPr>
          <w:p w14:paraId="4B13C566" w14:textId="77777777" w:rsidR="00AA1EEA" w:rsidRDefault="00AA1EEA" w:rsidP="003F6EB7">
            <w:pPr>
              <w:jc w:val="both"/>
            </w:pPr>
            <w:r>
              <w:rPr>
                <w:b/>
                <w:sz w:val="18"/>
              </w:rPr>
              <w:t>ostatní</w:t>
            </w:r>
          </w:p>
        </w:tc>
      </w:tr>
      <w:tr w:rsidR="00AA1EEA" w14:paraId="7388FE98" w14:textId="77777777" w:rsidTr="00A8100F">
        <w:trPr>
          <w:cantSplit/>
          <w:trHeight w:val="70"/>
        </w:trPr>
        <w:tc>
          <w:tcPr>
            <w:tcW w:w="3345" w:type="dxa"/>
            <w:gridSpan w:val="2"/>
            <w:shd w:val="clear" w:color="auto" w:fill="F7CAAC"/>
          </w:tcPr>
          <w:p w14:paraId="2AAEA43B" w14:textId="77777777" w:rsidR="00AA1EEA" w:rsidRDefault="00AA1EEA" w:rsidP="003F6EB7">
            <w:pPr>
              <w:jc w:val="both"/>
            </w:pPr>
            <w:r>
              <w:rPr>
                <w:b/>
              </w:rPr>
              <w:t>Obor jmenovacího řízení</w:t>
            </w:r>
          </w:p>
        </w:tc>
        <w:tc>
          <w:tcPr>
            <w:tcW w:w="2245" w:type="dxa"/>
            <w:gridSpan w:val="2"/>
            <w:shd w:val="clear" w:color="auto" w:fill="F7CAAC"/>
          </w:tcPr>
          <w:p w14:paraId="08DF3ADC" w14:textId="77777777"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14:paraId="76E1D213" w14:textId="77777777" w:rsidR="00AA1EEA" w:rsidRDefault="00AA1EEA" w:rsidP="003F6EB7">
            <w:pPr>
              <w:jc w:val="both"/>
            </w:pPr>
            <w:r>
              <w:rPr>
                <w:b/>
              </w:rPr>
              <w:t>Řízení konáno na VŠ</w:t>
            </w:r>
          </w:p>
        </w:tc>
        <w:tc>
          <w:tcPr>
            <w:tcW w:w="632" w:type="dxa"/>
            <w:vMerge w:val="restart"/>
            <w:tcBorders>
              <w:left w:val="single" w:sz="12" w:space="0" w:color="auto"/>
            </w:tcBorders>
          </w:tcPr>
          <w:p w14:paraId="50452008" w14:textId="77777777" w:rsidR="00AA1EEA" w:rsidRDefault="008F2EE0" w:rsidP="003F6EB7">
            <w:pPr>
              <w:jc w:val="both"/>
              <w:rPr>
                <w:b/>
              </w:rPr>
            </w:pPr>
            <w:r>
              <w:rPr>
                <w:b/>
              </w:rPr>
              <w:t>0</w:t>
            </w:r>
          </w:p>
        </w:tc>
        <w:tc>
          <w:tcPr>
            <w:tcW w:w="693" w:type="dxa"/>
            <w:vMerge w:val="restart"/>
          </w:tcPr>
          <w:p w14:paraId="06EAB9F0" w14:textId="77777777" w:rsidR="00AA1EEA" w:rsidRDefault="008F2EE0" w:rsidP="003F6EB7">
            <w:pPr>
              <w:jc w:val="both"/>
              <w:rPr>
                <w:b/>
              </w:rPr>
            </w:pPr>
            <w:r>
              <w:rPr>
                <w:b/>
              </w:rPr>
              <w:t>0</w:t>
            </w:r>
          </w:p>
        </w:tc>
        <w:tc>
          <w:tcPr>
            <w:tcW w:w="694" w:type="dxa"/>
            <w:vMerge w:val="restart"/>
          </w:tcPr>
          <w:p w14:paraId="75EBD64B" w14:textId="77777777" w:rsidR="00AA1EEA" w:rsidRDefault="008F2EE0" w:rsidP="003F6EB7">
            <w:pPr>
              <w:jc w:val="both"/>
              <w:rPr>
                <w:b/>
              </w:rPr>
            </w:pPr>
            <w:r>
              <w:rPr>
                <w:b/>
              </w:rPr>
              <w:t>0</w:t>
            </w:r>
          </w:p>
        </w:tc>
      </w:tr>
      <w:tr w:rsidR="00AA1EEA" w14:paraId="5252ACBF" w14:textId="77777777" w:rsidTr="00A8100F">
        <w:trPr>
          <w:trHeight w:val="205"/>
        </w:trPr>
        <w:tc>
          <w:tcPr>
            <w:tcW w:w="3345" w:type="dxa"/>
            <w:gridSpan w:val="2"/>
          </w:tcPr>
          <w:p w14:paraId="699BF717" w14:textId="77777777" w:rsidR="00AA1EEA" w:rsidRDefault="00AA1EEA" w:rsidP="003F6EB7">
            <w:pPr>
              <w:jc w:val="both"/>
            </w:pPr>
          </w:p>
        </w:tc>
        <w:tc>
          <w:tcPr>
            <w:tcW w:w="2245" w:type="dxa"/>
            <w:gridSpan w:val="2"/>
          </w:tcPr>
          <w:p w14:paraId="1F632086" w14:textId="77777777" w:rsidR="00AA1EEA" w:rsidRDefault="00AA1EEA" w:rsidP="003F6EB7">
            <w:pPr>
              <w:jc w:val="both"/>
            </w:pPr>
          </w:p>
        </w:tc>
        <w:tc>
          <w:tcPr>
            <w:tcW w:w="2248" w:type="dxa"/>
            <w:gridSpan w:val="4"/>
            <w:tcBorders>
              <w:right w:val="single" w:sz="12" w:space="0" w:color="auto"/>
            </w:tcBorders>
          </w:tcPr>
          <w:p w14:paraId="38E36F20" w14:textId="77777777" w:rsidR="00AA1EEA" w:rsidRDefault="00AA1EEA" w:rsidP="003F6EB7">
            <w:pPr>
              <w:jc w:val="both"/>
            </w:pPr>
          </w:p>
        </w:tc>
        <w:tc>
          <w:tcPr>
            <w:tcW w:w="632" w:type="dxa"/>
            <w:vMerge/>
            <w:tcBorders>
              <w:left w:val="single" w:sz="12" w:space="0" w:color="auto"/>
            </w:tcBorders>
            <w:vAlign w:val="center"/>
          </w:tcPr>
          <w:p w14:paraId="082AEC2E" w14:textId="77777777" w:rsidR="00AA1EEA" w:rsidRDefault="00AA1EEA" w:rsidP="003F6EB7">
            <w:pPr>
              <w:rPr>
                <w:b/>
              </w:rPr>
            </w:pPr>
          </w:p>
        </w:tc>
        <w:tc>
          <w:tcPr>
            <w:tcW w:w="693" w:type="dxa"/>
            <w:vMerge/>
            <w:vAlign w:val="center"/>
          </w:tcPr>
          <w:p w14:paraId="71B3541C" w14:textId="77777777" w:rsidR="00AA1EEA" w:rsidRDefault="00AA1EEA" w:rsidP="003F6EB7">
            <w:pPr>
              <w:rPr>
                <w:b/>
              </w:rPr>
            </w:pPr>
          </w:p>
        </w:tc>
        <w:tc>
          <w:tcPr>
            <w:tcW w:w="694" w:type="dxa"/>
            <w:vMerge/>
            <w:vAlign w:val="center"/>
          </w:tcPr>
          <w:p w14:paraId="07AEA73E" w14:textId="77777777" w:rsidR="00AA1EEA" w:rsidRDefault="00AA1EEA" w:rsidP="003F6EB7">
            <w:pPr>
              <w:rPr>
                <w:b/>
              </w:rPr>
            </w:pPr>
          </w:p>
        </w:tc>
      </w:tr>
      <w:tr w:rsidR="00AA1EEA" w14:paraId="2040EC69" w14:textId="77777777" w:rsidTr="00A8100F">
        <w:tc>
          <w:tcPr>
            <w:tcW w:w="9857" w:type="dxa"/>
            <w:gridSpan w:val="11"/>
            <w:shd w:val="clear" w:color="auto" w:fill="F7CAAC"/>
          </w:tcPr>
          <w:p w14:paraId="48B9F035" w14:textId="77777777"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14:paraId="03395827" w14:textId="77777777" w:rsidTr="00A8100F">
        <w:trPr>
          <w:trHeight w:val="1913"/>
        </w:trPr>
        <w:tc>
          <w:tcPr>
            <w:tcW w:w="9857" w:type="dxa"/>
            <w:gridSpan w:val="11"/>
          </w:tcPr>
          <w:p w14:paraId="75BA32BC" w14:textId="77777777" w:rsidR="00AA1EEA" w:rsidRDefault="00AA1EEA" w:rsidP="003F6EB7">
            <w:pPr>
              <w:jc w:val="both"/>
              <w:rPr>
                <w:b/>
              </w:rPr>
            </w:pPr>
          </w:p>
        </w:tc>
      </w:tr>
      <w:tr w:rsidR="00AA1EEA" w14:paraId="3645F0D8" w14:textId="77777777" w:rsidTr="00A8100F">
        <w:trPr>
          <w:trHeight w:val="218"/>
        </w:trPr>
        <w:tc>
          <w:tcPr>
            <w:tcW w:w="9857" w:type="dxa"/>
            <w:gridSpan w:val="11"/>
            <w:shd w:val="clear" w:color="auto" w:fill="F7CAAC"/>
          </w:tcPr>
          <w:p w14:paraId="49F77B67" w14:textId="77777777" w:rsidR="00AA1EEA" w:rsidRDefault="00AA1EEA" w:rsidP="003F6EB7">
            <w:pPr>
              <w:rPr>
                <w:b/>
              </w:rPr>
            </w:pPr>
            <w:r>
              <w:rPr>
                <w:b/>
              </w:rPr>
              <w:t>Působení v zahraničí</w:t>
            </w:r>
          </w:p>
        </w:tc>
      </w:tr>
      <w:tr w:rsidR="00AA1EEA" w14:paraId="7C82B7D0" w14:textId="77777777" w:rsidTr="00A8100F">
        <w:trPr>
          <w:trHeight w:val="328"/>
        </w:trPr>
        <w:tc>
          <w:tcPr>
            <w:tcW w:w="9857" w:type="dxa"/>
            <w:gridSpan w:val="11"/>
          </w:tcPr>
          <w:p w14:paraId="34355175" w14:textId="77777777" w:rsidR="00AA1EEA" w:rsidRDefault="00AA1EEA" w:rsidP="003F6EB7">
            <w:pPr>
              <w:rPr>
                <w:b/>
              </w:rPr>
            </w:pPr>
          </w:p>
        </w:tc>
      </w:tr>
      <w:tr w:rsidR="00AA1EEA" w14:paraId="2B1C78ED" w14:textId="77777777" w:rsidTr="008D5664">
        <w:trPr>
          <w:cantSplit/>
          <w:trHeight w:val="198"/>
        </w:trPr>
        <w:tc>
          <w:tcPr>
            <w:tcW w:w="2516" w:type="dxa"/>
            <w:shd w:val="clear" w:color="auto" w:fill="F7CAAC"/>
          </w:tcPr>
          <w:p w14:paraId="3DD29D40" w14:textId="77777777" w:rsidR="00AA1EEA" w:rsidRDefault="00AA1EEA" w:rsidP="003F6EB7">
            <w:pPr>
              <w:jc w:val="both"/>
              <w:rPr>
                <w:b/>
              </w:rPr>
            </w:pPr>
            <w:r>
              <w:rPr>
                <w:b/>
              </w:rPr>
              <w:t xml:space="preserve">Podpis </w:t>
            </w:r>
          </w:p>
        </w:tc>
        <w:tc>
          <w:tcPr>
            <w:tcW w:w="4536" w:type="dxa"/>
            <w:gridSpan w:val="5"/>
          </w:tcPr>
          <w:p w14:paraId="53E76F4C" w14:textId="77777777" w:rsidR="00AA1EEA" w:rsidRDefault="00AA1EEA" w:rsidP="003F6EB7">
            <w:pPr>
              <w:jc w:val="both"/>
            </w:pPr>
          </w:p>
        </w:tc>
        <w:tc>
          <w:tcPr>
            <w:tcW w:w="786" w:type="dxa"/>
            <w:gridSpan w:val="2"/>
            <w:shd w:val="clear" w:color="auto" w:fill="F7CAAC"/>
          </w:tcPr>
          <w:p w14:paraId="70A5A8A6" w14:textId="77777777" w:rsidR="00AA1EEA" w:rsidRDefault="00AA1EEA" w:rsidP="003F6EB7">
            <w:pPr>
              <w:jc w:val="both"/>
            </w:pPr>
            <w:r>
              <w:rPr>
                <w:b/>
              </w:rPr>
              <w:t>datum</w:t>
            </w:r>
          </w:p>
        </w:tc>
        <w:tc>
          <w:tcPr>
            <w:tcW w:w="2019" w:type="dxa"/>
            <w:gridSpan w:val="3"/>
          </w:tcPr>
          <w:p w14:paraId="1E43D3AE" w14:textId="77777777" w:rsidR="00AA1EEA" w:rsidRDefault="00AA1EEA" w:rsidP="003F6EB7">
            <w:pPr>
              <w:jc w:val="both"/>
            </w:pPr>
          </w:p>
        </w:tc>
      </w:tr>
    </w:tbl>
    <w:p w14:paraId="7E57F735" w14:textId="77777777" w:rsidR="00DF295A" w:rsidRDefault="00DF295A" w:rsidP="00694BA8">
      <w:pPr>
        <w:spacing w:after="160" w:line="259" w:lineRule="auto"/>
      </w:pPr>
    </w:p>
    <w:p w14:paraId="0FB3A7AA" w14:textId="77777777"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14:paraId="32ECBC9B" w14:textId="77777777" w:rsidTr="003F6EB7">
        <w:tc>
          <w:tcPr>
            <w:tcW w:w="9900" w:type="dxa"/>
            <w:gridSpan w:val="11"/>
            <w:tcBorders>
              <w:bottom w:val="double" w:sz="4" w:space="0" w:color="auto"/>
            </w:tcBorders>
            <w:shd w:val="clear" w:color="auto" w:fill="BDD6EE"/>
          </w:tcPr>
          <w:p w14:paraId="7A33DE86" w14:textId="77777777" w:rsidR="00CF03C9" w:rsidRDefault="00CF03C9" w:rsidP="003F6EB7">
            <w:pPr>
              <w:jc w:val="both"/>
              <w:rPr>
                <w:b/>
                <w:sz w:val="28"/>
              </w:rPr>
            </w:pPr>
            <w:r>
              <w:rPr>
                <w:b/>
                <w:sz w:val="28"/>
              </w:rPr>
              <w:t>C-I – Personální zabezpečení</w:t>
            </w:r>
          </w:p>
        </w:tc>
      </w:tr>
      <w:tr w:rsidR="00CF03C9" w14:paraId="0F7B7A76" w14:textId="77777777" w:rsidTr="003F6EB7">
        <w:tc>
          <w:tcPr>
            <w:tcW w:w="2529" w:type="dxa"/>
            <w:tcBorders>
              <w:top w:val="double" w:sz="4" w:space="0" w:color="auto"/>
            </w:tcBorders>
            <w:shd w:val="clear" w:color="auto" w:fill="F7CAAC"/>
          </w:tcPr>
          <w:p w14:paraId="3F0C5EF3" w14:textId="77777777" w:rsidR="00CF03C9" w:rsidRDefault="00CF03C9" w:rsidP="003F6EB7">
            <w:pPr>
              <w:jc w:val="both"/>
              <w:rPr>
                <w:b/>
              </w:rPr>
            </w:pPr>
            <w:r>
              <w:rPr>
                <w:b/>
              </w:rPr>
              <w:t>Vysoká škola</w:t>
            </w:r>
          </w:p>
        </w:tc>
        <w:tc>
          <w:tcPr>
            <w:tcW w:w="7371" w:type="dxa"/>
            <w:gridSpan w:val="10"/>
          </w:tcPr>
          <w:p w14:paraId="58A3658B" w14:textId="77777777" w:rsidR="00CF03C9" w:rsidRDefault="00CF03C9" w:rsidP="003F6EB7">
            <w:pPr>
              <w:jc w:val="both"/>
            </w:pPr>
            <w:r>
              <w:t>Univerzita Tomáše Bati ve Zlíně</w:t>
            </w:r>
          </w:p>
        </w:tc>
      </w:tr>
      <w:tr w:rsidR="00CF03C9" w14:paraId="4BDCB1AE" w14:textId="77777777" w:rsidTr="003F6EB7">
        <w:tc>
          <w:tcPr>
            <w:tcW w:w="2529" w:type="dxa"/>
            <w:shd w:val="clear" w:color="auto" w:fill="F7CAAC"/>
          </w:tcPr>
          <w:p w14:paraId="0F15C91A" w14:textId="77777777" w:rsidR="00CF03C9" w:rsidRDefault="00CF03C9" w:rsidP="003F6EB7">
            <w:pPr>
              <w:jc w:val="both"/>
              <w:rPr>
                <w:b/>
              </w:rPr>
            </w:pPr>
            <w:r>
              <w:rPr>
                <w:b/>
              </w:rPr>
              <w:t>Součást vysoké školy</w:t>
            </w:r>
          </w:p>
        </w:tc>
        <w:tc>
          <w:tcPr>
            <w:tcW w:w="7371" w:type="dxa"/>
            <w:gridSpan w:val="10"/>
          </w:tcPr>
          <w:p w14:paraId="51D0A1D1" w14:textId="77777777" w:rsidR="00CF03C9" w:rsidRDefault="00CF03C9" w:rsidP="003F6EB7">
            <w:pPr>
              <w:jc w:val="both"/>
            </w:pPr>
            <w:r>
              <w:t>Fakulta managementu a ekonomiky</w:t>
            </w:r>
          </w:p>
        </w:tc>
      </w:tr>
      <w:tr w:rsidR="00CF03C9" w14:paraId="075AEF90" w14:textId="77777777" w:rsidTr="003F6EB7">
        <w:tc>
          <w:tcPr>
            <w:tcW w:w="2529" w:type="dxa"/>
            <w:shd w:val="clear" w:color="auto" w:fill="F7CAAC"/>
          </w:tcPr>
          <w:p w14:paraId="6C99497C" w14:textId="77777777" w:rsidR="00CF03C9" w:rsidRDefault="00CF03C9" w:rsidP="003F6EB7">
            <w:pPr>
              <w:jc w:val="both"/>
              <w:rPr>
                <w:b/>
              </w:rPr>
            </w:pPr>
            <w:r>
              <w:rPr>
                <w:b/>
              </w:rPr>
              <w:t>Název studijního programu</w:t>
            </w:r>
          </w:p>
        </w:tc>
        <w:tc>
          <w:tcPr>
            <w:tcW w:w="7371" w:type="dxa"/>
            <w:gridSpan w:val="10"/>
          </w:tcPr>
          <w:p w14:paraId="4FA4FBC1" w14:textId="77777777" w:rsidR="00CF03C9" w:rsidRDefault="00CF03C9" w:rsidP="003F6EB7">
            <w:pPr>
              <w:jc w:val="both"/>
            </w:pPr>
            <w:r>
              <w:t>Průmyslové inženýrství</w:t>
            </w:r>
          </w:p>
        </w:tc>
      </w:tr>
      <w:tr w:rsidR="00CF03C9" w14:paraId="0D8919B6" w14:textId="77777777" w:rsidTr="003F6EB7">
        <w:tc>
          <w:tcPr>
            <w:tcW w:w="2529" w:type="dxa"/>
            <w:shd w:val="clear" w:color="auto" w:fill="F7CAAC"/>
          </w:tcPr>
          <w:p w14:paraId="46A50FA0" w14:textId="77777777" w:rsidR="00CF03C9" w:rsidRDefault="00CF03C9" w:rsidP="003F6EB7">
            <w:pPr>
              <w:jc w:val="both"/>
              <w:rPr>
                <w:b/>
              </w:rPr>
            </w:pPr>
            <w:r>
              <w:rPr>
                <w:b/>
              </w:rPr>
              <w:t>Jméno a příjmení</w:t>
            </w:r>
          </w:p>
        </w:tc>
        <w:tc>
          <w:tcPr>
            <w:tcW w:w="4554" w:type="dxa"/>
            <w:gridSpan w:val="5"/>
          </w:tcPr>
          <w:p w14:paraId="45553C53" w14:textId="5887CA76" w:rsidR="00CF03C9" w:rsidRDefault="00974DEB" w:rsidP="003F6EB7">
            <w:pPr>
              <w:jc w:val="both"/>
            </w:pPr>
            <w:r>
              <w:t>Pavlína PIVODOVÁ</w:t>
            </w:r>
          </w:p>
        </w:tc>
        <w:tc>
          <w:tcPr>
            <w:tcW w:w="712" w:type="dxa"/>
            <w:shd w:val="clear" w:color="auto" w:fill="F7CAAC"/>
          </w:tcPr>
          <w:p w14:paraId="71F815C4" w14:textId="77777777" w:rsidR="00CF03C9" w:rsidRDefault="00CF03C9" w:rsidP="003F6EB7">
            <w:pPr>
              <w:jc w:val="both"/>
              <w:rPr>
                <w:b/>
              </w:rPr>
            </w:pPr>
            <w:r>
              <w:rPr>
                <w:b/>
              </w:rPr>
              <w:t>Tituly</w:t>
            </w:r>
          </w:p>
        </w:tc>
        <w:tc>
          <w:tcPr>
            <w:tcW w:w="2105" w:type="dxa"/>
            <w:gridSpan w:val="4"/>
          </w:tcPr>
          <w:p w14:paraId="5567E355" w14:textId="02C9627D" w:rsidR="00CF03C9" w:rsidRDefault="00CF03C9" w:rsidP="003F6EB7">
            <w:pPr>
              <w:jc w:val="both"/>
            </w:pPr>
            <w:r>
              <w:t>Ing., Ph.D.</w:t>
            </w:r>
          </w:p>
        </w:tc>
      </w:tr>
      <w:tr w:rsidR="00CF03C9" w14:paraId="6C7713A8" w14:textId="77777777" w:rsidTr="003F6EB7">
        <w:tc>
          <w:tcPr>
            <w:tcW w:w="2529" w:type="dxa"/>
            <w:shd w:val="clear" w:color="auto" w:fill="F7CAAC"/>
          </w:tcPr>
          <w:p w14:paraId="5FAC08D2" w14:textId="77777777" w:rsidR="00CF03C9" w:rsidRDefault="00CF03C9" w:rsidP="003F6EB7">
            <w:pPr>
              <w:jc w:val="both"/>
              <w:rPr>
                <w:b/>
              </w:rPr>
            </w:pPr>
            <w:r>
              <w:rPr>
                <w:b/>
              </w:rPr>
              <w:t>Rok narození</w:t>
            </w:r>
          </w:p>
        </w:tc>
        <w:tc>
          <w:tcPr>
            <w:tcW w:w="832" w:type="dxa"/>
          </w:tcPr>
          <w:p w14:paraId="65DB58D9" w14:textId="0580FE34" w:rsidR="00CF03C9" w:rsidRDefault="00DD7D36" w:rsidP="003F6EB7">
            <w:pPr>
              <w:jc w:val="both"/>
            </w:pPr>
            <w:r>
              <w:t>1984</w:t>
            </w:r>
          </w:p>
        </w:tc>
        <w:tc>
          <w:tcPr>
            <w:tcW w:w="1728" w:type="dxa"/>
            <w:shd w:val="clear" w:color="auto" w:fill="F7CAAC"/>
          </w:tcPr>
          <w:p w14:paraId="2AEC60A3" w14:textId="77777777" w:rsidR="00CF03C9" w:rsidRDefault="00CF03C9" w:rsidP="003F6EB7">
            <w:pPr>
              <w:jc w:val="both"/>
              <w:rPr>
                <w:b/>
              </w:rPr>
            </w:pPr>
            <w:r>
              <w:rPr>
                <w:b/>
              </w:rPr>
              <w:t>typ vztahu k VŠ</w:t>
            </w:r>
          </w:p>
        </w:tc>
        <w:tc>
          <w:tcPr>
            <w:tcW w:w="996" w:type="dxa"/>
            <w:gridSpan w:val="2"/>
          </w:tcPr>
          <w:p w14:paraId="494424F5" w14:textId="01C293FD" w:rsidR="00CF03C9" w:rsidRDefault="00CF03C9" w:rsidP="003F6EB7">
            <w:pPr>
              <w:jc w:val="both"/>
            </w:pPr>
          </w:p>
        </w:tc>
        <w:tc>
          <w:tcPr>
            <w:tcW w:w="998" w:type="dxa"/>
            <w:shd w:val="clear" w:color="auto" w:fill="F7CAAC"/>
          </w:tcPr>
          <w:p w14:paraId="564A9961" w14:textId="77777777" w:rsidR="00CF03C9" w:rsidRDefault="00CF03C9" w:rsidP="003F6EB7">
            <w:pPr>
              <w:jc w:val="both"/>
              <w:rPr>
                <w:b/>
              </w:rPr>
            </w:pPr>
            <w:r>
              <w:rPr>
                <w:b/>
              </w:rPr>
              <w:t>rozsah</w:t>
            </w:r>
          </w:p>
        </w:tc>
        <w:tc>
          <w:tcPr>
            <w:tcW w:w="712" w:type="dxa"/>
          </w:tcPr>
          <w:p w14:paraId="06EAF7EE" w14:textId="72511C1B" w:rsidR="00CF03C9" w:rsidRDefault="00CF03C9" w:rsidP="003F6EB7">
            <w:pPr>
              <w:jc w:val="both"/>
            </w:pPr>
          </w:p>
        </w:tc>
        <w:tc>
          <w:tcPr>
            <w:tcW w:w="712" w:type="dxa"/>
            <w:gridSpan w:val="2"/>
            <w:shd w:val="clear" w:color="auto" w:fill="F7CAAC"/>
          </w:tcPr>
          <w:p w14:paraId="7F362931" w14:textId="77777777" w:rsidR="00CF03C9" w:rsidRDefault="00CF03C9" w:rsidP="003F6EB7">
            <w:pPr>
              <w:jc w:val="both"/>
              <w:rPr>
                <w:b/>
              </w:rPr>
            </w:pPr>
            <w:r>
              <w:rPr>
                <w:b/>
              </w:rPr>
              <w:t>do kdy</w:t>
            </w:r>
          </w:p>
        </w:tc>
        <w:tc>
          <w:tcPr>
            <w:tcW w:w="1393" w:type="dxa"/>
            <w:gridSpan w:val="2"/>
          </w:tcPr>
          <w:p w14:paraId="5BD744CB" w14:textId="25260107" w:rsidR="00CF03C9" w:rsidRDefault="00CF03C9" w:rsidP="003F6EB7">
            <w:pPr>
              <w:jc w:val="both"/>
            </w:pPr>
          </w:p>
        </w:tc>
      </w:tr>
      <w:tr w:rsidR="00CF03C9" w14:paraId="61D387C3" w14:textId="77777777" w:rsidTr="003F6EB7">
        <w:tc>
          <w:tcPr>
            <w:tcW w:w="5089" w:type="dxa"/>
            <w:gridSpan w:val="3"/>
            <w:shd w:val="clear" w:color="auto" w:fill="F7CAAC"/>
          </w:tcPr>
          <w:p w14:paraId="2F3A1429" w14:textId="77777777" w:rsidR="00CF03C9" w:rsidRDefault="00CF03C9" w:rsidP="003F6EB7">
            <w:pPr>
              <w:jc w:val="both"/>
              <w:rPr>
                <w:b/>
              </w:rPr>
            </w:pPr>
            <w:r>
              <w:rPr>
                <w:b/>
              </w:rPr>
              <w:t>Typ vztahu na součásti VŠ, která uskutečňuje st. program</w:t>
            </w:r>
          </w:p>
        </w:tc>
        <w:tc>
          <w:tcPr>
            <w:tcW w:w="996" w:type="dxa"/>
            <w:gridSpan w:val="2"/>
          </w:tcPr>
          <w:p w14:paraId="622433BF" w14:textId="20B3F687" w:rsidR="00CF03C9" w:rsidRDefault="00CF03C9" w:rsidP="003F6EB7">
            <w:pPr>
              <w:jc w:val="both"/>
            </w:pPr>
          </w:p>
        </w:tc>
        <w:tc>
          <w:tcPr>
            <w:tcW w:w="998" w:type="dxa"/>
            <w:shd w:val="clear" w:color="auto" w:fill="F7CAAC"/>
          </w:tcPr>
          <w:p w14:paraId="21E211D6" w14:textId="77777777" w:rsidR="00CF03C9" w:rsidRDefault="00CF03C9" w:rsidP="003F6EB7">
            <w:pPr>
              <w:jc w:val="both"/>
              <w:rPr>
                <w:b/>
              </w:rPr>
            </w:pPr>
            <w:r>
              <w:rPr>
                <w:b/>
              </w:rPr>
              <w:t>rozsah</w:t>
            </w:r>
          </w:p>
        </w:tc>
        <w:tc>
          <w:tcPr>
            <w:tcW w:w="712" w:type="dxa"/>
          </w:tcPr>
          <w:p w14:paraId="78D30459" w14:textId="2CB03730" w:rsidR="00CF03C9" w:rsidRDefault="00CF03C9" w:rsidP="003F6EB7">
            <w:pPr>
              <w:jc w:val="both"/>
            </w:pPr>
          </w:p>
        </w:tc>
        <w:tc>
          <w:tcPr>
            <w:tcW w:w="712" w:type="dxa"/>
            <w:gridSpan w:val="2"/>
            <w:shd w:val="clear" w:color="auto" w:fill="F7CAAC"/>
          </w:tcPr>
          <w:p w14:paraId="525AC0B8" w14:textId="77777777" w:rsidR="00CF03C9" w:rsidRDefault="00CF03C9" w:rsidP="003F6EB7">
            <w:pPr>
              <w:jc w:val="both"/>
              <w:rPr>
                <w:b/>
              </w:rPr>
            </w:pPr>
            <w:r>
              <w:rPr>
                <w:b/>
              </w:rPr>
              <w:t>do kdy</w:t>
            </w:r>
          </w:p>
        </w:tc>
        <w:tc>
          <w:tcPr>
            <w:tcW w:w="1393" w:type="dxa"/>
            <w:gridSpan w:val="2"/>
          </w:tcPr>
          <w:p w14:paraId="7EA02C61" w14:textId="3E022184" w:rsidR="00CF03C9" w:rsidRDefault="00CF03C9" w:rsidP="003F6EB7">
            <w:pPr>
              <w:jc w:val="both"/>
            </w:pPr>
          </w:p>
        </w:tc>
      </w:tr>
      <w:tr w:rsidR="00CF03C9" w14:paraId="6B676BDE" w14:textId="77777777" w:rsidTr="003F6EB7">
        <w:tc>
          <w:tcPr>
            <w:tcW w:w="6085" w:type="dxa"/>
            <w:gridSpan w:val="5"/>
            <w:shd w:val="clear" w:color="auto" w:fill="F7CAAC"/>
          </w:tcPr>
          <w:p w14:paraId="0B0C2DDE" w14:textId="77777777" w:rsidR="00CF03C9" w:rsidRDefault="00CF03C9" w:rsidP="003F6EB7">
            <w:pPr>
              <w:jc w:val="both"/>
            </w:pPr>
            <w:r>
              <w:rPr>
                <w:b/>
              </w:rPr>
              <w:t>Další současná působení jako akademický pracovník na jiných VŠ</w:t>
            </w:r>
          </w:p>
        </w:tc>
        <w:tc>
          <w:tcPr>
            <w:tcW w:w="1710" w:type="dxa"/>
            <w:gridSpan w:val="2"/>
            <w:shd w:val="clear" w:color="auto" w:fill="F7CAAC"/>
          </w:tcPr>
          <w:p w14:paraId="6D4851F2" w14:textId="77777777" w:rsidR="00CF03C9" w:rsidRDefault="00CF03C9" w:rsidP="003F6EB7">
            <w:pPr>
              <w:jc w:val="both"/>
              <w:rPr>
                <w:b/>
              </w:rPr>
            </w:pPr>
            <w:r>
              <w:rPr>
                <w:b/>
              </w:rPr>
              <w:t>typ prac. vztahu</w:t>
            </w:r>
          </w:p>
        </w:tc>
        <w:tc>
          <w:tcPr>
            <w:tcW w:w="2105" w:type="dxa"/>
            <w:gridSpan w:val="4"/>
            <w:shd w:val="clear" w:color="auto" w:fill="F7CAAC"/>
          </w:tcPr>
          <w:p w14:paraId="0A7CA8E1" w14:textId="77777777" w:rsidR="00CF03C9" w:rsidRDefault="00CF03C9" w:rsidP="003F6EB7">
            <w:pPr>
              <w:jc w:val="both"/>
              <w:rPr>
                <w:b/>
              </w:rPr>
            </w:pPr>
            <w:r>
              <w:rPr>
                <w:b/>
              </w:rPr>
              <w:t>rozsah</w:t>
            </w:r>
          </w:p>
        </w:tc>
      </w:tr>
      <w:tr w:rsidR="00CF03C9" w14:paraId="0FF4ED50" w14:textId="77777777" w:rsidTr="003F6EB7">
        <w:tc>
          <w:tcPr>
            <w:tcW w:w="6085" w:type="dxa"/>
            <w:gridSpan w:val="5"/>
          </w:tcPr>
          <w:p w14:paraId="79A22353" w14:textId="6C06DF60" w:rsidR="00CF03C9" w:rsidRDefault="00CF03C9" w:rsidP="003F6EB7"/>
        </w:tc>
        <w:tc>
          <w:tcPr>
            <w:tcW w:w="1710" w:type="dxa"/>
            <w:gridSpan w:val="2"/>
          </w:tcPr>
          <w:p w14:paraId="5C3214C5" w14:textId="293832F0" w:rsidR="00CF03C9" w:rsidRDefault="00CF03C9" w:rsidP="003F6EB7">
            <w:pPr>
              <w:jc w:val="both"/>
            </w:pPr>
          </w:p>
        </w:tc>
        <w:tc>
          <w:tcPr>
            <w:tcW w:w="2105" w:type="dxa"/>
            <w:gridSpan w:val="4"/>
          </w:tcPr>
          <w:p w14:paraId="0853BFE2" w14:textId="2EC72737" w:rsidR="00CF03C9" w:rsidRDefault="00CF03C9" w:rsidP="003F6EB7">
            <w:pPr>
              <w:jc w:val="both"/>
            </w:pPr>
          </w:p>
        </w:tc>
      </w:tr>
      <w:tr w:rsidR="00CF03C9" w14:paraId="6F45ECBB" w14:textId="77777777" w:rsidTr="003F6EB7">
        <w:tc>
          <w:tcPr>
            <w:tcW w:w="6085" w:type="dxa"/>
            <w:gridSpan w:val="5"/>
          </w:tcPr>
          <w:p w14:paraId="4240CFFB" w14:textId="77777777" w:rsidR="00CF03C9" w:rsidRDefault="00CF03C9" w:rsidP="003F6EB7">
            <w:pPr>
              <w:jc w:val="both"/>
            </w:pPr>
          </w:p>
        </w:tc>
        <w:tc>
          <w:tcPr>
            <w:tcW w:w="1710" w:type="dxa"/>
            <w:gridSpan w:val="2"/>
          </w:tcPr>
          <w:p w14:paraId="4B77B9AF" w14:textId="77777777" w:rsidR="00CF03C9" w:rsidRDefault="00CF03C9" w:rsidP="003F6EB7">
            <w:pPr>
              <w:jc w:val="both"/>
            </w:pPr>
          </w:p>
        </w:tc>
        <w:tc>
          <w:tcPr>
            <w:tcW w:w="2105" w:type="dxa"/>
            <w:gridSpan w:val="4"/>
          </w:tcPr>
          <w:p w14:paraId="4B1B3ED2" w14:textId="77777777" w:rsidR="00CF03C9" w:rsidRDefault="00CF03C9" w:rsidP="003F6EB7">
            <w:pPr>
              <w:jc w:val="both"/>
            </w:pPr>
          </w:p>
        </w:tc>
      </w:tr>
      <w:tr w:rsidR="00CF03C9" w14:paraId="4BFCCD01" w14:textId="77777777" w:rsidTr="003F6EB7">
        <w:tc>
          <w:tcPr>
            <w:tcW w:w="6085" w:type="dxa"/>
            <w:gridSpan w:val="5"/>
          </w:tcPr>
          <w:p w14:paraId="6897B818" w14:textId="77777777" w:rsidR="00CF03C9" w:rsidRDefault="00CF03C9" w:rsidP="003F6EB7">
            <w:pPr>
              <w:jc w:val="both"/>
            </w:pPr>
          </w:p>
        </w:tc>
        <w:tc>
          <w:tcPr>
            <w:tcW w:w="1710" w:type="dxa"/>
            <w:gridSpan w:val="2"/>
          </w:tcPr>
          <w:p w14:paraId="1F7E5BCB" w14:textId="77777777" w:rsidR="00CF03C9" w:rsidRDefault="00CF03C9" w:rsidP="003F6EB7">
            <w:pPr>
              <w:jc w:val="both"/>
            </w:pPr>
          </w:p>
        </w:tc>
        <w:tc>
          <w:tcPr>
            <w:tcW w:w="2105" w:type="dxa"/>
            <w:gridSpan w:val="4"/>
          </w:tcPr>
          <w:p w14:paraId="4D9443E0" w14:textId="77777777" w:rsidR="00CF03C9" w:rsidRDefault="00CF03C9" w:rsidP="003F6EB7">
            <w:pPr>
              <w:jc w:val="both"/>
            </w:pPr>
          </w:p>
        </w:tc>
      </w:tr>
      <w:tr w:rsidR="00CF03C9" w14:paraId="1C503551" w14:textId="77777777" w:rsidTr="003F6EB7">
        <w:tc>
          <w:tcPr>
            <w:tcW w:w="9900" w:type="dxa"/>
            <w:gridSpan w:val="11"/>
            <w:shd w:val="clear" w:color="auto" w:fill="F7CAAC"/>
          </w:tcPr>
          <w:p w14:paraId="3C517708" w14:textId="77777777"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14:paraId="38EC59D8" w14:textId="77777777" w:rsidTr="003F6EB7">
        <w:trPr>
          <w:trHeight w:val="643"/>
        </w:trPr>
        <w:tc>
          <w:tcPr>
            <w:tcW w:w="9900" w:type="dxa"/>
            <w:gridSpan w:val="11"/>
            <w:tcBorders>
              <w:top w:val="nil"/>
            </w:tcBorders>
          </w:tcPr>
          <w:p w14:paraId="6B8DC5DB" w14:textId="36B025D2" w:rsidR="002F067A" w:rsidRPr="009B6D4F" w:rsidRDefault="00642E1C" w:rsidP="00974DEB">
            <w:pPr>
              <w:jc w:val="both"/>
              <w:rPr>
                <w:b/>
              </w:rPr>
            </w:pPr>
            <w:r w:rsidRPr="003E4AD6">
              <w:t>Studie metod měření práce</w:t>
            </w:r>
            <w:r>
              <w:t xml:space="preserve"> – vedení seminářů (40%)</w:t>
            </w:r>
            <w:r w:rsidR="009B6D4F">
              <w:t xml:space="preserve"> – odborník z praxe</w:t>
            </w:r>
          </w:p>
        </w:tc>
      </w:tr>
      <w:tr w:rsidR="00CF03C9" w14:paraId="4819D5FD" w14:textId="77777777" w:rsidTr="003F6EB7">
        <w:tc>
          <w:tcPr>
            <w:tcW w:w="9900" w:type="dxa"/>
            <w:gridSpan w:val="11"/>
            <w:shd w:val="clear" w:color="auto" w:fill="F7CAAC"/>
          </w:tcPr>
          <w:p w14:paraId="5E3F93E6" w14:textId="77777777" w:rsidR="00CF03C9" w:rsidRDefault="00CF03C9" w:rsidP="003F6EB7">
            <w:pPr>
              <w:jc w:val="both"/>
            </w:pPr>
            <w:r>
              <w:rPr>
                <w:b/>
              </w:rPr>
              <w:t xml:space="preserve">Údaje o vzdělání na VŠ </w:t>
            </w:r>
          </w:p>
        </w:tc>
      </w:tr>
      <w:tr w:rsidR="00CF03C9" w14:paraId="3005128E" w14:textId="77777777" w:rsidTr="003F6EB7">
        <w:trPr>
          <w:trHeight w:val="887"/>
        </w:trPr>
        <w:tc>
          <w:tcPr>
            <w:tcW w:w="9900"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89"/>
              <w:gridCol w:w="8647"/>
            </w:tblGrid>
            <w:tr w:rsidR="00642E1C" w:rsidRPr="00642E1C" w14:paraId="3C88C81B" w14:textId="77777777" w:rsidTr="00642E1C">
              <w:trPr>
                <w:trHeight w:val="270"/>
              </w:trPr>
              <w:tc>
                <w:tcPr>
                  <w:tcW w:w="1089" w:type="dxa"/>
                </w:tcPr>
                <w:p w14:paraId="05D6E403" w14:textId="269C1C87" w:rsidR="00642E1C" w:rsidRPr="00642E1C" w:rsidRDefault="00642E1C" w:rsidP="00642E1C">
                  <w:pPr>
                    <w:tabs>
                      <w:tab w:val="left" w:pos="1418"/>
                    </w:tabs>
                    <w:autoSpaceDE w:val="0"/>
                    <w:autoSpaceDN w:val="0"/>
                    <w:adjustRightInd w:val="0"/>
                    <w:rPr>
                      <w:sz w:val="20"/>
                    </w:rPr>
                  </w:pPr>
                  <w:r>
                    <w:rPr>
                      <w:sz w:val="20"/>
                    </w:rPr>
                    <w:t>2003-2006</w:t>
                  </w:r>
                </w:p>
              </w:tc>
              <w:tc>
                <w:tcPr>
                  <w:tcW w:w="8647" w:type="dxa"/>
                </w:tcPr>
                <w:p w14:paraId="1FF60775" w14:textId="6102FF23" w:rsidR="00642E1C" w:rsidRPr="00642E1C" w:rsidRDefault="00642E1C" w:rsidP="00642E1C">
                  <w:pPr>
                    <w:tabs>
                      <w:tab w:val="left" w:pos="1418"/>
                    </w:tabs>
                    <w:autoSpaceDE w:val="0"/>
                    <w:autoSpaceDN w:val="0"/>
                    <w:adjustRightInd w:val="0"/>
                    <w:rPr>
                      <w:sz w:val="20"/>
                    </w:rPr>
                  </w:pPr>
                  <w:r>
                    <w:rPr>
                      <w:sz w:val="20"/>
                    </w:rPr>
                    <w:t>Technická univerzita Liberec, Fakulta textilní, obor: Oděvní technologie a řízení oděvní výroby</w:t>
                  </w:r>
                </w:p>
              </w:tc>
            </w:tr>
            <w:tr w:rsidR="00642E1C" w:rsidRPr="00642E1C" w14:paraId="56A6E98B" w14:textId="77777777" w:rsidTr="00642E1C">
              <w:tc>
                <w:tcPr>
                  <w:tcW w:w="1089" w:type="dxa"/>
                </w:tcPr>
                <w:p w14:paraId="66717AEA" w14:textId="4A119B7B" w:rsidR="00642E1C" w:rsidRPr="00642E1C" w:rsidRDefault="00642E1C" w:rsidP="00642E1C">
                  <w:pPr>
                    <w:tabs>
                      <w:tab w:val="left" w:pos="1418"/>
                    </w:tabs>
                    <w:autoSpaceDE w:val="0"/>
                    <w:autoSpaceDN w:val="0"/>
                    <w:adjustRightInd w:val="0"/>
                    <w:rPr>
                      <w:sz w:val="20"/>
                    </w:rPr>
                  </w:pPr>
                  <w:r>
                    <w:rPr>
                      <w:sz w:val="20"/>
                    </w:rPr>
                    <w:t>2006-2008</w:t>
                  </w:r>
                </w:p>
              </w:tc>
              <w:tc>
                <w:tcPr>
                  <w:tcW w:w="8647" w:type="dxa"/>
                </w:tcPr>
                <w:p w14:paraId="2A854B4F" w14:textId="4C79ACE6" w:rsidR="00642E1C" w:rsidRPr="00642E1C" w:rsidRDefault="00642E1C" w:rsidP="00642E1C">
                  <w:pPr>
                    <w:tabs>
                      <w:tab w:val="left" w:pos="1418"/>
                    </w:tabs>
                    <w:autoSpaceDE w:val="0"/>
                    <w:autoSpaceDN w:val="0"/>
                    <w:adjustRightInd w:val="0"/>
                    <w:rPr>
                      <w:sz w:val="20"/>
                    </w:rPr>
                  </w:pPr>
                  <w:r>
                    <w:rPr>
                      <w:sz w:val="20"/>
                    </w:rPr>
                    <w:t>Univerzita Tomáše Bati ve Zlíně, Fakulta managementu a ekonomiky, obor: Průmyslové inženýrství</w:t>
                  </w:r>
                </w:p>
              </w:tc>
            </w:tr>
            <w:tr w:rsidR="00642E1C" w:rsidRPr="00642E1C" w14:paraId="3088A927" w14:textId="77777777" w:rsidTr="00642E1C">
              <w:tc>
                <w:tcPr>
                  <w:tcW w:w="1089" w:type="dxa"/>
                </w:tcPr>
                <w:p w14:paraId="3E2F483E" w14:textId="63A63266" w:rsidR="00642E1C" w:rsidRPr="00642E1C" w:rsidRDefault="00642E1C" w:rsidP="00642E1C">
                  <w:pPr>
                    <w:tabs>
                      <w:tab w:val="left" w:pos="1418"/>
                    </w:tabs>
                    <w:autoSpaceDE w:val="0"/>
                    <w:autoSpaceDN w:val="0"/>
                    <w:adjustRightInd w:val="0"/>
                    <w:rPr>
                      <w:sz w:val="20"/>
                    </w:rPr>
                  </w:pPr>
                  <w:r>
                    <w:rPr>
                      <w:sz w:val="20"/>
                    </w:rPr>
                    <w:t>2008-2015</w:t>
                  </w:r>
                </w:p>
              </w:tc>
              <w:tc>
                <w:tcPr>
                  <w:tcW w:w="8647" w:type="dxa"/>
                </w:tcPr>
                <w:p w14:paraId="36F35821" w14:textId="024C236C" w:rsidR="00642E1C" w:rsidRPr="00642E1C" w:rsidRDefault="00642E1C" w:rsidP="00642E1C">
                  <w:pPr>
                    <w:tabs>
                      <w:tab w:val="left" w:pos="1418"/>
                    </w:tabs>
                    <w:autoSpaceDE w:val="0"/>
                    <w:autoSpaceDN w:val="0"/>
                    <w:adjustRightInd w:val="0"/>
                    <w:rPr>
                      <w:sz w:val="20"/>
                    </w:rPr>
                  </w:pPr>
                  <w:r>
                    <w:rPr>
                      <w:sz w:val="20"/>
                    </w:rPr>
                    <w:t>Univerzita Tomáše Bati ve Zlíně, Fakulta managementu a ekonomiky, obor: Ekonomika a management</w:t>
                  </w:r>
                </w:p>
              </w:tc>
            </w:tr>
          </w:tbl>
          <w:p w14:paraId="47D0CAE8" w14:textId="77777777" w:rsidR="00CF03C9" w:rsidRDefault="00CF03C9" w:rsidP="00974DEB">
            <w:pPr>
              <w:tabs>
                <w:tab w:val="left" w:pos="1418"/>
              </w:tabs>
              <w:autoSpaceDE w:val="0"/>
              <w:autoSpaceDN w:val="0"/>
              <w:adjustRightInd w:val="0"/>
              <w:spacing w:after="360"/>
              <w:ind w:left="1418" w:hanging="1418"/>
              <w:rPr>
                <w:b/>
              </w:rPr>
            </w:pPr>
          </w:p>
        </w:tc>
      </w:tr>
      <w:tr w:rsidR="00CF03C9" w14:paraId="64A34951" w14:textId="77777777" w:rsidTr="003F6EB7">
        <w:trPr>
          <w:trHeight w:val="70"/>
        </w:trPr>
        <w:tc>
          <w:tcPr>
            <w:tcW w:w="9900" w:type="dxa"/>
            <w:gridSpan w:val="11"/>
            <w:shd w:val="clear" w:color="auto" w:fill="F7CAAC"/>
          </w:tcPr>
          <w:p w14:paraId="4DA5971E" w14:textId="77777777" w:rsidR="00CF03C9" w:rsidRDefault="00CF03C9" w:rsidP="003F6EB7">
            <w:pPr>
              <w:jc w:val="both"/>
              <w:rPr>
                <w:b/>
              </w:rPr>
            </w:pPr>
            <w:r>
              <w:rPr>
                <w:b/>
              </w:rPr>
              <w:t>Údaje o odborném působení od absolvování VŠ</w:t>
            </w:r>
          </w:p>
        </w:tc>
      </w:tr>
      <w:tr w:rsidR="00CF03C9" w14:paraId="7CF2EC07" w14:textId="77777777" w:rsidTr="003F6EB7">
        <w:trPr>
          <w:trHeight w:val="781"/>
        </w:trPr>
        <w:tc>
          <w:tcPr>
            <w:tcW w:w="9900" w:type="dxa"/>
            <w:gridSpan w:val="11"/>
          </w:tcPr>
          <w:tbl>
            <w:tblPr>
              <w:tblStyle w:val="Mkatabulky"/>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1"/>
              <w:gridCol w:w="8080"/>
            </w:tblGrid>
            <w:tr w:rsidR="00B51E2C" w:rsidRPr="00642E1C" w14:paraId="4DEFB6B4" w14:textId="77777777" w:rsidTr="00B51E2C">
              <w:trPr>
                <w:trHeight w:val="270"/>
              </w:trPr>
              <w:tc>
                <w:tcPr>
                  <w:tcW w:w="1661" w:type="dxa"/>
                </w:tcPr>
                <w:p w14:paraId="2DA5CAF6" w14:textId="0B7CDB13" w:rsidR="00B51E2C" w:rsidRPr="00642E1C" w:rsidRDefault="00B51E2C" w:rsidP="00B51E2C">
                  <w:pPr>
                    <w:tabs>
                      <w:tab w:val="left" w:pos="1418"/>
                    </w:tabs>
                    <w:autoSpaceDE w:val="0"/>
                    <w:autoSpaceDN w:val="0"/>
                    <w:adjustRightInd w:val="0"/>
                    <w:rPr>
                      <w:sz w:val="20"/>
                    </w:rPr>
                  </w:pPr>
                  <w:r>
                    <w:rPr>
                      <w:sz w:val="20"/>
                    </w:rPr>
                    <w:t>11/2006-06/2008</w:t>
                  </w:r>
                </w:p>
              </w:tc>
              <w:tc>
                <w:tcPr>
                  <w:tcW w:w="8080" w:type="dxa"/>
                </w:tcPr>
                <w:p w14:paraId="4C68075F" w14:textId="2CF98408" w:rsidR="00B51E2C" w:rsidRPr="00642E1C" w:rsidRDefault="00B51E2C" w:rsidP="00B51E2C">
                  <w:pPr>
                    <w:tabs>
                      <w:tab w:val="left" w:pos="1418"/>
                    </w:tabs>
                    <w:autoSpaceDE w:val="0"/>
                    <w:autoSpaceDN w:val="0"/>
                    <w:adjustRightInd w:val="0"/>
                    <w:rPr>
                      <w:sz w:val="20"/>
                    </w:rPr>
                  </w:pPr>
                  <w:r>
                    <w:rPr>
                      <w:sz w:val="20"/>
                    </w:rPr>
                    <w:t>API – Akademie produktivity a inovací s.r.o., Junior konzultant</w:t>
                  </w:r>
                </w:p>
              </w:tc>
            </w:tr>
            <w:tr w:rsidR="00B51E2C" w:rsidRPr="00642E1C" w14:paraId="730CFC25" w14:textId="77777777" w:rsidTr="00B51E2C">
              <w:tc>
                <w:tcPr>
                  <w:tcW w:w="1661" w:type="dxa"/>
                </w:tcPr>
                <w:p w14:paraId="00410683" w14:textId="16D18BD7" w:rsidR="00B51E2C" w:rsidRPr="00642E1C" w:rsidRDefault="00B51E2C" w:rsidP="00B51E2C">
                  <w:pPr>
                    <w:tabs>
                      <w:tab w:val="left" w:pos="1418"/>
                    </w:tabs>
                    <w:autoSpaceDE w:val="0"/>
                    <w:autoSpaceDN w:val="0"/>
                    <w:adjustRightInd w:val="0"/>
                    <w:rPr>
                      <w:sz w:val="20"/>
                    </w:rPr>
                  </w:pPr>
                  <w:r>
                    <w:rPr>
                      <w:sz w:val="20"/>
                    </w:rPr>
                    <w:t>02/2011-06/2011</w:t>
                  </w:r>
                </w:p>
              </w:tc>
              <w:tc>
                <w:tcPr>
                  <w:tcW w:w="8080" w:type="dxa"/>
                </w:tcPr>
                <w:p w14:paraId="59A39160" w14:textId="0F255070" w:rsidR="00B51E2C" w:rsidRPr="00642E1C" w:rsidRDefault="00B51E2C" w:rsidP="00B51E2C">
                  <w:pPr>
                    <w:tabs>
                      <w:tab w:val="left" w:pos="1418"/>
                    </w:tabs>
                    <w:autoSpaceDE w:val="0"/>
                    <w:autoSpaceDN w:val="0"/>
                    <w:adjustRightInd w:val="0"/>
                    <w:rPr>
                      <w:sz w:val="20"/>
                    </w:rPr>
                  </w:pPr>
                  <w:r>
                    <w:rPr>
                      <w:sz w:val="20"/>
                    </w:rPr>
                    <w:t>Barum Continental, firemní stáž</w:t>
                  </w:r>
                </w:p>
              </w:tc>
            </w:tr>
            <w:tr w:rsidR="00B51E2C" w:rsidRPr="00642E1C" w14:paraId="41FE4110" w14:textId="77777777" w:rsidTr="00B51E2C">
              <w:tc>
                <w:tcPr>
                  <w:tcW w:w="1661" w:type="dxa"/>
                </w:tcPr>
                <w:p w14:paraId="543211B9" w14:textId="4063E00D" w:rsidR="00B51E2C" w:rsidRPr="00642E1C" w:rsidRDefault="00B51E2C" w:rsidP="00B51E2C">
                  <w:pPr>
                    <w:tabs>
                      <w:tab w:val="left" w:pos="1418"/>
                    </w:tabs>
                    <w:autoSpaceDE w:val="0"/>
                    <w:autoSpaceDN w:val="0"/>
                    <w:adjustRightInd w:val="0"/>
                    <w:rPr>
                      <w:sz w:val="20"/>
                    </w:rPr>
                  </w:pPr>
                  <w:r>
                    <w:rPr>
                      <w:sz w:val="20"/>
                    </w:rPr>
                    <w:t>05/2011-06/2012</w:t>
                  </w:r>
                </w:p>
              </w:tc>
              <w:tc>
                <w:tcPr>
                  <w:tcW w:w="8080" w:type="dxa"/>
                </w:tcPr>
                <w:p w14:paraId="1FDED0D5" w14:textId="56D3168C" w:rsidR="00B51E2C" w:rsidRPr="00642E1C" w:rsidRDefault="00B51E2C" w:rsidP="00B51E2C">
                  <w:pPr>
                    <w:tabs>
                      <w:tab w:val="left" w:pos="1418"/>
                    </w:tabs>
                    <w:autoSpaceDE w:val="0"/>
                    <w:autoSpaceDN w:val="0"/>
                    <w:adjustRightInd w:val="0"/>
                    <w:rPr>
                      <w:sz w:val="20"/>
                    </w:rPr>
                  </w:pPr>
                  <w:r>
                    <w:rPr>
                      <w:sz w:val="20"/>
                    </w:rPr>
                    <w:t>Productive systems, s.r.o., průmyslový inženýr, člen projektového týmu</w:t>
                  </w:r>
                </w:p>
              </w:tc>
            </w:tr>
            <w:tr w:rsidR="00B51E2C" w:rsidRPr="00642E1C" w14:paraId="2E5A75F7" w14:textId="77777777" w:rsidTr="00B51E2C">
              <w:trPr>
                <w:trHeight w:val="270"/>
              </w:trPr>
              <w:tc>
                <w:tcPr>
                  <w:tcW w:w="1661" w:type="dxa"/>
                </w:tcPr>
                <w:p w14:paraId="1C1E3BDC" w14:textId="5EFCA168" w:rsidR="00B51E2C" w:rsidRPr="00642E1C" w:rsidRDefault="00B51E2C" w:rsidP="00B51E2C">
                  <w:pPr>
                    <w:tabs>
                      <w:tab w:val="left" w:pos="1418"/>
                    </w:tabs>
                    <w:autoSpaceDE w:val="0"/>
                    <w:autoSpaceDN w:val="0"/>
                    <w:adjustRightInd w:val="0"/>
                    <w:rPr>
                      <w:sz w:val="20"/>
                    </w:rPr>
                  </w:pPr>
                  <w:r>
                    <w:rPr>
                      <w:sz w:val="20"/>
                    </w:rPr>
                    <w:t>09/2012-08/2018</w:t>
                  </w:r>
                </w:p>
              </w:tc>
              <w:tc>
                <w:tcPr>
                  <w:tcW w:w="8080" w:type="dxa"/>
                </w:tcPr>
                <w:p w14:paraId="4EEB2796" w14:textId="3F4408B3" w:rsidR="00B51E2C" w:rsidRPr="00642E1C" w:rsidRDefault="00B51E2C" w:rsidP="00B51E2C">
                  <w:pPr>
                    <w:tabs>
                      <w:tab w:val="left" w:pos="1418"/>
                    </w:tabs>
                    <w:autoSpaceDE w:val="0"/>
                    <w:autoSpaceDN w:val="0"/>
                    <w:adjustRightInd w:val="0"/>
                    <w:rPr>
                      <w:sz w:val="20"/>
                    </w:rPr>
                  </w:pPr>
                  <w:r>
                    <w:rPr>
                      <w:sz w:val="20"/>
                    </w:rPr>
                    <w:t>Univerzita Tomáše Bati ve Zlíně, Fakulta managementu a ekonomiky, asistent/odborný asistent</w:t>
                  </w:r>
                </w:p>
              </w:tc>
            </w:tr>
            <w:tr w:rsidR="00B51E2C" w:rsidRPr="00642E1C" w14:paraId="4437F6EA" w14:textId="77777777" w:rsidTr="00B51E2C">
              <w:tc>
                <w:tcPr>
                  <w:tcW w:w="1661" w:type="dxa"/>
                </w:tcPr>
                <w:p w14:paraId="5F6C61B7" w14:textId="40094218" w:rsidR="00B51E2C" w:rsidRPr="00642E1C" w:rsidRDefault="00081FE3" w:rsidP="00B51E2C">
                  <w:pPr>
                    <w:tabs>
                      <w:tab w:val="left" w:pos="1418"/>
                    </w:tabs>
                    <w:autoSpaceDE w:val="0"/>
                    <w:autoSpaceDN w:val="0"/>
                    <w:adjustRightInd w:val="0"/>
                    <w:rPr>
                      <w:sz w:val="20"/>
                    </w:rPr>
                  </w:pPr>
                  <w:r>
                    <w:rPr>
                      <w:sz w:val="20"/>
                    </w:rPr>
                    <w:t>01/2016-dosud</w:t>
                  </w:r>
                </w:p>
              </w:tc>
              <w:tc>
                <w:tcPr>
                  <w:tcW w:w="8080" w:type="dxa"/>
                </w:tcPr>
                <w:p w14:paraId="5BED9347" w14:textId="47D8BCF8" w:rsidR="00B51E2C" w:rsidRPr="00642E1C" w:rsidRDefault="00081FE3" w:rsidP="00B51E2C">
                  <w:pPr>
                    <w:tabs>
                      <w:tab w:val="left" w:pos="1418"/>
                    </w:tabs>
                    <w:autoSpaceDE w:val="0"/>
                    <w:autoSpaceDN w:val="0"/>
                    <w:adjustRightInd w:val="0"/>
                    <w:rPr>
                      <w:sz w:val="20"/>
                    </w:rPr>
                  </w:pPr>
                  <w:r>
                    <w:rPr>
                      <w:sz w:val="20"/>
                    </w:rPr>
                    <w:t>Greiner Assistec, vedoucí průmyslového inženýrství</w:t>
                  </w:r>
                </w:p>
              </w:tc>
            </w:tr>
          </w:tbl>
          <w:p w14:paraId="7674E144" w14:textId="77777777" w:rsidR="00CF03C9" w:rsidRDefault="00CF03C9" w:rsidP="00974DEB">
            <w:pPr>
              <w:tabs>
                <w:tab w:val="left" w:pos="2127"/>
              </w:tabs>
              <w:autoSpaceDE w:val="0"/>
              <w:autoSpaceDN w:val="0"/>
              <w:adjustRightInd w:val="0"/>
            </w:pPr>
          </w:p>
        </w:tc>
      </w:tr>
      <w:tr w:rsidR="00CF03C9" w14:paraId="0D730895" w14:textId="77777777" w:rsidTr="003F6EB7">
        <w:trPr>
          <w:trHeight w:val="250"/>
        </w:trPr>
        <w:tc>
          <w:tcPr>
            <w:tcW w:w="9900" w:type="dxa"/>
            <w:gridSpan w:val="11"/>
            <w:shd w:val="clear" w:color="auto" w:fill="F7CAAC"/>
          </w:tcPr>
          <w:p w14:paraId="0E55D257" w14:textId="77777777" w:rsidR="00CF03C9" w:rsidRDefault="00CF03C9" w:rsidP="003F6EB7">
            <w:pPr>
              <w:jc w:val="both"/>
            </w:pPr>
            <w:r>
              <w:rPr>
                <w:b/>
              </w:rPr>
              <w:t>Zkušenosti s vedením kvalifikačních a rigorózních prací</w:t>
            </w:r>
          </w:p>
        </w:tc>
      </w:tr>
      <w:tr w:rsidR="00CF03C9" w14:paraId="0B3A0B12" w14:textId="77777777" w:rsidTr="00D34115">
        <w:trPr>
          <w:trHeight w:val="115"/>
        </w:trPr>
        <w:tc>
          <w:tcPr>
            <w:tcW w:w="9900" w:type="dxa"/>
            <w:gridSpan w:val="11"/>
          </w:tcPr>
          <w:p w14:paraId="111CFFB8" w14:textId="3EDC8D98" w:rsidR="00F87112" w:rsidRDefault="00F87112" w:rsidP="00F87112">
            <w:pPr>
              <w:jc w:val="both"/>
            </w:pPr>
            <w:r>
              <w:t>Počet vedených b</w:t>
            </w:r>
            <w:r w:rsidR="00081FE3">
              <w:t>akalářských prací – 1</w:t>
            </w:r>
          </w:p>
          <w:p w14:paraId="208AE32D" w14:textId="5967960D" w:rsidR="00CF03C9" w:rsidRDefault="00F87112" w:rsidP="00F87112">
            <w:pPr>
              <w:jc w:val="both"/>
            </w:pPr>
            <w:r>
              <w:t xml:space="preserve">Počet </w:t>
            </w:r>
            <w:r w:rsidR="00974DEB">
              <w:t xml:space="preserve">vedených diplomových prací – </w:t>
            </w:r>
            <w:r w:rsidR="00081FE3">
              <w:t>41</w:t>
            </w:r>
          </w:p>
        </w:tc>
      </w:tr>
      <w:tr w:rsidR="00CF03C9" w14:paraId="59EAE496" w14:textId="77777777" w:rsidTr="003F6EB7">
        <w:trPr>
          <w:cantSplit/>
        </w:trPr>
        <w:tc>
          <w:tcPr>
            <w:tcW w:w="3361" w:type="dxa"/>
            <w:gridSpan w:val="2"/>
            <w:tcBorders>
              <w:top w:val="single" w:sz="12" w:space="0" w:color="auto"/>
            </w:tcBorders>
            <w:shd w:val="clear" w:color="auto" w:fill="F7CAAC"/>
          </w:tcPr>
          <w:p w14:paraId="4CC75D39" w14:textId="77777777"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14:paraId="17502994" w14:textId="77777777"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957CC62" w14:textId="77777777"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3848BF97" w14:textId="77777777" w:rsidR="00CF03C9" w:rsidRDefault="00CF03C9" w:rsidP="003F6EB7">
            <w:pPr>
              <w:jc w:val="both"/>
              <w:rPr>
                <w:b/>
              </w:rPr>
            </w:pPr>
            <w:r>
              <w:rPr>
                <w:b/>
              </w:rPr>
              <w:t>Ohlasy publikací</w:t>
            </w:r>
          </w:p>
        </w:tc>
      </w:tr>
      <w:tr w:rsidR="00CF03C9" w14:paraId="09407003" w14:textId="77777777" w:rsidTr="003F6EB7">
        <w:trPr>
          <w:cantSplit/>
        </w:trPr>
        <w:tc>
          <w:tcPr>
            <w:tcW w:w="3361" w:type="dxa"/>
            <w:gridSpan w:val="2"/>
          </w:tcPr>
          <w:p w14:paraId="23503B71" w14:textId="25386535" w:rsidR="00CF03C9" w:rsidRDefault="00CF03C9" w:rsidP="003F6EB7">
            <w:pPr>
              <w:jc w:val="both"/>
            </w:pPr>
          </w:p>
        </w:tc>
        <w:tc>
          <w:tcPr>
            <w:tcW w:w="2254" w:type="dxa"/>
            <w:gridSpan w:val="2"/>
          </w:tcPr>
          <w:p w14:paraId="58051592" w14:textId="3E38D461" w:rsidR="00CF03C9" w:rsidRDefault="00CF03C9" w:rsidP="003F6EB7">
            <w:pPr>
              <w:jc w:val="both"/>
            </w:pPr>
          </w:p>
        </w:tc>
        <w:tc>
          <w:tcPr>
            <w:tcW w:w="2257" w:type="dxa"/>
            <w:gridSpan w:val="4"/>
            <w:tcBorders>
              <w:right w:val="single" w:sz="12" w:space="0" w:color="auto"/>
            </w:tcBorders>
          </w:tcPr>
          <w:p w14:paraId="561972BB" w14:textId="1B6CF67D" w:rsidR="00CF03C9" w:rsidRDefault="00CF03C9" w:rsidP="003F6EB7">
            <w:pPr>
              <w:jc w:val="both"/>
            </w:pPr>
          </w:p>
        </w:tc>
        <w:tc>
          <w:tcPr>
            <w:tcW w:w="635" w:type="dxa"/>
            <w:tcBorders>
              <w:left w:val="single" w:sz="12" w:space="0" w:color="auto"/>
            </w:tcBorders>
            <w:shd w:val="clear" w:color="auto" w:fill="F7CAAC"/>
          </w:tcPr>
          <w:p w14:paraId="295350F8" w14:textId="77777777" w:rsidR="00CF03C9" w:rsidRDefault="00CF03C9" w:rsidP="003F6EB7">
            <w:pPr>
              <w:jc w:val="both"/>
            </w:pPr>
            <w:r>
              <w:rPr>
                <w:b/>
              </w:rPr>
              <w:t>WOS</w:t>
            </w:r>
          </w:p>
        </w:tc>
        <w:tc>
          <w:tcPr>
            <w:tcW w:w="696" w:type="dxa"/>
            <w:shd w:val="clear" w:color="auto" w:fill="F7CAAC"/>
          </w:tcPr>
          <w:p w14:paraId="7C55F62F" w14:textId="77777777" w:rsidR="00CF03C9" w:rsidRDefault="00CF03C9" w:rsidP="003F6EB7">
            <w:pPr>
              <w:jc w:val="both"/>
              <w:rPr>
                <w:sz w:val="18"/>
              </w:rPr>
            </w:pPr>
            <w:r>
              <w:rPr>
                <w:b/>
                <w:sz w:val="18"/>
              </w:rPr>
              <w:t>Scopus</w:t>
            </w:r>
          </w:p>
        </w:tc>
        <w:tc>
          <w:tcPr>
            <w:tcW w:w="697" w:type="dxa"/>
            <w:shd w:val="clear" w:color="auto" w:fill="F7CAAC"/>
          </w:tcPr>
          <w:p w14:paraId="08D25CD8" w14:textId="77777777" w:rsidR="00CF03C9" w:rsidRDefault="00CF03C9" w:rsidP="003F6EB7">
            <w:pPr>
              <w:jc w:val="both"/>
            </w:pPr>
            <w:r>
              <w:rPr>
                <w:b/>
                <w:sz w:val="18"/>
              </w:rPr>
              <w:t>ostatní</w:t>
            </w:r>
          </w:p>
        </w:tc>
      </w:tr>
      <w:tr w:rsidR="00CF03C9" w14:paraId="34B48C90" w14:textId="77777777" w:rsidTr="003F6EB7">
        <w:trPr>
          <w:cantSplit/>
          <w:trHeight w:val="70"/>
        </w:trPr>
        <w:tc>
          <w:tcPr>
            <w:tcW w:w="3361" w:type="dxa"/>
            <w:gridSpan w:val="2"/>
            <w:shd w:val="clear" w:color="auto" w:fill="F7CAAC"/>
          </w:tcPr>
          <w:p w14:paraId="0815D6A5" w14:textId="77777777" w:rsidR="00CF03C9" w:rsidRDefault="00CF03C9" w:rsidP="003F6EB7">
            <w:pPr>
              <w:jc w:val="both"/>
            </w:pPr>
            <w:r>
              <w:rPr>
                <w:b/>
              </w:rPr>
              <w:t>Obor jmenovacího řízení</w:t>
            </w:r>
          </w:p>
        </w:tc>
        <w:tc>
          <w:tcPr>
            <w:tcW w:w="2254" w:type="dxa"/>
            <w:gridSpan w:val="2"/>
            <w:shd w:val="clear" w:color="auto" w:fill="F7CAAC"/>
          </w:tcPr>
          <w:p w14:paraId="48D82A38" w14:textId="77777777"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14:paraId="27D87B9D" w14:textId="77777777" w:rsidR="00CF03C9" w:rsidRDefault="00CF03C9" w:rsidP="003F6EB7">
            <w:pPr>
              <w:jc w:val="both"/>
            </w:pPr>
            <w:r>
              <w:rPr>
                <w:b/>
              </w:rPr>
              <w:t>Řízení konáno na VŠ</w:t>
            </w:r>
          </w:p>
        </w:tc>
        <w:tc>
          <w:tcPr>
            <w:tcW w:w="635" w:type="dxa"/>
            <w:vMerge w:val="restart"/>
            <w:tcBorders>
              <w:left w:val="single" w:sz="12" w:space="0" w:color="auto"/>
            </w:tcBorders>
          </w:tcPr>
          <w:p w14:paraId="370B04A3" w14:textId="510D464F" w:rsidR="00CF03C9" w:rsidRPr="008F2EE0" w:rsidRDefault="00081FE3" w:rsidP="003F6EB7">
            <w:pPr>
              <w:jc w:val="both"/>
              <w:rPr>
                <w:b/>
              </w:rPr>
            </w:pPr>
            <w:r>
              <w:rPr>
                <w:b/>
              </w:rPr>
              <w:t>0</w:t>
            </w:r>
          </w:p>
        </w:tc>
        <w:tc>
          <w:tcPr>
            <w:tcW w:w="696" w:type="dxa"/>
            <w:vMerge w:val="restart"/>
          </w:tcPr>
          <w:p w14:paraId="3CBDA972" w14:textId="43252249" w:rsidR="00CF03C9" w:rsidRPr="008F2EE0" w:rsidRDefault="00081FE3" w:rsidP="003F6EB7">
            <w:pPr>
              <w:jc w:val="both"/>
              <w:rPr>
                <w:b/>
              </w:rPr>
            </w:pPr>
            <w:r>
              <w:rPr>
                <w:b/>
              </w:rPr>
              <w:t>0</w:t>
            </w:r>
          </w:p>
        </w:tc>
        <w:tc>
          <w:tcPr>
            <w:tcW w:w="697" w:type="dxa"/>
            <w:vMerge w:val="restart"/>
          </w:tcPr>
          <w:p w14:paraId="531A5826" w14:textId="483C3C86" w:rsidR="00CF03C9" w:rsidRPr="008F2EE0" w:rsidRDefault="00CF03C9" w:rsidP="00974DEB">
            <w:pPr>
              <w:jc w:val="both"/>
              <w:rPr>
                <w:b/>
              </w:rPr>
            </w:pPr>
          </w:p>
        </w:tc>
      </w:tr>
      <w:tr w:rsidR="00CF03C9" w14:paraId="052846CB" w14:textId="77777777" w:rsidTr="003F6EB7">
        <w:trPr>
          <w:trHeight w:val="205"/>
        </w:trPr>
        <w:tc>
          <w:tcPr>
            <w:tcW w:w="3361" w:type="dxa"/>
            <w:gridSpan w:val="2"/>
          </w:tcPr>
          <w:p w14:paraId="0D81333A" w14:textId="77777777" w:rsidR="00CF03C9" w:rsidRDefault="00CF03C9" w:rsidP="003F6EB7">
            <w:pPr>
              <w:jc w:val="both"/>
            </w:pPr>
          </w:p>
        </w:tc>
        <w:tc>
          <w:tcPr>
            <w:tcW w:w="2254" w:type="dxa"/>
            <w:gridSpan w:val="2"/>
          </w:tcPr>
          <w:p w14:paraId="3096F36A" w14:textId="77777777" w:rsidR="00CF03C9" w:rsidRDefault="00CF03C9" w:rsidP="003F6EB7">
            <w:pPr>
              <w:jc w:val="both"/>
            </w:pPr>
          </w:p>
        </w:tc>
        <w:tc>
          <w:tcPr>
            <w:tcW w:w="2257" w:type="dxa"/>
            <w:gridSpan w:val="4"/>
            <w:tcBorders>
              <w:right w:val="single" w:sz="12" w:space="0" w:color="auto"/>
            </w:tcBorders>
          </w:tcPr>
          <w:p w14:paraId="2A04FDF4" w14:textId="77777777" w:rsidR="00CF03C9" w:rsidRDefault="00CF03C9" w:rsidP="003F6EB7">
            <w:pPr>
              <w:jc w:val="both"/>
            </w:pPr>
          </w:p>
        </w:tc>
        <w:tc>
          <w:tcPr>
            <w:tcW w:w="635" w:type="dxa"/>
            <w:vMerge/>
            <w:tcBorders>
              <w:left w:val="single" w:sz="12" w:space="0" w:color="auto"/>
            </w:tcBorders>
            <w:vAlign w:val="center"/>
          </w:tcPr>
          <w:p w14:paraId="1C8F4851" w14:textId="77777777" w:rsidR="00CF03C9" w:rsidRDefault="00CF03C9" w:rsidP="003F6EB7">
            <w:pPr>
              <w:rPr>
                <w:b/>
              </w:rPr>
            </w:pPr>
          </w:p>
        </w:tc>
        <w:tc>
          <w:tcPr>
            <w:tcW w:w="696" w:type="dxa"/>
            <w:vMerge/>
            <w:vAlign w:val="center"/>
          </w:tcPr>
          <w:p w14:paraId="3FD61AA0" w14:textId="77777777" w:rsidR="00CF03C9" w:rsidRDefault="00CF03C9" w:rsidP="003F6EB7">
            <w:pPr>
              <w:rPr>
                <w:b/>
              </w:rPr>
            </w:pPr>
          </w:p>
        </w:tc>
        <w:tc>
          <w:tcPr>
            <w:tcW w:w="697" w:type="dxa"/>
            <w:vMerge/>
            <w:vAlign w:val="center"/>
          </w:tcPr>
          <w:p w14:paraId="13C845BE" w14:textId="77777777" w:rsidR="00CF03C9" w:rsidRDefault="00CF03C9" w:rsidP="003F6EB7">
            <w:pPr>
              <w:rPr>
                <w:b/>
              </w:rPr>
            </w:pPr>
          </w:p>
        </w:tc>
      </w:tr>
      <w:tr w:rsidR="00CF03C9" w14:paraId="646FA0D0" w14:textId="77777777" w:rsidTr="003F6EB7">
        <w:tc>
          <w:tcPr>
            <w:tcW w:w="9900" w:type="dxa"/>
            <w:gridSpan w:val="11"/>
            <w:shd w:val="clear" w:color="auto" w:fill="F7CAAC"/>
          </w:tcPr>
          <w:p w14:paraId="75309922" w14:textId="77777777"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14:paraId="1E417EEF" w14:textId="77777777" w:rsidTr="003F6EB7">
        <w:trPr>
          <w:trHeight w:val="2347"/>
        </w:trPr>
        <w:tc>
          <w:tcPr>
            <w:tcW w:w="9900" w:type="dxa"/>
            <w:gridSpan w:val="11"/>
          </w:tcPr>
          <w:p w14:paraId="4A68FE80" w14:textId="50E98844" w:rsidR="00081FE3" w:rsidRPr="00081FE3" w:rsidRDefault="00081FE3" w:rsidP="00081FE3">
            <w:pPr>
              <w:jc w:val="both"/>
            </w:pPr>
            <w:r w:rsidRPr="00081FE3">
              <w:t>BUREŠ, M</w:t>
            </w:r>
            <w:r>
              <w:t>.,</w:t>
            </w:r>
            <w:r w:rsidRPr="00081FE3">
              <w:t xml:space="preserve"> PIVODOVÁ, P. Comparison of time standardization methods on the basis of real experiment. </w:t>
            </w:r>
            <w:r w:rsidRPr="00081FE3">
              <w:rPr>
                <w:i/>
              </w:rPr>
              <w:t>Procedia Engineering</w:t>
            </w:r>
            <w:r>
              <w:t>.</w:t>
            </w:r>
            <w:r w:rsidRPr="00081FE3">
              <w:t xml:space="preserve"> 2015, roč. 100, č. C, s. 466-474. ISSN 1877-7058.</w:t>
            </w:r>
            <w:r>
              <w:t xml:space="preserve"> (5</w:t>
            </w:r>
            <w:r w:rsidRPr="00081FE3">
              <w:t>0</w:t>
            </w:r>
            <w:r>
              <w:t>%)</w:t>
            </w:r>
          </w:p>
          <w:p w14:paraId="1CD124F3" w14:textId="6DB0B759" w:rsidR="00974DEB" w:rsidRDefault="00081FE3" w:rsidP="00081FE3">
            <w:pPr>
              <w:jc w:val="both"/>
            </w:pPr>
            <w:r w:rsidRPr="00081FE3">
              <w:t>BOBÁK, R</w:t>
            </w:r>
            <w:r>
              <w:t>.,</w:t>
            </w:r>
            <w:r w:rsidRPr="00081FE3">
              <w:t xml:space="preserve"> PIVODOVÁ, P</w:t>
            </w:r>
            <w:r>
              <w:t>.,</w:t>
            </w:r>
            <w:r w:rsidRPr="00081FE3">
              <w:t xml:space="preserve"> FILLA, J. Benchmarking of production performance of plastics and rubber producers in Zlin region. In </w:t>
            </w:r>
            <w:r w:rsidRPr="00081FE3">
              <w:rPr>
                <w:i/>
              </w:rPr>
              <w:t>Production Management and Engineering Sciences: Proceedings of the International Conference on Engineering Science and Production Management (ESPM 2015).</w:t>
            </w:r>
            <w:r>
              <w:t xml:space="preserve"> L</w:t>
            </w:r>
            <w:r w:rsidRPr="00081FE3">
              <w:t>ondon: Taylor and Francis, 2015, s. 27</w:t>
            </w:r>
            <w:r>
              <w:t>-32. ISBN 978-1-138-02856-2. (1</w:t>
            </w:r>
            <w:r w:rsidRPr="00081FE3">
              <w:t>0</w:t>
            </w:r>
            <w:r>
              <w:t>%)</w:t>
            </w:r>
          </w:p>
          <w:p w14:paraId="2AF04160" w14:textId="77777777" w:rsidR="00016EBF" w:rsidRPr="00081FE3" w:rsidRDefault="00016EBF" w:rsidP="00016EBF">
            <w:pPr>
              <w:jc w:val="both"/>
            </w:pPr>
            <w:r w:rsidRPr="00081FE3">
              <w:t>PIVODOVÁ, P</w:t>
            </w:r>
            <w:r>
              <w:t xml:space="preserve">., </w:t>
            </w:r>
            <w:r w:rsidRPr="00081FE3">
              <w:t>JUŘIČKOVÁ, E</w:t>
            </w:r>
            <w:r>
              <w:t>.,</w:t>
            </w:r>
            <w:r w:rsidRPr="00081FE3">
              <w:t xml:space="preserve"> BOBÁK, R. Design of Process and Organizational Innovation Application Methodology. In </w:t>
            </w:r>
            <w:r w:rsidRPr="00081FE3">
              <w:rPr>
                <w:i/>
              </w:rPr>
              <w:t>Proceedings of the 9th European Conference on Innovation and Entrepreneurship</w:t>
            </w:r>
            <w:r w:rsidRPr="00081FE3">
              <w:t>. Belfast, UK: Academic Conferences and Publishing International Limited, 2014, s. 547-555. ISBN 978-1-910309-47-6.</w:t>
            </w:r>
            <w:r>
              <w:t xml:space="preserve"> (70%)</w:t>
            </w:r>
          </w:p>
          <w:p w14:paraId="5E08D486" w14:textId="77777777" w:rsidR="00016EBF" w:rsidRPr="00081FE3" w:rsidRDefault="00016EBF" w:rsidP="00016EBF">
            <w:pPr>
              <w:jc w:val="both"/>
            </w:pPr>
            <w:r w:rsidRPr="00081FE3">
              <w:t>BOBÁK, R</w:t>
            </w:r>
            <w:r>
              <w:t>.,</w:t>
            </w:r>
            <w:r w:rsidRPr="00081FE3">
              <w:t xml:space="preserve"> PIVODOVÁ, P. Rating of Production and Logistics Performance of Rubber and Plastics Product Manufacturers in the Zlin Region and Enterprises of the Plasstics Cluster. In </w:t>
            </w:r>
            <w:r w:rsidRPr="00081FE3">
              <w:rPr>
                <w:i/>
              </w:rPr>
              <w:t>Proceedings of the 1st International Conference on Finance and Economics 2014</w:t>
            </w:r>
            <w:r w:rsidRPr="00081FE3">
              <w:t>. Zlín: Univerzita Tomáše Bati ve Zlíně, Fakulta managementu a ekonomiky, 2014, s. 57-67. ISBN 978-80-7454-405-7.</w:t>
            </w:r>
            <w:r>
              <w:t xml:space="preserve"> (</w:t>
            </w:r>
            <w:r w:rsidRPr="00081FE3">
              <w:t>40</w:t>
            </w:r>
            <w:r>
              <w:t>%)</w:t>
            </w:r>
          </w:p>
          <w:p w14:paraId="1728C395" w14:textId="3C119C2C" w:rsidR="00F3186A" w:rsidRDefault="00F3186A" w:rsidP="002955B8">
            <w:pPr>
              <w:jc w:val="both"/>
              <w:rPr>
                <w:i/>
                <w:color w:val="FF0000"/>
              </w:rPr>
            </w:pPr>
            <w:r w:rsidRPr="00E66B0B">
              <w:rPr>
                <w:i/>
              </w:rPr>
              <w:t>Přehled projektové činnosti</w:t>
            </w:r>
            <w:r w:rsidR="00F45FD0">
              <w:rPr>
                <w:i/>
              </w:rPr>
              <w:t xml:space="preserve"> - patenty</w:t>
            </w:r>
            <w:r w:rsidRPr="00E66B0B">
              <w:rPr>
                <w:i/>
              </w:rPr>
              <w:t>:</w:t>
            </w:r>
            <w:r w:rsidRPr="00E66B0B">
              <w:rPr>
                <w:i/>
                <w:color w:val="FF0000"/>
              </w:rPr>
              <w:t xml:space="preserve"> </w:t>
            </w:r>
          </w:p>
          <w:p w14:paraId="41660962" w14:textId="1048AC3D" w:rsidR="00081FE3" w:rsidRDefault="00081FE3" w:rsidP="00081FE3">
            <w:pPr>
              <w:jc w:val="both"/>
            </w:pPr>
            <w:r>
              <w:t xml:space="preserve">TUČEK, D., PIVODOVÁ, P. a kol. </w:t>
            </w:r>
            <w:r w:rsidRPr="00081FE3">
              <w:rPr>
                <w:i/>
              </w:rPr>
              <w:t>Ergonomické zařízení pro monitorování lokální svalové zátěže</w:t>
            </w:r>
            <w:r>
              <w:t>. 2016. (7%)</w:t>
            </w:r>
          </w:p>
          <w:p w14:paraId="6D52D851" w14:textId="328F3ACF" w:rsidR="007108D1" w:rsidRPr="007108D1" w:rsidRDefault="00081FE3" w:rsidP="00081FE3">
            <w:pPr>
              <w:jc w:val="both"/>
            </w:pPr>
            <w:r>
              <w:t xml:space="preserve">TUČEK, D., PIVODOVÁ, P. a kol. </w:t>
            </w:r>
            <w:r w:rsidRPr="00081FE3">
              <w:rPr>
                <w:i/>
              </w:rPr>
              <w:t>Ergonomické zařízení pro monitorování lokální svalové zátěže</w:t>
            </w:r>
            <w:r>
              <w:t>. 2017. (7%)</w:t>
            </w:r>
          </w:p>
        </w:tc>
      </w:tr>
      <w:tr w:rsidR="00CF03C9" w14:paraId="4E042F29" w14:textId="77777777" w:rsidTr="003F6EB7">
        <w:trPr>
          <w:trHeight w:val="218"/>
        </w:trPr>
        <w:tc>
          <w:tcPr>
            <w:tcW w:w="9900" w:type="dxa"/>
            <w:gridSpan w:val="11"/>
            <w:shd w:val="clear" w:color="auto" w:fill="F7CAAC"/>
          </w:tcPr>
          <w:p w14:paraId="51AF52B1" w14:textId="77777777" w:rsidR="00CF03C9" w:rsidRDefault="00CF03C9" w:rsidP="003F6EB7">
            <w:pPr>
              <w:rPr>
                <w:b/>
              </w:rPr>
            </w:pPr>
            <w:r>
              <w:rPr>
                <w:b/>
              </w:rPr>
              <w:t>Působení v zahraničí</w:t>
            </w:r>
          </w:p>
        </w:tc>
      </w:tr>
      <w:tr w:rsidR="00CF03C9" w14:paraId="2B7FEDD1" w14:textId="77777777" w:rsidTr="00D36366">
        <w:trPr>
          <w:trHeight w:val="70"/>
        </w:trPr>
        <w:tc>
          <w:tcPr>
            <w:tcW w:w="9900" w:type="dxa"/>
            <w:gridSpan w:val="11"/>
          </w:tcPr>
          <w:p w14:paraId="11921017" w14:textId="77777777" w:rsidR="00CF03C9" w:rsidRDefault="00CF03C9" w:rsidP="003F6EB7">
            <w:pPr>
              <w:rPr>
                <w:b/>
              </w:rPr>
            </w:pPr>
          </w:p>
        </w:tc>
      </w:tr>
      <w:tr w:rsidR="00CF03C9" w14:paraId="0465E015" w14:textId="77777777" w:rsidTr="00D36366">
        <w:trPr>
          <w:cantSplit/>
          <w:trHeight w:val="113"/>
        </w:trPr>
        <w:tc>
          <w:tcPr>
            <w:tcW w:w="2529" w:type="dxa"/>
            <w:shd w:val="clear" w:color="auto" w:fill="F7CAAC"/>
          </w:tcPr>
          <w:p w14:paraId="65D32BE3" w14:textId="77777777" w:rsidR="00CF03C9" w:rsidRDefault="00CF03C9" w:rsidP="003F6EB7">
            <w:pPr>
              <w:jc w:val="both"/>
              <w:rPr>
                <w:b/>
              </w:rPr>
            </w:pPr>
            <w:r>
              <w:rPr>
                <w:b/>
              </w:rPr>
              <w:t xml:space="preserve">Podpis </w:t>
            </w:r>
          </w:p>
        </w:tc>
        <w:tc>
          <w:tcPr>
            <w:tcW w:w="4554" w:type="dxa"/>
            <w:gridSpan w:val="5"/>
          </w:tcPr>
          <w:p w14:paraId="71478FCF" w14:textId="77777777" w:rsidR="00CF03C9" w:rsidRPr="00B10230" w:rsidRDefault="00CF03C9" w:rsidP="003F6EB7">
            <w:pPr>
              <w:jc w:val="both"/>
              <w:rPr>
                <w:b/>
              </w:rPr>
            </w:pPr>
          </w:p>
        </w:tc>
        <w:tc>
          <w:tcPr>
            <w:tcW w:w="789" w:type="dxa"/>
            <w:gridSpan w:val="2"/>
            <w:shd w:val="clear" w:color="auto" w:fill="F7CAAC"/>
          </w:tcPr>
          <w:p w14:paraId="6164EB10" w14:textId="77777777" w:rsidR="00CF03C9" w:rsidRDefault="00CF03C9" w:rsidP="003F6EB7">
            <w:pPr>
              <w:jc w:val="both"/>
            </w:pPr>
            <w:r>
              <w:rPr>
                <w:b/>
              </w:rPr>
              <w:t>datum</w:t>
            </w:r>
          </w:p>
        </w:tc>
        <w:tc>
          <w:tcPr>
            <w:tcW w:w="2028" w:type="dxa"/>
            <w:gridSpan w:val="3"/>
          </w:tcPr>
          <w:p w14:paraId="779AB02F" w14:textId="77777777" w:rsidR="00CF03C9" w:rsidRDefault="00CF03C9" w:rsidP="003F6EB7">
            <w:pPr>
              <w:jc w:val="both"/>
            </w:pPr>
          </w:p>
        </w:tc>
      </w:tr>
    </w:tbl>
    <w:p w14:paraId="53523369" w14:textId="77777777" w:rsidR="00DF295A" w:rsidRDefault="00DF295A" w:rsidP="00694BA8">
      <w:pPr>
        <w:spacing w:after="160" w:line="259" w:lineRule="auto"/>
      </w:pPr>
    </w:p>
    <w:p w14:paraId="41F0C0D3" w14:textId="77777777" w:rsidR="00974DEB" w:rsidRDefault="00974DEB">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14:paraId="5AC9E262" w14:textId="77777777" w:rsidTr="00F3186A">
        <w:tc>
          <w:tcPr>
            <w:tcW w:w="9857" w:type="dxa"/>
            <w:gridSpan w:val="11"/>
            <w:tcBorders>
              <w:bottom w:val="double" w:sz="4" w:space="0" w:color="auto"/>
            </w:tcBorders>
            <w:shd w:val="clear" w:color="auto" w:fill="BDD6EE"/>
          </w:tcPr>
          <w:p w14:paraId="138B1C50" w14:textId="00FB40C7" w:rsidR="00AA1EEA" w:rsidRDefault="00AA1EEA" w:rsidP="003F6EB7">
            <w:pPr>
              <w:jc w:val="both"/>
              <w:rPr>
                <w:b/>
                <w:sz w:val="28"/>
              </w:rPr>
            </w:pPr>
            <w:r>
              <w:rPr>
                <w:b/>
                <w:sz w:val="28"/>
              </w:rPr>
              <w:t>C-I – Personální zabezpečení</w:t>
            </w:r>
          </w:p>
        </w:tc>
      </w:tr>
      <w:tr w:rsidR="00AA1EEA" w14:paraId="0F68CA1D" w14:textId="77777777" w:rsidTr="00F3186A">
        <w:tc>
          <w:tcPr>
            <w:tcW w:w="2516" w:type="dxa"/>
            <w:tcBorders>
              <w:top w:val="double" w:sz="4" w:space="0" w:color="auto"/>
            </w:tcBorders>
            <w:shd w:val="clear" w:color="auto" w:fill="F7CAAC"/>
          </w:tcPr>
          <w:p w14:paraId="0DFEA1B8" w14:textId="77777777" w:rsidR="00AA1EEA" w:rsidRDefault="00AA1EEA" w:rsidP="003F6EB7">
            <w:pPr>
              <w:jc w:val="both"/>
              <w:rPr>
                <w:b/>
              </w:rPr>
            </w:pPr>
            <w:r>
              <w:rPr>
                <w:b/>
              </w:rPr>
              <w:t>Vysoká škola</w:t>
            </w:r>
          </w:p>
        </w:tc>
        <w:tc>
          <w:tcPr>
            <w:tcW w:w="7341" w:type="dxa"/>
            <w:gridSpan w:val="10"/>
          </w:tcPr>
          <w:p w14:paraId="7C8EDAB2" w14:textId="77777777" w:rsidR="00AA1EEA" w:rsidRDefault="00AA1EEA" w:rsidP="003F6EB7">
            <w:pPr>
              <w:jc w:val="both"/>
            </w:pPr>
            <w:r>
              <w:t>Univerzita Tomáše Bati ve Zlíně</w:t>
            </w:r>
          </w:p>
        </w:tc>
      </w:tr>
      <w:tr w:rsidR="00AA1EEA" w14:paraId="754B118C" w14:textId="77777777" w:rsidTr="00F3186A">
        <w:tc>
          <w:tcPr>
            <w:tcW w:w="2516" w:type="dxa"/>
            <w:shd w:val="clear" w:color="auto" w:fill="F7CAAC"/>
          </w:tcPr>
          <w:p w14:paraId="421E804B" w14:textId="77777777" w:rsidR="00AA1EEA" w:rsidRDefault="00AA1EEA" w:rsidP="003F6EB7">
            <w:pPr>
              <w:jc w:val="both"/>
              <w:rPr>
                <w:b/>
              </w:rPr>
            </w:pPr>
            <w:r>
              <w:rPr>
                <w:b/>
              </w:rPr>
              <w:t>Součást vysoké školy</w:t>
            </w:r>
          </w:p>
        </w:tc>
        <w:tc>
          <w:tcPr>
            <w:tcW w:w="7341" w:type="dxa"/>
            <w:gridSpan w:val="10"/>
          </w:tcPr>
          <w:p w14:paraId="272C9B35" w14:textId="77777777" w:rsidR="00AA1EEA" w:rsidRDefault="00AA1EEA" w:rsidP="003F6EB7">
            <w:pPr>
              <w:jc w:val="both"/>
            </w:pPr>
            <w:r>
              <w:t>Fakulta managementu a ekonomiky</w:t>
            </w:r>
          </w:p>
        </w:tc>
      </w:tr>
      <w:tr w:rsidR="00AA1EEA" w14:paraId="76D3C6F3" w14:textId="77777777" w:rsidTr="00F3186A">
        <w:tc>
          <w:tcPr>
            <w:tcW w:w="2516" w:type="dxa"/>
            <w:shd w:val="clear" w:color="auto" w:fill="F7CAAC"/>
          </w:tcPr>
          <w:p w14:paraId="5BED2B22" w14:textId="77777777" w:rsidR="00AA1EEA" w:rsidRDefault="00AA1EEA" w:rsidP="003F6EB7">
            <w:pPr>
              <w:jc w:val="both"/>
              <w:rPr>
                <w:b/>
              </w:rPr>
            </w:pPr>
            <w:r>
              <w:rPr>
                <w:b/>
              </w:rPr>
              <w:t>Název studijního programu</w:t>
            </w:r>
          </w:p>
        </w:tc>
        <w:tc>
          <w:tcPr>
            <w:tcW w:w="7341" w:type="dxa"/>
            <w:gridSpan w:val="10"/>
          </w:tcPr>
          <w:p w14:paraId="349C9A2F" w14:textId="77777777" w:rsidR="00AA1EEA" w:rsidRDefault="00AA1EEA" w:rsidP="003F6EB7">
            <w:pPr>
              <w:jc w:val="both"/>
            </w:pPr>
            <w:r>
              <w:t>Průmyslové inženýrství</w:t>
            </w:r>
          </w:p>
        </w:tc>
      </w:tr>
      <w:tr w:rsidR="00AA1EEA" w14:paraId="349068C5" w14:textId="77777777" w:rsidTr="00F3186A">
        <w:tc>
          <w:tcPr>
            <w:tcW w:w="2516" w:type="dxa"/>
            <w:shd w:val="clear" w:color="auto" w:fill="F7CAAC"/>
          </w:tcPr>
          <w:p w14:paraId="35845C3A" w14:textId="77777777" w:rsidR="00AA1EEA" w:rsidRDefault="00AA1EEA" w:rsidP="003F6EB7">
            <w:pPr>
              <w:jc w:val="both"/>
              <w:rPr>
                <w:b/>
              </w:rPr>
            </w:pPr>
            <w:r>
              <w:rPr>
                <w:b/>
              </w:rPr>
              <w:t>Jméno a příjmení</w:t>
            </w:r>
          </w:p>
        </w:tc>
        <w:tc>
          <w:tcPr>
            <w:tcW w:w="4536" w:type="dxa"/>
            <w:gridSpan w:val="5"/>
          </w:tcPr>
          <w:p w14:paraId="31D2F1F7" w14:textId="77777777" w:rsidR="00AA1EEA" w:rsidRDefault="00AA1EEA" w:rsidP="003F6EB7">
            <w:pPr>
              <w:jc w:val="both"/>
            </w:pPr>
            <w:r>
              <w:t>Michal PIVNIČKA</w:t>
            </w:r>
          </w:p>
        </w:tc>
        <w:tc>
          <w:tcPr>
            <w:tcW w:w="709" w:type="dxa"/>
            <w:shd w:val="clear" w:color="auto" w:fill="F7CAAC"/>
          </w:tcPr>
          <w:p w14:paraId="049962DB" w14:textId="77777777" w:rsidR="00AA1EEA" w:rsidRDefault="00AA1EEA" w:rsidP="003F6EB7">
            <w:pPr>
              <w:jc w:val="both"/>
              <w:rPr>
                <w:b/>
              </w:rPr>
            </w:pPr>
            <w:r>
              <w:rPr>
                <w:b/>
              </w:rPr>
              <w:t>Tituly</w:t>
            </w:r>
          </w:p>
        </w:tc>
        <w:tc>
          <w:tcPr>
            <w:tcW w:w="2096" w:type="dxa"/>
            <w:gridSpan w:val="4"/>
          </w:tcPr>
          <w:p w14:paraId="0B722209" w14:textId="77777777" w:rsidR="00AA1EEA" w:rsidRDefault="00AA1EEA" w:rsidP="003F6EB7">
            <w:pPr>
              <w:jc w:val="both"/>
            </w:pPr>
            <w:r>
              <w:t>Ing.</w:t>
            </w:r>
            <w:r w:rsidR="00EA490E">
              <w:t>,</w:t>
            </w:r>
            <w:r>
              <w:t xml:space="preserve"> Ph.D.</w:t>
            </w:r>
          </w:p>
        </w:tc>
      </w:tr>
      <w:tr w:rsidR="00AA1EEA" w14:paraId="6191C8FA" w14:textId="77777777" w:rsidTr="00F3186A">
        <w:trPr>
          <w:trHeight w:val="259"/>
        </w:trPr>
        <w:tc>
          <w:tcPr>
            <w:tcW w:w="2516" w:type="dxa"/>
            <w:shd w:val="clear" w:color="auto" w:fill="F7CAAC"/>
          </w:tcPr>
          <w:p w14:paraId="23101B92" w14:textId="77777777" w:rsidR="00AA1EEA" w:rsidRDefault="00AA1EEA" w:rsidP="003F6EB7">
            <w:pPr>
              <w:jc w:val="both"/>
              <w:rPr>
                <w:b/>
              </w:rPr>
            </w:pPr>
            <w:r>
              <w:rPr>
                <w:b/>
              </w:rPr>
              <w:t>Rok narození</w:t>
            </w:r>
          </w:p>
        </w:tc>
        <w:tc>
          <w:tcPr>
            <w:tcW w:w="829" w:type="dxa"/>
          </w:tcPr>
          <w:p w14:paraId="3BFE66E3" w14:textId="77777777" w:rsidR="00AA1EEA" w:rsidRDefault="00AA1EEA" w:rsidP="003F6EB7">
            <w:pPr>
              <w:jc w:val="both"/>
            </w:pPr>
            <w:r>
              <w:t>1981</w:t>
            </w:r>
          </w:p>
        </w:tc>
        <w:tc>
          <w:tcPr>
            <w:tcW w:w="1721" w:type="dxa"/>
            <w:shd w:val="clear" w:color="auto" w:fill="F7CAAC"/>
          </w:tcPr>
          <w:p w14:paraId="29BDEACF" w14:textId="77777777" w:rsidR="00AA1EEA" w:rsidRDefault="00AA1EEA" w:rsidP="003F6EB7">
            <w:pPr>
              <w:jc w:val="both"/>
              <w:rPr>
                <w:b/>
              </w:rPr>
            </w:pPr>
            <w:r>
              <w:rPr>
                <w:b/>
              </w:rPr>
              <w:t>typ vztahu k VŠ</w:t>
            </w:r>
          </w:p>
        </w:tc>
        <w:tc>
          <w:tcPr>
            <w:tcW w:w="992" w:type="dxa"/>
            <w:gridSpan w:val="2"/>
          </w:tcPr>
          <w:p w14:paraId="75E5C097" w14:textId="77777777" w:rsidR="00AA1EEA" w:rsidRDefault="00AA1EEA" w:rsidP="003F6EB7">
            <w:pPr>
              <w:jc w:val="both"/>
            </w:pPr>
            <w:r>
              <w:t>pp</w:t>
            </w:r>
          </w:p>
        </w:tc>
        <w:tc>
          <w:tcPr>
            <w:tcW w:w="994" w:type="dxa"/>
            <w:shd w:val="clear" w:color="auto" w:fill="F7CAAC"/>
          </w:tcPr>
          <w:p w14:paraId="0A1A664E" w14:textId="77777777" w:rsidR="00AA1EEA" w:rsidRDefault="00AA1EEA" w:rsidP="003F6EB7">
            <w:pPr>
              <w:jc w:val="both"/>
              <w:rPr>
                <w:b/>
              </w:rPr>
            </w:pPr>
            <w:r>
              <w:rPr>
                <w:b/>
              </w:rPr>
              <w:t>rozsah</w:t>
            </w:r>
          </w:p>
        </w:tc>
        <w:tc>
          <w:tcPr>
            <w:tcW w:w="709" w:type="dxa"/>
          </w:tcPr>
          <w:p w14:paraId="31D38525" w14:textId="77777777" w:rsidR="00AA1EEA" w:rsidRDefault="00AA1EEA" w:rsidP="003F6EB7">
            <w:pPr>
              <w:jc w:val="both"/>
            </w:pPr>
            <w:r>
              <w:t>40</w:t>
            </w:r>
          </w:p>
        </w:tc>
        <w:tc>
          <w:tcPr>
            <w:tcW w:w="709" w:type="dxa"/>
            <w:gridSpan w:val="2"/>
            <w:shd w:val="clear" w:color="auto" w:fill="F7CAAC"/>
          </w:tcPr>
          <w:p w14:paraId="1AA7A8DF" w14:textId="77777777" w:rsidR="00AA1EEA" w:rsidRDefault="00AA1EEA" w:rsidP="003F6EB7">
            <w:pPr>
              <w:jc w:val="both"/>
              <w:rPr>
                <w:b/>
              </w:rPr>
            </w:pPr>
            <w:r>
              <w:rPr>
                <w:b/>
              </w:rPr>
              <w:t>do kdy</w:t>
            </w:r>
          </w:p>
        </w:tc>
        <w:tc>
          <w:tcPr>
            <w:tcW w:w="1387" w:type="dxa"/>
            <w:gridSpan w:val="2"/>
          </w:tcPr>
          <w:p w14:paraId="2D0630FB" w14:textId="77777777" w:rsidR="00AA1EEA" w:rsidRDefault="00AA1EEA" w:rsidP="003F6EB7">
            <w:pPr>
              <w:jc w:val="both"/>
            </w:pPr>
            <w:r>
              <w:t>N</w:t>
            </w:r>
          </w:p>
        </w:tc>
      </w:tr>
      <w:tr w:rsidR="00AA1EEA" w14:paraId="46A51CBC" w14:textId="77777777" w:rsidTr="00F3186A">
        <w:tc>
          <w:tcPr>
            <w:tcW w:w="5066" w:type="dxa"/>
            <w:gridSpan w:val="3"/>
            <w:shd w:val="clear" w:color="auto" w:fill="F7CAAC"/>
          </w:tcPr>
          <w:p w14:paraId="30D7F6B6" w14:textId="77777777" w:rsidR="00AA1EEA" w:rsidRDefault="00AA1EEA" w:rsidP="003F6EB7">
            <w:pPr>
              <w:jc w:val="both"/>
              <w:rPr>
                <w:b/>
              </w:rPr>
            </w:pPr>
            <w:r>
              <w:rPr>
                <w:b/>
              </w:rPr>
              <w:t>Typ vztahu na součásti VŠ, která uskutečňuje st. program</w:t>
            </w:r>
          </w:p>
        </w:tc>
        <w:tc>
          <w:tcPr>
            <w:tcW w:w="992" w:type="dxa"/>
            <w:gridSpan w:val="2"/>
          </w:tcPr>
          <w:p w14:paraId="6820806D" w14:textId="77777777" w:rsidR="00AA1EEA" w:rsidRDefault="00AA1EEA" w:rsidP="003F6EB7">
            <w:pPr>
              <w:jc w:val="both"/>
            </w:pPr>
            <w:r>
              <w:t>pp</w:t>
            </w:r>
          </w:p>
        </w:tc>
        <w:tc>
          <w:tcPr>
            <w:tcW w:w="994" w:type="dxa"/>
            <w:shd w:val="clear" w:color="auto" w:fill="F7CAAC"/>
          </w:tcPr>
          <w:p w14:paraId="41EBCD68" w14:textId="77777777" w:rsidR="00AA1EEA" w:rsidRDefault="00AA1EEA" w:rsidP="003F6EB7">
            <w:pPr>
              <w:jc w:val="both"/>
              <w:rPr>
                <w:b/>
              </w:rPr>
            </w:pPr>
            <w:r>
              <w:rPr>
                <w:b/>
              </w:rPr>
              <w:t>rozsah</w:t>
            </w:r>
          </w:p>
        </w:tc>
        <w:tc>
          <w:tcPr>
            <w:tcW w:w="709" w:type="dxa"/>
          </w:tcPr>
          <w:p w14:paraId="0E33F9A2" w14:textId="77777777" w:rsidR="00AA1EEA" w:rsidRDefault="00AA1EEA" w:rsidP="003F6EB7">
            <w:pPr>
              <w:jc w:val="both"/>
            </w:pPr>
            <w:r>
              <w:t>40</w:t>
            </w:r>
          </w:p>
        </w:tc>
        <w:tc>
          <w:tcPr>
            <w:tcW w:w="709" w:type="dxa"/>
            <w:gridSpan w:val="2"/>
            <w:shd w:val="clear" w:color="auto" w:fill="F7CAAC"/>
          </w:tcPr>
          <w:p w14:paraId="7AFC7013" w14:textId="77777777" w:rsidR="00AA1EEA" w:rsidRDefault="00AA1EEA" w:rsidP="003F6EB7">
            <w:pPr>
              <w:jc w:val="both"/>
              <w:rPr>
                <w:b/>
              </w:rPr>
            </w:pPr>
            <w:r>
              <w:rPr>
                <w:b/>
              </w:rPr>
              <w:t>do kdy</w:t>
            </w:r>
          </w:p>
        </w:tc>
        <w:tc>
          <w:tcPr>
            <w:tcW w:w="1387" w:type="dxa"/>
            <w:gridSpan w:val="2"/>
          </w:tcPr>
          <w:p w14:paraId="416479E5" w14:textId="77777777" w:rsidR="00AA1EEA" w:rsidRDefault="00AA1EEA" w:rsidP="003F6EB7">
            <w:pPr>
              <w:jc w:val="both"/>
            </w:pPr>
            <w:r>
              <w:t>N</w:t>
            </w:r>
          </w:p>
        </w:tc>
      </w:tr>
      <w:tr w:rsidR="00AA1EEA" w14:paraId="5E61A8FE" w14:textId="77777777" w:rsidTr="00F3186A">
        <w:tc>
          <w:tcPr>
            <w:tcW w:w="6058" w:type="dxa"/>
            <w:gridSpan w:val="5"/>
            <w:shd w:val="clear" w:color="auto" w:fill="F7CAAC"/>
          </w:tcPr>
          <w:p w14:paraId="474C2A45" w14:textId="77777777" w:rsidR="00AA1EEA" w:rsidRDefault="00AA1EEA" w:rsidP="003F6EB7">
            <w:pPr>
              <w:jc w:val="both"/>
            </w:pPr>
            <w:r>
              <w:rPr>
                <w:b/>
              </w:rPr>
              <w:t>Další současná působení jako akademický pracovník na jiných VŠ</w:t>
            </w:r>
          </w:p>
        </w:tc>
        <w:tc>
          <w:tcPr>
            <w:tcW w:w="1703" w:type="dxa"/>
            <w:gridSpan w:val="2"/>
            <w:shd w:val="clear" w:color="auto" w:fill="F7CAAC"/>
          </w:tcPr>
          <w:p w14:paraId="4FFE67F7" w14:textId="77777777" w:rsidR="00AA1EEA" w:rsidRDefault="00AA1EEA" w:rsidP="003F6EB7">
            <w:pPr>
              <w:jc w:val="both"/>
              <w:rPr>
                <w:b/>
              </w:rPr>
            </w:pPr>
            <w:r>
              <w:rPr>
                <w:b/>
              </w:rPr>
              <w:t>typ prac. vztahu</w:t>
            </w:r>
          </w:p>
        </w:tc>
        <w:tc>
          <w:tcPr>
            <w:tcW w:w="2096" w:type="dxa"/>
            <w:gridSpan w:val="4"/>
            <w:shd w:val="clear" w:color="auto" w:fill="F7CAAC"/>
          </w:tcPr>
          <w:p w14:paraId="6DE752D5" w14:textId="77777777" w:rsidR="00AA1EEA" w:rsidRDefault="00AA1EEA" w:rsidP="003F6EB7">
            <w:pPr>
              <w:jc w:val="both"/>
              <w:rPr>
                <w:b/>
              </w:rPr>
            </w:pPr>
            <w:r>
              <w:rPr>
                <w:b/>
              </w:rPr>
              <w:t>rozsah</w:t>
            </w:r>
          </w:p>
        </w:tc>
      </w:tr>
      <w:tr w:rsidR="00AA1EEA" w14:paraId="1D077A8E" w14:textId="77777777" w:rsidTr="00F3186A">
        <w:tc>
          <w:tcPr>
            <w:tcW w:w="6058" w:type="dxa"/>
            <w:gridSpan w:val="5"/>
          </w:tcPr>
          <w:p w14:paraId="639CFC9A" w14:textId="77777777" w:rsidR="00AA1EEA" w:rsidRDefault="00AA1EEA" w:rsidP="003F6EB7">
            <w:pPr>
              <w:jc w:val="both"/>
            </w:pPr>
          </w:p>
        </w:tc>
        <w:tc>
          <w:tcPr>
            <w:tcW w:w="1703" w:type="dxa"/>
            <w:gridSpan w:val="2"/>
          </w:tcPr>
          <w:p w14:paraId="1893821B" w14:textId="77777777" w:rsidR="00AA1EEA" w:rsidRDefault="00AA1EEA" w:rsidP="003F6EB7">
            <w:pPr>
              <w:jc w:val="both"/>
            </w:pPr>
          </w:p>
        </w:tc>
        <w:tc>
          <w:tcPr>
            <w:tcW w:w="2096" w:type="dxa"/>
            <w:gridSpan w:val="4"/>
          </w:tcPr>
          <w:p w14:paraId="6DF2F755" w14:textId="77777777" w:rsidR="00AA1EEA" w:rsidRDefault="00AA1EEA" w:rsidP="003F6EB7">
            <w:pPr>
              <w:jc w:val="both"/>
            </w:pPr>
          </w:p>
        </w:tc>
      </w:tr>
      <w:tr w:rsidR="00AA1EEA" w14:paraId="34998E05" w14:textId="77777777" w:rsidTr="00F3186A">
        <w:tc>
          <w:tcPr>
            <w:tcW w:w="6058" w:type="dxa"/>
            <w:gridSpan w:val="5"/>
          </w:tcPr>
          <w:p w14:paraId="42F56B08" w14:textId="77777777" w:rsidR="00AA1EEA" w:rsidRDefault="00AA1EEA" w:rsidP="003F6EB7">
            <w:pPr>
              <w:jc w:val="both"/>
            </w:pPr>
          </w:p>
        </w:tc>
        <w:tc>
          <w:tcPr>
            <w:tcW w:w="1703" w:type="dxa"/>
            <w:gridSpan w:val="2"/>
          </w:tcPr>
          <w:p w14:paraId="5C17FCC1" w14:textId="77777777" w:rsidR="00AA1EEA" w:rsidRDefault="00AA1EEA" w:rsidP="003F6EB7">
            <w:pPr>
              <w:jc w:val="both"/>
            </w:pPr>
          </w:p>
        </w:tc>
        <w:tc>
          <w:tcPr>
            <w:tcW w:w="2096" w:type="dxa"/>
            <w:gridSpan w:val="4"/>
          </w:tcPr>
          <w:p w14:paraId="1F4852B4" w14:textId="77777777" w:rsidR="00AA1EEA" w:rsidRDefault="00AA1EEA" w:rsidP="003F6EB7">
            <w:pPr>
              <w:jc w:val="both"/>
            </w:pPr>
          </w:p>
        </w:tc>
      </w:tr>
      <w:tr w:rsidR="00AA1EEA" w14:paraId="6B55B7F6" w14:textId="77777777" w:rsidTr="00F3186A">
        <w:tc>
          <w:tcPr>
            <w:tcW w:w="6058" w:type="dxa"/>
            <w:gridSpan w:val="5"/>
          </w:tcPr>
          <w:p w14:paraId="01EA2C5D" w14:textId="77777777" w:rsidR="00AA1EEA" w:rsidRDefault="00AA1EEA" w:rsidP="003F6EB7">
            <w:pPr>
              <w:jc w:val="both"/>
            </w:pPr>
          </w:p>
        </w:tc>
        <w:tc>
          <w:tcPr>
            <w:tcW w:w="1703" w:type="dxa"/>
            <w:gridSpan w:val="2"/>
          </w:tcPr>
          <w:p w14:paraId="0FB49766" w14:textId="77777777" w:rsidR="00AA1EEA" w:rsidRDefault="00AA1EEA" w:rsidP="003F6EB7">
            <w:pPr>
              <w:jc w:val="both"/>
            </w:pPr>
          </w:p>
        </w:tc>
        <w:tc>
          <w:tcPr>
            <w:tcW w:w="2096" w:type="dxa"/>
            <w:gridSpan w:val="4"/>
          </w:tcPr>
          <w:p w14:paraId="1E20CC98" w14:textId="77777777" w:rsidR="00AA1EEA" w:rsidRDefault="00AA1EEA" w:rsidP="003F6EB7">
            <w:pPr>
              <w:jc w:val="both"/>
            </w:pPr>
          </w:p>
        </w:tc>
      </w:tr>
      <w:tr w:rsidR="00AA1EEA" w14:paraId="6B984FC8" w14:textId="77777777" w:rsidTr="00F3186A">
        <w:tc>
          <w:tcPr>
            <w:tcW w:w="6058" w:type="dxa"/>
            <w:gridSpan w:val="5"/>
          </w:tcPr>
          <w:p w14:paraId="527F42EA" w14:textId="77777777" w:rsidR="00AA1EEA" w:rsidRDefault="00AA1EEA" w:rsidP="003F6EB7">
            <w:pPr>
              <w:jc w:val="both"/>
            </w:pPr>
          </w:p>
        </w:tc>
        <w:tc>
          <w:tcPr>
            <w:tcW w:w="1703" w:type="dxa"/>
            <w:gridSpan w:val="2"/>
          </w:tcPr>
          <w:p w14:paraId="7736F03C" w14:textId="77777777" w:rsidR="00AA1EEA" w:rsidRDefault="00AA1EEA" w:rsidP="003F6EB7">
            <w:pPr>
              <w:jc w:val="both"/>
            </w:pPr>
          </w:p>
        </w:tc>
        <w:tc>
          <w:tcPr>
            <w:tcW w:w="2096" w:type="dxa"/>
            <w:gridSpan w:val="4"/>
          </w:tcPr>
          <w:p w14:paraId="11AB16D9" w14:textId="77777777" w:rsidR="00AA1EEA" w:rsidRDefault="00AA1EEA" w:rsidP="003F6EB7">
            <w:pPr>
              <w:jc w:val="both"/>
            </w:pPr>
          </w:p>
        </w:tc>
      </w:tr>
      <w:tr w:rsidR="00AA1EEA" w14:paraId="35E526E1" w14:textId="77777777" w:rsidTr="00F3186A">
        <w:tc>
          <w:tcPr>
            <w:tcW w:w="9857" w:type="dxa"/>
            <w:gridSpan w:val="11"/>
            <w:shd w:val="clear" w:color="auto" w:fill="F7CAAC"/>
          </w:tcPr>
          <w:p w14:paraId="4D399A66" w14:textId="77777777"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14:paraId="38FD4B6F" w14:textId="77777777" w:rsidTr="00F3186A">
        <w:trPr>
          <w:trHeight w:val="466"/>
        </w:trPr>
        <w:tc>
          <w:tcPr>
            <w:tcW w:w="9857" w:type="dxa"/>
            <w:gridSpan w:val="11"/>
            <w:tcBorders>
              <w:top w:val="nil"/>
            </w:tcBorders>
          </w:tcPr>
          <w:p w14:paraId="7B296A06" w14:textId="3F7616C4" w:rsidR="00F45FD0" w:rsidRDefault="00F45FD0" w:rsidP="00B0096A">
            <w:pPr>
              <w:jc w:val="both"/>
            </w:pPr>
            <w:r w:rsidRPr="003E4AD6">
              <w:t>Podnikové informační systémy</w:t>
            </w:r>
            <w:r>
              <w:t xml:space="preserve"> – přednášející (10%)</w:t>
            </w:r>
          </w:p>
          <w:p w14:paraId="3054376B" w14:textId="7BFC5478" w:rsidR="00F45FD0" w:rsidRDefault="00F45FD0" w:rsidP="00B0096A">
            <w:pPr>
              <w:jc w:val="both"/>
            </w:pPr>
            <w:r w:rsidRPr="005932E9">
              <w:t>Business Information Systems</w:t>
            </w:r>
            <w:r>
              <w:t xml:space="preserve"> - přednášející (10%)</w:t>
            </w:r>
          </w:p>
          <w:p w14:paraId="02ED885F" w14:textId="5BEF7051" w:rsidR="00AA1EEA" w:rsidRDefault="00F45FD0" w:rsidP="00F45FD0">
            <w:pPr>
              <w:jc w:val="both"/>
            </w:pPr>
            <w:r w:rsidRPr="003E4AD6">
              <w:t>Počítačová simulace ekonomických systémů I</w:t>
            </w:r>
            <w:r>
              <w:t xml:space="preserve"> - </w:t>
            </w:r>
            <w:r w:rsidR="00ED6BAD">
              <w:t xml:space="preserve">garant, </w:t>
            </w:r>
            <w:r>
              <w:t xml:space="preserve">vedení cvičení </w:t>
            </w:r>
            <w:r w:rsidR="00ED6BAD">
              <w:t>(</w:t>
            </w:r>
            <w:r>
              <w:t>10</w:t>
            </w:r>
            <w:r w:rsidR="00AA1EEA">
              <w:t>0%)</w:t>
            </w:r>
          </w:p>
          <w:p w14:paraId="331147D3" w14:textId="0BB4C984" w:rsidR="00F45FD0" w:rsidRPr="00AA1EEA" w:rsidRDefault="00F45FD0" w:rsidP="00F45FD0">
            <w:pPr>
              <w:jc w:val="both"/>
              <w:rPr>
                <w:b/>
              </w:rPr>
            </w:pPr>
            <w:r w:rsidRPr="003E4AD6">
              <w:t>Počítačová simulace ekonomických systémů I</w:t>
            </w:r>
            <w:r>
              <w:t>I - garant, vedení cvičení (100%)</w:t>
            </w:r>
          </w:p>
        </w:tc>
      </w:tr>
      <w:tr w:rsidR="00AA1EEA" w14:paraId="09AC6938" w14:textId="77777777" w:rsidTr="00F3186A">
        <w:tc>
          <w:tcPr>
            <w:tcW w:w="9857" w:type="dxa"/>
            <w:gridSpan w:val="11"/>
            <w:shd w:val="clear" w:color="auto" w:fill="F7CAAC"/>
          </w:tcPr>
          <w:p w14:paraId="6843BCBC" w14:textId="77777777" w:rsidR="00AA1EEA" w:rsidRDefault="00AA1EEA" w:rsidP="003F6EB7">
            <w:pPr>
              <w:jc w:val="both"/>
            </w:pPr>
            <w:r>
              <w:rPr>
                <w:b/>
              </w:rPr>
              <w:t xml:space="preserve">Údaje o vzdělání na VŠ </w:t>
            </w:r>
          </w:p>
        </w:tc>
      </w:tr>
      <w:tr w:rsidR="00AA1EEA" w14:paraId="72728FEC" w14:textId="77777777" w:rsidTr="00F3186A">
        <w:trPr>
          <w:trHeight w:val="1055"/>
        </w:trPr>
        <w:tc>
          <w:tcPr>
            <w:tcW w:w="9857" w:type="dxa"/>
            <w:gridSpan w:val="11"/>
          </w:tcPr>
          <w:p w14:paraId="364D328E" w14:textId="77777777"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14:paraId="4A9947AE" w14:textId="77777777"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14:paraId="755FACBC" w14:textId="77777777"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14:paraId="458C8D2F" w14:textId="77777777" w:rsidTr="00F3186A">
        <w:tc>
          <w:tcPr>
            <w:tcW w:w="9857" w:type="dxa"/>
            <w:gridSpan w:val="11"/>
            <w:shd w:val="clear" w:color="auto" w:fill="F7CAAC"/>
          </w:tcPr>
          <w:p w14:paraId="300832AB" w14:textId="77777777" w:rsidR="00AA1EEA" w:rsidRDefault="00AA1EEA" w:rsidP="003F6EB7">
            <w:pPr>
              <w:jc w:val="both"/>
              <w:rPr>
                <w:b/>
              </w:rPr>
            </w:pPr>
            <w:r>
              <w:rPr>
                <w:b/>
              </w:rPr>
              <w:t>Údaje o odborném působení od absolvování VŠ</w:t>
            </w:r>
          </w:p>
        </w:tc>
      </w:tr>
      <w:tr w:rsidR="00AA1EEA" w14:paraId="76BCF430" w14:textId="77777777" w:rsidTr="00F3186A">
        <w:trPr>
          <w:trHeight w:val="1090"/>
        </w:trPr>
        <w:tc>
          <w:tcPr>
            <w:tcW w:w="9857" w:type="dxa"/>
            <w:gridSpan w:val="11"/>
          </w:tcPr>
          <w:p w14:paraId="3C110D5B" w14:textId="77777777" w:rsidR="00AA1EEA" w:rsidRDefault="00AA1EEA" w:rsidP="003F6EB7">
            <w:pPr>
              <w:jc w:val="both"/>
            </w:pPr>
            <w:r>
              <w:t xml:space="preserve">08/2010: Onsemiconductor, Obor praxe: informační systémy </w:t>
            </w:r>
          </w:p>
          <w:p w14:paraId="753A2842" w14:textId="77777777"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14:paraId="532761C3" w14:textId="77777777" w:rsidR="00AA1EEA" w:rsidRDefault="00AA1EEA" w:rsidP="003F6EB7">
            <w:pPr>
              <w:jc w:val="both"/>
            </w:pPr>
            <w:r>
              <w:t xml:space="preserve">01/2014 – dosud: Axiom Tech; Obor: modelování a simulace výrobních systémů, technické analýzy, optimalizace systémů </w:t>
            </w:r>
          </w:p>
          <w:p w14:paraId="28DE645C" w14:textId="77777777" w:rsidR="00AA1EEA" w:rsidRPr="006761E0" w:rsidRDefault="00AA1EEA" w:rsidP="003F6EB7">
            <w:pPr>
              <w:jc w:val="both"/>
            </w:pPr>
            <w:r>
              <w:t>01/2014 – dosud: různé praktické projekty a poradenská činnost v oblasti modelování a simulací</w:t>
            </w:r>
            <w:r>
              <w:tab/>
            </w:r>
          </w:p>
        </w:tc>
      </w:tr>
      <w:tr w:rsidR="00AA1EEA" w14:paraId="3375320A" w14:textId="77777777" w:rsidTr="00F3186A">
        <w:trPr>
          <w:trHeight w:val="250"/>
        </w:trPr>
        <w:tc>
          <w:tcPr>
            <w:tcW w:w="9857" w:type="dxa"/>
            <w:gridSpan w:val="11"/>
            <w:shd w:val="clear" w:color="auto" w:fill="F7CAAC"/>
          </w:tcPr>
          <w:p w14:paraId="49F0BC50" w14:textId="77777777" w:rsidR="00AA1EEA" w:rsidRDefault="00AA1EEA" w:rsidP="003F6EB7">
            <w:pPr>
              <w:jc w:val="both"/>
            </w:pPr>
            <w:r>
              <w:rPr>
                <w:b/>
              </w:rPr>
              <w:t>Zkušenosti s vedením kvalifikačních a rigorózních prací</w:t>
            </w:r>
          </w:p>
        </w:tc>
      </w:tr>
      <w:tr w:rsidR="00AA1EEA" w14:paraId="0D57AB13" w14:textId="77777777" w:rsidTr="00F3186A">
        <w:trPr>
          <w:trHeight w:val="383"/>
        </w:trPr>
        <w:tc>
          <w:tcPr>
            <w:tcW w:w="9857" w:type="dxa"/>
            <w:gridSpan w:val="11"/>
          </w:tcPr>
          <w:p w14:paraId="320D6F78" w14:textId="77777777" w:rsidR="00F87112" w:rsidRDefault="00F87112" w:rsidP="00F87112">
            <w:pPr>
              <w:jc w:val="both"/>
            </w:pPr>
            <w:r>
              <w:t xml:space="preserve">Počet vedených bakalářských prací – 2 </w:t>
            </w:r>
          </w:p>
          <w:p w14:paraId="487A0D29" w14:textId="77777777" w:rsidR="00AA1EEA" w:rsidRPr="006761E0" w:rsidRDefault="00F87112" w:rsidP="003F6EB7">
            <w:pPr>
              <w:jc w:val="both"/>
            </w:pPr>
            <w:r>
              <w:t>Počet vedených diplomových prací – 12</w:t>
            </w:r>
          </w:p>
        </w:tc>
      </w:tr>
      <w:tr w:rsidR="00AA1EEA" w14:paraId="74C4F2DC" w14:textId="77777777" w:rsidTr="00F3186A">
        <w:trPr>
          <w:cantSplit/>
        </w:trPr>
        <w:tc>
          <w:tcPr>
            <w:tcW w:w="3345" w:type="dxa"/>
            <w:gridSpan w:val="2"/>
            <w:tcBorders>
              <w:top w:val="single" w:sz="12" w:space="0" w:color="auto"/>
            </w:tcBorders>
            <w:shd w:val="clear" w:color="auto" w:fill="F7CAAC"/>
          </w:tcPr>
          <w:p w14:paraId="774AAED2" w14:textId="77777777"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0721B3F7" w14:textId="77777777"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01C001" w14:textId="77777777"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52FC5D2" w14:textId="77777777" w:rsidR="00AA1EEA" w:rsidRDefault="00AA1EEA" w:rsidP="003F6EB7">
            <w:pPr>
              <w:jc w:val="both"/>
              <w:rPr>
                <w:b/>
              </w:rPr>
            </w:pPr>
            <w:r>
              <w:rPr>
                <w:b/>
              </w:rPr>
              <w:t>Ohlasy publikací</w:t>
            </w:r>
          </w:p>
        </w:tc>
      </w:tr>
      <w:tr w:rsidR="00AA1EEA" w14:paraId="2322785F" w14:textId="77777777" w:rsidTr="00F3186A">
        <w:trPr>
          <w:cantSplit/>
        </w:trPr>
        <w:tc>
          <w:tcPr>
            <w:tcW w:w="3345" w:type="dxa"/>
            <w:gridSpan w:val="2"/>
          </w:tcPr>
          <w:p w14:paraId="42A5DF80" w14:textId="77777777" w:rsidR="00AA1EEA" w:rsidRDefault="00AA1EEA" w:rsidP="003F6EB7">
            <w:pPr>
              <w:jc w:val="both"/>
            </w:pPr>
          </w:p>
        </w:tc>
        <w:tc>
          <w:tcPr>
            <w:tcW w:w="2245" w:type="dxa"/>
            <w:gridSpan w:val="2"/>
          </w:tcPr>
          <w:p w14:paraId="707C1BD2" w14:textId="77777777" w:rsidR="00AA1EEA" w:rsidRDefault="00AA1EEA" w:rsidP="003F6EB7">
            <w:pPr>
              <w:jc w:val="both"/>
            </w:pPr>
          </w:p>
        </w:tc>
        <w:tc>
          <w:tcPr>
            <w:tcW w:w="2248" w:type="dxa"/>
            <w:gridSpan w:val="4"/>
            <w:tcBorders>
              <w:right w:val="single" w:sz="12" w:space="0" w:color="auto"/>
            </w:tcBorders>
          </w:tcPr>
          <w:p w14:paraId="64443DD3" w14:textId="77777777" w:rsidR="00AA1EEA" w:rsidRDefault="00AA1EEA" w:rsidP="003F6EB7">
            <w:pPr>
              <w:jc w:val="both"/>
            </w:pPr>
          </w:p>
        </w:tc>
        <w:tc>
          <w:tcPr>
            <w:tcW w:w="632" w:type="dxa"/>
            <w:tcBorders>
              <w:left w:val="single" w:sz="12" w:space="0" w:color="auto"/>
            </w:tcBorders>
            <w:shd w:val="clear" w:color="auto" w:fill="F7CAAC"/>
          </w:tcPr>
          <w:p w14:paraId="2904AF48" w14:textId="77777777" w:rsidR="00AA1EEA" w:rsidRDefault="00AA1EEA" w:rsidP="003F6EB7">
            <w:pPr>
              <w:jc w:val="both"/>
            </w:pPr>
            <w:r>
              <w:rPr>
                <w:b/>
              </w:rPr>
              <w:t>WOS</w:t>
            </w:r>
          </w:p>
        </w:tc>
        <w:tc>
          <w:tcPr>
            <w:tcW w:w="693" w:type="dxa"/>
            <w:shd w:val="clear" w:color="auto" w:fill="F7CAAC"/>
          </w:tcPr>
          <w:p w14:paraId="33C518A6" w14:textId="77777777" w:rsidR="00AA1EEA" w:rsidRDefault="00AA1EEA" w:rsidP="003F6EB7">
            <w:pPr>
              <w:jc w:val="both"/>
              <w:rPr>
                <w:sz w:val="18"/>
              </w:rPr>
            </w:pPr>
            <w:r>
              <w:rPr>
                <w:b/>
                <w:sz w:val="18"/>
              </w:rPr>
              <w:t>Scopus</w:t>
            </w:r>
          </w:p>
        </w:tc>
        <w:tc>
          <w:tcPr>
            <w:tcW w:w="694" w:type="dxa"/>
            <w:shd w:val="clear" w:color="auto" w:fill="F7CAAC"/>
          </w:tcPr>
          <w:p w14:paraId="2B4F7AB0" w14:textId="77777777" w:rsidR="00AA1EEA" w:rsidRDefault="00AA1EEA" w:rsidP="003F6EB7">
            <w:pPr>
              <w:jc w:val="both"/>
            </w:pPr>
            <w:r>
              <w:rPr>
                <w:b/>
                <w:sz w:val="18"/>
              </w:rPr>
              <w:t>ostatní</w:t>
            </w:r>
          </w:p>
        </w:tc>
      </w:tr>
      <w:tr w:rsidR="00AA1EEA" w14:paraId="43CDC962" w14:textId="77777777" w:rsidTr="00F3186A">
        <w:trPr>
          <w:cantSplit/>
          <w:trHeight w:val="70"/>
        </w:trPr>
        <w:tc>
          <w:tcPr>
            <w:tcW w:w="3345" w:type="dxa"/>
            <w:gridSpan w:val="2"/>
            <w:shd w:val="clear" w:color="auto" w:fill="F7CAAC"/>
          </w:tcPr>
          <w:p w14:paraId="7C70A475" w14:textId="77777777" w:rsidR="00AA1EEA" w:rsidRDefault="00AA1EEA" w:rsidP="003F6EB7">
            <w:pPr>
              <w:jc w:val="both"/>
            </w:pPr>
            <w:r>
              <w:rPr>
                <w:b/>
              </w:rPr>
              <w:t>Obor jmenovacího řízení</w:t>
            </w:r>
          </w:p>
        </w:tc>
        <w:tc>
          <w:tcPr>
            <w:tcW w:w="2245" w:type="dxa"/>
            <w:gridSpan w:val="2"/>
            <w:shd w:val="clear" w:color="auto" w:fill="F7CAAC"/>
          </w:tcPr>
          <w:p w14:paraId="08621571" w14:textId="77777777"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14:paraId="35DD4A1F" w14:textId="77777777" w:rsidR="00AA1EEA" w:rsidRDefault="00AA1EEA" w:rsidP="003F6EB7">
            <w:pPr>
              <w:jc w:val="both"/>
            </w:pPr>
            <w:r>
              <w:rPr>
                <w:b/>
              </w:rPr>
              <w:t>Řízení konáno na VŠ</w:t>
            </w:r>
          </w:p>
        </w:tc>
        <w:tc>
          <w:tcPr>
            <w:tcW w:w="632" w:type="dxa"/>
            <w:vMerge w:val="restart"/>
            <w:tcBorders>
              <w:left w:val="single" w:sz="12" w:space="0" w:color="auto"/>
            </w:tcBorders>
          </w:tcPr>
          <w:p w14:paraId="05715857" w14:textId="77777777" w:rsidR="00AA1EEA" w:rsidRDefault="005B2559" w:rsidP="003F6EB7">
            <w:pPr>
              <w:jc w:val="both"/>
              <w:rPr>
                <w:b/>
              </w:rPr>
            </w:pPr>
            <w:r>
              <w:rPr>
                <w:b/>
              </w:rPr>
              <w:t>1</w:t>
            </w:r>
          </w:p>
        </w:tc>
        <w:tc>
          <w:tcPr>
            <w:tcW w:w="693" w:type="dxa"/>
            <w:vMerge w:val="restart"/>
          </w:tcPr>
          <w:p w14:paraId="6856A33F" w14:textId="77777777" w:rsidR="00AA1EEA" w:rsidRDefault="005B2559" w:rsidP="003F6EB7">
            <w:pPr>
              <w:jc w:val="both"/>
              <w:rPr>
                <w:b/>
              </w:rPr>
            </w:pPr>
            <w:r>
              <w:rPr>
                <w:b/>
              </w:rPr>
              <w:t>0</w:t>
            </w:r>
          </w:p>
        </w:tc>
        <w:tc>
          <w:tcPr>
            <w:tcW w:w="694" w:type="dxa"/>
            <w:vMerge w:val="restart"/>
          </w:tcPr>
          <w:p w14:paraId="5EC19714" w14:textId="77777777" w:rsidR="00AA1EEA" w:rsidRDefault="005B2559" w:rsidP="003F6EB7">
            <w:pPr>
              <w:jc w:val="both"/>
              <w:rPr>
                <w:b/>
              </w:rPr>
            </w:pPr>
            <w:r>
              <w:rPr>
                <w:b/>
              </w:rPr>
              <w:t>0</w:t>
            </w:r>
          </w:p>
        </w:tc>
      </w:tr>
      <w:tr w:rsidR="00AA1EEA" w14:paraId="0A481EC9" w14:textId="77777777" w:rsidTr="00F3186A">
        <w:trPr>
          <w:trHeight w:val="205"/>
        </w:trPr>
        <w:tc>
          <w:tcPr>
            <w:tcW w:w="3345" w:type="dxa"/>
            <w:gridSpan w:val="2"/>
          </w:tcPr>
          <w:p w14:paraId="48B39CC0" w14:textId="77777777" w:rsidR="00AA1EEA" w:rsidRDefault="00AA1EEA" w:rsidP="003F6EB7">
            <w:pPr>
              <w:jc w:val="both"/>
            </w:pPr>
          </w:p>
        </w:tc>
        <w:tc>
          <w:tcPr>
            <w:tcW w:w="2245" w:type="dxa"/>
            <w:gridSpan w:val="2"/>
          </w:tcPr>
          <w:p w14:paraId="2D915E06" w14:textId="77777777" w:rsidR="00AA1EEA" w:rsidRDefault="00AA1EEA" w:rsidP="003F6EB7">
            <w:pPr>
              <w:jc w:val="both"/>
            </w:pPr>
          </w:p>
        </w:tc>
        <w:tc>
          <w:tcPr>
            <w:tcW w:w="2248" w:type="dxa"/>
            <w:gridSpan w:val="4"/>
            <w:tcBorders>
              <w:right w:val="single" w:sz="12" w:space="0" w:color="auto"/>
            </w:tcBorders>
          </w:tcPr>
          <w:p w14:paraId="3CD0D1B7" w14:textId="77777777" w:rsidR="00AA1EEA" w:rsidRDefault="00AA1EEA" w:rsidP="003F6EB7">
            <w:pPr>
              <w:jc w:val="both"/>
            </w:pPr>
          </w:p>
        </w:tc>
        <w:tc>
          <w:tcPr>
            <w:tcW w:w="632" w:type="dxa"/>
            <w:vMerge/>
            <w:tcBorders>
              <w:left w:val="single" w:sz="12" w:space="0" w:color="auto"/>
            </w:tcBorders>
            <w:vAlign w:val="center"/>
          </w:tcPr>
          <w:p w14:paraId="320A2289" w14:textId="77777777" w:rsidR="00AA1EEA" w:rsidRDefault="00AA1EEA" w:rsidP="003F6EB7">
            <w:pPr>
              <w:rPr>
                <w:b/>
              </w:rPr>
            </w:pPr>
          </w:p>
        </w:tc>
        <w:tc>
          <w:tcPr>
            <w:tcW w:w="693" w:type="dxa"/>
            <w:vMerge/>
            <w:vAlign w:val="center"/>
          </w:tcPr>
          <w:p w14:paraId="49DBBF6E" w14:textId="77777777" w:rsidR="00AA1EEA" w:rsidRDefault="00AA1EEA" w:rsidP="003F6EB7">
            <w:pPr>
              <w:rPr>
                <w:b/>
              </w:rPr>
            </w:pPr>
          </w:p>
        </w:tc>
        <w:tc>
          <w:tcPr>
            <w:tcW w:w="694" w:type="dxa"/>
            <w:vMerge/>
            <w:vAlign w:val="center"/>
          </w:tcPr>
          <w:p w14:paraId="0E4BBAC0" w14:textId="77777777" w:rsidR="00AA1EEA" w:rsidRDefault="00AA1EEA" w:rsidP="003F6EB7">
            <w:pPr>
              <w:rPr>
                <w:b/>
              </w:rPr>
            </w:pPr>
          </w:p>
        </w:tc>
      </w:tr>
      <w:tr w:rsidR="00AA1EEA" w14:paraId="08BF24E1" w14:textId="77777777" w:rsidTr="00F3186A">
        <w:tc>
          <w:tcPr>
            <w:tcW w:w="9857" w:type="dxa"/>
            <w:gridSpan w:val="11"/>
            <w:shd w:val="clear" w:color="auto" w:fill="F7CAAC"/>
          </w:tcPr>
          <w:p w14:paraId="0BD1BFFE" w14:textId="77777777"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14:paraId="72B8CCDF" w14:textId="77777777" w:rsidTr="00F3186A">
        <w:trPr>
          <w:trHeight w:val="2347"/>
        </w:trPr>
        <w:tc>
          <w:tcPr>
            <w:tcW w:w="9857" w:type="dxa"/>
            <w:gridSpan w:val="11"/>
          </w:tcPr>
          <w:p w14:paraId="27F688A8" w14:textId="77777777"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63" w:history="1">
              <w:r w:rsidRPr="00774EC6">
                <w:rPr>
                  <w:rStyle w:val="Hypertextovodkaz"/>
                </w:rPr>
                <w:t>https://doi.org/10.7441/joc.2018.01.03</w:t>
              </w:r>
            </w:hyperlink>
            <w:r>
              <w:t xml:space="preserve"> </w:t>
            </w:r>
            <w:r w:rsidRPr="004154B1">
              <w:t>(25%)</w:t>
            </w:r>
          </w:p>
          <w:p w14:paraId="37E5625C" w14:textId="77777777"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14:paraId="75FB2847" w14:textId="77777777"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64" w:history="1">
              <w:r w:rsidRPr="003E4C0E">
                <w:rPr>
                  <w:rStyle w:val="Hypertextovodkaz"/>
                </w:rPr>
                <w:t>https://doi.org/10.17512/pjms.2017.15.1.08</w:t>
              </w:r>
            </w:hyperlink>
            <w:r w:rsidRPr="003E4C0E">
              <w:t xml:space="preserve">  </w:t>
            </w:r>
            <w:r>
              <w:t>(40%)</w:t>
            </w:r>
            <w:r w:rsidRPr="004827AC">
              <w:t>.</w:t>
            </w:r>
          </w:p>
          <w:p w14:paraId="5B4B4C3E" w14:textId="0A0AEAD6" w:rsidR="00AA1EEA" w:rsidRPr="00690E31" w:rsidRDefault="00690E31" w:rsidP="00AA1EEA">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ISBN 978-0-9855497-1-8 (90%).</w:t>
            </w:r>
          </w:p>
        </w:tc>
      </w:tr>
      <w:tr w:rsidR="00AA1EEA" w14:paraId="153A52B6" w14:textId="77777777" w:rsidTr="00F3186A">
        <w:trPr>
          <w:trHeight w:val="218"/>
        </w:trPr>
        <w:tc>
          <w:tcPr>
            <w:tcW w:w="9857" w:type="dxa"/>
            <w:gridSpan w:val="11"/>
            <w:shd w:val="clear" w:color="auto" w:fill="F7CAAC"/>
          </w:tcPr>
          <w:p w14:paraId="36988BDC" w14:textId="77777777" w:rsidR="00AA1EEA" w:rsidRDefault="00AA1EEA" w:rsidP="003F6EB7">
            <w:pPr>
              <w:rPr>
                <w:b/>
              </w:rPr>
            </w:pPr>
            <w:r>
              <w:rPr>
                <w:b/>
              </w:rPr>
              <w:t>Působení v zahraničí</w:t>
            </w:r>
          </w:p>
        </w:tc>
      </w:tr>
      <w:tr w:rsidR="00AA1EEA" w14:paraId="51E1AE23" w14:textId="77777777" w:rsidTr="00F3186A">
        <w:trPr>
          <w:trHeight w:val="135"/>
        </w:trPr>
        <w:tc>
          <w:tcPr>
            <w:tcW w:w="9857" w:type="dxa"/>
            <w:gridSpan w:val="11"/>
          </w:tcPr>
          <w:p w14:paraId="7983D725" w14:textId="77777777" w:rsidR="00AA1EEA" w:rsidRDefault="00AA1EEA" w:rsidP="003F6EB7">
            <w:pPr>
              <w:rPr>
                <w:b/>
              </w:rPr>
            </w:pPr>
          </w:p>
        </w:tc>
      </w:tr>
      <w:tr w:rsidR="00AA1EEA" w14:paraId="595D61C5" w14:textId="77777777" w:rsidTr="00F3186A">
        <w:trPr>
          <w:cantSplit/>
          <w:trHeight w:val="70"/>
        </w:trPr>
        <w:tc>
          <w:tcPr>
            <w:tcW w:w="2516" w:type="dxa"/>
            <w:shd w:val="clear" w:color="auto" w:fill="F7CAAC"/>
          </w:tcPr>
          <w:p w14:paraId="59E24CC1" w14:textId="77777777" w:rsidR="00AA1EEA" w:rsidRDefault="00AA1EEA" w:rsidP="003F6EB7">
            <w:pPr>
              <w:jc w:val="both"/>
              <w:rPr>
                <w:b/>
              </w:rPr>
            </w:pPr>
            <w:r>
              <w:rPr>
                <w:b/>
              </w:rPr>
              <w:t xml:space="preserve">Podpis </w:t>
            </w:r>
          </w:p>
        </w:tc>
        <w:tc>
          <w:tcPr>
            <w:tcW w:w="4536" w:type="dxa"/>
            <w:gridSpan w:val="5"/>
          </w:tcPr>
          <w:p w14:paraId="59A7725C" w14:textId="77777777" w:rsidR="00AA1EEA" w:rsidRDefault="00AA1EEA" w:rsidP="003F6EB7">
            <w:pPr>
              <w:jc w:val="both"/>
            </w:pPr>
          </w:p>
        </w:tc>
        <w:tc>
          <w:tcPr>
            <w:tcW w:w="786" w:type="dxa"/>
            <w:gridSpan w:val="2"/>
            <w:shd w:val="clear" w:color="auto" w:fill="F7CAAC"/>
          </w:tcPr>
          <w:p w14:paraId="07DB22FE" w14:textId="77777777" w:rsidR="00AA1EEA" w:rsidRDefault="00AA1EEA" w:rsidP="003F6EB7">
            <w:pPr>
              <w:jc w:val="both"/>
            </w:pPr>
            <w:r>
              <w:rPr>
                <w:b/>
              </w:rPr>
              <w:t>datum</w:t>
            </w:r>
          </w:p>
        </w:tc>
        <w:tc>
          <w:tcPr>
            <w:tcW w:w="2019" w:type="dxa"/>
            <w:gridSpan w:val="3"/>
          </w:tcPr>
          <w:p w14:paraId="7CDA2F81" w14:textId="77777777" w:rsidR="00AA1EEA" w:rsidRDefault="00AA1EEA" w:rsidP="003F6EB7">
            <w:pPr>
              <w:jc w:val="both"/>
            </w:pPr>
          </w:p>
        </w:tc>
      </w:tr>
    </w:tbl>
    <w:p w14:paraId="400E94D5" w14:textId="77777777" w:rsidR="00974DEB" w:rsidRDefault="00974DE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872"/>
        <w:gridCol w:w="383"/>
        <w:gridCol w:w="470"/>
        <w:gridCol w:w="998"/>
        <w:gridCol w:w="712"/>
        <w:gridCol w:w="77"/>
        <w:gridCol w:w="776"/>
        <w:gridCol w:w="554"/>
        <w:gridCol w:w="697"/>
      </w:tblGrid>
      <w:tr w:rsidR="00974DEB" w14:paraId="3683309C" w14:textId="77777777" w:rsidTr="00974DEB">
        <w:tc>
          <w:tcPr>
            <w:tcW w:w="9859" w:type="dxa"/>
            <w:gridSpan w:val="11"/>
            <w:tcBorders>
              <w:bottom w:val="double" w:sz="4" w:space="0" w:color="auto"/>
            </w:tcBorders>
            <w:shd w:val="clear" w:color="auto" w:fill="BDD6EE"/>
          </w:tcPr>
          <w:p w14:paraId="7B42389F" w14:textId="77777777" w:rsidR="00974DEB" w:rsidRDefault="00974DEB" w:rsidP="00974DEB">
            <w:pPr>
              <w:jc w:val="both"/>
              <w:rPr>
                <w:b/>
                <w:sz w:val="28"/>
              </w:rPr>
            </w:pPr>
            <w:r>
              <w:rPr>
                <w:b/>
                <w:sz w:val="28"/>
              </w:rPr>
              <w:t>C-I – Personální zabezpečení</w:t>
            </w:r>
          </w:p>
        </w:tc>
      </w:tr>
      <w:tr w:rsidR="00974DEB" w14:paraId="6C6CE5E2" w14:textId="77777777" w:rsidTr="00974DEB">
        <w:tc>
          <w:tcPr>
            <w:tcW w:w="2518" w:type="dxa"/>
            <w:tcBorders>
              <w:top w:val="double" w:sz="4" w:space="0" w:color="auto"/>
            </w:tcBorders>
            <w:shd w:val="clear" w:color="auto" w:fill="F7CAAC"/>
          </w:tcPr>
          <w:p w14:paraId="61ECAC75" w14:textId="77777777" w:rsidR="00974DEB" w:rsidRDefault="00974DEB" w:rsidP="00974DEB">
            <w:pPr>
              <w:jc w:val="both"/>
              <w:rPr>
                <w:b/>
              </w:rPr>
            </w:pPr>
            <w:r>
              <w:rPr>
                <w:b/>
              </w:rPr>
              <w:t>Vysoká škola</w:t>
            </w:r>
          </w:p>
        </w:tc>
        <w:tc>
          <w:tcPr>
            <w:tcW w:w="7341" w:type="dxa"/>
            <w:gridSpan w:val="10"/>
          </w:tcPr>
          <w:p w14:paraId="4FA0F1E6" w14:textId="77777777" w:rsidR="00974DEB" w:rsidRDefault="00974DEB" w:rsidP="00974DEB">
            <w:pPr>
              <w:jc w:val="both"/>
            </w:pPr>
            <w:r>
              <w:t>Univerzita Tomáše Bati ve Zlíně</w:t>
            </w:r>
          </w:p>
        </w:tc>
      </w:tr>
      <w:tr w:rsidR="00974DEB" w14:paraId="55208F97" w14:textId="77777777" w:rsidTr="00974DEB">
        <w:trPr>
          <w:trHeight w:val="121"/>
        </w:trPr>
        <w:tc>
          <w:tcPr>
            <w:tcW w:w="2518" w:type="dxa"/>
            <w:shd w:val="clear" w:color="auto" w:fill="F7CAAC"/>
          </w:tcPr>
          <w:p w14:paraId="28BC0D6F" w14:textId="77777777" w:rsidR="00974DEB" w:rsidRDefault="00974DEB" w:rsidP="00974DEB">
            <w:pPr>
              <w:jc w:val="both"/>
              <w:rPr>
                <w:b/>
              </w:rPr>
            </w:pPr>
            <w:r>
              <w:rPr>
                <w:b/>
              </w:rPr>
              <w:t>Součást vysoké školy</w:t>
            </w:r>
          </w:p>
        </w:tc>
        <w:tc>
          <w:tcPr>
            <w:tcW w:w="7341" w:type="dxa"/>
            <w:gridSpan w:val="10"/>
          </w:tcPr>
          <w:p w14:paraId="515C1864" w14:textId="77777777" w:rsidR="00974DEB" w:rsidRDefault="00974DEB" w:rsidP="00974DEB">
            <w:pPr>
              <w:jc w:val="both"/>
            </w:pPr>
            <w:r>
              <w:t>Fakulta managementu a ekonomiky</w:t>
            </w:r>
          </w:p>
        </w:tc>
      </w:tr>
      <w:tr w:rsidR="00974DEB" w14:paraId="5EFC8E4A" w14:textId="77777777" w:rsidTr="00974DEB">
        <w:tc>
          <w:tcPr>
            <w:tcW w:w="2518" w:type="dxa"/>
            <w:shd w:val="clear" w:color="auto" w:fill="F7CAAC"/>
          </w:tcPr>
          <w:p w14:paraId="5D3176D6" w14:textId="77777777" w:rsidR="00974DEB" w:rsidRDefault="00974DEB" w:rsidP="00974DEB">
            <w:pPr>
              <w:jc w:val="both"/>
              <w:rPr>
                <w:b/>
              </w:rPr>
            </w:pPr>
            <w:r>
              <w:rPr>
                <w:b/>
              </w:rPr>
              <w:t>Název studijního programu</w:t>
            </w:r>
          </w:p>
        </w:tc>
        <w:tc>
          <w:tcPr>
            <w:tcW w:w="7341" w:type="dxa"/>
            <w:gridSpan w:val="10"/>
          </w:tcPr>
          <w:p w14:paraId="4DA8C78F" w14:textId="2E5334C6" w:rsidR="00974DEB" w:rsidRDefault="00974DEB" w:rsidP="00974DEB">
            <w:pPr>
              <w:jc w:val="both"/>
            </w:pPr>
            <w:r>
              <w:t>Průmyslové inženýrství</w:t>
            </w:r>
          </w:p>
        </w:tc>
      </w:tr>
      <w:tr w:rsidR="00974DEB" w14:paraId="60508F20" w14:textId="77777777" w:rsidTr="00974DEB">
        <w:tc>
          <w:tcPr>
            <w:tcW w:w="2518" w:type="dxa"/>
            <w:shd w:val="clear" w:color="auto" w:fill="F7CAAC"/>
          </w:tcPr>
          <w:p w14:paraId="19EBA8D1" w14:textId="77777777" w:rsidR="00974DEB" w:rsidRDefault="00974DEB" w:rsidP="00974DEB">
            <w:pPr>
              <w:jc w:val="both"/>
              <w:rPr>
                <w:b/>
              </w:rPr>
            </w:pPr>
            <w:r>
              <w:rPr>
                <w:b/>
              </w:rPr>
              <w:t>Jméno a příjmení</w:t>
            </w:r>
          </w:p>
        </w:tc>
        <w:tc>
          <w:tcPr>
            <w:tcW w:w="4536" w:type="dxa"/>
            <w:gridSpan w:val="5"/>
          </w:tcPr>
          <w:p w14:paraId="00B81E0A" w14:textId="77777777" w:rsidR="00974DEB" w:rsidRDefault="00974DEB" w:rsidP="00974DEB">
            <w:pPr>
              <w:jc w:val="both"/>
            </w:pPr>
            <w:r>
              <w:t>Zdeněk POKLUDA</w:t>
            </w:r>
          </w:p>
        </w:tc>
        <w:tc>
          <w:tcPr>
            <w:tcW w:w="709" w:type="dxa"/>
            <w:shd w:val="clear" w:color="auto" w:fill="F7CAAC"/>
          </w:tcPr>
          <w:p w14:paraId="32651D61" w14:textId="77777777" w:rsidR="00974DEB" w:rsidRDefault="00974DEB" w:rsidP="00974DEB">
            <w:pPr>
              <w:jc w:val="both"/>
              <w:rPr>
                <w:b/>
              </w:rPr>
            </w:pPr>
            <w:r>
              <w:rPr>
                <w:b/>
              </w:rPr>
              <w:t>Tituly</w:t>
            </w:r>
          </w:p>
        </w:tc>
        <w:tc>
          <w:tcPr>
            <w:tcW w:w="2096" w:type="dxa"/>
            <w:gridSpan w:val="4"/>
          </w:tcPr>
          <w:p w14:paraId="6C24F179" w14:textId="77777777" w:rsidR="00974DEB" w:rsidRDefault="00974DEB" w:rsidP="00974DEB">
            <w:pPr>
              <w:jc w:val="both"/>
            </w:pPr>
            <w:r>
              <w:t>PhDr.</w:t>
            </w:r>
          </w:p>
        </w:tc>
      </w:tr>
      <w:tr w:rsidR="00974DEB" w14:paraId="0745A075" w14:textId="77777777" w:rsidTr="00974DEB">
        <w:tc>
          <w:tcPr>
            <w:tcW w:w="2518" w:type="dxa"/>
            <w:shd w:val="clear" w:color="auto" w:fill="F7CAAC"/>
          </w:tcPr>
          <w:p w14:paraId="0D8FB0E5" w14:textId="77777777" w:rsidR="00974DEB" w:rsidRDefault="00974DEB" w:rsidP="00974DEB">
            <w:pPr>
              <w:jc w:val="both"/>
              <w:rPr>
                <w:b/>
              </w:rPr>
            </w:pPr>
            <w:r>
              <w:rPr>
                <w:b/>
              </w:rPr>
              <w:t>Rok narození</w:t>
            </w:r>
          </w:p>
        </w:tc>
        <w:tc>
          <w:tcPr>
            <w:tcW w:w="829" w:type="dxa"/>
          </w:tcPr>
          <w:p w14:paraId="5C81F4BE" w14:textId="77777777" w:rsidR="00974DEB" w:rsidRDefault="00974DEB" w:rsidP="00974DEB">
            <w:pPr>
              <w:jc w:val="both"/>
            </w:pPr>
            <w:r>
              <w:t>1946</w:t>
            </w:r>
          </w:p>
        </w:tc>
        <w:tc>
          <w:tcPr>
            <w:tcW w:w="1864" w:type="dxa"/>
            <w:shd w:val="clear" w:color="auto" w:fill="F7CAAC"/>
          </w:tcPr>
          <w:p w14:paraId="0096F5AB" w14:textId="77777777" w:rsidR="00974DEB" w:rsidRDefault="00974DEB" w:rsidP="00974DEB">
            <w:pPr>
              <w:jc w:val="both"/>
              <w:rPr>
                <w:b/>
              </w:rPr>
            </w:pPr>
            <w:r>
              <w:rPr>
                <w:b/>
              </w:rPr>
              <w:t>typ vztahu k VŠ</w:t>
            </w:r>
          </w:p>
        </w:tc>
        <w:tc>
          <w:tcPr>
            <w:tcW w:w="849" w:type="dxa"/>
            <w:gridSpan w:val="2"/>
          </w:tcPr>
          <w:p w14:paraId="3A5B5007" w14:textId="77777777" w:rsidR="00974DEB" w:rsidRDefault="00974DEB" w:rsidP="00974DEB">
            <w:pPr>
              <w:jc w:val="both"/>
            </w:pPr>
            <w:r>
              <w:t>pp</w:t>
            </w:r>
          </w:p>
        </w:tc>
        <w:tc>
          <w:tcPr>
            <w:tcW w:w="994" w:type="dxa"/>
            <w:shd w:val="clear" w:color="auto" w:fill="F7CAAC"/>
          </w:tcPr>
          <w:p w14:paraId="5C19EB24" w14:textId="77777777" w:rsidR="00974DEB" w:rsidRDefault="00974DEB" w:rsidP="00974DEB">
            <w:pPr>
              <w:jc w:val="both"/>
              <w:rPr>
                <w:b/>
              </w:rPr>
            </w:pPr>
            <w:r>
              <w:rPr>
                <w:b/>
              </w:rPr>
              <w:t>rozsah</w:t>
            </w:r>
          </w:p>
        </w:tc>
        <w:tc>
          <w:tcPr>
            <w:tcW w:w="709" w:type="dxa"/>
          </w:tcPr>
          <w:p w14:paraId="695EBE22" w14:textId="77777777" w:rsidR="00974DEB" w:rsidRDefault="00974DEB" w:rsidP="00974DEB">
            <w:pPr>
              <w:jc w:val="both"/>
            </w:pPr>
            <w:r>
              <w:t xml:space="preserve">14 </w:t>
            </w:r>
          </w:p>
        </w:tc>
        <w:tc>
          <w:tcPr>
            <w:tcW w:w="850" w:type="dxa"/>
            <w:gridSpan w:val="2"/>
            <w:shd w:val="clear" w:color="auto" w:fill="F7CAAC"/>
          </w:tcPr>
          <w:p w14:paraId="72B11A6E" w14:textId="77777777" w:rsidR="00974DEB" w:rsidRDefault="00974DEB" w:rsidP="00974DEB">
            <w:pPr>
              <w:jc w:val="both"/>
              <w:rPr>
                <w:b/>
              </w:rPr>
            </w:pPr>
            <w:r>
              <w:rPr>
                <w:b/>
              </w:rPr>
              <w:t>do kdy</w:t>
            </w:r>
          </w:p>
        </w:tc>
        <w:tc>
          <w:tcPr>
            <w:tcW w:w="1246" w:type="dxa"/>
            <w:gridSpan w:val="2"/>
          </w:tcPr>
          <w:p w14:paraId="0F4FE660" w14:textId="51B941D8" w:rsidR="00974DEB" w:rsidRDefault="00B96CC2" w:rsidP="00974DEB">
            <w:pPr>
              <w:jc w:val="both"/>
            </w:pPr>
            <w:r>
              <w:t>12/2020</w:t>
            </w:r>
          </w:p>
        </w:tc>
      </w:tr>
      <w:tr w:rsidR="00974DEB" w14:paraId="482F4EC9" w14:textId="77777777" w:rsidTr="00974DEB">
        <w:tc>
          <w:tcPr>
            <w:tcW w:w="5211" w:type="dxa"/>
            <w:gridSpan w:val="3"/>
            <w:shd w:val="clear" w:color="auto" w:fill="F7CAAC"/>
          </w:tcPr>
          <w:p w14:paraId="15296918" w14:textId="77777777" w:rsidR="00974DEB" w:rsidRDefault="00974DEB" w:rsidP="00974DEB">
            <w:pPr>
              <w:jc w:val="both"/>
              <w:rPr>
                <w:b/>
              </w:rPr>
            </w:pPr>
            <w:r>
              <w:rPr>
                <w:b/>
              </w:rPr>
              <w:t>Typ vztahu na součásti VŠ, která uskutečňuje st. program</w:t>
            </w:r>
          </w:p>
        </w:tc>
        <w:tc>
          <w:tcPr>
            <w:tcW w:w="849" w:type="dxa"/>
            <w:gridSpan w:val="2"/>
          </w:tcPr>
          <w:p w14:paraId="70B18739" w14:textId="77777777" w:rsidR="00974DEB" w:rsidRDefault="00974DEB" w:rsidP="00974DEB">
            <w:pPr>
              <w:jc w:val="both"/>
            </w:pPr>
          </w:p>
        </w:tc>
        <w:tc>
          <w:tcPr>
            <w:tcW w:w="994" w:type="dxa"/>
            <w:shd w:val="clear" w:color="auto" w:fill="F7CAAC"/>
          </w:tcPr>
          <w:p w14:paraId="659D76D0" w14:textId="77777777" w:rsidR="00974DEB" w:rsidRDefault="00974DEB" w:rsidP="00974DEB">
            <w:pPr>
              <w:jc w:val="both"/>
              <w:rPr>
                <w:b/>
              </w:rPr>
            </w:pPr>
            <w:r>
              <w:rPr>
                <w:b/>
              </w:rPr>
              <w:t>rozsah</w:t>
            </w:r>
          </w:p>
        </w:tc>
        <w:tc>
          <w:tcPr>
            <w:tcW w:w="709" w:type="dxa"/>
          </w:tcPr>
          <w:p w14:paraId="64E3F2FC" w14:textId="77777777" w:rsidR="00974DEB" w:rsidRDefault="00974DEB" w:rsidP="00974DEB">
            <w:pPr>
              <w:jc w:val="both"/>
            </w:pPr>
          </w:p>
        </w:tc>
        <w:tc>
          <w:tcPr>
            <w:tcW w:w="850" w:type="dxa"/>
            <w:gridSpan w:val="2"/>
            <w:shd w:val="clear" w:color="auto" w:fill="F7CAAC"/>
          </w:tcPr>
          <w:p w14:paraId="17ED9D31" w14:textId="77777777" w:rsidR="00974DEB" w:rsidRDefault="00974DEB" w:rsidP="00974DEB">
            <w:pPr>
              <w:jc w:val="both"/>
              <w:rPr>
                <w:b/>
              </w:rPr>
            </w:pPr>
            <w:r>
              <w:rPr>
                <w:b/>
              </w:rPr>
              <w:t>do kdy</w:t>
            </w:r>
          </w:p>
        </w:tc>
        <w:tc>
          <w:tcPr>
            <w:tcW w:w="1246" w:type="dxa"/>
            <w:gridSpan w:val="2"/>
          </w:tcPr>
          <w:p w14:paraId="11B42D02" w14:textId="77777777" w:rsidR="00974DEB" w:rsidRDefault="00974DEB" w:rsidP="00974DEB">
            <w:pPr>
              <w:jc w:val="both"/>
            </w:pPr>
          </w:p>
        </w:tc>
      </w:tr>
      <w:tr w:rsidR="00974DEB" w14:paraId="230B1DDD" w14:textId="77777777" w:rsidTr="00974DEB">
        <w:tc>
          <w:tcPr>
            <w:tcW w:w="6060" w:type="dxa"/>
            <w:gridSpan w:val="5"/>
            <w:shd w:val="clear" w:color="auto" w:fill="F7CAAC"/>
          </w:tcPr>
          <w:p w14:paraId="59EE638A" w14:textId="77777777" w:rsidR="00974DEB" w:rsidRDefault="00974DEB" w:rsidP="00974DEB">
            <w:pPr>
              <w:jc w:val="both"/>
            </w:pPr>
            <w:r>
              <w:rPr>
                <w:b/>
              </w:rPr>
              <w:t>Další současná působení jako akademický pracovník na jiných VŠ</w:t>
            </w:r>
          </w:p>
        </w:tc>
        <w:tc>
          <w:tcPr>
            <w:tcW w:w="1703" w:type="dxa"/>
            <w:gridSpan w:val="2"/>
            <w:shd w:val="clear" w:color="auto" w:fill="F7CAAC"/>
          </w:tcPr>
          <w:p w14:paraId="296D7BE7" w14:textId="77777777" w:rsidR="00974DEB" w:rsidRDefault="00974DEB" w:rsidP="00974DEB">
            <w:pPr>
              <w:jc w:val="both"/>
              <w:rPr>
                <w:b/>
              </w:rPr>
            </w:pPr>
            <w:r>
              <w:rPr>
                <w:b/>
              </w:rPr>
              <w:t>typ prac. vztahu</w:t>
            </w:r>
          </w:p>
        </w:tc>
        <w:tc>
          <w:tcPr>
            <w:tcW w:w="2096" w:type="dxa"/>
            <w:gridSpan w:val="4"/>
            <w:shd w:val="clear" w:color="auto" w:fill="F7CAAC"/>
          </w:tcPr>
          <w:p w14:paraId="68370D6E" w14:textId="77777777" w:rsidR="00974DEB" w:rsidRDefault="00974DEB" w:rsidP="00974DEB">
            <w:pPr>
              <w:jc w:val="both"/>
              <w:rPr>
                <w:b/>
              </w:rPr>
            </w:pPr>
            <w:r>
              <w:rPr>
                <w:b/>
              </w:rPr>
              <w:t>rozsah</w:t>
            </w:r>
          </w:p>
        </w:tc>
      </w:tr>
      <w:tr w:rsidR="00974DEB" w14:paraId="5BBEB7F8" w14:textId="77777777" w:rsidTr="00974DEB">
        <w:tc>
          <w:tcPr>
            <w:tcW w:w="6060" w:type="dxa"/>
            <w:gridSpan w:val="5"/>
          </w:tcPr>
          <w:p w14:paraId="7C856626" w14:textId="77777777" w:rsidR="00974DEB" w:rsidRDefault="00974DEB" w:rsidP="00974DEB">
            <w:pPr>
              <w:jc w:val="both"/>
            </w:pPr>
          </w:p>
        </w:tc>
        <w:tc>
          <w:tcPr>
            <w:tcW w:w="1703" w:type="dxa"/>
            <w:gridSpan w:val="2"/>
          </w:tcPr>
          <w:p w14:paraId="24ACA8DB" w14:textId="77777777" w:rsidR="00974DEB" w:rsidRDefault="00974DEB" w:rsidP="00974DEB">
            <w:pPr>
              <w:jc w:val="both"/>
            </w:pPr>
          </w:p>
        </w:tc>
        <w:tc>
          <w:tcPr>
            <w:tcW w:w="2096" w:type="dxa"/>
            <w:gridSpan w:val="4"/>
          </w:tcPr>
          <w:p w14:paraId="0ED6A683" w14:textId="77777777" w:rsidR="00974DEB" w:rsidRDefault="00974DEB" w:rsidP="00974DEB">
            <w:pPr>
              <w:jc w:val="both"/>
            </w:pPr>
          </w:p>
        </w:tc>
      </w:tr>
      <w:tr w:rsidR="00974DEB" w14:paraId="767DFE86" w14:textId="77777777" w:rsidTr="00974DEB">
        <w:tc>
          <w:tcPr>
            <w:tcW w:w="6060" w:type="dxa"/>
            <w:gridSpan w:val="5"/>
          </w:tcPr>
          <w:p w14:paraId="3EA490C4" w14:textId="77777777" w:rsidR="00974DEB" w:rsidRDefault="00974DEB" w:rsidP="00974DEB">
            <w:pPr>
              <w:jc w:val="both"/>
            </w:pPr>
          </w:p>
        </w:tc>
        <w:tc>
          <w:tcPr>
            <w:tcW w:w="1703" w:type="dxa"/>
            <w:gridSpan w:val="2"/>
          </w:tcPr>
          <w:p w14:paraId="4A5289B7" w14:textId="77777777" w:rsidR="00974DEB" w:rsidRDefault="00974DEB" w:rsidP="00974DEB">
            <w:pPr>
              <w:jc w:val="both"/>
            </w:pPr>
          </w:p>
        </w:tc>
        <w:tc>
          <w:tcPr>
            <w:tcW w:w="2096" w:type="dxa"/>
            <w:gridSpan w:val="4"/>
          </w:tcPr>
          <w:p w14:paraId="5B7A1B81" w14:textId="77777777" w:rsidR="00974DEB" w:rsidRDefault="00974DEB" w:rsidP="00974DEB">
            <w:pPr>
              <w:jc w:val="both"/>
            </w:pPr>
          </w:p>
        </w:tc>
      </w:tr>
      <w:tr w:rsidR="00974DEB" w14:paraId="35F3859A" w14:textId="77777777" w:rsidTr="00974DEB">
        <w:tc>
          <w:tcPr>
            <w:tcW w:w="6060" w:type="dxa"/>
            <w:gridSpan w:val="5"/>
          </w:tcPr>
          <w:p w14:paraId="5A9A52A3" w14:textId="77777777" w:rsidR="00974DEB" w:rsidRDefault="00974DEB" w:rsidP="00974DEB">
            <w:pPr>
              <w:jc w:val="both"/>
            </w:pPr>
          </w:p>
        </w:tc>
        <w:tc>
          <w:tcPr>
            <w:tcW w:w="1703" w:type="dxa"/>
            <w:gridSpan w:val="2"/>
          </w:tcPr>
          <w:p w14:paraId="6D613012" w14:textId="77777777" w:rsidR="00974DEB" w:rsidRDefault="00974DEB" w:rsidP="00974DEB">
            <w:pPr>
              <w:jc w:val="both"/>
            </w:pPr>
          </w:p>
        </w:tc>
        <w:tc>
          <w:tcPr>
            <w:tcW w:w="2096" w:type="dxa"/>
            <w:gridSpan w:val="4"/>
          </w:tcPr>
          <w:p w14:paraId="447E2238" w14:textId="77777777" w:rsidR="00974DEB" w:rsidRDefault="00974DEB" w:rsidP="00974DEB">
            <w:pPr>
              <w:jc w:val="both"/>
            </w:pPr>
          </w:p>
        </w:tc>
      </w:tr>
      <w:tr w:rsidR="00974DEB" w14:paraId="47FDD28F" w14:textId="77777777" w:rsidTr="00974DEB">
        <w:tc>
          <w:tcPr>
            <w:tcW w:w="6060" w:type="dxa"/>
            <w:gridSpan w:val="5"/>
          </w:tcPr>
          <w:p w14:paraId="5A5934D1" w14:textId="77777777" w:rsidR="00974DEB" w:rsidRDefault="00974DEB" w:rsidP="00974DEB">
            <w:pPr>
              <w:jc w:val="both"/>
            </w:pPr>
          </w:p>
        </w:tc>
        <w:tc>
          <w:tcPr>
            <w:tcW w:w="1703" w:type="dxa"/>
            <w:gridSpan w:val="2"/>
          </w:tcPr>
          <w:p w14:paraId="2B4C27E5" w14:textId="77777777" w:rsidR="00974DEB" w:rsidRDefault="00974DEB" w:rsidP="00974DEB">
            <w:pPr>
              <w:jc w:val="both"/>
            </w:pPr>
          </w:p>
        </w:tc>
        <w:tc>
          <w:tcPr>
            <w:tcW w:w="2096" w:type="dxa"/>
            <w:gridSpan w:val="4"/>
          </w:tcPr>
          <w:p w14:paraId="23A33A3C" w14:textId="77777777" w:rsidR="00974DEB" w:rsidRDefault="00974DEB" w:rsidP="00974DEB">
            <w:pPr>
              <w:jc w:val="both"/>
            </w:pPr>
          </w:p>
        </w:tc>
      </w:tr>
      <w:tr w:rsidR="00974DEB" w14:paraId="2493EE88" w14:textId="77777777" w:rsidTr="00974DEB">
        <w:tc>
          <w:tcPr>
            <w:tcW w:w="9859" w:type="dxa"/>
            <w:gridSpan w:val="11"/>
            <w:shd w:val="clear" w:color="auto" w:fill="F7CAAC"/>
          </w:tcPr>
          <w:p w14:paraId="6F838BB7" w14:textId="77777777" w:rsidR="00974DEB" w:rsidRDefault="00974DEB" w:rsidP="00974DEB">
            <w:pPr>
              <w:jc w:val="both"/>
            </w:pPr>
            <w:r>
              <w:rPr>
                <w:b/>
              </w:rPr>
              <w:t>Předměty příslušného studijního programu a způsob zapojení do jejich výuky, příp. další zapojení do uskutečňování studijního programu</w:t>
            </w:r>
          </w:p>
        </w:tc>
      </w:tr>
      <w:tr w:rsidR="00974DEB" w14:paraId="640063FD" w14:textId="77777777" w:rsidTr="00974DEB">
        <w:trPr>
          <w:trHeight w:val="360"/>
        </w:trPr>
        <w:tc>
          <w:tcPr>
            <w:tcW w:w="9859" w:type="dxa"/>
            <w:gridSpan w:val="11"/>
            <w:tcBorders>
              <w:top w:val="nil"/>
            </w:tcBorders>
          </w:tcPr>
          <w:p w14:paraId="5A32A568" w14:textId="164CCE83" w:rsidR="00974DEB" w:rsidRDefault="00974DEB">
            <w:pPr>
              <w:jc w:val="both"/>
            </w:pPr>
            <w:r w:rsidRPr="0091261A">
              <w:t>Historie podnikání firmy Baťa</w:t>
            </w:r>
            <w:r>
              <w:t xml:space="preserve"> – </w:t>
            </w:r>
            <w:r w:rsidRPr="002F41AF">
              <w:t>přednášející (</w:t>
            </w:r>
            <w:r w:rsidR="00DD7D36" w:rsidRPr="002F41AF">
              <w:t>50</w:t>
            </w:r>
            <w:r w:rsidRPr="002F41AF">
              <w:t>%)</w:t>
            </w:r>
          </w:p>
        </w:tc>
      </w:tr>
      <w:tr w:rsidR="00974DEB" w14:paraId="357769CB" w14:textId="77777777" w:rsidTr="00974DEB">
        <w:tc>
          <w:tcPr>
            <w:tcW w:w="9859" w:type="dxa"/>
            <w:gridSpan w:val="11"/>
            <w:shd w:val="clear" w:color="auto" w:fill="F7CAAC"/>
          </w:tcPr>
          <w:p w14:paraId="7E08DF9C" w14:textId="77777777" w:rsidR="00974DEB" w:rsidRDefault="00974DEB" w:rsidP="00974DEB">
            <w:pPr>
              <w:jc w:val="both"/>
            </w:pPr>
            <w:r>
              <w:rPr>
                <w:b/>
              </w:rPr>
              <w:t xml:space="preserve">Údaje o vzdělání na VŠ </w:t>
            </w:r>
          </w:p>
        </w:tc>
      </w:tr>
      <w:tr w:rsidR="00974DEB" w:rsidRPr="006079DC" w14:paraId="612EC4DA" w14:textId="77777777" w:rsidTr="00974DEB">
        <w:trPr>
          <w:trHeight w:val="467"/>
        </w:trPr>
        <w:tc>
          <w:tcPr>
            <w:tcW w:w="9859" w:type="dxa"/>
            <w:gridSpan w:val="11"/>
          </w:tcPr>
          <w:p w14:paraId="41226FFB" w14:textId="77777777" w:rsidR="00974DEB" w:rsidRPr="006079DC" w:rsidRDefault="00974DEB" w:rsidP="00974DEB">
            <w:pPr>
              <w:jc w:val="both"/>
            </w:pPr>
            <w:r>
              <w:t>1965</w:t>
            </w:r>
            <w:r w:rsidRPr="006B18EA">
              <w:t>-19</w:t>
            </w:r>
            <w:r>
              <w:t>70</w:t>
            </w:r>
            <w:r w:rsidRPr="006B18EA">
              <w:t xml:space="preserve">: </w:t>
            </w:r>
            <w:r>
              <w:t>Filozofická fakulta, Univerzita Palackého Olomouc</w:t>
            </w:r>
            <w:r w:rsidRPr="006B18EA">
              <w:t xml:space="preserve">, studijní obor </w:t>
            </w:r>
            <w:r>
              <w:t xml:space="preserve">Historie, filozofie </w:t>
            </w:r>
            <w:r w:rsidRPr="006B18EA">
              <w:t>(</w:t>
            </w:r>
            <w:r w:rsidRPr="00C44130">
              <w:rPr>
                <w:b/>
              </w:rPr>
              <w:t>PhDr.)</w:t>
            </w:r>
          </w:p>
        </w:tc>
      </w:tr>
      <w:tr w:rsidR="00974DEB" w14:paraId="4E370F21" w14:textId="77777777" w:rsidTr="00974DEB">
        <w:tc>
          <w:tcPr>
            <w:tcW w:w="9859" w:type="dxa"/>
            <w:gridSpan w:val="11"/>
            <w:shd w:val="clear" w:color="auto" w:fill="F7CAAC"/>
          </w:tcPr>
          <w:p w14:paraId="5A42C2C6" w14:textId="77777777" w:rsidR="00974DEB" w:rsidRDefault="00974DEB" w:rsidP="00974DEB">
            <w:pPr>
              <w:jc w:val="both"/>
              <w:rPr>
                <w:b/>
              </w:rPr>
            </w:pPr>
            <w:r>
              <w:rPr>
                <w:b/>
              </w:rPr>
              <w:t>Údaje o odborném působení od absolvování VŠ</w:t>
            </w:r>
          </w:p>
        </w:tc>
      </w:tr>
      <w:tr w:rsidR="00974DEB" w14:paraId="3E0FD82D" w14:textId="77777777" w:rsidTr="00974DEB">
        <w:trPr>
          <w:trHeight w:val="506"/>
        </w:trPr>
        <w:tc>
          <w:tcPr>
            <w:tcW w:w="9859" w:type="dxa"/>
            <w:gridSpan w:val="11"/>
          </w:tcPr>
          <w:p w14:paraId="314C3FBA" w14:textId="77777777" w:rsidR="00974DEB" w:rsidRDefault="00974DEB" w:rsidP="00974DEB">
            <w:pPr>
              <w:jc w:val="both"/>
            </w:pPr>
            <w:r>
              <w:t>1970-1972: Státní okresní archiv Břeclav</w:t>
            </w:r>
          </w:p>
          <w:p w14:paraId="55359B22" w14:textId="77777777" w:rsidR="00974DEB" w:rsidRDefault="00974DEB" w:rsidP="00974DEB">
            <w:pPr>
              <w:jc w:val="both"/>
            </w:pPr>
            <w:r>
              <w:t>1972- 1977: Muzeum Jihovýchodní Moravy ve Zlíně</w:t>
            </w:r>
          </w:p>
          <w:p w14:paraId="048D5C05" w14:textId="77777777" w:rsidR="00974DEB" w:rsidRDefault="00974DEB" w:rsidP="00974DEB">
            <w:pPr>
              <w:jc w:val="both"/>
            </w:pPr>
            <w:r>
              <w:t>1977-2008: Státní okresní archiv Zlín</w:t>
            </w:r>
          </w:p>
        </w:tc>
      </w:tr>
      <w:tr w:rsidR="00974DEB" w14:paraId="6BF8F225" w14:textId="77777777" w:rsidTr="00974DEB">
        <w:trPr>
          <w:trHeight w:val="250"/>
        </w:trPr>
        <w:tc>
          <w:tcPr>
            <w:tcW w:w="9859" w:type="dxa"/>
            <w:gridSpan w:val="11"/>
            <w:shd w:val="clear" w:color="auto" w:fill="F7CAAC"/>
          </w:tcPr>
          <w:p w14:paraId="00E4FE35" w14:textId="77777777" w:rsidR="00974DEB" w:rsidRDefault="00974DEB" w:rsidP="00974DEB">
            <w:pPr>
              <w:jc w:val="both"/>
            </w:pPr>
            <w:r>
              <w:rPr>
                <w:b/>
              </w:rPr>
              <w:t>Zkušenosti s vedením kvalifikačních a rigorózních prací</w:t>
            </w:r>
          </w:p>
        </w:tc>
      </w:tr>
      <w:tr w:rsidR="00974DEB" w14:paraId="6DCD7947" w14:textId="77777777" w:rsidTr="00974DEB">
        <w:trPr>
          <w:trHeight w:val="431"/>
        </w:trPr>
        <w:tc>
          <w:tcPr>
            <w:tcW w:w="9859" w:type="dxa"/>
            <w:gridSpan w:val="11"/>
          </w:tcPr>
          <w:p w14:paraId="486E6CCE" w14:textId="77777777" w:rsidR="00974DEB" w:rsidRDefault="00974DEB" w:rsidP="00974DEB">
            <w:pPr>
              <w:jc w:val="both"/>
            </w:pPr>
            <w:r>
              <w:t xml:space="preserve">Počet vedených bakalářských prací – 0 </w:t>
            </w:r>
          </w:p>
          <w:p w14:paraId="4F50E77D" w14:textId="77777777" w:rsidR="00974DEB" w:rsidRDefault="00974DEB" w:rsidP="00974DEB">
            <w:pPr>
              <w:jc w:val="both"/>
            </w:pPr>
            <w:r>
              <w:t>Počet vedených diplomových prací – 0</w:t>
            </w:r>
          </w:p>
        </w:tc>
      </w:tr>
      <w:tr w:rsidR="00974DEB" w14:paraId="7EB71C0C" w14:textId="77777777" w:rsidTr="00974DEB">
        <w:trPr>
          <w:cantSplit/>
        </w:trPr>
        <w:tc>
          <w:tcPr>
            <w:tcW w:w="3347" w:type="dxa"/>
            <w:gridSpan w:val="2"/>
            <w:tcBorders>
              <w:top w:val="single" w:sz="12" w:space="0" w:color="auto"/>
            </w:tcBorders>
            <w:shd w:val="clear" w:color="auto" w:fill="F7CAAC"/>
          </w:tcPr>
          <w:p w14:paraId="7EB294F2" w14:textId="77777777" w:rsidR="00974DEB" w:rsidRDefault="00974DEB" w:rsidP="00974DEB">
            <w:pPr>
              <w:jc w:val="both"/>
            </w:pPr>
            <w:r>
              <w:rPr>
                <w:b/>
              </w:rPr>
              <w:t xml:space="preserve">Obor habilitačního řízení </w:t>
            </w:r>
          </w:p>
        </w:tc>
        <w:tc>
          <w:tcPr>
            <w:tcW w:w="2245" w:type="dxa"/>
            <w:gridSpan w:val="2"/>
            <w:tcBorders>
              <w:top w:val="single" w:sz="12" w:space="0" w:color="auto"/>
            </w:tcBorders>
            <w:shd w:val="clear" w:color="auto" w:fill="F7CAAC"/>
          </w:tcPr>
          <w:p w14:paraId="2409075E" w14:textId="77777777" w:rsidR="00974DEB" w:rsidRDefault="00974DEB" w:rsidP="00974DE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96C79F1" w14:textId="77777777" w:rsidR="00974DEB" w:rsidRDefault="00974DEB" w:rsidP="00974DE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18ECF65" w14:textId="77777777" w:rsidR="00974DEB" w:rsidRDefault="00974DEB" w:rsidP="00974DEB">
            <w:pPr>
              <w:jc w:val="both"/>
              <w:rPr>
                <w:b/>
              </w:rPr>
            </w:pPr>
            <w:r>
              <w:rPr>
                <w:b/>
              </w:rPr>
              <w:t>Ohlasy publikací</w:t>
            </w:r>
          </w:p>
        </w:tc>
      </w:tr>
      <w:tr w:rsidR="00974DEB" w14:paraId="2782F15F" w14:textId="77777777" w:rsidTr="00974DEB">
        <w:trPr>
          <w:cantSplit/>
        </w:trPr>
        <w:tc>
          <w:tcPr>
            <w:tcW w:w="3347" w:type="dxa"/>
            <w:gridSpan w:val="2"/>
          </w:tcPr>
          <w:p w14:paraId="51BBE7B4" w14:textId="77777777" w:rsidR="00974DEB" w:rsidRDefault="00974DEB" w:rsidP="00974DEB">
            <w:pPr>
              <w:jc w:val="center"/>
            </w:pPr>
          </w:p>
        </w:tc>
        <w:tc>
          <w:tcPr>
            <w:tcW w:w="2245" w:type="dxa"/>
            <w:gridSpan w:val="2"/>
          </w:tcPr>
          <w:p w14:paraId="30B4BB3C" w14:textId="77777777" w:rsidR="00974DEB" w:rsidRDefault="00974DEB" w:rsidP="00974DEB">
            <w:pPr>
              <w:jc w:val="center"/>
            </w:pPr>
          </w:p>
        </w:tc>
        <w:tc>
          <w:tcPr>
            <w:tcW w:w="2248" w:type="dxa"/>
            <w:gridSpan w:val="4"/>
            <w:tcBorders>
              <w:right w:val="single" w:sz="12" w:space="0" w:color="auto"/>
            </w:tcBorders>
          </w:tcPr>
          <w:p w14:paraId="207FB448" w14:textId="77777777" w:rsidR="00974DEB" w:rsidRDefault="00974DEB" w:rsidP="00974DEB">
            <w:pPr>
              <w:jc w:val="center"/>
            </w:pPr>
          </w:p>
        </w:tc>
        <w:tc>
          <w:tcPr>
            <w:tcW w:w="773" w:type="dxa"/>
            <w:tcBorders>
              <w:left w:val="single" w:sz="12" w:space="0" w:color="auto"/>
            </w:tcBorders>
            <w:shd w:val="clear" w:color="auto" w:fill="F7CAAC"/>
          </w:tcPr>
          <w:p w14:paraId="5E33EC92" w14:textId="77777777" w:rsidR="00974DEB" w:rsidRDefault="00974DEB" w:rsidP="00974DEB">
            <w:pPr>
              <w:jc w:val="both"/>
            </w:pPr>
            <w:r>
              <w:rPr>
                <w:b/>
              </w:rPr>
              <w:t>WOS</w:t>
            </w:r>
          </w:p>
        </w:tc>
        <w:tc>
          <w:tcPr>
            <w:tcW w:w="552" w:type="dxa"/>
            <w:shd w:val="clear" w:color="auto" w:fill="F7CAAC"/>
          </w:tcPr>
          <w:p w14:paraId="090782A5" w14:textId="77777777" w:rsidR="00974DEB" w:rsidRDefault="00974DEB" w:rsidP="00974DEB">
            <w:pPr>
              <w:jc w:val="both"/>
              <w:rPr>
                <w:sz w:val="18"/>
              </w:rPr>
            </w:pPr>
            <w:r>
              <w:rPr>
                <w:b/>
                <w:sz w:val="18"/>
              </w:rPr>
              <w:t>Scopus</w:t>
            </w:r>
          </w:p>
        </w:tc>
        <w:tc>
          <w:tcPr>
            <w:tcW w:w="694" w:type="dxa"/>
            <w:shd w:val="clear" w:color="auto" w:fill="F7CAAC"/>
          </w:tcPr>
          <w:p w14:paraId="002BB31C" w14:textId="77777777" w:rsidR="00974DEB" w:rsidRDefault="00974DEB" w:rsidP="00974DEB">
            <w:pPr>
              <w:jc w:val="both"/>
            </w:pPr>
            <w:r>
              <w:rPr>
                <w:b/>
                <w:sz w:val="18"/>
              </w:rPr>
              <w:t>ostatní</w:t>
            </w:r>
          </w:p>
        </w:tc>
      </w:tr>
      <w:tr w:rsidR="00974DEB" w:rsidRPr="006F3C4F" w14:paraId="308EDD6B" w14:textId="77777777" w:rsidTr="00974DEB">
        <w:trPr>
          <w:cantSplit/>
          <w:trHeight w:val="70"/>
        </w:trPr>
        <w:tc>
          <w:tcPr>
            <w:tcW w:w="3347" w:type="dxa"/>
            <w:gridSpan w:val="2"/>
            <w:shd w:val="clear" w:color="auto" w:fill="F7CAAC"/>
          </w:tcPr>
          <w:p w14:paraId="657285D4" w14:textId="77777777" w:rsidR="00974DEB" w:rsidRDefault="00974DEB" w:rsidP="00974DEB">
            <w:pPr>
              <w:jc w:val="both"/>
            </w:pPr>
            <w:r>
              <w:rPr>
                <w:b/>
              </w:rPr>
              <w:t>Obor jmenovacího řízení</w:t>
            </w:r>
          </w:p>
        </w:tc>
        <w:tc>
          <w:tcPr>
            <w:tcW w:w="2245" w:type="dxa"/>
            <w:gridSpan w:val="2"/>
            <w:shd w:val="clear" w:color="auto" w:fill="F7CAAC"/>
          </w:tcPr>
          <w:p w14:paraId="758506B4" w14:textId="77777777" w:rsidR="00974DEB" w:rsidRDefault="00974DEB" w:rsidP="00974DEB">
            <w:pPr>
              <w:jc w:val="both"/>
            </w:pPr>
            <w:r>
              <w:rPr>
                <w:b/>
              </w:rPr>
              <w:t>Rok udělení hodnosti</w:t>
            </w:r>
          </w:p>
        </w:tc>
        <w:tc>
          <w:tcPr>
            <w:tcW w:w="2248" w:type="dxa"/>
            <w:gridSpan w:val="4"/>
            <w:tcBorders>
              <w:right w:val="single" w:sz="12" w:space="0" w:color="auto"/>
            </w:tcBorders>
            <w:shd w:val="clear" w:color="auto" w:fill="F7CAAC"/>
          </w:tcPr>
          <w:p w14:paraId="0B5F2ECA" w14:textId="77777777" w:rsidR="00974DEB" w:rsidRDefault="00974DEB" w:rsidP="00974DEB">
            <w:pPr>
              <w:jc w:val="both"/>
            </w:pPr>
            <w:r>
              <w:rPr>
                <w:b/>
              </w:rPr>
              <w:t>Řízení konáno na VŠ</w:t>
            </w:r>
          </w:p>
        </w:tc>
        <w:tc>
          <w:tcPr>
            <w:tcW w:w="773" w:type="dxa"/>
            <w:vMerge w:val="restart"/>
            <w:tcBorders>
              <w:left w:val="single" w:sz="12" w:space="0" w:color="auto"/>
            </w:tcBorders>
          </w:tcPr>
          <w:p w14:paraId="5D92B78C" w14:textId="77777777" w:rsidR="00974DEB" w:rsidRDefault="00974DEB" w:rsidP="00974DEB">
            <w:pPr>
              <w:jc w:val="center"/>
              <w:rPr>
                <w:b/>
              </w:rPr>
            </w:pPr>
            <w:r>
              <w:rPr>
                <w:b/>
              </w:rPr>
              <w:t>0</w:t>
            </w:r>
          </w:p>
        </w:tc>
        <w:tc>
          <w:tcPr>
            <w:tcW w:w="552" w:type="dxa"/>
            <w:vMerge w:val="restart"/>
          </w:tcPr>
          <w:p w14:paraId="60987097" w14:textId="77777777" w:rsidR="00974DEB" w:rsidRDefault="00974DEB" w:rsidP="00974DEB">
            <w:pPr>
              <w:jc w:val="center"/>
              <w:rPr>
                <w:b/>
              </w:rPr>
            </w:pPr>
            <w:r>
              <w:rPr>
                <w:b/>
              </w:rPr>
              <w:t>0</w:t>
            </w:r>
          </w:p>
        </w:tc>
        <w:tc>
          <w:tcPr>
            <w:tcW w:w="694" w:type="dxa"/>
            <w:vMerge w:val="restart"/>
          </w:tcPr>
          <w:p w14:paraId="53243EED" w14:textId="77777777" w:rsidR="00974DEB" w:rsidRPr="006F3C4F" w:rsidRDefault="00974DEB" w:rsidP="00974DEB">
            <w:pPr>
              <w:jc w:val="center"/>
              <w:rPr>
                <w:b/>
              </w:rPr>
            </w:pPr>
            <w:r>
              <w:rPr>
                <w:b/>
              </w:rPr>
              <w:t>0</w:t>
            </w:r>
          </w:p>
        </w:tc>
      </w:tr>
      <w:tr w:rsidR="00974DEB" w14:paraId="3D7D8E2C" w14:textId="77777777" w:rsidTr="00974DEB">
        <w:trPr>
          <w:trHeight w:val="205"/>
        </w:trPr>
        <w:tc>
          <w:tcPr>
            <w:tcW w:w="3347" w:type="dxa"/>
            <w:gridSpan w:val="2"/>
          </w:tcPr>
          <w:p w14:paraId="73D12B1C" w14:textId="77777777" w:rsidR="00974DEB" w:rsidRDefault="00974DEB" w:rsidP="00974DEB">
            <w:pPr>
              <w:jc w:val="both"/>
            </w:pPr>
          </w:p>
        </w:tc>
        <w:tc>
          <w:tcPr>
            <w:tcW w:w="2245" w:type="dxa"/>
            <w:gridSpan w:val="2"/>
          </w:tcPr>
          <w:p w14:paraId="3A6FB7D3" w14:textId="77777777" w:rsidR="00974DEB" w:rsidRDefault="00974DEB" w:rsidP="00974DEB">
            <w:pPr>
              <w:jc w:val="both"/>
            </w:pPr>
          </w:p>
        </w:tc>
        <w:tc>
          <w:tcPr>
            <w:tcW w:w="2248" w:type="dxa"/>
            <w:gridSpan w:val="4"/>
            <w:tcBorders>
              <w:right w:val="single" w:sz="12" w:space="0" w:color="auto"/>
            </w:tcBorders>
          </w:tcPr>
          <w:p w14:paraId="6AEBEDCB" w14:textId="77777777" w:rsidR="00974DEB" w:rsidRDefault="00974DEB" w:rsidP="00974DEB">
            <w:pPr>
              <w:jc w:val="both"/>
            </w:pPr>
          </w:p>
        </w:tc>
        <w:tc>
          <w:tcPr>
            <w:tcW w:w="773" w:type="dxa"/>
            <w:vMerge/>
            <w:tcBorders>
              <w:left w:val="single" w:sz="12" w:space="0" w:color="auto"/>
            </w:tcBorders>
            <w:vAlign w:val="center"/>
          </w:tcPr>
          <w:p w14:paraId="780E8445" w14:textId="77777777" w:rsidR="00974DEB" w:rsidRDefault="00974DEB" w:rsidP="00974DEB">
            <w:pPr>
              <w:rPr>
                <w:b/>
              </w:rPr>
            </w:pPr>
          </w:p>
        </w:tc>
        <w:tc>
          <w:tcPr>
            <w:tcW w:w="552" w:type="dxa"/>
            <w:vMerge/>
            <w:vAlign w:val="center"/>
          </w:tcPr>
          <w:p w14:paraId="5FF55143" w14:textId="77777777" w:rsidR="00974DEB" w:rsidRDefault="00974DEB" w:rsidP="00974DEB">
            <w:pPr>
              <w:rPr>
                <w:b/>
              </w:rPr>
            </w:pPr>
          </w:p>
        </w:tc>
        <w:tc>
          <w:tcPr>
            <w:tcW w:w="694" w:type="dxa"/>
            <w:vMerge/>
            <w:vAlign w:val="center"/>
          </w:tcPr>
          <w:p w14:paraId="613B5D77" w14:textId="77777777" w:rsidR="00974DEB" w:rsidRDefault="00974DEB" w:rsidP="00974DEB">
            <w:pPr>
              <w:rPr>
                <w:b/>
              </w:rPr>
            </w:pPr>
          </w:p>
        </w:tc>
      </w:tr>
      <w:tr w:rsidR="00974DEB" w14:paraId="418F22C1" w14:textId="77777777" w:rsidTr="00974DEB">
        <w:tc>
          <w:tcPr>
            <w:tcW w:w="9859" w:type="dxa"/>
            <w:gridSpan w:val="11"/>
            <w:shd w:val="clear" w:color="auto" w:fill="F7CAAC"/>
          </w:tcPr>
          <w:p w14:paraId="14C41610" w14:textId="77777777" w:rsidR="00974DEB" w:rsidRDefault="00974DEB" w:rsidP="00974DEB">
            <w:pPr>
              <w:jc w:val="both"/>
              <w:rPr>
                <w:b/>
              </w:rPr>
            </w:pPr>
            <w:r>
              <w:rPr>
                <w:b/>
              </w:rPr>
              <w:t xml:space="preserve">Přehled o nejvýznamnější publikační a další tvůrčí činnosti nebo další profesní činnosti u odborníků z praxe vztahující se k zabezpečovaným předmětům </w:t>
            </w:r>
          </w:p>
        </w:tc>
      </w:tr>
      <w:tr w:rsidR="00974DEB" w:rsidRPr="004C6DFA" w14:paraId="7691461A" w14:textId="77777777" w:rsidTr="00974DEB">
        <w:trPr>
          <w:trHeight w:val="1933"/>
        </w:trPr>
        <w:tc>
          <w:tcPr>
            <w:tcW w:w="9859" w:type="dxa"/>
            <w:gridSpan w:val="11"/>
          </w:tcPr>
          <w:p w14:paraId="2B350FC5" w14:textId="77777777" w:rsidR="00974DEB" w:rsidRDefault="00974DEB" w:rsidP="00974DEB">
            <w:pPr>
              <w:jc w:val="both"/>
            </w:pPr>
            <w:r w:rsidRPr="006079DC">
              <w:t xml:space="preserve">POKLUDA, Z. </w:t>
            </w:r>
            <w:r w:rsidRPr="00152470">
              <w:rPr>
                <w:i/>
              </w:rPr>
              <w:t>Člověk a práce: z ekonomických principů a vizí Tomáše Bati = Man and work : the vision and principles of economics of Tomáš Baťa</w:t>
            </w:r>
            <w:r w:rsidRPr="006079DC">
              <w:t>. 2. vyd. Zlín: Nadace Tomáše Bati, 2015, 61 s. ISBN 978-80-905896-3-6.</w:t>
            </w:r>
          </w:p>
          <w:p w14:paraId="2DAAC140" w14:textId="77777777" w:rsidR="00974DEB" w:rsidRDefault="00974DEB" w:rsidP="00974DEB">
            <w:pPr>
              <w:jc w:val="both"/>
            </w:pPr>
            <w:r w:rsidRPr="006079DC">
              <w:t xml:space="preserve">POKLUDA, Z. </w:t>
            </w:r>
            <w:r w:rsidRPr="00152470">
              <w:rPr>
                <w:i/>
              </w:rPr>
              <w:t>Vzdělávání a výzkum ve Zlíně - od Tomáše Bati po univerzitu</w:t>
            </w:r>
            <w:r w:rsidRPr="006079DC">
              <w:t>. Zlín: Univerzita Tomáše Bati ve Zlíně, 2015, 54 stran, 20 nečíslovaných. Inspirace Baťa. ISBN 978-80-7454-564-1.</w:t>
            </w:r>
          </w:p>
          <w:p w14:paraId="0AC46F13" w14:textId="77777777" w:rsidR="00974DEB" w:rsidRDefault="00974DEB" w:rsidP="00974DEB">
            <w:pPr>
              <w:jc w:val="both"/>
            </w:pPr>
            <w:r w:rsidRPr="006079DC">
              <w:t xml:space="preserve">POKLUDA, Z. </w:t>
            </w:r>
            <w:r w:rsidRPr="00152470">
              <w:rPr>
                <w:i/>
              </w:rPr>
              <w:t>Bahňák - Baťov: 1929-1939</w:t>
            </w:r>
            <w:r w:rsidRPr="006079DC">
              <w:t>. Otrokovice: Město Otrokovice, 2014, 85 s. ISBN 978-80-260-7313-0.</w:t>
            </w:r>
          </w:p>
          <w:p w14:paraId="2CE5CF92" w14:textId="77777777" w:rsidR="00974DEB" w:rsidRDefault="00974DEB" w:rsidP="00974DEB">
            <w:pPr>
              <w:jc w:val="both"/>
            </w:pPr>
            <w:r w:rsidRPr="006079DC">
              <w:t xml:space="preserve">POKLUDA, Z. </w:t>
            </w:r>
            <w:r w:rsidRPr="00152470">
              <w:rPr>
                <w:i/>
              </w:rPr>
              <w:t>Baťa v kostce</w:t>
            </w:r>
            <w:r w:rsidRPr="006079DC">
              <w:t>. Vyd. 2. Zlín: Kniha Zlín, 2014, 126 s. WALT. ISBN 978-80-7473-170-9.</w:t>
            </w:r>
          </w:p>
          <w:p w14:paraId="0758D934" w14:textId="77777777" w:rsidR="00974DEB" w:rsidRPr="004C6DFA" w:rsidRDefault="00974DEB" w:rsidP="00974DEB">
            <w:pPr>
              <w:jc w:val="both"/>
            </w:pPr>
            <w:r w:rsidRPr="006079DC">
              <w:t>POKLUDA, Z</w:t>
            </w:r>
            <w:r>
              <w:t xml:space="preserve">. Proměna Zlína: Baťovo průmyslové a zahradní město: ke 120. výročí vzniku firmy Baťa. </w:t>
            </w:r>
            <w:r w:rsidRPr="006079DC">
              <w:rPr>
                <w:i/>
              </w:rPr>
              <w:t>Vlastivědný věstník moravský</w:t>
            </w:r>
            <w:r>
              <w:t>, 2014, vol. 66, issue 1, p. 3-21. ISSN 0323-2581.</w:t>
            </w:r>
          </w:p>
        </w:tc>
      </w:tr>
      <w:tr w:rsidR="00974DEB" w14:paraId="02EE311C" w14:textId="77777777" w:rsidTr="00974DEB">
        <w:trPr>
          <w:trHeight w:val="218"/>
        </w:trPr>
        <w:tc>
          <w:tcPr>
            <w:tcW w:w="9859" w:type="dxa"/>
            <w:gridSpan w:val="11"/>
            <w:shd w:val="clear" w:color="auto" w:fill="F7CAAC"/>
          </w:tcPr>
          <w:p w14:paraId="3E3B45B6" w14:textId="77777777" w:rsidR="00974DEB" w:rsidRDefault="00974DEB" w:rsidP="00974DEB">
            <w:pPr>
              <w:rPr>
                <w:b/>
              </w:rPr>
            </w:pPr>
            <w:r>
              <w:rPr>
                <w:b/>
              </w:rPr>
              <w:t>Působení v zahraničí</w:t>
            </w:r>
          </w:p>
        </w:tc>
      </w:tr>
      <w:tr w:rsidR="00974DEB" w14:paraId="2955B206" w14:textId="77777777" w:rsidTr="00974DEB">
        <w:trPr>
          <w:trHeight w:val="204"/>
        </w:trPr>
        <w:tc>
          <w:tcPr>
            <w:tcW w:w="9859" w:type="dxa"/>
            <w:gridSpan w:val="11"/>
          </w:tcPr>
          <w:p w14:paraId="06DEB86C" w14:textId="77777777" w:rsidR="00974DEB" w:rsidRDefault="00974DEB" w:rsidP="00974DEB">
            <w:pPr>
              <w:rPr>
                <w:b/>
              </w:rPr>
            </w:pPr>
          </w:p>
        </w:tc>
      </w:tr>
      <w:tr w:rsidR="00974DEB" w14:paraId="7FD5D06B" w14:textId="77777777" w:rsidTr="00974DEB">
        <w:trPr>
          <w:cantSplit/>
          <w:trHeight w:val="250"/>
        </w:trPr>
        <w:tc>
          <w:tcPr>
            <w:tcW w:w="2518" w:type="dxa"/>
            <w:shd w:val="clear" w:color="auto" w:fill="F7CAAC"/>
          </w:tcPr>
          <w:p w14:paraId="579B4FC9" w14:textId="77777777" w:rsidR="00974DEB" w:rsidRDefault="00974DEB" w:rsidP="00974DEB">
            <w:pPr>
              <w:jc w:val="both"/>
              <w:rPr>
                <w:b/>
              </w:rPr>
            </w:pPr>
            <w:r>
              <w:rPr>
                <w:b/>
              </w:rPr>
              <w:t xml:space="preserve">Podpis </w:t>
            </w:r>
          </w:p>
        </w:tc>
        <w:tc>
          <w:tcPr>
            <w:tcW w:w="4536" w:type="dxa"/>
            <w:gridSpan w:val="5"/>
          </w:tcPr>
          <w:p w14:paraId="7C50A4C6" w14:textId="77777777" w:rsidR="00974DEB" w:rsidRDefault="00974DEB" w:rsidP="00974DEB">
            <w:pPr>
              <w:jc w:val="both"/>
            </w:pPr>
          </w:p>
        </w:tc>
        <w:tc>
          <w:tcPr>
            <w:tcW w:w="786" w:type="dxa"/>
            <w:gridSpan w:val="2"/>
            <w:shd w:val="clear" w:color="auto" w:fill="F7CAAC"/>
          </w:tcPr>
          <w:p w14:paraId="3CCE44DA" w14:textId="77777777" w:rsidR="00974DEB" w:rsidRDefault="00974DEB" w:rsidP="00974DEB">
            <w:pPr>
              <w:jc w:val="both"/>
            </w:pPr>
            <w:r>
              <w:rPr>
                <w:b/>
              </w:rPr>
              <w:t>datum</w:t>
            </w:r>
          </w:p>
        </w:tc>
        <w:tc>
          <w:tcPr>
            <w:tcW w:w="2019" w:type="dxa"/>
            <w:gridSpan w:val="3"/>
          </w:tcPr>
          <w:p w14:paraId="50344206" w14:textId="77777777" w:rsidR="00974DEB" w:rsidRDefault="00974DEB" w:rsidP="00974DEB">
            <w:pPr>
              <w:jc w:val="both"/>
            </w:pPr>
          </w:p>
        </w:tc>
      </w:tr>
    </w:tbl>
    <w:p w14:paraId="6E7CB0C9" w14:textId="5B9A0DC1" w:rsidR="00F3186A" w:rsidRDefault="00F3186A">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14:paraId="3954389E" w14:textId="77777777" w:rsidTr="009F57F8">
        <w:trPr>
          <w:trHeight w:val="283"/>
        </w:trPr>
        <w:tc>
          <w:tcPr>
            <w:tcW w:w="9861" w:type="dxa"/>
            <w:gridSpan w:val="11"/>
            <w:tcBorders>
              <w:bottom w:val="double" w:sz="4" w:space="0" w:color="auto"/>
            </w:tcBorders>
            <w:shd w:val="clear" w:color="auto" w:fill="BDD6EE"/>
          </w:tcPr>
          <w:p w14:paraId="60585F7D" w14:textId="77777777" w:rsidR="00AA1EEA" w:rsidRDefault="00AA1EEA" w:rsidP="003F6EB7">
            <w:pPr>
              <w:jc w:val="both"/>
              <w:rPr>
                <w:b/>
                <w:sz w:val="28"/>
              </w:rPr>
            </w:pPr>
            <w:r>
              <w:rPr>
                <w:b/>
                <w:sz w:val="28"/>
              </w:rPr>
              <w:t>C-I – Personální zabezpečení</w:t>
            </w:r>
          </w:p>
        </w:tc>
      </w:tr>
      <w:tr w:rsidR="00AA1EEA" w14:paraId="354B0C85" w14:textId="77777777" w:rsidTr="00F3186A">
        <w:tc>
          <w:tcPr>
            <w:tcW w:w="2516" w:type="dxa"/>
            <w:tcBorders>
              <w:top w:val="double" w:sz="4" w:space="0" w:color="auto"/>
            </w:tcBorders>
            <w:shd w:val="clear" w:color="auto" w:fill="F7CAAC"/>
          </w:tcPr>
          <w:p w14:paraId="6F0CE90D" w14:textId="77777777" w:rsidR="00AA1EEA" w:rsidRDefault="00AA1EEA" w:rsidP="003F6EB7">
            <w:pPr>
              <w:jc w:val="both"/>
              <w:rPr>
                <w:b/>
              </w:rPr>
            </w:pPr>
            <w:r>
              <w:rPr>
                <w:b/>
              </w:rPr>
              <w:t>Vysoká škola</w:t>
            </w:r>
          </w:p>
        </w:tc>
        <w:tc>
          <w:tcPr>
            <w:tcW w:w="7345" w:type="dxa"/>
            <w:gridSpan w:val="10"/>
          </w:tcPr>
          <w:p w14:paraId="5D5587E4" w14:textId="77777777" w:rsidR="00AA1EEA" w:rsidRDefault="00AA1EEA" w:rsidP="003F6EB7">
            <w:pPr>
              <w:jc w:val="both"/>
            </w:pPr>
            <w:r>
              <w:t>Univerzita Tomáše Bati ve Zlíně</w:t>
            </w:r>
          </w:p>
        </w:tc>
      </w:tr>
      <w:tr w:rsidR="00AA1EEA" w14:paraId="684DF96C" w14:textId="77777777" w:rsidTr="00F3186A">
        <w:tc>
          <w:tcPr>
            <w:tcW w:w="2516" w:type="dxa"/>
            <w:shd w:val="clear" w:color="auto" w:fill="F7CAAC"/>
          </w:tcPr>
          <w:p w14:paraId="1B2C2A3A" w14:textId="77777777" w:rsidR="00AA1EEA" w:rsidRDefault="00AA1EEA" w:rsidP="003F6EB7">
            <w:pPr>
              <w:jc w:val="both"/>
              <w:rPr>
                <w:b/>
              </w:rPr>
            </w:pPr>
            <w:r>
              <w:rPr>
                <w:b/>
              </w:rPr>
              <w:t>Součást vysoké školy</w:t>
            </w:r>
          </w:p>
        </w:tc>
        <w:tc>
          <w:tcPr>
            <w:tcW w:w="7345" w:type="dxa"/>
            <w:gridSpan w:val="10"/>
          </w:tcPr>
          <w:p w14:paraId="085CB9BB" w14:textId="77777777" w:rsidR="00AA1EEA" w:rsidRDefault="00AA1EEA" w:rsidP="003F6EB7">
            <w:pPr>
              <w:jc w:val="both"/>
            </w:pPr>
            <w:r>
              <w:t>Fakulta managementu a ekonomiky</w:t>
            </w:r>
          </w:p>
        </w:tc>
      </w:tr>
      <w:tr w:rsidR="00AA1EEA" w14:paraId="1351F976" w14:textId="77777777" w:rsidTr="00F3186A">
        <w:tc>
          <w:tcPr>
            <w:tcW w:w="2516" w:type="dxa"/>
            <w:shd w:val="clear" w:color="auto" w:fill="F7CAAC"/>
          </w:tcPr>
          <w:p w14:paraId="126690CF" w14:textId="77777777" w:rsidR="00AA1EEA" w:rsidRDefault="00AA1EEA" w:rsidP="003F6EB7">
            <w:pPr>
              <w:jc w:val="both"/>
              <w:rPr>
                <w:b/>
              </w:rPr>
            </w:pPr>
            <w:r>
              <w:rPr>
                <w:b/>
              </w:rPr>
              <w:t>Název studijního programu</w:t>
            </w:r>
          </w:p>
        </w:tc>
        <w:tc>
          <w:tcPr>
            <w:tcW w:w="7345" w:type="dxa"/>
            <w:gridSpan w:val="10"/>
          </w:tcPr>
          <w:p w14:paraId="03CE103F" w14:textId="77777777" w:rsidR="00AA1EEA" w:rsidRDefault="00AA1EEA" w:rsidP="003F6EB7">
            <w:pPr>
              <w:jc w:val="both"/>
            </w:pPr>
            <w:r>
              <w:t>Průmyslové inženýrství</w:t>
            </w:r>
          </w:p>
        </w:tc>
      </w:tr>
      <w:tr w:rsidR="00AA1EEA" w14:paraId="5F0F40BD" w14:textId="77777777" w:rsidTr="00F3186A">
        <w:tc>
          <w:tcPr>
            <w:tcW w:w="2516" w:type="dxa"/>
            <w:shd w:val="clear" w:color="auto" w:fill="F7CAAC"/>
          </w:tcPr>
          <w:p w14:paraId="4ADBDCAA" w14:textId="77777777" w:rsidR="00AA1EEA" w:rsidRDefault="00AA1EEA" w:rsidP="003F6EB7">
            <w:pPr>
              <w:jc w:val="both"/>
              <w:rPr>
                <w:b/>
              </w:rPr>
            </w:pPr>
            <w:r>
              <w:rPr>
                <w:b/>
              </w:rPr>
              <w:t>Jméno a příjmení</w:t>
            </w:r>
          </w:p>
        </w:tc>
        <w:tc>
          <w:tcPr>
            <w:tcW w:w="4536" w:type="dxa"/>
            <w:gridSpan w:val="5"/>
          </w:tcPr>
          <w:p w14:paraId="6FAD3375" w14:textId="77777777" w:rsidR="00AA1EEA" w:rsidRDefault="00AA1EEA" w:rsidP="003F6EB7">
            <w:pPr>
              <w:jc w:val="both"/>
            </w:pPr>
            <w:r>
              <w:t>Boris POPESKO</w:t>
            </w:r>
          </w:p>
        </w:tc>
        <w:tc>
          <w:tcPr>
            <w:tcW w:w="713" w:type="dxa"/>
            <w:shd w:val="clear" w:color="auto" w:fill="F7CAAC"/>
          </w:tcPr>
          <w:p w14:paraId="629BF734" w14:textId="77777777" w:rsidR="00AA1EEA" w:rsidRDefault="00AA1EEA" w:rsidP="003F6EB7">
            <w:pPr>
              <w:jc w:val="both"/>
              <w:rPr>
                <w:b/>
              </w:rPr>
            </w:pPr>
            <w:r>
              <w:rPr>
                <w:b/>
              </w:rPr>
              <w:t>Tituly</w:t>
            </w:r>
          </w:p>
        </w:tc>
        <w:tc>
          <w:tcPr>
            <w:tcW w:w="2096" w:type="dxa"/>
            <w:gridSpan w:val="4"/>
          </w:tcPr>
          <w:p w14:paraId="14676EB8" w14:textId="5F6B8968" w:rsidR="00AA1EEA" w:rsidRDefault="00A169EA">
            <w:pPr>
              <w:jc w:val="both"/>
            </w:pPr>
            <w:ins w:id="1178" w:author="Pavla Trefilová" w:date="2019-09-10T13:23:00Z">
              <w:r>
                <w:t>prof</w:t>
              </w:r>
            </w:ins>
            <w:del w:id="1179" w:author="Pavla Trefilová" w:date="2019-09-10T13:23:00Z">
              <w:r w:rsidR="00AA1EEA" w:rsidDel="00A169EA">
                <w:delText>doc</w:delText>
              </w:r>
            </w:del>
            <w:r w:rsidR="00AA1EEA">
              <w:t>. Ing.</w:t>
            </w:r>
            <w:r w:rsidR="00682011">
              <w:t>,</w:t>
            </w:r>
            <w:r w:rsidR="00AA1EEA">
              <w:t xml:space="preserve"> Ph.D.</w:t>
            </w:r>
          </w:p>
        </w:tc>
      </w:tr>
      <w:tr w:rsidR="00AA1EEA" w14:paraId="0C4F4781" w14:textId="77777777" w:rsidTr="00F3186A">
        <w:tc>
          <w:tcPr>
            <w:tcW w:w="2516" w:type="dxa"/>
            <w:shd w:val="clear" w:color="auto" w:fill="F7CAAC"/>
          </w:tcPr>
          <w:p w14:paraId="67337FD4" w14:textId="77777777" w:rsidR="00AA1EEA" w:rsidRDefault="00AA1EEA" w:rsidP="003F6EB7">
            <w:pPr>
              <w:jc w:val="both"/>
              <w:rPr>
                <w:b/>
              </w:rPr>
            </w:pPr>
            <w:r>
              <w:rPr>
                <w:b/>
              </w:rPr>
              <w:t>Rok narození</w:t>
            </w:r>
          </w:p>
        </w:tc>
        <w:tc>
          <w:tcPr>
            <w:tcW w:w="829" w:type="dxa"/>
          </w:tcPr>
          <w:p w14:paraId="3DBBDACE" w14:textId="77777777" w:rsidR="00AA1EEA" w:rsidRDefault="00AA1EEA" w:rsidP="003F6EB7">
            <w:pPr>
              <w:jc w:val="both"/>
            </w:pPr>
            <w:r>
              <w:t>1978</w:t>
            </w:r>
          </w:p>
        </w:tc>
        <w:tc>
          <w:tcPr>
            <w:tcW w:w="1721" w:type="dxa"/>
            <w:shd w:val="clear" w:color="auto" w:fill="F7CAAC"/>
          </w:tcPr>
          <w:p w14:paraId="6AC5F52A" w14:textId="77777777" w:rsidR="00AA1EEA" w:rsidRDefault="00AA1EEA" w:rsidP="003F6EB7">
            <w:pPr>
              <w:jc w:val="both"/>
              <w:rPr>
                <w:b/>
              </w:rPr>
            </w:pPr>
            <w:r>
              <w:rPr>
                <w:b/>
              </w:rPr>
              <w:t>typ vztahu k VŠ</w:t>
            </w:r>
          </w:p>
        </w:tc>
        <w:tc>
          <w:tcPr>
            <w:tcW w:w="992" w:type="dxa"/>
            <w:gridSpan w:val="2"/>
          </w:tcPr>
          <w:p w14:paraId="475B2E6A" w14:textId="77777777" w:rsidR="00AA1EEA" w:rsidRDefault="00AA1EEA" w:rsidP="003F6EB7">
            <w:pPr>
              <w:jc w:val="both"/>
            </w:pPr>
            <w:r>
              <w:t>pp</w:t>
            </w:r>
          </w:p>
        </w:tc>
        <w:tc>
          <w:tcPr>
            <w:tcW w:w="994" w:type="dxa"/>
            <w:shd w:val="clear" w:color="auto" w:fill="F7CAAC"/>
          </w:tcPr>
          <w:p w14:paraId="1010708D" w14:textId="77777777" w:rsidR="00AA1EEA" w:rsidRDefault="00AA1EEA" w:rsidP="003F6EB7">
            <w:pPr>
              <w:jc w:val="both"/>
              <w:rPr>
                <w:b/>
              </w:rPr>
            </w:pPr>
            <w:r>
              <w:rPr>
                <w:b/>
              </w:rPr>
              <w:t>rozsah</w:t>
            </w:r>
          </w:p>
        </w:tc>
        <w:tc>
          <w:tcPr>
            <w:tcW w:w="713" w:type="dxa"/>
          </w:tcPr>
          <w:p w14:paraId="61BA951B" w14:textId="77777777" w:rsidR="00AA1EEA" w:rsidRDefault="00AA1EEA" w:rsidP="003F6EB7">
            <w:pPr>
              <w:jc w:val="both"/>
            </w:pPr>
            <w:r>
              <w:t>40</w:t>
            </w:r>
          </w:p>
        </w:tc>
        <w:tc>
          <w:tcPr>
            <w:tcW w:w="709" w:type="dxa"/>
            <w:gridSpan w:val="2"/>
            <w:shd w:val="clear" w:color="auto" w:fill="F7CAAC"/>
          </w:tcPr>
          <w:p w14:paraId="4DF71C60" w14:textId="77777777" w:rsidR="00AA1EEA" w:rsidRDefault="00AA1EEA" w:rsidP="003F6EB7">
            <w:pPr>
              <w:jc w:val="both"/>
              <w:rPr>
                <w:b/>
              </w:rPr>
            </w:pPr>
            <w:r>
              <w:rPr>
                <w:b/>
              </w:rPr>
              <w:t>do kdy</w:t>
            </w:r>
          </w:p>
        </w:tc>
        <w:tc>
          <w:tcPr>
            <w:tcW w:w="1387" w:type="dxa"/>
            <w:gridSpan w:val="2"/>
          </w:tcPr>
          <w:p w14:paraId="1C087A79" w14:textId="77777777" w:rsidR="00AA1EEA" w:rsidRDefault="00AA1EEA" w:rsidP="003F6EB7">
            <w:pPr>
              <w:jc w:val="both"/>
            </w:pPr>
            <w:r>
              <w:t>N</w:t>
            </w:r>
          </w:p>
        </w:tc>
      </w:tr>
      <w:tr w:rsidR="00AA1EEA" w14:paraId="464EC5AD" w14:textId="77777777" w:rsidTr="00F3186A">
        <w:tc>
          <w:tcPr>
            <w:tcW w:w="5066" w:type="dxa"/>
            <w:gridSpan w:val="3"/>
            <w:shd w:val="clear" w:color="auto" w:fill="F7CAAC"/>
          </w:tcPr>
          <w:p w14:paraId="5876E7A5" w14:textId="77777777" w:rsidR="00AA1EEA" w:rsidRDefault="00AA1EEA" w:rsidP="003F6EB7">
            <w:pPr>
              <w:jc w:val="both"/>
              <w:rPr>
                <w:b/>
              </w:rPr>
            </w:pPr>
            <w:r>
              <w:rPr>
                <w:b/>
              </w:rPr>
              <w:t>Typ vztahu na součásti VŠ, která uskutečňuje st. program</w:t>
            </w:r>
          </w:p>
        </w:tc>
        <w:tc>
          <w:tcPr>
            <w:tcW w:w="992" w:type="dxa"/>
            <w:gridSpan w:val="2"/>
          </w:tcPr>
          <w:p w14:paraId="64A17F3A" w14:textId="77777777" w:rsidR="00AA1EEA" w:rsidRDefault="00AA1EEA" w:rsidP="003F6EB7">
            <w:pPr>
              <w:jc w:val="both"/>
            </w:pPr>
            <w:r>
              <w:t>pp</w:t>
            </w:r>
          </w:p>
        </w:tc>
        <w:tc>
          <w:tcPr>
            <w:tcW w:w="994" w:type="dxa"/>
            <w:shd w:val="clear" w:color="auto" w:fill="F7CAAC"/>
          </w:tcPr>
          <w:p w14:paraId="229ACF8E" w14:textId="77777777" w:rsidR="00AA1EEA" w:rsidRDefault="00AA1EEA" w:rsidP="003F6EB7">
            <w:pPr>
              <w:jc w:val="both"/>
              <w:rPr>
                <w:b/>
              </w:rPr>
            </w:pPr>
            <w:r>
              <w:rPr>
                <w:b/>
              </w:rPr>
              <w:t>rozsah</w:t>
            </w:r>
          </w:p>
        </w:tc>
        <w:tc>
          <w:tcPr>
            <w:tcW w:w="713" w:type="dxa"/>
          </w:tcPr>
          <w:p w14:paraId="28193B40" w14:textId="77777777" w:rsidR="00AA1EEA" w:rsidRDefault="00AA1EEA" w:rsidP="003F6EB7">
            <w:pPr>
              <w:jc w:val="both"/>
            </w:pPr>
            <w:r>
              <w:t>40</w:t>
            </w:r>
          </w:p>
        </w:tc>
        <w:tc>
          <w:tcPr>
            <w:tcW w:w="709" w:type="dxa"/>
            <w:gridSpan w:val="2"/>
            <w:shd w:val="clear" w:color="auto" w:fill="F7CAAC"/>
          </w:tcPr>
          <w:p w14:paraId="6B02D6B8" w14:textId="77777777" w:rsidR="00AA1EEA" w:rsidRDefault="00AA1EEA" w:rsidP="003F6EB7">
            <w:pPr>
              <w:jc w:val="both"/>
              <w:rPr>
                <w:b/>
              </w:rPr>
            </w:pPr>
            <w:r>
              <w:rPr>
                <w:b/>
              </w:rPr>
              <w:t>do kdy</w:t>
            </w:r>
          </w:p>
        </w:tc>
        <w:tc>
          <w:tcPr>
            <w:tcW w:w="1387" w:type="dxa"/>
            <w:gridSpan w:val="2"/>
          </w:tcPr>
          <w:p w14:paraId="66F45431" w14:textId="77777777" w:rsidR="00AA1EEA" w:rsidRDefault="00AA1EEA" w:rsidP="003F6EB7">
            <w:pPr>
              <w:jc w:val="both"/>
            </w:pPr>
            <w:r>
              <w:t>N</w:t>
            </w:r>
          </w:p>
        </w:tc>
      </w:tr>
      <w:tr w:rsidR="00AA1EEA" w14:paraId="229F9E8E" w14:textId="77777777" w:rsidTr="00F3186A">
        <w:tc>
          <w:tcPr>
            <w:tcW w:w="6058" w:type="dxa"/>
            <w:gridSpan w:val="5"/>
            <w:shd w:val="clear" w:color="auto" w:fill="F7CAAC"/>
          </w:tcPr>
          <w:p w14:paraId="57024A93" w14:textId="77777777" w:rsidR="00AA1EEA" w:rsidRDefault="00AA1EEA" w:rsidP="003F6EB7">
            <w:pPr>
              <w:jc w:val="both"/>
            </w:pPr>
            <w:r>
              <w:rPr>
                <w:b/>
              </w:rPr>
              <w:t>Další současná působení jako akademický pracovník na jiných VŠ</w:t>
            </w:r>
          </w:p>
        </w:tc>
        <w:tc>
          <w:tcPr>
            <w:tcW w:w="1707" w:type="dxa"/>
            <w:gridSpan w:val="2"/>
            <w:shd w:val="clear" w:color="auto" w:fill="F7CAAC"/>
          </w:tcPr>
          <w:p w14:paraId="0DF3C33F" w14:textId="77777777" w:rsidR="00AA1EEA" w:rsidRDefault="00AA1EEA" w:rsidP="003F6EB7">
            <w:pPr>
              <w:jc w:val="both"/>
              <w:rPr>
                <w:b/>
              </w:rPr>
            </w:pPr>
            <w:r>
              <w:rPr>
                <w:b/>
              </w:rPr>
              <w:t>typ prac. vztahu</w:t>
            </w:r>
          </w:p>
        </w:tc>
        <w:tc>
          <w:tcPr>
            <w:tcW w:w="2096" w:type="dxa"/>
            <w:gridSpan w:val="4"/>
            <w:shd w:val="clear" w:color="auto" w:fill="F7CAAC"/>
          </w:tcPr>
          <w:p w14:paraId="5B95F332" w14:textId="77777777" w:rsidR="00AA1EEA" w:rsidRDefault="00AA1EEA" w:rsidP="003F6EB7">
            <w:pPr>
              <w:jc w:val="both"/>
              <w:rPr>
                <w:b/>
              </w:rPr>
            </w:pPr>
            <w:r>
              <w:rPr>
                <w:b/>
              </w:rPr>
              <w:t>rozsah</w:t>
            </w:r>
          </w:p>
        </w:tc>
      </w:tr>
      <w:tr w:rsidR="00AA1EEA" w14:paraId="6E797973" w14:textId="77777777" w:rsidTr="00F3186A">
        <w:tc>
          <w:tcPr>
            <w:tcW w:w="6058" w:type="dxa"/>
            <w:gridSpan w:val="5"/>
          </w:tcPr>
          <w:p w14:paraId="60927BCF" w14:textId="77777777" w:rsidR="00AA1EEA" w:rsidRDefault="00121A92" w:rsidP="003F6EB7">
            <w:pPr>
              <w:jc w:val="both"/>
            </w:pPr>
            <w:r>
              <w:t>Vysoká škola obchodní v Praze, o.p.s.</w:t>
            </w:r>
          </w:p>
        </w:tc>
        <w:tc>
          <w:tcPr>
            <w:tcW w:w="1707" w:type="dxa"/>
            <w:gridSpan w:val="2"/>
          </w:tcPr>
          <w:p w14:paraId="6EA4A650" w14:textId="77777777" w:rsidR="00AA1EEA" w:rsidRDefault="00AA1EEA" w:rsidP="003F6EB7">
            <w:pPr>
              <w:jc w:val="both"/>
            </w:pPr>
            <w:r>
              <w:t>pp</w:t>
            </w:r>
          </w:p>
        </w:tc>
        <w:tc>
          <w:tcPr>
            <w:tcW w:w="2096" w:type="dxa"/>
            <w:gridSpan w:val="4"/>
          </w:tcPr>
          <w:p w14:paraId="3D8D3D67" w14:textId="77777777" w:rsidR="00AA1EEA" w:rsidRDefault="00121A92" w:rsidP="003F6EB7">
            <w:pPr>
              <w:jc w:val="both"/>
            </w:pPr>
            <w:r>
              <w:t>10</w:t>
            </w:r>
          </w:p>
        </w:tc>
      </w:tr>
      <w:tr w:rsidR="00AA1EEA" w14:paraId="202FB25A" w14:textId="77777777" w:rsidTr="00F3186A">
        <w:tc>
          <w:tcPr>
            <w:tcW w:w="9861" w:type="dxa"/>
            <w:gridSpan w:val="11"/>
            <w:shd w:val="clear" w:color="auto" w:fill="F7CAAC"/>
          </w:tcPr>
          <w:p w14:paraId="4535133C" w14:textId="77777777"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14:paraId="6B80EB87" w14:textId="77777777" w:rsidTr="00016EBF">
        <w:trPr>
          <w:trHeight w:val="200"/>
        </w:trPr>
        <w:tc>
          <w:tcPr>
            <w:tcW w:w="9861" w:type="dxa"/>
            <w:gridSpan w:val="11"/>
            <w:tcBorders>
              <w:top w:val="nil"/>
            </w:tcBorders>
          </w:tcPr>
          <w:p w14:paraId="2090BBCA" w14:textId="10CD8867" w:rsidR="00AA1EEA" w:rsidRDefault="00F45FD0" w:rsidP="009A3BB4">
            <w:pPr>
              <w:jc w:val="both"/>
            </w:pPr>
            <w:r>
              <w:t>Business</w:t>
            </w:r>
            <w:r w:rsidR="00AA1EEA">
              <w:t xml:space="preserve"> akademie 2 – garant, </w:t>
            </w:r>
            <w:r w:rsidR="009A3BB4">
              <w:t>vedení seminářů</w:t>
            </w:r>
            <w:r w:rsidR="00AA1EEA">
              <w:t xml:space="preserve"> (70%)</w:t>
            </w:r>
          </w:p>
        </w:tc>
      </w:tr>
      <w:tr w:rsidR="00AA1EEA" w14:paraId="4DD64953" w14:textId="77777777" w:rsidTr="00F3186A">
        <w:tc>
          <w:tcPr>
            <w:tcW w:w="9861" w:type="dxa"/>
            <w:gridSpan w:val="11"/>
            <w:shd w:val="clear" w:color="auto" w:fill="F7CAAC"/>
          </w:tcPr>
          <w:p w14:paraId="4BD88E42" w14:textId="77777777" w:rsidR="00AA1EEA" w:rsidRDefault="00AA1EEA" w:rsidP="003F6EB7">
            <w:pPr>
              <w:jc w:val="both"/>
            </w:pPr>
            <w:r>
              <w:rPr>
                <w:b/>
              </w:rPr>
              <w:t xml:space="preserve">Údaje o vzdělání na VŠ </w:t>
            </w:r>
          </w:p>
        </w:tc>
      </w:tr>
      <w:tr w:rsidR="00AA1EEA" w14:paraId="42B20BAB" w14:textId="77777777" w:rsidTr="007044B0">
        <w:trPr>
          <w:trHeight w:val="621"/>
        </w:trPr>
        <w:tc>
          <w:tcPr>
            <w:tcW w:w="9861" w:type="dxa"/>
            <w:gridSpan w:val="11"/>
          </w:tcPr>
          <w:p w14:paraId="30C7DCB4" w14:textId="77777777"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14:paraId="7E6AC046" w14:textId="77777777"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14:paraId="605F4A4B" w14:textId="77777777"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14:paraId="3216F208" w14:textId="77777777" w:rsidTr="00F3186A">
        <w:tc>
          <w:tcPr>
            <w:tcW w:w="9861" w:type="dxa"/>
            <w:gridSpan w:val="11"/>
            <w:shd w:val="clear" w:color="auto" w:fill="F7CAAC"/>
          </w:tcPr>
          <w:p w14:paraId="43767297" w14:textId="77777777" w:rsidR="00AA1EEA" w:rsidRPr="00AA1EEA" w:rsidRDefault="00AA1EEA" w:rsidP="003F6EB7">
            <w:pPr>
              <w:jc w:val="both"/>
              <w:rPr>
                <w:b/>
              </w:rPr>
            </w:pPr>
            <w:r w:rsidRPr="00AA1EEA">
              <w:rPr>
                <w:b/>
              </w:rPr>
              <w:t>Údaje o odborném působení od absolvování VŠ</w:t>
            </w:r>
          </w:p>
        </w:tc>
      </w:tr>
      <w:tr w:rsidR="00AA1EEA" w14:paraId="124A1A53" w14:textId="77777777" w:rsidTr="00F3186A">
        <w:trPr>
          <w:trHeight w:val="1090"/>
        </w:trPr>
        <w:tc>
          <w:tcPr>
            <w:tcW w:w="9861" w:type="dxa"/>
            <w:gridSpan w:val="11"/>
          </w:tcPr>
          <w:p w14:paraId="354FFB51" w14:textId="77777777"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14:paraId="5869272B"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14:paraId="5510872B"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14:paraId="761E61B2"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14:paraId="0696EB25" w14:textId="77777777"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14:paraId="66C7991F" w14:textId="77777777"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14:paraId="250FDC37" w14:textId="77777777" w:rsidTr="00F3186A">
        <w:trPr>
          <w:trHeight w:val="250"/>
        </w:trPr>
        <w:tc>
          <w:tcPr>
            <w:tcW w:w="9861" w:type="dxa"/>
            <w:gridSpan w:val="11"/>
            <w:shd w:val="clear" w:color="auto" w:fill="F7CAAC"/>
          </w:tcPr>
          <w:p w14:paraId="3FE09062" w14:textId="77777777" w:rsidR="00AA1EEA" w:rsidRDefault="00AA1EEA" w:rsidP="003F6EB7">
            <w:pPr>
              <w:jc w:val="both"/>
            </w:pPr>
            <w:r>
              <w:rPr>
                <w:b/>
              </w:rPr>
              <w:t>Zkušenosti s vedením kvalifikačních a rigorózních prací</w:t>
            </w:r>
          </w:p>
        </w:tc>
      </w:tr>
      <w:tr w:rsidR="00AA1EEA" w14:paraId="6F875A75" w14:textId="77777777" w:rsidTr="00F3186A">
        <w:trPr>
          <w:trHeight w:val="190"/>
        </w:trPr>
        <w:tc>
          <w:tcPr>
            <w:tcW w:w="9861" w:type="dxa"/>
            <w:gridSpan w:val="11"/>
          </w:tcPr>
          <w:p w14:paraId="6C7FF0EF" w14:textId="77777777" w:rsidR="00F87112" w:rsidRDefault="00F87112" w:rsidP="00F87112">
            <w:pPr>
              <w:jc w:val="both"/>
            </w:pPr>
            <w:r>
              <w:t>Počet vedených bakalářských prací – 100</w:t>
            </w:r>
          </w:p>
          <w:p w14:paraId="034B018E" w14:textId="77777777" w:rsidR="00AA1EEA" w:rsidRDefault="00F87112" w:rsidP="00F87112">
            <w:pPr>
              <w:jc w:val="both"/>
            </w:pPr>
            <w:r>
              <w:t>Počet vedených diplomových prací – 121</w:t>
            </w:r>
          </w:p>
        </w:tc>
      </w:tr>
      <w:tr w:rsidR="00AA1EEA" w14:paraId="71CD1746" w14:textId="77777777" w:rsidTr="00F3186A">
        <w:trPr>
          <w:cantSplit/>
        </w:trPr>
        <w:tc>
          <w:tcPr>
            <w:tcW w:w="3345" w:type="dxa"/>
            <w:gridSpan w:val="2"/>
            <w:tcBorders>
              <w:top w:val="single" w:sz="12" w:space="0" w:color="auto"/>
            </w:tcBorders>
            <w:shd w:val="clear" w:color="auto" w:fill="F7CAAC"/>
          </w:tcPr>
          <w:p w14:paraId="36A62B59" w14:textId="77777777"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1FD9D505" w14:textId="77777777"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CDD293" w14:textId="77777777"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14:paraId="2D13F5E5" w14:textId="77777777" w:rsidR="00AA1EEA" w:rsidRDefault="00AA1EEA" w:rsidP="003F6EB7">
            <w:pPr>
              <w:jc w:val="both"/>
              <w:rPr>
                <w:b/>
              </w:rPr>
            </w:pPr>
            <w:r>
              <w:rPr>
                <w:b/>
              </w:rPr>
              <w:t>Ohlasy publikací</w:t>
            </w:r>
          </w:p>
        </w:tc>
      </w:tr>
      <w:tr w:rsidR="00AA1EEA" w14:paraId="2E4795DB" w14:textId="77777777" w:rsidTr="00F3186A">
        <w:trPr>
          <w:cantSplit/>
        </w:trPr>
        <w:tc>
          <w:tcPr>
            <w:tcW w:w="3345" w:type="dxa"/>
            <w:gridSpan w:val="2"/>
          </w:tcPr>
          <w:p w14:paraId="6402DB67" w14:textId="77777777" w:rsidR="00AA1EEA" w:rsidRDefault="00AA1EEA" w:rsidP="003F6EB7">
            <w:pPr>
              <w:jc w:val="both"/>
            </w:pPr>
            <w:r w:rsidRPr="00992018">
              <w:t>Management a ekonomika podniku</w:t>
            </w:r>
          </w:p>
        </w:tc>
        <w:tc>
          <w:tcPr>
            <w:tcW w:w="2245" w:type="dxa"/>
            <w:gridSpan w:val="2"/>
          </w:tcPr>
          <w:p w14:paraId="5CA7EBBD" w14:textId="77777777" w:rsidR="00AA1EEA" w:rsidRDefault="00AA1EEA" w:rsidP="003F6EB7">
            <w:pPr>
              <w:jc w:val="both"/>
            </w:pPr>
            <w:r>
              <w:t>2010</w:t>
            </w:r>
          </w:p>
        </w:tc>
        <w:tc>
          <w:tcPr>
            <w:tcW w:w="2248" w:type="dxa"/>
            <w:gridSpan w:val="4"/>
            <w:tcBorders>
              <w:right w:val="single" w:sz="12" w:space="0" w:color="auto"/>
            </w:tcBorders>
          </w:tcPr>
          <w:p w14:paraId="310B8C06" w14:textId="77777777" w:rsidR="00AA1EEA" w:rsidRDefault="00AA1EEA" w:rsidP="003F6EB7">
            <w:pPr>
              <w:jc w:val="both"/>
            </w:pPr>
            <w:r>
              <w:t>UTB ve Zlíně</w:t>
            </w:r>
          </w:p>
        </w:tc>
        <w:tc>
          <w:tcPr>
            <w:tcW w:w="636" w:type="dxa"/>
            <w:tcBorders>
              <w:left w:val="single" w:sz="12" w:space="0" w:color="auto"/>
            </w:tcBorders>
            <w:shd w:val="clear" w:color="auto" w:fill="F7CAAC"/>
          </w:tcPr>
          <w:p w14:paraId="23079E45" w14:textId="77777777" w:rsidR="00AA1EEA" w:rsidRDefault="00AA1EEA" w:rsidP="003F6EB7">
            <w:pPr>
              <w:jc w:val="both"/>
            </w:pPr>
            <w:r>
              <w:rPr>
                <w:b/>
              </w:rPr>
              <w:t>WOS</w:t>
            </w:r>
          </w:p>
        </w:tc>
        <w:tc>
          <w:tcPr>
            <w:tcW w:w="693" w:type="dxa"/>
            <w:shd w:val="clear" w:color="auto" w:fill="F7CAAC"/>
          </w:tcPr>
          <w:p w14:paraId="764F799B" w14:textId="77777777" w:rsidR="00AA1EEA" w:rsidRDefault="00AA1EEA" w:rsidP="003F6EB7">
            <w:pPr>
              <w:jc w:val="both"/>
              <w:rPr>
                <w:sz w:val="18"/>
              </w:rPr>
            </w:pPr>
            <w:r>
              <w:rPr>
                <w:b/>
                <w:sz w:val="18"/>
              </w:rPr>
              <w:t>Scopus</w:t>
            </w:r>
          </w:p>
        </w:tc>
        <w:tc>
          <w:tcPr>
            <w:tcW w:w="694" w:type="dxa"/>
            <w:shd w:val="clear" w:color="auto" w:fill="F7CAAC"/>
          </w:tcPr>
          <w:p w14:paraId="61F92685" w14:textId="77777777" w:rsidR="00AA1EEA" w:rsidRDefault="00AA1EEA" w:rsidP="003F6EB7">
            <w:pPr>
              <w:jc w:val="both"/>
            </w:pPr>
            <w:r>
              <w:rPr>
                <w:b/>
                <w:sz w:val="18"/>
              </w:rPr>
              <w:t>ostatní</w:t>
            </w:r>
          </w:p>
        </w:tc>
      </w:tr>
      <w:tr w:rsidR="00AA1EEA" w14:paraId="0CE72300" w14:textId="77777777" w:rsidTr="00F3186A">
        <w:trPr>
          <w:cantSplit/>
          <w:trHeight w:val="70"/>
        </w:trPr>
        <w:tc>
          <w:tcPr>
            <w:tcW w:w="3345" w:type="dxa"/>
            <w:gridSpan w:val="2"/>
            <w:shd w:val="clear" w:color="auto" w:fill="F7CAAC"/>
          </w:tcPr>
          <w:p w14:paraId="0B4CCEB9" w14:textId="77777777" w:rsidR="00AA1EEA" w:rsidRDefault="00AA1EEA" w:rsidP="003F6EB7">
            <w:pPr>
              <w:jc w:val="both"/>
            </w:pPr>
            <w:r>
              <w:rPr>
                <w:b/>
              </w:rPr>
              <w:t>Obor jmenovacího řízení</w:t>
            </w:r>
          </w:p>
        </w:tc>
        <w:tc>
          <w:tcPr>
            <w:tcW w:w="2245" w:type="dxa"/>
            <w:gridSpan w:val="2"/>
            <w:shd w:val="clear" w:color="auto" w:fill="F7CAAC"/>
          </w:tcPr>
          <w:p w14:paraId="1CA352B8" w14:textId="77777777"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14:paraId="40A92992" w14:textId="77777777" w:rsidR="00AA1EEA" w:rsidRDefault="00AA1EEA" w:rsidP="003F6EB7">
            <w:pPr>
              <w:jc w:val="both"/>
            </w:pPr>
            <w:r>
              <w:rPr>
                <w:b/>
              </w:rPr>
              <w:t>Řízení konáno na VŠ</w:t>
            </w:r>
          </w:p>
        </w:tc>
        <w:tc>
          <w:tcPr>
            <w:tcW w:w="636" w:type="dxa"/>
            <w:vMerge w:val="restart"/>
            <w:tcBorders>
              <w:left w:val="single" w:sz="12" w:space="0" w:color="auto"/>
            </w:tcBorders>
          </w:tcPr>
          <w:p w14:paraId="34AC9FE1" w14:textId="77777777" w:rsidR="00AA1EEA" w:rsidRDefault="008F2EE0" w:rsidP="003F6EB7">
            <w:pPr>
              <w:jc w:val="both"/>
              <w:rPr>
                <w:b/>
              </w:rPr>
            </w:pPr>
            <w:r>
              <w:rPr>
                <w:b/>
              </w:rPr>
              <w:t>45</w:t>
            </w:r>
          </w:p>
        </w:tc>
        <w:tc>
          <w:tcPr>
            <w:tcW w:w="693" w:type="dxa"/>
            <w:vMerge w:val="restart"/>
          </w:tcPr>
          <w:p w14:paraId="5D7E4C69" w14:textId="77777777" w:rsidR="00AA1EEA" w:rsidRDefault="008F2EE0" w:rsidP="003F6EB7">
            <w:pPr>
              <w:jc w:val="both"/>
              <w:rPr>
                <w:b/>
              </w:rPr>
            </w:pPr>
            <w:r>
              <w:rPr>
                <w:b/>
              </w:rPr>
              <w:t>61</w:t>
            </w:r>
          </w:p>
        </w:tc>
        <w:tc>
          <w:tcPr>
            <w:tcW w:w="694" w:type="dxa"/>
            <w:vMerge w:val="restart"/>
          </w:tcPr>
          <w:p w14:paraId="51463189" w14:textId="77777777" w:rsidR="00AA1EEA" w:rsidRDefault="00AA1EEA" w:rsidP="003F6EB7">
            <w:pPr>
              <w:jc w:val="both"/>
              <w:rPr>
                <w:b/>
              </w:rPr>
            </w:pPr>
            <w:r>
              <w:rPr>
                <w:b/>
              </w:rPr>
              <w:t>120</w:t>
            </w:r>
          </w:p>
        </w:tc>
      </w:tr>
      <w:tr w:rsidR="00A169EA" w14:paraId="17CE50FF" w14:textId="77777777" w:rsidTr="009F57F8">
        <w:trPr>
          <w:trHeight w:val="162"/>
        </w:trPr>
        <w:tc>
          <w:tcPr>
            <w:tcW w:w="3345" w:type="dxa"/>
            <w:gridSpan w:val="2"/>
          </w:tcPr>
          <w:p w14:paraId="1A365C64" w14:textId="2C9290F3" w:rsidR="00A169EA" w:rsidRPr="009F57F8" w:rsidRDefault="00A169EA" w:rsidP="00A169EA">
            <w:pPr>
              <w:jc w:val="both"/>
              <w:rPr>
                <w:sz w:val="16"/>
              </w:rPr>
            </w:pPr>
            <w:ins w:id="1180" w:author="Pavla Trefilová" w:date="2019-09-10T13:23:00Z">
              <w:r w:rsidRPr="00992018">
                <w:t>Management a ekonomika podniku</w:t>
              </w:r>
            </w:ins>
          </w:p>
        </w:tc>
        <w:tc>
          <w:tcPr>
            <w:tcW w:w="2245" w:type="dxa"/>
            <w:gridSpan w:val="2"/>
          </w:tcPr>
          <w:p w14:paraId="3283344E" w14:textId="478F7E5E" w:rsidR="00A169EA" w:rsidRPr="009F57F8" w:rsidRDefault="00A169EA">
            <w:pPr>
              <w:jc w:val="both"/>
              <w:rPr>
                <w:sz w:val="16"/>
              </w:rPr>
            </w:pPr>
            <w:ins w:id="1181" w:author="Pavla Trefilová" w:date="2019-09-10T13:23:00Z">
              <w:r>
                <w:t>2019</w:t>
              </w:r>
            </w:ins>
          </w:p>
        </w:tc>
        <w:tc>
          <w:tcPr>
            <w:tcW w:w="2248" w:type="dxa"/>
            <w:gridSpan w:val="4"/>
            <w:tcBorders>
              <w:right w:val="single" w:sz="12" w:space="0" w:color="auto"/>
            </w:tcBorders>
          </w:tcPr>
          <w:p w14:paraId="6E7A7537" w14:textId="6AD1C9DA" w:rsidR="00A169EA" w:rsidRPr="009F57F8" w:rsidRDefault="00A169EA" w:rsidP="00A169EA">
            <w:pPr>
              <w:jc w:val="both"/>
              <w:rPr>
                <w:sz w:val="16"/>
              </w:rPr>
            </w:pPr>
            <w:ins w:id="1182" w:author="Pavla Trefilová" w:date="2019-09-10T13:23:00Z">
              <w:r>
                <w:t>UTB ve Zlíně</w:t>
              </w:r>
            </w:ins>
          </w:p>
        </w:tc>
        <w:tc>
          <w:tcPr>
            <w:tcW w:w="636" w:type="dxa"/>
            <w:vMerge/>
            <w:tcBorders>
              <w:left w:val="single" w:sz="12" w:space="0" w:color="auto"/>
            </w:tcBorders>
            <w:vAlign w:val="center"/>
          </w:tcPr>
          <w:p w14:paraId="6AEFB9DC" w14:textId="77777777" w:rsidR="00A169EA" w:rsidRDefault="00A169EA" w:rsidP="00A169EA">
            <w:pPr>
              <w:rPr>
                <w:b/>
              </w:rPr>
            </w:pPr>
          </w:p>
        </w:tc>
        <w:tc>
          <w:tcPr>
            <w:tcW w:w="693" w:type="dxa"/>
            <w:vMerge/>
            <w:vAlign w:val="center"/>
          </w:tcPr>
          <w:p w14:paraId="09BA28EF" w14:textId="77777777" w:rsidR="00A169EA" w:rsidRDefault="00A169EA" w:rsidP="00A169EA">
            <w:pPr>
              <w:rPr>
                <w:b/>
              </w:rPr>
            </w:pPr>
          </w:p>
        </w:tc>
        <w:tc>
          <w:tcPr>
            <w:tcW w:w="694" w:type="dxa"/>
            <w:vMerge/>
            <w:vAlign w:val="center"/>
          </w:tcPr>
          <w:p w14:paraId="45C0FD9D" w14:textId="77777777" w:rsidR="00A169EA" w:rsidRDefault="00A169EA" w:rsidP="00A169EA">
            <w:pPr>
              <w:rPr>
                <w:b/>
              </w:rPr>
            </w:pPr>
          </w:p>
        </w:tc>
      </w:tr>
      <w:tr w:rsidR="00A169EA" w14:paraId="3D98395D" w14:textId="77777777" w:rsidTr="00F3186A">
        <w:tc>
          <w:tcPr>
            <w:tcW w:w="9861" w:type="dxa"/>
            <w:gridSpan w:val="11"/>
            <w:shd w:val="clear" w:color="auto" w:fill="F7CAAC"/>
          </w:tcPr>
          <w:p w14:paraId="6105FBC2" w14:textId="77777777" w:rsidR="00A169EA" w:rsidRDefault="00A169EA" w:rsidP="00A169EA">
            <w:pPr>
              <w:jc w:val="both"/>
              <w:rPr>
                <w:b/>
              </w:rPr>
            </w:pPr>
            <w:r>
              <w:rPr>
                <w:b/>
              </w:rPr>
              <w:t xml:space="preserve">Přehled o nejvýznamnější publikační a další tvůrčí činnosti nebo další profesní činnosti u odborníků z praxe vztahující se k zabezpečovaným předmětům </w:t>
            </w:r>
          </w:p>
        </w:tc>
      </w:tr>
      <w:tr w:rsidR="00A169EA" w14:paraId="6A2E393A" w14:textId="77777777" w:rsidTr="00F87112">
        <w:trPr>
          <w:trHeight w:val="411"/>
        </w:trPr>
        <w:tc>
          <w:tcPr>
            <w:tcW w:w="9861" w:type="dxa"/>
            <w:gridSpan w:val="11"/>
          </w:tcPr>
          <w:p w14:paraId="13DD703E" w14:textId="77777777" w:rsidR="00A169EA" w:rsidRDefault="00A169EA" w:rsidP="00A169EA">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14:paraId="3127AAA1" w14:textId="77777777" w:rsidR="00A169EA" w:rsidRDefault="00A169EA" w:rsidP="00A169EA">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59C9AD7E" w14:textId="77777777" w:rsidR="00A169EA" w:rsidRDefault="00A169EA" w:rsidP="00A169EA">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14:paraId="29118DCC" w14:textId="303AB75E" w:rsidR="00A169EA" w:rsidRDefault="00A169EA" w:rsidP="00A169EA">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14:paraId="2179887A" w14:textId="3AF843D7" w:rsidR="00A169EA" w:rsidRDefault="00A169EA" w:rsidP="00A169EA">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14:paraId="4E758118" w14:textId="77777777" w:rsidR="00A169EA" w:rsidRDefault="00A169EA" w:rsidP="00A169EA">
            <w:pPr>
              <w:jc w:val="both"/>
            </w:pPr>
            <w:r w:rsidRPr="00E66B0B">
              <w:rPr>
                <w:i/>
              </w:rPr>
              <w:t>Přehled projektové činnosti:</w:t>
            </w:r>
          </w:p>
          <w:p w14:paraId="0CE64838" w14:textId="77777777" w:rsidR="00A169EA" w:rsidRDefault="00A169EA" w:rsidP="00A169EA">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796D3F4B" w14:textId="77777777" w:rsidR="00A169EA" w:rsidRDefault="00A169EA" w:rsidP="00A169EA">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6F220DDD" w14:textId="77777777" w:rsidR="00A169EA" w:rsidRDefault="00A169EA" w:rsidP="00A169EA">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087ACD9A" w14:textId="77777777" w:rsidR="00A169EA" w:rsidRPr="00E46AED" w:rsidRDefault="00A169EA" w:rsidP="00A169EA">
            <w:pPr>
              <w:jc w:val="both"/>
            </w:pPr>
            <w:r w:rsidRPr="009A269C">
              <w:t>ERASMUS+ KA2 2016-1-CZ01-KA203-023873 Pilot project: Entrepeneurship education for University students 2016-</w:t>
            </w:r>
            <w:r>
              <w:t xml:space="preserve">2018 (člen řešitelského týmu). </w:t>
            </w:r>
          </w:p>
        </w:tc>
      </w:tr>
      <w:tr w:rsidR="00A169EA" w14:paraId="2BE1282B" w14:textId="77777777" w:rsidTr="00F3186A">
        <w:trPr>
          <w:trHeight w:val="218"/>
        </w:trPr>
        <w:tc>
          <w:tcPr>
            <w:tcW w:w="9861" w:type="dxa"/>
            <w:gridSpan w:val="11"/>
            <w:shd w:val="clear" w:color="auto" w:fill="F7CAAC"/>
          </w:tcPr>
          <w:p w14:paraId="0A564D53" w14:textId="77777777" w:rsidR="00A169EA" w:rsidRDefault="00A169EA" w:rsidP="00A169EA">
            <w:pPr>
              <w:rPr>
                <w:b/>
              </w:rPr>
            </w:pPr>
            <w:r>
              <w:rPr>
                <w:b/>
              </w:rPr>
              <w:t>Působení v zahraničí</w:t>
            </w:r>
          </w:p>
        </w:tc>
      </w:tr>
      <w:tr w:rsidR="00A169EA" w14:paraId="53319772" w14:textId="77777777" w:rsidTr="00F3186A">
        <w:trPr>
          <w:trHeight w:val="64"/>
        </w:trPr>
        <w:tc>
          <w:tcPr>
            <w:tcW w:w="9861" w:type="dxa"/>
            <w:gridSpan w:val="11"/>
          </w:tcPr>
          <w:p w14:paraId="77CECA3E" w14:textId="77777777" w:rsidR="00A169EA" w:rsidRPr="00016EBF" w:rsidRDefault="00A169EA" w:rsidP="00A169EA">
            <w:pPr>
              <w:rPr>
                <w:b/>
                <w:sz w:val="16"/>
              </w:rPr>
            </w:pPr>
          </w:p>
        </w:tc>
      </w:tr>
      <w:tr w:rsidR="00A169EA" w14:paraId="32CEF303" w14:textId="77777777" w:rsidTr="00016EBF">
        <w:trPr>
          <w:cantSplit/>
          <w:trHeight w:val="141"/>
        </w:trPr>
        <w:tc>
          <w:tcPr>
            <w:tcW w:w="2516" w:type="dxa"/>
            <w:shd w:val="clear" w:color="auto" w:fill="F7CAAC"/>
          </w:tcPr>
          <w:p w14:paraId="308BD20C" w14:textId="77777777" w:rsidR="00A169EA" w:rsidRDefault="00A169EA" w:rsidP="00A169EA">
            <w:pPr>
              <w:jc w:val="both"/>
              <w:rPr>
                <w:b/>
              </w:rPr>
            </w:pPr>
            <w:r>
              <w:rPr>
                <w:b/>
              </w:rPr>
              <w:t xml:space="preserve">Podpis </w:t>
            </w:r>
          </w:p>
        </w:tc>
        <w:tc>
          <w:tcPr>
            <w:tcW w:w="4536" w:type="dxa"/>
            <w:gridSpan w:val="5"/>
          </w:tcPr>
          <w:p w14:paraId="7F05E3D5" w14:textId="77777777" w:rsidR="00A169EA" w:rsidRDefault="00A169EA" w:rsidP="00A169EA">
            <w:pPr>
              <w:jc w:val="both"/>
            </w:pPr>
          </w:p>
        </w:tc>
        <w:tc>
          <w:tcPr>
            <w:tcW w:w="786" w:type="dxa"/>
            <w:gridSpan w:val="2"/>
            <w:shd w:val="clear" w:color="auto" w:fill="F7CAAC"/>
          </w:tcPr>
          <w:p w14:paraId="20025B8A" w14:textId="77777777" w:rsidR="00A169EA" w:rsidRDefault="00A169EA" w:rsidP="00A169EA">
            <w:pPr>
              <w:jc w:val="both"/>
            </w:pPr>
            <w:r>
              <w:rPr>
                <w:b/>
              </w:rPr>
              <w:t>datum</w:t>
            </w:r>
          </w:p>
        </w:tc>
        <w:tc>
          <w:tcPr>
            <w:tcW w:w="2023" w:type="dxa"/>
            <w:gridSpan w:val="3"/>
          </w:tcPr>
          <w:p w14:paraId="157E8C09" w14:textId="77777777" w:rsidR="00A169EA" w:rsidRDefault="00A169EA" w:rsidP="00A169EA">
            <w:pPr>
              <w:jc w:val="both"/>
            </w:pPr>
          </w:p>
        </w:tc>
      </w:tr>
    </w:tbl>
    <w:p w14:paraId="717F8113" w14:textId="77777777" w:rsidR="00974DEB" w:rsidRDefault="00974DEB"/>
    <w:p w14:paraId="4531A049" w14:textId="77777777" w:rsidR="00974DEB" w:rsidRDefault="00974DE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485"/>
        <w:gridCol w:w="694"/>
      </w:tblGrid>
      <w:tr w:rsidR="00974DEB" w14:paraId="735A0C5C" w14:textId="77777777" w:rsidTr="009F57F8">
        <w:tc>
          <w:tcPr>
            <w:tcW w:w="9859" w:type="dxa"/>
            <w:gridSpan w:val="11"/>
            <w:tcBorders>
              <w:bottom w:val="double" w:sz="4" w:space="0" w:color="auto"/>
            </w:tcBorders>
            <w:shd w:val="clear" w:color="auto" w:fill="BDD6EE"/>
          </w:tcPr>
          <w:p w14:paraId="1DA58E8A" w14:textId="77777777" w:rsidR="00974DEB" w:rsidRDefault="00974DEB" w:rsidP="00974DEB">
            <w:pPr>
              <w:jc w:val="both"/>
              <w:rPr>
                <w:b/>
                <w:sz w:val="28"/>
              </w:rPr>
            </w:pPr>
            <w:r>
              <w:rPr>
                <w:b/>
                <w:sz w:val="28"/>
              </w:rPr>
              <w:t>C-I – Personální zabezpečení</w:t>
            </w:r>
          </w:p>
        </w:tc>
      </w:tr>
      <w:tr w:rsidR="00974DEB" w14:paraId="578A99AF" w14:textId="77777777" w:rsidTr="009F57F8">
        <w:tc>
          <w:tcPr>
            <w:tcW w:w="2518" w:type="dxa"/>
            <w:tcBorders>
              <w:top w:val="double" w:sz="4" w:space="0" w:color="auto"/>
            </w:tcBorders>
            <w:shd w:val="clear" w:color="auto" w:fill="F7CAAC"/>
          </w:tcPr>
          <w:p w14:paraId="60992985" w14:textId="77777777" w:rsidR="00974DEB" w:rsidRDefault="00974DEB" w:rsidP="00974DEB">
            <w:pPr>
              <w:jc w:val="both"/>
              <w:rPr>
                <w:b/>
              </w:rPr>
            </w:pPr>
            <w:r>
              <w:rPr>
                <w:b/>
              </w:rPr>
              <w:t>Vysoká škola</w:t>
            </w:r>
          </w:p>
        </w:tc>
        <w:tc>
          <w:tcPr>
            <w:tcW w:w="7341" w:type="dxa"/>
            <w:gridSpan w:val="10"/>
          </w:tcPr>
          <w:p w14:paraId="6EDAB625" w14:textId="77777777" w:rsidR="00974DEB" w:rsidRDefault="00974DEB" w:rsidP="00974DEB">
            <w:pPr>
              <w:jc w:val="both"/>
            </w:pPr>
            <w:r>
              <w:t>Univerzita Tomáše Bati ve Zlíně</w:t>
            </w:r>
          </w:p>
        </w:tc>
      </w:tr>
      <w:tr w:rsidR="00974DEB" w14:paraId="0D788C91" w14:textId="77777777" w:rsidTr="009F57F8">
        <w:tc>
          <w:tcPr>
            <w:tcW w:w="2518" w:type="dxa"/>
            <w:shd w:val="clear" w:color="auto" w:fill="F7CAAC"/>
          </w:tcPr>
          <w:p w14:paraId="7B36AC4E" w14:textId="77777777" w:rsidR="00974DEB" w:rsidRDefault="00974DEB" w:rsidP="00974DEB">
            <w:pPr>
              <w:jc w:val="both"/>
              <w:rPr>
                <w:b/>
              </w:rPr>
            </w:pPr>
            <w:r>
              <w:rPr>
                <w:b/>
              </w:rPr>
              <w:t>Součást vysoké školy</w:t>
            </w:r>
          </w:p>
        </w:tc>
        <w:tc>
          <w:tcPr>
            <w:tcW w:w="7341" w:type="dxa"/>
            <w:gridSpan w:val="10"/>
          </w:tcPr>
          <w:p w14:paraId="7B7D3574" w14:textId="77777777" w:rsidR="00974DEB" w:rsidRDefault="00974DEB" w:rsidP="00974DEB">
            <w:pPr>
              <w:jc w:val="both"/>
            </w:pPr>
            <w:r>
              <w:t>Fakulta managementu a ekonomiky</w:t>
            </w:r>
          </w:p>
        </w:tc>
      </w:tr>
      <w:tr w:rsidR="00974DEB" w14:paraId="1E545892" w14:textId="77777777" w:rsidTr="009F57F8">
        <w:tc>
          <w:tcPr>
            <w:tcW w:w="2518" w:type="dxa"/>
            <w:shd w:val="clear" w:color="auto" w:fill="F7CAAC"/>
          </w:tcPr>
          <w:p w14:paraId="64B56007" w14:textId="77777777" w:rsidR="00974DEB" w:rsidRDefault="00974DEB" w:rsidP="00974DEB">
            <w:pPr>
              <w:jc w:val="both"/>
              <w:rPr>
                <w:b/>
              </w:rPr>
            </w:pPr>
            <w:r>
              <w:rPr>
                <w:b/>
              </w:rPr>
              <w:t>Název studijního programu</w:t>
            </w:r>
          </w:p>
        </w:tc>
        <w:tc>
          <w:tcPr>
            <w:tcW w:w="7341" w:type="dxa"/>
            <w:gridSpan w:val="10"/>
          </w:tcPr>
          <w:p w14:paraId="1D31E614" w14:textId="77777777" w:rsidR="00974DEB" w:rsidRDefault="00974DEB" w:rsidP="00974DEB">
            <w:pPr>
              <w:jc w:val="both"/>
            </w:pPr>
            <w:r>
              <w:t>Průmyslové inženýrství</w:t>
            </w:r>
          </w:p>
        </w:tc>
      </w:tr>
      <w:tr w:rsidR="00974DEB" w14:paraId="7F128926" w14:textId="77777777" w:rsidTr="009F57F8">
        <w:tc>
          <w:tcPr>
            <w:tcW w:w="2518" w:type="dxa"/>
            <w:shd w:val="clear" w:color="auto" w:fill="F7CAAC"/>
          </w:tcPr>
          <w:p w14:paraId="24D6A192" w14:textId="77777777" w:rsidR="00974DEB" w:rsidRDefault="00974DEB" w:rsidP="00974DEB">
            <w:pPr>
              <w:jc w:val="both"/>
              <w:rPr>
                <w:b/>
              </w:rPr>
            </w:pPr>
            <w:r>
              <w:rPr>
                <w:b/>
              </w:rPr>
              <w:t>Jméno a příjmení</w:t>
            </w:r>
          </w:p>
        </w:tc>
        <w:tc>
          <w:tcPr>
            <w:tcW w:w="4536" w:type="dxa"/>
            <w:gridSpan w:val="5"/>
          </w:tcPr>
          <w:p w14:paraId="59013148" w14:textId="77777777" w:rsidR="00974DEB" w:rsidRDefault="00974DEB" w:rsidP="00974DEB">
            <w:pPr>
              <w:jc w:val="both"/>
            </w:pPr>
            <w:r>
              <w:t>Rastislav RAJNOHA</w:t>
            </w:r>
          </w:p>
        </w:tc>
        <w:tc>
          <w:tcPr>
            <w:tcW w:w="1059" w:type="dxa"/>
            <w:gridSpan w:val="2"/>
            <w:shd w:val="clear" w:color="auto" w:fill="F7CAAC"/>
          </w:tcPr>
          <w:p w14:paraId="1DCC8FCB" w14:textId="77777777" w:rsidR="00974DEB" w:rsidRDefault="00974DEB" w:rsidP="00974DEB">
            <w:pPr>
              <w:jc w:val="both"/>
              <w:rPr>
                <w:b/>
              </w:rPr>
            </w:pPr>
            <w:r>
              <w:rPr>
                <w:b/>
              </w:rPr>
              <w:t>Tituly</w:t>
            </w:r>
          </w:p>
        </w:tc>
        <w:tc>
          <w:tcPr>
            <w:tcW w:w="1746" w:type="dxa"/>
            <w:gridSpan w:val="3"/>
          </w:tcPr>
          <w:p w14:paraId="4BB52328" w14:textId="09F4DC2D" w:rsidR="00974DEB" w:rsidRDefault="00974DEB" w:rsidP="00974DEB">
            <w:pPr>
              <w:jc w:val="both"/>
            </w:pPr>
            <w:del w:id="1183" w:author="Pavla Trefilová" w:date="2019-09-10T13:24:00Z">
              <w:r w:rsidDel="00A169EA">
                <w:delText>doc</w:delText>
              </w:r>
            </w:del>
            <w:ins w:id="1184" w:author="Pavla Trefilová" w:date="2019-09-10T13:24:00Z">
              <w:r w:rsidR="00A169EA">
                <w:t>prof</w:t>
              </w:r>
            </w:ins>
            <w:r>
              <w:t>. Ing., PhD.</w:t>
            </w:r>
          </w:p>
        </w:tc>
      </w:tr>
      <w:tr w:rsidR="00974DEB" w14:paraId="62032405" w14:textId="77777777" w:rsidTr="009F57F8">
        <w:tc>
          <w:tcPr>
            <w:tcW w:w="2518" w:type="dxa"/>
            <w:shd w:val="clear" w:color="auto" w:fill="F7CAAC"/>
          </w:tcPr>
          <w:p w14:paraId="05246BEC" w14:textId="77777777" w:rsidR="00974DEB" w:rsidRDefault="00974DEB" w:rsidP="00974DEB">
            <w:pPr>
              <w:jc w:val="both"/>
              <w:rPr>
                <w:b/>
              </w:rPr>
            </w:pPr>
            <w:r>
              <w:rPr>
                <w:b/>
              </w:rPr>
              <w:t>Rok narození</w:t>
            </w:r>
          </w:p>
        </w:tc>
        <w:tc>
          <w:tcPr>
            <w:tcW w:w="829" w:type="dxa"/>
          </w:tcPr>
          <w:p w14:paraId="614CEC9D" w14:textId="77777777" w:rsidR="00974DEB" w:rsidRDefault="00974DEB" w:rsidP="00974DEB">
            <w:pPr>
              <w:jc w:val="both"/>
            </w:pPr>
            <w:r>
              <w:t>1971</w:t>
            </w:r>
          </w:p>
        </w:tc>
        <w:tc>
          <w:tcPr>
            <w:tcW w:w="1721" w:type="dxa"/>
            <w:shd w:val="clear" w:color="auto" w:fill="F7CAAC"/>
          </w:tcPr>
          <w:p w14:paraId="5F1E1F7F" w14:textId="77777777" w:rsidR="00974DEB" w:rsidRDefault="00974DEB" w:rsidP="00974DEB">
            <w:pPr>
              <w:jc w:val="both"/>
              <w:rPr>
                <w:b/>
              </w:rPr>
            </w:pPr>
            <w:r>
              <w:rPr>
                <w:b/>
              </w:rPr>
              <w:t>typ vztahu k VŠ</w:t>
            </w:r>
          </w:p>
        </w:tc>
        <w:tc>
          <w:tcPr>
            <w:tcW w:w="992" w:type="dxa"/>
            <w:gridSpan w:val="2"/>
          </w:tcPr>
          <w:p w14:paraId="21AB2A86" w14:textId="77777777" w:rsidR="00974DEB" w:rsidRDefault="00974DEB" w:rsidP="00974DEB">
            <w:pPr>
              <w:jc w:val="both"/>
            </w:pPr>
            <w:r>
              <w:t>pp</w:t>
            </w:r>
          </w:p>
        </w:tc>
        <w:tc>
          <w:tcPr>
            <w:tcW w:w="994" w:type="dxa"/>
            <w:shd w:val="clear" w:color="auto" w:fill="F7CAAC"/>
          </w:tcPr>
          <w:p w14:paraId="3E8B12EC" w14:textId="77777777" w:rsidR="00974DEB" w:rsidRDefault="00974DEB" w:rsidP="00974DEB">
            <w:pPr>
              <w:jc w:val="both"/>
              <w:rPr>
                <w:b/>
              </w:rPr>
            </w:pPr>
            <w:r>
              <w:rPr>
                <w:b/>
              </w:rPr>
              <w:t>rozsah</w:t>
            </w:r>
          </w:p>
        </w:tc>
        <w:tc>
          <w:tcPr>
            <w:tcW w:w="1059" w:type="dxa"/>
            <w:gridSpan w:val="2"/>
          </w:tcPr>
          <w:p w14:paraId="5985737D" w14:textId="5D82A969" w:rsidR="00974DEB" w:rsidRDefault="00974DEB" w:rsidP="00974DEB">
            <w:r>
              <w:t>20</w:t>
            </w:r>
          </w:p>
        </w:tc>
        <w:tc>
          <w:tcPr>
            <w:tcW w:w="567" w:type="dxa"/>
            <w:shd w:val="clear" w:color="auto" w:fill="F7CAAC"/>
          </w:tcPr>
          <w:p w14:paraId="6FAC5641" w14:textId="77777777" w:rsidR="00974DEB" w:rsidRDefault="00974DEB" w:rsidP="00974DEB">
            <w:pPr>
              <w:jc w:val="both"/>
              <w:rPr>
                <w:b/>
              </w:rPr>
            </w:pPr>
            <w:r>
              <w:rPr>
                <w:b/>
              </w:rPr>
              <w:t>do kdy</w:t>
            </w:r>
          </w:p>
        </w:tc>
        <w:tc>
          <w:tcPr>
            <w:tcW w:w="1179" w:type="dxa"/>
            <w:gridSpan w:val="2"/>
          </w:tcPr>
          <w:p w14:paraId="4175DF45" w14:textId="77777777" w:rsidR="00974DEB" w:rsidRDefault="00974DEB" w:rsidP="00974DEB">
            <w:pPr>
              <w:jc w:val="both"/>
            </w:pPr>
            <w:r>
              <w:t>N</w:t>
            </w:r>
          </w:p>
        </w:tc>
      </w:tr>
      <w:tr w:rsidR="00974DEB" w14:paraId="3C93DC31" w14:textId="77777777" w:rsidTr="009F57F8">
        <w:tc>
          <w:tcPr>
            <w:tcW w:w="5068" w:type="dxa"/>
            <w:gridSpan w:val="3"/>
            <w:shd w:val="clear" w:color="auto" w:fill="F7CAAC"/>
          </w:tcPr>
          <w:p w14:paraId="2D89B85F" w14:textId="77777777" w:rsidR="00974DEB" w:rsidRDefault="00974DEB" w:rsidP="00974DEB">
            <w:pPr>
              <w:jc w:val="both"/>
              <w:rPr>
                <w:b/>
              </w:rPr>
            </w:pPr>
            <w:r>
              <w:rPr>
                <w:b/>
              </w:rPr>
              <w:t>Typ vztahu na součásti VŠ, která uskutečňuje st. program</w:t>
            </w:r>
          </w:p>
        </w:tc>
        <w:tc>
          <w:tcPr>
            <w:tcW w:w="992" w:type="dxa"/>
            <w:gridSpan w:val="2"/>
          </w:tcPr>
          <w:p w14:paraId="1772E536" w14:textId="77777777" w:rsidR="00974DEB" w:rsidRDefault="00974DEB" w:rsidP="00974DEB">
            <w:pPr>
              <w:jc w:val="both"/>
            </w:pPr>
            <w:r>
              <w:t>pp</w:t>
            </w:r>
          </w:p>
        </w:tc>
        <w:tc>
          <w:tcPr>
            <w:tcW w:w="994" w:type="dxa"/>
            <w:shd w:val="clear" w:color="auto" w:fill="F7CAAC"/>
          </w:tcPr>
          <w:p w14:paraId="2DD01425" w14:textId="77777777" w:rsidR="00974DEB" w:rsidRDefault="00974DEB" w:rsidP="00974DEB">
            <w:pPr>
              <w:jc w:val="both"/>
              <w:rPr>
                <w:b/>
              </w:rPr>
            </w:pPr>
            <w:r>
              <w:rPr>
                <w:b/>
              </w:rPr>
              <w:t>rozsah</w:t>
            </w:r>
          </w:p>
        </w:tc>
        <w:tc>
          <w:tcPr>
            <w:tcW w:w="1059" w:type="dxa"/>
            <w:gridSpan w:val="2"/>
          </w:tcPr>
          <w:p w14:paraId="2F71FA9F" w14:textId="32D21BE5" w:rsidR="00974DEB" w:rsidRDefault="00974DEB" w:rsidP="00974DEB">
            <w:r>
              <w:t>20</w:t>
            </w:r>
          </w:p>
        </w:tc>
        <w:tc>
          <w:tcPr>
            <w:tcW w:w="567" w:type="dxa"/>
            <w:shd w:val="clear" w:color="auto" w:fill="F7CAAC"/>
          </w:tcPr>
          <w:p w14:paraId="42A87928" w14:textId="77777777" w:rsidR="00974DEB" w:rsidRDefault="00974DEB" w:rsidP="00974DEB">
            <w:pPr>
              <w:jc w:val="both"/>
              <w:rPr>
                <w:b/>
              </w:rPr>
            </w:pPr>
            <w:r>
              <w:rPr>
                <w:b/>
              </w:rPr>
              <w:t>do kdy</w:t>
            </w:r>
          </w:p>
        </w:tc>
        <w:tc>
          <w:tcPr>
            <w:tcW w:w="1179" w:type="dxa"/>
            <w:gridSpan w:val="2"/>
          </w:tcPr>
          <w:p w14:paraId="543CD3BD" w14:textId="77777777" w:rsidR="00974DEB" w:rsidRDefault="00974DEB" w:rsidP="00974DEB">
            <w:pPr>
              <w:jc w:val="both"/>
            </w:pPr>
            <w:r>
              <w:t>N</w:t>
            </w:r>
          </w:p>
        </w:tc>
      </w:tr>
      <w:tr w:rsidR="00974DEB" w14:paraId="3FFE1100" w14:textId="77777777" w:rsidTr="009F57F8">
        <w:tc>
          <w:tcPr>
            <w:tcW w:w="6060" w:type="dxa"/>
            <w:gridSpan w:val="5"/>
            <w:shd w:val="clear" w:color="auto" w:fill="F7CAAC"/>
          </w:tcPr>
          <w:p w14:paraId="0F73182C" w14:textId="77777777" w:rsidR="00974DEB" w:rsidRDefault="00974DEB" w:rsidP="00974DEB">
            <w:pPr>
              <w:jc w:val="both"/>
            </w:pPr>
            <w:r>
              <w:rPr>
                <w:b/>
              </w:rPr>
              <w:t>Další současná působení jako akademický pracovník na jiných VŠ</w:t>
            </w:r>
          </w:p>
        </w:tc>
        <w:tc>
          <w:tcPr>
            <w:tcW w:w="2053" w:type="dxa"/>
            <w:gridSpan w:val="3"/>
            <w:shd w:val="clear" w:color="auto" w:fill="F7CAAC"/>
          </w:tcPr>
          <w:p w14:paraId="4D7317B1" w14:textId="77777777" w:rsidR="00974DEB" w:rsidRDefault="00974DEB" w:rsidP="00974DEB">
            <w:pPr>
              <w:jc w:val="both"/>
              <w:rPr>
                <w:b/>
              </w:rPr>
            </w:pPr>
            <w:r>
              <w:rPr>
                <w:b/>
              </w:rPr>
              <w:t>typ prac. vztahu</w:t>
            </w:r>
          </w:p>
        </w:tc>
        <w:tc>
          <w:tcPr>
            <w:tcW w:w="1746" w:type="dxa"/>
            <w:gridSpan w:val="3"/>
            <w:shd w:val="clear" w:color="auto" w:fill="F7CAAC"/>
          </w:tcPr>
          <w:p w14:paraId="5360B49F" w14:textId="77777777" w:rsidR="00974DEB" w:rsidRDefault="00974DEB" w:rsidP="00974DEB">
            <w:pPr>
              <w:jc w:val="both"/>
              <w:rPr>
                <w:b/>
              </w:rPr>
            </w:pPr>
            <w:r>
              <w:rPr>
                <w:b/>
              </w:rPr>
              <w:t>rozsah</w:t>
            </w:r>
          </w:p>
        </w:tc>
      </w:tr>
      <w:tr w:rsidR="00974DEB" w14:paraId="530EE879" w14:textId="77777777" w:rsidTr="009F57F8">
        <w:tc>
          <w:tcPr>
            <w:tcW w:w="6060" w:type="dxa"/>
            <w:gridSpan w:val="5"/>
          </w:tcPr>
          <w:p w14:paraId="10DF13A8" w14:textId="77777777" w:rsidR="00974DEB" w:rsidRPr="006201B3" w:rsidRDefault="00974DEB" w:rsidP="00974DEB">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5901C1A9" w14:textId="77777777" w:rsidR="00974DEB" w:rsidRDefault="00974DEB" w:rsidP="00974DEB">
            <w:pPr>
              <w:jc w:val="both"/>
            </w:pPr>
            <w:r>
              <w:t>pp</w:t>
            </w:r>
          </w:p>
        </w:tc>
        <w:tc>
          <w:tcPr>
            <w:tcW w:w="1746" w:type="dxa"/>
            <w:gridSpan w:val="3"/>
          </w:tcPr>
          <w:p w14:paraId="336F61FD" w14:textId="77777777" w:rsidR="00974DEB" w:rsidRDefault="00974DEB" w:rsidP="00974DEB">
            <w:pPr>
              <w:jc w:val="both"/>
            </w:pPr>
            <w:r>
              <w:t>40</w:t>
            </w:r>
          </w:p>
        </w:tc>
      </w:tr>
      <w:tr w:rsidR="00974DEB" w14:paraId="19AF3928" w14:textId="77777777" w:rsidTr="009F57F8">
        <w:tc>
          <w:tcPr>
            <w:tcW w:w="9859" w:type="dxa"/>
            <w:gridSpan w:val="11"/>
            <w:shd w:val="clear" w:color="auto" w:fill="F7CAAC"/>
          </w:tcPr>
          <w:p w14:paraId="562662F5" w14:textId="77777777" w:rsidR="00974DEB" w:rsidRDefault="00974DEB" w:rsidP="00974DEB">
            <w:pPr>
              <w:jc w:val="both"/>
            </w:pPr>
            <w:r>
              <w:rPr>
                <w:b/>
              </w:rPr>
              <w:t>Předměty příslušného studijního programu a způsob zapojení do jejich výuky, příp. další zapojení do uskutečňování studijního programu</w:t>
            </w:r>
          </w:p>
        </w:tc>
      </w:tr>
      <w:tr w:rsidR="00974DEB" w14:paraId="48AFA996" w14:textId="77777777" w:rsidTr="009F57F8">
        <w:trPr>
          <w:trHeight w:val="388"/>
        </w:trPr>
        <w:tc>
          <w:tcPr>
            <w:tcW w:w="9859" w:type="dxa"/>
            <w:gridSpan w:val="11"/>
            <w:tcBorders>
              <w:top w:val="nil"/>
            </w:tcBorders>
          </w:tcPr>
          <w:p w14:paraId="6CC3D2CE" w14:textId="39A10A09" w:rsidR="00974DEB" w:rsidRDefault="00F45FD0" w:rsidP="00974DEB">
            <w:pPr>
              <w:jc w:val="both"/>
            </w:pPr>
            <w:r w:rsidRPr="003E4AD6">
              <w:t>Podnikové informační systémy</w:t>
            </w:r>
            <w:r>
              <w:t xml:space="preserve"> – garant, přednášející (80%)</w:t>
            </w:r>
          </w:p>
          <w:p w14:paraId="720AD076" w14:textId="131E8A82" w:rsidR="00F45FD0" w:rsidRDefault="00F45FD0" w:rsidP="00974DEB">
            <w:pPr>
              <w:jc w:val="both"/>
            </w:pPr>
            <w:r w:rsidRPr="005932E9">
              <w:t>Business Information Systems</w:t>
            </w:r>
            <w:r>
              <w:t xml:space="preserve"> – garant, přednášející (80%)</w:t>
            </w:r>
          </w:p>
          <w:p w14:paraId="7EFB7902" w14:textId="6D9D10C4" w:rsidR="00F45FD0" w:rsidRDefault="00F45FD0" w:rsidP="00974DEB">
            <w:pPr>
              <w:jc w:val="both"/>
            </w:pPr>
            <w:r w:rsidRPr="0042149D">
              <w:t xml:space="preserve">Informační </w:t>
            </w:r>
            <w:r>
              <w:t>podpora ekonomického řízení firmy – garant, přednášející (90%)</w:t>
            </w:r>
          </w:p>
          <w:p w14:paraId="72307970" w14:textId="43D6B06D" w:rsidR="00F45FD0" w:rsidRDefault="00F45FD0" w:rsidP="00974DEB">
            <w:pPr>
              <w:jc w:val="both"/>
            </w:pPr>
            <w:r>
              <w:rPr>
                <w:lang w:val="en-GB"/>
              </w:rPr>
              <w:t>Business E</w:t>
            </w:r>
            <w:r w:rsidRPr="00A55E43">
              <w:rPr>
                <w:lang w:val="en-GB"/>
              </w:rPr>
              <w:t>conomics Management Information Support</w:t>
            </w:r>
            <w:r>
              <w:rPr>
                <w:lang w:val="en-GB"/>
              </w:rPr>
              <w:t xml:space="preserve"> </w:t>
            </w:r>
            <w:r>
              <w:t>– garant, přednášející (90%)</w:t>
            </w:r>
          </w:p>
        </w:tc>
      </w:tr>
      <w:tr w:rsidR="00974DEB" w14:paraId="0B93E086" w14:textId="77777777" w:rsidTr="009F57F8">
        <w:tc>
          <w:tcPr>
            <w:tcW w:w="9859" w:type="dxa"/>
            <w:gridSpan w:val="11"/>
            <w:shd w:val="clear" w:color="auto" w:fill="F7CAAC"/>
          </w:tcPr>
          <w:p w14:paraId="1609A88D" w14:textId="77777777" w:rsidR="00974DEB" w:rsidRDefault="00974DEB" w:rsidP="00974DEB">
            <w:pPr>
              <w:jc w:val="both"/>
            </w:pPr>
            <w:r>
              <w:rPr>
                <w:b/>
              </w:rPr>
              <w:t xml:space="preserve">Údaje o vzdělání na VŠ </w:t>
            </w:r>
          </w:p>
        </w:tc>
      </w:tr>
      <w:tr w:rsidR="00974DEB" w:rsidRPr="00734837" w14:paraId="08395D71" w14:textId="77777777" w:rsidTr="009F57F8">
        <w:trPr>
          <w:trHeight w:val="784"/>
        </w:trPr>
        <w:tc>
          <w:tcPr>
            <w:tcW w:w="9859" w:type="dxa"/>
            <w:gridSpan w:val="11"/>
          </w:tcPr>
          <w:p w14:paraId="43192A1B" w14:textId="77777777" w:rsidR="00974DEB" w:rsidRDefault="00974DEB" w:rsidP="00974DEB">
            <w:pPr>
              <w:jc w:val="both"/>
              <w:rPr>
                <w:b/>
                <w:bCs/>
                <w:color w:val="000000"/>
                <w:szCs w:val="24"/>
              </w:rPr>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r>
              <w:rPr>
                <w:b/>
                <w:bCs/>
                <w:color w:val="000000"/>
                <w:szCs w:val="24"/>
              </w:rPr>
              <w:t xml:space="preserve"> </w:t>
            </w:r>
          </w:p>
          <w:p w14:paraId="377114D7" w14:textId="77777777" w:rsidR="00974DEB" w:rsidRPr="00734837" w:rsidRDefault="00974DEB" w:rsidP="00974DEB">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tc>
      </w:tr>
      <w:tr w:rsidR="00974DEB" w14:paraId="0C5C0EF4" w14:textId="77777777" w:rsidTr="009F57F8">
        <w:tc>
          <w:tcPr>
            <w:tcW w:w="9859" w:type="dxa"/>
            <w:gridSpan w:val="11"/>
            <w:shd w:val="clear" w:color="auto" w:fill="F7CAAC"/>
          </w:tcPr>
          <w:p w14:paraId="1BC269A8" w14:textId="77777777" w:rsidR="00974DEB" w:rsidRDefault="00974DEB" w:rsidP="00974DEB">
            <w:pPr>
              <w:jc w:val="both"/>
              <w:rPr>
                <w:b/>
              </w:rPr>
            </w:pPr>
            <w:r>
              <w:rPr>
                <w:b/>
              </w:rPr>
              <w:t>Údaje o odborném působení od absolvování VŠ</w:t>
            </w:r>
          </w:p>
        </w:tc>
      </w:tr>
      <w:tr w:rsidR="00974DEB" w:rsidRPr="0006721D" w14:paraId="45497491" w14:textId="77777777" w:rsidTr="009F57F8">
        <w:trPr>
          <w:trHeight w:val="887"/>
        </w:trPr>
        <w:tc>
          <w:tcPr>
            <w:tcW w:w="9859" w:type="dxa"/>
            <w:gridSpan w:val="11"/>
          </w:tcPr>
          <w:p w14:paraId="42B64D9A" w14:textId="77777777" w:rsidR="00974DEB" w:rsidRDefault="00974DEB" w:rsidP="00974DEB">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66CBF82A" w14:textId="77777777" w:rsidR="00974DEB" w:rsidRPr="0006721D" w:rsidRDefault="00974DEB" w:rsidP="00974DEB">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39FC60B0" w14:textId="77777777" w:rsidR="00974DEB" w:rsidRPr="0006721D" w:rsidRDefault="00974DEB" w:rsidP="00974DEB">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22161C54" w14:textId="77777777" w:rsidR="00974DEB" w:rsidRPr="0006721D" w:rsidRDefault="00974DEB" w:rsidP="00974DEB">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974DEB" w14:paraId="47E6DB61" w14:textId="77777777" w:rsidTr="009F57F8">
        <w:trPr>
          <w:trHeight w:val="250"/>
        </w:trPr>
        <w:tc>
          <w:tcPr>
            <w:tcW w:w="9859" w:type="dxa"/>
            <w:gridSpan w:val="11"/>
            <w:shd w:val="clear" w:color="auto" w:fill="F7CAAC"/>
          </w:tcPr>
          <w:p w14:paraId="2E09C567" w14:textId="77777777" w:rsidR="00974DEB" w:rsidRDefault="00974DEB" w:rsidP="00974DEB">
            <w:pPr>
              <w:jc w:val="both"/>
            </w:pPr>
            <w:r>
              <w:rPr>
                <w:b/>
              </w:rPr>
              <w:t>Zkušenosti s vedením kvalifikačních a rigorózních prací</w:t>
            </w:r>
          </w:p>
        </w:tc>
      </w:tr>
      <w:tr w:rsidR="00974DEB" w14:paraId="3249AB1E" w14:textId="77777777" w:rsidTr="009F57F8">
        <w:trPr>
          <w:trHeight w:val="112"/>
        </w:trPr>
        <w:tc>
          <w:tcPr>
            <w:tcW w:w="9859" w:type="dxa"/>
            <w:gridSpan w:val="11"/>
          </w:tcPr>
          <w:p w14:paraId="7E7B05B4" w14:textId="77777777" w:rsidR="00974DEB" w:rsidRDefault="00974DEB" w:rsidP="00974DEB">
            <w:pPr>
              <w:jc w:val="both"/>
            </w:pPr>
            <w:r>
              <w:t>Počet vedených bakalářských prací – 47</w:t>
            </w:r>
          </w:p>
          <w:p w14:paraId="5096D90E" w14:textId="77777777" w:rsidR="00974DEB" w:rsidRDefault="00974DEB" w:rsidP="00974DEB">
            <w:pPr>
              <w:jc w:val="both"/>
            </w:pPr>
            <w:r>
              <w:t>Počet vedených diplomových prací – 125</w:t>
            </w:r>
          </w:p>
          <w:p w14:paraId="4611C1EE" w14:textId="77777777" w:rsidR="00974DEB" w:rsidRDefault="00974DEB" w:rsidP="00974DEB">
            <w:pPr>
              <w:jc w:val="both"/>
            </w:pPr>
            <w:r>
              <w:t>Počet vedených disertačních prací - 4</w:t>
            </w:r>
          </w:p>
        </w:tc>
      </w:tr>
      <w:tr w:rsidR="00974DEB" w14:paraId="39A7F1E8" w14:textId="77777777" w:rsidTr="009F57F8">
        <w:trPr>
          <w:cantSplit/>
        </w:trPr>
        <w:tc>
          <w:tcPr>
            <w:tcW w:w="3347" w:type="dxa"/>
            <w:gridSpan w:val="2"/>
            <w:tcBorders>
              <w:top w:val="single" w:sz="12" w:space="0" w:color="auto"/>
            </w:tcBorders>
            <w:shd w:val="clear" w:color="auto" w:fill="F7CAAC"/>
          </w:tcPr>
          <w:p w14:paraId="4F3667B4" w14:textId="77777777" w:rsidR="00974DEB" w:rsidRDefault="00974DEB" w:rsidP="00974DEB">
            <w:pPr>
              <w:jc w:val="both"/>
            </w:pPr>
            <w:r>
              <w:rPr>
                <w:b/>
              </w:rPr>
              <w:t xml:space="preserve">Obor habilitačního řízení </w:t>
            </w:r>
          </w:p>
        </w:tc>
        <w:tc>
          <w:tcPr>
            <w:tcW w:w="2245" w:type="dxa"/>
            <w:gridSpan w:val="2"/>
            <w:tcBorders>
              <w:top w:val="single" w:sz="12" w:space="0" w:color="auto"/>
            </w:tcBorders>
            <w:shd w:val="clear" w:color="auto" w:fill="F7CAAC"/>
          </w:tcPr>
          <w:p w14:paraId="75353B01" w14:textId="77777777" w:rsidR="00974DEB" w:rsidRDefault="00974DEB" w:rsidP="00974DEB">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162594AB" w14:textId="77777777" w:rsidR="00974DEB" w:rsidRDefault="00974DEB" w:rsidP="00974DE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AC52EFA" w14:textId="77777777" w:rsidR="00974DEB" w:rsidRDefault="00974DEB" w:rsidP="00974DEB">
            <w:pPr>
              <w:jc w:val="both"/>
              <w:rPr>
                <w:b/>
              </w:rPr>
            </w:pPr>
            <w:r>
              <w:rPr>
                <w:b/>
              </w:rPr>
              <w:t>Ohlasy publikací</w:t>
            </w:r>
          </w:p>
        </w:tc>
      </w:tr>
      <w:tr w:rsidR="00974DEB" w14:paraId="1C50C492" w14:textId="77777777" w:rsidTr="009F57F8">
        <w:trPr>
          <w:cantSplit/>
        </w:trPr>
        <w:tc>
          <w:tcPr>
            <w:tcW w:w="3347" w:type="dxa"/>
            <w:gridSpan w:val="2"/>
          </w:tcPr>
          <w:p w14:paraId="7AF816E3" w14:textId="77777777" w:rsidR="00974DEB" w:rsidRDefault="00974DEB" w:rsidP="00974DEB">
            <w:pPr>
              <w:jc w:val="both"/>
            </w:pPr>
            <w:r>
              <w:t>Management</w:t>
            </w:r>
          </w:p>
        </w:tc>
        <w:tc>
          <w:tcPr>
            <w:tcW w:w="2245" w:type="dxa"/>
            <w:gridSpan w:val="2"/>
          </w:tcPr>
          <w:p w14:paraId="1A92F8DB" w14:textId="77777777" w:rsidR="00974DEB" w:rsidRDefault="00974DEB" w:rsidP="00974DEB">
            <w:pPr>
              <w:jc w:val="both"/>
            </w:pPr>
            <w:r>
              <w:t>2009</w:t>
            </w:r>
          </w:p>
        </w:tc>
        <w:tc>
          <w:tcPr>
            <w:tcW w:w="2248" w:type="dxa"/>
            <w:gridSpan w:val="3"/>
            <w:tcBorders>
              <w:right w:val="single" w:sz="12" w:space="0" w:color="auto"/>
            </w:tcBorders>
          </w:tcPr>
          <w:p w14:paraId="13619CBD" w14:textId="77777777" w:rsidR="00974DEB" w:rsidRDefault="00974DEB" w:rsidP="00974DEB">
            <w:pPr>
              <w:jc w:val="both"/>
            </w:pPr>
            <w:r>
              <w:t>PU v Prešove</w:t>
            </w:r>
          </w:p>
        </w:tc>
        <w:tc>
          <w:tcPr>
            <w:tcW w:w="840" w:type="dxa"/>
            <w:gridSpan w:val="2"/>
            <w:tcBorders>
              <w:left w:val="single" w:sz="12" w:space="0" w:color="auto"/>
            </w:tcBorders>
            <w:shd w:val="clear" w:color="auto" w:fill="F7CAAC"/>
          </w:tcPr>
          <w:p w14:paraId="22C6B476" w14:textId="77777777" w:rsidR="00974DEB" w:rsidRPr="00F45FD0" w:rsidRDefault="00974DEB" w:rsidP="00974DEB">
            <w:pPr>
              <w:jc w:val="both"/>
              <w:rPr>
                <w:sz w:val="14"/>
              </w:rPr>
            </w:pPr>
            <w:r w:rsidRPr="00F45FD0">
              <w:rPr>
                <w:b/>
                <w:sz w:val="14"/>
              </w:rPr>
              <w:t>WOS</w:t>
            </w:r>
          </w:p>
        </w:tc>
        <w:tc>
          <w:tcPr>
            <w:tcW w:w="485" w:type="dxa"/>
            <w:shd w:val="clear" w:color="auto" w:fill="F7CAAC"/>
          </w:tcPr>
          <w:p w14:paraId="3C05D661" w14:textId="77777777" w:rsidR="00974DEB" w:rsidRPr="00F45FD0" w:rsidRDefault="00974DEB" w:rsidP="00974DEB">
            <w:pPr>
              <w:jc w:val="both"/>
              <w:rPr>
                <w:sz w:val="14"/>
              </w:rPr>
            </w:pPr>
            <w:r w:rsidRPr="00F45FD0">
              <w:rPr>
                <w:b/>
                <w:sz w:val="14"/>
              </w:rPr>
              <w:t>Scopus</w:t>
            </w:r>
          </w:p>
        </w:tc>
        <w:tc>
          <w:tcPr>
            <w:tcW w:w="694" w:type="dxa"/>
            <w:shd w:val="clear" w:color="auto" w:fill="F7CAAC"/>
          </w:tcPr>
          <w:p w14:paraId="46FE13F7" w14:textId="77777777" w:rsidR="00974DEB" w:rsidRPr="00F45FD0" w:rsidRDefault="00974DEB" w:rsidP="00974DEB">
            <w:pPr>
              <w:jc w:val="both"/>
              <w:rPr>
                <w:sz w:val="14"/>
              </w:rPr>
            </w:pPr>
            <w:r w:rsidRPr="00F45FD0">
              <w:rPr>
                <w:b/>
                <w:sz w:val="14"/>
              </w:rPr>
              <w:t>ostatní</w:t>
            </w:r>
          </w:p>
        </w:tc>
      </w:tr>
      <w:tr w:rsidR="00974DEB" w:rsidRPr="005A0078" w14:paraId="44395B62" w14:textId="77777777" w:rsidTr="009F57F8">
        <w:trPr>
          <w:cantSplit/>
          <w:trHeight w:val="70"/>
        </w:trPr>
        <w:tc>
          <w:tcPr>
            <w:tcW w:w="3347" w:type="dxa"/>
            <w:gridSpan w:val="2"/>
            <w:shd w:val="clear" w:color="auto" w:fill="F7CAAC"/>
          </w:tcPr>
          <w:p w14:paraId="6191E6B6" w14:textId="77777777" w:rsidR="00974DEB" w:rsidRDefault="00974DEB" w:rsidP="00974DEB">
            <w:pPr>
              <w:jc w:val="both"/>
            </w:pPr>
            <w:r>
              <w:rPr>
                <w:b/>
              </w:rPr>
              <w:t>Obor jmenovacího řízení</w:t>
            </w:r>
          </w:p>
        </w:tc>
        <w:tc>
          <w:tcPr>
            <w:tcW w:w="2245" w:type="dxa"/>
            <w:gridSpan w:val="2"/>
            <w:shd w:val="clear" w:color="auto" w:fill="F7CAAC"/>
          </w:tcPr>
          <w:p w14:paraId="354CAD82" w14:textId="77777777" w:rsidR="00974DEB" w:rsidRDefault="00974DEB" w:rsidP="00974DEB">
            <w:pPr>
              <w:jc w:val="both"/>
            </w:pPr>
            <w:r>
              <w:rPr>
                <w:b/>
              </w:rPr>
              <w:t>Rok udělení hodnosti</w:t>
            </w:r>
          </w:p>
        </w:tc>
        <w:tc>
          <w:tcPr>
            <w:tcW w:w="2248" w:type="dxa"/>
            <w:gridSpan w:val="3"/>
            <w:tcBorders>
              <w:right w:val="single" w:sz="12" w:space="0" w:color="auto"/>
            </w:tcBorders>
            <w:shd w:val="clear" w:color="auto" w:fill="F7CAAC"/>
          </w:tcPr>
          <w:p w14:paraId="59A92273" w14:textId="77777777" w:rsidR="00974DEB" w:rsidRDefault="00974DEB" w:rsidP="00974DEB">
            <w:pPr>
              <w:jc w:val="both"/>
            </w:pPr>
            <w:r>
              <w:rPr>
                <w:b/>
              </w:rPr>
              <w:t>Řízení konáno na VŠ</w:t>
            </w:r>
          </w:p>
        </w:tc>
        <w:tc>
          <w:tcPr>
            <w:tcW w:w="840" w:type="dxa"/>
            <w:gridSpan w:val="2"/>
            <w:vMerge w:val="restart"/>
            <w:tcBorders>
              <w:left w:val="single" w:sz="12" w:space="0" w:color="auto"/>
            </w:tcBorders>
          </w:tcPr>
          <w:p w14:paraId="489B87E5" w14:textId="77777777" w:rsidR="00974DEB" w:rsidRPr="005A0078" w:rsidRDefault="00974DEB" w:rsidP="00974DEB">
            <w:pPr>
              <w:jc w:val="both"/>
              <w:rPr>
                <w:b/>
              </w:rPr>
            </w:pPr>
            <w:r>
              <w:rPr>
                <w:b/>
              </w:rPr>
              <w:t>148</w:t>
            </w:r>
          </w:p>
        </w:tc>
        <w:tc>
          <w:tcPr>
            <w:tcW w:w="485" w:type="dxa"/>
            <w:vMerge w:val="restart"/>
          </w:tcPr>
          <w:p w14:paraId="11B9282C" w14:textId="77777777" w:rsidR="00974DEB" w:rsidRPr="005A0078" w:rsidRDefault="00974DEB" w:rsidP="00974DEB">
            <w:pPr>
              <w:jc w:val="both"/>
              <w:rPr>
                <w:b/>
              </w:rPr>
            </w:pPr>
            <w:r>
              <w:rPr>
                <w:b/>
              </w:rPr>
              <w:t>72</w:t>
            </w:r>
          </w:p>
        </w:tc>
        <w:tc>
          <w:tcPr>
            <w:tcW w:w="694" w:type="dxa"/>
            <w:vMerge w:val="restart"/>
          </w:tcPr>
          <w:p w14:paraId="0746DA82" w14:textId="77777777" w:rsidR="00974DEB" w:rsidRPr="005A0078" w:rsidRDefault="00974DEB" w:rsidP="00974DEB">
            <w:pPr>
              <w:jc w:val="both"/>
              <w:rPr>
                <w:b/>
              </w:rPr>
            </w:pPr>
            <w:r>
              <w:rPr>
                <w:b/>
              </w:rPr>
              <w:t>220</w:t>
            </w:r>
          </w:p>
        </w:tc>
      </w:tr>
      <w:tr w:rsidR="00A169EA" w14:paraId="0423B2A3" w14:textId="77777777" w:rsidTr="009F57F8">
        <w:trPr>
          <w:trHeight w:val="103"/>
        </w:trPr>
        <w:tc>
          <w:tcPr>
            <w:tcW w:w="3347" w:type="dxa"/>
            <w:gridSpan w:val="2"/>
          </w:tcPr>
          <w:p w14:paraId="6773943E" w14:textId="13D1E665" w:rsidR="00A169EA" w:rsidRPr="009F57F8" w:rsidRDefault="00A169EA" w:rsidP="00A169EA">
            <w:pPr>
              <w:jc w:val="both"/>
              <w:rPr>
                <w:sz w:val="16"/>
              </w:rPr>
            </w:pPr>
            <w:ins w:id="1185" w:author="Pavla Trefilová" w:date="2019-09-10T13:24:00Z">
              <w:r w:rsidRPr="00992018">
                <w:t>Management a ekonomika podniku</w:t>
              </w:r>
            </w:ins>
          </w:p>
        </w:tc>
        <w:tc>
          <w:tcPr>
            <w:tcW w:w="2245" w:type="dxa"/>
            <w:gridSpan w:val="2"/>
          </w:tcPr>
          <w:p w14:paraId="580AFFF7" w14:textId="022189D6" w:rsidR="00A169EA" w:rsidRPr="009F57F8" w:rsidRDefault="00A169EA" w:rsidP="00A169EA">
            <w:pPr>
              <w:jc w:val="both"/>
              <w:rPr>
                <w:sz w:val="16"/>
              </w:rPr>
            </w:pPr>
            <w:ins w:id="1186" w:author="Pavla Trefilová" w:date="2019-09-10T13:24:00Z">
              <w:r>
                <w:t>2019</w:t>
              </w:r>
            </w:ins>
          </w:p>
        </w:tc>
        <w:tc>
          <w:tcPr>
            <w:tcW w:w="2248" w:type="dxa"/>
            <w:gridSpan w:val="3"/>
            <w:tcBorders>
              <w:right w:val="single" w:sz="12" w:space="0" w:color="auto"/>
            </w:tcBorders>
          </w:tcPr>
          <w:p w14:paraId="390A80B8" w14:textId="36E013AC" w:rsidR="00A169EA" w:rsidRPr="009F57F8" w:rsidRDefault="00A169EA" w:rsidP="00A169EA">
            <w:pPr>
              <w:jc w:val="both"/>
              <w:rPr>
                <w:sz w:val="16"/>
              </w:rPr>
            </w:pPr>
            <w:ins w:id="1187" w:author="Pavla Trefilová" w:date="2019-09-10T13:24:00Z">
              <w:r>
                <w:t>UTB ve Zlíně</w:t>
              </w:r>
            </w:ins>
          </w:p>
        </w:tc>
        <w:tc>
          <w:tcPr>
            <w:tcW w:w="840" w:type="dxa"/>
            <w:gridSpan w:val="2"/>
            <w:vMerge/>
            <w:tcBorders>
              <w:left w:val="single" w:sz="12" w:space="0" w:color="auto"/>
            </w:tcBorders>
            <w:vAlign w:val="center"/>
          </w:tcPr>
          <w:p w14:paraId="62F8F273" w14:textId="77777777" w:rsidR="00A169EA" w:rsidRDefault="00A169EA" w:rsidP="00A169EA">
            <w:pPr>
              <w:rPr>
                <w:b/>
              </w:rPr>
            </w:pPr>
          </w:p>
        </w:tc>
        <w:tc>
          <w:tcPr>
            <w:tcW w:w="485" w:type="dxa"/>
            <w:vMerge/>
            <w:vAlign w:val="center"/>
          </w:tcPr>
          <w:p w14:paraId="037A1D4B" w14:textId="77777777" w:rsidR="00A169EA" w:rsidRDefault="00A169EA" w:rsidP="00A169EA">
            <w:pPr>
              <w:rPr>
                <w:b/>
              </w:rPr>
            </w:pPr>
          </w:p>
        </w:tc>
        <w:tc>
          <w:tcPr>
            <w:tcW w:w="694" w:type="dxa"/>
            <w:vMerge/>
            <w:vAlign w:val="center"/>
          </w:tcPr>
          <w:p w14:paraId="7EC26EDB" w14:textId="77777777" w:rsidR="00A169EA" w:rsidRDefault="00A169EA" w:rsidP="00A169EA">
            <w:pPr>
              <w:rPr>
                <w:b/>
              </w:rPr>
            </w:pPr>
          </w:p>
        </w:tc>
      </w:tr>
      <w:tr w:rsidR="00A169EA" w14:paraId="605696AE" w14:textId="77777777" w:rsidTr="009F57F8">
        <w:tc>
          <w:tcPr>
            <w:tcW w:w="9859" w:type="dxa"/>
            <w:gridSpan w:val="11"/>
            <w:shd w:val="clear" w:color="auto" w:fill="F7CAAC"/>
          </w:tcPr>
          <w:p w14:paraId="6888BA0E" w14:textId="77777777" w:rsidR="00A169EA" w:rsidRDefault="00A169EA" w:rsidP="00A169EA">
            <w:pPr>
              <w:jc w:val="both"/>
              <w:rPr>
                <w:b/>
              </w:rPr>
            </w:pPr>
            <w:r>
              <w:rPr>
                <w:b/>
              </w:rPr>
              <w:t xml:space="preserve">Přehled o nejvýznamnější publikační a další tvůrčí činnosti nebo další profesní činnosti u odborníků z praxe vztahující se k zabezpečovaným předmětům </w:t>
            </w:r>
          </w:p>
        </w:tc>
      </w:tr>
      <w:tr w:rsidR="00A169EA" w:rsidRPr="00A95FF4" w14:paraId="44361867" w14:textId="77777777" w:rsidTr="009F57F8">
        <w:trPr>
          <w:trHeight w:val="2347"/>
        </w:trPr>
        <w:tc>
          <w:tcPr>
            <w:tcW w:w="9859" w:type="dxa"/>
            <w:gridSpan w:val="11"/>
          </w:tcPr>
          <w:p w14:paraId="7A283672" w14:textId="427D22B9" w:rsidR="00A169EA" w:rsidRDefault="00A169EA" w:rsidP="00A169EA">
            <w:pPr>
              <w:jc w:val="both"/>
              <w:rPr>
                <w:caps/>
              </w:rPr>
            </w:pPr>
            <w:r w:rsidRPr="009F57F8">
              <w:rPr>
                <w:caps/>
              </w:rPr>
              <w:t>Rajnoha, R</w:t>
            </w:r>
            <w:r>
              <w:rPr>
                <w:caps/>
              </w:rPr>
              <w:t>.,</w:t>
            </w:r>
            <w:r w:rsidRPr="009F57F8">
              <w:rPr>
                <w:caps/>
              </w:rPr>
              <w:t xml:space="preserve"> Dobrovič, J</w:t>
            </w:r>
            <w:r>
              <w:rPr>
                <w:caps/>
              </w:rPr>
              <w:t>.,</w:t>
            </w:r>
            <w:r w:rsidRPr="009F57F8">
              <w:rPr>
                <w:caps/>
              </w:rPr>
              <w:t xml:space="preserve"> Gálová, K</w:t>
            </w:r>
            <w:r>
              <w:rPr>
                <w:caps/>
              </w:rPr>
              <w:t>.</w:t>
            </w:r>
            <w:r w:rsidRPr="009F57F8">
              <w:rPr>
                <w:caps/>
              </w:rPr>
              <w:t xml:space="preserve"> </w:t>
            </w:r>
            <w:r w:rsidRPr="009F57F8">
              <w:t xml:space="preserve">The Use </w:t>
            </w:r>
            <w:r>
              <w:t>of Lean Methods i</w:t>
            </w:r>
            <w:r w:rsidRPr="009F57F8">
              <w:t xml:space="preserve">n Central Eastern European Countries: The Case </w:t>
            </w:r>
            <w:r>
              <w:t>of Czech a</w:t>
            </w:r>
            <w:r w:rsidRPr="009F57F8">
              <w:t xml:space="preserve">nd Slovak Republic. </w:t>
            </w:r>
            <w:r w:rsidRPr="009F57F8">
              <w:rPr>
                <w:i/>
              </w:rPr>
              <w:t xml:space="preserve">Economics and </w:t>
            </w:r>
            <w:r>
              <w:rPr>
                <w:i/>
              </w:rPr>
              <w:t>S</w:t>
            </w:r>
            <w:r w:rsidRPr="009F57F8">
              <w:rPr>
                <w:i/>
              </w:rPr>
              <w:t>ociology</w:t>
            </w:r>
            <w:r w:rsidRPr="009F57F8">
              <w:t>, 2018, roč. 11, č. 2, s. 320-</w:t>
            </w:r>
            <w:r w:rsidRPr="009F57F8">
              <w:rPr>
                <w:caps/>
              </w:rPr>
              <w:t>333. ISSN 2071-789X</w:t>
            </w:r>
            <w:r>
              <w:rPr>
                <w:caps/>
              </w:rPr>
              <w:t>. (50%)</w:t>
            </w:r>
          </w:p>
          <w:p w14:paraId="3CC18F31" w14:textId="33642DB7" w:rsidR="00A169EA" w:rsidRDefault="00A169EA" w:rsidP="00A169EA">
            <w:pPr>
              <w:jc w:val="both"/>
              <w:rPr>
                <w:caps/>
              </w:rPr>
            </w:pPr>
            <w:r w:rsidRPr="009F57F8">
              <w:rPr>
                <w:caps/>
              </w:rPr>
              <w:t>Rajnoha, R</w:t>
            </w:r>
            <w:r>
              <w:rPr>
                <w:caps/>
              </w:rPr>
              <w:t>.,</w:t>
            </w:r>
            <w:r w:rsidRPr="009F57F8">
              <w:rPr>
                <w:caps/>
              </w:rPr>
              <w:t xml:space="preserve"> Gálová, K</w:t>
            </w:r>
            <w:r>
              <w:rPr>
                <w:caps/>
              </w:rPr>
              <w:t>.,</w:t>
            </w:r>
            <w:r w:rsidRPr="009F57F8">
              <w:rPr>
                <w:caps/>
              </w:rPr>
              <w:t xml:space="preserve"> Rózsa, Z. </w:t>
            </w:r>
            <w:r w:rsidRPr="009F57F8">
              <w:t xml:space="preserve">Measurement </w:t>
            </w:r>
            <w:r>
              <w:t>o</w:t>
            </w:r>
            <w:r w:rsidRPr="009F57F8">
              <w:t xml:space="preserve">f Impact </w:t>
            </w:r>
            <w:r>
              <w:t>o</w:t>
            </w:r>
            <w:r w:rsidRPr="009F57F8">
              <w:t xml:space="preserve">f Selected Industrial Engineering Practices </w:t>
            </w:r>
            <w:r>
              <w:t>o</w:t>
            </w:r>
            <w:r w:rsidRPr="009F57F8">
              <w:t xml:space="preserve">n Companies’ Economic Performance. </w:t>
            </w:r>
            <w:r w:rsidRPr="009F57F8">
              <w:rPr>
                <w:i/>
              </w:rPr>
              <w:t>Inzinerine ekonomika-engineering economics</w:t>
            </w:r>
            <w:r w:rsidRPr="009F57F8">
              <w:t>, 2018, roč. 29, č. 2, s. 17</w:t>
            </w:r>
            <w:r w:rsidRPr="009F57F8">
              <w:rPr>
                <w:caps/>
              </w:rPr>
              <w:t>6-187. ISSN 1392-2785</w:t>
            </w:r>
            <w:r>
              <w:rPr>
                <w:caps/>
              </w:rPr>
              <w:t>. (50%)</w:t>
            </w:r>
          </w:p>
          <w:p w14:paraId="74DF8B1E" w14:textId="55495AAB" w:rsidR="00A169EA" w:rsidRPr="00CC4A98" w:rsidRDefault="00A169EA" w:rsidP="00A169EA">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3EE8EC0B" w14:textId="77777777" w:rsidR="00A169EA" w:rsidRPr="00CC4A98" w:rsidRDefault="00A169EA" w:rsidP="00A169EA">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65" w:tgtFrame="_blank" w:history="1">
              <w:r w:rsidRPr="001958A2">
                <w:rPr>
                  <w:rStyle w:val="Hypertextovodkaz"/>
                  <w:color w:val="000000" w:themeColor="text1"/>
                  <w:sz w:val="20"/>
                  <w:szCs w:val="20"/>
                </w:rPr>
                <w:t>https://doi.org/10.9770/jssi.2017.7.1(14)</w:t>
              </w:r>
            </w:hyperlink>
            <w:r w:rsidRPr="001958A2">
              <w:rPr>
                <w:rStyle w:val="Hypertextovodkaz"/>
                <w:color w:val="000000" w:themeColor="text1"/>
                <w:sz w:val="20"/>
                <w:szCs w:val="20"/>
              </w:rPr>
              <w:t xml:space="preserve"> (60%).</w:t>
            </w:r>
          </w:p>
          <w:p w14:paraId="0061D507" w14:textId="11B41DB8" w:rsidR="00A169EA" w:rsidRPr="009F57F8" w:rsidRDefault="00A169EA" w:rsidP="00A169EA">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66"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A169EA" w14:paraId="0CCEA7C3" w14:textId="77777777" w:rsidTr="009F57F8">
        <w:trPr>
          <w:trHeight w:val="218"/>
        </w:trPr>
        <w:tc>
          <w:tcPr>
            <w:tcW w:w="9859" w:type="dxa"/>
            <w:gridSpan w:val="11"/>
            <w:shd w:val="clear" w:color="auto" w:fill="F7CAAC"/>
          </w:tcPr>
          <w:p w14:paraId="6A52FD5C" w14:textId="77777777" w:rsidR="00A169EA" w:rsidRDefault="00A169EA" w:rsidP="00A169EA">
            <w:pPr>
              <w:rPr>
                <w:b/>
              </w:rPr>
            </w:pPr>
            <w:r>
              <w:rPr>
                <w:b/>
              </w:rPr>
              <w:t>Působení v zahraničí</w:t>
            </w:r>
          </w:p>
        </w:tc>
      </w:tr>
      <w:tr w:rsidR="00A169EA" w:rsidRPr="00F932E3" w14:paraId="21D886E5" w14:textId="77777777" w:rsidTr="009F57F8">
        <w:trPr>
          <w:trHeight w:val="328"/>
        </w:trPr>
        <w:tc>
          <w:tcPr>
            <w:tcW w:w="9859" w:type="dxa"/>
            <w:gridSpan w:val="11"/>
          </w:tcPr>
          <w:p w14:paraId="6F06A88C" w14:textId="77777777" w:rsidR="00A169EA" w:rsidRPr="00F932E3" w:rsidRDefault="00A169EA" w:rsidP="00A169EA">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6D7CF25A" w14:textId="77777777" w:rsidR="00A169EA" w:rsidRPr="00F932E3" w:rsidRDefault="00A169EA" w:rsidP="00A169EA">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6D6A4B52" w14:textId="77777777" w:rsidR="00A169EA" w:rsidRPr="00F932E3" w:rsidRDefault="00A169EA" w:rsidP="00A169EA">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A169EA" w14:paraId="6D82D624" w14:textId="77777777" w:rsidTr="009F57F8">
        <w:trPr>
          <w:cantSplit/>
          <w:trHeight w:val="106"/>
        </w:trPr>
        <w:tc>
          <w:tcPr>
            <w:tcW w:w="2518" w:type="dxa"/>
            <w:shd w:val="clear" w:color="auto" w:fill="F7CAAC"/>
          </w:tcPr>
          <w:p w14:paraId="0ABBCDA5" w14:textId="77777777" w:rsidR="00A169EA" w:rsidRDefault="00A169EA" w:rsidP="00A169EA">
            <w:pPr>
              <w:jc w:val="both"/>
              <w:rPr>
                <w:b/>
              </w:rPr>
            </w:pPr>
            <w:r>
              <w:rPr>
                <w:b/>
              </w:rPr>
              <w:t xml:space="preserve">Podpis </w:t>
            </w:r>
          </w:p>
        </w:tc>
        <w:tc>
          <w:tcPr>
            <w:tcW w:w="4536" w:type="dxa"/>
            <w:gridSpan w:val="5"/>
          </w:tcPr>
          <w:p w14:paraId="61CCED3C" w14:textId="77777777" w:rsidR="00A169EA" w:rsidRDefault="00A169EA" w:rsidP="00A169EA">
            <w:pPr>
              <w:jc w:val="both"/>
            </w:pPr>
          </w:p>
        </w:tc>
        <w:tc>
          <w:tcPr>
            <w:tcW w:w="786" w:type="dxa"/>
            <w:shd w:val="clear" w:color="auto" w:fill="F7CAAC"/>
          </w:tcPr>
          <w:p w14:paraId="0DB5FCC7" w14:textId="77777777" w:rsidR="00A169EA" w:rsidRDefault="00A169EA" w:rsidP="00A169EA">
            <w:pPr>
              <w:jc w:val="both"/>
            </w:pPr>
            <w:r>
              <w:rPr>
                <w:b/>
              </w:rPr>
              <w:t>datum</w:t>
            </w:r>
          </w:p>
        </w:tc>
        <w:tc>
          <w:tcPr>
            <w:tcW w:w="2019" w:type="dxa"/>
            <w:gridSpan w:val="4"/>
          </w:tcPr>
          <w:p w14:paraId="19AF19F0" w14:textId="77777777" w:rsidR="00A169EA" w:rsidRDefault="00A169EA" w:rsidP="00A169EA">
            <w:pPr>
              <w:jc w:val="both"/>
            </w:pPr>
          </w:p>
        </w:tc>
      </w:tr>
    </w:tbl>
    <w:p w14:paraId="7ED178AF" w14:textId="77777777" w:rsidR="009F57F8" w:rsidRDefault="009F57F8">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14:paraId="0AFF5FC4" w14:textId="77777777" w:rsidTr="00F45FD0">
        <w:tc>
          <w:tcPr>
            <w:tcW w:w="9900" w:type="dxa"/>
            <w:gridSpan w:val="11"/>
            <w:tcBorders>
              <w:bottom w:val="double" w:sz="4" w:space="0" w:color="auto"/>
            </w:tcBorders>
            <w:shd w:val="clear" w:color="auto" w:fill="BDD6EE"/>
          </w:tcPr>
          <w:p w14:paraId="2C63C814" w14:textId="1C0B7698" w:rsidR="00B92991" w:rsidRPr="00EA7D15" w:rsidRDefault="00B92991" w:rsidP="003F6EB7">
            <w:pPr>
              <w:jc w:val="both"/>
              <w:rPr>
                <w:b/>
                <w:sz w:val="28"/>
              </w:rPr>
            </w:pPr>
            <w:r w:rsidRPr="00EA7D15">
              <w:rPr>
                <w:b/>
                <w:sz w:val="28"/>
              </w:rPr>
              <w:t>C-I – Personální zabezpečení</w:t>
            </w:r>
          </w:p>
        </w:tc>
      </w:tr>
      <w:tr w:rsidR="00B92991" w:rsidRPr="00EA7D15" w14:paraId="1BA16EE7" w14:textId="77777777" w:rsidTr="00F45FD0">
        <w:tc>
          <w:tcPr>
            <w:tcW w:w="2529" w:type="dxa"/>
            <w:tcBorders>
              <w:top w:val="double" w:sz="4" w:space="0" w:color="auto"/>
            </w:tcBorders>
            <w:shd w:val="clear" w:color="auto" w:fill="F7CAAC"/>
          </w:tcPr>
          <w:p w14:paraId="02099409" w14:textId="77777777" w:rsidR="00B92991" w:rsidRPr="00EA7D15" w:rsidRDefault="00B92991" w:rsidP="003F6EB7">
            <w:pPr>
              <w:jc w:val="both"/>
              <w:rPr>
                <w:b/>
              </w:rPr>
            </w:pPr>
            <w:r w:rsidRPr="00EA7D15">
              <w:rPr>
                <w:b/>
              </w:rPr>
              <w:t>Vysoká škola</w:t>
            </w:r>
          </w:p>
        </w:tc>
        <w:tc>
          <w:tcPr>
            <w:tcW w:w="7371" w:type="dxa"/>
            <w:gridSpan w:val="10"/>
          </w:tcPr>
          <w:p w14:paraId="4480C8BA" w14:textId="77777777" w:rsidR="00B92991" w:rsidRPr="00EA7D15" w:rsidRDefault="00B92991" w:rsidP="003F6EB7">
            <w:pPr>
              <w:jc w:val="both"/>
            </w:pPr>
            <w:r w:rsidRPr="00EA7D15">
              <w:t>Univerzita Tomáše Bati ve Zlíně</w:t>
            </w:r>
          </w:p>
        </w:tc>
      </w:tr>
      <w:tr w:rsidR="00B92991" w:rsidRPr="00EA7D15" w14:paraId="3A128B95" w14:textId="77777777" w:rsidTr="00F45FD0">
        <w:tc>
          <w:tcPr>
            <w:tcW w:w="2529" w:type="dxa"/>
            <w:shd w:val="clear" w:color="auto" w:fill="F7CAAC"/>
          </w:tcPr>
          <w:p w14:paraId="1B284A8B" w14:textId="77777777" w:rsidR="00B92991" w:rsidRPr="00EA7D15" w:rsidRDefault="00B92991" w:rsidP="003F6EB7">
            <w:pPr>
              <w:jc w:val="both"/>
              <w:rPr>
                <w:b/>
              </w:rPr>
            </w:pPr>
            <w:r w:rsidRPr="00EA7D15">
              <w:rPr>
                <w:b/>
              </w:rPr>
              <w:t>Součást vysoké školy</w:t>
            </w:r>
          </w:p>
        </w:tc>
        <w:tc>
          <w:tcPr>
            <w:tcW w:w="7371" w:type="dxa"/>
            <w:gridSpan w:val="10"/>
          </w:tcPr>
          <w:p w14:paraId="73C079EE" w14:textId="77777777" w:rsidR="00B92991" w:rsidRPr="00EA7D15" w:rsidRDefault="00B92991" w:rsidP="003F6EB7">
            <w:pPr>
              <w:jc w:val="both"/>
            </w:pPr>
            <w:r>
              <w:t>Fakulta managementu a ekonomiky</w:t>
            </w:r>
          </w:p>
        </w:tc>
      </w:tr>
      <w:tr w:rsidR="00B92991" w:rsidRPr="00EA7D15" w14:paraId="10C79D9F" w14:textId="77777777" w:rsidTr="00F45FD0">
        <w:tc>
          <w:tcPr>
            <w:tcW w:w="2529" w:type="dxa"/>
            <w:shd w:val="clear" w:color="auto" w:fill="F7CAAC"/>
          </w:tcPr>
          <w:p w14:paraId="7481B129" w14:textId="77777777" w:rsidR="00B92991" w:rsidRPr="00EA7D15" w:rsidRDefault="00B92991" w:rsidP="003F6EB7">
            <w:pPr>
              <w:jc w:val="both"/>
              <w:rPr>
                <w:b/>
              </w:rPr>
            </w:pPr>
            <w:r w:rsidRPr="00EA7D15">
              <w:rPr>
                <w:b/>
              </w:rPr>
              <w:t>Název studijního programu</w:t>
            </w:r>
          </w:p>
        </w:tc>
        <w:tc>
          <w:tcPr>
            <w:tcW w:w="7371" w:type="dxa"/>
            <w:gridSpan w:val="10"/>
          </w:tcPr>
          <w:p w14:paraId="2E767086" w14:textId="77777777" w:rsidR="00B92991" w:rsidRPr="00EA7D15" w:rsidRDefault="00B92991" w:rsidP="003F6EB7">
            <w:pPr>
              <w:jc w:val="both"/>
            </w:pPr>
            <w:r>
              <w:t>Průmyslové inženýrství</w:t>
            </w:r>
          </w:p>
        </w:tc>
      </w:tr>
      <w:tr w:rsidR="00B92991" w:rsidRPr="00EA7D15" w14:paraId="1D2E3F42" w14:textId="77777777" w:rsidTr="00F45FD0">
        <w:tc>
          <w:tcPr>
            <w:tcW w:w="2529" w:type="dxa"/>
            <w:shd w:val="clear" w:color="auto" w:fill="F7CAAC"/>
          </w:tcPr>
          <w:p w14:paraId="54F6A78A" w14:textId="77777777" w:rsidR="00B92991" w:rsidRPr="00EA7D15" w:rsidRDefault="00B92991" w:rsidP="003F6EB7">
            <w:pPr>
              <w:jc w:val="both"/>
              <w:rPr>
                <w:b/>
              </w:rPr>
            </w:pPr>
            <w:r w:rsidRPr="00EA7D15">
              <w:rPr>
                <w:b/>
              </w:rPr>
              <w:t>Jméno a příjmení</w:t>
            </w:r>
          </w:p>
        </w:tc>
        <w:tc>
          <w:tcPr>
            <w:tcW w:w="4554" w:type="dxa"/>
            <w:gridSpan w:val="5"/>
          </w:tcPr>
          <w:p w14:paraId="15863D9D" w14:textId="77777777"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14:paraId="59F679C3" w14:textId="77777777" w:rsidR="00B92991" w:rsidRPr="00EA7D15" w:rsidRDefault="00B92991" w:rsidP="003F6EB7">
            <w:pPr>
              <w:jc w:val="both"/>
              <w:rPr>
                <w:b/>
              </w:rPr>
            </w:pPr>
            <w:r w:rsidRPr="00EA7D15">
              <w:rPr>
                <w:b/>
              </w:rPr>
              <w:t>Tituly</w:t>
            </w:r>
          </w:p>
        </w:tc>
        <w:tc>
          <w:tcPr>
            <w:tcW w:w="2105" w:type="dxa"/>
            <w:gridSpan w:val="4"/>
          </w:tcPr>
          <w:p w14:paraId="5FAA23DA" w14:textId="77777777" w:rsidR="00B92991" w:rsidRPr="00EA7D15" w:rsidRDefault="00B92991" w:rsidP="003F6EB7">
            <w:pPr>
              <w:jc w:val="both"/>
            </w:pPr>
            <w:r w:rsidRPr="00EA7D15">
              <w:t>MFA</w:t>
            </w:r>
          </w:p>
        </w:tc>
      </w:tr>
      <w:tr w:rsidR="00B92991" w:rsidRPr="00EA7D15" w14:paraId="10A70441" w14:textId="77777777" w:rsidTr="00F45FD0">
        <w:tc>
          <w:tcPr>
            <w:tcW w:w="2529" w:type="dxa"/>
            <w:shd w:val="clear" w:color="auto" w:fill="F7CAAC"/>
          </w:tcPr>
          <w:p w14:paraId="123D9162" w14:textId="77777777" w:rsidR="00B92991" w:rsidRPr="00EA7D15" w:rsidRDefault="00B92991" w:rsidP="003F6EB7">
            <w:pPr>
              <w:jc w:val="both"/>
              <w:rPr>
                <w:b/>
              </w:rPr>
            </w:pPr>
            <w:r w:rsidRPr="00EA7D15">
              <w:rPr>
                <w:b/>
              </w:rPr>
              <w:t>Rok narození</w:t>
            </w:r>
          </w:p>
        </w:tc>
        <w:tc>
          <w:tcPr>
            <w:tcW w:w="832" w:type="dxa"/>
          </w:tcPr>
          <w:p w14:paraId="5EFF1E3D" w14:textId="77777777" w:rsidR="00B92991" w:rsidRPr="00EA7D15" w:rsidRDefault="00B92991" w:rsidP="003F6EB7">
            <w:pPr>
              <w:jc w:val="both"/>
            </w:pPr>
            <w:r w:rsidRPr="00EA7D15">
              <w:t>1963</w:t>
            </w:r>
          </w:p>
        </w:tc>
        <w:tc>
          <w:tcPr>
            <w:tcW w:w="1728" w:type="dxa"/>
            <w:shd w:val="clear" w:color="auto" w:fill="F7CAAC"/>
          </w:tcPr>
          <w:p w14:paraId="7C37E87E" w14:textId="77777777" w:rsidR="00B92991" w:rsidRPr="00EA7D15" w:rsidRDefault="00B92991" w:rsidP="003F6EB7">
            <w:pPr>
              <w:jc w:val="both"/>
              <w:rPr>
                <w:b/>
              </w:rPr>
            </w:pPr>
            <w:r w:rsidRPr="00EA7D15">
              <w:rPr>
                <w:b/>
              </w:rPr>
              <w:t>typ vztahu k VŠ</w:t>
            </w:r>
          </w:p>
        </w:tc>
        <w:tc>
          <w:tcPr>
            <w:tcW w:w="996" w:type="dxa"/>
            <w:gridSpan w:val="2"/>
          </w:tcPr>
          <w:p w14:paraId="07DF1DEB" w14:textId="77777777" w:rsidR="00B92991" w:rsidRPr="00EA7D15" w:rsidRDefault="00B92991" w:rsidP="003F6EB7">
            <w:pPr>
              <w:jc w:val="both"/>
            </w:pPr>
            <w:r w:rsidRPr="00EA7D15">
              <w:t>pp</w:t>
            </w:r>
          </w:p>
        </w:tc>
        <w:tc>
          <w:tcPr>
            <w:tcW w:w="998" w:type="dxa"/>
            <w:shd w:val="clear" w:color="auto" w:fill="F7CAAC"/>
          </w:tcPr>
          <w:p w14:paraId="158B6277" w14:textId="77777777" w:rsidR="00B92991" w:rsidRPr="00EA7D15" w:rsidRDefault="00B92991" w:rsidP="003F6EB7">
            <w:pPr>
              <w:jc w:val="both"/>
              <w:rPr>
                <w:b/>
              </w:rPr>
            </w:pPr>
            <w:r w:rsidRPr="00EA7D15">
              <w:rPr>
                <w:b/>
              </w:rPr>
              <w:t>rozsah</w:t>
            </w:r>
          </w:p>
        </w:tc>
        <w:tc>
          <w:tcPr>
            <w:tcW w:w="712" w:type="dxa"/>
          </w:tcPr>
          <w:p w14:paraId="1F4D3B83" w14:textId="77777777" w:rsidR="00B92991" w:rsidRPr="00EA7D15" w:rsidRDefault="00B92991" w:rsidP="003F6EB7">
            <w:pPr>
              <w:jc w:val="both"/>
            </w:pPr>
            <w:r w:rsidRPr="00EA7D15">
              <w:t>40</w:t>
            </w:r>
          </w:p>
        </w:tc>
        <w:tc>
          <w:tcPr>
            <w:tcW w:w="712" w:type="dxa"/>
            <w:gridSpan w:val="2"/>
            <w:shd w:val="clear" w:color="auto" w:fill="F7CAAC"/>
          </w:tcPr>
          <w:p w14:paraId="70F0C09E" w14:textId="77777777" w:rsidR="00B92991" w:rsidRPr="00EA7D15" w:rsidRDefault="00B92991" w:rsidP="003F6EB7">
            <w:pPr>
              <w:jc w:val="both"/>
              <w:rPr>
                <w:b/>
              </w:rPr>
            </w:pPr>
            <w:r w:rsidRPr="00EA7D15">
              <w:rPr>
                <w:b/>
              </w:rPr>
              <w:t>do kdy</w:t>
            </w:r>
          </w:p>
        </w:tc>
        <w:tc>
          <w:tcPr>
            <w:tcW w:w="1393" w:type="dxa"/>
            <w:gridSpan w:val="2"/>
          </w:tcPr>
          <w:p w14:paraId="5F1A57CC" w14:textId="2F4732AB" w:rsidR="00B92991" w:rsidRPr="00EA7D15" w:rsidRDefault="0033126B" w:rsidP="00135C3F">
            <w:pPr>
              <w:jc w:val="both"/>
            </w:pPr>
            <w:r>
              <w:t>0</w:t>
            </w:r>
            <w:r w:rsidR="00B92991" w:rsidRPr="00EA7D15">
              <w:t>8/</w:t>
            </w:r>
            <w:del w:id="1188" w:author="Pavla Trefilová" w:date="2019-09-13T15:08:00Z">
              <w:r w:rsidR="00B92991" w:rsidRPr="00EA7D15" w:rsidDel="00135C3F">
                <w:delText>2019</w:delText>
              </w:r>
            </w:del>
            <w:ins w:id="1189" w:author="Pavla Trefilová" w:date="2019-09-13T15:08:00Z">
              <w:r w:rsidR="00135C3F" w:rsidRPr="00EA7D15">
                <w:t>20</w:t>
              </w:r>
              <w:r w:rsidR="00135C3F">
                <w:t>22</w:t>
              </w:r>
            </w:ins>
          </w:p>
        </w:tc>
      </w:tr>
      <w:tr w:rsidR="00B92991" w:rsidRPr="00EA7D15" w14:paraId="1FB5427B" w14:textId="77777777" w:rsidTr="00F45FD0">
        <w:tc>
          <w:tcPr>
            <w:tcW w:w="5089" w:type="dxa"/>
            <w:gridSpan w:val="3"/>
            <w:shd w:val="clear" w:color="auto" w:fill="F7CAAC"/>
          </w:tcPr>
          <w:p w14:paraId="725AEE9A" w14:textId="77777777" w:rsidR="00B92991" w:rsidRPr="00EA7D15" w:rsidRDefault="00B92991" w:rsidP="003F6EB7">
            <w:pPr>
              <w:jc w:val="both"/>
              <w:rPr>
                <w:b/>
              </w:rPr>
            </w:pPr>
            <w:r w:rsidRPr="00EA7D15">
              <w:rPr>
                <w:b/>
              </w:rPr>
              <w:t>Typ vztahu na součásti VŠ, která uskutečňuje st. program</w:t>
            </w:r>
          </w:p>
        </w:tc>
        <w:tc>
          <w:tcPr>
            <w:tcW w:w="996" w:type="dxa"/>
            <w:gridSpan w:val="2"/>
          </w:tcPr>
          <w:p w14:paraId="2580849B" w14:textId="77777777" w:rsidR="00B92991" w:rsidRPr="00EA7D15" w:rsidRDefault="00B92991" w:rsidP="003F6EB7">
            <w:pPr>
              <w:jc w:val="both"/>
            </w:pPr>
          </w:p>
        </w:tc>
        <w:tc>
          <w:tcPr>
            <w:tcW w:w="998" w:type="dxa"/>
            <w:shd w:val="clear" w:color="auto" w:fill="F7CAAC"/>
          </w:tcPr>
          <w:p w14:paraId="4E6BEF1F" w14:textId="77777777" w:rsidR="00B92991" w:rsidRPr="00EA7D15" w:rsidRDefault="00B92991" w:rsidP="003F6EB7">
            <w:pPr>
              <w:jc w:val="both"/>
              <w:rPr>
                <w:b/>
              </w:rPr>
            </w:pPr>
            <w:r w:rsidRPr="00EA7D15">
              <w:rPr>
                <w:b/>
              </w:rPr>
              <w:t>rozsah</w:t>
            </w:r>
          </w:p>
        </w:tc>
        <w:tc>
          <w:tcPr>
            <w:tcW w:w="712" w:type="dxa"/>
          </w:tcPr>
          <w:p w14:paraId="1DC156AC" w14:textId="77777777" w:rsidR="00B92991" w:rsidRPr="00EA7D15" w:rsidRDefault="00B92991" w:rsidP="003F6EB7">
            <w:pPr>
              <w:jc w:val="both"/>
            </w:pPr>
          </w:p>
        </w:tc>
        <w:tc>
          <w:tcPr>
            <w:tcW w:w="712" w:type="dxa"/>
            <w:gridSpan w:val="2"/>
            <w:shd w:val="clear" w:color="auto" w:fill="F7CAAC"/>
          </w:tcPr>
          <w:p w14:paraId="1D26D93B" w14:textId="77777777" w:rsidR="00B92991" w:rsidRPr="00EA7D15" w:rsidRDefault="00B92991" w:rsidP="003F6EB7">
            <w:pPr>
              <w:jc w:val="both"/>
              <w:rPr>
                <w:b/>
              </w:rPr>
            </w:pPr>
            <w:r w:rsidRPr="00EA7D15">
              <w:rPr>
                <w:b/>
              </w:rPr>
              <w:t>do kdy</w:t>
            </w:r>
          </w:p>
        </w:tc>
        <w:tc>
          <w:tcPr>
            <w:tcW w:w="1393" w:type="dxa"/>
            <w:gridSpan w:val="2"/>
          </w:tcPr>
          <w:p w14:paraId="7668709E" w14:textId="77777777" w:rsidR="00B92991" w:rsidRPr="00EA7D15" w:rsidRDefault="00B92991" w:rsidP="003F6EB7">
            <w:pPr>
              <w:jc w:val="both"/>
            </w:pPr>
          </w:p>
        </w:tc>
      </w:tr>
      <w:tr w:rsidR="00B92991" w:rsidRPr="00EA7D15" w14:paraId="102A740E" w14:textId="77777777" w:rsidTr="00F45FD0">
        <w:tc>
          <w:tcPr>
            <w:tcW w:w="6085" w:type="dxa"/>
            <w:gridSpan w:val="5"/>
            <w:shd w:val="clear" w:color="auto" w:fill="F7CAAC"/>
          </w:tcPr>
          <w:p w14:paraId="07C41D83" w14:textId="77777777"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14:paraId="09ACE03E" w14:textId="77777777" w:rsidR="00B92991" w:rsidRPr="00EA7D15" w:rsidRDefault="00B92991" w:rsidP="003F6EB7">
            <w:pPr>
              <w:jc w:val="both"/>
              <w:rPr>
                <w:b/>
              </w:rPr>
            </w:pPr>
            <w:r w:rsidRPr="00EA7D15">
              <w:rPr>
                <w:b/>
              </w:rPr>
              <w:t>typ prac. vztahu</w:t>
            </w:r>
          </w:p>
        </w:tc>
        <w:tc>
          <w:tcPr>
            <w:tcW w:w="2105" w:type="dxa"/>
            <w:gridSpan w:val="4"/>
            <w:shd w:val="clear" w:color="auto" w:fill="F7CAAC"/>
          </w:tcPr>
          <w:p w14:paraId="48236019" w14:textId="77777777" w:rsidR="00B92991" w:rsidRPr="00EA7D15" w:rsidRDefault="00B92991" w:rsidP="003F6EB7">
            <w:pPr>
              <w:jc w:val="both"/>
              <w:rPr>
                <w:b/>
              </w:rPr>
            </w:pPr>
            <w:r w:rsidRPr="00EA7D15">
              <w:rPr>
                <w:b/>
              </w:rPr>
              <w:t>rozsah</w:t>
            </w:r>
          </w:p>
        </w:tc>
      </w:tr>
      <w:tr w:rsidR="00B92991" w:rsidRPr="00EA7D15" w14:paraId="6E514C62" w14:textId="77777777" w:rsidTr="00F45FD0">
        <w:tc>
          <w:tcPr>
            <w:tcW w:w="6085" w:type="dxa"/>
            <w:gridSpan w:val="5"/>
          </w:tcPr>
          <w:p w14:paraId="47B2EFD0" w14:textId="77777777"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14:paraId="36A6D747" w14:textId="77777777" w:rsidR="00B92991" w:rsidRPr="00EA7D15" w:rsidRDefault="00EA490E" w:rsidP="003F6EB7">
            <w:pPr>
              <w:jc w:val="both"/>
            </w:pPr>
            <w:r>
              <w:t>DPP</w:t>
            </w:r>
          </w:p>
        </w:tc>
        <w:tc>
          <w:tcPr>
            <w:tcW w:w="2105" w:type="dxa"/>
            <w:gridSpan w:val="4"/>
          </w:tcPr>
          <w:p w14:paraId="399D9B08" w14:textId="77777777" w:rsidR="00B92991" w:rsidRPr="00EA7D15" w:rsidRDefault="00B92991" w:rsidP="003F6EB7">
            <w:pPr>
              <w:jc w:val="both"/>
            </w:pPr>
            <w:r w:rsidRPr="00EA7D15">
              <w:t>8</w:t>
            </w:r>
          </w:p>
        </w:tc>
      </w:tr>
      <w:tr w:rsidR="00B92991" w:rsidRPr="00EA7D15" w14:paraId="4B8401E1" w14:textId="77777777" w:rsidTr="00F45FD0">
        <w:tc>
          <w:tcPr>
            <w:tcW w:w="6085" w:type="dxa"/>
            <w:gridSpan w:val="5"/>
          </w:tcPr>
          <w:p w14:paraId="3FEC3A92" w14:textId="77777777" w:rsidR="00B92991" w:rsidRPr="00EA7D15" w:rsidRDefault="00B92991" w:rsidP="003F6EB7">
            <w:pPr>
              <w:jc w:val="both"/>
            </w:pPr>
            <w:r w:rsidRPr="00EA7D15">
              <w:t xml:space="preserve">UHK, Filozofická </w:t>
            </w:r>
            <w:r w:rsidRPr="00EA7D15">
              <w:rPr>
                <w:bCs/>
              </w:rPr>
              <w:t>fakulta, ÚSP</w:t>
            </w:r>
          </w:p>
        </w:tc>
        <w:tc>
          <w:tcPr>
            <w:tcW w:w="1710" w:type="dxa"/>
            <w:gridSpan w:val="2"/>
          </w:tcPr>
          <w:p w14:paraId="648FCD53" w14:textId="77777777" w:rsidR="00B92991" w:rsidRPr="00EA7D15" w:rsidRDefault="00EA490E" w:rsidP="003F6EB7">
            <w:pPr>
              <w:jc w:val="both"/>
            </w:pPr>
            <w:r>
              <w:t>DPP</w:t>
            </w:r>
          </w:p>
        </w:tc>
        <w:tc>
          <w:tcPr>
            <w:tcW w:w="2105" w:type="dxa"/>
            <w:gridSpan w:val="4"/>
          </w:tcPr>
          <w:p w14:paraId="7BC4E4A1" w14:textId="77777777" w:rsidR="00B92991" w:rsidRPr="00EA7D15" w:rsidRDefault="00B92991" w:rsidP="003F6EB7">
            <w:pPr>
              <w:jc w:val="both"/>
            </w:pPr>
            <w:r w:rsidRPr="00EA7D15">
              <w:t>8</w:t>
            </w:r>
          </w:p>
        </w:tc>
      </w:tr>
      <w:tr w:rsidR="00B92991" w14:paraId="7702AB58" w14:textId="77777777" w:rsidTr="00F45FD0">
        <w:tc>
          <w:tcPr>
            <w:tcW w:w="6085" w:type="dxa"/>
            <w:gridSpan w:val="5"/>
          </w:tcPr>
          <w:p w14:paraId="2248E54A" w14:textId="77777777" w:rsidR="00B92991" w:rsidRPr="00EA7D15" w:rsidRDefault="00B92991" w:rsidP="003F6EB7">
            <w:pPr>
              <w:jc w:val="both"/>
            </w:pPr>
          </w:p>
        </w:tc>
        <w:tc>
          <w:tcPr>
            <w:tcW w:w="1710" w:type="dxa"/>
            <w:gridSpan w:val="2"/>
          </w:tcPr>
          <w:p w14:paraId="61910579" w14:textId="77777777" w:rsidR="00B92991" w:rsidRDefault="00B92991" w:rsidP="003F6EB7">
            <w:pPr>
              <w:jc w:val="both"/>
            </w:pPr>
          </w:p>
        </w:tc>
        <w:tc>
          <w:tcPr>
            <w:tcW w:w="2105" w:type="dxa"/>
            <w:gridSpan w:val="4"/>
          </w:tcPr>
          <w:p w14:paraId="138BD8A3" w14:textId="77777777" w:rsidR="00B92991" w:rsidRDefault="00B92991" w:rsidP="003F6EB7">
            <w:pPr>
              <w:jc w:val="both"/>
            </w:pPr>
          </w:p>
        </w:tc>
      </w:tr>
      <w:tr w:rsidR="00B92991" w14:paraId="3C3A12F9" w14:textId="77777777" w:rsidTr="00F45FD0">
        <w:tc>
          <w:tcPr>
            <w:tcW w:w="6085" w:type="dxa"/>
            <w:gridSpan w:val="5"/>
          </w:tcPr>
          <w:p w14:paraId="3C744FC5" w14:textId="77777777" w:rsidR="00B92991" w:rsidRPr="00EA7D15" w:rsidRDefault="00B92991" w:rsidP="003F6EB7">
            <w:pPr>
              <w:jc w:val="both"/>
            </w:pPr>
          </w:p>
        </w:tc>
        <w:tc>
          <w:tcPr>
            <w:tcW w:w="1710" w:type="dxa"/>
            <w:gridSpan w:val="2"/>
          </w:tcPr>
          <w:p w14:paraId="55251BB2" w14:textId="77777777" w:rsidR="00B92991" w:rsidRDefault="00B92991" w:rsidP="003F6EB7">
            <w:pPr>
              <w:jc w:val="both"/>
            </w:pPr>
          </w:p>
        </w:tc>
        <w:tc>
          <w:tcPr>
            <w:tcW w:w="2105" w:type="dxa"/>
            <w:gridSpan w:val="4"/>
          </w:tcPr>
          <w:p w14:paraId="0BA4616C" w14:textId="77777777" w:rsidR="00B92991" w:rsidRDefault="00B92991" w:rsidP="003F6EB7">
            <w:pPr>
              <w:jc w:val="both"/>
            </w:pPr>
          </w:p>
        </w:tc>
      </w:tr>
      <w:tr w:rsidR="00B92991" w:rsidRPr="00EA7D15" w14:paraId="04E87F5D" w14:textId="77777777" w:rsidTr="00F45FD0">
        <w:tc>
          <w:tcPr>
            <w:tcW w:w="9900" w:type="dxa"/>
            <w:gridSpan w:val="11"/>
            <w:shd w:val="clear" w:color="auto" w:fill="F7CAAC"/>
          </w:tcPr>
          <w:p w14:paraId="1AF6B0C7" w14:textId="77777777"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14:paraId="297B678E" w14:textId="77777777" w:rsidTr="00F45FD0">
        <w:trPr>
          <w:trHeight w:val="360"/>
        </w:trPr>
        <w:tc>
          <w:tcPr>
            <w:tcW w:w="9900" w:type="dxa"/>
            <w:gridSpan w:val="11"/>
            <w:tcBorders>
              <w:top w:val="nil"/>
            </w:tcBorders>
          </w:tcPr>
          <w:p w14:paraId="666AC7AF" w14:textId="77777777"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14:paraId="0D0A66C4" w14:textId="77777777" w:rsidTr="00F45FD0">
        <w:tc>
          <w:tcPr>
            <w:tcW w:w="9900" w:type="dxa"/>
            <w:gridSpan w:val="11"/>
            <w:shd w:val="clear" w:color="auto" w:fill="F7CAAC"/>
          </w:tcPr>
          <w:p w14:paraId="7E408A66" w14:textId="77777777" w:rsidR="00B92991" w:rsidRDefault="00B92991" w:rsidP="003F6EB7">
            <w:pPr>
              <w:jc w:val="both"/>
            </w:pPr>
            <w:r>
              <w:rPr>
                <w:b/>
              </w:rPr>
              <w:t xml:space="preserve">Údaje o vzdělání na VŠ </w:t>
            </w:r>
          </w:p>
        </w:tc>
      </w:tr>
      <w:tr w:rsidR="00B92991" w:rsidRPr="00166C6C" w14:paraId="4E4AE217" w14:textId="77777777" w:rsidTr="00F45FD0">
        <w:trPr>
          <w:trHeight w:val="1055"/>
        </w:trPr>
        <w:tc>
          <w:tcPr>
            <w:tcW w:w="9900" w:type="dxa"/>
            <w:gridSpan w:val="11"/>
          </w:tcPr>
          <w:p w14:paraId="63151C7B" w14:textId="77777777"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3BF28C20" w14:textId="77777777"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62F6819D" w14:textId="77777777"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14:paraId="25D743A5" w14:textId="77777777"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14:paraId="394C9097" w14:textId="77777777" w:rsidTr="00F45FD0">
        <w:tc>
          <w:tcPr>
            <w:tcW w:w="9900" w:type="dxa"/>
            <w:gridSpan w:val="11"/>
            <w:shd w:val="clear" w:color="auto" w:fill="F7CAAC"/>
          </w:tcPr>
          <w:p w14:paraId="29D05B55" w14:textId="77777777" w:rsidR="00B92991" w:rsidRPr="00EA7D15" w:rsidRDefault="00B92991" w:rsidP="003F6EB7">
            <w:pPr>
              <w:jc w:val="both"/>
              <w:rPr>
                <w:b/>
              </w:rPr>
            </w:pPr>
            <w:r w:rsidRPr="00EA7D15">
              <w:rPr>
                <w:b/>
              </w:rPr>
              <w:t>Údaje o odborném působení od absolvování VŠ</w:t>
            </w:r>
          </w:p>
        </w:tc>
      </w:tr>
      <w:tr w:rsidR="00B92991" w:rsidRPr="00EA7D15" w14:paraId="5D10DF92" w14:textId="77777777" w:rsidTr="00F45FD0">
        <w:trPr>
          <w:trHeight w:val="1090"/>
        </w:trPr>
        <w:tc>
          <w:tcPr>
            <w:tcW w:w="9900" w:type="dxa"/>
            <w:gridSpan w:val="11"/>
          </w:tcPr>
          <w:p w14:paraId="4953B9FC" w14:textId="77777777"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2C12DD2D" w14:textId="77777777"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14:paraId="6ABBDF03" w14:textId="77777777" w:rsidR="00983CE3" w:rsidRPr="00EA7D15" w:rsidRDefault="00983CE3" w:rsidP="00983CE3">
            <w:pPr>
              <w:jc w:val="both"/>
            </w:pPr>
            <w:r w:rsidRPr="00EA7D15">
              <w:t xml:space="preserve">2000-2004 – Wangle School, Litoměřice, překladatel, lektor </w:t>
            </w:r>
          </w:p>
          <w:p w14:paraId="446763DC" w14:textId="77777777" w:rsidR="00983CE3" w:rsidRPr="00EA7D15" w:rsidRDefault="00983CE3" w:rsidP="00983CE3">
            <w:pPr>
              <w:jc w:val="both"/>
            </w:pPr>
            <w:r w:rsidRPr="00EA7D15">
              <w:t>2003-2004 – UJEP v Ústí nad Labem JAK PF, lektor</w:t>
            </w:r>
          </w:p>
          <w:p w14:paraId="4D6ECCBB" w14:textId="77777777" w:rsidR="00983CE3" w:rsidRPr="00EA7D15" w:rsidRDefault="00983CE3" w:rsidP="00983CE3">
            <w:pPr>
              <w:jc w:val="both"/>
            </w:pPr>
            <w:r w:rsidRPr="00EA7D15">
              <w:t xml:space="preserve">2004-2009 – UHK PdF KAJL, odborný asistent </w:t>
            </w:r>
          </w:p>
          <w:p w14:paraId="2EB10BA9" w14:textId="77777777"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5919112F" w14:textId="77777777" w:rsidR="00983CE3" w:rsidRPr="00EA7D15" w:rsidRDefault="00983CE3" w:rsidP="00983CE3">
            <w:pPr>
              <w:jc w:val="both"/>
            </w:pPr>
            <w:r w:rsidRPr="00EA7D15">
              <w:t xml:space="preserve">2009-2016 – UPa FF KAA, odborný asistent, překladatel </w:t>
            </w:r>
          </w:p>
          <w:p w14:paraId="31B51A28" w14:textId="77777777" w:rsidR="00983CE3" w:rsidRPr="00EA7D15" w:rsidRDefault="00983CE3" w:rsidP="00983CE3">
            <w:pPr>
              <w:jc w:val="both"/>
            </w:pPr>
            <w:r w:rsidRPr="00EA7D15">
              <w:t xml:space="preserve">2016-dosud – UHK FF ÚSP, překladatel </w:t>
            </w:r>
          </w:p>
          <w:p w14:paraId="0BB94175" w14:textId="77777777"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14:paraId="0AB99F54" w14:textId="77777777" w:rsidTr="00F45FD0">
        <w:trPr>
          <w:trHeight w:val="250"/>
        </w:trPr>
        <w:tc>
          <w:tcPr>
            <w:tcW w:w="9900" w:type="dxa"/>
            <w:gridSpan w:val="11"/>
            <w:shd w:val="clear" w:color="auto" w:fill="F7CAAC"/>
          </w:tcPr>
          <w:p w14:paraId="6B5DDB79" w14:textId="77777777" w:rsidR="00B92991" w:rsidRPr="00EA7D15" w:rsidRDefault="00B92991" w:rsidP="003F6EB7">
            <w:pPr>
              <w:jc w:val="both"/>
            </w:pPr>
            <w:r w:rsidRPr="00EA7D15">
              <w:rPr>
                <w:b/>
              </w:rPr>
              <w:t>Zkušenosti s vedením kvalifikačních a rigorózních prací</w:t>
            </w:r>
          </w:p>
        </w:tc>
      </w:tr>
      <w:tr w:rsidR="00B92991" w14:paraId="6C549308" w14:textId="77777777" w:rsidTr="00F45FD0">
        <w:trPr>
          <w:trHeight w:val="64"/>
        </w:trPr>
        <w:tc>
          <w:tcPr>
            <w:tcW w:w="9900" w:type="dxa"/>
            <w:gridSpan w:val="11"/>
          </w:tcPr>
          <w:p w14:paraId="0E22226D" w14:textId="77777777" w:rsidR="00F87112" w:rsidRDefault="00F87112" w:rsidP="00F87112">
            <w:pPr>
              <w:jc w:val="both"/>
            </w:pPr>
            <w:r>
              <w:t xml:space="preserve">Počet vedených bakalářských prací – 50 </w:t>
            </w:r>
          </w:p>
          <w:p w14:paraId="4E8F58F5" w14:textId="77777777" w:rsidR="00B92991" w:rsidRDefault="00F87112" w:rsidP="00F87112">
            <w:r>
              <w:t>Počet vedených diplomových prací – 12</w:t>
            </w:r>
          </w:p>
        </w:tc>
      </w:tr>
      <w:tr w:rsidR="00B92991" w:rsidRPr="00EA7D15" w14:paraId="13D970A8" w14:textId="77777777" w:rsidTr="00F45FD0">
        <w:trPr>
          <w:cantSplit/>
        </w:trPr>
        <w:tc>
          <w:tcPr>
            <w:tcW w:w="3361" w:type="dxa"/>
            <w:gridSpan w:val="2"/>
            <w:tcBorders>
              <w:top w:val="single" w:sz="12" w:space="0" w:color="auto"/>
            </w:tcBorders>
            <w:shd w:val="clear" w:color="auto" w:fill="F7CAAC"/>
          </w:tcPr>
          <w:p w14:paraId="0399868E" w14:textId="77777777"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14:paraId="33CBB7C0" w14:textId="77777777"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14:paraId="29550323" w14:textId="77777777"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14:paraId="3D662D02" w14:textId="77777777" w:rsidR="00B92991" w:rsidRPr="00EA7D15" w:rsidRDefault="00B92991" w:rsidP="003F6EB7">
            <w:pPr>
              <w:jc w:val="both"/>
              <w:rPr>
                <w:b/>
              </w:rPr>
            </w:pPr>
            <w:r w:rsidRPr="00EA7D15">
              <w:rPr>
                <w:b/>
              </w:rPr>
              <w:t>Ohlasy publikací</w:t>
            </w:r>
          </w:p>
        </w:tc>
      </w:tr>
      <w:tr w:rsidR="00B92991" w:rsidRPr="00EA7D15" w14:paraId="41760E9B" w14:textId="77777777" w:rsidTr="00F45FD0">
        <w:trPr>
          <w:cantSplit/>
        </w:trPr>
        <w:tc>
          <w:tcPr>
            <w:tcW w:w="3361" w:type="dxa"/>
            <w:gridSpan w:val="2"/>
          </w:tcPr>
          <w:p w14:paraId="17C3A916" w14:textId="77777777" w:rsidR="00B92991" w:rsidRPr="00EA7D15" w:rsidRDefault="00B92991" w:rsidP="003F6EB7">
            <w:pPr>
              <w:jc w:val="both"/>
            </w:pPr>
          </w:p>
        </w:tc>
        <w:tc>
          <w:tcPr>
            <w:tcW w:w="2254" w:type="dxa"/>
            <w:gridSpan w:val="2"/>
          </w:tcPr>
          <w:p w14:paraId="483A727B" w14:textId="77777777" w:rsidR="00B92991" w:rsidRPr="00EA7D15" w:rsidRDefault="00B92991" w:rsidP="003F6EB7">
            <w:pPr>
              <w:jc w:val="both"/>
            </w:pPr>
          </w:p>
        </w:tc>
        <w:tc>
          <w:tcPr>
            <w:tcW w:w="2257" w:type="dxa"/>
            <w:gridSpan w:val="4"/>
            <w:tcBorders>
              <w:right w:val="single" w:sz="12" w:space="0" w:color="auto"/>
            </w:tcBorders>
          </w:tcPr>
          <w:p w14:paraId="0546A916" w14:textId="77777777" w:rsidR="00B92991" w:rsidRPr="00EA7D15" w:rsidRDefault="00B92991" w:rsidP="003F6EB7">
            <w:pPr>
              <w:jc w:val="both"/>
            </w:pPr>
          </w:p>
        </w:tc>
        <w:tc>
          <w:tcPr>
            <w:tcW w:w="635" w:type="dxa"/>
            <w:tcBorders>
              <w:left w:val="single" w:sz="12" w:space="0" w:color="auto"/>
            </w:tcBorders>
            <w:shd w:val="clear" w:color="auto" w:fill="F7CAAC"/>
          </w:tcPr>
          <w:p w14:paraId="02D160A7" w14:textId="77777777" w:rsidR="00B92991" w:rsidRPr="00EA7D15" w:rsidRDefault="00B92991" w:rsidP="003F6EB7">
            <w:pPr>
              <w:jc w:val="both"/>
            </w:pPr>
            <w:r w:rsidRPr="00EA7D15">
              <w:rPr>
                <w:b/>
              </w:rPr>
              <w:t>WOS</w:t>
            </w:r>
          </w:p>
        </w:tc>
        <w:tc>
          <w:tcPr>
            <w:tcW w:w="696" w:type="dxa"/>
            <w:shd w:val="clear" w:color="auto" w:fill="F7CAAC"/>
          </w:tcPr>
          <w:p w14:paraId="357587DD" w14:textId="77777777" w:rsidR="00B92991" w:rsidRPr="00EA7D15" w:rsidRDefault="00B92991" w:rsidP="003F6EB7">
            <w:pPr>
              <w:jc w:val="both"/>
              <w:rPr>
                <w:sz w:val="18"/>
              </w:rPr>
            </w:pPr>
            <w:r w:rsidRPr="00EA7D15">
              <w:rPr>
                <w:b/>
                <w:sz w:val="18"/>
              </w:rPr>
              <w:t>Scopus</w:t>
            </w:r>
          </w:p>
        </w:tc>
        <w:tc>
          <w:tcPr>
            <w:tcW w:w="697" w:type="dxa"/>
            <w:shd w:val="clear" w:color="auto" w:fill="F7CAAC"/>
          </w:tcPr>
          <w:p w14:paraId="78E9EEAB" w14:textId="77777777" w:rsidR="00B92991" w:rsidRPr="00EA7D15" w:rsidRDefault="00B92991" w:rsidP="003F6EB7">
            <w:pPr>
              <w:jc w:val="both"/>
            </w:pPr>
            <w:r w:rsidRPr="00EA7D15">
              <w:rPr>
                <w:b/>
                <w:sz w:val="18"/>
              </w:rPr>
              <w:t>ostatní</w:t>
            </w:r>
          </w:p>
        </w:tc>
      </w:tr>
      <w:tr w:rsidR="00B92991" w:rsidRPr="00EA7D15" w14:paraId="6AB50C22" w14:textId="77777777" w:rsidTr="00F45FD0">
        <w:trPr>
          <w:cantSplit/>
          <w:trHeight w:val="70"/>
        </w:trPr>
        <w:tc>
          <w:tcPr>
            <w:tcW w:w="3361" w:type="dxa"/>
            <w:gridSpan w:val="2"/>
            <w:shd w:val="clear" w:color="auto" w:fill="F7CAAC"/>
          </w:tcPr>
          <w:p w14:paraId="691B2D24" w14:textId="77777777" w:rsidR="00B92991" w:rsidRPr="00EA7D15" w:rsidRDefault="00B92991" w:rsidP="003F6EB7">
            <w:pPr>
              <w:jc w:val="both"/>
            </w:pPr>
            <w:r w:rsidRPr="00EA7D15">
              <w:rPr>
                <w:b/>
              </w:rPr>
              <w:t>Obor jmenovacího řízení</w:t>
            </w:r>
          </w:p>
        </w:tc>
        <w:tc>
          <w:tcPr>
            <w:tcW w:w="2254" w:type="dxa"/>
            <w:gridSpan w:val="2"/>
            <w:shd w:val="clear" w:color="auto" w:fill="F7CAAC"/>
          </w:tcPr>
          <w:p w14:paraId="529FC04D" w14:textId="77777777"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14:paraId="55A13E56" w14:textId="77777777"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14:paraId="25E14674" w14:textId="77777777" w:rsidR="00B92991" w:rsidRPr="00EA7D15" w:rsidRDefault="007518C0" w:rsidP="003F6EB7">
            <w:pPr>
              <w:jc w:val="both"/>
              <w:rPr>
                <w:b/>
              </w:rPr>
            </w:pPr>
            <w:r>
              <w:rPr>
                <w:b/>
              </w:rPr>
              <w:t>0</w:t>
            </w:r>
          </w:p>
        </w:tc>
        <w:tc>
          <w:tcPr>
            <w:tcW w:w="696" w:type="dxa"/>
            <w:vMerge w:val="restart"/>
          </w:tcPr>
          <w:p w14:paraId="4E58A87B" w14:textId="77777777" w:rsidR="00B92991" w:rsidRPr="00EA7D15" w:rsidRDefault="007518C0" w:rsidP="003F6EB7">
            <w:pPr>
              <w:jc w:val="both"/>
              <w:rPr>
                <w:b/>
              </w:rPr>
            </w:pPr>
            <w:r>
              <w:rPr>
                <w:b/>
              </w:rPr>
              <w:t>0</w:t>
            </w:r>
          </w:p>
        </w:tc>
        <w:tc>
          <w:tcPr>
            <w:tcW w:w="697" w:type="dxa"/>
            <w:vMerge w:val="restart"/>
          </w:tcPr>
          <w:p w14:paraId="3A445671" w14:textId="77777777" w:rsidR="00B92991" w:rsidRPr="00EA7D15" w:rsidRDefault="007518C0" w:rsidP="003F6EB7">
            <w:pPr>
              <w:jc w:val="both"/>
              <w:rPr>
                <w:b/>
              </w:rPr>
            </w:pPr>
            <w:r>
              <w:rPr>
                <w:b/>
              </w:rPr>
              <w:t>0</w:t>
            </w:r>
          </w:p>
        </w:tc>
      </w:tr>
      <w:tr w:rsidR="00B92991" w:rsidRPr="00EA7D15" w14:paraId="743362CC" w14:textId="77777777" w:rsidTr="00F45FD0">
        <w:trPr>
          <w:trHeight w:val="205"/>
        </w:trPr>
        <w:tc>
          <w:tcPr>
            <w:tcW w:w="3361" w:type="dxa"/>
            <w:gridSpan w:val="2"/>
          </w:tcPr>
          <w:p w14:paraId="3E9F6173" w14:textId="77777777" w:rsidR="00B92991" w:rsidRPr="00EA7D15" w:rsidRDefault="00B92991" w:rsidP="003F6EB7">
            <w:pPr>
              <w:jc w:val="both"/>
            </w:pPr>
          </w:p>
        </w:tc>
        <w:tc>
          <w:tcPr>
            <w:tcW w:w="2254" w:type="dxa"/>
            <w:gridSpan w:val="2"/>
          </w:tcPr>
          <w:p w14:paraId="036A3E3D" w14:textId="77777777" w:rsidR="00B92991" w:rsidRPr="00EA7D15" w:rsidRDefault="00B92991" w:rsidP="003F6EB7">
            <w:pPr>
              <w:jc w:val="both"/>
            </w:pPr>
          </w:p>
        </w:tc>
        <w:tc>
          <w:tcPr>
            <w:tcW w:w="2257" w:type="dxa"/>
            <w:gridSpan w:val="4"/>
            <w:tcBorders>
              <w:right w:val="single" w:sz="12" w:space="0" w:color="auto"/>
            </w:tcBorders>
          </w:tcPr>
          <w:p w14:paraId="1DE26C40" w14:textId="77777777" w:rsidR="00B92991" w:rsidRPr="00EA7D15" w:rsidRDefault="00B92991" w:rsidP="003F6EB7">
            <w:pPr>
              <w:jc w:val="both"/>
            </w:pPr>
          </w:p>
        </w:tc>
        <w:tc>
          <w:tcPr>
            <w:tcW w:w="635" w:type="dxa"/>
            <w:vMerge/>
            <w:tcBorders>
              <w:left w:val="single" w:sz="12" w:space="0" w:color="auto"/>
            </w:tcBorders>
            <w:vAlign w:val="center"/>
          </w:tcPr>
          <w:p w14:paraId="125F8EAC" w14:textId="77777777" w:rsidR="00B92991" w:rsidRPr="00EA7D15" w:rsidRDefault="00B92991" w:rsidP="003F6EB7">
            <w:pPr>
              <w:rPr>
                <w:b/>
              </w:rPr>
            </w:pPr>
          </w:p>
        </w:tc>
        <w:tc>
          <w:tcPr>
            <w:tcW w:w="696" w:type="dxa"/>
            <w:vMerge/>
            <w:vAlign w:val="center"/>
          </w:tcPr>
          <w:p w14:paraId="76F11188" w14:textId="77777777" w:rsidR="00B92991" w:rsidRPr="00EA7D15" w:rsidRDefault="00B92991" w:rsidP="003F6EB7">
            <w:pPr>
              <w:rPr>
                <w:b/>
              </w:rPr>
            </w:pPr>
          </w:p>
        </w:tc>
        <w:tc>
          <w:tcPr>
            <w:tcW w:w="697" w:type="dxa"/>
            <w:vMerge/>
            <w:vAlign w:val="center"/>
          </w:tcPr>
          <w:p w14:paraId="193A7F53" w14:textId="77777777" w:rsidR="00B92991" w:rsidRPr="00EA7D15" w:rsidRDefault="00B92991" w:rsidP="003F6EB7">
            <w:pPr>
              <w:rPr>
                <w:b/>
              </w:rPr>
            </w:pPr>
          </w:p>
        </w:tc>
      </w:tr>
      <w:tr w:rsidR="00B92991" w:rsidRPr="00EA7D15" w14:paraId="3BC66553" w14:textId="77777777" w:rsidTr="00F45FD0">
        <w:tc>
          <w:tcPr>
            <w:tcW w:w="9900" w:type="dxa"/>
            <w:gridSpan w:val="11"/>
            <w:shd w:val="clear" w:color="auto" w:fill="F7CAAC"/>
          </w:tcPr>
          <w:p w14:paraId="72622F88" w14:textId="77777777"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14:paraId="4631E32C" w14:textId="77777777" w:rsidTr="00F45FD0">
        <w:trPr>
          <w:trHeight w:val="566"/>
        </w:trPr>
        <w:tc>
          <w:tcPr>
            <w:tcW w:w="9900" w:type="dxa"/>
            <w:gridSpan w:val="11"/>
          </w:tcPr>
          <w:p w14:paraId="4529F0CD" w14:textId="77777777"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14:paraId="48D982A9" w14:textId="77777777" w:rsidR="00B92991" w:rsidRDefault="00B92991" w:rsidP="00D36366">
            <w:pPr>
              <w:jc w:val="both"/>
              <w:rPr>
                <w:color w:val="000000" w:themeColor="text1"/>
              </w:rPr>
            </w:pPr>
          </w:p>
          <w:p w14:paraId="322499F3" w14:textId="77777777" w:rsidR="009F57F8" w:rsidRDefault="009F57F8" w:rsidP="00D36366">
            <w:pPr>
              <w:jc w:val="both"/>
              <w:rPr>
                <w:color w:val="000000" w:themeColor="text1"/>
              </w:rPr>
            </w:pPr>
          </w:p>
          <w:p w14:paraId="5C147BC0" w14:textId="77777777" w:rsidR="009F57F8" w:rsidRDefault="009F57F8" w:rsidP="00D36366">
            <w:pPr>
              <w:jc w:val="both"/>
              <w:rPr>
                <w:color w:val="000000" w:themeColor="text1"/>
              </w:rPr>
            </w:pPr>
          </w:p>
          <w:p w14:paraId="7507C588" w14:textId="1DAB9F8C" w:rsidR="009F57F8" w:rsidRPr="008B13C5" w:rsidRDefault="009F57F8" w:rsidP="00D36366">
            <w:pPr>
              <w:jc w:val="both"/>
              <w:rPr>
                <w:color w:val="000000" w:themeColor="text1"/>
              </w:rPr>
            </w:pPr>
          </w:p>
        </w:tc>
      </w:tr>
      <w:tr w:rsidR="00B92991" w:rsidRPr="00EA7D15" w14:paraId="24E6DFC1" w14:textId="77777777" w:rsidTr="00F45FD0">
        <w:trPr>
          <w:trHeight w:val="218"/>
        </w:trPr>
        <w:tc>
          <w:tcPr>
            <w:tcW w:w="9900" w:type="dxa"/>
            <w:gridSpan w:val="11"/>
            <w:shd w:val="clear" w:color="auto" w:fill="F7CAAC"/>
          </w:tcPr>
          <w:p w14:paraId="02E4F710" w14:textId="77777777" w:rsidR="00B92991" w:rsidRPr="00EA7D15" w:rsidRDefault="00B92991" w:rsidP="003F6EB7">
            <w:pPr>
              <w:rPr>
                <w:b/>
              </w:rPr>
            </w:pPr>
            <w:r w:rsidRPr="00EA7D15">
              <w:rPr>
                <w:b/>
              </w:rPr>
              <w:t>Působení v zahraničí</w:t>
            </w:r>
          </w:p>
        </w:tc>
      </w:tr>
      <w:tr w:rsidR="00B92991" w:rsidRPr="003D4B84" w14:paraId="77173D3F" w14:textId="77777777" w:rsidTr="00F45FD0">
        <w:trPr>
          <w:trHeight w:val="328"/>
        </w:trPr>
        <w:tc>
          <w:tcPr>
            <w:tcW w:w="9900" w:type="dxa"/>
            <w:gridSpan w:val="11"/>
          </w:tcPr>
          <w:p w14:paraId="4822B8C5" w14:textId="77777777" w:rsidR="00B92991" w:rsidRPr="003D4B84" w:rsidRDefault="00B92991">
            <w:pPr>
              <w:rPr>
                <w:color w:val="000000" w:themeColor="text1"/>
              </w:rPr>
            </w:pPr>
          </w:p>
        </w:tc>
      </w:tr>
      <w:tr w:rsidR="00B92991" w14:paraId="4A68C2BB" w14:textId="77777777" w:rsidTr="00F45FD0">
        <w:trPr>
          <w:cantSplit/>
          <w:trHeight w:val="261"/>
        </w:trPr>
        <w:tc>
          <w:tcPr>
            <w:tcW w:w="2529" w:type="dxa"/>
            <w:shd w:val="clear" w:color="auto" w:fill="F7CAAC"/>
          </w:tcPr>
          <w:p w14:paraId="5195985D" w14:textId="77777777" w:rsidR="00B92991" w:rsidRDefault="00B92991" w:rsidP="003F6EB7">
            <w:pPr>
              <w:jc w:val="both"/>
              <w:rPr>
                <w:b/>
              </w:rPr>
            </w:pPr>
            <w:r>
              <w:rPr>
                <w:b/>
              </w:rPr>
              <w:t xml:space="preserve">Podpis </w:t>
            </w:r>
          </w:p>
        </w:tc>
        <w:tc>
          <w:tcPr>
            <w:tcW w:w="4554" w:type="dxa"/>
            <w:gridSpan w:val="5"/>
          </w:tcPr>
          <w:p w14:paraId="73031900" w14:textId="77777777" w:rsidR="00B92991" w:rsidRDefault="00B92991" w:rsidP="003F6EB7">
            <w:pPr>
              <w:jc w:val="both"/>
            </w:pPr>
          </w:p>
        </w:tc>
        <w:tc>
          <w:tcPr>
            <w:tcW w:w="789" w:type="dxa"/>
            <w:gridSpan w:val="2"/>
            <w:shd w:val="clear" w:color="auto" w:fill="F7CAAC"/>
          </w:tcPr>
          <w:p w14:paraId="58E30072" w14:textId="77777777" w:rsidR="00B92991" w:rsidRDefault="00B92991" w:rsidP="003F6EB7">
            <w:pPr>
              <w:jc w:val="both"/>
            </w:pPr>
            <w:r>
              <w:rPr>
                <w:b/>
              </w:rPr>
              <w:t>datum</w:t>
            </w:r>
          </w:p>
        </w:tc>
        <w:tc>
          <w:tcPr>
            <w:tcW w:w="2028" w:type="dxa"/>
            <w:gridSpan w:val="3"/>
          </w:tcPr>
          <w:p w14:paraId="1795018A" w14:textId="77777777" w:rsidR="00B92991" w:rsidRDefault="00B92991" w:rsidP="003F6EB7">
            <w:pPr>
              <w:jc w:val="both"/>
            </w:pPr>
          </w:p>
        </w:tc>
      </w:tr>
    </w:tbl>
    <w:p w14:paraId="3003513B" w14:textId="77777777" w:rsidR="00B92991" w:rsidRDefault="00B92991" w:rsidP="00694BA8">
      <w:pPr>
        <w:spacing w:after="160" w:line="259" w:lineRule="auto"/>
      </w:pPr>
    </w:p>
    <w:p w14:paraId="0A502159" w14:textId="77777777" w:rsidR="00983CE3" w:rsidRDefault="00983CE3" w:rsidP="00694BA8">
      <w:pPr>
        <w:spacing w:after="160" w:line="259" w:lineRule="auto"/>
      </w:pPr>
    </w:p>
    <w:p w14:paraId="3F1C0FCD" w14:textId="77777777" w:rsidR="00983CE3" w:rsidRDefault="00983CE3" w:rsidP="00694BA8">
      <w:pPr>
        <w:spacing w:after="160" w:line="259" w:lineRule="auto"/>
      </w:pPr>
    </w:p>
    <w:p w14:paraId="3296F55A" w14:textId="77777777"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25A16" w14:paraId="3D4C8B62" w14:textId="77777777" w:rsidTr="00AD44FC">
        <w:tc>
          <w:tcPr>
            <w:tcW w:w="9859" w:type="dxa"/>
            <w:gridSpan w:val="11"/>
            <w:tcBorders>
              <w:bottom w:val="double" w:sz="4" w:space="0" w:color="auto"/>
            </w:tcBorders>
            <w:shd w:val="clear" w:color="auto" w:fill="BDD6EE"/>
          </w:tcPr>
          <w:p w14:paraId="6A6B9C00" w14:textId="77777777" w:rsidR="00C25A16" w:rsidRDefault="00C25A16" w:rsidP="00AD44FC">
            <w:pPr>
              <w:jc w:val="both"/>
              <w:rPr>
                <w:b/>
                <w:sz w:val="28"/>
              </w:rPr>
            </w:pPr>
            <w:r>
              <w:rPr>
                <w:b/>
                <w:sz w:val="28"/>
              </w:rPr>
              <w:t>C-I – Personální zabezpečení</w:t>
            </w:r>
          </w:p>
        </w:tc>
      </w:tr>
      <w:tr w:rsidR="00C25A16" w14:paraId="297FFFCE" w14:textId="77777777" w:rsidTr="00AD44FC">
        <w:tc>
          <w:tcPr>
            <w:tcW w:w="2518" w:type="dxa"/>
            <w:tcBorders>
              <w:top w:val="double" w:sz="4" w:space="0" w:color="auto"/>
            </w:tcBorders>
            <w:shd w:val="clear" w:color="auto" w:fill="F7CAAC"/>
          </w:tcPr>
          <w:p w14:paraId="3C8C1135" w14:textId="77777777" w:rsidR="00C25A16" w:rsidRDefault="00C25A16" w:rsidP="00AD44FC">
            <w:pPr>
              <w:jc w:val="both"/>
              <w:rPr>
                <w:b/>
              </w:rPr>
            </w:pPr>
            <w:r>
              <w:rPr>
                <w:b/>
              </w:rPr>
              <w:t>Vysoká škola</w:t>
            </w:r>
          </w:p>
        </w:tc>
        <w:tc>
          <w:tcPr>
            <w:tcW w:w="7341" w:type="dxa"/>
            <w:gridSpan w:val="10"/>
          </w:tcPr>
          <w:p w14:paraId="647CF997" w14:textId="77777777" w:rsidR="00C25A16" w:rsidRDefault="00C25A16" w:rsidP="00AD44FC">
            <w:pPr>
              <w:jc w:val="both"/>
            </w:pPr>
            <w:r>
              <w:t>Univerzita Tomáše Bati ve Zlíně</w:t>
            </w:r>
          </w:p>
        </w:tc>
      </w:tr>
      <w:tr w:rsidR="00C25A16" w14:paraId="45BD55AC" w14:textId="77777777" w:rsidTr="00AD44FC">
        <w:tc>
          <w:tcPr>
            <w:tcW w:w="2518" w:type="dxa"/>
            <w:shd w:val="clear" w:color="auto" w:fill="F7CAAC"/>
          </w:tcPr>
          <w:p w14:paraId="2E855588" w14:textId="77777777" w:rsidR="00C25A16" w:rsidRDefault="00C25A16" w:rsidP="00AD44FC">
            <w:pPr>
              <w:jc w:val="both"/>
              <w:rPr>
                <w:b/>
              </w:rPr>
            </w:pPr>
            <w:r>
              <w:rPr>
                <w:b/>
              </w:rPr>
              <w:t>Součást vysoké školy</w:t>
            </w:r>
          </w:p>
        </w:tc>
        <w:tc>
          <w:tcPr>
            <w:tcW w:w="7341" w:type="dxa"/>
            <w:gridSpan w:val="10"/>
          </w:tcPr>
          <w:p w14:paraId="4C2F1820" w14:textId="77777777" w:rsidR="00C25A16" w:rsidRDefault="00C25A16" w:rsidP="00AD44FC">
            <w:pPr>
              <w:jc w:val="both"/>
            </w:pPr>
            <w:r>
              <w:t>Fakulta managementu a ekonomiky</w:t>
            </w:r>
          </w:p>
        </w:tc>
      </w:tr>
      <w:tr w:rsidR="00C25A16" w14:paraId="69F971D6" w14:textId="77777777" w:rsidTr="00AD44FC">
        <w:tc>
          <w:tcPr>
            <w:tcW w:w="2518" w:type="dxa"/>
            <w:shd w:val="clear" w:color="auto" w:fill="F7CAAC"/>
          </w:tcPr>
          <w:p w14:paraId="0B8C7D5B" w14:textId="77777777" w:rsidR="00C25A16" w:rsidRDefault="00C25A16" w:rsidP="00AD44FC">
            <w:pPr>
              <w:jc w:val="both"/>
              <w:rPr>
                <w:b/>
              </w:rPr>
            </w:pPr>
            <w:r>
              <w:rPr>
                <w:b/>
              </w:rPr>
              <w:t>Název studijního programu</w:t>
            </w:r>
          </w:p>
        </w:tc>
        <w:tc>
          <w:tcPr>
            <w:tcW w:w="7341" w:type="dxa"/>
            <w:gridSpan w:val="10"/>
          </w:tcPr>
          <w:p w14:paraId="27B1C5AE" w14:textId="77777777" w:rsidR="00C25A16" w:rsidRDefault="00C25A16" w:rsidP="00AD44FC">
            <w:pPr>
              <w:jc w:val="both"/>
            </w:pPr>
            <w:r>
              <w:t>Průmyslové inženýrství</w:t>
            </w:r>
          </w:p>
        </w:tc>
      </w:tr>
      <w:tr w:rsidR="00C25A16" w14:paraId="12A0994B" w14:textId="77777777" w:rsidTr="00AD44FC">
        <w:tc>
          <w:tcPr>
            <w:tcW w:w="2518" w:type="dxa"/>
            <w:shd w:val="clear" w:color="auto" w:fill="F7CAAC"/>
          </w:tcPr>
          <w:p w14:paraId="2190FF7A" w14:textId="77777777" w:rsidR="00C25A16" w:rsidRDefault="00C25A16" w:rsidP="00AD44FC">
            <w:pPr>
              <w:jc w:val="both"/>
              <w:rPr>
                <w:b/>
              </w:rPr>
            </w:pPr>
            <w:r>
              <w:rPr>
                <w:b/>
              </w:rPr>
              <w:t>Jméno a příjmení</w:t>
            </w:r>
          </w:p>
        </w:tc>
        <w:tc>
          <w:tcPr>
            <w:tcW w:w="4536" w:type="dxa"/>
            <w:gridSpan w:val="5"/>
          </w:tcPr>
          <w:p w14:paraId="52A5B1E7" w14:textId="77777777" w:rsidR="00C25A16" w:rsidRDefault="00C25A16" w:rsidP="00AD44FC">
            <w:pPr>
              <w:jc w:val="both"/>
            </w:pPr>
            <w:r>
              <w:t>Josef SEDLÁK</w:t>
            </w:r>
          </w:p>
        </w:tc>
        <w:tc>
          <w:tcPr>
            <w:tcW w:w="709" w:type="dxa"/>
            <w:shd w:val="clear" w:color="auto" w:fill="F7CAAC"/>
          </w:tcPr>
          <w:p w14:paraId="39A6C8CE" w14:textId="77777777" w:rsidR="00C25A16" w:rsidRDefault="00C25A16" w:rsidP="00AD44FC">
            <w:pPr>
              <w:jc w:val="both"/>
              <w:rPr>
                <w:b/>
              </w:rPr>
            </w:pPr>
            <w:r>
              <w:rPr>
                <w:b/>
              </w:rPr>
              <w:t>Tituly</w:t>
            </w:r>
          </w:p>
        </w:tc>
        <w:tc>
          <w:tcPr>
            <w:tcW w:w="2096" w:type="dxa"/>
            <w:gridSpan w:val="4"/>
          </w:tcPr>
          <w:p w14:paraId="4E72512A" w14:textId="77777777" w:rsidR="00C25A16" w:rsidRDefault="00C25A16" w:rsidP="00AD44FC">
            <w:pPr>
              <w:jc w:val="both"/>
            </w:pPr>
            <w:r>
              <w:t>doc. Ing.</w:t>
            </w:r>
            <w:r w:rsidR="0033126B">
              <w:t>,</w:t>
            </w:r>
            <w:r>
              <w:t xml:space="preserve"> Ph.D.</w:t>
            </w:r>
          </w:p>
        </w:tc>
      </w:tr>
      <w:tr w:rsidR="00C25A16" w14:paraId="0127E7C4" w14:textId="77777777" w:rsidTr="0076399F">
        <w:trPr>
          <w:trHeight w:val="400"/>
        </w:trPr>
        <w:tc>
          <w:tcPr>
            <w:tcW w:w="2518" w:type="dxa"/>
            <w:shd w:val="clear" w:color="auto" w:fill="F7CAAC"/>
          </w:tcPr>
          <w:p w14:paraId="36258E57" w14:textId="77777777" w:rsidR="00C25A16" w:rsidRDefault="00C25A16" w:rsidP="00AD44FC">
            <w:pPr>
              <w:jc w:val="both"/>
              <w:rPr>
                <w:b/>
              </w:rPr>
            </w:pPr>
            <w:r>
              <w:rPr>
                <w:b/>
              </w:rPr>
              <w:t>Rok narození</w:t>
            </w:r>
          </w:p>
        </w:tc>
        <w:tc>
          <w:tcPr>
            <w:tcW w:w="829" w:type="dxa"/>
          </w:tcPr>
          <w:p w14:paraId="59D26D01" w14:textId="77777777" w:rsidR="00C25A16" w:rsidRDefault="00C25A16" w:rsidP="00AD44FC">
            <w:pPr>
              <w:jc w:val="both"/>
            </w:pPr>
            <w:r>
              <w:t>1981</w:t>
            </w:r>
          </w:p>
        </w:tc>
        <w:tc>
          <w:tcPr>
            <w:tcW w:w="1721" w:type="dxa"/>
            <w:shd w:val="clear" w:color="auto" w:fill="F7CAAC"/>
          </w:tcPr>
          <w:p w14:paraId="78ACB18D" w14:textId="77777777" w:rsidR="00C25A16" w:rsidRDefault="00C25A16" w:rsidP="00AD44FC">
            <w:pPr>
              <w:jc w:val="both"/>
              <w:rPr>
                <w:b/>
              </w:rPr>
            </w:pPr>
            <w:r>
              <w:rPr>
                <w:b/>
              </w:rPr>
              <w:t>typ vztahu k VŠ</w:t>
            </w:r>
          </w:p>
        </w:tc>
        <w:tc>
          <w:tcPr>
            <w:tcW w:w="992" w:type="dxa"/>
            <w:gridSpan w:val="2"/>
          </w:tcPr>
          <w:p w14:paraId="14246789" w14:textId="77777777" w:rsidR="00C25A16" w:rsidRDefault="00C25A16" w:rsidP="00AD44FC">
            <w:pPr>
              <w:jc w:val="both"/>
            </w:pPr>
            <w:r>
              <w:t>pp</w:t>
            </w:r>
          </w:p>
        </w:tc>
        <w:tc>
          <w:tcPr>
            <w:tcW w:w="994" w:type="dxa"/>
            <w:shd w:val="clear" w:color="auto" w:fill="F7CAAC"/>
          </w:tcPr>
          <w:p w14:paraId="53A4A93E" w14:textId="77777777" w:rsidR="00C25A16" w:rsidRDefault="00C25A16" w:rsidP="00AD44FC">
            <w:pPr>
              <w:jc w:val="both"/>
              <w:rPr>
                <w:b/>
              </w:rPr>
            </w:pPr>
            <w:r>
              <w:rPr>
                <w:b/>
              </w:rPr>
              <w:t>rozsah</w:t>
            </w:r>
          </w:p>
        </w:tc>
        <w:tc>
          <w:tcPr>
            <w:tcW w:w="709" w:type="dxa"/>
          </w:tcPr>
          <w:p w14:paraId="6EFD8B62" w14:textId="77777777" w:rsidR="00C25A16" w:rsidRDefault="00B006B2">
            <w:pPr>
              <w:jc w:val="both"/>
            </w:pPr>
            <w:r>
              <w:t>20</w:t>
            </w:r>
            <w:r w:rsidR="00C25A16">
              <w:t xml:space="preserve"> </w:t>
            </w:r>
          </w:p>
        </w:tc>
        <w:tc>
          <w:tcPr>
            <w:tcW w:w="709" w:type="dxa"/>
            <w:gridSpan w:val="2"/>
            <w:shd w:val="clear" w:color="auto" w:fill="F7CAAC"/>
          </w:tcPr>
          <w:p w14:paraId="0FD922F8" w14:textId="77777777" w:rsidR="00C25A16" w:rsidRDefault="00C25A16" w:rsidP="00AD44FC">
            <w:pPr>
              <w:jc w:val="both"/>
              <w:rPr>
                <w:b/>
              </w:rPr>
            </w:pPr>
            <w:r>
              <w:rPr>
                <w:b/>
              </w:rPr>
              <w:t>do kdy</w:t>
            </w:r>
          </w:p>
        </w:tc>
        <w:tc>
          <w:tcPr>
            <w:tcW w:w="1387" w:type="dxa"/>
            <w:gridSpan w:val="2"/>
          </w:tcPr>
          <w:p w14:paraId="181F3B05" w14:textId="31DB8466" w:rsidR="00C25A16" w:rsidRDefault="000B4EDC">
            <w:pPr>
              <w:jc w:val="both"/>
            </w:pPr>
            <w:r>
              <w:t>08/</w:t>
            </w:r>
            <w:del w:id="1190" w:author="Pavla Trefilová" w:date="2019-09-10T13:24:00Z">
              <w:r w:rsidDel="00A169EA">
                <w:delText>2019</w:delText>
              </w:r>
            </w:del>
            <w:ins w:id="1191" w:author="Pavla Trefilová" w:date="2019-09-10T13:24:00Z">
              <w:r w:rsidR="00A169EA">
                <w:t>2022</w:t>
              </w:r>
            </w:ins>
          </w:p>
        </w:tc>
      </w:tr>
      <w:tr w:rsidR="00C25A16" w14:paraId="3F5A5ABC" w14:textId="77777777" w:rsidTr="00AD44FC">
        <w:tc>
          <w:tcPr>
            <w:tcW w:w="5068" w:type="dxa"/>
            <w:gridSpan w:val="3"/>
            <w:shd w:val="clear" w:color="auto" w:fill="F7CAAC"/>
          </w:tcPr>
          <w:p w14:paraId="72F2FF79" w14:textId="77777777" w:rsidR="00C25A16" w:rsidRDefault="00C25A16" w:rsidP="00AD44FC">
            <w:pPr>
              <w:jc w:val="both"/>
              <w:rPr>
                <w:b/>
              </w:rPr>
            </w:pPr>
            <w:r>
              <w:rPr>
                <w:b/>
              </w:rPr>
              <w:t>Typ vztahu na součásti VŠ, která uskutečňuje st. program</w:t>
            </w:r>
          </w:p>
        </w:tc>
        <w:tc>
          <w:tcPr>
            <w:tcW w:w="992" w:type="dxa"/>
            <w:gridSpan w:val="2"/>
          </w:tcPr>
          <w:p w14:paraId="6F3FCAC7" w14:textId="77777777" w:rsidR="00C25A16" w:rsidRDefault="001F6BD2" w:rsidP="00AD44FC">
            <w:pPr>
              <w:jc w:val="both"/>
            </w:pPr>
            <w:r>
              <w:t>pp</w:t>
            </w:r>
          </w:p>
        </w:tc>
        <w:tc>
          <w:tcPr>
            <w:tcW w:w="994" w:type="dxa"/>
            <w:shd w:val="clear" w:color="auto" w:fill="F7CAAC"/>
          </w:tcPr>
          <w:p w14:paraId="7D532967" w14:textId="77777777" w:rsidR="00C25A16" w:rsidRDefault="00C25A16" w:rsidP="00AD44FC">
            <w:pPr>
              <w:jc w:val="both"/>
              <w:rPr>
                <w:b/>
              </w:rPr>
            </w:pPr>
            <w:r>
              <w:rPr>
                <w:b/>
              </w:rPr>
              <w:t>rozsah</w:t>
            </w:r>
          </w:p>
        </w:tc>
        <w:tc>
          <w:tcPr>
            <w:tcW w:w="709" w:type="dxa"/>
          </w:tcPr>
          <w:p w14:paraId="7A685105" w14:textId="77777777" w:rsidR="00C25A16" w:rsidRDefault="00B006B2">
            <w:pPr>
              <w:jc w:val="both"/>
            </w:pPr>
            <w:r>
              <w:t>20</w:t>
            </w:r>
            <w:r w:rsidR="001F6BD2">
              <w:t xml:space="preserve"> </w:t>
            </w:r>
          </w:p>
        </w:tc>
        <w:tc>
          <w:tcPr>
            <w:tcW w:w="709" w:type="dxa"/>
            <w:gridSpan w:val="2"/>
            <w:shd w:val="clear" w:color="auto" w:fill="F7CAAC"/>
          </w:tcPr>
          <w:p w14:paraId="0EF92FB8" w14:textId="77777777" w:rsidR="00C25A16" w:rsidRDefault="00C25A16" w:rsidP="00AD44FC">
            <w:pPr>
              <w:jc w:val="both"/>
              <w:rPr>
                <w:b/>
              </w:rPr>
            </w:pPr>
            <w:r>
              <w:rPr>
                <w:b/>
              </w:rPr>
              <w:t>do kdy</w:t>
            </w:r>
          </w:p>
        </w:tc>
        <w:tc>
          <w:tcPr>
            <w:tcW w:w="1387" w:type="dxa"/>
            <w:gridSpan w:val="2"/>
          </w:tcPr>
          <w:p w14:paraId="08A865E9" w14:textId="72F6D37A" w:rsidR="00C25A16" w:rsidRDefault="000B4EDC">
            <w:pPr>
              <w:jc w:val="both"/>
            </w:pPr>
            <w:r>
              <w:t>08/</w:t>
            </w:r>
            <w:del w:id="1192" w:author="Pavla Trefilová" w:date="2019-09-10T13:24:00Z">
              <w:r w:rsidDel="00A169EA">
                <w:delText>2019</w:delText>
              </w:r>
              <w:r w:rsidRPr="0076399F" w:rsidDel="00A169EA">
                <w:delText xml:space="preserve"> </w:delText>
              </w:r>
            </w:del>
            <w:ins w:id="1193" w:author="Pavla Trefilová" w:date="2019-09-10T13:24:00Z">
              <w:r w:rsidR="00A169EA">
                <w:t>2022</w:t>
              </w:r>
              <w:r w:rsidR="00A169EA" w:rsidRPr="0076399F">
                <w:t xml:space="preserve"> </w:t>
              </w:r>
            </w:ins>
          </w:p>
        </w:tc>
      </w:tr>
      <w:tr w:rsidR="00C25A16" w14:paraId="0DA6C634" w14:textId="77777777" w:rsidTr="00AD44FC">
        <w:tc>
          <w:tcPr>
            <w:tcW w:w="6060" w:type="dxa"/>
            <w:gridSpan w:val="5"/>
            <w:shd w:val="clear" w:color="auto" w:fill="F7CAAC"/>
          </w:tcPr>
          <w:p w14:paraId="0857B5E4" w14:textId="77777777" w:rsidR="00C25A16" w:rsidRDefault="00C25A16" w:rsidP="00AD44FC">
            <w:pPr>
              <w:jc w:val="both"/>
            </w:pPr>
            <w:r>
              <w:rPr>
                <w:b/>
              </w:rPr>
              <w:t>Další současná působení jako akademický pracovník na jiných VŠ</w:t>
            </w:r>
          </w:p>
        </w:tc>
        <w:tc>
          <w:tcPr>
            <w:tcW w:w="1703" w:type="dxa"/>
            <w:gridSpan w:val="2"/>
            <w:shd w:val="clear" w:color="auto" w:fill="F7CAAC"/>
          </w:tcPr>
          <w:p w14:paraId="27E9AC45" w14:textId="77777777" w:rsidR="00C25A16" w:rsidRDefault="00C25A16" w:rsidP="00AD44FC">
            <w:pPr>
              <w:jc w:val="both"/>
              <w:rPr>
                <w:b/>
              </w:rPr>
            </w:pPr>
            <w:r>
              <w:rPr>
                <w:b/>
              </w:rPr>
              <w:t>typ prac. vztahu</w:t>
            </w:r>
          </w:p>
        </w:tc>
        <w:tc>
          <w:tcPr>
            <w:tcW w:w="2096" w:type="dxa"/>
            <w:gridSpan w:val="4"/>
            <w:shd w:val="clear" w:color="auto" w:fill="F7CAAC"/>
          </w:tcPr>
          <w:p w14:paraId="4A828EA2" w14:textId="77777777" w:rsidR="00C25A16" w:rsidRDefault="00C25A16" w:rsidP="00AD44FC">
            <w:pPr>
              <w:jc w:val="both"/>
              <w:rPr>
                <w:b/>
              </w:rPr>
            </w:pPr>
            <w:r>
              <w:rPr>
                <w:b/>
              </w:rPr>
              <w:t>rozsah</w:t>
            </w:r>
          </w:p>
        </w:tc>
      </w:tr>
      <w:tr w:rsidR="00C25A16" w14:paraId="7B9ED195" w14:textId="77777777" w:rsidTr="00AD44FC">
        <w:tc>
          <w:tcPr>
            <w:tcW w:w="6060" w:type="dxa"/>
            <w:gridSpan w:val="5"/>
          </w:tcPr>
          <w:p w14:paraId="520E7B34" w14:textId="77777777" w:rsidR="00C25A16" w:rsidRDefault="00987710" w:rsidP="00AD44FC">
            <w:pPr>
              <w:jc w:val="both"/>
            </w:pPr>
            <w:r>
              <w:t>VUT Brno</w:t>
            </w:r>
          </w:p>
        </w:tc>
        <w:tc>
          <w:tcPr>
            <w:tcW w:w="1703" w:type="dxa"/>
            <w:gridSpan w:val="2"/>
          </w:tcPr>
          <w:p w14:paraId="10994A38" w14:textId="77777777" w:rsidR="00C25A16" w:rsidRDefault="0076399F" w:rsidP="00AD44FC">
            <w:pPr>
              <w:jc w:val="both"/>
            </w:pPr>
            <w:r>
              <w:t>pp</w:t>
            </w:r>
          </w:p>
        </w:tc>
        <w:tc>
          <w:tcPr>
            <w:tcW w:w="2096" w:type="dxa"/>
            <w:gridSpan w:val="4"/>
          </w:tcPr>
          <w:p w14:paraId="63C0EF07" w14:textId="77777777" w:rsidR="00C25A16" w:rsidRDefault="0076399F" w:rsidP="00AD44FC">
            <w:pPr>
              <w:jc w:val="both"/>
            </w:pPr>
            <w:r>
              <w:t>40</w:t>
            </w:r>
          </w:p>
        </w:tc>
      </w:tr>
      <w:tr w:rsidR="00C25A16" w14:paraId="41F63BC8" w14:textId="77777777" w:rsidTr="00AD44FC">
        <w:tc>
          <w:tcPr>
            <w:tcW w:w="6060" w:type="dxa"/>
            <w:gridSpan w:val="5"/>
          </w:tcPr>
          <w:p w14:paraId="16DB2C81" w14:textId="77777777" w:rsidR="00C25A16" w:rsidRDefault="00C25A16" w:rsidP="00AD44FC">
            <w:pPr>
              <w:jc w:val="both"/>
            </w:pPr>
          </w:p>
        </w:tc>
        <w:tc>
          <w:tcPr>
            <w:tcW w:w="1703" w:type="dxa"/>
            <w:gridSpan w:val="2"/>
          </w:tcPr>
          <w:p w14:paraId="71470F93" w14:textId="77777777" w:rsidR="00C25A16" w:rsidRDefault="00C25A16" w:rsidP="00AD44FC">
            <w:pPr>
              <w:jc w:val="both"/>
            </w:pPr>
          </w:p>
        </w:tc>
        <w:tc>
          <w:tcPr>
            <w:tcW w:w="2096" w:type="dxa"/>
            <w:gridSpan w:val="4"/>
          </w:tcPr>
          <w:p w14:paraId="4E2D7BE1" w14:textId="77777777" w:rsidR="00C25A16" w:rsidRDefault="00C25A16" w:rsidP="00AD44FC">
            <w:pPr>
              <w:jc w:val="both"/>
            </w:pPr>
          </w:p>
        </w:tc>
      </w:tr>
      <w:tr w:rsidR="00C25A16" w14:paraId="22A4BBEA" w14:textId="77777777" w:rsidTr="00AD44FC">
        <w:tc>
          <w:tcPr>
            <w:tcW w:w="6060" w:type="dxa"/>
            <w:gridSpan w:val="5"/>
          </w:tcPr>
          <w:p w14:paraId="1E6047B7" w14:textId="77777777" w:rsidR="00C25A16" w:rsidRDefault="00C25A16" w:rsidP="00AD44FC">
            <w:pPr>
              <w:jc w:val="both"/>
            </w:pPr>
          </w:p>
        </w:tc>
        <w:tc>
          <w:tcPr>
            <w:tcW w:w="1703" w:type="dxa"/>
            <w:gridSpan w:val="2"/>
          </w:tcPr>
          <w:p w14:paraId="6EAC0C12" w14:textId="77777777" w:rsidR="00C25A16" w:rsidRDefault="00C25A16" w:rsidP="00AD44FC">
            <w:pPr>
              <w:jc w:val="both"/>
            </w:pPr>
          </w:p>
        </w:tc>
        <w:tc>
          <w:tcPr>
            <w:tcW w:w="2096" w:type="dxa"/>
            <w:gridSpan w:val="4"/>
          </w:tcPr>
          <w:p w14:paraId="59581183" w14:textId="77777777" w:rsidR="00C25A16" w:rsidRDefault="00C25A16" w:rsidP="00AD44FC">
            <w:pPr>
              <w:jc w:val="both"/>
            </w:pPr>
          </w:p>
        </w:tc>
      </w:tr>
      <w:tr w:rsidR="00C25A16" w14:paraId="78A0CE70" w14:textId="77777777" w:rsidTr="00AD44FC">
        <w:tc>
          <w:tcPr>
            <w:tcW w:w="6060" w:type="dxa"/>
            <w:gridSpan w:val="5"/>
          </w:tcPr>
          <w:p w14:paraId="24C9B403" w14:textId="77777777" w:rsidR="00C25A16" w:rsidRDefault="00C25A16" w:rsidP="00AD44FC">
            <w:pPr>
              <w:jc w:val="both"/>
            </w:pPr>
          </w:p>
        </w:tc>
        <w:tc>
          <w:tcPr>
            <w:tcW w:w="1703" w:type="dxa"/>
            <w:gridSpan w:val="2"/>
          </w:tcPr>
          <w:p w14:paraId="690B8CD0" w14:textId="77777777" w:rsidR="00C25A16" w:rsidRDefault="00C25A16" w:rsidP="00AD44FC">
            <w:pPr>
              <w:jc w:val="both"/>
            </w:pPr>
          </w:p>
        </w:tc>
        <w:tc>
          <w:tcPr>
            <w:tcW w:w="2096" w:type="dxa"/>
            <w:gridSpan w:val="4"/>
          </w:tcPr>
          <w:p w14:paraId="7B25EA77" w14:textId="77777777" w:rsidR="00C25A16" w:rsidRDefault="00C25A16" w:rsidP="00AD44FC">
            <w:pPr>
              <w:jc w:val="both"/>
            </w:pPr>
          </w:p>
        </w:tc>
      </w:tr>
      <w:tr w:rsidR="00C25A16" w14:paraId="00FCE319" w14:textId="77777777" w:rsidTr="00AD44FC">
        <w:tc>
          <w:tcPr>
            <w:tcW w:w="9859" w:type="dxa"/>
            <w:gridSpan w:val="11"/>
            <w:shd w:val="clear" w:color="auto" w:fill="F7CAAC"/>
          </w:tcPr>
          <w:p w14:paraId="4C1C9E97" w14:textId="77777777" w:rsidR="00C25A16" w:rsidRDefault="00C25A16" w:rsidP="00AD44FC">
            <w:pPr>
              <w:jc w:val="both"/>
            </w:pPr>
            <w:r>
              <w:rPr>
                <w:b/>
              </w:rPr>
              <w:t>Předměty příslušného studijního programu a způsob zapojení do jejich výuky, příp. další zapojení do uskutečňování studijního programu</w:t>
            </w:r>
          </w:p>
        </w:tc>
      </w:tr>
      <w:tr w:rsidR="00C25A16" w14:paraId="5EE8C110" w14:textId="77777777" w:rsidTr="00AD44FC">
        <w:trPr>
          <w:trHeight w:val="466"/>
        </w:trPr>
        <w:tc>
          <w:tcPr>
            <w:tcW w:w="9859" w:type="dxa"/>
            <w:gridSpan w:val="11"/>
            <w:tcBorders>
              <w:top w:val="nil"/>
            </w:tcBorders>
          </w:tcPr>
          <w:p w14:paraId="00A0DA34" w14:textId="7A6ECE76" w:rsidR="00C25A16" w:rsidRDefault="00F45FD0" w:rsidP="00AD44FC">
            <w:pPr>
              <w:jc w:val="both"/>
            </w:pPr>
            <w:r w:rsidRPr="003E4AD6">
              <w:t>Strojírenské technologie</w:t>
            </w:r>
            <w:r>
              <w:t xml:space="preserve"> </w:t>
            </w:r>
            <w:r w:rsidR="00C25A16">
              <w:t>–</w:t>
            </w:r>
            <w:r>
              <w:t xml:space="preserve"> </w:t>
            </w:r>
            <w:r w:rsidR="00C25A16">
              <w:t>přednášející (</w:t>
            </w:r>
            <w:r w:rsidR="004E7649">
              <w:t>8</w:t>
            </w:r>
            <w:r w:rsidR="00C25A16">
              <w:t>0%)</w:t>
            </w:r>
          </w:p>
          <w:p w14:paraId="35DF9F23" w14:textId="7C4FB731" w:rsidR="00C25A16" w:rsidRDefault="00F45FD0" w:rsidP="00AD44FC">
            <w:pPr>
              <w:jc w:val="both"/>
            </w:pPr>
            <w:r w:rsidRPr="003E4AD6">
              <w:t>Počítačová podpora konstrukce a výroby</w:t>
            </w:r>
            <w:r>
              <w:t xml:space="preserve"> – garant, přednášející (5</w:t>
            </w:r>
            <w:r w:rsidR="00C25A16">
              <w:t>0%)</w:t>
            </w:r>
          </w:p>
        </w:tc>
      </w:tr>
      <w:tr w:rsidR="00C25A16" w14:paraId="100684A9" w14:textId="77777777" w:rsidTr="00AD44FC">
        <w:tc>
          <w:tcPr>
            <w:tcW w:w="9859" w:type="dxa"/>
            <w:gridSpan w:val="11"/>
            <w:shd w:val="clear" w:color="auto" w:fill="F7CAAC"/>
          </w:tcPr>
          <w:p w14:paraId="22436F03" w14:textId="77777777" w:rsidR="00C25A16" w:rsidRDefault="00C25A16" w:rsidP="00AD44FC">
            <w:pPr>
              <w:jc w:val="both"/>
            </w:pPr>
            <w:r>
              <w:rPr>
                <w:b/>
              </w:rPr>
              <w:t xml:space="preserve">Údaje o vzdělání na VŠ </w:t>
            </w:r>
          </w:p>
        </w:tc>
      </w:tr>
      <w:tr w:rsidR="00C25A16" w14:paraId="382367B0" w14:textId="77777777" w:rsidTr="00AD44FC">
        <w:trPr>
          <w:trHeight w:val="603"/>
        </w:trPr>
        <w:tc>
          <w:tcPr>
            <w:tcW w:w="9859" w:type="dxa"/>
            <w:gridSpan w:val="11"/>
          </w:tcPr>
          <w:p w14:paraId="651BEE35" w14:textId="77777777" w:rsidR="00987B8F" w:rsidRDefault="00987B8F" w:rsidP="00AD44FC">
            <w:pPr>
              <w:tabs>
                <w:tab w:val="left" w:pos="1324"/>
              </w:tabs>
              <w:ind w:left="1324" w:hanging="1324"/>
              <w:jc w:val="both"/>
            </w:pPr>
            <w:r>
              <w:rPr>
                <w:b/>
              </w:rPr>
              <w:t>2004 – 2008</w:t>
            </w:r>
            <w:r w:rsidRPr="00B634A9">
              <w:rPr>
                <w:b/>
              </w:rPr>
              <w:t>:</w:t>
            </w:r>
            <w:r w:rsidRPr="00246388">
              <w:t xml:space="preserve"> </w:t>
            </w:r>
            <w:r>
              <w:t>Vysoké učení technické v Brně, FSI, Strojírenská technologie (</w:t>
            </w:r>
            <w:r w:rsidRPr="00987B8F">
              <w:rPr>
                <w:b/>
              </w:rPr>
              <w:t>Ph.D.)</w:t>
            </w:r>
          </w:p>
          <w:p w14:paraId="7B8E4489" w14:textId="77777777" w:rsidR="00C25A16" w:rsidRPr="00B634A9" w:rsidRDefault="00C25A16" w:rsidP="00AD44FC">
            <w:pPr>
              <w:tabs>
                <w:tab w:val="left" w:pos="1324"/>
              </w:tabs>
              <w:ind w:left="1324" w:hanging="1324"/>
              <w:jc w:val="both"/>
            </w:pPr>
            <w:r>
              <w:rPr>
                <w:b/>
              </w:rPr>
              <w:t>1999 – 2004</w:t>
            </w:r>
            <w:r w:rsidRPr="00B634A9">
              <w:rPr>
                <w:b/>
              </w:rPr>
              <w:t>:</w:t>
            </w:r>
            <w:r w:rsidRPr="00246388">
              <w:t xml:space="preserve"> </w:t>
            </w:r>
            <w:r>
              <w:t>Vysoké učení technické v Brně, FSI, Strojírenská technologie (</w:t>
            </w:r>
            <w:r w:rsidRPr="00987B8F">
              <w:rPr>
                <w:b/>
              </w:rPr>
              <w:t>Ing</w:t>
            </w:r>
            <w:r>
              <w:t>.)</w:t>
            </w:r>
          </w:p>
          <w:p w14:paraId="1BE84172" w14:textId="77777777" w:rsidR="00C25A16" w:rsidRDefault="00C25A16" w:rsidP="00C25A16">
            <w:pPr>
              <w:tabs>
                <w:tab w:val="left" w:pos="1324"/>
              </w:tabs>
              <w:ind w:left="1324" w:hanging="1324"/>
              <w:jc w:val="both"/>
              <w:rPr>
                <w:b/>
              </w:rPr>
            </w:pPr>
          </w:p>
        </w:tc>
      </w:tr>
      <w:tr w:rsidR="00C25A16" w14:paraId="5B8ECE44" w14:textId="77777777" w:rsidTr="00AD44FC">
        <w:tc>
          <w:tcPr>
            <w:tcW w:w="9859" w:type="dxa"/>
            <w:gridSpan w:val="11"/>
            <w:shd w:val="clear" w:color="auto" w:fill="F7CAAC"/>
          </w:tcPr>
          <w:p w14:paraId="414DAA65" w14:textId="77777777" w:rsidR="00C25A16" w:rsidRDefault="00C25A16" w:rsidP="00AD44FC">
            <w:pPr>
              <w:jc w:val="both"/>
              <w:rPr>
                <w:b/>
              </w:rPr>
            </w:pPr>
            <w:r>
              <w:rPr>
                <w:b/>
              </w:rPr>
              <w:t>Údaje o odborném působení od absolvování VŠ</w:t>
            </w:r>
          </w:p>
        </w:tc>
      </w:tr>
      <w:tr w:rsidR="00C25A16" w14:paraId="60C11B43" w14:textId="77777777" w:rsidTr="00AD44FC">
        <w:trPr>
          <w:trHeight w:val="1090"/>
        </w:trPr>
        <w:tc>
          <w:tcPr>
            <w:tcW w:w="9859" w:type="dxa"/>
            <w:gridSpan w:val="11"/>
          </w:tcPr>
          <w:p w14:paraId="108BDDEC" w14:textId="77777777" w:rsidR="00C25A16" w:rsidRDefault="00C25A16" w:rsidP="00AD44FC">
            <w:pPr>
              <w:tabs>
                <w:tab w:val="left" w:pos="1324"/>
              </w:tabs>
              <w:ind w:left="1324" w:hanging="1324"/>
              <w:jc w:val="both"/>
              <w:rPr>
                <w:b/>
              </w:rPr>
            </w:pPr>
            <w:r>
              <w:rPr>
                <w:b/>
              </w:rPr>
              <w:t xml:space="preserve">08/2005 – 10/2007: </w:t>
            </w:r>
            <w:r w:rsidRPr="00A148BE">
              <w:t>Technický pracovník Ústav strojírenské technologie, odbor technologie obrábění, FSI VUT v Brně</w:t>
            </w:r>
          </w:p>
          <w:p w14:paraId="60CD6AB1" w14:textId="77777777" w:rsidR="00C25A16" w:rsidRDefault="00C25A16" w:rsidP="00AD44FC">
            <w:pPr>
              <w:tabs>
                <w:tab w:val="left" w:pos="1324"/>
              </w:tabs>
              <w:ind w:left="1324" w:hanging="1324"/>
              <w:jc w:val="both"/>
              <w:rPr>
                <w:b/>
              </w:rPr>
            </w:pPr>
            <w:r>
              <w:rPr>
                <w:b/>
              </w:rPr>
              <w:t xml:space="preserve">10/2007 – 09/2008: </w:t>
            </w:r>
            <w:r w:rsidRPr="00A148BE">
              <w:t>asistent, Ústav strojírenské technologie, odbor technologie obrábění, FSI VUT v Brně</w:t>
            </w:r>
          </w:p>
          <w:p w14:paraId="4382FED6" w14:textId="77777777" w:rsidR="00C25A16" w:rsidRPr="00A148BE" w:rsidRDefault="00C25A16" w:rsidP="00AD44FC">
            <w:pPr>
              <w:tabs>
                <w:tab w:val="left" w:pos="1324"/>
              </w:tabs>
              <w:ind w:left="1324" w:hanging="1324"/>
              <w:jc w:val="both"/>
            </w:pPr>
            <w:r>
              <w:rPr>
                <w:b/>
              </w:rPr>
              <w:t xml:space="preserve">09/2008 – 02/2014: </w:t>
            </w:r>
            <w:r w:rsidRPr="00A148BE">
              <w:t>odborný asistent, Ústav strojírenské technologie, odbor technologie obrábění, FSI VUT v Brně</w:t>
            </w:r>
          </w:p>
          <w:p w14:paraId="13773F39" w14:textId="77777777" w:rsidR="00C25A16" w:rsidRPr="00A148BE" w:rsidRDefault="00C25A16" w:rsidP="00AD44FC">
            <w:pPr>
              <w:tabs>
                <w:tab w:val="left" w:pos="1324"/>
              </w:tabs>
              <w:ind w:left="1324" w:hanging="1324"/>
              <w:jc w:val="both"/>
              <w:rPr>
                <w:b/>
              </w:rPr>
            </w:pPr>
            <w:r>
              <w:rPr>
                <w:b/>
              </w:rPr>
              <w:t xml:space="preserve">02/2014 – dosud: </w:t>
            </w:r>
            <w:r w:rsidRPr="00A148BE">
              <w:t>docent, Ústav strojírenské technologie, odbor technologie obrábění, FSI VUT v Brně</w:t>
            </w:r>
          </w:p>
        </w:tc>
      </w:tr>
      <w:tr w:rsidR="00C25A16" w14:paraId="084DA06B" w14:textId="77777777" w:rsidTr="00AD44FC">
        <w:trPr>
          <w:trHeight w:val="250"/>
        </w:trPr>
        <w:tc>
          <w:tcPr>
            <w:tcW w:w="9859" w:type="dxa"/>
            <w:gridSpan w:val="11"/>
            <w:shd w:val="clear" w:color="auto" w:fill="F7CAAC"/>
          </w:tcPr>
          <w:p w14:paraId="6B3FC3F6" w14:textId="77777777" w:rsidR="00C25A16" w:rsidRDefault="00C25A16" w:rsidP="00AD44FC">
            <w:pPr>
              <w:jc w:val="both"/>
            </w:pPr>
            <w:r>
              <w:rPr>
                <w:b/>
              </w:rPr>
              <w:t>Zkušenosti s vedením kvalifikačních a rigorózních prací</w:t>
            </w:r>
          </w:p>
        </w:tc>
      </w:tr>
      <w:tr w:rsidR="00C25A16" w14:paraId="46765FB0" w14:textId="77777777" w:rsidTr="00AD44FC">
        <w:trPr>
          <w:trHeight w:val="357"/>
        </w:trPr>
        <w:tc>
          <w:tcPr>
            <w:tcW w:w="9859" w:type="dxa"/>
            <w:gridSpan w:val="11"/>
          </w:tcPr>
          <w:p w14:paraId="250FD9A7" w14:textId="77777777" w:rsidR="008B68BE" w:rsidRDefault="008B68BE" w:rsidP="008B68BE">
            <w:pPr>
              <w:jc w:val="both"/>
            </w:pPr>
            <w:r>
              <w:t xml:space="preserve">Počet </w:t>
            </w:r>
            <w:r w:rsidR="00F87112">
              <w:t>vedených bakalářských prací –</w:t>
            </w:r>
            <w:r w:rsidR="00775BDD">
              <w:t xml:space="preserve"> </w:t>
            </w:r>
            <w:r w:rsidR="00F87112">
              <w:t>54</w:t>
            </w:r>
            <w:r>
              <w:t xml:space="preserve"> </w:t>
            </w:r>
          </w:p>
          <w:p w14:paraId="6C1D98A8" w14:textId="77777777" w:rsidR="00C25A16" w:rsidRDefault="008B68BE" w:rsidP="00AD44FC">
            <w:pPr>
              <w:jc w:val="both"/>
            </w:pPr>
            <w:r>
              <w:t>Počet</w:t>
            </w:r>
            <w:r w:rsidR="00F87112">
              <w:t xml:space="preserve"> vedených diplomových prací – 44</w:t>
            </w:r>
          </w:p>
        </w:tc>
      </w:tr>
      <w:tr w:rsidR="00C25A16" w14:paraId="2F293DFF" w14:textId="77777777" w:rsidTr="00AD44FC">
        <w:trPr>
          <w:cantSplit/>
        </w:trPr>
        <w:tc>
          <w:tcPr>
            <w:tcW w:w="3347" w:type="dxa"/>
            <w:gridSpan w:val="2"/>
            <w:tcBorders>
              <w:top w:val="single" w:sz="12" w:space="0" w:color="auto"/>
            </w:tcBorders>
            <w:shd w:val="clear" w:color="auto" w:fill="F7CAAC"/>
          </w:tcPr>
          <w:p w14:paraId="4641CA1D" w14:textId="77777777" w:rsidR="00C25A16" w:rsidRDefault="00C25A16" w:rsidP="00AD44FC">
            <w:pPr>
              <w:jc w:val="both"/>
            </w:pPr>
            <w:r>
              <w:rPr>
                <w:b/>
              </w:rPr>
              <w:t xml:space="preserve">Obor habilitačního řízení </w:t>
            </w:r>
          </w:p>
        </w:tc>
        <w:tc>
          <w:tcPr>
            <w:tcW w:w="2245" w:type="dxa"/>
            <w:gridSpan w:val="2"/>
            <w:tcBorders>
              <w:top w:val="single" w:sz="12" w:space="0" w:color="auto"/>
            </w:tcBorders>
            <w:shd w:val="clear" w:color="auto" w:fill="F7CAAC"/>
          </w:tcPr>
          <w:p w14:paraId="64F398F1" w14:textId="77777777" w:rsidR="00C25A16" w:rsidRDefault="00C25A16"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3F50A8" w14:textId="77777777" w:rsidR="00C25A16" w:rsidRDefault="00C25A16" w:rsidP="00AD44F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8062794" w14:textId="77777777" w:rsidR="00C25A16" w:rsidRDefault="00C25A16" w:rsidP="00AD44FC">
            <w:pPr>
              <w:jc w:val="both"/>
              <w:rPr>
                <w:b/>
              </w:rPr>
            </w:pPr>
            <w:r>
              <w:rPr>
                <w:b/>
              </w:rPr>
              <w:t>Ohlasy publikací</w:t>
            </w:r>
          </w:p>
        </w:tc>
      </w:tr>
      <w:tr w:rsidR="00C25A16" w14:paraId="20BDD56F" w14:textId="77777777" w:rsidTr="00AD44FC">
        <w:trPr>
          <w:cantSplit/>
        </w:trPr>
        <w:tc>
          <w:tcPr>
            <w:tcW w:w="3347" w:type="dxa"/>
            <w:gridSpan w:val="2"/>
          </w:tcPr>
          <w:p w14:paraId="5C3C2252" w14:textId="77777777" w:rsidR="00C25A16" w:rsidRDefault="00C25A16" w:rsidP="00AD44FC">
            <w:pPr>
              <w:jc w:val="both"/>
            </w:pPr>
            <w:r>
              <w:t>Strojírenská technologie</w:t>
            </w:r>
          </w:p>
        </w:tc>
        <w:tc>
          <w:tcPr>
            <w:tcW w:w="2245" w:type="dxa"/>
            <w:gridSpan w:val="2"/>
          </w:tcPr>
          <w:p w14:paraId="09FD96F5" w14:textId="77777777" w:rsidR="00C25A16" w:rsidRDefault="00C25A16" w:rsidP="00AD44FC">
            <w:pPr>
              <w:jc w:val="both"/>
            </w:pPr>
            <w:r>
              <w:t>29.1.2014</w:t>
            </w:r>
          </w:p>
        </w:tc>
        <w:tc>
          <w:tcPr>
            <w:tcW w:w="2248" w:type="dxa"/>
            <w:gridSpan w:val="4"/>
            <w:tcBorders>
              <w:right w:val="single" w:sz="12" w:space="0" w:color="auto"/>
            </w:tcBorders>
          </w:tcPr>
          <w:p w14:paraId="6094EF72" w14:textId="77777777" w:rsidR="00C25A16" w:rsidRDefault="00C25A16" w:rsidP="00AD44FC">
            <w:pPr>
              <w:jc w:val="both"/>
            </w:pPr>
            <w:r>
              <w:t>VUT v Brně</w:t>
            </w:r>
          </w:p>
        </w:tc>
        <w:tc>
          <w:tcPr>
            <w:tcW w:w="632" w:type="dxa"/>
            <w:tcBorders>
              <w:left w:val="single" w:sz="12" w:space="0" w:color="auto"/>
            </w:tcBorders>
            <w:shd w:val="clear" w:color="auto" w:fill="F7CAAC"/>
          </w:tcPr>
          <w:p w14:paraId="4CB2DC54" w14:textId="77777777" w:rsidR="00C25A16" w:rsidRDefault="00C25A16" w:rsidP="00AD44FC">
            <w:pPr>
              <w:jc w:val="both"/>
            </w:pPr>
            <w:r>
              <w:rPr>
                <w:b/>
              </w:rPr>
              <w:t>WOS</w:t>
            </w:r>
          </w:p>
        </w:tc>
        <w:tc>
          <w:tcPr>
            <w:tcW w:w="693" w:type="dxa"/>
            <w:shd w:val="clear" w:color="auto" w:fill="F7CAAC"/>
          </w:tcPr>
          <w:p w14:paraId="04BB5C49" w14:textId="77777777" w:rsidR="00C25A16" w:rsidRDefault="00C25A16" w:rsidP="00AD44FC">
            <w:pPr>
              <w:jc w:val="both"/>
              <w:rPr>
                <w:sz w:val="18"/>
              </w:rPr>
            </w:pPr>
            <w:r>
              <w:rPr>
                <w:b/>
                <w:sz w:val="18"/>
              </w:rPr>
              <w:t>Scopus</w:t>
            </w:r>
          </w:p>
        </w:tc>
        <w:tc>
          <w:tcPr>
            <w:tcW w:w="694" w:type="dxa"/>
            <w:shd w:val="clear" w:color="auto" w:fill="F7CAAC"/>
          </w:tcPr>
          <w:p w14:paraId="22D000DD" w14:textId="77777777" w:rsidR="00C25A16" w:rsidRDefault="00C25A16" w:rsidP="00AD44FC">
            <w:pPr>
              <w:jc w:val="both"/>
            </w:pPr>
            <w:r>
              <w:rPr>
                <w:b/>
                <w:sz w:val="18"/>
              </w:rPr>
              <w:t>ostatní</w:t>
            </w:r>
          </w:p>
        </w:tc>
      </w:tr>
      <w:tr w:rsidR="00C25A16" w14:paraId="17BDA8A3" w14:textId="77777777" w:rsidTr="00AD44FC">
        <w:trPr>
          <w:cantSplit/>
          <w:trHeight w:val="70"/>
        </w:trPr>
        <w:tc>
          <w:tcPr>
            <w:tcW w:w="3347" w:type="dxa"/>
            <w:gridSpan w:val="2"/>
            <w:shd w:val="clear" w:color="auto" w:fill="F7CAAC"/>
          </w:tcPr>
          <w:p w14:paraId="2DB1D12D" w14:textId="77777777" w:rsidR="00C25A16" w:rsidRDefault="00C25A16" w:rsidP="00AD44FC">
            <w:pPr>
              <w:jc w:val="both"/>
            </w:pPr>
            <w:r>
              <w:rPr>
                <w:b/>
              </w:rPr>
              <w:t>Obor jmenovacího řízení</w:t>
            </w:r>
          </w:p>
        </w:tc>
        <w:tc>
          <w:tcPr>
            <w:tcW w:w="2245" w:type="dxa"/>
            <w:gridSpan w:val="2"/>
            <w:shd w:val="clear" w:color="auto" w:fill="F7CAAC"/>
          </w:tcPr>
          <w:p w14:paraId="19B27AA0" w14:textId="77777777" w:rsidR="00C25A16" w:rsidRDefault="00C25A16" w:rsidP="00AD44FC">
            <w:pPr>
              <w:jc w:val="both"/>
            </w:pPr>
            <w:r>
              <w:rPr>
                <w:b/>
              </w:rPr>
              <w:t>Rok udělení hodnosti</w:t>
            </w:r>
          </w:p>
        </w:tc>
        <w:tc>
          <w:tcPr>
            <w:tcW w:w="2248" w:type="dxa"/>
            <w:gridSpan w:val="4"/>
            <w:tcBorders>
              <w:right w:val="single" w:sz="12" w:space="0" w:color="auto"/>
            </w:tcBorders>
            <w:shd w:val="clear" w:color="auto" w:fill="F7CAAC"/>
          </w:tcPr>
          <w:p w14:paraId="6F170657" w14:textId="77777777" w:rsidR="00C25A16" w:rsidRDefault="00C25A16" w:rsidP="00AD44FC">
            <w:pPr>
              <w:jc w:val="both"/>
            </w:pPr>
            <w:r>
              <w:rPr>
                <w:b/>
              </w:rPr>
              <w:t>Řízení konáno na VŠ</w:t>
            </w:r>
          </w:p>
        </w:tc>
        <w:tc>
          <w:tcPr>
            <w:tcW w:w="632" w:type="dxa"/>
            <w:vMerge w:val="restart"/>
            <w:tcBorders>
              <w:left w:val="single" w:sz="12" w:space="0" w:color="auto"/>
            </w:tcBorders>
          </w:tcPr>
          <w:p w14:paraId="615B3CFA" w14:textId="77777777" w:rsidR="00C25A16" w:rsidRDefault="005B19DB" w:rsidP="00AD44FC">
            <w:pPr>
              <w:jc w:val="both"/>
              <w:rPr>
                <w:b/>
              </w:rPr>
            </w:pPr>
            <w:r>
              <w:rPr>
                <w:b/>
              </w:rPr>
              <w:t>15</w:t>
            </w:r>
          </w:p>
        </w:tc>
        <w:tc>
          <w:tcPr>
            <w:tcW w:w="693" w:type="dxa"/>
            <w:vMerge w:val="restart"/>
          </w:tcPr>
          <w:p w14:paraId="043F28F4" w14:textId="77777777" w:rsidR="00C25A16" w:rsidRDefault="005B19DB" w:rsidP="00AD44FC">
            <w:pPr>
              <w:jc w:val="both"/>
              <w:rPr>
                <w:b/>
              </w:rPr>
            </w:pPr>
            <w:r>
              <w:rPr>
                <w:b/>
              </w:rPr>
              <w:t>64</w:t>
            </w:r>
          </w:p>
        </w:tc>
        <w:tc>
          <w:tcPr>
            <w:tcW w:w="694" w:type="dxa"/>
            <w:vMerge w:val="restart"/>
          </w:tcPr>
          <w:p w14:paraId="0612BBDC" w14:textId="77777777" w:rsidR="00C25A16" w:rsidRDefault="00C25A16" w:rsidP="00AD44FC">
            <w:pPr>
              <w:jc w:val="both"/>
              <w:rPr>
                <w:b/>
              </w:rPr>
            </w:pPr>
            <w:r>
              <w:rPr>
                <w:b/>
              </w:rPr>
              <w:t>16</w:t>
            </w:r>
          </w:p>
        </w:tc>
      </w:tr>
      <w:tr w:rsidR="00C25A16" w14:paraId="145E4992" w14:textId="77777777" w:rsidTr="00AD44FC">
        <w:trPr>
          <w:trHeight w:val="205"/>
        </w:trPr>
        <w:tc>
          <w:tcPr>
            <w:tcW w:w="3347" w:type="dxa"/>
            <w:gridSpan w:val="2"/>
          </w:tcPr>
          <w:p w14:paraId="61FB3427" w14:textId="77777777" w:rsidR="00C25A16" w:rsidRDefault="00C25A16" w:rsidP="00AD44FC">
            <w:pPr>
              <w:jc w:val="both"/>
            </w:pPr>
          </w:p>
        </w:tc>
        <w:tc>
          <w:tcPr>
            <w:tcW w:w="2245" w:type="dxa"/>
            <w:gridSpan w:val="2"/>
          </w:tcPr>
          <w:p w14:paraId="7D0CAC2F" w14:textId="77777777" w:rsidR="00C25A16" w:rsidRDefault="00C25A16" w:rsidP="00AD44FC">
            <w:pPr>
              <w:jc w:val="both"/>
            </w:pPr>
          </w:p>
        </w:tc>
        <w:tc>
          <w:tcPr>
            <w:tcW w:w="2248" w:type="dxa"/>
            <w:gridSpan w:val="4"/>
            <w:tcBorders>
              <w:right w:val="single" w:sz="12" w:space="0" w:color="auto"/>
            </w:tcBorders>
          </w:tcPr>
          <w:p w14:paraId="6A36761E" w14:textId="77777777" w:rsidR="00C25A16" w:rsidRDefault="00C25A16" w:rsidP="00AD44FC">
            <w:pPr>
              <w:jc w:val="both"/>
            </w:pPr>
          </w:p>
        </w:tc>
        <w:tc>
          <w:tcPr>
            <w:tcW w:w="632" w:type="dxa"/>
            <w:vMerge/>
            <w:tcBorders>
              <w:left w:val="single" w:sz="12" w:space="0" w:color="auto"/>
            </w:tcBorders>
            <w:vAlign w:val="center"/>
          </w:tcPr>
          <w:p w14:paraId="465E3E3B" w14:textId="77777777" w:rsidR="00C25A16" w:rsidRDefault="00C25A16" w:rsidP="00AD44FC">
            <w:pPr>
              <w:rPr>
                <w:b/>
              </w:rPr>
            </w:pPr>
          </w:p>
        </w:tc>
        <w:tc>
          <w:tcPr>
            <w:tcW w:w="693" w:type="dxa"/>
            <w:vMerge/>
            <w:vAlign w:val="center"/>
          </w:tcPr>
          <w:p w14:paraId="28863567" w14:textId="77777777" w:rsidR="00C25A16" w:rsidRDefault="00C25A16" w:rsidP="00AD44FC">
            <w:pPr>
              <w:rPr>
                <w:b/>
              </w:rPr>
            </w:pPr>
          </w:p>
        </w:tc>
        <w:tc>
          <w:tcPr>
            <w:tcW w:w="694" w:type="dxa"/>
            <w:vMerge/>
            <w:vAlign w:val="center"/>
          </w:tcPr>
          <w:p w14:paraId="3FBB6D56" w14:textId="77777777" w:rsidR="00C25A16" w:rsidRDefault="00C25A16" w:rsidP="00AD44FC">
            <w:pPr>
              <w:rPr>
                <w:b/>
              </w:rPr>
            </w:pPr>
          </w:p>
        </w:tc>
      </w:tr>
      <w:tr w:rsidR="00C25A16" w14:paraId="2C2F909F" w14:textId="77777777" w:rsidTr="00AD44FC">
        <w:tc>
          <w:tcPr>
            <w:tcW w:w="9859" w:type="dxa"/>
            <w:gridSpan w:val="11"/>
            <w:shd w:val="clear" w:color="auto" w:fill="F7CAAC"/>
          </w:tcPr>
          <w:p w14:paraId="00392AE7" w14:textId="77777777" w:rsidR="00C25A16" w:rsidRDefault="00C25A16"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C25A16" w14:paraId="62553E3D" w14:textId="77777777" w:rsidTr="00AD44FC">
        <w:trPr>
          <w:trHeight w:val="2121"/>
        </w:trPr>
        <w:tc>
          <w:tcPr>
            <w:tcW w:w="9859" w:type="dxa"/>
            <w:gridSpan w:val="11"/>
          </w:tcPr>
          <w:p w14:paraId="37CC0027" w14:textId="77777777" w:rsidR="00FC0604" w:rsidRPr="00A148BE" w:rsidRDefault="002542C2" w:rsidP="00FC0604">
            <w:pPr>
              <w:jc w:val="both"/>
              <w:rPr>
                <w:spacing w:val="4"/>
                <w:shd w:val="clear" w:color="auto" w:fill="FFFFFF"/>
              </w:rPr>
            </w:pPr>
            <w:r>
              <w:rPr>
                <w:spacing w:val="4"/>
                <w:shd w:val="clear" w:color="auto" w:fill="FFFFFF"/>
              </w:rPr>
              <w:t>SEDLÁK, J.,</w:t>
            </w:r>
            <w:r w:rsidR="00FC0604" w:rsidRPr="00A148BE">
              <w:rPr>
                <w:spacing w:val="4"/>
                <w:shd w:val="clear" w:color="auto" w:fill="FFFFFF"/>
              </w:rPr>
              <w:t xml:space="preserve"> MUZIKANT, D.</w:t>
            </w:r>
            <w:r>
              <w:rPr>
                <w:spacing w:val="4"/>
                <w:shd w:val="clear" w:color="auto" w:fill="FFFFFF"/>
              </w:rPr>
              <w:t>,</w:t>
            </w:r>
            <w:r w:rsidR="00FC0604" w:rsidRPr="00A148BE">
              <w:rPr>
                <w:spacing w:val="4"/>
                <w:shd w:val="clear" w:color="auto" w:fill="FFFFFF"/>
              </w:rPr>
              <w:t xml:space="preserve"> VALÁŠEK, P.</w:t>
            </w:r>
            <w:r>
              <w:rPr>
                <w:spacing w:val="4"/>
                <w:shd w:val="clear" w:color="auto" w:fill="FFFFFF"/>
              </w:rPr>
              <w:t>,</w:t>
            </w:r>
            <w:r w:rsidR="00FC0604" w:rsidRPr="00A148BE">
              <w:rPr>
                <w:spacing w:val="4"/>
                <w:shd w:val="clear" w:color="auto" w:fill="FFFFFF"/>
              </w:rPr>
              <w:t xml:space="preserve"> KOUŘIL, K. Production of High Frequency Elliptic and Hyperbolic Optic Mirrors. </w:t>
            </w:r>
            <w:r w:rsidR="00FC0604" w:rsidRPr="00A148BE">
              <w:rPr>
                <w:i/>
                <w:iCs/>
                <w:spacing w:val="4"/>
                <w:shd w:val="clear" w:color="auto" w:fill="FFFFFF"/>
              </w:rPr>
              <w:t>Manufacturing TECHNOLOGY, </w:t>
            </w:r>
            <w:r w:rsidR="00FC0604" w:rsidRPr="00A148BE">
              <w:rPr>
                <w:spacing w:val="4"/>
                <w:shd w:val="clear" w:color="auto" w:fill="FFFFFF"/>
              </w:rPr>
              <w:t>2017, roč. 2017, č. 1, </w:t>
            </w:r>
            <w:r w:rsidR="00FC0604" w:rsidRPr="00A148BE">
              <w:t>s. 86-94. </w:t>
            </w:r>
            <w:r w:rsidR="007044B0">
              <w:rPr>
                <w:spacing w:val="4"/>
                <w:shd w:val="clear" w:color="auto" w:fill="FFFFFF"/>
              </w:rPr>
              <w:t>ISSN</w:t>
            </w:r>
            <w:r w:rsidR="00FC0604" w:rsidRPr="00A148BE">
              <w:rPr>
                <w:spacing w:val="4"/>
                <w:shd w:val="clear" w:color="auto" w:fill="FFFFFF"/>
              </w:rPr>
              <w:t xml:space="preserve"> 1213-2489.</w:t>
            </w:r>
          </w:p>
          <w:p w14:paraId="282E989C" w14:textId="77777777" w:rsidR="00FC0604" w:rsidRPr="00A148BE" w:rsidRDefault="00FC0604" w:rsidP="00FC0604">
            <w:pPr>
              <w:jc w:val="both"/>
              <w:rPr>
                <w:spacing w:val="4"/>
                <w:shd w:val="clear" w:color="auto" w:fill="FFFFFF"/>
              </w:rPr>
            </w:pPr>
            <w:r w:rsidRPr="00A148BE">
              <w:rPr>
                <w:spacing w:val="4"/>
                <w:shd w:val="clear" w:color="auto" w:fill="FFFFFF"/>
              </w:rPr>
              <w:t>SED</w:t>
            </w:r>
            <w:r w:rsidR="002542C2">
              <w:rPr>
                <w:spacing w:val="4"/>
                <w:shd w:val="clear" w:color="auto" w:fill="FFFFFF"/>
              </w:rPr>
              <w:t>LÁK, J., TROPP, P., CHLADIL, J.,</w:t>
            </w:r>
            <w:r w:rsidRPr="00A148BE">
              <w:rPr>
                <w:spacing w:val="4"/>
                <w:shd w:val="clear" w:color="auto" w:fill="FFFFFF"/>
              </w:rPr>
              <w:t xml:space="preserve"> KOUŘIL, K.</w:t>
            </w:r>
            <w:r w:rsidR="002542C2">
              <w:rPr>
                <w:spacing w:val="4"/>
                <w:shd w:val="clear" w:color="auto" w:fill="FFFFFF"/>
              </w:rPr>
              <w:t>, POLZER, A.,</w:t>
            </w:r>
            <w:r w:rsidRPr="00A148BE">
              <w:rPr>
                <w:spacing w:val="4"/>
                <w:shd w:val="clear" w:color="auto" w:fill="FFFFFF"/>
              </w:rPr>
              <w:t xml:space="preserve"> OSIČKA, K. Analysis of Selected Aspects of Turned Bearing Rings Regarding Required Workpiece Quality. </w:t>
            </w:r>
            <w:r w:rsidRPr="00A148BE">
              <w:rPr>
                <w:i/>
                <w:iCs/>
                <w:spacing w:val="4"/>
                <w:shd w:val="clear" w:color="auto" w:fill="FFFFFF"/>
              </w:rPr>
              <w:t>Manufacturing TECHNOLOGY, </w:t>
            </w:r>
            <w:r w:rsidRPr="00A148BE">
              <w:rPr>
                <w:spacing w:val="4"/>
                <w:shd w:val="clear" w:color="auto" w:fill="FFFFFF"/>
              </w:rPr>
              <w:t>2016, roč. 2016, č. 3, </w:t>
            </w:r>
            <w:r w:rsidRPr="00A148BE">
              <w:t>s. 612-622. </w:t>
            </w:r>
            <w:r w:rsidRPr="00A148BE">
              <w:rPr>
                <w:spacing w:val="4"/>
                <w:shd w:val="clear" w:color="auto" w:fill="FFFFFF"/>
              </w:rPr>
              <w:t>ISSN 1213-2489.</w:t>
            </w:r>
          </w:p>
          <w:p w14:paraId="1EA1543E" w14:textId="77777777" w:rsidR="00C25A16" w:rsidRPr="00A148BE" w:rsidRDefault="00C25A16" w:rsidP="00AD44FC">
            <w:pPr>
              <w:jc w:val="both"/>
            </w:pPr>
            <w:r w:rsidRPr="00A148BE">
              <w:t xml:space="preserve">SEDLÁK, J., ŘÍČAN, D., PÍŠKA, M. Study of Materials Produced by Powder Metallurgy Using Classical and Modern Additive Laser Technology. </w:t>
            </w:r>
            <w:r w:rsidRPr="00A148BE">
              <w:rPr>
                <w:i/>
              </w:rPr>
              <w:t>Procedia Engineering</w:t>
            </w:r>
            <w:r w:rsidRPr="00A148BE">
              <w:t xml:space="preserve">, 2015, Vol. 2015, No. 1, p. 1232-1241. ISSN 1877-7058. </w:t>
            </w:r>
            <w:hyperlink r:id="rId67" w:tgtFrame="_blank" w:tooltip="Persistent link using digital object identifier" w:history="1">
              <w:r w:rsidRPr="00DB18BC">
                <w:rPr>
                  <w:rStyle w:val="Hypertextovodkaz"/>
                  <w:color w:val="auto"/>
                  <w:u w:val="none"/>
                </w:rPr>
                <w:t>https://doi.org/10.1016/j.proeng.2015.01.488</w:t>
              </w:r>
            </w:hyperlink>
          </w:p>
          <w:p w14:paraId="2E299183" w14:textId="77777777" w:rsidR="00C25A16" w:rsidRPr="00A148BE" w:rsidRDefault="00C25A16" w:rsidP="00AD44FC">
            <w:pPr>
              <w:jc w:val="both"/>
              <w:rPr>
                <w:spacing w:val="4"/>
                <w:shd w:val="clear" w:color="auto" w:fill="FFFFFF"/>
              </w:rPr>
            </w:pPr>
            <w:r w:rsidRPr="00A148BE">
              <w:rPr>
                <w:spacing w:val="4"/>
                <w:shd w:val="clear" w:color="auto" w:fill="FFFFFF"/>
              </w:rPr>
              <w:t>SEDLÁK, J.</w:t>
            </w:r>
            <w:r w:rsidR="002542C2">
              <w:rPr>
                <w:spacing w:val="4"/>
                <w:shd w:val="clear" w:color="auto" w:fill="FFFFFF"/>
              </w:rPr>
              <w:t>, SLANÝ, M., FIALA, Z.,</w:t>
            </w:r>
            <w:r w:rsidRPr="00A148BE">
              <w:rPr>
                <w:spacing w:val="4"/>
                <w:shd w:val="clear" w:color="auto" w:fill="FFFFFF"/>
              </w:rPr>
              <w:t xml:space="preserve"> JAROŠ, A. Production Method of Implant Prototype of Knee- Joint Femoral Component. </w:t>
            </w:r>
            <w:r w:rsidRPr="00A148BE">
              <w:rPr>
                <w:i/>
                <w:iCs/>
                <w:spacing w:val="4"/>
                <w:shd w:val="clear" w:color="auto" w:fill="FFFFFF"/>
              </w:rPr>
              <w:t>Manufacturing TECHNOLOGY, </w:t>
            </w:r>
            <w:r w:rsidRPr="00A148BE">
              <w:rPr>
                <w:spacing w:val="4"/>
                <w:shd w:val="clear" w:color="auto" w:fill="FFFFFF"/>
              </w:rPr>
              <w:t>2015, roč. 15, č. 2, </w:t>
            </w:r>
            <w:r w:rsidRPr="00A148BE">
              <w:t>s. 195-204. </w:t>
            </w:r>
            <w:r w:rsidR="007044B0">
              <w:rPr>
                <w:spacing w:val="4"/>
                <w:shd w:val="clear" w:color="auto" w:fill="FFFFFF"/>
              </w:rPr>
              <w:t>ISSN</w:t>
            </w:r>
            <w:r w:rsidRPr="00A148BE">
              <w:rPr>
                <w:spacing w:val="4"/>
                <w:shd w:val="clear" w:color="auto" w:fill="FFFFFF"/>
              </w:rPr>
              <w:t xml:space="preserve"> 1213- 2489.</w:t>
            </w:r>
          </w:p>
          <w:p w14:paraId="0BC010E8" w14:textId="77777777" w:rsidR="00C25A16" w:rsidRPr="003959DE" w:rsidRDefault="00C25A16" w:rsidP="002542C2">
            <w:pPr>
              <w:jc w:val="both"/>
              <w:rPr>
                <w:szCs w:val="24"/>
              </w:rPr>
            </w:pPr>
            <w:r w:rsidRPr="00A148BE">
              <w:rPr>
                <w:spacing w:val="4"/>
                <w:shd w:val="clear" w:color="auto" w:fill="FFFFFF"/>
              </w:rPr>
              <w:t>SEDLÁK, J.</w:t>
            </w:r>
            <w:r w:rsidR="002542C2">
              <w:rPr>
                <w:spacing w:val="4"/>
                <w:shd w:val="clear" w:color="auto" w:fill="FFFFFF"/>
              </w:rPr>
              <w:t>,</w:t>
            </w:r>
            <w:r w:rsidRPr="00A148BE">
              <w:rPr>
                <w:spacing w:val="4"/>
                <w:shd w:val="clear" w:color="auto" w:fill="FFFFFF"/>
              </w:rPr>
              <w:t xml:space="preserve"> DRÁBEK, T.</w:t>
            </w:r>
            <w:r w:rsidR="002542C2">
              <w:rPr>
                <w:spacing w:val="4"/>
                <w:shd w:val="clear" w:color="auto" w:fill="FFFFFF"/>
              </w:rPr>
              <w:t>,</w:t>
            </w:r>
            <w:r w:rsidRPr="00A148BE">
              <w:rPr>
                <w:spacing w:val="4"/>
                <w:shd w:val="clear" w:color="auto" w:fill="FFFFFF"/>
              </w:rPr>
              <w:t xml:space="preserve"> </w:t>
            </w:r>
            <w:r w:rsidR="002542C2">
              <w:rPr>
                <w:spacing w:val="4"/>
                <w:shd w:val="clear" w:color="auto" w:fill="FFFFFF"/>
              </w:rPr>
              <w:t>MOURALOVÁ, K., CHLADIL, J.,</w:t>
            </w:r>
            <w:r w:rsidRPr="00A148BE">
              <w:rPr>
                <w:spacing w:val="4"/>
                <w:shd w:val="clear" w:color="auto" w:fill="FFFFFF"/>
              </w:rPr>
              <w:t xml:space="preserve"> KOUŘIL, K. Machining Issues of Titanium Alloys. </w:t>
            </w:r>
            <w:r w:rsidRPr="00A148BE">
              <w:rPr>
                <w:i/>
                <w:iCs/>
                <w:spacing w:val="4"/>
                <w:shd w:val="clear" w:color="auto" w:fill="FFFFFF"/>
              </w:rPr>
              <w:t>International Journal of Metalcasting, </w:t>
            </w:r>
            <w:r w:rsidRPr="00A148BE">
              <w:rPr>
                <w:spacing w:val="4"/>
                <w:shd w:val="clear" w:color="auto" w:fill="FFFFFF"/>
              </w:rPr>
              <w:t>2015, roč. 9, č. 2, </w:t>
            </w:r>
            <w:r w:rsidRPr="00A148BE">
              <w:t>s. 41-50. </w:t>
            </w:r>
            <w:r w:rsidR="007044B0">
              <w:rPr>
                <w:spacing w:val="4"/>
                <w:shd w:val="clear" w:color="auto" w:fill="FFFFFF"/>
              </w:rPr>
              <w:t>ISSN</w:t>
            </w:r>
            <w:r w:rsidRPr="00A148BE">
              <w:rPr>
                <w:spacing w:val="4"/>
                <w:shd w:val="clear" w:color="auto" w:fill="FFFFFF"/>
              </w:rPr>
              <w:t xml:space="preserve"> 1939-5981. https://doi.org/10.1007/BF03355614</w:t>
            </w:r>
          </w:p>
        </w:tc>
      </w:tr>
      <w:tr w:rsidR="00C25A16" w14:paraId="1F939615" w14:textId="77777777" w:rsidTr="00AD44FC">
        <w:trPr>
          <w:trHeight w:val="218"/>
        </w:trPr>
        <w:tc>
          <w:tcPr>
            <w:tcW w:w="9859" w:type="dxa"/>
            <w:gridSpan w:val="11"/>
            <w:shd w:val="clear" w:color="auto" w:fill="F7CAAC"/>
          </w:tcPr>
          <w:p w14:paraId="7B419F92" w14:textId="77777777" w:rsidR="00C25A16" w:rsidRDefault="00C25A16" w:rsidP="00AD44FC">
            <w:pPr>
              <w:rPr>
                <w:b/>
              </w:rPr>
            </w:pPr>
            <w:r>
              <w:rPr>
                <w:b/>
              </w:rPr>
              <w:t>Působení v zahraničí</w:t>
            </w:r>
          </w:p>
        </w:tc>
      </w:tr>
      <w:tr w:rsidR="00C25A16" w14:paraId="774DD9F5" w14:textId="77777777" w:rsidTr="00D34115">
        <w:trPr>
          <w:trHeight w:val="126"/>
        </w:trPr>
        <w:tc>
          <w:tcPr>
            <w:tcW w:w="9859" w:type="dxa"/>
            <w:gridSpan w:val="11"/>
          </w:tcPr>
          <w:p w14:paraId="7BF168C9" w14:textId="77777777" w:rsidR="00C25A16" w:rsidRDefault="00C25A16" w:rsidP="00AD44FC">
            <w:pPr>
              <w:rPr>
                <w:b/>
              </w:rPr>
            </w:pPr>
          </w:p>
        </w:tc>
      </w:tr>
      <w:tr w:rsidR="00C25A16" w14:paraId="2B98697D" w14:textId="77777777" w:rsidTr="00D34115">
        <w:trPr>
          <w:cantSplit/>
          <w:trHeight w:val="186"/>
        </w:trPr>
        <w:tc>
          <w:tcPr>
            <w:tcW w:w="2518" w:type="dxa"/>
            <w:shd w:val="clear" w:color="auto" w:fill="F7CAAC"/>
          </w:tcPr>
          <w:p w14:paraId="00AF7E6C" w14:textId="77777777" w:rsidR="00C25A16" w:rsidRDefault="00C25A16" w:rsidP="00AD44FC">
            <w:pPr>
              <w:jc w:val="both"/>
              <w:rPr>
                <w:b/>
              </w:rPr>
            </w:pPr>
            <w:r>
              <w:rPr>
                <w:b/>
              </w:rPr>
              <w:t xml:space="preserve">Podpis </w:t>
            </w:r>
          </w:p>
        </w:tc>
        <w:tc>
          <w:tcPr>
            <w:tcW w:w="4536" w:type="dxa"/>
            <w:gridSpan w:val="5"/>
          </w:tcPr>
          <w:p w14:paraId="6791B6CB" w14:textId="77777777" w:rsidR="00C25A16" w:rsidRDefault="00C25A16" w:rsidP="00AD44FC">
            <w:pPr>
              <w:jc w:val="both"/>
            </w:pPr>
          </w:p>
        </w:tc>
        <w:tc>
          <w:tcPr>
            <w:tcW w:w="786" w:type="dxa"/>
            <w:gridSpan w:val="2"/>
            <w:shd w:val="clear" w:color="auto" w:fill="F7CAAC"/>
          </w:tcPr>
          <w:p w14:paraId="5C1E877A" w14:textId="77777777" w:rsidR="00C25A16" w:rsidRDefault="00C25A16" w:rsidP="00AD44FC">
            <w:pPr>
              <w:jc w:val="both"/>
            </w:pPr>
            <w:r>
              <w:rPr>
                <w:b/>
              </w:rPr>
              <w:t>datum</w:t>
            </w:r>
          </w:p>
        </w:tc>
        <w:tc>
          <w:tcPr>
            <w:tcW w:w="2019" w:type="dxa"/>
            <w:gridSpan w:val="3"/>
          </w:tcPr>
          <w:p w14:paraId="1A4030AF" w14:textId="77777777" w:rsidR="00C25A16" w:rsidRDefault="00C25A16" w:rsidP="00AD44FC">
            <w:pPr>
              <w:jc w:val="both"/>
            </w:pPr>
          </w:p>
        </w:tc>
      </w:tr>
    </w:tbl>
    <w:p w14:paraId="1113B7EE" w14:textId="77777777" w:rsidR="00C25A16" w:rsidRDefault="00C25A16" w:rsidP="00694BA8">
      <w:pPr>
        <w:spacing w:after="160" w:line="259" w:lineRule="auto"/>
      </w:pPr>
    </w:p>
    <w:p w14:paraId="3C83DEEE" w14:textId="5400C393" w:rsidR="00E851A5" w:rsidRDefault="00E851A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51A5" w14:paraId="48888451" w14:textId="77777777" w:rsidTr="007C3670">
        <w:tc>
          <w:tcPr>
            <w:tcW w:w="9859" w:type="dxa"/>
            <w:gridSpan w:val="11"/>
            <w:tcBorders>
              <w:bottom w:val="double" w:sz="4" w:space="0" w:color="auto"/>
            </w:tcBorders>
            <w:shd w:val="clear" w:color="auto" w:fill="BDD6EE"/>
          </w:tcPr>
          <w:p w14:paraId="24ED8EB5" w14:textId="77777777" w:rsidR="00E851A5" w:rsidRDefault="00E851A5" w:rsidP="007C3670">
            <w:pPr>
              <w:jc w:val="both"/>
              <w:rPr>
                <w:b/>
                <w:sz w:val="28"/>
              </w:rPr>
            </w:pPr>
            <w:r>
              <w:rPr>
                <w:b/>
                <w:sz w:val="28"/>
              </w:rPr>
              <w:t>C-I – Personální zabezpečení</w:t>
            </w:r>
          </w:p>
        </w:tc>
      </w:tr>
      <w:tr w:rsidR="00E851A5" w14:paraId="3AF0331E" w14:textId="77777777" w:rsidTr="007C3670">
        <w:tc>
          <w:tcPr>
            <w:tcW w:w="2518" w:type="dxa"/>
            <w:tcBorders>
              <w:top w:val="double" w:sz="4" w:space="0" w:color="auto"/>
            </w:tcBorders>
            <w:shd w:val="clear" w:color="auto" w:fill="F7CAAC"/>
          </w:tcPr>
          <w:p w14:paraId="3848EF5B" w14:textId="77777777" w:rsidR="00E851A5" w:rsidRDefault="00E851A5" w:rsidP="007C3670">
            <w:pPr>
              <w:jc w:val="both"/>
              <w:rPr>
                <w:b/>
              </w:rPr>
            </w:pPr>
            <w:r>
              <w:rPr>
                <w:b/>
              </w:rPr>
              <w:t>Vysoká škola</w:t>
            </w:r>
          </w:p>
        </w:tc>
        <w:tc>
          <w:tcPr>
            <w:tcW w:w="7341" w:type="dxa"/>
            <w:gridSpan w:val="10"/>
          </w:tcPr>
          <w:p w14:paraId="611342A2" w14:textId="77777777" w:rsidR="00E851A5" w:rsidRDefault="00E851A5" w:rsidP="007C3670">
            <w:pPr>
              <w:jc w:val="both"/>
            </w:pPr>
            <w:r>
              <w:t>Univerzita Tomáše Bati ve Zlíně</w:t>
            </w:r>
          </w:p>
        </w:tc>
      </w:tr>
      <w:tr w:rsidR="00E851A5" w14:paraId="10C92B2A" w14:textId="77777777" w:rsidTr="007C3670">
        <w:tc>
          <w:tcPr>
            <w:tcW w:w="2518" w:type="dxa"/>
            <w:shd w:val="clear" w:color="auto" w:fill="F7CAAC"/>
          </w:tcPr>
          <w:p w14:paraId="2BE5DFD0" w14:textId="77777777" w:rsidR="00E851A5" w:rsidRDefault="00E851A5" w:rsidP="007C3670">
            <w:pPr>
              <w:jc w:val="both"/>
              <w:rPr>
                <w:b/>
              </w:rPr>
            </w:pPr>
            <w:r>
              <w:rPr>
                <w:b/>
              </w:rPr>
              <w:t>Součást vysoké školy</w:t>
            </w:r>
          </w:p>
        </w:tc>
        <w:tc>
          <w:tcPr>
            <w:tcW w:w="7341" w:type="dxa"/>
            <w:gridSpan w:val="10"/>
          </w:tcPr>
          <w:p w14:paraId="2CC80734" w14:textId="77777777" w:rsidR="00E851A5" w:rsidRDefault="00E851A5" w:rsidP="007C3670">
            <w:pPr>
              <w:jc w:val="both"/>
            </w:pPr>
            <w:r>
              <w:t>Fakulta managementu a ekonomiky</w:t>
            </w:r>
          </w:p>
        </w:tc>
      </w:tr>
      <w:tr w:rsidR="00E851A5" w14:paraId="295725E3" w14:textId="77777777" w:rsidTr="007C3670">
        <w:tc>
          <w:tcPr>
            <w:tcW w:w="2518" w:type="dxa"/>
            <w:shd w:val="clear" w:color="auto" w:fill="F7CAAC"/>
          </w:tcPr>
          <w:p w14:paraId="1089927F" w14:textId="77777777" w:rsidR="00E851A5" w:rsidRDefault="00E851A5" w:rsidP="007C3670">
            <w:pPr>
              <w:jc w:val="both"/>
              <w:rPr>
                <w:b/>
              </w:rPr>
            </w:pPr>
            <w:r>
              <w:rPr>
                <w:b/>
              </w:rPr>
              <w:t>Název studijního programu</w:t>
            </w:r>
          </w:p>
        </w:tc>
        <w:tc>
          <w:tcPr>
            <w:tcW w:w="7341" w:type="dxa"/>
            <w:gridSpan w:val="10"/>
          </w:tcPr>
          <w:p w14:paraId="08C5DA5F" w14:textId="77777777" w:rsidR="00E851A5" w:rsidRDefault="00E851A5" w:rsidP="007C3670">
            <w:pPr>
              <w:jc w:val="both"/>
            </w:pPr>
            <w:r>
              <w:t>Průmyslové inženýrství</w:t>
            </w:r>
          </w:p>
        </w:tc>
      </w:tr>
      <w:tr w:rsidR="00E851A5" w14:paraId="2BB7CF5D" w14:textId="77777777" w:rsidTr="007C3670">
        <w:tc>
          <w:tcPr>
            <w:tcW w:w="2518" w:type="dxa"/>
            <w:shd w:val="clear" w:color="auto" w:fill="F7CAAC"/>
          </w:tcPr>
          <w:p w14:paraId="0F5531DC" w14:textId="77777777" w:rsidR="00E851A5" w:rsidRDefault="00E851A5" w:rsidP="007C3670">
            <w:pPr>
              <w:jc w:val="both"/>
              <w:rPr>
                <w:b/>
              </w:rPr>
            </w:pPr>
            <w:r>
              <w:rPr>
                <w:b/>
              </w:rPr>
              <w:t>Jméno a příjmení</w:t>
            </w:r>
          </w:p>
        </w:tc>
        <w:tc>
          <w:tcPr>
            <w:tcW w:w="4536" w:type="dxa"/>
            <w:gridSpan w:val="5"/>
          </w:tcPr>
          <w:p w14:paraId="526687D5" w14:textId="054754E1" w:rsidR="00E851A5" w:rsidRDefault="00E851A5" w:rsidP="007C3670">
            <w:pPr>
              <w:jc w:val="both"/>
            </w:pPr>
            <w:r>
              <w:t>Božena SEJKOROVÁ</w:t>
            </w:r>
          </w:p>
        </w:tc>
        <w:tc>
          <w:tcPr>
            <w:tcW w:w="709" w:type="dxa"/>
            <w:shd w:val="clear" w:color="auto" w:fill="F7CAAC"/>
          </w:tcPr>
          <w:p w14:paraId="4275D816" w14:textId="77777777" w:rsidR="00E851A5" w:rsidRDefault="00E851A5" w:rsidP="007C3670">
            <w:pPr>
              <w:jc w:val="both"/>
              <w:rPr>
                <w:b/>
              </w:rPr>
            </w:pPr>
            <w:r>
              <w:rPr>
                <w:b/>
              </w:rPr>
              <w:t>Tituly</w:t>
            </w:r>
          </w:p>
        </w:tc>
        <w:tc>
          <w:tcPr>
            <w:tcW w:w="2096" w:type="dxa"/>
            <w:gridSpan w:val="4"/>
          </w:tcPr>
          <w:p w14:paraId="3DEF9870" w14:textId="0EA3AB5B" w:rsidR="00E851A5" w:rsidRDefault="00E851A5" w:rsidP="007C3670">
            <w:pPr>
              <w:jc w:val="both"/>
            </w:pPr>
            <w:r>
              <w:t>Mgr., Ph.D.</w:t>
            </w:r>
          </w:p>
        </w:tc>
      </w:tr>
      <w:tr w:rsidR="00E851A5" w14:paraId="29C32DC2" w14:textId="77777777" w:rsidTr="007C3670">
        <w:tc>
          <w:tcPr>
            <w:tcW w:w="2518" w:type="dxa"/>
            <w:shd w:val="clear" w:color="auto" w:fill="F7CAAC"/>
          </w:tcPr>
          <w:p w14:paraId="459AF1FC" w14:textId="77777777" w:rsidR="00E851A5" w:rsidRDefault="00E851A5" w:rsidP="007C3670">
            <w:pPr>
              <w:jc w:val="both"/>
              <w:rPr>
                <w:b/>
              </w:rPr>
            </w:pPr>
            <w:r>
              <w:rPr>
                <w:b/>
              </w:rPr>
              <w:t>Rok narození</w:t>
            </w:r>
          </w:p>
        </w:tc>
        <w:tc>
          <w:tcPr>
            <w:tcW w:w="829" w:type="dxa"/>
          </w:tcPr>
          <w:p w14:paraId="64422A29" w14:textId="77777777" w:rsidR="00E851A5" w:rsidRDefault="00E851A5" w:rsidP="007C3670">
            <w:pPr>
              <w:jc w:val="both"/>
            </w:pPr>
            <w:r>
              <w:t>1960</w:t>
            </w:r>
          </w:p>
        </w:tc>
        <w:tc>
          <w:tcPr>
            <w:tcW w:w="1721" w:type="dxa"/>
            <w:shd w:val="clear" w:color="auto" w:fill="F7CAAC"/>
          </w:tcPr>
          <w:p w14:paraId="59584A06" w14:textId="77777777" w:rsidR="00E851A5" w:rsidRDefault="00E851A5" w:rsidP="007C3670">
            <w:pPr>
              <w:jc w:val="both"/>
              <w:rPr>
                <w:b/>
              </w:rPr>
            </w:pPr>
            <w:r>
              <w:rPr>
                <w:b/>
              </w:rPr>
              <w:t>typ vztahu k VŠ</w:t>
            </w:r>
          </w:p>
        </w:tc>
        <w:tc>
          <w:tcPr>
            <w:tcW w:w="992" w:type="dxa"/>
            <w:gridSpan w:val="2"/>
          </w:tcPr>
          <w:p w14:paraId="2B1CADEF" w14:textId="77294B1A" w:rsidR="00E851A5" w:rsidRDefault="00E851A5" w:rsidP="007C3670">
            <w:pPr>
              <w:jc w:val="both"/>
            </w:pPr>
            <w:r>
              <w:t>DPP</w:t>
            </w:r>
          </w:p>
        </w:tc>
        <w:tc>
          <w:tcPr>
            <w:tcW w:w="994" w:type="dxa"/>
            <w:shd w:val="clear" w:color="auto" w:fill="F7CAAC"/>
          </w:tcPr>
          <w:p w14:paraId="064976EE" w14:textId="77777777" w:rsidR="00E851A5" w:rsidRDefault="00E851A5" w:rsidP="007C3670">
            <w:pPr>
              <w:jc w:val="both"/>
              <w:rPr>
                <w:b/>
              </w:rPr>
            </w:pPr>
            <w:r>
              <w:rPr>
                <w:b/>
              </w:rPr>
              <w:t>rozsah</w:t>
            </w:r>
          </w:p>
        </w:tc>
        <w:tc>
          <w:tcPr>
            <w:tcW w:w="709" w:type="dxa"/>
          </w:tcPr>
          <w:p w14:paraId="4B64386A" w14:textId="06331A76" w:rsidR="00E851A5" w:rsidRDefault="00E851A5" w:rsidP="007C3670">
            <w:pPr>
              <w:jc w:val="both"/>
            </w:pPr>
          </w:p>
        </w:tc>
        <w:tc>
          <w:tcPr>
            <w:tcW w:w="709" w:type="dxa"/>
            <w:gridSpan w:val="2"/>
            <w:shd w:val="clear" w:color="auto" w:fill="F7CAAC"/>
          </w:tcPr>
          <w:p w14:paraId="5ED51DF0" w14:textId="77777777" w:rsidR="00E851A5" w:rsidRDefault="00E851A5" w:rsidP="007C3670">
            <w:pPr>
              <w:jc w:val="both"/>
              <w:rPr>
                <w:b/>
              </w:rPr>
            </w:pPr>
            <w:r>
              <w:rPr>
                <w:b/>
              </w:rPr>
              <w:t>do kdy</w:t>
            </w:r>
          </w:p>
        </w:tc>
        <w:tc>
          <w:tcPr>
            <w:tcW w:w="1387" w:type="dxa"/>
            <w:gridSpan w:val="2"/>
          </w:tcPr>
          <w:p w14:paraId="30EA5B74" w14:textId="718AD7A3" w:rsidR="00E851A5" w:rsidRDefault="00E851A5" w:rsidP="007C3670">
            <w:pPr>
              <w:jc w:val="both"/>
            </w:pPr>
          </w:p>
        </w:tc>
      </w:tr>
      <w:tr w:rsidR="00E851A5" w14:paraId="61B758FC" w14:textId="77777777" w:rsidTr="007C3670">
        <w:tc>
          <w:tcPr>
            <w:tcW w:w="5068" w:type="dxa"/>
            <w:gridSpan w:val="3"/>
            <w:shd w:val="clear" w:color="auto" w:fill="F7CAAC"/>
          </w:tcPr>
          <w:p w14:paraId="3FBF434B" w14:textId="77777777" w:rsidR="00E851A5" w:rsidRDefault="00E851A5" w:rsidP="007C3670">
            <w:pPr>
              <w:jc w:val="both"/>
              <w:rPr>
                <w:b/>
              </w:rPr>
            </w:pPr>
            <w:r>
              <w:rPr>
                <w:b/>
              </w:rPr>
              <w:t>Typ vztahu na součásti VŠ, která uskutečňuje st. program</w:t>
            </w:r>
          </w:p>
        </w:tc>
        <w:tc>
          <w:tcPr>
            <w:tcW w:w="992" w:type="dxa"/>
            <w:gridSpan w:val="2"/>
          </w:tcPr>
          <w:p w14:paraId="27856997" w14:textId="77777777" w:rsidR="00E851A5" w:rsidRDefault="00E851A5" w:rsidP="007C3670">
            <w:pPr>
              <w:jc w:val="both"/>
            </w:pPr>
          </w:p>
        </w:tc>
        <w:tc>
          <w:tcPr>
            <w:tcW w:w="994" w:type="dxa"/>
            <w:shd w:val="clear" w:color="auto" w:fill="F7CAAC"/>
          </w:tcPr>
          <w:p w14:paraId="44309B6C" w14:textId="77777777" w:rsidR="00E851A5" w:rsidRDefault="00E851A5" w:rsidP="007C3670">
            <w:pPr>
              <w:jc w:val="both"/>
              <w:rPr>
                <w:b/>
              </w:rPr>
            </w:pPr>
            <w:r>
              <w:rPr>
                <w:b/>
              </w:rPr>
              <w:t>rozsah</w:t>
            </w:r>
          </w:p>
        </w:tc>
        <w:tc>
          <w:tcPr>
            <w:tcW w:w="709" w:type="dxa"/>
          </w:tcPr>
          <w:p w14:paraId="17C768B6" w14:textId="77777777" w:rsidR="00E851A5" w:rsidRDefault="00E851A5" w:rsidP="007C3670">
            <w:pPr>
              <w:jc w:val="both"/>
            </w:pPr>
          </w:p>
        </w:tc>
        <w:tc>
          <w:tcPr>
            <w:tcW w:w="709" w:type="dxa"/>
            <w:gridSpan w:val="2"/>
            <w:shd w:val="clear" w:color="auto" w:fill="F7CAAC"/>
          </w:tcPr>
          <w:p w14:paraId="5808C5DD" w14:textId="77777777" w:rsidR="00E851A5" w:rsidRDefault="00E851A5" w:rsidP="007C3670">
            <w:pPr>
              <w:jc w:val="both"/>
              <w:rPr>
                <w:b/>
              </w:rPr>
            </w:pPr>
            <w:r>
              <w:rPr>
                <w:b/>
              </w:rPr>
              <w:t>do kdy</w:t>
            </w:r>
          </w:p>
        </w:tc>
        <w:tc>
          <w:tcPr>
            <w:tcW w:w="1387" w:type="dxa"/>
            <w:gridSpan w:val="2"/>
          </w:tcPr>
          <w:p w14:paraId="639B8E84" w14:textId="77777777" w:rsidR="00E851A5" w:rsidRDefault="00E851A5" w:rsidP="007C3670">
            <w:pPr>
              <w:jc w:val="both"/>
            </w:pPr>
          </w:p>
        </w:tc>
      </w:tr>
      <w:tr w:rsidR="00E851A5" w14:paraId="7D9038E4" w14:textId="77777777" w:rsidTr="007C3670">
        <w:tc>
          <w:tcPr>
            <w:tcW w:w="6060" w:type="dxa"/>
            <w:gridSpan w:val="5"/>
            <w:shd w:val="clear" w:color="auto" w:fill="F7CAAC"/>
          </w:tcPr>
          <w:p w14:paraId="51DD9F20" w14:textId="77777777" w:rsidR="00E851A5" w:rsidRDefault="00E851A5" w:rsidP="007C3670">
            <w:pPr>
              <w:jc w:val="both"/>
            </w:pPr>
            <w:r>
              <w:rPr>
                <w:b/>
              </w:rPr>
              <w:t>Další současná působení jako akademický pracovník na jiných VŠ</w:t>
            </w:r>
          </w:p>
        </w:tc>
        <w:tc>
          <w:tcPr>
            <w:tcW w:w="1703" w:type="dxa"/>
            <w:gridSpan w:val="2"/>
            <w:shd w:val="clear" w:color="auto" w:fill="F7CAAC"/>
          </w:tcPr>
          <w:p w14:paraId="3E2E77D3" w14:textId="77777777" w:rsidR="00E851A5" w:rsidRDefault="00E851A5" w:rsidP="007C3670">
            <w:pPr>
              <w:jc w:val="both"/>
              <w:rPr>
                <w:b/>
              </w:rPr>
            </w:pPr>
            <w:r>
              <w:rPr>
                <w:b/>
              </w:rPr>
              <w:t>typ prac. vztahu</w:t>
            </w:r>
          </w:p>
        </w:tc>
        <w:tc>
          <w:tcPr>
            <w:tcW w:w="2096" w:type="dxa"/>
            <w:gridSpan w:val="4"/>
            <w:shd w:val="clear" w:color="auto" w:fill="F7CAAC"/>
          </w:tcPr>
          <w:p w14:paraId="17B7B465" w14:textId="77777777" w:rsidR="00E851A5" w:rsidRDefault="00E851A5" w:rsidP="007C3670">
            <w:pPr>
              <w:jc w:val="both"/>
              <w:rPr>
                <w:b/>
              </w:rPr>
            </w:pPr>
            <w:r>
              <w:rPr>
                <w:b/>
              </w:rPr>
              <w:t>rozsah</w:t>
            </w:r>
          </w:p>
        </w:tc>
      </w:tr>
      <w:tr w:rsidR="00E851A5" w14:paraId="0AF3356D" w14:textId="77777777" w:rsidTr="007C3670">
        <w:tc>
          <w:tcPr>
            <w:tcW w:w="6060" w:type="dxa"/>
            <w:gridSpan w:val="5"/>
          </w:tcPr>
          <w:p w14:paraId="20E3777E" w14:textId="77777777" w:rsidR="00E851A5" w:rsidRDefault="00E851A5" w:rsidP="007C3670">
            <w:pPr>
              <w:jc w:val="both"/>
            </w:pPr>
          </w:p>
        </w:tc>
        <w:tc>
          <w:tcPr>
            <w:tcW w:w="1703" w:type="dxa"/>
            <w:gridSpan w:val="2"/>
          </w:tcPr>
          <w:p w14:paraId="516BEF92" w14:textId="77777777" w:rsidR="00E851A5" w:rsidRDefault="00E851A5" w:rsidP="007C3670">
            <w:pPr>
              <w:jc w:val="both"/>
            </w:pPr>
          </w:p>
        </w:tc>
        <w:tc>
          <w:tcPr>
            <w:tcW w:w="2096" w:type="dxa"/>
            <w:gridSpan w:val="4"/>
          </w:tcPr>
          <w:p w14:paraId="34D282DD" w14:textId="77777777" w:rsidR="00E851A5" w:rsidRDefault="00E851A5" w:rsidP="007C3670">
            <w:pPr>
              <w:jc w:val="both"/>
            </w:pPr>
          </w:p>
        </w:tc>
      </w:tr>
      <w:tr w:rsidR="00E851A5" w14:paraId="61B01F0F" w14:textId="77777777" w:rsidTr="007C3670">
        <w:tc>
          <w:tcPr>
            <w:tcW w:w="6060" w:type="dxa"/>
            <w:gridSpan w:val="5"/>
          </w:tcPr>
          <w:p w14:paraId="2F55419C" w14:textId="77777777" w:rsidR="00E851A5" w:rsidRDefault="00E851A5" w:rsidP="007C3670">
            <w:pPr>
              <w:jc w:val="both"/>
            </w:pPr>
          </w:p>
        </w:tc>
        <w:tc>
          <w:tcPr>
            <w:tcW w:w="1703" w:type="dxa"/>
            <w:gridSpan w:val="2"/>
          </w:tcPr>
          <w:p w14:paraId="74C2BB2F" w14:textId="77777777" w:rsidR="00E851A5" w:rsidRDefault="00E851A5" w:rsidP="007C3670">
            <w:pPr>
              <w:jc w:val="both"/>
            </w:pPr>
          </w:p>
        </w:tc>
        <w:tc>
          <w:tcPr>
            <w:tcW w:w="2096" w:type="dxa"/>
            <w:gridSpan w:val="4"/>
          </w:tcPr>
          <w:p w14:paraId="6D93FF25" w14:textId="77777777" w:rsidR="00E851A5" w:rsidRDefault="00E851A5" w:rsidP="007C3670">
            <w:pPr>
              <w:jc w:val="both"/>
            </w:pPr>
          </w:p>
        </w:tc>
      </w:tr>
      <w:tr w:rsidR="00E851A5" w14:paraId="03AC19DC" w14:textId="77777777" w:rsidTr="007C3670">
        <w:tc>
          <w:tcPr>
            <w:tcW w:w="6060" w:type="dxa"/>
            <w:gridSpan w:val="5"/>
          </w:tcPr>
          <w:p w14:paraId="3CA45C97" w14:textId="77777777" w:rsidR="00E851A5" w:rsidRDefault="00E851A5" w:rsidP="007C3670">
            <w:pPr>
              <w:jc w:val="both"/>
            </w:pPr>
          </w:p>
        </w:tc>
        <w:tc>
          <w:tcPr>
            <w:tcW w:w="1703" w:type="dxa"/>
            <w:gridSpan w:val="2"/>
          </w:tcPr>
          <w:p w14:paraId="0880D40B" w14:textId="77777777" w:rsidR="00E851A5" w:rsidRDefault="00E851A5" w:rsidP="007C3670">
            <w:pPr>
              <w:jc w:val="both"/>
            </w:pPr>
          </w:p>
        </w:tc>
        <w:tc>
          <w:tcPr>
            <w:tcW w:w="2096" w:type="dxa"/>
            <w:gridSpan w:val="4"/>
          </w:tcPr>
          <w:p w14:paraId="51534C8A" w14:textId="77777777" w:rsidR="00E851A5" w:rsidRDefault="00E851A5" w:rsidP="007C3670">
            <w:pPr>
              <w:jc w:val="both"/>
            </w:pPr>
          </w:p>
        </w:tc>
      </w:tr>
      <w:tr w:rsidR="00E851A5" w14:paraId="372B08E9" w14:textId="77777777" w:rsidTr="007C3670">
        <w:tc>
          <w:tcPr>
            <w:tcW w:w="6060" w:type="dxa"/>
            <w:gridSpan w:val="5"/>
          </w:tcPr>
          <w:p w14:paraId="7C68CA96" w14:textId="77777777" w:rsidR="00E851A5" w:rsidRDefault="00E851A5" w:rsidP="007C3670">
            <w:pPr>
              <w:jc w:val="both"/>
            </w:pPr>
          </w:p>
        </w:tc>
        <w:tc>
          <w:tcPr>
            <w:tcW w:w="1703" w:type="dxa"/>
            <w:gridSpan w:val="2"/>
          </w:tcPr>
          <w:p w14:paraId="5B30C923" w14:textId="77777777" w:rsidR="00E851A5" w:rsidRDefault="00E851A5" w:rsidP="007C3670">
            <w:pPr>
              <w:jc w:val="both"/>
            </w:pPr>
          </w:p>
        </w:tc>
        <w:tc>
          <w:tcPr>
            <w:tcW w:w="2096" w:type="dxa"/>
            <w:gridSpan w:val="4"/>
          </w:tcPr>
          <w:p w14:paraId="79A12C3D" w14:textId="77777777" w:rsidR="00E851A5" w:rsidRDefault="00E851A5" w:rsidP="007C3670">
            <w:pPr>
              <w:jc w:val="both"/>
            </w:pPr>
          </w:p>
        </w:tc>
      </w:tr>
      <w:tr w:rsidR="00E851A5" w14:paraId="1FE6E6DC" w14:textId="77777777" w:rsidTr="007C3670">
        <w:tc>
          <w:tcPr>
            <w:tcW w:w="9859" w:type="dxa"/>
            <w:gridSpan w:val="11"/>
            <w:shd w:val="clear" w:color="auto" w:fill="F7CAAC"/>
          </w:tcPr>
          <w:p w14:paraId="0901AA17" w14:textId="77777777" w:rsidR="00E851A5" w:rsidRDefault="00E851A5" w:rsidP="007C3670">
            <w:pPr>
              <w:jc w:val="both"/>
            </w:pPr>
            <w:r>
              <w:rPr>
                <w:b/>
              </w:rPr>
              <w:t>Předměty příslušného studijního programu a způsob zapojení do jejich výuky, příp. další zapojení do uskutečňování studijního programu</w:t>
            </w:r>
          </w:p>
        </w:tc>
      </w:tr>
      <w:tr w:rsidR="00E851A5" w14:paraId="407D1820" w14:textId="77777777" w:rsidTr="007C3670">
        <w:trPr>
          <w:trHeight w:val="324"/>
        </w:trPr>
        <w:tc>
          <w:tcPr>
            <w:tcW w:w="9859" w:type="dxa"/>
            <w:gridSpan w:val="11"/>
            <w:tcBorders>
              <w:top w:val="nil"/>
            </w:tcBorders>
          </w:tcPr>
          <w:p w14:paraId="783349BB" w14:textId="204B974B" w:rsidR="00E851A5" w:rsidRDefault="00E851A5" w:rsidP="007C3670">
            <w:pPr>
              <w:jc w:val="both"/>
            </w:pPr>
            <w:r>
              <w:t xml:space="preserve">Průmyslová moderace – přednášející (10%) </w:t>
            </w:r>
            <w:r w:rsidR="0031500A">
              <w:t>– odborník z praxe</w:t>
            </w:r>
          </w:p>
          <w:p w14:paraId="62A07388" w14:textId="77777777" w:rsidR="00E851A5" w:rsidRPr="002147F6" w:rsidRDefault="00E851A5" w:rsidP="007C3670">
            <w:pPr>
              <w:jc w:val="both"/>
            </w:pPr>
          </w:p>
        </w:tc>
      </w:tr>
      <w:tr w:rsidR="00E851A5" w14:paraId="72F59B69" w14:textId="77777777" w:rsidTr="007C3670">
        <w:tc>
          <w:tcPr>
            <w:tcW w:w="9859" w:type="dxa"/>
            <w:gridSpan w:val="11"/>
            <w:shd w:val="clear" w:color="auto" w:fill="F7CAAC"/>
          </w:tcPr>
          <w:p w14:paraId="1A1356CC" w14:textId="77777777" w:rsidR="00E851A5" w:rsidRDefault="00E851A5" w:rsidP="007C3670">
            <w:pPr>
              <w:jc w:val="both"/>
            </w:pPr>
            <w:r>
              <w:rPr>
                <w:b/>
              </w:rPr>
              <w:t xml:space="preserve">Údaje o vzdělání na VŠ </w:t>
            </w:r>
          </w:p>
        </w:tc>
      </w:tr>
      <w:tr w:rsidR="00E851A5" w14:paraId="79339E02" w14:textId="77777777" w:rsidTr="007C3670">
        <w:trPr>
          <w:trHeight w:val="885"/>
        </w:trPr>
        <w:tc>
          <w:tcPr>
            <w:tcW w:w="9859" w:type="dxa"/>
            <w:gridSpan w:val="11"/>
          </w:tcPr>
          <w:p w14:paraId="3DA682A5" w14:textId="5B320234" w:rsidR="00E851A5" w:rsidRDefault="00E851A5" w:rsidP="00E851A5">
            <w:pPr>
              <w:ind w:left="537" w:hanging="537"/>
              <w:jc w:val="both"/>
            </w:pPr>
            <w:r>
              <w:t>1984  Univerzita Karlova v Praze, Fakulta tělesné výchovy a sportu, obor Učitelství všeobecně vzdělávacích předmětů (Mgr.)</w:t>
            </w:r>
          </w:p>
          <w:p w14:paraId="67E4E0A6" w14:textId="77777777" w:rsidR="00E851A5" w:rsidRDefault="00E851A5" w:rsidP="00E851A5">
            <w:pPr>
              <w:ind w:left="537" w:hanging="537"/>
              <w:jc w:val="both"/>
            </w:pPr>
            <w:r>
              <w:t>2009  Univerzita Tomáše Bati ve Zlíně, Fakulta managementu a ekonomiky, obor Management a ekonomika (Ph.D.)</w:t>
            </w:r>
          </w:p>
          <w:p w14:paraId="3EAD4125" w14:textId="77777777" w:rsidR="00E851A5" w:rsidRDefault="00E851A5" w:rsidP="00E851A5">
            <w:pPr>
              <w:ind w:left="537" w:hanging="537"/>
              <w:jc w:val="both"/>
            </w:pPr>
          </w:p>
          <w:p w14:paraId="7F5D6493" w14:textId="77777777" w:rsidR="00E851A5" w:rsidRDefault="00E851A5" w:rsidP="00E851A5">
            <w:pPr>
              <w:ind w:left="537" w:hanging="537"/>
              <w:jc w:val="both"/>
            </w:pPr>
            <w:r>
              <w:t>Další kurzy:</w:t>
            </w:r>
          </w:p>
          <w:p w14:paraId="3606FDF9" w14:textId="2CDEDE22" w:rsidR="00E851A5" w:rsidRDefault="00E851A5" w:rsidP="00E851A5">
            <w:pPr>
              <w:ind w:left="537" w:hanging="537"/>
              <w:jc w:val="both"/>
            </w:pPr>
            <w:r>
              <w:t>• Six Sigma Deployment Champion, certifíkovaný kurz Tyco Electronics</w:t>
            </w:r>
          </w:p>
          <w:p w14:paraId="712024E0" w14:textId="7E50E509" w:rsidR="00E851A5" w:rsidRPr="002147F6" w:rsidRDefault="00E851A5" w:rsidP="00E851A5">
            <w:pPr>
              <w:ind w:left="537" w:hanging="537"/>
              <w:jc w:val="both"/>
            </w:pPr>
            <w:r>
              <w:t>• Školitel Performance Management a Tyco Ethics Conduct, interní kurz Tyco Electronics</w:t>
            </w:r>
          </w:p>
        </w:tc>
      </w:tr>
      <w:tr w:rsidR="00E851A5" w14:paraId="0C49CAF1" w14:textId="77777777" w:rsidTr="007C3670">
        <w:tc>
          <w:tcPr>
            <w:tcW w:w="9859" w:type="dxa"/>
            <w:gridSpan w:val="11"/>
            <w:shd w:val="clear" w:color="auto" w:fill="F7CAAC"/>
          </w:tcPr>
          <w:p w14:paraId="4C419DA6" w14:textId="77777777" w:rsidR="00E851A5" w:rsidRDefault="00E851A5" w:rsidP="007C3670">
            <w:pPr>
              <w:jc w:val="both"/>
              <w:rPr>
                <w:b/>
              </w:rPr>
            </w:pPr>
            <w:r>
              <w:rPr>
                <w:b/>
              </w:rPr>
              <w:t>Údaje o odborném působení od absolvování VŠ</w:t>
            </w:r>
          </w:p>
        </w:tc>
      </w:tr>
      <w:tr w:rsidR="00E851A5" w14:paraId="2C3C3713" w14:textId="77777777" w:rsidTr="007C3670">
        <w:trPr>
          <w:trHeight w:val="1090"/>
        </w:trPr>
        <w:tc>
          <w:tcPr>
            <w:tcW w:w="9859" w:type="dxa"/>
            <w:gridSpan w:val="11"/>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1"/>
              <w:gridCol w:w="8505"/>
            </w:tblGrid>
            <w:tr w:rsidR="00D11FE4" w:rsidRPr="00D11FE4" w14:paraId="319C7775" w14:textId="77777777" w:rsidTr="00D11FE4">
              <w:tc>
                <w:tcPr>
                  <w:tcW w:w="1241" w:type="dxa"/>
                </w:tcPr>
                <w:p w14:paraId="2828BE00" w14:textId="19E2D3BA" w:rsidR="00D11FE4" w:rsidRPr="00D11FE4" w:rsidRDefault="00D11FE4" w:rsidP="00E851A5">
                  <w:pPr>
                    <w:textAlignment w:val="baseline"/>
                    <w:rPr>
                      <w:color w:val="000000"/>
                      <w:sz w:val="20"/>
                    </w:rPr>
                  </w:pPr>
                  <w:r w:rsidRPr="00D11FE4">
                    <w:rPr>
                      <w:color w:val="000000"/>
                      <w:sz w:val="20"/>
                    </w:rPr>
                    <w:t>1984-1985</w:t>
                  </w:r>
                </w:p>
              </w:tc>
              <w:tc>
                <w:tcPr>
                  <w:tcW w:w="8505" w:type="dxa"/>
                </w:tcPr>
                <w:p w14:paraId="3E0DC71D" w14:textId="16AB9C89" w:rsidR="00D11FE4" w:rsidRPr="00D11FE4" w:rsidRDefault="00D11FE4" w:rsidP="00E851A5">
                  <w:pPr>
                    <w:textAlignment w:val="baseline"/>
                    <w:rPr>
                      <w:color w:val="000000"/>
                      <w:sz w:val="20"/>
                    </w:rPr>
                  </w:pPr>
                  <w:r w:rsidRPr="00D11FE4">
                    <w:rPr>
                      <w:color w:val="000000"/>
                      <w:sz w:val="20"/>
                    </w:rPr>
                    <w:t>Gymnázium Z.Wintera, Rakovník - učitelka</w:t>
                  </w:r>
                </w:p>
              </w:tc>
            </w:tr>
            <w:tr w:rsidR="00D11FE4" w:rsidRPr="00D11FE4" w14:paraId="61C1EE74" w14:textId="77777777" w:rsidTr="00D11FE4">
              <w:tc>
                <w:tcPr>
                  <w:tcW w:w="1241" w:type="dxa"/>
                </w:tcPr>
                <w:p w14:paraId="5A9F87C3" w14:textId="30977E7D" w:rsidR="00D11FE4" w:rsidRPr="00D11FE4" w:rsidRDefault="00D11FE4" w:rsidP="00E851A5">
                  <w:pPr>
                    <w:textAlignment w:val="baseline"/>
                    <w:rPr>
                      <w:color w:val="000000"/>
                      <w:sz w:val="20"/>
                    </w:rPr>
                  </w:pPr>
                  <w:r w:rsidRPr="00D11FE4">
                    <w:rPr>
                      <w:color w:val="000000"/>
                      <w:sz w:val="20"/>
                    </w:rPr>
                    <w:t>1985-1995</w:t>
                  </w:r>
                </w:p>
              </w:tc>
              <w:tc>
                <w:tcPr>
                  <w:tcW w:w="8505" w:type="dxa"/>
                </w:tcPr>
                <w:p w14:paraId="35282FE3" w14:textId="774875BA" w:rsidR="00D11FE4" w:rsidRPr="00D11FE4" w:rsidRDefault="00D11FE4" w:rsidP="00E851A5">
                  <w:pPr>
                    <w:textAlignment w:val="baseline"/>
                    <w:rPr>
                      <w:color w:val="000000"/>
                      <w:sz w:val="20"/>
                    </w:rPr>
                  </w:pPr>
                  <w:r w:rsidRPr="00D11FE4">
                    <w:rPr>
                      <w:color w:val="000000"/>
                      <w:sz w:val="20"/>
                    </w:rPr>
                    <w:t>Gymnázium F.M.Pelcla, Rychnov nad Kněžnou - učitelka</w:t>
                  </w:r>
                </w:p>
              </w:tc>
            </w:tr>
            <w:tr w:rsidR="00D11FE4" w:rsidRPr="00D11FE4" w14:paraId="5171FA6B" w14:textId="77777777" w:rsidTr="00D11FE4">
              <w:tc>
                <w:tcPr>
                  <w:tcW w:w="1241" w:type="dxa"/>
                </w:tcPr>
                <w:p w14:paraId="67E5D3EC" w14:textId="313B6DC5" w:rsidR="00D11FE4" w:rsidRPr="00D11FE4" w:rsidRDefault="00D11FE4" w:rsidP="00E851A5">
                  <w:pPr>
                    <w:textAlignment w:val="baseline"/>
                    <w:rPr>
                      <w:color w:val="000000"/>
                      <w:sz w:val="20"/>
                    </w:rPr>
                  </w:pPr>
                  <w:r w:rsidRPr="00D11FE4">
                    <w:rPr>
                      <w:color w:val="000000"/>
                      <w:sz w:val="20"/>
                    </w:rPr>
                    <w:t>1995-2002</w:t>
                  </w:r>
                </w:p>
              </w:tc>
              <w:tc>
                <w:tcPr>
                  <w:tcW w:w="8505" w:type="dxa"/>
                </w:tcPr>
                <w:p w14:paraId="76FFE145" w14:textId="7219DCB1" w:rsidR="00D11FE4" w:rsidRPr="00D11FE4" w:rsidRDefault="00D11FE4" w:rsidP="00E851A5">
                  <w:pPr>
                    <w:textAlignment w:val="baseline"/>
                    <w:rPr>
                      <w:color w:val="000000"/>
                      <w:sz w:val="20"/>
                    </w:rPr>
                  </w:pPr>
                  <w:r w:rsidRPr="00D11FE4">
                    <w:rPr>
                      <w:color w:val="000000"/>
                      <w:sz w:val="20"/>
                    </w:rPr>
                    <w:t>RIETER CZ a.s., Ústí nad Orlicí - Human Resources and Communication Manager (implementace nového výrobního systému, zavádění nových metod průmyslového inženýrství, implementace nového mzdového systém pro operátory výroby, vedení interní manažerské školy ROTOR, úspěšná certifikace ISO 9001)</w:t>
                  </w:r>
                </w:p>
              </w:tc>
            </w:tr>
            <w:tr w:rsidR="00D11FE4" w:rsidRPr="00D11FE4" w14:paraId="68D146C6" w14:textId="77777777" w:rsidTr="00D11FE4">
              <w:tc>
                <w:tcPr>
                  <w:tcW w:w="1241" w:type="dxa"/>
                </w:tcPr>
                <w:p w14:paraId="1CA0B982" w14:textId="0FA21048" w:rsidR="00D11FE4" w:rsidRPr="00D11FE4" w:rsidRDefault="00D11FE4" w:rsidP="00E851A5">
                  <w:pPr>
                    <w:textAlignment w:val="baseline"/>
                    <w:rPr>
                      <w:color w:val="000000"/>
                      <w:sz w:val="20"/>
                    </w:rPr>
                  </w:pPr>
                  <w:r w:rsidRPr="00D11FE4">
                    <w:rPr>
                      <w:color w:val="000000"/>
                      <w:sz w:val="20"/>
                    </w:rPr>
                    <w:t>2002-2003</w:t>
                  </w:r>
                </w:p>
              </w:tc>
              <w:tc>
                <w:tcPr>
                  <w:tcW w:w="8505" w:type="dxa"/>
                </w:tcPr>
                <w:p w14:paraId="5CF97383" w14:textId="73F15E08" w:rsidR="00D11FE4" w:rsidRPr="00D11FE4" w:rsidRDefault="00D11FE4" w:rsidP="00E851A5">
                  <w:pPr>
                    <w:textAlignment w:val="baseline"/>
                    <w:rPr>
                      <w:color w:val="000000"/>
                      <w:sz w:val="20"/>
                    </w:rPr>
                  </w:pPr>
                  <w:r w:rsidRPr="00D11FE4">
                    <w:rPr>
                      <w:color w:val="000000"/>
                      <w:sz w:val="20"/>
                    </w:rPr>
                    <w:t>SILON a.s., Planá nad Lužnicí - Human Resources Manager (zodpovědnost za personální zabezpečení převodu výrob z Německa)</w:t>
                  </w:r>
                </w:p>
              </w:tc>
            </w:tr>
            <w:tr w:rsidR="00D11FE4" w:rsidRPr="00D11FE4" w14:paraId="061DA383" w14:textId="77777777" w:rsidTr="00D11FE4">
              <w:tc>
                <w:tcPr>
                  <w:tcW w:w="1241" w:type="dxa"/>
                </w:tcPr>
                <w:p w14:paraId="3F950022" w14:textId="1322491B" w:rsidR="00D11FE4" w:rsidRPr="00D11FE4" w:rsidRDefault="00D11FE4" w:rsidP="00E851A5">
                  <w:pPr>
                    <w:textAlignment w:val="baseline"/>
                    <w:rPr>
                      <w:color w:val="000000"/>
                      <w:sz w:val="20"/>
                    </w:rPr>
                  </w:pPr>
                  <w:r w:rsidRPr="00D11FE4">
                    <w:rPr>
                      <w:color w:val="000000"/>
                      <w:sz w:val="20"/>
                    </w:rPr>
                    <w:t>2003-2008</w:t>
                  </w:r>
                </w:p>
              </w:tc>
              <w:tc>
                <w:tcPr>
                  <w:tcW w:w="8505" w:type="dxa"/>
                </w:tcPr>
                <w:p w14:paraId="5232E8E6" w14:textId="6E77A259" w:rsidR="00D11FE4" w:rsidRPr="00D11FE4" w:rsidRDefault="00D11FE4" w:rsidP="00E851A5">
                  <w:pPr>
                    <w:textAlignment w:val="baseline"/>
                    <w:rPr>
                      <w:color w:val="000000"/>
                      <w:sz w:val="20"/>
                    </w:rPr>
                  </w:pPr>
                  <w:r w:rsidRPr="00D11FE4">
                    <w:rPr>
                      <w:color w:val="000000"/>
                      <w:sz w:val="20"/>
                    </w:rPr>
                    <w:t>Tyco Electronics Czech s.r.o., Kuřim u Brna - HR Country Shared Services Director, HR Manager Tyco Kuřim (Realizace HR politiky v rámci TS 16 949 a ISO 14 001, úspěšná realizace projektu „Tyco Production System" a projektu zlepšování „PILOT", realizace projektu Performance Management a Tyco Ethics Conduct, realizace nového motivačního systému pro operátory výroby, členka set-up týmu pro zahájení výroby v novém závodě na Ukrajině)</w:t>
                  </w:r>
                </w:p>
              </w:tc>
            </w:tr>
            <w:tr w:rsidR="00D11FE4" w:rsidRPr="00D11FE4" w14:paraId="7C156DF1" w14:textId="77777777" w:rsidTr="00D11FE4">
              <w:tc>
                <w:tcPr>
                  <w:tcW w:w="1241" w:type="dxa"/>
                </w:tcPr>
                <w:p w14:paraId="3A1697E8" w14:textId="1CEF4383" w:rsidR="00D11FE4" w:rsidRPr="00D11FE4" w:rsidRDefault="00D11FE4" w:rsidP="00E851A5">
                  <w:pPr>
                    <w:textAlignment w:val="baseline"/>
                    <w:rPr>
                      <w:color w:val="000000"/>
                      <w:sz w:val="20"/>
                    </w:rPr>
                  </w:pPr>
                  <w:r w:rsidRPr="00D11FE4">
                    <w:rPr>
                      <w:color w:val="000000"/>
                      <w:sz w:val="20"/>
                    </w:rPr>
                    <w:t>2008-2010</w:t>
                  </w:r>
                </w:p>
              </w:tc>
              <w:tc>
                <w:tcPr>
                  <w:tcW w:w="8505" w:type="dxa"/>
                </w:tcPr>
                <w:p w14:paraId="0FCE656B" w14:textId="76B18B33" w:rsidR="00D11FE4" w:rsidRPr="00D11FE4" w:rsidRDefault="00D11FE4" w:rsidP="00E851A5">
                  <w:pPr>
                    <w:textAlignment w:val="baseline"/>
                    <w:rPr>
                      <w:color w:val="000000"/>
                      <w:sz w:val="20"/>
                    </w:rPr>
                  </w:pPr>
                  <w:r w:rsidRPr="00D11FE4">
                    <w:rPr>
                      <w:color w:val="000000"/>
                      <w:sz w:val="20"/>
                    </w:rPr>
                    <w:t>Biihler Motor s.r.o., Hradec Králové - HR Manager (zavádění personálního modulu SAP, příprava nového systému zaškolování pracovníků na výrobních linkách „ One -piece- flow")</w:t>
                  </w:r>
                </w:p>
              </w:tc>
            </w:tr>
            <w:tr w:rsidR="00D11FE4" w:rsidRPr="00D11FE4" w14:paraId="66C927B3" w14:textId="77777777" w:rsidTr="00D11FE4">
              <w:tc>
                <w:tcPr>
                  <w:tcW w:w="1241" w:type="dxa"/>
                </w:tcPr>
                <w:p w14:paraId="5D27BFF8" w14:textId="04DC623D" w:rsidR="00D11FE4" w:rsidRPr="00D11FE4" w:rsidRDefault="00D11FE4" w:rsidP="00E851A5">
                  <w:pPr>
                    <w:textAlignment w:val="baseline"/>
                    <w:rPr>
                      <w:color w:val="000000"/>
                      <w:sz w:val="20"/>
                    </w:rPr>
                  </w:pPr>
                  <w:r w:rsidRPr="00D11FE4">
                    <w:rPr>
                      <w:color w:val="000000"/>
                      <w:sz w:val="20"/>
                    </w:rPr>
                    <w:t>2011-dosud</w:t>
                  </w:r>
                </w:p>
              </w:tc>
              <w:tc>
                <w:tcPr>
                  <w:tcW w:w="8505" w:type="dxa"/>
                </w:tcPr>
                <w:p w14:paraId="58FC6C07" w14:textId="3EBB1337" w:rsidR="00D11FE4" w:rsidRPr="00D11FE4" w:rsidRDefault="00D11FE4" w:rsidP="00E851A5">
                  <w:pPr>
                    <w:textAlignment w:val="baseline"/>
                    <w:rPr>
                      <w:color w:val="000000"/>
                      <w:sz w:val="20"/>
                    </w:rPr>
                  </w:pPr>
                  <w:r w:rsidRPr="00D11FE4">
                    <w:rPr>
                      <w:color w:val="000000"/>
                      <w:sz w:val="20"/>
                    </w:rPr>
                    <w:t>Saint-Gobain Vertex, s.r.o. Litomyšl – ředitelka</w:t>
                  </w:r>
                </w:p>
              </w:tc>
            </w:tr>
          </w:tbl>
          <w:p w14:paraId="5AA5F887" w14:textId="174C2A97" w:rsidR="00E851A5" w:rsidRPr="00D34115" w:rsidRDefault="00E851A5" w:rsidP="00D11FE4">
            <w:pPr>
              <w:textAlignment w:val="baseline"/>
              <w:rPr>
                <w:color w:val="000000"/>
              </w:rPr>
            </w:pPr>
          </w:p>
        </w:tc>
      </w:tr>
      <w:tr w:rsidR="00E851A5" w14:paraId="7A3CE572" w14:textId="77777777" w:rsidTr="007C3670">
        <w:trPr>
          <w:trHeight w:val="250"/>
        </w:trPr>
        <w:tc>
          <w:tcPr>
            <w:tcW w:w="9859" w:type="dxa"/>
            <w:gridSpan w:val="11"/>
            <w:shd w:val="clear" w:color="auto" w:fill="F7CAAC"/>
          </w:tcPr>
          <w:p w14:paraId="1D199A30" w14:textId="77777777" w:rsidR="00E851A5" w:rsidRDefault="00E851A5" w:rsidP="007C3670">
            <w:pPr>
              <w:jc w:val="both"/>
            </w:pPr>
            <w:r>
              <w:rPr>
                <w:b/>
              </w:rPr>
              <w:t>Zkušenosti s vedením kvalifikačních a rigorózních prací</w:t>
            </w:r>
          </w:p>
        </w:tc>
      </w:tr>
      <w:tr w:rsidR="00E851A5" w14:paraId="5BF70581" w14:textId="77777777" w:rsidTr="007C3670">
        <w:trPr>
          <w:trHeight w:val="286"/>
        </w:trPr>
        <w:tc>
          <w:tcPr>
            <w:tcW w:w="9859" w:type="dxa"/>
            <w:gridSpan w:val="11"/>
          </w:tcPr>
          <w:p w14:paraId="0D3B4798" w14:textId="088FD23B" w:rsidR="00E851A5" w:rsidRDefault="00E851A5" w:rsidP="007C3670">
            <w:pPr>
              <w:jc w:val="both"/>
            </w:pPr>
            <w:r>
              <w:t xml:space="preserve">Počet vedených bakalářských prací – </w:t>
            </w:r>
            <w:r w:rsidR="00D11FE4">
              <w:t>0</w:t>
            </w:r>
          </w:p>
          <w:p w14:paraId="36364B64" w14:textId="77777777" w:rsidR="00E851A5" w:rsidRDefault="00E851A5" w:rsidP="007C3670">
            <w:pPr>
              <w:jc w:val="both"/>
            </w:pPr>
            <w:r>
              <w:t>Počet vedených diplomových prací – 0</w:t>
            </w:r>
          </w:p>
        </w:tc>
      </w:tr>
      <w:tr w:rsidR="00E851A5" w14:paraId="27638285" w14:textId="77777777" w:rsidTr="007C3670">
        <w:trPr>
          <w:cantSplit/>
        </w:trPr>
        <w:tc>
          <w:tcPr>
            <w:tcW w:w="3347" w:type="dxa"/>
            <w:gridSpan w:val="2"/>
            <w:tcBorders>
              <w:top w:val="single" w:sz="12" w:space="0" w:color="auto"/>
            </w:tcBorders>
            <w:shd w:val="clear" w:color="auto" w:fill="F7CAAC"/>
          </w:tcPr>
          <w:p w14:paraId="2E9B1F53" w14:textId="77777777" w:rsidR="00E851A5" w:rsidRDefault="00E851A5" w:rsidP="007C3670">
            <w:pPr>
              <w:jc w:val="both"/>
            </w:pPr>
            <w:r>
              <w:rPr>
                <w:b/>
              </w:rPr>
              <w:t xml:space="preserve">Obor habilitačního řízení </w:t>
            </w:r>
          </w:p>
        </w:tc>
        <w:tc>
          <w:tcPr>
            <w:tcW w:w="2245" w:type="dxa"/>
            <w:gridSpan w:val="2"/>
            <w:tcBorders>
              <w:top w:val="single" w:sz="12" w:space="0" w:color="auto"/>
            </w:tcBorders>
            <w:shd w:val="clear" w:color="auto" w:fill="F7CAAC"/>
          </w:tcPr>
          <w:p w14:paraId="100D777D" w14:textId="77777777" w:rsidR="00E851A5" w:rsidRDefault="00E851A5" w:rsidP="007C367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FADC30F" w14:textId="77777777" w:rsidR="00E851A5" w:rsidRDefault="00E851A5" w:rsidP="007C367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8210FAE" w14:textId="77777777" w:rsidR="00E851A5" w:rsidRDefault="00E851A5" w:rsidP="007C3670">
            <w:pPr>
              <w:jc w:val="both"/>
              <w:rPr>
                <w:b/>
              </w:rPr>
            </w:pPr>
            <w:r>
              <w:rPr>
                <w:b/>
              </w:rPr>
              <w:t>Ohlasy publikací</w:t>
            </w:r>
          </w:p>
        </w:tc>
      </w:tr>
      <w:tr w:rsidR="00E851A5" w14:paraId="367D6A21" w14:textId="77777777" w:rsidTr="007C3670">
        <w:trPr>
          <w:cantSplit/>
        </w:trPr>
        <w:tc>
          <w:tcPr>
            <w:tcW w:w="3347" w:type="dxa"/>
            <w:gridSpan w:val="2"/>
          </w:tcPr>
          <w:p w14:paraId="2F92E8FB" w14:textId="77777777" w:rsidR="00E851A5" w:rsidRDefault="00E851A5" w:rsidP="007C3670">
            <w:pPr>
              <w:jc w:val="both"/>
            </w:pPr>
          </w:p>
        </w:tc>
        <w:tc>
          <w:tcPr>
            <w:tcW w:w="2245" w:type="dxa"/>
            <w:gridSpan w:val="2"/>
          </w:tcPr>
          <w:p w14:paraId="3200B5A8" w14:textId="77777777" w:rsidR="00E851A5" w:rsidRDefault="00E851A5" w:rsidP="007C3670">
            <w:pPr>
              <w:jc w:val="both"/>
            </w:pPr>
          </w:p>
        </w:tc>
        <w:tc>
          <w:tcPr>
            <w:tcW w:w="2248" w:type="dxa"/>
            <w:gridSpan w:val="4"/>
            <w:tcBorders>
              <w:right w:val="single" w:sz="12" w:space="0" w:color="auto"/>
            </w:tcBorders>
          </w:tcPr>
          <w:p w14:paraId="6045CB04" w14:textId="77777777" w:rsidR="00E851A5" w:rsidRDefault="00E851A5" w:rsidP="007C3670">
            <w:pPr>
              <w:jc w:val="both"/>
            </w:pPr>
          </w:p>
        </w:tc>
        <w:tc>
          <w:tcPr>
            <w:tcW w:w="632" w:type="dxa"/>
            <w:tcBorders>
              <w:left w:val="single" w:sz="12" w:space="0" w:color="auto"/>
            </w:tcBorders>
            <w:shd w:val="clear" w:color="auto" w:fill="F7CAAC"/>
          </w:tcPr>
          <w:p w14:paraId="708A4240" w14:textId="77777777" w:rsidR="00E851A5" w:rsidRDefault="00E851A5" w:rsidP="007C3670">
            <w:pPr>
              <w:jc w:val="both"/>
            </w:pPr>
            <w:r>
              <w:rPr>
                <w:b/>
              </w:rPr>
              <w:t>WOS</w:t>
            </w:r>
          </w:p>
        </w:tc>
        <w:tc>
          <w:tcPr>
            <w:tcW w:w="693" w:type="dxa"/>
            <w:shd w:val="clear" w:color="auto" w:fill="F7CAAC"/>
          </w:tcPr>
          <w:p w14:paraId="031C7D60" w14:textId="77777777" w:rsidR="00E851A5" w:rsidRDefault="00E851A5" w:rsidP="007C3670">
            <w:pPr>
              <w:jc w:val="both"/>
              <w:rPr>
                <w:sz w:val="18"/>
              </w:rPr>
            </w:pPr>
            <w:r>
              <w:rPr>
                <w:b/>
                <w:sz w:val="18"/>
              </w:rPr>
              <w:t>Scopus</w:t>
            </w:r>
          </w:p>
        </w:tc>
        <w:tc>
          <w:tcPr>
            <w:tcW w:w="694" w:type="dxa"/>
            <w:shd w:val="clear" w:color="auto" w:fill="F7CAAC"/>
          </w:tcPr>
          <w:p w14:paraId="7702838B" w14:textId="77777777" w:rsidR="00E851A5" w:rsidRDefault="00E851A5" w:rsidP="007C3670">
            <w:pPr>
              <w:jc w:val="both"/>
            </w:pPr>
            <w:r>
              <w:rPr>
                <w:b/>
                <w:sz w:val="18"/>
              </w:rPr>
              <w:t>ostatní</w:t>
            </w:r>
          </w:p>
        </w:tc>
      </w:tr>
      <w:tr w:rsidR="00E851A5" w14:paraId="5431140F" w14:textId="77777777" w:rsidTr="007C3670">
        <w:trPr>
          <w:cantSplit/>
          <w:trHeight w:val="70"/>
        </w:trPr>
        <w:tc>
          <w:tcPr>
            <w:tcW w:w="3347" w:type="dxa"/>
            <w:gridSpan w:val="2"/>
            <w:shd w:val="clear" w:color="auto" w:fill="F7CAAC"/>
          </w:tcPr>
          <w:p w14:paraId="045D3D7F" w14:textId="77777777" w:rsidR="00E851A5" w:rsidRDefault="00E851A5" w:rsidP="007C3670">
            <w:pPr>
              <w:jc w:val="both"/>
            </w:pPr>
            <w:r>
              <w:rPr>
                <w:b/>
              </w:rPr>
              <w:t>Obor jmenovacího řízení</w:t>
            </w:r>
          </w:p>
        </w:tc>
        <w:tc>
          <w:tcPr>
            <w:tcW w:w="2245" w:type="dxa"/>
            <w:gridSpan w:val="2"/>
            <w:shd w:val="clear" w:color="auto" w:fill="F7CAAC"/>
          </w:tcPr>
          <w:p w14:paraId="080CEBE2" w14:textId="77777777" w:rsidR="00E851A5" w:rsidRDefault="00E851A5" w:rsidP="007C3670">
            <w:pPr>
              <w:jc w:val="both"/>
            </w:pPr>
            <w:r>
              <w:rPr>
                <w:b/>
              </w:rPr>
              <w:t>Rok udělení hodnosti</w:t>
            </w:r>
          </w:p>
        </w:tc>
        <w:tc>
          <w:tcPr>
            <w:tcW w:w="2248" w:type="dxa"/>
            <w:gridSpan w:val="4"/>
            <w:tcBorders>
              <w:right w:val="single" w:sz="12" w:space="0" w:color="auto"/>
            </w:tcBorders>
            <w:shd w:val="clear" w:color="auto" w:fill="F7CAAC"/>
          </w:tcPr>
          <w:p w14:paraId="72C20029" w14:textId="77777777" w:rsidR="00E851A5" w:rsidRDefault="00E851A5" w:rsidP="007C3670">
            <w:pPr>
              <w:jc w:val="both"/>
            </w:pPr>
            <w:r>
              <w:rPr>
                <w:b/>
              </w:rPr>
              <w:t>Řízení konáno na VŠ</w:t>
            </w:r>
          </w:p>
        </w:tc>
        <w:tc>
          <w:tcPr>
            <w:tcW w:w="632" w:type="dxa"/>
            <w:vMerge w:val="restart"/>
            <w:tcBorders>
              <w:left w:val="single" w:sz="12" w:space="0" w:color="auto"/>
            </w:tcBorders>
          </w:tcPr>
          <w:p w14:paraId="178D148A" w14:textId="77777777" w:rsidR="00E851A5" w:rsidRDefault="00E851A5" w:rsidP="007C3670">
            <w:pPr>
              <w:jc w:val="both"/>
              <w:rPr>
                <w:b/>
              </w:rPr>
            </w:pPr>
            <w:r>
              <w:rPr>
                <w:b/>
              </w:rPr>
              <w:t>0</w:t>
            </w:r>
          </w:p>
        </w:tc>
        <w:tc>
          <w:tcPr>
            <w:tcW w:w="693" w:type="dxa"/>
            <w:vMerge w:val="restart"/>
          </w:tcPr>
          <w:p w14:paraId="1A59BE7D" w14:textId="77777777" w:rsidR="00E851A5" w:rsidRDefault="00E851A5" w:rsidP="007C3670">
            <w:pPr>
              <w:jc w:val="both"/>
              <w:rPr>
                <w:b/>
              </w:rPr>
            </w:pPr>
            <w:r>
              <w:rPr>
                <w:b/>
              </w:rPr>
              <w:t>0</w:t>
            </w:r>
          </w:p>
        </w:tc>
        <w:tc>
          <w:tcPr>
            <w:tcW w:w="694" w:type="dxa"/>
            <w:vMerge w:val="restart"/>
          </w:tcPr>
          <w:p w14:paraId="7FED7867" w14:textId="77777777" w:rsidR="00E851A5" w:rsidRDefault="00E851A5" w:rsidP="007C3670">
            <w:pPr>
              <w:jc w:val="both"/>
              <w:rPr>
                <w:b/>
              </w:rPr>
            </w:pPr>
            <w:r>
              <w:rPr>
                <w:b/>
              </w:rPr>
              <w:t>0</w:t>
            </w:r>
          </w:p>
        </w:tc>
      </w:tr>
      <w:tr w:rsidR="00E851A5" w14:paraId="545B100A" w14:textId="77777777" w:rsidTr="007C3670">
        <w:trPr>
          <w:trHeight w:val="205"/>
        </w:trPr>
        <w:tc>
          <w:tcPr>
            <w:tcW w:w="3347" w:type="dxa"/>
            <w:gridSpan w:val="2"/>
          </w:tcPr>
          <w:p w14:paraId="79DB5B0A" w14:textId="77777777" w:rsidR="00E851A5" w:rsidRDefault="00E851A5" w:rsidP="007C3670">
            <w:pPr>
              <w:jc w:val="both"/>
            </w:pPr>
          </w:p>
        </w:tc>
        <w:tc>
          <w:tcPr>
            <w:tcW w:w="2245" w:type="dxa"/>
            <w:gridSpan w:val="2"/>
          </w:tcPr>
          <w:p w14:paraId="6F40756F" w14:textId="77777777" w:rsidR="00E851A5" w:rsidRDefault="00E851A5" w:rsidP="007C3670">
            <w:pPr>
              <w:jc w:val="both"/>
            </w:pPr>
          </w:p>
        </w:tc>
        <w:tc>
          <w:tcPr>
            <w:tcW w:w="2248" w:type="dxa"/>
            <w:gridSpan w:val="4"/>
            <w:tcBorders>
              <w:right w:val="single" w:sz="12" w:space="0" w:color="auto"/>
            </w:tcBorders>
          </w:tcPr>
          <w:p w14:paraId="16E60542" w14:textId="77777777" w:rsidR="00E851A5" w:rsidRDefault="00E851A5" w:rsidP="007C3670">
            <w:pPr>
              <w:jc w:val="both"/>
            </w:pPr>
          </w:p>
        </w:tc>
        <w:tc>
          <w:tcPr>
            <w:tcW w:w="632" w:type="dxa"/>
            <w:vMerge/>
            <w:tcBorders>
              <w:left w:val="single" w:sz="12" w:space="0" w:color="auto"/>
            </w:tcBorders>
            <w:vAlign w:val="center"/>
          </w:tcPr>
          <w:p w14:paraId="1164780A" w14:textId="77777777" w:rsidR="00E851A5" w:rsidRDefault="00E851A5" w:rsidP="007C3670">
            <w:pPr>
              <w:rPr>
                <w:b/>
              </w:rPr>
            </w:pPr>
          </w:p>
        </w:tc>
        <w:tc>
          <w:tcPr>
            <w:tcW w:w="693" w:type="dxa"/>
            <w:vMerge/>
            <w:vAlign w:val="center"/>
          </w:tcPr>
          <w:p w14:paraId="565DE0E9" w14:textId="77777777" w:rsidR="00E851A5" w:rsidRDefault="00E851A5" w:rsidP="007C3670">
            <w:pPr>
              <w:rPr>
                <w:b/>
              </w:rPr>
            </w:pPr>
          </w:p>
        </w:tc>
        <w:tc>
          <w:tcPr>
            <w:tcW w:w="694" w:type="dxa"/>
            <w:vMerge/>
            <w:vAlign w:val="center"/>
          </w:tcPr>
          <w:p w14:paraId="6A8A3D35" w14:textId="77777777" w:rsidR="00E851A5" w:rsidRDefault="00E851A5" w:rsidP="007C3670">
            <w:pPr>
              <w:rPr>
                <w:b/>
              </w:rPr>
            </w:pPr>
          </w:p>
        </w:tc>
      </w:tr>
      <w:tr w:rsidR="00E851A5" w14:paraId="79F434EF" w14:textId="77777777" w:rsidTr="007C3670">
        <w:tc>
          <w:tcPr>
            <w:tcW w:w="9859" w:type="dxa"/>
            <w:gridSpan w:val="11"/>
            <w:shd w:val="clear" w:color="auto" w:fill="F7CAAC"/>
          </w:tcPr>
          <w:p w14:paraId="44833E27" w14:textId="77777777" w:rsidR="00E851A5" w:rsidRDefault="00E851A5" w:rsidP="007C3670">
            <w:pPr>
              <w:jc w:val="both"/>
              <w:rPr>
                <w:b/>
              </w:rPr>
            </w:pPr>
            <w:r>
              <w:rPr>
                <w:b/>
              </w:rPr>
              <w:t xml:space="preserve">Přehled o nejvýznamnější publikační a další tvůrčí činnosti nebo další profesní činnosti u odborníků z praxe vztahující se k zabezpečovaným předmětům </w:t>
            </w:r>
          </w:p>
        </w:tc>
      </w:tr>
      <w:tr w:rsidR="00E851A5" w14:paraId="3E23EB32" w14:textId="77777777" w:rsidTr="00D11FE4">
        <w:trPr>
          <w:trHeight w:val="388"/>
        </w:trPr>
        <w:tc>
          <w:tcPr>
            <w:tcW w:w="9859" w:type="dxa"/>
            <w:gridSpan w:val="11"/>
          </w:tcPr>
          <w:p w14:paraId="0E250B01" w14:textId="1080E732" w:rsidR="00E851A5" w:rsidRDefault="00E851A5" w:rsidP="007C3670">
            <w:pPr>
              <w:jc w:val="both"/>
              <w:rPr>
                <w:b/>
              </w:rPr>
            </w:pPr>
          </w:p>
        </w:tc>
      </w:tr>
      <w:tr w:rsidR="00E851A5" w14:paraId="1BDCDFE6" w14:textId="77777777" w:rsidTr="007C3670">
        <w:trPr>
          <w:trHeight w:val="218"/>
        </w:trPr>
        <w:tc>
          <w:tcPr>
            <w:tcW w:w="9859" w:type="dxa"/>
            <w:gridSpan w:val="11"/>
            <w:shd w:val="clear" w:color="auto" w:fill="F7CAAC"/>
          </w:tcPr>
          <w:p w14:paraId="0302C219" w14:textId="77777777" w:rsidR="00E851A5" w:rsidRDefault="00E851A5" w:rsidP="007C3670">
            <w:pPr>
              <w:rPr>
                <w:b/>
              </w:rPr>
            </w:pPr>
            <w:r>
              <w:rPr>
                <w:b/>
              </w:rPr>
              <w:t>Působení v zahraničí</w:t>
            </w:r>
          </w:p>
        </w:tc>
      </w:tr>
      <w:tr w:rsidR="00E851A5" w14:paraId="4E250BA2" w14:textId="77777777" w:rsidTr="007C3670">
        <w:trPr>
          <w:trHeight w:val="64"/>
        </w:trPr>
        <w:tc>
          <w:tcPr>
            <w:tcW w:w="9859" w:type="dxa"/>
            <w:gridSpan w:val="11"/>
          </w:tcPr>
          <w:p w14:paraId="0386317C" w14:textId="77777777" w:rsidR="00E851A5" w:rsidRPr="007F24CC" w:rsidRDefault="00E851A5" w:rsidP="007C3670">
            <w:pPr>
              <w:ind w:left="38"/>
            </w:pPr>
          </w:p>
        </w:tc>
      </w:tr>
      <w:tr w:rsidR="00E851A5" w14:paraId="321F344D" w14:textId="77777777" w:rsidTr="007C3670">
        <w:trPr>
          <w:cantSplit/>
          <w:trHeight w:val="218"/>
        </w:trPr>
        <w:tc>
          <w:tcPr>
            <w:tcW w:w="2518" w:type="dxa"/>
            <w:shd w:val="clear" w:color="auto" w:fill="F7CAAC"/>
          </w:tcPr>
          <w:p w14:paraId="7E3C186B" w14:textId="77777777" w:rsidR="00E851A5" w:rsidRDefault="00E851A5" w:rsidP="007C3670">
            <w:pPr>
              <w:jc w:val="both"/>
              <w:rPr>
                <w:b/>
              </w:rPr>
            </w:pPr>
            <w:r>
              <w:rPr>
                <w:b/>
              </w:rPr>
              <w:t xml:space="preserve">Podpis </w:t>
            </w:r>
          </w:p>
        </w:tc>
        <w:tc>
          <w:tcPr>
            <w:tcW w:w="4536" w:type="dxa"/>
            <w:gridSpan w:val="5"/>
          </w:tcPr>
          <w:p w14:paraId="6281C784" w14:textId="77777777" w:rsidR="00E851A5" w:rsidRDefault="00E851A5" w:rsidP="007C3670">
            <w:pPr>
              <w:jc w:val="both"/>
            </w:pPr>
          </w:p>
        </w:tc>
        <w:tc>
          <w:tcPr>
            <w:tcW w:w="786" w:type="dxa"/>
            <w:gridSpan w:val="2"/>
            <w:shd w:val="clear" w:color="auto" w:fill="F7CAAC"/>
          </w:tcPr>
          <w:p w14:paraId="27CFFC87" w14:textId="77777777" w:rsidR="00E851A5" w:rsidRDefault="00E851A5" w:rsidP="007C3670">
            <w:pPr>
              <w:jc w:val="both"/>
            </w:pPr>
            <w:r>
              <w:rPr>
                <w:b/>
              </w:rPr>
              <w:t>datum</w:t>
            </w:r>
          </w:p>
        </w:tc>
        <w:tc>
          <w:tcPr>
            <w:tcW w:w="2019" w:type="dxa"/>
            <w:gridSpan w:val="3"/>
          </w:tcPr>
          <w:p w14:paraId="71179E42" w14:textId="77777777" w:rsidR="00E851A5" w:rsidRDefault="00E851A5" w:rsidP="007C3670">
            <w:pPr>
              <w:jc w:val="both"/>
            </w:pPr>
          </w:p>
        </w:tc>
      </w:tr>
    </w:tbl>
    <w:p w14:paraId="2A0C3684" w14:textId="77777777" w:rsidR="00852F80" w:rsidRDefault="00852F8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14:paraId="1BE50883" w14:textId="77777777" w:rsidTr="003F6EB7">
        <w:tc>
          <w:tcPr>
            <w:tcW w:w="9859" w:type="dxa"/>
            <w:gridSpan w:val="11"/>
            <w:tcBorders>
              <w:bottom w:val="double" w:sz="4" w:space="0" w:color="auto"/>
            </w:tcBorders>
            <w:shd w:val="clear" w:color="auto" w:fill="BDD6EE"/>
          </w:tcPr>
          <w:p w14:paraId="31942891" w14:textId="77777777" w:rsidR="00CB4CAB" w:rsidRDefault="00CB4CAB" w:rsidP="003F6EB7">
            <w:pPr>
              <w:jc w:val="both"/>
              <w:rPr>
                <w:b/>
                <w:sz w:val="28"/>
              </w:rPr>
            </w:pPr>
            <w:bookmarkStart w:id="1194" w:name="_Hlk6076467"/>
            <w:r>
              <w:rPr>
                <w:b/>
                <w:sz w:val="28"/>
              </w:rPr>
              <w:t>C-I – Personální zabezpečení</w:t>
            </w:r>
          </w:p>
        </w:tc>
      </w:tr>
      <w:tr w:rsidR="00CB4CAB" w14:paraId="2022440B" w14:textId="77777777" w:rsidTr="003F6EB7">
        <w:tc>
          <w:tcPr>
            <w:tcW w:w="2518" w:type="dxa"/>
            <w:tcBorders>
              <w:top w:val="double" w:sz="4" w:space="0" w:color="auto"/>
            </w:tcBorders>
            <w:shd w:val="clear" w:color="auto" w:fill="F7CAAC"/>
          </w:tcPr>
          <w:p w14:paraId="3C844828" w14:textId="77777777" w:rsidR="00CB4CAB" w:rsidRDefault="00CB4CAB" w:rsidP="003F6EB7">
            <w:pPr>
              <w:jc w:val="both"/>
              <w:rPr>
                <w:b/>
              </w:rPr>
            </w:pPr>
            <w:r>
              <w:rPr>
                <w:b/>
              </w:rPr>
              <w:t>Vysoká škola</w:t>
            </w:r>
          </w:p>
        </w:tc>
        <w:tc>
          <w:tcPr>
            <w:tcW w:w="7341" w:type="dxa"/>
            <w:gridSpan w:val="10"/>
          </w:tcPr>
          <w:p w14:paraId="39D0F3B5" w14:textId="77777777" w:rsidR="00CB4CAB" w:rsidRDefault="00CB4CAB" w:rsidP="003F6EB7">
            <w:pPr>
              <w:jc w:val="both"/>
            </w:pPr>
            <w:r>
              <w:t>Univerzita Tomáše Bati ve Zlíně</w:t>
            </w:r>
          </w:p>
        </w:tc>
      </w:tr>
      <w:tr w:rsidR="00CB4CAB" w14:paraId="2E4DA7E6" w14:textId="77777777" w:rsidTr="003F6EB7">
        <w:tc>
          <w:tcPr>
            <w:tcW w:w="2518" w:type="dxa"/>
            <w:shd w:val="clear" w:color="auto" w:fill="F7CAAC"/>
          </w:tcPr>
          <w:p w14:paraId="5D9912F1" w14:textId="77777777" w:rsidR="00CB4CAB" w:rsidRDefault="00CB4CAB" w:rsidP="003F6EB7">
            <w:pPr>
              <w:jc w:val="both"/>
              <w:rPr>
                <w:b/>
              </w:rPr>
            </w:pPr>
            <w:r>
              <w:rPr>
                <w:b/>
              </w:rPr>
              <w:t>Součást vysoké školy</w:t>
            </w:r>
          </w:p>
        </w:tc>
        <w:tc>
          <w:tcPr>
            <w:tcW w:w="7341" w:type="dxa"/>
            <w:gridSpan w:val="10"/>
          </w:tcPr>
          <w:p w14:paraId="54788330" w14:textId="77777777" w:rsidR="00CB4CAB" w:rsidRDefault="00CB4CAB" w:rsidP="003F6EB7">
            <w:pPr>
              <w:jc w:val="both"/>
            </w:pPr>
            <w:r>
              <w:t>Fakulta managementu a ekonomiky</w:t>
            </w:r>
          </w:p>
        </w:tc>
      </w:tr>
      <w:tr w:rsidR="00CB4CAB" w14:paraId="70595E31" w14:textId="77777777" w:rsidTr="003F6EB7">
        <w:tc>
          <w:tcPr>
            <w:tcW w:w="2518" w:type="dxa"/>
            <w:shd w:val="clear" w:color="auto" w:fill="F7CAAC"/>
          </w:tcPr>
          <w:p w14:paraId="742EE5C3" w14:textId="77777777" w:rsidR="00CB4CAB" w:rsidRDefault="00CB4CAB" w:rsidP="003F6EB7">
            <w:pPr>
              <w:jc w:val="both"/>
              <w:rPr>
                <w:b/>
              </w:rPr>
            </w:pPr>
            <w:r>
              <w:rPr>
                <w:b/>
              </w:rPr>
              <w:t>Název studijního programu</w:t>
            </w:r>
          </w:p>
        </w:tc>
        <w:tc>
          <w:tcPr>
            <w:tcW w:w="7341" w:type="dxa"/>
            <w:gridSpan w:val="10"/>
          </w:tcPr>
          <w:p w14:paraId="4631676B" w14:textId="77777777" w:rsidR="00CB4CAB" w:rsidRDefault="00CB4CAB" w:rsidP="003F6EB7">
            <w:pPr>
              <w:jc w:val="both"/>
            </w:pPr>
            <w:r>
              <w:t>Průmyslové inženýrství</w:t>
            </w:r>
          </w:p>
        </w:tc>
      </w:tr>
      <w:tr w:rsidR="00CB4CAB" w14:paraId="3B48AE52" w14:textId="77777777" w:rsidTr="003F6EB7">
        <w:tc>
          <w:tcPr>
            <w:tcW w:w="2518" w:type="dxa"/>
            <w:shd w:val="clear" w:color="auto" w:fill="F7CAAC"/>
          </w:tcPr>
          <w:p w14:paraId="2F7F7457" w14:textId="77777777" w:rsidR="00CB4CAB" w:rsidRDefault="00CB4CAB" w:rsidP="003F6EB7">
            <w:pPr>
              <w:jc w:val="both"/>
              <w:rPr>
                <w:b/>
              </w:rPr>
            </w:pPr>
            <w:r>
              <w:rPr>
                <w:b/>
              </w:rPr>
              <w:t>Jméno a příjmení</w:t>
            </w:r>
          </w:p>
        </w:tc>
        <w:tc>
          <w:tcPr>
            <w:tcW w:w="4536" w:type="dxa"/>
            <w:gridSpan w:val="5"/>
          </w:tcPr>
          <w:p w14:paraId="479EEEDE" w14:textId="77777777" w:rsidR="00CB4CAB" w:rsidRDefault="00CB4CAB" w:rsidP="003F6EB7">
            <w:pPr>
              <w:jc w:val="both"/>
            </w:pPr>
            <w:r>
              <w:t>Jana SEMOTAMOVÁ</w:t>
            </w:r>
          </w:p>
        </w:tc>
        <w:tc>
          <w:tcPr>
            <w:tcW w:w="709" w:type="dxa"/>
            <w:shd w:val="clear" w:color="auto" w:fill="F7CAAC"/>
          </w:tcPr>
          <w:p w14:paraId="373E9C81" w14:textId="77777777" w:rsidR="00CB4CAB" w:rsidRDefault="00CB4CAB" w:rsidP="003F6EB7">
            <w:pPr>
              <w:jc w:val="both"/>
              <w:rPr>
                <w:b/>
              </w:rPr>
            </w:pPr>
            <w:r>
              <w:rPr>
                <w:b/>
              </w:rPr>
              <w:t>Tituly</w:t>
            </w:r>
          </w:p>
        </w:tc>
        <w:tc>
          <w:tcPr>
            <w:tcW w:w="2096" w:type="dxa"/>
            <w:gridSpan w:val="4"/>
          </w:tcPr>
          <w:p w14:paraId="7806E33E" w14:textId="77777777" w:rsidR="00CB4CAB" w:rsidRDefault="00CB4CAB" w:rsidP="003F6EB7">
            <w:pPr>
              <w:jc w:val="both"/>
            </w:pPr>
            <w:r>
              <w:t>PhDr.</w:t>
            </w:r>
          </w:p>
        </w:tc>
      </w:tr>
      <w:tr w:rsidR="00CB4CAB" w14:paraId="0AF5DD9F" w14:textId="77777777" w:rsidTr="003F6EB7">
        <w:tc>
          <w:tcPr>
            <w:tcW w:w="2518" w:type="dxa"/>
            <w:shd w:val="clear" w:color="auto" w:fill="F7CAAC"/>
          </w:tcPr>
          <w:p w14:paraId="6E544FBC" w14:textId="77777777" w:rsidR="00CB4CAB" w:rsidRDefault="00CB4CAB" w:rsidP="003F6EB7">
            <w:pPr>
              <w:jc w:val="both"/>
              <w:rPr>
                <w:b/>
              </w:rPr>
            </w:pPr>
            <w:r>
              <w:rPr>
                <w:b/>
              </w:rPr>
              <w:t>Rok narození</w:t>
            </w:r>
          </w:p>
        </w:tc>
        <w:tc>
          <w:tcPr>
            <w:tcW w:w="829" w:type="dxa"/>
          </w:tcPr>
          <w:p w14:paraId="3383D83B" w14:textId="77777777" w:rsidR="00CB4CAB" w:rsidRDefault="00CB4CAB" w:rsidP="003F6EB7">
            <w:pPr>
              <w:jc w:val="both"/>
            </w:pPr>
            <w:r>
              <w:t>1960</w:t>
            </w:r>
          </w:p>
        </w:tc>
        <w:tc>
          <w:tcPr>
            <w:tcW w:w="1721" w:type="dxa"/>
            <w:shd w:val="clear" w:color="auto" w:fill="F7CAAC"/>
          </w:tcPr>
          <w:p w14:paraId="640B2FDD" w14:textId="77777777" w:rsidR="00CB4CAB" w:rsidRDefault="00CB4CAB" w:rsidP="003F6EB7">
            <w:pPr>
              <w:jc w:val="both"/>
              <w:rPr>
                <w:b/>
              </w:rPr>
            </w:pPr>
            <w:r>
              <w:rPr>
                <w:b/>
              </w:rPr>
              <w:t>typ vztahu k VŠ</w:t>
            </w:r>
          </w:p>
        </w:tc>
        <w:tc>
          <w:tcPr>
            <w:tcW w:w="992" w:type="dxa"/>
            <w:gridSpan w:val="2"/>
          </w:tcPr>
          <w:p w14:paraId="1C3828B9" w14:textId="77777777" w:rsidR="00CB4CAB" w:rsidRDefault="00CB4CAB" w:rsidP="003F6EB7">
            <w:pPr>
              <w:jc w:val="both"/>
            </w:pPr>
            <w:r>
              <w:t>pp</w:t>
            </w:r>
          </w:p>
        </w:tc>
        <w:tc>
          <w:tcPr>
            <w:tcW w:w="994" w:type="dxa"/>
            <w:shd w:val="clear" w:color="auto" w:fill="F7CAAC"/>
          </w:tcPr>
          <w:p w14:paraId="317F0937" w14:textId="77777777" w:rsidR="00CB4CAB" w:rsidRDefault="00CB4CAB" w:rsidP="003F6EB7">
            <w:pPr>
              <w:jc w:val="both"/>
              <w:rPr>
                <w:b/>
              </w:rPr>
            </w:pPr>
            <w:r>
              <w:rPr>
                <w:b/>
              </w:rPr>
              <w:t>rozsah</w:t>
            </w:r>
          </w:p>
        </w:tc>
        <w:tc>
          <w:tcPr>
            <w:tcW w:w="709" w:type="dxa"/>
          </w:tcPr>
          <w:p w14:paraId="71914BCF" w14:textId="77777777" w:rsidR="00CB4CAB" w:rsidRDefault="00CB4CAB" w:rsidP="003F6EB7">
            <w:pPr>
              <w:jc w:val="both"/>
            </w:pPr>
            <w:r>
              <w:t>40</w:t>
            </w:r>
          </w:p>
        </w:tc>
        <w:tc>
          <w:tcPr>
            <w:tcW w:w="709" w:type="dxa"/>
            <w:gridSpan w:val="2"/>
            <w:shd w:val="clear" w:color="auto" w:fill="F7CAAC"/>
          </w:tcPr>
          <w:p w14:paraId="6E163351" w14:textId="77777777" w:rsidR="00CB4CAB" w:rsidRDefault="00CB4CAB" w:rsidP="003F6EB7">
            <w:pPr>
              <w:jc w:val="both"/>
              <w:rPr>
                <w:b/>
              </w:rPr>
            </w:pPr>
            <w:r>
              <w:rPr>
                <w:b/>
              </w:rPr>
              <w:t>do kdy</w:t>
            </w:r>
          </w:p>
        </w:tc>
        <w:tc>
          <w:tcPr>
            <w:tcW w:w="1387" w:type="dxa"/>
            <w:gridSpan w:val="2"/>
          </w:tcPr>
          <w:p w14:paraId="64BB92A6" w14:textId="77777777" w:rsidR="00CB4CAB" w:rsidRDefault="00CB4CAB" w:rsidP="003F6EB7">
            <w:pPr>
              <w:jc w:val="both"/>
            </w:pPr>
            <w:r>
              <w:t>N</w:t>
            </w:r>
          </w:p>
        </w:tc>
      </w:tr>
      <w:tr w:rsidR="00CB4CAB" w14:paraId="47F2594C" w14:textId="77777777" w:rsidTr="003F6EB7">
        <w:tc>
          <w:tcPr>
            <w:tcW w:w="5068" w:type="dxa"/>
            <w:gridSpan w:val="3"/>
            <w:shd w:val="clear" w:color="auto" w:fill="F7CAAC"/>
          </w:tcPr>
          <w:p w14:paraId="1543E525" w14:textId="77777777" w:rsidR="00CB4CAB" w:rsidRDefault="00CB4CAB" w:rsidP="003F6EB7">
            <w:pPr>
              <w:jc w:val="both"/>
              <w:rPr>
                <w:b/>
              </w:rPr>
            </w:pPr>
            <w:r>
              <w:rPr>
                <w:b/>
              </w:rPr>
              <w:t>Typ vztahu na součásti VŠ, která uskutečňuje st. program</w:t>
            </w:r>
          </w:p>
        </w:tc>
        <w:tc>
          <w:tcPr>
            <w:tcW w:w="992" w:type="dxa"/>
            <w:gridSpan w:val="2"/>
          </w:tcPr>
          <w:p w14:paraId="68BA81BF" w14:textId="77777777" w:rsidR="00CB4CAB" w:rsidRDefault="00CB4CAB" w:rsidP="003F6EB7">
            <w:pPr>
              <w:jc w:val="both"/>
            </w:pPr>
          </w:p>
        </w:tc>
        <w:tc>
          <w:tcPr>
            <w:tcW w:w="994" w:type="dxa"/>
            <w:shd w:val="clear" w:color="auto" w:fill="F7CAAC"/>
          </w:tcPr>
          <w:p w14:paraId="56107D43" w14:textId="77777777" w:rsidR="00CB4CAB" w:rsidRDefault="00CB4CAB" w:rsidP="003F6EB7">
            <w:pPr>
              <w:jc w:val="both"/>
              <w:rPr>
                <w:b/>
              </w:rPr>
            </w:pPr>
            <w:r>
              <w:rPr>
                <w:b/>
              </w:rPr>
              <w:t>rozsah</w:t>
            </w:r>
          </w:p>
        </w:tc>
        <w:tc>
          <w:tcPr>
            <w:tcW w:w="709" w:type="dxa"/>
          </w:tcPr>
          <w:p w14:paraId="51A25D5D" w14:textId="77777777" w:rsidR="00CB4CAB" w:rsidRDefault="00CB4CAB" w:rsidP="003F6EB7">
            <w:pPr>
              <w:jc w:val="both"/>
            </w:pPr>
          </w:p>
        </w:tc>
        <w:tc>
          <w:tcPr>
            <w:tcW w:w="709" w:type="dxa"/>
            <w:gridSpan w:val="2"/>
            <w:shd w:val="clear" w:color="auto" w:fill="F7CAAC"/>
          </w:tcPr>
          <w:p w14:paraId="5CE49372" w14:textId="77777777" w:rsidR="00CB4CAB" w:rsidRDefault="00CB4CAB" w:rsidP="003F6EB7">
            <w:pPr>
              <w:jc w:val="both"/>
              <w:rPr>
                <w:b/>
              </w:rPr>
            </w:pPr>
            <w:r>
              <w:rPr>
                <w:b/>
              </w:rPr>
              <w:t>do kdy</w:t>
            </w:r>
          </w:p>
        </w:tc>
        <w:tc>
          <w:tcPr>
            <w:tcW w:w="1387" w:type="dxa"/>
            <w:gridSpan w:val="2"/>
          </w:tcPr>
          <w:p w14:paraId="47F97460" w14:textId="77777777" w:rsidR="00CB4CAB" w:rsidRDefault="00CB4CAB" w:rsidP="003F6EB7">
            <w:pPr>
              <w:jc w:val="both"/>
            </w:pPr>
          </w:p>
        </w:tc>
      </w:tr>
      <w:tr w:rsidR="00CB4CAB" w14:paraId="6C4B9B91" w14:textId="77777777" w:rsidTr="003F6EB7">
        <w:tc>
          <w:tcPr>
            <w:tcW w:w="6060" w:type="dxa"/>
            <w:gridSpan w:val="5"/>
            <w:shd w:val="clear" w:color="auto" w:fill="F7CAAC"/>
          </w:tcPr>
          <w:p w14:paraId="37588AF5" w14:textId="77777777" w:rsidR="00CB4CAB" w:rsidRDefault="00CB4CAB" w:rsidP="003F6EB7">
            <w:pPr>
              <w:jc w:val="both"/>
            </w:pPr>
            <w:r>
              <w:rPr>
                <w:b/>
              </w:rPr>
              <w:t>Další současná působení jako akademický pracovník na jiných VŠ</w:t>
            </w:r>
          </w:p>
        </w:tc>
        <w:tc>
          <w:tcPr>
            <w:tcW w:w="1703" w:type="dxa"/>
            <w:gridSpan w:val="2"/>
            <w:shd w:val="clear" w:color="auto" w:fill="F7CAAC"/>
          </w:tcPr>
          <w:p w14:paraId="5AD7A461" w14:textId="77777777" w:rsidR="00CB4CAB" w:rsidRDefault="00CB4CAB" w:rsidP="003F6EB7">
            <w:pPr>
              <w:jc w:val="both"/>
              <w:rPr>
                <w:b/>
              </w:rPr>
            </w:pPr>
            <w:r>
              <w:rPr>
                <w:b/>
              </w:rPr>
              <w:t>typ prac. vztahu</w:t>
            </w:r>
          </w:p>
        </w:tc>
        <w:tc>
          <w:tcPr>
            <w:tcW w:w="2096" w:type="dxa"/>
            <w:gridSpan w:val="4"/>
            <w:shd w:val="clear" w:color="auto" w:fill="F7CAAC"/>
          </w:tcPr>
          <w:p w14:paraId="1DCA131A" w14:textId="77777777" w:rsidR="00CB4CAB" w:rsidRDefault="00CB4CAB" w:rsidP="003F6EB7">
            <w:pPr>
              <w:jc w:val="both"/>
              <w:rPr>
                <w:b/>
              </w:rPr>
            </w:pPr>
            <w:r>
              <w:rPr>
                <w:b/>
              </w:rPr>
              <w:t>rozsah</w:t>
            </w:r>
          </w:p>
        </w:tc>
      </w:tr>
      <w:tr w:rsidR="00CB4CAB" w14:paraId="7A0C8B6B" w14:textId="77777777" w:rsidTr="003F6EB7">
        <w:tc>
          <w:tcPr>
            <w:tcW w:w="6060" w:type="dxa"/>
            <w:gridSpan w:val="5"/>
          </w:tcPr>
          <w:p w14:paraId="2B9C02B0" w14:textId="77777777" w:rsidR="00CB4CAB" w:rsidRDefault="00CB4CAB" w:rsidP="003F6EB7">
            <w:pPr>
              <w:jc w:val="both"/>
            </w:pPr>
          </w:p>
        </w:tc>
        <w:tc>
          <w:tcPr>
            <w:tcW w:w="1703" w:type="dxa"/>
            <w:gridSpan w:val="2"/>
          </w:tcPr>
          <w:p w14:paraId="1B1FDAE7" w14:textId="77777777" w:rsidR="00CB4CAB" w:rsidRDefault="00CB4CAB" w:rsidP="003F6EB7">
            <w:pPr>
              <w:jc w:val="both"/>
            </w:pPr>
          </w:p>
        </w:tc>
        <w:tc>
          <w:tcPr>
            <w:tcW w:w="2096" w:type="dxa"/>
            <w:gridSpan w:val="4"/>
          </w:tcPr>
          <w:p w14:paraId="301D95E7" w14:textId="77777777" w:rsidR="00CB4CAB" w:rsidRDefault="00CB4CAB" w:rsidP="003F6EB7">
            <w:pPr>
              <w:jc w:val="both"/>
            </w:pPr>
          </w:p>
        </w:tc>
      </w:tr>
      <w:tr w:rsidR="00CB4CAB" w14:paraId="637D5366" w14:textId="77777777" w:rsidTr="003F6EB7">
        <w:tc>
          <w:tcPr>
            <w:tcW w:w="6060" w:type="dxa"/>
            <w:gridSpan w:val="5"/>
          </w:tcPr>
          <w:p w14:paraId="4E4D732B" w14:textId="77777777" w:rsidR="00CB4CAB" w:rsidRDefault="00CB4CAB" w:rsidP="003F6EB7">
            <w:pPr>
              <w:jc w:val="both"/>
            </w:pPr>
          </w:p>
        </w:tc>
        <w:tc>
          <w:tcPr>
            <w:tcW w:w="1703" w:type="dxa"/>
            <w:gridSpan w:val="2"/>
          </w:tcPr>
          <w:p w14:paraId="0C4816A9" w14:textId="77777777" w:rsidR="00CB4CAB" w:rsidRDefault="00CB4CAB" w:rsidP="003F6EB7">
            <w:pPr>
              <w:jc w:val="both"/>
            </w:pPr>
          </w:p>
        </w:tc>
        <w:tc>
          <w:tcPr>
            <w:tcW w:w="2096" w:type="dxa"/>
            <w:gridSpan w:val="4"/>
          </w:tcPr>
          <w:p w14:paraId="449A034C" w14:textId="77777777" w:rsidR="00CB4CAB" w:rsidRDefault="00CB4CAB" w:rsidP="003F6EB7">
            <w:pPr>
              <w:jc w:val="both"/>
            </w:pPr>
          </w:p>
        </w:tc>
      </w:tr>
      <w:tr w:rsidR="00CB4CAB" w14:paraId="79B4BE6A" w14:textId="77777777" w:rsidTr="003F6EB7">
        <w:tc>
          <w:tcPr>
            <w:tcW w:w="6060" w:type="dxa"/>
            <w:gridSpan w:val="5"/>
          </w:tcPr>
          <w:p w14:paraId="59F55342" w14:textId="77777777" w:rsidR="00CB4CAB" w:rsidRDefault="00CB4CAB" w:rsidP="003F6EB7">
            <w:pPr>
              <w:jc w:val="both"/>
            </w:pPr>
          </w:p>
        </w:tc>
        <w:tc>
          <w:tcPr>
            <w:tcW w:w="1703" w:type="dxa"/>
            <w:gridSpan w:val="2"/>
          </w:tcPr>
          <w:p w14:paraId="3387F7B3" w14:textId="77777777" w:rsidR="00CB4CAB" w:rsidRDefault="00CB4CAB" w:rsidP="003F6EB7">
            <w:pPr>
              <w:jc w:val="both"/>
            </w:pPr>
          </w:p>
        </w:tc>
        <w:tc>
          <w:tcPr>
            <w:tcW w:w="2096" w:type="dxa"/>
            <w:gridSpan w:val="4"/>
          </w:tcPr>
          <w:p w14:paraId="02365703" w14:textId="77777777" w:rsidR="00CB4CAB" w:rsidRDefault="00CB4CAB" w:rsidP="003F6EB7">
            <w:pPr>
              <w:jc w:val="both"/>
            </w:pPr>
          </w:p>
        </w:tc>
      </w:tr>
      <w:tr w:rsidR="00CB4CAB" w14:paraId="5FBBBDE7" w14:textId="77777777" w:rsidTr="003F6EB7">
        <w:tc>
          <w:tcPr>
            <w:tcW w:w="6060" w:type="dxa"/>
            <w:gridSpan w:val="5"/>
          </w:tcPr>
          <w:p w14:paraId="25F9EEC9" w14:textId="77777777" w:rsidR="00CB4CAB" w:rsidRDefault="00CB4CAB" w:rsidP="003F6EB7">
            <w:pPr>
              <w:jc w:val="both"/>
            </w:pPr>
          </w:p>
        </w:tc>
        <w:tc>
          <w:tcPr>
            <w:tcW w:w="1703" w:type="dxa"/>
            <w:gridSpan w:val="2"/>
          </w:tcPr>
          <w:p w14:paraId="004A4C65" w14:textId="77777777" w:rsidR="00CB4CAB" w:rsidRDefault="00CB4CAB" w:rsidP="003F6EB7">
            <w:pPr>
              <w:jc w:val="both"/>
            </w:pPr>
          </w:p>
        </w:tc>
        <w:tc>
          <w:tcPr>
            <w:tcW w:w="2096" w:type="dxa"/>
            <w:gridSpan w:val="4"/>
          </w:tcPr>
          <w:p w14:paraId="3D617B16" w14:textId="77777777" w:rsidR="00CB4CAB" w:rsidRDefault="00CB4CAB" w:rsidP="003F6EB7">
            <w:pPr>
              <w:jc w:val="both"/>
            </w:pPr>
          </w:p>
        </w:tc>
      </w:tr>
      <w:tr w:rsidR="00CB4CAB" w14:paraId="52583DBD" w14:textId="77777777" w:rsidTr="003F6EB7">
        <w:tc>
          <w:tcPr>
            <w:tcW w:w="9859" w:type="dxa"/>
            <w:gridSpan w:val="11"/>
            <w:shd w:val="clear" w:color="auto" w:fill="F7CAAC"/>
          </w:tcPr>
          <w:p w14:paraId="40713703" w14:textId="77777777"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14:paraId="0E0CA864" w14:textId="77777777" w:rsidTr="003F6EB7">
        <w:trPr>
          <w:trHeight w:val="324"/>
        </w:trPr>
        <w:tc>
          <w:tcPr>
            <w:tcW w:w="9859" w:type="dxa"/>
            <w:gridSpan w:val="11"/>
            <w:tcBorders>
              <w:top w:val="nil"/>
            </w:tcBorders>
          </w:tcPr>
          <w:p w14:paraId="587EDB20" w14:textId="3364A175" w:rsidR="002D5F52" w:rsidRDefault="002D5F52" w:rsidP="003F6EB7">
            <w:pPr>
              <w:jc w:val="both"/>
            </w:pPr>
            <w:r w:rsidRPr="00375676">
              <w:t>Presentation Skills</w:t>
            </w:r>
            <w:r>
              <w:t xml:space="preserve"> - garant, vedení seminářů (100%)</w:t>
            </w:r>
          </w:p>
          <w:p w14:paraId="1483597C" w14:textId="438131D1" w:rsidR="00CB4CAB" w:rsidRPr="002147F6" w:rsidRDefault="00CB4CAB" w:rsidP="003F6EB7">
            <w:pPr>
              <w:jc w:val="both"/>
            </w:pPr>
          </w:p>
        </w:tc>
      </w:tr>
      <w:tr w:rsidR="00CB4CAB" w14:paraId="48E4233B" w14:textId="77777777" w:rsidTr="003F6EB7">
        <w:tc>
          <w:tcPr>
            <w:tcW w:w="9859" w:type="dxa"/>
            <w:gridSpan w:val="11"/>
            <w:shd w:val="clear" w:color="auto" w:fill="F7CAAC"/>
          </w:tcPr>
          <w:p w14:paraId="16A4BC9A" w14:textId="77777777" w:rsidR="00CB4CAB" w:rsidRDefault="00CB4CAB" w:rsidP="003F6EB7">
            <w:pPr>
              <w:jc w:val="both"/>
            </w:pPr>
            <w:r>
              <w:rPr>
                <w:b/>
              </w:rPr>
              <w:t xml:space="preserve">Údaje o vzdělání na VŠ </w:t>
            </w:r>
          </w:p>
        </w:tc>
      </w:tr>
      <w:tr w:rsidR="00CB4CAB" w14:paraId="3BB8177E" w14:textId="77777777" w:rsidTr="003F6EB7">
        <w:trPr>
          <w:trHeight w:val="885"/>
        </w:trPr>
        <w:tc>
          <w:tcPr>
            <w:tcW w:w="9859" w:type="dxa"/>
            <w:gridSpan w:val="11"/>
          </w:tcPr>
          <w:p w14:paraId="73286C9E" w14:textId="77777777"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14:paraId="70DBCF99" w14:textId="77777777"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14:paraId="2279451F" w14:textId="77777777" w:rsidTr="003F6EB7">
        <w:tc>
          <w:tcPr>
            <w:tcW w:w="9859" w:type="dxa"/>
            <w:gridSpan w:val="11"/>
            <w:shd w:val="clear" w:color="auto" w:fill="F7CAAC"/>
          </w:tcPr>
          <w:p w14:paraId="206A20CE" w14:textId="77777777" w:rsidR="00CB4CAB" w:rsidRDefault="00CB4CAB" w:rsidP="003F6EB7">
            <w:pPr>
              <w:jc w:val="both"/>
              <w:rPr>
                <w:b/>
              </w:rPr>
            </w:pPr>
            <w:r>
              <w:rPr>
                <w:b/>
              </w:rPr>
              <w:t>Údaje o odborném působení od absolvování VŠ</w:t>
            </w:r>
          </w:p>
        </w:tc>
      </w:tr>
      <w:tr w:rsidR="00CB4CAB" w14:paraId="137258E8" w14:textId="77777777" w:rsidTr="003F6EB7">
        <w:trPr>
          <w:trHeight w:val="1090"/>
        </w:trPr>
        <w:tc>
          <w:tcPr>
            <w:tcW w:w="9859" w:type="dxa"/>
            <w:gridSpan w:val="11"/>
          </w:tcPr>
          <w:p w14:paraId="215D7847" w14:textId="77777777" w:rsidR="00CB4CAB" w:rsidRPr="00D16F73" w:rsidRDefault="00CB4CAB" w:rsidP="004C36BE">
            <w:pPr>
              <w:pStyle w:val="Odstavecseseznamem"/>
              <w:numPr>
                <w:ilvl w:val="0"/>
                <w:numId w:val="15"/>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14:paraId="19DBF03F" w14:textId="77777777" w:rsidR="00CB4CAB" w:rsidRDefault="00CB4CAB" w:rsidP="003F6EB7">
            <w:pPr>
              <w:ind w:left="38"/>
              <w:textAlignment w:val="baseline"/>
              <w:rPr>
                <w:color w:val="000000"/>
              </w:rPr>
            </w:pPr>
            <w:r>
              <w:rPr>
                <w:color w:val="000000"/>
              </w:rPr>
              <w:t>2000 Velká Británie, tlumočení</w:t>
            </w:r>
          </w:p>
          <w:p w14:paraId="259C5A0F" w14:textId="77777777"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14:paraId="7A37BBA0" w14:textId="77777777" w:rsidR="00CB4CAB" w:rsidRDefault="00CB4CAB" w:rsidP="003F6EB7">
            <w:pPr>
              <w:ind w:left="38"/>
              <w:textAlignment w:val="baseline"/>
              <w:rPr>
                <w:color w:val="000000"/>
              </w:rPr>
            </w:pPr>
            <w:r>
              <w:rPr>
                <w:color w:val="000000"/>
              </w:rPr>
              <w:t xml:space="preserve">2007 Brána jazyků Zlín, lektorka a metodik anglického jazyka </w:t>
            </w:r>
          </w:p>
          <w:p w14:paraId="4725E295" w14:textId="77777777" w:rsidR="00CB4CAB" w:rsidRPr="00D34115" w:rsidRDefault="00CB4CAB" w:rsidP="00D34115">
            <w:pPr>
              <w:ind w:left="38"/>
              <w:textAlignment w:val="baseline"/>
              <w:rPr>
                <w:color w:val="000000"/>
              </w:rPr>
            </w:pPr>
            <w:r>
              <w:rPr>
                <w:color w:val="000000"/>
              </w:rPr>
              <w:t>2010 – 2011 ONLY4, lektorka jazykových kurzů</w:t>
            </w:r>
          </w:p>
        </w:tc>
      </w:tr>
      <w:tr w:rsidR="00CB4CAB" w14:paraId="5DE2A1E2" w14:textId="77777777" w:rsidTr="003F6EB7">
        <w:trPr>
          <w:trHeight w:val="250"/>
        </w:trPr>
        <w:tc>
          <w:tcPr>
            <w:tcW w:w="9859" w:type="dxa"/>
            <w:gridSpan w:val="11"/>
            <w:shd w:val="clear" w:color="auto" w:fill="F7CAAC"/>
          </w:tcPr>
          <w:p w14:paraId="24C9698A" w14:textId="77777777" w:rsidR="00CB4CAB" w:rsidRDefault="00CB4CAB" w:rsidP="003F6EB7">
            <w:pPr>
              <w:jc w:val="both"/>
            </w:pPr>
            <w:r>
              <w:rPr>
                <w:b/>
              </w:rPr>
              <w:t>Zkušenosti s vedením kvalifikačních a rigorózních prací</w:t>
            </w:r>
          </w:p>
        </w:tc>
      </w:tr>
      <w:tr w:rsidR="00CB4CAB" w14:paraId="17D9C675" w14:textId="77777777" w:rsidTr="003F6EB7">
        <w:trPr>
          <w:trHeight w:val="286"/>
        </w:trPr>
        <w:tc>
          <w:tcPr>
            <w:tcW w:w="9859" w:type="dxa"/>
            <w:gridSpan w:val="11"/>
          </w:tcPr>
          <w:p w14:paraId="5A693145" w14:textId="77777777" w:rsidR="00CB4CAB" w:rsidRDefault="008B68BE" w:rsidP="003F6EB7">
            <w:pPr>
              <w:jc w:val="both"/>
            </w:pPr>
            <w:r>
              <w:t>Počet vedených bakalářských prací – 5</w:t>
            </w:r>
          </w:p>
          <w:p w14:paraId="1093F990" w14:textId="77777777" w:rsidR="0081731F" w:rsidRDefault="0081731F" w:rsidP="003F6EB7">
            <w:pPr>
              <w:jc w:val="both"/>
            </w:pPr>
            <w:r>
              <w:t>Počet vedených diplomových prací – 0</w:t>
            </w:r>
          </w:p>
        </w:tc>
      </w:tr>
      <w:tr w:rsidR="00CB4CAB" w14:paraId="6F67CAF1" w14:textId="77777777" w:rsidTr="003F6EB7">
        <w:trPr>
          <w:cantSplit/>
        </w:trPr>
        <w:tc>
          <w:tcPr>
            <w:tcW w:w="3347" w:type="dxa"/>
            <w:gridSpan w:val="2"/>
            <w:tcBorders>
              <w:top w:val="single" w:sz="12" w:space="0" w:color="auto"/>
            </w:tcBorders>
            <w:shd w:val="clear" w:color="auto" w:fill="F7CAAC"/>
          </w:tcPr>
          <w:p w14:paraId="189F3260" w14:textId="77777777"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2E5C455F" w14:textId="77777777"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4DE25B4" w14:textId="77777777"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593C36" w14:textId="77777777" w:rsidR="00CB4CAB" w:rsidRDefault="00CB4CAB" w:rsidP="003F6EB7">
            <w:pPr>
              <w:jc w:val="both"/>
              <w:rPr>
                <w:b/>
              </w:rPr>
            </w:pPr>
            <w:r>
              <w:rPr>
                <w:b/>
              </w:rPr>
              <w:t>Ohlasy publikací</w:t>
            </w:r>
          </w:p>
        </w:tc>
      </w:tr>
      <w:tr w:rsidR="00CB4CAB" w14:paraId="6618175F" w14:textId="77777777" w:rsidTr="003F6EB7">
        <w:trPr>
          <w:cantSplit/>
        </w:trPr>
        <w:tc>
          <w:tcPr>
            <w:tcW w:w="3347" w:type="dxa"/>
            <w:gridSpan w:val="2"/>
          </w:tcPr>
          <w:p w14:paraId="7BE16BF8" w14:textId="77777777" w:rsidR="00CB4CAB" w:rsidRDefault="00CB4CAB" w:rsidP="003F6EB7">
            <w:pPr>
              <w:jc w:val="both"/>
            </w:pPr>
          </w:p>
        </w:tc>
        <w:tc>
          <w:tcPr>
            <w:tcW w:w="2245" w:type="dxa"/>
            <w:gridSpan w:val="2"/>
          </w:tcPr>
          <w:p w14:paraId="11F80301" w14:textId="77777777" w:rsidR="00CB4CAB" w:rsidRDefault="00CB4CAB" w:rsidP="003F6EB7">
            <w:pPr>
              <w:jc w:val="both"/>
            </w:pPr>
          </w:p>
        </w:tc>
        <w:tc>
          <w:tcPr>
            <w:tcW w:w="2248" w:type="dxa"/>
            <w:gridSpan w:val="4"/>
            <w:tcBorders>
              <w:right w:val="single" w:sz="12" w:space="0" w:color="auto"/>
            </w:tcBorders>
          </w:tcPr>
          <w:p w14:paraId="72980537" w14:textId="77777777" w:rsidR="00CB4CAB" w:rsidRDefault="00CB4CAB" w:rsidP="003F6EB7">
            <w:pPr>
              <w:jc w:val="both"/>
            </w:pPr>
          </w:p>
        </w:tc>
        <w:tc>
          <w:tcPr>
            <w:tcW w:w="632" w:type="dxa"/>
            <w:tcBorders>
              <w:left w:val="single" w:sz="12" w:space="0" w:color="auto"/>
            </w:tcBorders>
            <w:shd w:val="clear" w:color="auto" w:fill="F7CAAC"/>
          </w:tcPr>
          <w:p w14:paraId="4D0D169A" w14:textId="77777777" w:rsidR="00CB4CAB" w:rsidRDefault="00CB4CAB" w:rsidP="003F6EB7">
            <w:pPr>
              <w:jc w:val="both"/>
            </w:pPr>
            <w:r>
              <w:rPr>
                <w:b/>
              </w:rPr>
              <w:t>WOS</w:t>
            </w:r>
          </w:p>
        </w:tc>
        <w:tc>
          <w:tcPr>
            <w:tcW w:w="693" w:type="dxa"/>
            <w:shd w:val="clear" w:color="auto" w:fill="F7CAAC"/>
          </w:tcPr>
          <w:p w14:paraId="0A28E319" w14:textId="77777777" w:rsidR="00CB4CAB" w:rsidRDefault="00CB4CAB" w:rsidP="003F6EB7">
            <w:pPr>
              <w:jc w:val="both"/>
              <w:rPr>
                <w:sz w:val="18"/>
              </w:rPr>
            </w:pPr>
            <w:r>
              <w:rPr>
                <w:b/>
                <w:sz w:val="18"/>
              </w:rPr>
              <w:t>Scopus</w:t>
            </w:r>
          </w:p>
        </w:tc>
        <w:tc>
          <w:tcPr>
            <w:tcW w:w="694" w:type="dxa"/>
            <w:shd w:val="clear" w:color="auto" w:fill="F7CAAC"/>
          </w:tcPr>
          <w:p w14:paraId="5D9CDEB1" w14:textId="77777777" w:rsidR="00CB4CAB" w:rsidRDefault="00CB4CAB" w:rsidP="003F6EB7">
            <w:pPr>
              <w:jc w:val="both"/>
            </w:pPr>
            <w:r>
              <w:rPr>
                <w:b/>
                <w:sz w:val="18"/>
              </w:rPr>
              <w:t>ostatní</w:t>
            </w:r>
          </w:p>
        </w:tc>
      </w:tr>
      <w:tr w:rsidR="00CB4CAB" w14:paraId="69E326AC" w14:textId="77777777" w:rsidTr="003F6EB7">
        <w:trPr>
          <w:cantSplit/>
          <w:trHeight w:val="70"/>
        </w:trPr>
        <w:tc>
          <w:tcPr>
            <w:tcW w:w="3347" w:type="dxa"/>
            <w:gridSpan w:val="2"/>
            <w:shd w:val="clear" w:color="auto" w:fill="F7CAAC"/>
          </w:tcPr>
          <w:p w14:paraId="45458701" w14:textId="77777777" w:rsidR="00CB4CAB" w:rsidRDefault="00CB4CAB" w:rsidP="003F6EB7">
            <w:pPr>
              <w:jc w:val="both"/>
            </w:pPr>
            <w:r>
              <w:rPr>
                <w:b/>
              </w:rPr>
              <w:t>Obor jmenovacího řízení</w:t>
            </w:r>
          </w:p>
        </w:tc>
        <w:tc>
          <w:tcPr>
            <w:tcW w:w="2245" w:type="dxa"/>
            <w:gridSpan w:val="2"/>
            <w:shd w:val="clear" w:color="auto" w:fill="F7CAAC"/>
          </w:tcPr>
          <w:p w14:paraId="175915FF" w14:textId="77777777"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14:paraId="4FAD88F0" w14:textId="77777777" w:rsidR="00CB4CAB" w:rsidRDefault="00CB4CAB" w:rsidP="003F6EB7">
            <w:pPr>
              <w:jc w:val="both"/>
            </w:pPr>
            <w:r>
              <w:rPr>
                <w:b/>
              </w:rPr>
              <w:t>Řízení konáno na VŠ</w:t>
            </w:r>
          </w:p>
        </w:tc>
        <w:tc>
          <w:tcPr>
            <w:tcW w:w="632" w:type="dxa"/>
            <w:vMerge w:val="restart"/>
            <w:tcBorders>
              <w:left w:val="single" w:sz="12" w:space="0" w:color="auto"/>
            </w:tcBorders>
          </w:tcPr>
          <w:p w14:paraId="4F6B4CF5" w14:textId="77777777" w:rsidR="00CB4CAB" w:rsidRDefault="00BE6AD8" w:rsidP="003F6EB7">
            <w:pPr>
              <w:jc w:val="both"/>
              <w:rPr>
                <w:b/>
              </w:rPr>
            </w:pPr>
            <w:r>
              <w:rPr>
                <w:b/>
              </w:rPr>
              <w:t>0</w:t>
            </w:r>
          </w:p>
        </w:tc>
        <w:tc>
          <w:tcPr>
            <w:tcW w:w="693" w:type="dxa"/>
            <w:vMerge w:val="restart"/>
          </w:tcPr>
          <w:p w14:paraId="627430D0" w14:textId="77777777" w:rsidR="00CB4CAB" w:rsidRDefault="00BE6AD8" w:rsidP="003F6EB7">
            <w:pPr>
              <w:jc w:val="both"/>
              <w:rPr>
                <w:b/>
              </w:rPr>
            </w:pPr>
            <w:r>
              <w:rPr>
                <w:b/>
              </w:rPr>
              <w:t>0</w:t>
            </w:r>
          </w:p>
        </w:tc>
        <w:tc>
          <w:tcPr>
            <w:tcW w:w="694" w:type="dxa"/>
            <w:vMerge w:val="restart"/>
          </w:tcPr>
          <w:p w14:paraId="1E81854A" w14:textId="77777777" w:rsidR="00CB4CAB" w:rsidRDefault="00BE6AD8" w:rsidP="003F6EB7">
            <w:pPr>
              <w:jc w:val="both"/>
              <w:rPr>
                <w:b/>
              </w:rPr>
            </w:pPr>
            <w:r>
              <w:rPr>
                <w:b/>
              </w:rPr>
              <w:t>0</w:t>
            </w:r>
          </w:p>
        </w:tc>
      </w:tr>
      <w:tr w:rsidR="00CB4CAB" w14:paraId="4F41CF57" w14:textId="77777777" w:rsidTr="003F6EB7">
        <w:trPr>
          <w:trHeight w:val="205"/>
        </w:trPr>
        <w:tc>
          <w:tcPr>
            <w:tcW w:w="3347" w:type="dxa"/>
            <w:gridSpan w:val="2"/>
          </w:tcPr>
          <w:p w14:paraId="4A4F7691" w14:textId="77777777" w:rsidR="00CB4CAB" w:rsidRDefault="00CB4CAB" w:rsidP="003F6EB7">
            <w:pPr>
              <w:jc w:val="both"/>
            </w:pPr>
          </w:p>
        </w:tc>
        <w:tc>
          <w:tcPr>
            <w:tcW w:w="2245" w:type="dxa"/>
            <w:gridSpan w:val="2"/>
          </w:tcPr>
          <w:p w14:paraId="65846999" w14:textId="77777777" w:rsidR="00CB4CAB" w:rsidRDefault="00CB4CAB" w:rsidP="003F6EB7">
            <w:pPr>
              <w:jc w:val="both"/>
            </w:pPr>
          </w:p>
        </w:tc>
        <w:tc>
          <w:tcPr>
            <w:tcW w:w="2248" w:type="dxa"/>
            <w:gridSpan w:val="4"/>
            <w:tcBorders>
              <w:right w:val="single" w:sz="12" w:space="0" w:color="auto"/>
            </w:tcBorders>
          </w:tcPr>
          <w:p w14:paraId="23D3F304" w14:textId="77777777" w:rsidR="00CB4CAB" w:rsidRDefault="00CB4CAB" w:rsidP="003F6EB7">
            <w:pPr>
              <w:jc w:val="both"/>
            </w:pPr>
          </w:p>
        </w:tc>
        <w:tc>
          <w:tcPr>
            <w:tcW w:w="632" w:type="dxa"/>
            <w:vMerge/>
            <w:tcBorders>
              <w:left w:val="single" w:sz="12" w:space="0" w:color="auto"/>
            </w:tcBorders>
            <w:vAlign w:val="center"/>
          </w:tcPr>
          <w:p w14:paraId="151EB187" w14:textId="77777777" w:rsidR="00CB4CAB" w:rsidRDefault="00CB4CAB" w:rsidP="003F6EB7">
            <w:pPr>
              <w:rPr>
                <w:b/>
              </w:rPr>
            </w:pPr>
          </w:p>
        </w:tc>
        <w:tc>
          <w:tcPr>
            <w:tcW w:w="693" w:type="dxa"/>
            <w:vMerge/>
            <w:vAlign w:val="center"/>
          </w:tcPr>
          <w:p w14:paraId="558D500C" w14:textId="77777777" w:rsidR="00CB4CAB" w:rsidRDefault="00CB4CAB" w:rsidP="003F6EB7">
            <w:pPr>
              <w:rPr>
                <w:b/>
              </w:rPr>
            </w:pPr>
          </w:p>
        </w:tc>
        <w:tc>
          <w:tcPr>
            <w:tcW w:w="694" w:type="dxa"/>
            <w:vMerge/>
            <w:vAlign w:val="center"/>
          </w:tcPr>
          <w:p w14:paraId="2944CB8E" w14:textId="77777777" w:rsidR="00CB4CAB" w:rsidRDefault="00CB4CAB" w:rsidP="003F6EB7">
            <w:pPr>
              <w:rPr>
                <w:b/>
              </w:rPr>
            </w:pPr>
          </w:p>
        </w:tc>
      </w:tr>
      <w:tr w:rsidR="00CB4CAB" w14:paraId="0EDAEC63" w14:textId="77777777" w:rsidTr="003F6EB7">
        <w:tc>
          <w:tcPr>
            <w:tcW w:w="9859" w:type="dxa"/>
            <w:gridSpan w:val="11"/>
            <w:shd w:val="clear" w:color="auto" w:fill="F7CAAC"/>
          </w:tcPr>
          <w:p w14:paraId="2ABC24C2" w14:textId="77777777"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14:paraId="5A2B2F52" w14:textId="77777777" w:rsidTr="003F6EB7">
        <w:trPr>
          <w:trHeight w:val="945"/>
        </w:trPr>
        <w:tc>
          <w:tcPr>
            <w:tcW w:w="9859" w:type="dxa"/>
            <w:gridSpan w:val="11"/>
          </w:tcPr>
          <w:p w14:paraId="7FAB577F" w14:textId="77777777"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14:paraId="6FA433CC" w14:textId="77777777" w:rsidR="002542C2" w:rsidRDefault="002542C2" w:rsidP="002542C2">
            <w:pPr>
              <w:jc w:val="both"/>
              <w:rPr>
                <w:b/>
              </w:rPr>
            </w:pPr>
          </w:p>
          <w:p w14:paraId="49E08FE3" w14:textId="77777777" w:rsidR="009F57F8" w:rsidRDefault="009F57F8" w:rsidP="002542C2">
            <w:pPr>
              <w:jc w:val="both"/>
              <w:rPr>
                <w:b/>
              </w:rPr>
            </w:pPr>
          </w:p>
          <w:p w14:paraId="6B48928E" w14:textId="4AAC2A53" w:rsidR="009F57F8" w:rsidRDefault="009F57F8" w:rsidP="002542C2">
            <w:pPr>
              <w:jc w:val="both"/>
              <w:rPr>
                <w:b/>
              </w:rPr>
            </w:pPr>
          </w:p>
        </w:tc>
      </w:tr>
      <w:tr w:rsidR="00CB4CAB" w14:paraId="6E6C80A3" w14:textId="77777777" w:rsidTr="003F6EB7">
        <w:trPr>
          <w:trHeight w:val="218"/>
        </w:trPr>
        <w:tc>
          <w:tcPr>
            <w:tcW w:w="9859" w:type="dxa"/>
            <w:gridSpan w:val="11"/>
            <w:shd w:val="clear" w:color="auto" w:fill="F7CAAC"/>
          </w:tcPr>
          <w:p w14:paraId="45C33F9F" w14:textId="77777777" w:rsidR="00CB4CAB" w:rsidRDefault="00CB4CAB" w:rsidP="003F6EB7">
            <w:pPr>
              <w:rPr>
                <w:b/>
              </w:rPr>
            </w:pPr>
            <w:r>
              <w:rPr>
                <w:b/>
              </w:rPr>
              <w:t>Působení v zahraničí</w:t>
            </w:r>
          </w:p>
        </w:tc>
      </w:tr>
      <w:tr w:rsidR="00CB4CAB" w14:paraId="5423AD27" w14:textId="77777777" w:rsidTr="002542C2">
        <w:trPr>
          <w:trHeight w:val="64"/>
        </w:trPr>
        <w:tc>
          <w:tcPr>
            <w:tcW w:w="9859" w:type="dxa"/>
            <w:gridSpan w:val="11"/>
          </w:tcPr>
          <w:p w14:paraId="538FF12A" w14:textId="77777777" w:rsidR="00CB4CAB" w:rsidRPr="007F24CC" w:rsidRDefault="00CB4CAB" w:rsidP="003F6EB7">
            <w:pPr>
              <w:ind w:left="38"/>
            </w:pPr>
          </w:p>
        </w:tc>
      </w:tr>
      <w:tr w:rsidR="00CB4CAB" w14:paraId="23195C5E" w14:textId="77777777" w:rsidTr="003F6EB7">
        <w:trPr>
          <w:cantSplit/>
          <w:trHeight w:val="218"/>
        </w:trPr>
        <w:tc>
          <w:tcPr>
            <w:tcW w:w="2518" w:type="dxa"/>
            <w:shd w:val="clear" w:color="auto" w:fill="F7CAAC"/>
          </w:tcPr>
          <w:p w14:paraId="77B68349" w14:textId="77777777" w:rsidR="00CB4CAB" w:rsidRDefault="00CB4CAB" w:rsidP="003F6EB7">
            <w:pPr>
              <w:jc w:val="both"/>
              <w:rPr>
                <w:b/>
              </w:rPr>
            </w:pPr>
            <w:r>
              <w:rPr>
                <w:b/>
              </w:rPr>
              <w:t xml:space="preserve">Podpis </w:t>
            </w:r>
          </w:p>
        </w:tc>
        <w:tc>
          <w:tcPr>
            <w:tcW w:w="4536" w:type="dxa"/>
            <w:gridSpan w:val="5"/>
          </w:tcPr>
          <w:p w14:paraId="2FD78AB8" w14:textId="77777777" w:rsidR="00CB4CAB" w:rsidRDefault="00CB4CAB" w:rsidP="003F6EB7">
            <w:pPr>
              <w:jc w:val="both"/>
            </w:pPr>
          </w:p>
        </w:tc>
        <w:tc>
          <w:tcPr>
            <w:tcW w:w="786" w:type="dxa"/>
            <w:gridSpan w:val="2"/>
            <w:shd w:val="clear" w:color="auto" w:fill="F7CAAC"/>
          </w:tcPr>
          <w:p w14:paraId="7AF190C7" w14:textId="77777777" w:rsidR="00CB4CAB" w:rsidRDefault="00CB4CAB" w:rsidP="003F6EB7">
            <w:pPr>
              <w:jc w:val="both"/>
            </w:pPr>
            <w:r>
              <w:rPr>
                <w:b/>
              </w:rPr>
              <w:t>datum</w:t>
            </w:r>
          </w:p>
        </w:tc>
        <w:tc>
          <w:tcPr>
            <w:tcW w:w="2019" w:type="dxa"/>
            <w:gridSpan w:val="3"/>
          </w:tcPr>
          <w:p w14:paraId="204C1DA1" w14:textId="77777777" w:rsidR="00CB4CAB" w:rsidRDefault="00CB4CAB" w:rsidP="003F6EB7">
            <w:pPr>
              <w:jc w:val="both"/>
            </w:pPr>
          </w:p>
        </w:tc>
      </w:tr>
      <w:bookmarkEnd w:id="1194"/>
    </w:tbl>
    <w:p w14:paraId="1EF94270" w14:textId="77777777" w:rsidR="00B92991" w:rsidRDefault="00B92991" w:rsidP="00694BA8">
      <w:pPr>
        <w:spacing w:after="160" w:line="259" w:lineRule="auto"/>
      </w:pPr>
    </w:p>
    <w:p w14:paraId="5B7696AE" w14:textId="77777777" w:rsidR="00D34115" w:rsidRDefault="00D34115" w:rsidP="00694BA8">
      <w:pPr>
        <w:spacing w:after="160" w:line="259" w:lineRule="auto"/>
      </w:pPr>
    </w:p>
    <w:p w14:paraId="6F7F82CD" w14:textId="77777777" w:rsidR="00DB18BC" w:rsidRDefault="00DB18BC">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CB4CAB" w14:paraId="1FCC5280" w14:textId="77777777" w:rsidTr="003F6EB7">
        <w:tc>
          <w:tcPr>
            <w:tcW w:w="10024" w:type="dxa"/>
            <w:gridSpan w:val="11"/>
            <w:tcBorders>
              <w:bottom w:val="double" w:sz="4" w:space="0" w:color="auto"/>
            </w:tcBorders>
            <w:shd w:val="clear" w:color="auto" w:fill="BDD6EE"/>
          </w:tcPr>
          <w:p w14:paraId="09C9DA67" w14:textId="77777777" w:rsidR="00CB4CAB" w:rsidRDefault="00CB4CAB" w:rsidP="003F6EB7">
            <w:pPr>
              <w:jc w:val="both"/>
              <w:rPr>
                <w:b/>
                <w:sz w:val="28"/>
              </w:rPr>
            </w:pPr>
            <w:r>
              <w:rPr>
                <w:b/>
                <w:sz w:val="28"/>
              </w:rPr>
              <w:t>C-I – Personální zabezpečení</w:t>
            </w:r>
          </w:p>
        </w:tc>
      </w:tr>
      <w:tr w:rsidR="00CB4CAB" w14:paraId="62B2C5A8" w14:textId="77777777" w:rsidTr="003F6EB7">
        <w:tc>
          <w:tcPr>
            <w:tcW w:w="2518" w:type="dxa"/>
            <w:tcBorders>
              <w:top w:val="double" w:sz="4" w:space="0" w:color="auto"/>
            </w:tcBorders>
            <w:shd w:val="clear" w:color="auto" w:fill="F7CAAC"/>
          </w:tcPr>
          <w:p w14:paraId="7C85AB00" w14:textId="77777777" w:rsidR="00CB4CAB" w:rsidRDefault="00CB4CAB" w:rsidP="003F6EB7">
            <w:pPr>
              <w:jc w:val="both"/>
              <w:rPr>
                <w:b/>
              </w:rPr>
            </w:pPr>
            <w:r>
              <w:rPr>
                <w:b/>
              </w:rPr>
              <w:t>Vysoká škola</w:t>
            </w:r>
          </w:p>
        </w:tc>
        <w:tc>
          <w:tcPr>
            <w:tcW w:w="7506" w:type="dxa"/>
            <w:gridSpan w:val="10"/>
          </w:tcPr>
          <w:p w14:paraId="2EFE092D" w14:textId="77777777" w:rsidR="00CB4CAB" w:rsidRDefault="00CB4CAB" w:rsidP="003F6EB7">
            <w:pPr>
              <w:jc w:val="both"/>
            </w:pPr>
            <w:r>
              <w:t>Univerzita Tomáše Bati ve Zlíně</w:t>
            </w:r>
          </w:p>
        </w:tc>
      </w:tr>
      <w:tr w:rsidR="00CB4CAB" w14:paraId="036EADF3" w14:textId="77777777" w:rsidTr="003F6EB7">
        <w:tc>
          <w:tcPr>
            <w:tcW w:w="2518" w:type="dxa"/>
            <w:shd w:val="clear" w:color="auto" w:fill="F7CAAC"/>
          </w:tcPr>
          <w:p w14:paraId="7F55B4B7" w14:textId="77777777" w:rsidR="00CB4CAB" w:rsidRDefault="00CB4CAB" w:rsidP="003F6EB7">
            <w:pPr>
              <w:jc w:val="both"/>
              <w:rPr>
                <w:b/>
              </w:rPr>
            </w:pPr>
            <w:r>
              <w:rPr>
                <w:b/>
              </w:rPr>
              <w:t>Součást vysoké školy</w:t>
            </w:r>
          </w:p>
        </w:tc>
        <w:tc>
          <w:tcPr>
            <w:tcW w:w="7506" w:type="dxa"/>
            <w:gridSpan w:val="10"/>
          </w:tcPr>
          <w:p w14:paraId="1602C5E5" w14:textId="77777777" w:rsidR="00CB4CAB" w:rsidRDefault="00CB4CAB" w:rsidP="003F6EB7">
            <w:pPr>
              <w:jc w:val="both"/>
            </w:pPr>
            <w:r>
              <w:t>Fakulta managementu a ekonomiky</w:t>
            </w:r>
          </w:p>
        </w:tc>
      </w:tr>
      <w:tr w:rsidR="00CB4CAB" w14:paraId="58CA41A3" w14:textId="77777777" w:rsidTr="003F6EB7">
        <w:tc>
          <w:tcPr>
            <w:tcW w:w="2518" w:type="dxa"/>
            <w:shd w:val="clear" w:color="auto" w:fill="F7CAAC"/>
          </w:tcPr>
          <w:p w14:paraId="4813E8E4" w14:textId="77777777" w:rsidR="00CB4CAB" w:rsidRDefault="00CB4CAB" w:rsidP="003F6EB7">
            <w:pPr>
              <w:jc w:val="both"/>
              <w:rPr>
                <w:b/>
              </w:rPr>
            </w:pPr>
            <w:r>
              <w:rPr>
                <w:b/>
              </w:rPr>
              <w:t>Název studijního programu</w:t>
            </w:r>
          </w:p>
        </w:tc>
        <w:tc>
          <w:tcPr>
            <w:tcW w:w="7506" w:type="dxa"/>
            <w:gridSpan w:val="10"/>
          </w:tcPr>
          <w:p w14:paraId="3EDA53B6" w14:textId="77777777" w:rsidR="00CB4CAB" w:rsidRDefault="00CB4CAB" w:rsidP="003F6EB7">
            <w:pPr>
              <w:jc w:val="both"/>
            </w:pPr>
            <w:r>
              <w:t>Průmyslové inženýrství</w:t>
            </w:r>
          </w:p>
        </w:tc>
      </w:tr>
      <w:tr w:rsidR="00CB4CAB" w14:paraId="77E50376" w14:textId="77777777" w:rsidTr="003F6EB7">
        <w:tc>
          <w:tcPr>
            <w:tcW w:w="2518" w:type="dxa"/>
            <w:shd w:val="clear" w:color="auto" w:fill="F7CAAC"/>
          </w:tcPr>
          <w:p w14:paraId="6244DFDB" w14:textId="77777777" w:rsidR="00CB4CAB" w:rsidRDefault="00CB4CAB" w:rsidP="003F6EB7">
            <w:pPr>
              <w:jc w:val="both"/>
              <w:rPr>
                <w:b/>
              </w:rPr>
            </w:pPr>
            <w:r>
              <w:rPr>
                <w:b/>
              </w:rPr>
              <w:t>Jméno a příjmení</w:t>
            </w:r>
          </w:p>
        </w:tc>
        <w:tc>
          <w:tcPr>
            <w:tcW w:w="4701" w:type="dxa"/>
            <w:gridSpan w:val="5"/>
          </w:tcPr>
          <w:p w14:paraId="074CC601" w14:textId="77777777" w:rsidR="00CB4CAB" w:rsidRDefault="00CB4CAB" w:rsidP="003F6EB7">
            <w:pPr>
              <w:jc w:val="both"/>
            </w:pPr>
            <w:r>
              <w:t>Karel SLINTÁK</w:t>
            </w:r>
          </w:p>
        </w:tc>
        <w:tc>
          <w:tcPr>
            <w:tcW w:w="709" w:type="dxa"/>
            <w:shd w:val="clear" w:color="auto" w:fill="F7CAAC"/>
          </w:tcPr>
          <w:p w14:paraId="2754C7FE" w14:textId="77777777" w:rsidR="00CB4CAB" w:rsidRDefault="00CB4CAB" w:rsidP="003F6EB7">
            <w:pPr>
              <w:jc w:val="both"/>
              <w:rPr>
                <w:b/>
              </w:rPr>
            </w:pPr>
            <w:r>
              <w:rPr>
                <w:b/>
              </w:rPr>
              <w:t>Tituly</w:t>
            </w:r>
          </w:p>
        </w:tc>
        <w:tc>
          <w:tcPr>
            <w:tcW w:w="2096" w:type="dxa"/>
            <w:gridSpan w:val="4"/>
          </w:tcPr>
          <w:p w14:paraId="7A891484" w14:textId="77777777" w:rsidR="00CB4CAB" w:rsidRDefault="00CB4CAB" w:rsidP="003F6EB7">
            <w:pPr>
              <w:jc w:val="both"/>
            </w:pPr>
            <w:r>
              <w:t>Ing.</w:t>
            </w:r>
            <w:r w:rsidR="0033126B">
              <w:t>,</w:t>
            </w:r>
            <w:r>
              <w:t xml:space="preserve"> Ph.D.</w:t>
            </w:r>
          </w:p>
        </w:tc>
      </w:tr>
      <w:tr w:rsidR="00CB4CAB" w14:paraId="02729D2B" w14:textId="77777777" w:rsidTr="00DB18BC">
        <w:tc>
          <w:tcPr>
            <w:tcW w:w="2518" w:type="dxa"/>
            <w:shd w:val="clear" w:color="auto" w:fill="F7CAAC"/>
          </w:tcPr>
          <w:p w14:paraId="27C2BB48" w14:textId="77777777" w:rsidR="00CB4CAB" w:rsidRDefault="00CB4CAB" w:rsidP="003F6EB7">
            <w:pPr>
              <w:jc w:val="both"/>
              <w:rPr>
                <w:b/>
              </w:rPr>
            </w:pPr>
            <w:r>
              <w:rPr>
                <w:b/>
              </w:rPr>
              <w:t>Rok narození</w:t>
            </w:r>
          </w:p>
        </w:tc>
        <w:tc>
          <w:tcPr>
            <w:tcW w:w="829" w:type="dxa"/>
          </w:tcPr>
          <w:p w14:paraId="749784E8" w14:textId="77777777" w:rsidR="00CB4CAB" w:rsidRDefault="00CB4CAB" w:rsidP="003F6EB7">
            <w:pPr>
              <w:jc w:val="both"/>
            </w:pPr>
            <w:r>
              <w:t>1981</w:t>
            </w:r>
          </w:p>
        </w:tc>
        <w:tc>
          <w:tcPr>
            <w:tcW w:w="1721" w:type="dxa"/>
            <w:shd w:val="clear" w:color="auto" w:fill="F7CAAC"/>
          </w:tcPr>
          <w:p w14:paraId="73D2AA9E" w14:textId="77777777" w:rsidR="00CB4CAB" w:rsidRDefault="00CB4CAB" w:rsidP="003F6EB7">
            <w:pPr>
              <w:jc w:val="both"/>
              <w:rPr>
                <w:b/>
              </w:rPr>
            </w:pPr>
            <w:r>
              <w:rPr>
                <w:b/>
              </w:rPr>
              <w:t>typ vztahu k VŠ</w:t>
            </w:r>
          </w:p>
        </w:tc>
        <w:tc>
          <w:tcPr>
            <w:tcW w:w="1152" w:type="dxa"/>
            <w:gridSpan w:val="2"/>
          </w:tcPr>
          <w:p w14:paraId="73E876CB" w14:textId="77777777" w:rsidR="00CB4CAB" w:rsidRDefault="00D71D38" w:rsidP="003F6EB7">
            <w:pPr>
              <w:jc w:val="both"/>
            </w:pPr>
            <w:r>
              <w:t>pp</w:t>
            </w:r>
          </w:p>
        </w:tc>
        <w:tc>
          <w:tcPr>
            <w:tcW w:w="999" w:type="dxa"/>
            <w:shd w:val="clear" w:color="auto" w:fill="F7CAAC"/>
          </w:tcPr>
          <w:p w14:paraId="38222C47" w14:textId="77777777" w:rsidR="00CB4CAB" w:rsidRDefault="00CB4CAB" w:rsidP="003F6EB7">
            <w:pPr>
              <w:jc w:val="both"/>
              <w:rPr>
                <w:b/>
              </w:rPr>
            </w:pPr>
            <w:r>
              <w:rPr>
                <w:b/>
              </w:rPr>
              <w:t>rozsah</w:t>
            </w:r>
          </w:p>
        </w:tc>
        <w:tc>
          <w:tcPr>
            <w:tcW w:w="709" w:type="dxa"/>
          </w:tcPr>
          <w:p w14:paraId="1209743E" w14:textId="77777777" w:rsidR="00CB4CAB" w:rsidRDefault="00D71D38" w:rsidP="00D71D38">
            <w:pPr>
              <w:jc w:val="both"/>
            </w:pPr>
            <w:r>
              <w:t>40</w:t>
            </w:r>
          </w:p>
        </w:tc>
        <w:tc>
          <w:tcPr>
            <w:tcW w:w="709" w:type="dxa"/>
            <w:gridSpan w:val="2"/>
            <w:shd w:val="clear" w:color="auto" w:fill="F7CAAC"/>
          </w:tcPr>
          <w:p w14:paraId="0FBD16D7" w14:textId="77777777" w:rsidR="00CB4CAB" w:rsidRDefault="00CB4CAB" w:rsidP="003F6EB7">
            <w:pPr>
              <w:jc w:val="both"/>
              <w:rPr>
                <w:b/>
              </w:rPr>
            </w:pPr>
            <w:r>
              <w:rPr>
                <w:b/>
              </w:rPr>
              <w:t>do kdy</w:t>
            </w:r>
          </w:p>
        </w:tc>
        <w:tc>
          <w:tcPr>
            <w:tcW w:w="1387" w:type="dxa"/>
            <w:gridSpan w:val="2"/>
          </w:tcPr>
          <w:p w14:paraId="6421DEF1" w14:textId="77777777" w:rsidR="00CB4CAB" w:rsidRDefault="00D87AD4" w:rsidP="003F6EB7">
            <w:pPr>
              <w:jc w:val="both"/>
            </w:pPr>
            <w:r>
              <w:t>N</w:t>
            </w:r>
          </w:p>
        </w:tc>
      </w:tr>
      <w:tr w:rsidR="00CB4CAB" w14:paraId="513235C5" w14:textId="77777777" w:rsidTr="00DB18BC">
        <w:tc>
          <w:tcPr>
            <w:tcW w:w="5068" w:type="dxa"/>
            <w:gridSpan w:val="3"/>
            <w:shd w:val="clear" w:color="auto" w:fill="F7CAAC"/>
          </w:tcPr>
          <w:p w14:paraId="02043764" w14:textId="77777777" w:rsidR="00CB4CAB" w:rsidRDefault="00CB4CAB" w:rsidP="003F6EB7">
            <w:pPr>
              <w:jc w:val="both"/>
              <w:rPr>
                <w:b/>
              </w:rPr>
            </w:pPr>
            <w:r>
              <w:rPr>
                <w:b/>
              </w:rPr>
              <w:t>Typ vztahu na součásti VŠ, která uskutečňuje st. program</w:t>
            </w:r>
          </w:p>
        </w:tc>
        <w:tc>
          <w:tcPr>
            <w:tcW w:w="1152" w:type="dxa"/>
            <w:gridSpan w:val="2"/>
          </w:tcPr>
          <w:p w14:paraId="76CDB6B7" w14:textId="77777777" w:rsidR="00CB4CAB" w:rsidRDefault="00D71D38" w:rsidP="003F6EB7">
            <w:pPr>
              <w:jc w:val="both"/>
            </w:pPr>
            <w:r>
              <w:t>pp</w:t>
            </w:r>
          </w:p>
        </w:tc>
        <w:tc>
          <w:tcPr>
            <w:tcW w:w="999" w:type="dxa"/>
            <w:shd w:val="clear" w:color="auto" w:fill="F7CAAC"/>
          </w:tcPr>
          <w:p w14:paraId="4CE794F1" w14:textId="77777777" w:rsidR="00CB4CAB" w:rsidRDefault="00CB4CAB" w:rsidP="003F6EB7">
            <w:pPr>
              <w:jc w:val="both"/>
              <w:rPr>
                <w:b/>
              </w:rPr>
            </w:pPr>
            <w:r>
              <w:rPr>
                <w:b/>
              </w:rPr>
              <w:t>rozsah</w:t>
            </w:r>
          </w:p>
        </w:tc>
        <w:tc>
          <w:tcPr>
            <w:tcW w:w="709" w:type="dxa"/>
          </w:tcPr>
          <w:p w14:paraId="6B49CDAC" w14:textId="77777777" w:rsidR="00CB4CAB" w:rsidRDefault="00D71D38" w:rsidP="003F6EB7">
            <w:pPr>
              <w:jc w:val="both"/>
            </w:pPr>
            <w:r>
              <w:t>40</w:t>
            </w:r>
          </w:p>
        </w:tc>
        <w:tc>
          <w:tcPr>
            <w:tcW w:w="709" w:type="dxa"/>
            <w:gridSpan w:val="2"/>
            <w:shd w:val="clear" w:color="auto" w:fill="F7CAAC"/>
          </w:tcPr>
          <w:p w14:paraId="09641D73" w14:textId="77777777" w:rsidR="00CB4CAB" w:rsidRDefault="00CB4CAB" w:rsidP="003F6EB7">
            <w:pPr>
              <w:jc w:val="both"/>
              <w:rPr>
                <w:b/>
              </w:rPr>
            </w:pPr>
            <w:r>
              <w:rPr>
                <w:b/>
              </w:rPr>
              <w:t>do kdy</w:t>
            </w:r>
          </w:p>
        </w:tc>
        <w:tc>
          <w:tcPr>
            <w:tcW w:w="1387" w:type="dxa"/>
            <w:gridSpan w:val="2"/>
          </w:tcPr>
          <w:p w14:paraId="60CA6FDC" w14:textId="77777777" w:rsidR="00CB4CAB" w:rsidRDefault="00D87AD4" w:rsidP="003F6EB7">
            <w:pPr>
              <w:jc w:val="both"/>
            </w:pPr>
            <w:r>
              <w:t>N</w:t>
            </w:r>
          </w:p>
        </w:tc>
      </w:tr>
      <w:tr w:rsidR="00CB4CAB" w14:paraId="398DBFA9" w14:textId="77777777" w:rsidTr="00DB18BC">
        <w:tc>
          <w:tcPr>
            <w:tcW w:w="6220" w:type="dxa"/>
            <w:gridSpan w:val="5"/>
            <w:shd w:val="clear" w:color="auto" w:fill="F7CAAC"/>
          </w:tcPr>
          <w:p w14:paraId="0E45A128" w14:textId="77777777" w:rsidR="00CB4CAB" w:rsidRDefault="00CB4CAB" w:rsidP="003F6EB7">
            <w:pPr>
              <w:jc w:val="both"/>
            </w:pPr>
            <w:r>
              <w:rPr>
                <w:b/>
              </w:rPr>
              <w:t>Další současná působení jako akademický pracovník na jiných VŠ</w:t>
            </w:r>
          </w:p>
        </w:tc>
        <w:tc>
          <w:tcPr>
            <w:tcW w:w="1708" w:type="dxa"/>
            <w:gridSpan w:val="2"/>
            <w:shd w:val="clear" w:color="auto" w:fill="F7CAAC"/>
          </w:tcPr>
          <w:p w14:paraId="20444629" w14:textId="77777777" w:rsidR="00CB4CAB" w:rsidRDefault="00CB4CAB" w:rsidP="003F6EB7">
            <w:pPr>
              <w:jc w:val="both"/>
              <w:rPr>
                <w:b/>
              </w:rPr>
            </w:pPr>
            <w:r>
              <w:rPr>
                <w:b/>
              </w:rPr>
              <w:t>typ prac. vztahu</w:t>
            </w:r>
          </w:p>
        </w:tc>
        <w:tc>
          <w:tcPr>
            <w:tcW w:w="2096" w:type="dxa"/>
            <w:gridSpan w:val="4"/>
            <w:shd w:val="clear" w:color="auto" w:fill="F7CAAC"/>
          </w:tcPr>
          <w:p w14:paraId="7644696F" w14:textId="77777777" w:rsidR="00CB4CAB" w:rsidRDefault="00CB4CAB" w:rsidP="003F6EB7">
            <w:pPr>
              <w:jc w:val="both"/>
              <w:rPr>
                <w:b/>
              </w:rPr>
            </w:pPr>
            <w:r>
              <w:rPr>
                <w:b/>
              </w:rPr>
              <w:t>rozsah</w:t>
            </w:r>
          </w:p>
        </w:tc>
      </w:tr>
      <w:tr w:rsidR="00CB4CAB" w14:paraId="535BCFA6" w14:textId="77777777" w:rsidTr="00DB18BC">
        <w:tc>
          <w:tcPr>
            <w:tcW w:w="6220" w:type="dxa"/>
            <w:gridSpan w:val="5"/>
          </w:tcPr>
          <w:p w14:paraId="0DFE8572" w14:textId="77777777" w:rsidR="00CB4CAB" w:rsidRDefault="00CB4CAB" w:rsidP="003F6EB7">
            <w:pPr>
              <w:jc w:val="both"/>
            </w:pPr>
          </w:p>
        </w:tc>
        <w:tc>
          <w:tcPr>
            <w:tcW w:w="1708" w:type="dxa"/>
            <w:gridSpan w:val="2"/>
          </w:tcPr>
          <w:p w14:paraId="78523217" w14:textId="77777777" w:rsidR="00CB4CAB" w:rsidRDefault="00CB4CAB" w:rsidP="003F6EB7">
            <w:pPr>
              <w:jc w:val="both"/>
            </w:pPr>
          </w:p>
        </w:tc>
        <w:tc>
          <w:tcPr>
            <w:tcW w:w="2096" w:type="dxa"/>
            <w:gridSpan w:val="4"/>
          </w:tcPr>
          <w:p w14:paraId="045887BB" w14:textId="77777777" w:rsidR="00CB4CAB" w:rsidRDefault="00CB4CAB" w:rsidP="003F6EB7">
            <w:pPr>
              <w:jc w:val="both"/>
            </w:pPr>
          </w:p>
        </w:tc>
      </w:tr>
      <w:tr w:rsidR="00CB4CAB" w14:paraId="162418C6" w14:textId="77777777" w:rsidTr="00DB18BC">
        <w:tc>
          <w:tcPr>
            <w:tcW w:w="6220" w:type="dxa"/>
            <w:gridSpan w:val="5"/>
          </w:tcPr>
          <w:p w14:paraId="0439EE6C" w14:textId="77777777" w:rsidR="00CB4CAB" w:rsidRDefault="00CB4CAB" w:rsidP="003F6EB7">
            <w:pPr>
              <w:jc w:val="both"/>
            </w:pPr>
          </w:p>
        </w:tc>
        <w:tc>
          <w:tcPr>
            <w:tcW w:w="1708" w:type="dxa"/>
            <w:gridSpan w:val="2"/>
          </w:tcPr>
          <w:p w14:paraId="3D7C53EA" w14:textId="77777777" w:rsidR="00CB4CAB" w:rsidRDefault="00CB4CAB" w:rsidP="003F6EB7">
            <w:pPr>
              <w:jc w:val="both"/>
            </w:pPr>
          </w:p>
        </w:tc>
        <w:tc>
          <w:tcPr>
            <w:tcW w:w="2096" w:type="dxa"/>
            <w:gridSpan w:val="4"/>
          </w:tcPr>
          <w:p w14:paraId="65AC1810" w14:textId="77777777" w:rsidR="00CB4CAB" w:rsidRDefault="00CB4CAB" w:rsidP="003F6EB7">
            <w:pPr>
              <w:jc w:val="both"/>
            </w:pPr>
          </w:p>
        </w:tc>
      </w:tr>
      <w:tr w:rsidR="00CB4CAB" w14:paraId="0E699F24" w14:textId="77777777" w:rsidTr="00DB18BC">
        <w:tc>
          <w:tcPr>
            <w:tcW w:w="6220" w:type="dxa"/>
            <w:gridSpan w:val="5"/>
          </w:tcPr>
          <w:p w14:paraId="01D71A2F" w14:textId="77777777" w:rsidR="00CB4CAB" w:rsidRDefault="00CB4CAB" w:rsidP="003F6EB7">
            <w:pPr>
              <w:jc w:val="both"/>
            </w:pPr>
          </w:p>
        </w:tc>
        <w:tc>
          <w:tcPr>
            <w:tcW w:w="1708" w:type="dxa"/>
            <w:gridSpan w:val="2"/>
          </w:tcPr>
          <w:p w14:paraId="34141DAB" w14:textId="77777777" w:rsidR="00CB4CAB" w:rsidRDefault="00CB4CAB" w:rsidP="003F6EB7">
            <w:pPr>
              <w:jc w:val="both"/>
            </w:pPr>
          </w:p>
        </w:tc>
        <w:tc>
          <w:tcPr>
            <w:tcW w:w="2096" w:type="dxa"/>
            <w:gridSpan w:val="4"/>
          </w:tcPr>
          <w:p w14:paraId="02C3037E" w14:textId="77777777" w:rsidR="00CB4CAB" w:rsidRDefault="00CB4CAB" w:rsidP="003F6EB7">
            <w:pPr>
              <w:jc w:val="both"/>
            </w:pPr>
          </w:p>
        </w:tc>
      </w:tr>
      <w:tr w:rsidR="00CB4CAB" w14:paraId="476571CF" w14:textId="77777777" w:rsidTr="00DB18BC">
        <w:tc>
          <w:tcPr>
            <w:tcW w:w="6220" w:type="dxa"/>
            <w:gridSpan w:val="5"/>
          </w:tcPr>
          <w:p w14:paraId="050ADB8F" w14:textId="77777777" w:rsidR="00CB4CAB" w:rsidRDefault="00CB4CAB" w:rsidP="003F6EB7">
            <w:pPr>
              <w:jc w:val="both"/>
            </w:pPr>
          </w:p>
        </w:tc>
        <w:tc>
          <w:tcPr>
            <w:tcW w:w="1708" w:type="dxa"/>
            <w:gridSpan w:val="2"/>
          </w:tcPr>
          <w:p w14:paraId="0C95BF44" w14:textId="77777777" w:rsidR="00CB4CAB" w:rsidRDefault="00CB4CAB" w:rsidP="003F6EB7">
            <w:pPr>
              <w:jc w:val="both"/>
            </w:pPr>
          </w:p>
        </w:tc>
        <w:tc>
          <w:tcPr>
            <w:tcW w:w="2096" w:type="dxa"/>
            <w:gridSpan w:val="4"/>
          </w:tcPr>
          <w:p w14:paraId="67D73DA9" w14:textId="77777777" w:rsidR="00CB4CAB" w:rsidRDefault="00CB4CAB" w:rsidP="003F6EB7">
            <w:pPr>
              <w:jc w:val="both"/>
            </w:pPr>
          </w:p>
        </w:tc>
      </w:tr>
      <w:tr w:rsidR="00CB4CAB" w14:paraId="3D0BC5BF" w14:textId="77777777" w:rsidTr="003F6EB7">
        <w:tc>
          <w:tcPr>
            <w:tcW w:w="10024" w:type="dxa"/>
            <w:gridSpan w:val="11"/>
            <w:shd w:val="clear" w:color="auto" w:fill="F7CAAC"/>
          </w:tcPr>
          <w:p w14:paraId="19CBDDE1" w14:textId="77777777"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14:paraId="3C777179" w14:textId="77777777" w:rsidTr="00CB4CAB">
        <w:trPr>
          <w:trHeight w:val="324"/>
        </w:trPr>
        <w:tc>
          <w:tcPr>
            <w:tcW w:w="10024" w:type="dxa"/>
            <w:gridSpan w:val="11"/>
            <w:tcBorders>
              <w:top w:val="nil"/>
            </w:tcBorders>
          </w:tcPr>
          <w:p w14:paraId="2055ABFF" w14:textId="77777777" w:rsidR="00CB4CAB" w:rsidRDefault="00F45FD0" w:rsidP="00F45FD0">
            <w:pPr>
              <w:jc w:val="both"/>
            </w:pPr>
            <w:r w:rsidRPr="00EF0A51">
              <w:t>Řízení podnikových procesů</w:t>
            </w:r>
            <w:r>
              <w:t xml:space="preserve"> </w:t>
            </w:r>
            <w:r w:rsidR="00CB4CAB">
              <w:t xml:space="preserve">– přednášející </w:t>
            </w:r>
            <w:r w:rsidR="00D71D38">
              <w:t>(</w:t>
            </w:r>
            <w:r>
              <w:t>15</w:t>
            </w:r>
            <w:r w:rsidR="00CB4CAB">
              <w:t>%</w:t>
            </w:r>
            <w:r w:rsidR="00D71D38">
              <w:t>)</w:t>
            </w:r>
          </w:p>
          <w:p w14:paraId="74BC186D" w14:textId="5DE39541" w:rsidR="00F45FD0" w:rsidRDefault="00F45FD0" w:rsidP="00F45FD0">
            <w:pPr>
              <w:jc w:val="both"/>
            </w:pPr>
            <w:r w:rsidRPr="00C07E19">
              <w:t>Business Process Management</w:t>
            </w:r>
            <w:r>
              <w:t xml:space="preserve"> – přednášející (15%)</w:t>
            </w:r>
          </w:p>
          <w:p w14:paraId="64488352" w14:textId="77777777" w:rsidR="00F45FD0" w:rsidRDefault="00F45FD0" w:rsidP="00F45FD0">
            <w:pPr>
              <w:jc w:val="both"/>
            </w:pPr>
            <w:r w:rsidRPr="00300270">
              <w:t>Strategický management</w:t>
            </w:r>
            <w:r>
              <w:t xml:space="preserve"> – přednášející (40%)</w:t>
            </w:r>
          </w:p>
          <w:p w14:paraId="07AE1565" w14:textId="04475952" w:rsidR="00F45FD0" w:rsidRDefault="00F45FD0" w:rsidP="00F45FD0">
            <w:pPr>
              <w:jc w:val="both"/>
            </w:pPr>
            <w:r>
              <w:t>Strategic M</w:t>
            </w:r>
            <w:r w:rsidRPr="00AE35A6">
              <w:t>anagement</w:t>
            </w:r>
            <w:r>
              <w:t xml:space="preserve"> – přednášející (40%)</w:t>
            </w:r>
          </w:p>
        </w:tc>
      </w:tr>
      <w:tr w:rsidR="00CB4CAB" w14:paraId="05C96CF3" w14:textId="77777777" w:rsidTr="003F6EB7">
        <w:tc>
          <w:tcPr>
            <w:tcW w:w="10024" w:type="dxa"/>
            <w:gridSpan w:val="11"/>
            <w:shd w:val="clear" w:color="auto" w:fill="F7CAAC"/>
          </w:tcPr>
          <w:p w14:paraId="4D49081F" w14:textId="77777777" w:rsidR="00CB4CAB" w:rsidRDefault="00CB4CAB" w:rsidP="003F6EB7">
            <w:pPr>
              <w:jc w:val="both"/>
            </w:pPr>
            <w:r>
              <w:rPr>
                <w:b/>
              </w:rPr>
              <w:t xml:space="preserve">Údaje o vzdělání na VŠ </w:t>
            </w:r>
          </w:p>
        </w:tc>
      </w:tr>
      <w:tr w:rsidR="00CB4CAB" w14:paraId="477E8FB5" w14:textId="77777777" w:rsidTr="003F6EB7">
        <w:trPr>
          <w:trHeight w:val="595"/>
        </w:trPr>
        <w:tc>
          <w:tcPr>
            <w:tcW w:w="10024" w:type="dxa"/>
            <w:gridSpan w:val="11"/>
          </w:tcPr>
          <w:p w14:paraId="1B655808" w14:textId="77777777" w:rsidR="002542C2" w:rsidRPr="002542C2" w:rsidRDefault="002542C2" w:rsidP="003F6EB7">
            <w:pPr>
              <w:jc w:val="both"/>
            </w:pPr>
            <w:r w:rsidRPr="002542C2">
              <w:t>2013 UTB ve Zlíně, Fakulta managementu a ekonomiky, obor Management a ekonomika (</w:t>
            </w:r>
            <w:r w:rsidRPr="00987B8F">
              <w:rPr>
                <w:b/>
              </w:rPr>
              <w:t>Ph.D</w:t>
            </w:r>
            <w:r w:rsidRPr="002542C2">
              <w:t>.)</w:t>
            </w:r>
          </w:p>
          <w:p w14:paraId="19EEF5C3" w14:textId="77777777" w:rsidR="00CB4CAB" w:rsidRPr="002542C2" w:rsidRDefault="002542C2" w:rsidP="003F6EB7">
            <w:pPr>
              <w:jc w:val="both"/>
            </w:pPr>
            <w:r w:rsidRPr="002542C2">
              <w:t xml:space="preserve">2008  UTB ve Zlíně, Fakulta managementu a ekonomiky, </w:t>
            </w:r>
            <w:r w:rsidR="00CB4CAB" w:rsidRPr="002542C2">
              <w:t xml:space="preserve">obor Podniková ekonomika </w:t>
            </w:r>
            <w:r w:rsidRPr="002542C2">
              <w:t>(</w:t>
            </w:r>
            <w:r w:rsidR="00CB4CAB" w:rsidRPr="00987B8F">
              <w:rPr>
                <w:b/>
              </w:rPr>
              <w:t>Ing</w:t>
            </w:r>
            <w:r w:rsidR="00CB4CAB" w:rsidRPr="002542C2">
              <w:t>.</w:t>
            </w:r>
            <w:r w:rsidRPr="002542C2">
              <w:t>)</w:t>
            </w:r>
          </w:p>
          <w:p w14:paraId="7F56FEEC" w14:textId="77777777" w:rsidR="00CB4CAB" w:rsidRDefault="00CB4CAB" w:rsidP="003F6EB7">
            <w:pPr>
              <w:jc w:val="both"/>
              <w:rPr>
                <w:b/>
              </w:rPr>
            </w:pPr>
          </w:p>
        </w:tc>
      </w:tr>
      <w:tr w:rsidR="00CB4CAB" w14:paraId="291AA5B4" w14:textId="77777777" w:rsidTr="003F6EB7">
        <w:tc>
          <w:tcPr>
            <w:tcW w:w="10024" w:type="dxa"/>
            <w:gridSpan w:val="11"/>
            <w:shd w:val="clear" w:color="auto" w:fill="F7CAAC"/>
          </w:tcPr>
          <w:p w14:paraId="5D5BE2DA" w14:textId="77777777" w:rsidR="00CB4CAB" w:rsidRDefault="00CB4CAB" w:rsidP="003F6EB7">
            <w:pPr>
              <w:jc w:val="both"/>
              <w:rPr>
                <w:b/>
              </w:rPr>
            </w:pPr>
            <w:r>
              <w:rPr>
                <w:b/>
              </w:rPr>
              <w:t>Údaje o odborném působení od absolvování VŠ</w:t>
            </w:r>
          </w:p>
        </w:tc>
      </w:tr>
      <w:tr w:rsidR="00CB4CAB" w14:paraId="6E56E035" w14:textId="77777777" w:rsidTr="003F6EB7">
        <w:trPr>
          <w:trHeight w:val="465"/>
        </w:trPr>
        <w:tc>
          <w:tcPr>
            <w:tcW w:w="10024" w:type="dxa"/>
            <w:gridSpan w:val="11"/>
          </w:tcPr>
          <w:p w14:paraId="7E53C26E" w14:textId="77777777" w:rsidR="00CB4CAB" w:rsidRDefault="00CB4CAB" w:rsidP="003F6EB7">
            <w:pPr>
              <w:jc w:val="both"/>
            </w:pPr>
            <w:r>
              <w:t>2011 - dosud – Univerzita Tomáše Bati ve Zlíně, Fakulta managementu a ekonomiky, Ústav podnikové ekonomiky, odborný asistent</w:t>
            </w:r>
          </w:p>
        </w:tc>
      </w:tr>
      <w:tr w:rsidR="00CB4CAB" w14:paraId="709D63B3" w14:textId="77777777" w:rsidTr="003F6EB7">
        <w:trPr>
          <w:trHeight w:val="250"/>
        </w:trPr>
        <w:tc>
          <w:tcPr>
            <w:tcW w:w="10024" w:type="dxa"/>
            <w:gridSpan w:val="11"/>
            <w:shd w:val="clear" w:color="auto" w:fill="F7CAAC"/>
          </w:tcPr>
          <w:p w14:paraId="15E440FA" w14:textId="77777777" w:rsidR="00CB4CAB" w:rsidRDefault="00CB4CAB" w:rsidP="003F6EB7">
            <w:pPr>
              <w:jc w:val="both"/>
            </w:pPr>
            <w:r>
              <w:rPr>
                <w:b/>
              </w:rPr>
              <w:t>Zkušenosti s vedením kvalifikačních a rigorózních prací</w:t>
            </w:r>
          </w:p>
        </w:tc>
      </w:tr>
      <w:tr w:rsidR="00CB4CAB" w14:paraId="0EB9DCFC" w14:textId="77777777" w:rsidTr="00D34115">
        <w:trPr>
          <w:trHeight w:val="298"/>
        </w:trPr>
        <w:tc>
          <w:tcPr>
            <w:tcW w:w="10024" w:type="dxa"/>
            <w:gridSpan w:val="11"/>
          </w:tcPr>
          <w:p w14:paraId="6106C2A9" w14:textId="77777777" w:rsidR="008B68BE" w:rsidRDefault="008B68BE" w:rsidP="008B68BE">
            <w:pPr>
              <w:jc w:val="both"/>
            </w:pPr>
            <w:r>
              <w:t xml:space="preserve">Počet vedených bakalářských prací – 36 </w:t>
            </w:r>
          </w:p>
          <w:p w14:paraId="5B66B851" w14:textId="77777777" w:rsidR="00CB4CAB" w:rsidRDefault="008B68BE" w:rsidP="003F6EB7">
            <w:pPr>
              <w:jc w:val="both"/>
            </w:pPr>
            <w:r>
              <w:t>Počet vedených diplomových prací – 17</w:t>
            </w:r>
          </w:p>
        </w:tc>
      </w:tr>
      <w:tr w:rsidR="00CB4CAB" w14:paraId="51614052" w14:textId="77777777" w:rsidTr="003F6EB7">
        <w:trPr>
          <w:cantSplit/>
        </w:trPr>
        <w:tc>
          <w:tcPr>
            <w:tcW w:w="3347" w:type="dxa"/>
            <w:gridSpan w:val="2"/>
            <w:tcBorders>
              <w:top w:val="single" w:sz="12" w:space="0" w:color="auto"/>
            </w:tcBorders>
            <w:shd w:val="clear" w:color="auto" w:fill="F7CAAC"/>
          </w:tcPr>
          <w:p w14:paraId="0B5F760F" w14:textId="77777777"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6840CE00" w14:textId="77777777" w:rsidR="00CB4CAB" w:rsidRDefault="00CB4CAB" w:rsidP="003F6EB7">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192BCAD1" w14:textId="77777777"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0106E38" w14:textId="77777777" w:rsidR="00CB4CAB" w:rsidRDefault="00CB4CAB" w:rsidP="003F6EB7">
            <w:pPr>
              <w:jc w:val="both"/>
              <w:rPr>
                <w:b/>
              </w:rPr>
            </w:pPr>
            <w:r>
              <w:rPr>
                <w:b/>
              </w:rPr>
              <w:t>Ohlasy publikací</w:t>
            </w:r>
          </w:p>
        </w:tc>
      </w:tr>
      <w:tr w:rsidR="00CB4CAB" w14:paraId="246F63CE" w14:textId="77777777" w:rsidTr="003F6EB7">
        <w:trPr>
          <w:cantSplit/>
        </w:trPr>
        <w:tc>
          <w:tcPr>
            <w:tcW w:w="3347" w:type="dxa"/>
            <w:gridSpan w:val="2"/>
          </w:tcPr>
          <w:p w14:paraId="1AED6BCC" w14:textId="77777777" w:rsidR="00CB4CAB" w:rsidRDefault="00CB4CAB" w:rsidP="003F6EB7">
            <w:pPr>
              <w:jc w:val="both"/>
            </w:pPr>
          </w:p>
        </w:tc>
        <w:tc>
          <w:tcPr>
            <w:tcW w:w="2245" w:type="dxa"/>
            <w:gridSpan w:val="2"/>
          </w:tcPr>
          <w:p w14:paraId="214D3B11" w14:textId="77777777" w:rsidR="00CB4CAB" w:rsidRDefault="00CB4CAB" w:rsidP="003F6EB7">
            <w:pPr>
              <w:jc w:val="both"/>
            </w:pPr>
          </w:p>
        </w:tc>
        <w:tc>
          <w:tcPr>
            <w:tcW w:w="2413" w:type="dxa"/>
            <w:gridSpan w:val="4"/>
            <w:tcBorders>
              <w:right w:val="single" w:sz="12" w:space="0" w:color="auto"/>
            </w:tcBorders>
          </w:tcPr>
          <w:p w14:paraId="2ADFB95E" w14:textId="77777777" w:rsidR="00CB4CAB" w:rsidRDefault="00CB4CAB" w:rsidP="003F6EB7">
            <w:pPr>
              <w:jc w:val="both"/>
            </w:pPr>
          </w:p>
        </w:tc>
        <w:tc>
          <w:tcPr>
            <w:tcW w:w="632" w:type="dxa"/>
            <w:tcBorders>
              <w:left w:val="single" w:sz="12" w:space="0" w:color="auto"/>
            </w:tcBorders>
            <w:shd w:val="clear" w:color="auto" w:fill="F7CAAC"/>
          </w:tcPr>
          <w:p w14:paraId="63D71BD8" w14:textId="77777777" w:rsidR="00CB4CAB" w:rsidRDefault="00CB4CAB" w:rsidP="003F6EB7">
            <w:pPr>
              <w:jc w:val="both"/>
            </w:pPr>
            <w:r>
              <w:rPr>
                <w:b/>
              </w:rPr>
              <w:t>WOS</w:t>
            </w:r>
          </w:p>
        </w:tc>
        <w:tc>
          <w:tcPr>
            <w:tcW w:w="693" w:type="dxa"/>
            <w:shd w:val="clear" w:color="auto" w:fill="F7CAAC"/>
          </w:tcPr>
          <w:p w14:paraId="4E541F5C" w14:textId="77777777" w:rsidR="00CB4CAB" w:rsidRDefault="00CB4CAB" w:rsidP="003F6EB7">
            <w:pPr>
              <w:jc w:val="both"/>
              <w:rPr>
                <w:sz w:val="18"/>
              </w:rPr>
            </w:pPr>
            <w:r>
              <w:rPr>
                <w:b/>
                <w:sz w:val="18"/>
              </w:rPr>
              <w:t>Scopus</w:t>
            </w:r>
          </w:p>
        </w:tc>
        <w:tc>
          <w:tcPr>
            <w:tcW w:w="694" w:type="dxa"/>
            <w:shd w:val="clear" w:color="auto" w:fill="F7CAAC"/>
          </w:tcPr>
          <w:p w14:paraId="0C43E9DC" w14:textId="77777777" w:rsidR="00CB4CAB" w:rsidRDefault="00CB4CAB" w:rsidP="003F6EB7">
            <w:pPr>
              <w:jc w:val="both"/>
            </w:pPr>
            <w:r>
              <w:rPr>
                <w:b/>
                <w:sz w:val="18"/>
              </w:rPr>
              <w:t>ostatní</w:t>
            </w:r>
          </w:p>
        </w:tc>
      </w:tr>
      <w:tr w:rsidR="00CB4CAB" w14:paraId="2ABD32DC" w14:textId="77777777" w:rsidTr="003F6EB7">
        <w:trPr>
          <w:cantSplit/>
          <w:trHeight w:val="70"/>
        </w:trPr>
        <w:tc>
          <w:tcPr>
            <w:tcW w:w="3347" w:type="dxa"/>
            <w:gridSpan w:val="2"/>
            <w:shd w:val="clear" w:color="auto" w:fill="F7CAAC"/>
          </w:tcPr>
          <w:p w14:paraId="6054A93B" w14:textId="77777777" w:rsidR="00CB4CAB" w:rsidRDefault="00CB4CAB" w:rsidP="003F6EB7">
            <w:pPr>
              <w:jc w:val="both"/>
            </w:pPr>
            <w:r>
              <w:rPr>
                <w:b/>
              </w:rPr>
              <w:t>Obor jmenovacího řízení</w:t>
            </w:r>
          </w:p>
        </w:tc>
        <w:tc>
          <w:tcPr>
            <w:tcW w:w="2245" w:type="dxa"/>
            <w:gridSpan w:val="2"/>
            <w:shd w:val="clear" w:color="auto" w:fill="F7CAAC"/>
          </w:tcPr>
          <w:p w14:paraId="2AED1CA5" w14:textId="77777777" w:rsidR="00CB4CAB" w:rsidRDefault="00CB4CAB" w:rsidP="003F6EB7">
            <w:pPr>
              <w:jc w:val="both"/>
            </w:pPr>
            <w:r>
              <w:rPr>
                <w:b/>
              </w:rPr>
              <w:t>Rok udělení hodnosti</w:t>
            </w:r>
          </w:p>
        </w:tc>
        <w:tc>
          <w:tcPr>
            <w:tcW w:w="2413" w:type="dxa"/>
            <w:gridSpan w:val="4"/>
            <w:tcBorders>
              <w:right w:val="single" w:sz="12" w:space="0" w:color="auto"/>
            </w:tcBorders>
            <w:shd w:val="clear" w:color="auto" w:fill="F7CAAC"/>
          </w:tcPr>
          <w:p w14:paraId="6570A21B" w14:textId="77777777" w:rsidR="00CB4CAB" w:rsidRDefault="00CB4CAB" w:rsidP="003F6EB7">
            <w:pPr>
              <w:jc w:val="both"/>
            </w:pPr>
            <w:r>
              <w:rPr>
                <w:b/>
              </w:rPr>
              <w:t>Řízení konáno na VŠ</w:t>
            </w:r>
          </w:p>
        </w:tc>
        <w:tc>
          <w:tcPr>
            <w:tcW w:w="632" w:type="dxa"/>
            <w:vMerge w:val="restart"/>
            <w:tcBorders>
              <w:left w:val="single" w:sz="12" w:space="0" w:color="auto"/>
            </w:tcBorders>
          </w:tcPr>
          <w:p w14:paraId="2D07E08B" w14:textId="77777777" w:rsidR="00CB4CAB" w:rsidRDefault="005B2559" w:rsidP="003F6EB7">
            <w:pPr>
              <w:jc w:val="both"/>
              <w:rPr>
                <w:b/>
              </w:rPr>
            </w:pPr>
            <w:r>
              <w:rPr>
                <w:b/>
              </w:rPr>
              <w:t>0</w:t>
            </w:r>
          </w:p>
        </w:tc>
        <w:tc>
          <w:tcPr>
            <w:tcW w:w="693" w:type="dxa"/>
            <w:vMerge w:val="restart"/>
          </w:tcPr>
          <w:p w14:paraId="223DFC34" w14:textId="77777777" w:rsidR="00CB4CAB" w:rsidRDefault="00BE6AD8" w:rsidP="003F6EB7">
            <w:pPr>
              <w:jc w:val="both"/>
              <w:rPr>
                <w:b/>
              </w:rPr>
            </w:pPr>
            <w:r>
              <w:rPr>
                <w:b/>
              </w:rPr>
              <w:t>3</w:t>
            </w:r>
          </w:p>
        </w:tc>
        <w:tc>
          <w:tcPr>
            <w:tcW w:w="694" w:type="dxa"/>
            <w:vMerge w:val="restart"/>
          </w:tcPr>
          <w:p w14:paraId="3F012A36" w14:textId="77777777" w:rsidR="00CB4CAB" w:rsidRDefault="005B2559" w:rsidP="003F6EB7">
            <w:pPr>
              <w:jc w:val="both"/>
              <w:rPr>
                <w:b/>
              </w:rPr>
            </w:pPr>
            <w:r>
              <w:rPr>
                <w:b/>
              </w:rPr>
              <w:t>0</w:t>
            </w:r>
          </w:p>
        </w:tc>
      </w:tr>
      <w:tr w:rsidR="00CB4CAB" w14:paraId="5D59199E" w14:textId="77777777" w:rsidTr="003F6EB7">
        <w:trPr>
          <w:trHeight w:val="205"/>
        </w:trPr>
        <w:tc>
          <w:tcPr>
            <w:tcW w:w="3347" w:type="dxa"/>
            <w:gridSpan w:val="2"/>
          </w:tcPr>
          <w:p w14:paraId="3754E236" w14:textId="77777777" w:rsidR="00CB4CAB" w:rsidRDefault="00CB4CAB" w:rsidP="003F6EB7">
            <w:pPr>
              <w:jc w:val="both"/>
            </w:pPr>
          </w:p>
        </w:tc>
        <w:tc>
          <w:tcPr>
            <w:tcW w:w="2245" w:type="dxa"/>
            <w:gridSpan w:val="2"/>
          </w:tcPr>
          <w:p w14:paraId="4E77059C" w14:textId="77777777" w:rsidR="00CB4CAB" w:rsidRDefault="00CB4CAB" w:rsidP="003F6EB7">
            <w:pPr>
              <w:jc w:val="both"/>
            </w:pPr>
          </w:p>
        </w:tc>
        <w:tc>
          <w:tcPr>
            <w:tcW w:w="2413" w:type="dxa"/>
            <w:gridSpan w:val="4"/>
            <w:tcBorders>
              <w:right w:val="single" w:sz="12" w:space="0" w:color="auto"/>
            </w:tcBorders>
          </w:tcPr>
          <w:p w14:paraId="471F2343" w14:textId="77777777" w:rsidR="00CB4CAB" w:rsidRDefault="00CB4CAB" w:rsidP="003F6EB7">
            <w:pPr>
              <w:jc w:val="both"/>
            </w:pPr>
          </w:p>
        </w:tc>
        <w:tc>
          <w:tcPr>
            <w:tcW w:w="632" w:type="dxa"/>
            <w:vMerge/>
            <w:tcBorders>
              <w:left w:val="single" w:sz="12" w:space="0" w:color="auto"/>
            </w:tcBorders>
            <w:vAlign w:val="center"/>
          </w:tcPr>
          <w:p w14:paraId="1098A945" w14:textId="77777777" w:rsidR="00CB4CAB" w:rsidRDefault="00CB4CAB" w:rsidP="003F6EB7">
            <w:pPr>
              <w:rPr>
                <w:b/>
              </w:rPr>
            </w:pPr>
          </w:p>
        </w:tc>
        <w:tc>
          <w:tcPr>
            <w:tcW w:w="693" w:type="dxa"/>
            <w:vMerge/>
            <w:vAlign w:val="center"/>
          </w:tcPr>
          <w:p w14:paraId="4BA26D12" w14:textId="77777777" w:rsidR="00CB4CAB" w:rsidRDefault="00CB4CAB" w:rsidP="003F6EB7">
            <w:pPr>
              <w:rPr>
                <w:b/>
              </w:rPr>
            </w:pPr>
          </w:p>
        </w:tc>
        <w:tc>
          <w:tcPr>
            <w:tcW w:w="694" w:type="dxa"/>
            <w:vMerge/>
            <w:vAlign w:val="center"/>
          </w:tcPr>
          <w:p w14:paraId="313F1D70" w14:textId="77777777" w:rsidR="00CB4CAB" w:rsidRDefault="00CB4CAB" w:rsidP="003F6EB7">
            <w:pPr>
              <w:rPr>
                <w:b/>
              </w:rPr>
            </w:pPr>
          </w:p>
        </w:tc>
      </w:tr>
      <w:tr w:rsidR="00CB4CAB" w14:paraId="1EF68901" w14:textId="77777777" w:rsidTr="003F6EB7">
        <w:tc>
          <w:tcPr>
            <w:tcW w:w="10024" w:type="dxa"/>
            <w:gridSpan w:val="11"/>
            <w:shd w:val="clear" w:color="auto" w:fill="F7CAAC"/>
          </w:tcPr>
          <w:p w14:paraId="3E38AAA0" w14:textId="77777777"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RPr="00890332" w14:paraId="0ABF31BE" w14:textId="77777777" w:rsidTr="003F6EB7">
        <w:trPr>
          <w:trHeight w:val="2347"/>
        </w:trPr>
        <w:tc>
          <w:tcPr>
            <w:tcW w:w="10024" w:type="dxa"/>
            <w:gridSpan w:val="11"/>
          </w:tcPr>
          <w:p w14:paraId="72F2ACC6" w14:textId="77777777" w:rsidR="00690E31" w:rsidRDefault="00690E31" w:rsidP="00690E31">
            <w:pPr>
              <w:jc w:val="both"/>
            </w:pPr>
            <w:r>
              <w:t xml:space="preserve">SLINTÁK, K., BRIŠ, P., JURIGOVÁ, Z. Innovative Company: A Story of Linet. </w:t>
            </w:r>
            <w:r w:rsidRPr="004D5CD3">
              <w:rPr>
                <w:i/>
              </w:rPr>
              <w:t>Journal of Security and Sustainability</w:t>
            </w:r>
            <w:r>
              <w:t xml:space="preserve">. 2018, Issues 7, Issue 3, pp. 533-548. ISSN 2029-7017. </w:t>
            </w:r>
            <w:hyperlink r:id="rId68" w:history="1">
              <w:r w:rsidRPr="00853D7B">
                <w:rPr>
                  <w:rStyle w:val="Hypertextovodkaz"/>
                </w:rPr>
                <w:t>http://doi.org/10.9770/jssi.2018.7.3(13)</w:t>
              </w:r>
            </w:hyperlink>
            <w:r>
              <w:t xml:space="preserve"> (90%)</w:t>
            </w:r>
          </w:p>
          <w:p w14:paraId="62DB17B9" w14:textId="77777777" w:rsidR="00CB4CAB" w:rsidRPr="00CB4CAB" w:rsidRDefault="00CB4CAB" w:rsidP="003F6EB7">
            <w:pPr>
              <w:jc w:val="both"/>
            </w:pPr>
            <w:r w:rsidRPr="00CB4CAB">
              <w:t xml:space="preserve">SLINTÁK, K., TUČKOVÁ, Z. Citizen Corporation as a form of social enterprise. </w:t>
            </w:r>
            <w:r w:rsidRPr="00CB4CAB">
              <w:rPr>
                <w:i/>
              </w:rPr>
              <w:t>Economic Annals-XXI</w:t>
            </w:r>
            <w:r w:rsidRPr="00CB4CAB">
              <w:t xml:space="preserve">. 2017, Volume 162, Issue 11-12, pp. 62-67. ISSN 1728-6220. </w:t>
            </w:r>
            <w:r w:rsidRPr="00CB4CAB">
              <w:rPr>
                <w:bCs/>
              </w:rPr>
              <w:t>DOI:</w:t>
            </w:r>
            <w:r w:rsidRPr="00CB4CAB">
              <w:rPr>
                <w:b/>
                <w:bCs/>
              </w:rPr>
              <w:t> </w:t>
            </w:r>
            <w:hyperlink r:id="rId69" w:history="1">
              <w:r w:rsidRPr="00CB4CAB">
                <w:rPr>
                  <w:rStyle w:val="Hypertextovodkaz"/>
                  <w:color w:val="auto"/>
                  <w:u w:val="none"/>
                </w:rPr>
                <w:t>https://doi.org/10.21003/ea.V162-13</w:t>
              </w:r>
            </w:hyperlink>
            <w:r w:rsidRPr="00CB4CAB">
              <w:rPr>
                <w:rStyle w:val="Hypertextovodkaz"/>
                <w:color w:val="auto"/>
                <w:u w:val="none"/>
              </w:rPr>
              <w:t xml:space="preserve"> (50%).</w:t>
            </w:r>
          </w:p>
          <w:p w14:paraId="0A29EE59" w14:textId="77777777" w:rsidR="00CB4CAB" w:rsidRPr="00CB4CAB" w:rsidRDefault="00CB4CAB" w:rsidP="003F6EB7">
            <w:pPr>
              <w:jc w:val="both"/>
            </w:pPr>
            <w:r w:rsidRPr="00CB4CAB">
              <w:t xml:space="preserve">SLINTÁK, K. Mechanistic, or Biotic Organizations: Research of Organizational Principles Towards Sustainability of Social Systems. </w:t>
            </w:r>
            <w:r w:rsidRPr="00CB4CAB">
              <w:rPr>
                <w:i/>
              </w:rPr>
              <w:t>Journal of Security &amp; Sustainability Issues.</w:t>
            </w:r>
            <w:r w:rsidRPr="00CB4CAB">
              <w:t xml:space="preserve"> 2017, Volume 7, Issue 1. ISSN 2029-7017. </w:t>
            </w:r>
            <w:hyperlink r:id="rId70" w:history="1">
              <w:r w:rsidRPr="00CB4CAB">
                <w:rPr>
                  <w:rStyle w:val="Hypertextovodkaz"/>
                  <w:color w:val="auto"/>
                  <w:u w:val="none"/>
                </w:rPr>
                <w:t>http://dx.doi.org/10.9770/jssi.2017.6.1(8)</w:t>
              </w:r>
            </w:hyperlink>
            <w:r w:rsidRPr="00CB4CAB">
              <w:rPr>
                <w:rStyle w:val="Hypertextovodkaz"/>
                <w:color w:val="auto"/>
                <w:u w:val="none"/>
              </w:rPr>
              <w:t>.</w:t>
            </w:r>
          </w:p>
          <w:p w14:paraId="05A99385" w14:textId="77777777" w:rsidR="00CB4CAB" w:rsidRPr="00CB4CAB" w:rsidRDefault="00CB4CAB" w:rsidP="003F6EB7">
            <w:pPr>
              <w:jc w:val="both"/>
            </w:pPr>
            <w:r w:rsidRPr="00CB4CAB">
              <w:t xml:space="preserve">SLINTÁK, K., ZÁVODNÁ, S., L. Finding sense in new reality: from the epoch of machines to the age of uncertainty. </w:t>
            </w:r>
            <w:r w:rsidRPr="00CB4CAB">
              <w:rPr>
                <w:i/>
              </w:rPr>
              <w:t>Human Systems Management</w:t>
            </w:r>
            <w:r w:rsidRPr="00CB4CAB">
              <w:t>. 2016. Volume 35, Issue 2, pp. 83-92. DOI: 10.3233/HSM-150856 (90%).</w:t>
            </w:r>
          </w:p>
          <w:p w14:paraId="558CF7DB" w14:textId="77777777" w:rsidR="00CB4CAB" w:rsidRPr="00CB4CAB" w:rsidRDefault="00CB4CAB" w:rsidP="003F6EB7">
            <w:pPr>
              <w:jc w:val="both"/>
            </w:pPr>
            <w:r w:rsidRPr="00CB4CAB">
              <w:t xml:space="preserve">SLINTÁK, K. Proces formování poslání na základě hlubšího pochopení firemního účelu. </w:t>
            </w:r>
            <w:r w:rsidRPr="00CB4CAB">
              <w:rPr>
                <w:i/>
              </w:rPr>
              <w:t>Scientific Papers of the University of Pardubice</w:t>
            </w:r>
            <w:r w:rsidRPr="00CB4CAB">
              <w:t>. Series D, 2016, Volume 23, Issue 38, s. 129-141. ISSN 1804-8048.</w:t>
            </w:r>
          </w:p>
          <w:p w14:paraId="1C0D82A6" w14:textId="77777777" w:rsidR="00FC0604" w:rsidRPr="00E66B0B" w:rsidRDefault="00FC0604" w:rsidP="00FC0604">
            <w:pPr>
              <w:jc w:val="both"/>
            </w:pPr>
            <w:r w:rsidRPr="00E66B0B">
              <w:rPr>
                <w:i/>
              </w:rPr>
              <w:t>Přehled projektové činnosti:</w:t>
            </w:r>
            <w:r w:rsidRPr="00E66B0B">
              <w:rPr>
                <w:i/>
                <w:color w:val="FF0000"/>
              </w:rPr>
              <w:t xml:space="preserve"> </w:t>
            </w:r>
          </w:p>
          <w:p w14:paraId="4D59D7F8" w14:textId="77777777" w:rsidR="00CB4CAB" w:rsidRPr="00890332" w:rsidRDefault="00CB4CAB" w:rsidP="003F6EB7">
            <w:pPr>
              <w:jc w:val="both"/>
            </w:pPr>
            <w:r w:rsidRPr="00CB4CAB">
              <w:t>Norway grants. NF-CZ07-ICP-4-4642015, Building a research team in the field of social economy as sources of sustainable economic growth of post-industrial European regions 2016 (člen řešitelského týmu).</w:t>
            </w:r>
          </w:p>
        </w:tc>
      </w:tr>
      <w:tr w:rsidR="00CB4CAB" w14:paraId="3E151C15" w14:textId="77777777" w:rsidTr="003F6EB7">
        <w:trPr>
          <w:trHeight w:val="218"/>
        </w:trPr>
        <w:tc>
          <w:tcPr>
            <w:tcW w:w="10024" w:type="dxa"/>
            <w:gridSpan w:val="11"/>
            <w:shd w:val="clear" w:color="auto" w:fill="F7CAAC"/>
          </w:tcPr>
          <w:p w14:paraId="63E40809" w14:textId="77777777" w:rsidR="00CB4CAB" w:rsidRDefault="00CB4CAB" w:rsidP="003F6EB7">
            <w:pPr>
              <w:rPr>
                <w:b/>
              </w:rPr>
            </w:pPr>
            <w:r>
              <w:rPr>
                <w:b/>
              </w:rPr>
              <w:t>Působení v zahraničí</w:t>
            </w:r>
          </w:p>
        </w:tc>
      </w:tr>
      <w:tr w:rsidR="00CB4CAB" w14:paraId="08E1E271" w14:textId="77777777" w:rsidTr="00CB4CAB">
        <w:trPr>
          <w:trHeight w:val="116"/>
        </w:trPr>
        <w:tc>
          <w:tcPr>
            <w:tcW w:w="10024" w:type="dxa"/>
            <w:gridSpan w:val="11"/>
          </w:tcPr>
          <w:p w14:paraId="4AE3312A" w14:textId="77777777" w:rsidR="00CB4CAB" w:rsidRDefault="00CB4CAB" w:rsidP="003F6EB7">
            <w:pPr>
              <w:rPr>
                <w:b/>
              </w:rPr>
            </w:pPr>
          </w:p>
        </w:tc>
      </w:tr>
      <w:tr w:rsidR="00CB4CAB" w14:paraId="4ED4D2B4" w14:textId="77777777" w:rsidTr="00CB4CAB">
        <w:trPr>
          <w:cantSplit/>
          <w:trHeight w:val="206"/>
        </w:trPr>
        <w:tc>
          <w:tcPr>
            <w:tcW w:w="2518" w:type="dxa"/>
            <w:shd w:val="clear" w:color="auto" w:fill="F7CAAC"/>
          </w:tcPr>
          <w:p w14:paraId="5CB8B5C8" w14:textId="77777777" w:rsidR="00CB4CAB" w:rsidRDefault="00CB4CAB" w:rsidP="003F6EB7">
            <w:pPr>
              <w:jc w:val="both"/>
              <w:rPr>
                <w:b/>
              </w:rPr>
            </w:pPr>
            <w:r>
              <w:rPr>
                <w:b/>
              </w:rPr>
              <w:t xml:space="preserve">Podpis </w:t>
            </w:r>
          </w:p>
        </w:tc>
        <w:tc>
          <w:tcPr>
            <w:tcW w:w="4701" w:type="dxa"/>
            <w:gridSpan w:val="5"/>
          </w:tcPr>
          <w:p w14:paraId="3522A45B" w14:textId="77777777" w:rsidR="00CB4CAB" w:rsidRDefault="00CB4CAB" w:rsidP="003F6EB7">
            <w:pPr>
              <w:jc w:val="both"/>
            </w:pPr>
          </w:p>
        </w:tc>
        <w:tc>
          <w:tcPr>
            <w:tcW w:w="786" w:type="dxa"/>
            <w:gridSpan w:val="2"/>
            <w:shd w:val="clear" w:color="auto" w:fill="F7CAAC"/>
          </w:tcPr>
          <w:p w14:paraId="0D0803B7" w14:textId="77777777" w:rsidR="00CB4CAB" w:rsidRDefault="00CB4CAB" w:rsidP="003F6EB7">
            <w:pPr>
              <w:jc w:val="both"/>
            </w:pPr>
            <w:r>
              <w:rPr>
                <w:b/>
              </w:rPr>
              <w:t>datum</w:t>
            </w:r>
          </w:p>
        </w:tc>
        <w:tc>
          <w:tcPr>
            <w:tcW w:w="2019" w:type="dxa"/>
            <w:gridSpan w:val="3"/>
          </w:tcPr>
          <w:p w14:paraId="07832FFE" w14:textId="77777777" w:rsidR="00CB4CAB" w:rsidRDefault="00CB4CAB" w:rsidP="003F6EB7">
            <w:pPr>
              <w:jc w:val="both"/>
            </w:pPr>
          </w:p>
        </w:tc>
      </w:tr>
    </w:tbl>
    <w:p w14:paraId="76428266" w14:textId="77777777" w:rsidR="00CB4CAB" w:rsidRDefault="00CB4CAB" w:rsidP="00694BA8">
      <w:pPr>
        <w:spacing w:after="160" w:line="259" w:lineRule="auto"/>
      </w:pPr>
    </w:p>
    <w:p w14:paraId="70917385" w14:textId="77777777" w:rsidR="00CB4CAB" w:rsidRDefault="00CB4CAB" w:rsidP="00694BA8">
      <w:pPr>
        <w:spacing w:after="160" w:line="259" w:lineRule="auto"/>
      </w:pPr>
    </w:p>
    <w:p w14:paraId="1709A7E2" w14:textId="77777777" w:rsidR="00CB4CAB" w:rsidRDefault="00CB4CAB"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14:paraId="38A5DB12" w14:textId="77777777" w:rsidTr="003F6EB7">
        <w:tc>
          <w:tcPr>
            <w:tcW w:w="9859" w:type="dxa"/>
            <w:gridSpan w:val="11"/>
            <w:tcBorders>
              <w:bottom w:val="double" w:sz="4" w:space="0" w:color="auto"/>
            </w:tcBorders>
            <w:shd w:val="clear" w:color="auto" w:fill="BDD6EE"/>
          </w:tcPr>
          <w:p w14:paraId="687A5899" w14:textId="77777777" w:rsidR="00402E10" w:rsidRDefault="00402E10" w:rsidP="003F6EB7">
            <w:pPr>
              <w:jc w:val="both"/>
              <w:rPr>
                <w:b/>
                <w:sz w:val="28"/>
              </w:rPr>
            </w:pPr>
            <w:r>
              <w:rPr>
                <w:b/>
                <w:sz w:val="28"/>
              </w:rPr>
              <w:t>C-I – Personální zabezpečení</w:t>
            </w:r>
          </w:p>
        </w:tc>
      </w:tr>
      <w:tr w:rsidR="00402E10" w14:paraId="05F9F389" w14:textId="77777777" w:rsidTr="003F6EB7">
        <w:tc>
          <w:tcPr>
            <w:tcW w:w="2518" w:type="dxa"/>
            <w:tcBorders>
              <w:top w:val="double" w:sz="4" w:space="0" w:color="auto"/>
            </w:tcBorders>
            <w:shd w:val="clear" w:color="auto" w:fill="F7CAAC"/>
          </w:tcPr>
          <w:p w14:paraId="4DD2142F" w14:textId="77777777" w:rsidR="00402E10" w:rsidRDefault="00402E10" w:rsidP="003F6EB7">
            <w:pPr>
              <w:jc w:val="both"/>
              <w:rPr>
                <w:b/>
              </w:rPr>
            </w:pPr>
            <w:r>
              <w:rPr>
                <w:b/>
              </w:rPr>
              <w:t>Vysoká škola</w:t>
            </w:r>
          </w:p>
        </w:tc>
        <w:tc>
          <w:tcPr>
            <w:tcW w:w="7341" w:type="dxa"/>
            <w:gridSpan w:val="10"/>
          </w:tcPr>
          <w:p w14:paraId="0F5D3654" w14:textId="77777777" w:rsidR="00402E10" w:rsidRDefault="00402E10" w:rsidP="003F6EB7">
            <w:pPr>
              <w:jc w:val="both"/>
            </w:pPr>
            <w:r>
              <w:t>Univerzita Tomáše Bati ve Zlíně</w:t>
            </w:r>
          </w:p>
        </w:tc>
      </w:tr>
      <w:tr w:rsidR="00402E10" w14:paraId="4B8F72C9" w14:textId="77777777" w:rsidTr="003F6EB7">
        <w:tc>
          <w:tcPr>
            <w:tcW w:w="2518" w:type="dxa"/>
            <w:shd w:val="clear" w:color="auto" w:fill="F7CAAC"/>
          </w:tcPr>
          <w:p w14:paraId="61007907" w14:textId="77777777" w:rsidR="00402E10" w:rsidRDefault="00402E10" w:rsidP="003F6EB7">
            <w:pPr>
              <w:jc w:val="both"/>
              <w:rPr>
                <w:b/>
              </w:rPr>
            </w:pPr>
            <w:r>
              <w:rPr>
                <w:b/>
              </w:rPr>
              <w:t>Součást vysoké školy</w:t>
            </w:r>
          </w:p>
        </w:tc>
        <w:tc>
          <w:tcPr>
            <w:tcW w:w="7341" w:type="dxa"/>
            <w:gridSpan w:val="10"/>
          </w:tcPr>
          <w:p w14:paraId="6A2FEC77" w14:textId="77777777" w:rsidR="00402E10" w:rsidRDefault="00402E10" w:rsidP="003F6EB7">
            <w:pPr>
              <w:jc w:val="both"/>
            </w:pPr>
            <w:r>
              <w:t>Fakulta managementu a ekonomiky</w:t>
            </w:r>
          </w:p>
        </w:tc>
      </w:tr>
      <w:tr w:rsidR="00402E10" w14:paraId="472AA7D6" w14:textId="77777777" w:rsidTr="003F6EB7">
        <w:tc>
          <w:tcPr>
            <w:tcW w:w="2518" w:type="dxa"/>
            <w:shd w:val="clear" w:color="auto" w:fill="F7CAAC"/>
          </w:tcPr>
          <w:p w14:paraId="593375E4" w14:textId="77777777" w:rsidR="00402E10" w:rsidRDefault="00402E10" w:rsidP="003F6EB7">
            <w:pPr>
              <w:jc w:val="both"/>
              <w:rPr>
                <w:b/>
              </w:rPr>
            </w:pPr>
            <w:r>
              <w:rPr>
                <w:b/>
              </w:rPr>
              <w:t>Název studijního programu</w:t>
            </w:r>
          </w:p>
        </w:tc>
        <w:tc>
          <w:tcPr>
            <w:tcW w:w="7341" w:type="dxa"/>
            <w:gridSpan w:val="10"/>
          </w:tcPr>
          <w:p w14:paraId="263E82BF" w14:textId="77777777" w:rsidR="00402E10" w:rsidRDefault="00402E10" w:rsidP="003F6EB7">
            <w:pPr>
              <w:jc w:val="both"/>
            </w:pPr>
            <w:r>
              <w:t>Průmyslové inženýrství</w:t>
            </w:r>
          </w:p>
        </w:tc>
      </w:tr>
      <w:tr w:rsidR="00402E10" w14:paraId="2A36BFEC" w14:textId="77777777" w:rsidTr="003F6EB7">
        <w:tc>
          <w:tcPr>
            <w:tcW w:w="2518" w:type="dxa"/>
            <w:shd w:val="clear" w:color="auto" w:fill="F7CAAC"/>
          </w:tcPr>
          <w:p w14:paraId="4A759D66" w14:textId="77777777" w:rsidR="00402E10" w:rsidRDefault="00402E10" w:rsidP="003F6EB7">
            <w:pPr>
              <w:jc w:val="both"/>
              <w:rPr>
                <w:b/>
              </w:rPr>
            </w:pPr>
            <w:r>
              <w:rPr>
                <w:b/>
              </w:rPr>
              <w:t>Jméno a příjmení</w:t>
            </w:r>
          </w:p>
        </w:tc>
        <w:tc>
          <w:tcPr>
            <w:tcW w:w="4536" w:type="dxa"/>
            <w:gridSpan w:val="5"/>
          </w:tcPr>
          <w:p w14:paraId="1D243809" w14:textId="77777777" w:rsidR="00402E10" w:rsidRDefault="00402E10" w:rsidP="003F6EB7">
            <w:pPr>
              <w:jc w:val="both"/>
            </w:pPr>
            <w:r>
              <w:t>Pavla STAŇKOVÁ</w:t>
            </w:r>
          </w:p>
        </w:tc>
        <w:tc>
          <w:tcPr>
            <w:tcW w:w="709" w:type="dxa"/>
            <w:shd w:val="clear" w:color="auto" w:fill="F7CAAC"/>
          </w:tcPr>
          <w:p w14:paraId="11866CEA" w14:textId="77777777" w:rsidR="00402E10" w:rsidRDefault="00402E10" w:rsidP="003F6EB7">
            <w:pPr>
              <w:jc w:val="both"/>
              <w:rPr>
                <w:b/>
              </w:rPr>
            </w:pPr>
            <w:r>
              <w:rPr>
                <w:b/>
              </w:rPr>
              <w:t>Tituly</w:t>
            </w:r>
          </w:p>
        </w:tc>
        <w:tc>
          <w:tcPr>
            <w:tcW w:w="2096" w:type="dxa"/>
            <w:gridSpan w:val="4"/>
          </w:tcPr>
          <w:p w14:paraId="6D0D16F6" w14:textId="77777777" w:rsidR="00402E10" w:rsidRDefault="00402E10" w:rsidP="003F6EB7">
            <w:pPr>
              <w:jc w:val="both"/>
            </w:pPr>
            <w:r>
              <w:t>doc. Ing.</w:t>
            </w:r>
            <w:r w:rsidR="0033126B">
              <w:t>,</w:t>
            </w:r>
            <w:r>
              <w:t xml:space="preserve"> Ph.D.</w:t>
            </w:r>
          </w:p>
        </w:tc>
      </w:tr>
      <w:tr w:rsidR="00402E10" w14:paraId="7CF72B00" w14:textId="77777777" w:rsidTr="003F6EB7">
        <w:tc>
          <w:tcPr>
            <w:tcW w:w="2518" w:type="dxa"/>
            <w:shd w:val="clear" w:color="auto" w:fill="F7CAAC"/>
          </w:tcPr>
          <w:p w14:paraId="116D9196" w14:textId="77777777" w:rsidR="00402E10" w:rsidRDefault="00402E10" w:rsidP="003F6EB7">
            <w:pPr>
              <w:jc w:val="both"/>
              <w:rPr>
                <w:b/>
              </w:rPr>
            </w:pPr>
            <w:r>
              <w:rPr>
                <w:b/>
              </w:rPr>
              <w:t>Rok narození</w:t>
            </w:r>
          </w:p>
        </w:tc>
        <w:tc>
          <w:tcPr>
            <w:tcW w:w="829" w:type="dxa"/>
          </w:tcPr>
          <w:p w14:paraId="3376DA98" w14:textId="77777777" w:rsidR="00402E10" w:rsidRDefault="00402E10" w:rsidP="003F6EB7">
            <w:pPr>
              <w:jc w:val="both"/>
            </w:pPr>
            <w:r>
              <w:t>1972</w:t>
            </w:r>
          </w:p>
        </w:tc>
        <w:tc>
          <w:tcPr>
            <w:tcW w:w="1864" w:type="dxa"/>
            <w:shd w:val="clear" w:color="auto" w:fill="F7CAAC"/>
          </w:tcPr>
          <w:p w14:paraId="71ACCE69" w14:textId="77777777" w:rsidR="00402E10" w:rsidRDefault="00402E10" w:rsidP="003F6EB7">
            <w:pPr>
              <w:jc w:val="both"/>
              <w:rPr>
                <w:b/>
              </w:rPr>
            </w:pPr>
            <w:r>
              <w:rPr>
                <w:b/>
              </w:rPr>
              <w:t>typ vztahu k VŠ</w:t>
            </w:r>
          </w:p>
        </w:tc>
        <w:tc>
          <w:tcPr>
            <w:tcW w:w="851" w:type="dxa"/>
            <w:gridSpan w:val="2"/>
          </w:tcPr>
          <w:p w14:paraId="0D778025" w14:textId="77777777" w:rsidR="00402E10" w:rsidRDefault="00D71D38" w:rsidP="00D71D38">
            <w:pPr>
              <w:jc w:val="both"/>
            </w:pPr>
            <w:r>
              <w:t>pp</w:t>
            </w:r>
          </w:p>
        </w:tc>
        <w:tc>
          <w:tcPr>
            <w:tcW w:w="992" w:type="dxa"/>
            <w:shd w:val="clear" w:color="auto" w:fill="F7CAAC"/>
          </w:tcPr>
          <w:p w14:paraId="3C7BB16E" w14:textId="77777777" w:rsidR="00402E10" w:rsidRDefault="00402E10" w:rsidP="003F6EB7">
            <w:pPr>
              <w:jc w:val="both"/>
              <w:rPr>
                <w:b/>
              </w:rPr>
            </w:pPr>
            <w:r>
              <w:rPr>
                <w:b/>
              </w:rPr>
              <w:t>rozsah</w:t>
            </w:r>
          </w:p>
        </w:tc>
        <w:tc>
          <w:tcPr>
            <w:tcW w:w="709" w:type="dxa"/>
          </w:tcPr>
          <w:p w14:paraId="7052A652" w14:textId="77777777" w:rsidR="00402E10" w:rsidRDefault="00402E10" w:rsidP="003F6EB7">
            <w:pPr>
              <w:jc w:val="both"/>
            </w:pPr>
            <w:r>
              <w:t xml:space="preserve">40 </w:t>
            </w:r>
          </w:p>
        </w:tc>
        <w:tc>
          <w:tcPr>
            <w:tcW w:w="850" w:type="dxa"/>
            <w:gridSpan w:val="2"/>
            <w:shd w:val="clear" w:color="auto" w:fill="F7CAAC"/>
          </w:tcPr>
          <w:p w14:paraId="2DC37E11" w14:textId="77777777" w:rsidR="00402E10" w:rsidRDefault="00402E10" w:rsidP="003F6EB7">
            <w:pPr>
              <w:jc w:val="both"/>
              <w:rPr>
                <w:b/>
              </w:rPr>
            </w:pPr>
            <w:r>
              <w:rPr>
                <w:b/>
              </w:rPr>
              <w:t>do kdy</w:t>
            </w:r>
          </w:p>
        </w:tc>
        <w:tc>
          <w:tcPr>
            <w:tcW w:w="1246" w:type="dxa"/>
            <w:gridSpan w:val="2"/>
          </w:tcPr>
          <w:p w14:paraId="3FC829C4" w14:textId="77777777" w:rsidR="00402E10" w:rsidRDefault="00402E10" w:rsidP="003F6EB7">
            <w:pPr>
              <w:jc w:val="both"/>
            </w:pPr>
            <w:r>
              <w:t>N</w:t>
            </w:r>
          </w:p>
        </w:tc>
      </w:tr>
      <w:tr w:rsidR="00402E10" w14:paraId="26F927EA" w14:textId="77777777" w:rsidTr="003F6EB7">
        <w:tc>
          <w:tcPr>
            <w:tcW w:w="5211" w:type="dxa"/>
            <w:gridSpan w:val="3"/>
            <w:shd w:val="clear" w:color="auto" w:fill="F7CAAC"/>
          </w:tcPr>
          <w:p w14:paraId="3139A74C" w14:textId="77777777" w:rsidR="00402E10" w:rsidRDefault="00402E10" w:rsidP="003F6EB7">
            <w:pPr>
              <w:jc w:val="both"/>
              <w:rPr>
                <w:b/>
              </w:rPr>
            </w:pPr>
            <w:r>
              <w:rPr>
                <w:b/>
              </w:rPr>
              <w:t>Typ vztahu na součásti VŠ, která uskutečňuje st. program</w:t>
            </w:r>
          </w:p>
        </w:tc>
        <w:tc>
          <w:tcPr>
            <w:tcW w:w="851" w:type="dxa"/>
            <w:gridSpan w:val="2"/>
          </w:tcPr>
          <w:p w14:paraId="0BD3D1AC" w14:textId="77777777" w:rsidR="00402E10" w:rsidRDefault="00D71D38" w:rsidP="003F6EB7">
            <w:pPr>
              <w:jc w:val="both"/>
            </w:pPr>
            <w:r>
              <w:t>pp</w:t>
            </w:r>
          </w:p>
        </w:tc>
        <w:tc>
          <w:tcPr>
            <w:tcW w:w="992" w:type="dxa"/>
            <w:shd w:val="clear" w:color="auto" w:fill="F7CAAC"/>
          </w:tcPr>
          <w:p w14:paraId="581F7CC3" w14:textId="77777777" w:rsidR="00402E10" w:rsidRDefault="00402E10" w:rsidP="003F6EB7">
            <w:pPr>
              <w:jc w:val="both"/>
              <w:rPr>
                <w:b/>
              </w:rPr>
            </w:pPr>
            <w:r>
              <w:rPr>
                <w:b/>
              </w:rPr>
              <w:t>rozsah</w:t>
            </w:r>
          </w:p>
        </w:tc>
        <w:tc>
          <w:tcPr>
            <w:tcW w:w="709" w:type="dxa"/>
          </w:tcPr>
          <w:p w14:paraId="4B023768" w14:textId="77777777" w:rsidR="00402E10" w:rsidRDefault="00402E10" w:rsidP="003F6EB7">
            <w:pPr>
              <w:jc w:val="both"/>
            </w:pPr>
            <w:r>
              <w:t>40</w:t>
            </w:r>
          </w:p>
        </w:tc>
        <w:tc>
          <w:tcPr>
            <w:tcW w:w="850" w:type="dxa"/>
            <w:gridSpan w:val="2"/>
            <w:shd w:val="clear" w:color="auto" w:fill="F7CAAC"/>
          </w:tcPr>
          <w:p w14:paraId="2F146035" w14:textId="77777777" w:rsidR="00402E10" w:rsidRDefault="00402E10" w:rsidP="003F6EB7">
            <w:pPr>
              <w:jc w:val="both"/>
              <w:rPr>
                <w:b/>
              </w:rPr>
            </w:pPr>
            <w:r>
              <w:rPr>
                <w:b/>
              </w:rPr>
              <w:t>do kdy</w:t>
            </w:r>
          </w:p>
        </w:tc>
        <w:tc>
          <w:tcPr>
            <w:tcW w:w="1246" w:type="dxa"/>
            <w:gridSpan w:val="2"/>
          </w:tcPr>
          <w:p w14:paraId="3BBB9969" w14:textId="77777777" w:rsidR="00402E10" w:rsidRDefault="00402E10" w:rsidP="003F6EB7">
            <w:pPr>
              <w:jc w:val="both"/>
            </w:pPr>
            <w:r>
              <w:t>N</w:t>
            </w:r>
          </w:p>
        </w:tc>
      </w:tr>
      <w:tr w:rsidR="00402E10" w14:paraId="1FC94C4E" w14:textId="77777777" w:rsidTr="003F6EB7">
        <w:tc>
          <w:tcPr>
            <w:tcW w:w="6062" w:type="dxa"/>
            <w:gridSpan w:val="5"/>
            <w:shd w:val="clear" w:color="auto" w:fill="F7CAAC"/>
          </w:tcPr>
          <w:p w14:paraId="3F7CFC85" w14:textId="77777777" w:rsidR="00402E10" w:rsidRDefault="00402E10" w:rsidP="003F6EB7">
            <w:pPr>
              <w:jc w:val="both"/>
            </w:pPr>
            <w:r>
              <w:rPr>
                <w:b/>
              </w:rPr>
              <w:t>Další současná působení jako akademický pracovník na jiných VŠ</w:t>
            </w:r>
          </w:p>
        </w:tc>
        <w:tc>
          <w:tcPr>
            <w:tcW w:w="1701" w:type="dxa"/>
            <w:gridSpan w:val="2"/>
            <w:shd w:val="clear" w:color="auto" w:fill="F7CAAC"/>
          </w:tcPr>
          <w:p w14:paraId="38F06337" w14:textId="77777777" w:rsidR="00402E10" w:rsidRDefault="00402E10" w:rsidP="003F6EB7">
            <w:pPr>
              <w:jc w:val="both"/>
              <w:rPr>
                <w:b/>
              </w:rPr>
            </w:pPr>
            <w:r>
              <w:rPr>
                <w:b/>
              </w:rPr>
              <w:t>typ prac. vztahu</w:t>
            </w:r>
          </w:p>
        </w:tc>
        <w:tc>
          <w:tcPr>
            <w:tcW w:w="2096" w:type="dxa"/>
            <w:gridSpan w:val="4"/>
            <w:shd w:val="clear" w:color="auto" w:fill="F7CAAC"/>
          </w:tcPr>
          <w:p w14:paraId="791B1A35" w14:textId="77777777" w:rsidR="00402E10" w:rsidRDefault="00402E10" w:rsidP="003F6EB7">
            <w:pPr>
              <w:jc w:val="both"/>
              <w:rPr>
                <w:b/>
              </w:rPr>
            </w:pPr>
            <w:r>
              <w:rPr>
                <w:b/>
              </w:rPr>
              <w:t>rozsah</w:t>
            </w:r>
          </w:p>
        </w:tc>
      </w:tr>
      <w:tr w:rsidR="00402E10" w14:paraId="42573F9A" w14:textId="77777777" w:rsidTr="003F6EB7">
        <w:tc>
          <w:tcPr>
            <w:tcW w:w="6062" w:type="dxa"/>
            <w:gridSpan w:val="5"/>
          </w:tcPr>
          <w:p w14:paraId="0881194A" w14:textId="77777777" w:rsidR="00402E10" w:rsidRDefault="00402E10" w:rsidP="003F6EB7">
            <w:pPr>
              <w:jc w:val="both"/>
            </w:pPr>
          </w:p>
        </w:tc>
        <w:tc>
          <w:tcPr>
            <w:tcW w:w="1701" w:type="dxa"/>
            <w:gridSpan w:val="2"/>
          </w:tcPr>
          <w:p w14:paraId="5BB3F443" w14:textId="77777777" w:rsidR="00402E10" w:rsidRDefault="00402E10" w:rsidP="003F6EB7">
            <w:pPr>
              <w:jc w:val="both"/>
            </w:pPr>
          </w:p>
        </w:tc>
        <w:tc>
          <w:tcPr>
            <w:tcW w:w="2096" w:type="dxa"/>
            <w:gridSpan w:val="4"/>
          </w:tcPr>
          <w:p w14:paraId="21AE9A04" w14:textId="77777777" w:rsidR="00402E10" w:rsidRDefault="00402E10" w:rsidP="003F6EB7">
            <w:pPr>
              <w:jc w:val="both"/>
            </w:pPr>
          </w:p>
        </w:tc>
      </w:tr>
      <w:tr w:rsidR="00402E10" w14:paraId="44480353" w14:textId="77777777" w:rsidTr="003F6EB7">
        <w:tc>
          <w:tcPr>
            <w:tcW w:w="6062" w:type="dxa"/>
            <w:gridSpan w:val="5"/>
          </w:tcPr>
          <w:p w14:paraId="282FE0F8" w14:textId="77777777" w:rsidR="00402E10" w:rsidRDefault="00402E10" w:rsidP="003F6EB7">
            <w:pPr>
              <w:jc w:val="both"/>
            </w:pPr>
          </w:p>
        </w:tc>
        <w:tc>
          <w:tcPr>
            <w:tcW w:w="1701" w:type="dxa"/>
            <w:gridSpan w:val="2"/>
          </w:tcPr>
          <w:p w14:paraId="4FD664C2" w14:textId="77777777" w:rsidR="00402E10" w:rsidRDefault="00402E10" w:rsidP="003F6EB7">
            <w:pPr>
              <w:jc w:val="both"/>
            </w:pPr>
          </w:p>
        </w:tc>
        <w:tc>
          <w:tcPr>
            <w:tcW w:w="2096" w:type="dxa"/>
            <w:gridSpan w:val="4"/>
          </w:tcPr>
          <w:p w14:paraId="6EE43812" w14:textId="77777777" w:rsidR="00402E10" w:rsidRDefault="00402E10" w:rsidP="003F6EB7">
            <w:pPr>
              <w:jc w:val="both"/>
            </w:pPr>
          </w:p>
        </w:tc>
      </w:tr>
      <w:tr w:rsidR="00402E10" w14:paraId="52043C49" w14:textId="77777777" w:rsidTr="003F6EB7">
        <w:tc>
          <w:tcPr>
            <w:tcW w:w="6062" w:type="dxa"/>
            <w:gridSpan w:val="5"/>
          </w:tcPr>
          <w:p w14:paraId="19B45980" w14:textId="77777777" w:rsidR="00402E10" w:rsidRDefault="00402E10" w:rsidP="003F6EB7">
            <w:pPr>
              <w:jc w:val="both"/>
            </w:pPr>
          </w:p>
        </w:tc>
        <w:tc>
          <w:tcPr>
            <w:tcW w:w="1701" w:type="dxa"/>
            <w:gridSpan w:val="2"/>
          </w:tcPr>
          <w:p w14:paraId="36DA4EE1" w14:textId="77777777" w:rsidR="00402E10" w:rsidRDefault="00402E10" w:rsidP="003F6EB7">
            <w:pPr>
              <w:jc w:val="both"/>
            </w:pPr>
          </w:p>
        </w:tc>
        <w:tc>
          <w:tcPr>
            <w:tcW w:w="2096" w:type="dxa"/>
            <w:gridSpan w:val="4"/>
          </w:tcPr>
          <w:p w14:paraId="7010DD3C" w14:textId="77777777" w:rsidR="00402E10" w:rsidRDefault="00402E10" w:rsidP="003F6EB7">
            <w:pPr>
              <w:jc w:val="both"/>
            </w:pPr>
          </w:p>
        </w:tc>
      </w:tr>
      <w:tr w:rsidR="00402E10" w14:paraId="7A8AF7EE" w14:textId="77777777" w:rsidTr="003F6EB7">
        <w:tc>
          <w:tcPr>
            <w:tcW w:w="6062" w:type="dxa"/>
            <w:gridSpan w:val="5"/>
          </w:tcPr>
          <w:p w14:paraId="07898F2B" w14:textId="77777777" w:rsidR="00402E10" w:rsidRDefault="00402E10" w:rsidP="003F6EB7">
            <w:pPr>
              <w:jc w:val="both"/>
            </w:pPr>
          </w:p>
        </w:tc>
        <w:tc>
          <w:tcPr>
            <w:tcW w:w="1701" w:type="dxa"/>
            <w:gridSpan w:val="2"/>
          </w:tcPr>
          <w:p w14:paraId="43462582" w14:textId="77777777" w:rsidR="00402E10" w:rsidRDefault="00402E10" w:rsidP="003F6EB7">
            <w:pPr>
              <w:jc w:val="both"/>
            </w:pPr>
          </w:p>
        </w:tc>
        <w:tc>
          <w:tcPr>
            <w:tcW w:w="2096" w:type="dxa"/>
            <w:gridSpan w:val="4"/>
          </w:tcPr>
          <w:p w14:paraId="7519D19A" w14:textId="77777777" w:rsidR="00402E10" w:rsidRDefault="00402E10" w:rsidP="003F6EB7">
            <w:pPr>
              <w:jc w:val="both"/>
            </w:pPr>
          </w:p>
        </w:tc>
      </w:tr>
      <w:tr w:rsidR="00402E10" w14:paraId="4A56A13C" w14:textId="77777777" w:rsidTr="003F6EB7">
        <w:tc>
          <w:tcPr>
            <w:tcW w:w="9859" w:type="dxa"/>
            <w:gridSpan w:val="11"/>
            <w:shd w:val="clear" w:color="auto" w:fill="F7CAAC"/>
          </w:tcPr>
          <w:p w14:paraId="40565062" w14:textId="77777777"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14:paraId="0CE217F9" w14:textId="77777777" w:rsidTr="003F6EB7">
        <w:trPr>
          <w:trHeight w:val="502"/>
        </w:trPr>
        <w:tc>
          <w:tcPr>
            <w:tcW w:w="9859" w:type="dxa"/>
            <w:gridSpan w:val="11"/>
            <w:tcBorders>
              <w:top w:val="nil"/>
            </w:tcBorders>
          </w:tcPr>
          <w:p w14:paraId="78744845" w14:textId="618B5E47" w:rsidR="00402E10" w:rsidRPr="00E72519" w:rsidRDefault="00090983" w:rsidP="003F6EB7">
            <w:pPr>
              <w:jc w:val="both"/>
            </w:pPr>
            <w:r w:rsidRPr="00F83859">
              <w:t>Historie podnikání firmy Baťa</w:t>
            </w:r>
            <w:r w:rsidR="00402E10">
              <w:t xml:space="preserve"> – </w:t>
            </w:r>
            <w:r w:rsidR="00402E10" w:rsidRPr="002F41AF">
              <w:t xml:space="preserve">garant, </w:t>
            </w:r>
            <w:r w:rsidRPr="002F41AF">
              <w:t>přednášející (</w:t>
            </w:r>
            <w:r w:rsidR="00DD7D36" w:rsidRPr="002F41AF">
              <w:t>5</w:t>
            </w:r>
            <w:r w:rsidR="00402E10" w:rsidRPr="002F41AF">
              <w:t>0%)</w:t>
            </w:r>
          </w:p>
          <w:p w14:paraId="2005783A" w14:textId="6B2A1BA2" w:rsidR="00402E10" w:rsidRDefault="00402E10" w:rsidP="003F6EB7">
            <w:pPr>
              <w:jc w:val="both"/>
            </w:pPr>
          </w:p>
        </w:tc>
      </w:tr>
      <w:tr w:rsidR="00402E10" w14:paraId="1BD696C8" w14:textId="77777777" w:rsidTr="003F6EB7">
        <w:tc>
          <w:tcPr>
            <w:tcW w:w="9859" w:type="dxa"/>
            <w:gridSpan w:val="11"/>
            <w:shd w:val="clear" w:color="auto" w:fill="F7CAAC"/>
          </w:tcPr>
          <w:p w14:paraId="58BE6932" w14:textId="77777777" w:rsidR="00402E10" w:rsidRPr="00BB5121" w:rsidRDefault="00402E10" w:rsidP="003F6EB7">
            <w:pPr>
              <w:jc w:val="both"/>
            </w:pPr>
            <w:r w:rsidRPr="00BB5121">
              <w:t xml:space="preserve">Údaje o vzdělání na VŠ </w:t>
            </w:r>
          </w:p>
        </w:tc>
      </w:tr>
      <w:tr w:rsidR="00402E10" w14:paraId="477D2A73" w14:textId="77777777" w:rsidTr="003F6EB7">
        <w:trPr>
          <w:trHeight w:val="1055"/>
        </w:trPr>
        <w:tc>
          <w:tcPr>
            <w:tcW w:w="9859" w:type="dxa"/>
            <w:gridSpan w:val="11"/>
          </w:tcPr>
          <w:p w14:paraId="1263348D" w14:textId="77777777"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14:paraId="02E3BA0D" w14:textId="77777777"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14:paraId="75653A5E" w14:textId="77777777"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14:paraId="4E2FBAC6" w14:textId="77777777" w:rsidTr="003F6EB7">
        <w:tc>
          <w:tcPr>
            <w:tcW w:w="9859" w:type="dxa"/>
            <w:gridSpan w:val="11"/>
            <w:shd w:val="clear" w:color="auto" w:fill="F7CAAC"/>
          </w:tcPr>
          <w:p w14:paraId="27D269C0" w14:textId="77777777" w:rsidR="00402E10" w:rsidRDefault="00402E10" w:rsidP="003F6EB7">
            <w:pPr>
              <w:jc w:val="both"/>
              <w:rPr>
                <w:b/>
              </w:rPr>
            </w:pPr>
            <w:r>
              <w:rPr>
                <w:b/>
              </w:rPr>
              <w:t>Údaje o odborném působení od absolvování VŠ</w:t>
            </w:r>
          </w:p>
        </w:tc>
      </w:tr>
      <w:tr w:rsidR="00402E10" w14:paraId="2F1A32C2" w14:textId="77777777" w:rsidTr="003F6EB7">
        <w:trPr>
          <w:trHeight w:val="108"/>
        </w:trPr>
        <w:tc>
          <w:tcPr>
            <w:tcW w:w="9859" w:type="dxa"/>
            <w:gridSpan w:val="11"/>
          </w:tcPr>
          <w:p w14:paraId="181D1779" w14:textId="77777777"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14:paraId="4F7E59A3" w14:textId="77777777" w:rsidTr="003F6EB7">
        <w:trPr>
          <w:trHeight w:val="250"/>
        </w:trPr>
        <w:tc>
          <w:tcPr>
            <w:tcW w:w="9859" w:type="dxa"/>
            <w:gridSpan w:val="11"/>
            <w:shd w:val="clear" w:color="auto" w:fill="F7CAAC"/>
          </w:tcPr>
          <w:p w14:paraId="1B19FFFD" w14:textId="77777777" w:rsidR="00402E10" w:rsidRDefault="00402E10" w:rsidP="003F6EB7">
            <w:pPr>
              <w:jc w:val="both"/>
            </w:pPr>
            <w:r>
              <w:rPr>
                <w:b/>
              </w:rPr>
              <w:t>Zkušenosti s vedením kvalifikačních a rigorózních prací</w:t>
            </w:r>
          </w:p>
        </w:tc>
      </w:tr>
      <w:tr w:rsidR="00402E10" w14:paraId="11EA37E0" w14:textId="77777777" w:rsidTr="003F6EB7">
        <w:trPr>
          <w:trHeight w:val="312"/>
        </w:trPr>
        <w:tc>
          <w:tcPr>
            <w:tcW w:w="9859" w:type="dxa"/>
            <w:gridSpan w:val="11"/>
          </w:tcPr>
          <w:p w14:paraId="3D419C0E" w14:textId="77777777" w:rsidR="008B68BE" w:rsidRDefault="008B68BE" w:rsidP="008B68BE">
            <w:pPr>
              <w:jc w:val="both"/>
            </w:pPr>
            <w:r>
              <w:t>Počet vedených bakalářských prací – 30</w:t>
            </w:r>
          </w:p>
          <w:p w14:paraId="190C96C3" w14:textId="77777777" w:rsidR="008B68BE" w:rsidRDefault="008B68BE" w:rsidP="008B68BE">
            <w:pPr>
              <w:jc w:val="both"/>
            </w:pPr>
            <w:r>
              <w:t>Počet vedených diplomových prací – 125</w:t>
            </w:r>
          </w:p>
          <w:p w14:paraId="130069DE" w14:textId="77777777" w:rsidR="00402E10" w:rsidRDefault="008B68BE" w:rsidP="003F6EB7">
            <w:pPr>
              <w:jc w:val="both"/>
            </w:pPr>
            <w:r>
              <w:t>Počet vedených disertačních prací - 1</w:t>
            </w:r>
          </w:p>
        </w:tc>
      </w:tr>
      <w:tr w:rsidR="00402E10" w14:paraId="42D7B93B" w14:textId="77777777" w:rsidTr="003F6EB7">
        <w:trPr>
          <w:cantSplit/>
        </w:trPr>
        <w:tc>
          <w:tcPr>
            <w:tcW w:w="3347" w:type="dxa"/>
            <w:gridSpan w:val="2"/>
            <w:tcBorders>
              <w:top w:val="single" w:sz="12" w:space="0" w:color="auto"/>
            </w:tcBorders>
            <w:shd w:val="clear" w:color="auto" w:fill="F7CAAC"/>
          </w:tcPr>
          <w:p w14:paraId="616E5820" w14:textId="77777777"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14:paraId="6137B5F7" w14:textId="77777777"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14CA59D" w14:textId="77777777"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47A4C8D" w14:textId="77777777" w:rsidR="00402E10" w:rsidRDefault="00402E10" w:rsidP="003F6EB7">
            <w:pPr>
              <w:jc w:val="both"/>
              <w:rPr>
                <w:b/>
              </w:rPr>
            </w:pPr>
            <w:r>
              <w:rPr>
                <w:b/>
              </w:rPr>
              <w:t>Ohlasy publikací</w:t>
            </w:r>
          </w:p>
        </w:tc>
      </w:tr>
      <w:tr w:rsidR="00402E10" w14:paraId="292986A8" w14:textId="77777777" w:rsidTr="003F6EB7">
        <w:trPr>
          <w:cantSplit/>
        </w:trPr>
        <w:tc>
          <w:tcPr>
            <w:tcW w:w="3347" w:type="dxa"/>
            <w:gridSpan w:val="2"/>
          </w:tcPr>
          <w:p w14:paraId="68E9D782" w14:textId="77777777" w:rsidR="00402E10" w:rsidRDefault="00402E10" w:rsidP="002542C2">
            <w:r w:rsidRPr="00E22B0F">
              <w:rPr>
                <w:bCs/>
              </w:rPr>
              <w:t>Management a ekonomika podniku</w:t>
            </w:r>
          </w:p>
        </w:tc>
        <w:tc>
          <w:tcPr>
            <w:tcW w:w="2245" w:type="dxa"/>
            <w:gridSpan w:val="2"/>
          </w:tcPr>
          <w:p w14:paraId="6DFD9694" w14:textId="77777777" w:rsidR="00402E10" w:rsidRPr="007F4E7B" w:rsidRDefault="00402E10" w:rsidP="003F6EB7">
            <w:pPr>
              <w:jc w:val="center"/>
            </w:pPr>
            <w:r w:rsidRPr="007F4E7B">
              <w:t>2014</w:t>
            </w:r>
          </w:p>
        </w:tc>
        <w:tc>
          <w:tcPr>
            <w:tcW w:w="2248" w:type="dxa"/>
            <w:gridSpan w:val="4"/>
            <w:tcBorders>
              <w:right w:val="single" w:sz="12" w:space="0" w:color="auto"/>
            </w:tcBorders>
          </w:tcPr>
          <w:p w14:paraId="34868B60" w14:textId="77777777"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14:paraId="289DB306" w14:textId="77777777" w:rsidR="00402E10" w:rsidRDefault="00402E10" w:rsidP="003F6EB7">
            <w:pPr>
              <w:jc w:val="both"/>
            </w:pPr>
            <w:r>
              <w:rPr>
                <w:b/>
              </w:rPr>
              <w:t>WOS</w:t>
            </w:r>
          </w:p>
        </w:tc>
        <w:tc>
          <w:tcPr>
            <w:tcW w:w="552" w:type="dxa"/>
            <w:shd w:val="clear" w:color="auto" w:fill="F7CAAC"/>
          </w:tcPr>
          <w:p w14:paraId="44E9BC27" w14:textId="77777777" w:rsidR="00402E10" w:rsidRDefault="00402E10" w:rsidP="003F6EB7">
            <w:pPr>
              <w:jc w:val="both"/>
              <w:rPr>
                <w:sz w:val="18"/>
              </w:rPr>
            </w:pPr>
            <w:r>
              <w:rPr>
                <w:b/>
                <w:sz w:val="18"/>
              </w:rPr>
              <w:t>Scopus</w:t>
            </w:r>
          </w:p>
        </w:tc>
        <w:tc>
          <w:tcPr>
            <w:tcW w:w="694" w:type="dxa"/>
            <w:shd w:val="clear" w:color="auto" w:fill="F7CAAC"/>
          </w:tcPr>
          <w:p w14:paraId="55E40F3D" w14:textId="77777777" w:rsidR="00402E10" w:rsidRDefault="00402E10" w:rsidP="003F6EB7">
            <w:pPr>
              <w:jc w:val="both"/>
            </w:pPr>
            <w:r>
              <w:rPr>
                <w:b/>
                <w:sz w:val="18"/>
              </w:rPr>
              <w:t>ostatní</w:t>
            </w:r>
          </w:p>
        </w:tc>
      </w:tr>
      <w:tr w:rsidR="00402E10" w14:paraId="40E7C043" w14:textId="77777777" w:rsidTr="003F6EB7">
        <w:trPr>
          <w:cantSplit/>
          <w:trHeight w:val="70"/>
        </w:trPr>
        <w:tc>
          <w:tcPr>
            <w:tcW w:w="3347" w:type="dxa"/>
            <w:gridSpan w:val="2"/>
            <w:shd w:val="clear" w:color="auto" w:fill="F7CAAC"/>
          </w:tcPr>
          <w:p w14:paraId="391F994C" w14:textId="77777777" w:rsidR="00402E10" w:rsidRDefault="00402E10" w:rsidP="003F6EB7">
            <w:pPr>
              <w:jc w:val="both"/>
            </w:pPr>
            <w:r>
              <w:rPr>
                <w:b/>
              </w:rPr>
              <w:t>Obor jmenovacího řízení</w:t>
            </w:r>
          </w:p>
        </w:tc>
        <w:tc>
          <w:tcPr>
            <w:tcW w:w="2245" w:type="dxa"/>
            <w:gridSpan w:val="2"/>
            <w:shd w:val="clear" w:color="auto" w:fill="F7CAAC"/>
          </w:tcPr>
          <w:p w14:paraId="0C48D047" w14:textId="77777777"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14:paraId="606AFB33" w14:textId="77777777" w:rsidR="00402E10" w:rsidRDefault="00402E10" w:rsidP="003F6EB7">
            <w:pPr>
              <w:jc w:val="both"/>
            </w:pPr>
            <w:r>
              <w:rPr>
                <w:b/>
              </w:rPr>
              <w:t>Řízení konáno na VŠ</w:t>
            </w:r>
          </w:p>
        </w:tc>
        <w:tc>
          <w:tcPr>
            <w:tcW w:w="773" w:type="dxa"/>
            <w:vMerge w:val="restart"/>
            <w:tcBorders>
              <w:left w:val="single" w:sz="12" w:space="0" w:color="auto"/>
            </w:tcBorders>
          </w:tcPr>
          <w:p w14:paraId="0333B157" w14:textId="77777777" w:rsidR="00402E10" w:rsidRPr="007518C0" w:rsidRDefault="007518C0" w:rsidP="003F6EB7">
            <w:pPr>
              <w:jc w:val="center"/>
              <w:rPr>
                <w:b/>
              </w:rPr>
            </w:pPr>
            <w:r>
              <w:rPr>
                <w:b/>
              </w:rPr>
              <w:t>10</w:t>
            </w:r>
          </w:p>
        </w:tc>
        <w:tc>
          <w:tcPr>
            <w:tcW w:w="552" w:type="dxa"/>
            <w:vMerge w:val="restart"/>
          </w:tcPr>
          <w:p w14:paraId="712719F7" w14:textId="77777777" w:rsidR="00402E10" w:rsidRPr="007518C0" w:rsidRDefault="007518C0" w:rsidP="003F6EB7">
            <w:pPr>
              <w:jc w:val="center"/>
              <w:rPr>
                <w:b/>
              </w:rPr>
            </w:pPr>
            <w:r>
              <w:rPr>
                <w:b/>
              </w:rPr>
              <w:t>11</w:t>
            </w:r>
          </w:p>
        </w:tc>
        <w:tc>
          <w:tcPr>
            <w:tcW w:w="694" w:type="dxa"/>
            <w:vMerge w:val="restart"/>
          </w:tcPr>
          <w:p w14:paraId="041BFDE4" w14:textId="77777777" w:rsidR="00402E10" w:rsidRPr="007518C0" w:rsidRDefault="00402E10" w:rsidP="003F6EB7">
            <w:pPr>
              <w:jc w:val="center"/>
              <w:rPr>
                <w:b/>
              </w:rPr>
            </w:pPr>
            <w:r w:rsidRPr="007518C0">
              <w:rPr>
                <w:b/>
              </w:rPr>
              <w:t>24</w:t>
            </w:r>
          </w:p>
        </w:tc>
      </w:tr>
      <w:tr w:rsidR="00402E10" w14:paraId="48B31A08" w14:textId="77777777" w:rsidTr="003F6EB7">
        <w:trPr>
          <w:trHeight w:val="205"/>
        </w:trPr>
        <w:tc>
          <w:tcPr>
            <w:tcW w:w="3347" w:type="dxa"/>
            <w:gridSpan w:val="2"/>
          </w:tcPr>
          <w:p w14:paraId="15C7992B" w14:textId="77777777" w:rsidR="00402E10" w:rsidRDefault="00402E10" w:rsidP="003F6EB7">
            <w:pPr>
              <w:jc w:val="both"/>
            </w:pPr>
          </w:p>
        </w:tc>
        <w:tc>
          <w:tcPr>
            <w:tcW w:w="2245" w:type="dxa"/>
            <w:gridSpan w:val="2"/>
          </w:tcPr>
          <w:p w14:paraId="254BBD65" w14:textId="77777777" w:rsidR="00402E10" w:rsidRDefault="00402E10" w:rsidP="003F6EB7">
            <w:pPr>
              <w:jc w:val="both"/>
            </w:pPr>
          </w:p>
        </w:tc>
        <w:tc>
          <w:tcPr>
            <w:tcW w:w="2248" w:type="dxa"/>
            <w:gridSpan w:val="4"/>
            <w:tcBorders>
              <w:right w:val="single" w:sz="12" w:space="0" w:color="auto"/>
            </w:tcBorders>
          </w:tcPr>
          <w:p w14:paraId="65AD9D10" w14:textId="77777777" w:rsidR="00402E10" w:rsidRDefault="00402E10" w:rsidP="003F6EB7">
            <w:pPr>
              <w:jc w:val="both"/>
            </w:pPr>
          </w:p>
        </w:tc>
        <w:tc>
          <w:tcPr>
            <w:tcW w:w="773" w:type="dxa"/>
            <w:vMerge/>
            <w:tcBorders>
              <w:left w:val="single" w:sz="12" w:space="0" w:color="auto"/>
            </w:tcBorders>
            <w:vAlign w:val="center"/>
          </w:tcPr>
          <w:p w14:paraId="506F52B1" w14:textId="77777777" w:rsidR="00402E10" w:rsidRDefault="00402E10" w:rsidP="003F6EB7">
            <w:pPr>
              <w:rPr>
                <w:b/>
              </w:rPr>
            </w:pPr>
          </w:p>
        </w:tc>
        <w:tc>
          <w:tcPr>
            <w:tcW w:w="552" w:type="dxa"/>
            <w:vMerge/>
            <w:vAlign w:val="center"/>
          </w:tcPr>
          <w:p w14:paraId="59C42F02" w14:textId="77777777" w:rsidR="00402E10" w:rsidRDefault="00402E10" w:rsidP="003F6EB7">
            <w:pPr>
              <w:rPr>
                <w:b/>
              </w:rPr>
            </w:pPr>
          </w:p>
        </w:tc>
        <w:tc>
          <w:tcPr>
            <w:tcW w:w="694" w:type="dxa"/>
            <w:vMerge/>
            <w:vAlign w:val="center"/>
          </w:tcPr>
          <w:p w14:paraId="564C5058" w14:textId="77777777" w:rsidR="00402E10" w:rsidRDefault="00402E10" w:rsidP="003F6EB7">
            <w:pPr>
              <w:rPr>
                <w:b/>
              </w:rPr>
            </w:pPr>
          </w:p>
        </w:tc>
      </w:tr>
      <w:tr w:rsidR="00402E10" w14:paraId="3BC5E113" w14:textId="77777777" w:rsidTr="003F6EB7">
        <w:tc>
          <w:tcPr>
            <w:tcW w:w="9859" w:type="dxa"/>
            <w:gridSpan w:val="11"/>
            <w:shd w:val="clear" w:color="auto" w:fill="F7CAAC"/>
          </w:tcPr>
          <w:p w14:paraId="19FA8B7C" w14:textId="77777777"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14:paraId="17825901" w14:textId="77777777" w:rsidTr="003F6EB7">
        <w:trPr>
          <w:trHeight w:val="283"/>
        </w:trPr>
        <w:tc>
          <w:tcPr>
            <w:tcW w:w="9859" w:type="dxa"/>
            <w:gridSpan w:val="11"/>
          </w:tcPr>
          <w:p w14:paraId="31586541" w14:textId="4FC04348" w:rsidR="009B69C2" w:rsidRDefault="009B69C2" w:rsidP="009B69C2">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14:paraId="1631AA5E" w14:textId="77777777" w:rsidR="009F57F8" w:rsidRDefault="009F57F8" w:rsidP="009F57F8">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14:paraId="27312FCE" w14:textId="77777777" w:rsidR="00402E10" w:rsidRDefault="00402E10" w:rsidP="00402E10">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14:paraId="2503A65D" w14:textId="77777777" w:rsidR="00402E10" w:rsidRDefault="00402E10" w:rsidP="00402E10">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14:paraId="05473329" w14:textId="42CE274F" w:rsidR="00402E10" w:rsidRPr="0062606E" w:rsidRDefault="00402E10" w:rsidP="00402E10">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tc>
      </w:tr>
      <w:tr w:rsidR="00402E10" w14:paraId="711A68C1" w14:textId="77777777" w:rsidTr="003F6EB7">
        <w:trPr>
          <w:trHeight w:val="218"/>
        </w:trPr>
        <w:tc>
          <w:tcPr>
            <w:tcW w:w="9859" w:type="dxa"/>
            <w:gridSpan w:val="11"/>
            <w:shd w:val="clear" w:color="auto" w:fill="F7CAAC"/>
          </w:tcPr>
          <w:p w14:paraId="7E9D3C2C" w14:textId="77777777" w:rsidR="00402E10" w:rsidRDefault="00402E10" w:rsidP="003F6EB7">
            <w:pPr>
              <w:rPr>
                <w:b/>
              </w:rPr>
            </w:pPr>
            <w:r>
              <w:rPr>
                <w:b/>
              </w:rPr>
              <w:t>Působení v zahraničí</w:t>
            </w:r>
          </w:p>
        </w:tc>
      </w:tr>
      <w:tr w:rsidR="00402E10" w14:paraId="161BE1F8" w14:textId="77777777" w:rsidTr="00402E10">
        <w:trPr>
          <w:trHeight w:val="142"/>
        </w:trPr>
        <w:tc>
          <w:tcPr>
            <w:tcW w:w="9859" w:type="dxa"/>
            <w:gridSpan w:val="11"/>
          </w:tcPr>
          <w:p w14:paraId="1D31AF39" w14:textId="77777777" w:rsidR="00402E10" w:rsidRDefault="00402E10" w:rsidP="003F6EB7">
            <w:pPr>
              <w:rPr>
                <w:b/>
              </w:rPr>
            </w:pPr>
          </w:p>
        </w:tc>
      </w:tr>
      <w:tr w:rsidR="00402E10" w14:paraId="3927AC90" w14:textId="77777777" w:rsidTr="00402E10">
        <w:trPr>
          <w:cantSplit/>
          <w:trHeight w:val="218"/>
        </w:trPr>
        <w:tc>
          <w:tcPr>
            <w:tcW w:w="2518" w:type="dxa"/>
            <w:shd w:val="clear" w:color="auto" w:fill="F7CAAC"/>
          </w:tcPr>
          <w:p w14:paraId="46B8ACC7" w14:textId="77777777" w:rsidR="00402E10" w:rsidRDefault="00402E10" w:rsidP="003F6EB7">
            <w:pPr>
              <w:jc w:val="both"/>
              <w:rPr>
                <w:b/>
              </w:rPr>
            </w:pPr>
            <w:r>
              <w:rPr>
                <w:b/>
              </w:rPr>
              <w:t xml:space="preserve">Podpis </w:t>
            </w:r>
          </w:p>
        </w:tc>
        <w:tc>
          <w:tcPr>
            <w:tcW w:w="4536" w:type="dxa"/>
            <w:gridSpan w:val="5"/>
          </w:tcPr>
          <w:p w14:paraId="35C92549" w14:textId="77777777" w:rsidR="00402E10" w:rsidRDefault="00402E10" w:rsidP="003F6EB7">
            <w:pPr>
              <w:jc w:val="both"/>
            </w:pPr>
          </w:p>
        </w:tc>
        <w:tc>
          <w:tcPr>
            <w:tcW w:w="786" w:type="dxa"/>
            <w:gridSpan w:val="2"/>
            <w:shd w:val="clear" w:color="auto" w:fill="F7CAAC"/>
          </w:tcPr>
          <w:p w14:paraId="00A836F1" w14:textId="77777777" w:rsidR="00402E10" w:rsidRDefault="00402E10" w:rsidP="003F6EB7">
            <w:pPr>
              <w:jc w:val="both"/>
            </w:pPr>
            <w:r>
              <w:rPr>
                <w:b/>
              </w:rPr>
              <w:t>datum</w:t>
            </w:r>
          </w:p>
        </w:tc>
        <w:tc>
          <w:tcPr>
            <w:tcW w:w="2019" w:type="dxa"/>
            <w:gridSpan w:val="3"/>
          </w:tcPr>
          <w:p w14:paraId="505071B9" w14:textId="77777777" w:rsidR="00402E10" w:rsidRDefault="00402E10" w:rsidP="003F6EB7">
            <w:pPr>
              <w:jc w:val="both"/>
            </w:pPr>
          </w:p>
        </w:tc>
      </w:tr>
    </w:tbl>
    <w:p w14:paraId="4213D3E6" w14:textId="3732ED25" w:rsidR="00006CE5" w:rsidRDefault="00006CE5" w:rsidP="00694BA8">
      <w:pPr>
        <w:spacing w:after="160" w:line="259" w:lineRule="auto"/>
      </w:pPr>
    </w:p>
    <w:p w14:paraId="37C08699" w14:textId="77777777" w:rsidR="00006CE5" w:rsidRDefault="00006CE5">
      <w:r>
        <w:br w:type="page"/>
      </w:r>
    </w:p>
    <w:tbl>
      <w:tblPr>
        <w:tblW w:w="985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76"/>
        <w:gridCol w:w="10"/>
        <w:gridCol w:w="633"/>
        <w:gridCol w:w="693"/>
        <w:gridCol w:w="694"/>
      </w:tblGrid>
      <w:tr w:rsidR="00006CE5" w:rsidRPr="00006CE5" w14:paraId="7347A040" w14:textId="77777777" w:rsidTr="00454E89">
        <w:tc>
          <w:tcPr>
            <w:tcW w:w="9858" w:type="dxa"/>
            <w:gridSpan w:val="11"/>
            <w:tcBorders>
              <w:top w:val="single" w:sz="4" w:space="0" w:color="auto"/>
              <w:left w:val="single" w:sz="4" w:space="0" w:color="auto"/>
              <w:bottom w:val="double" w:sz="4" w:space="0" w:color="auto"/>
              <w:right w:val="single" w:sz="4" w:space="0" w:color="auto"/>
            </w:tcBorders>
            <w:shd w:val="clear" w:color="auto" w:fill="BDD6EE"/>
          </w:tcPr>
          <w:p w14:paraId="4BA0CF90" w14:textId="77777777" w:rsidR="00006CE5" w:rsidRPr="00006CE5" w:rsidRDefault="00006CE5" w:rsidP="00006CE5">
            <w:pPr>
              <w:jc w:val="both"/>
              <w:rPr>
                <w:b/>
                <w:sz w:val="28"/>
              </w:rPr>
            </w:pPr>
            <w:r w:rsidRPr="00006CE5">
              <w:rPr>
                <w:b/>
                <w:sz w:val="28"/>
              </w:rPr>
              <w:t>C-I – Personální zabezpečení</w:t>
            </w:r>
          </w:p>
        </w:tc>
      </w:tr>
      <w:tr w:rsidR="00006CE5" w:rsidRPr="00006CE5" w14:paraId="0C10D6AC" w14:textId="77777777" w:rsidTr="00454E89">
        <w:tc>
          <w:tcPr>
            <w:tcW w:w="2516" w:type="dxa"/>
            <w:tcBorders>
              <w:top w:val="double" w:sz="4" w:space="0" w:color="auto"/>
            </w:tcBorders>
            <w:shd w:val="clear" w:color="auto" w:fill="F7CAAC"/>
          </w:tcPr>
          <w:p w14:paraId="1DDBA865" w14:textId="77777777" w:rsidR="00006CE5" w:rsidRPr="00006CE5" w:rsidRDefault="00006CE5" w:rsidP="00006CE5">
            <w:pPr>
              <w:jc w:val="both"/>
              <w:rPr>
                <w:b/>
              </w:rPr>
            </w:pPr>
            <w:r w:rsidRPr="00006CE5">
              <w:rPr>
                <w:b/>
              </w:rPr>
              <w:t>Vysoká škola</w:t>
            </w:r>
          </w:p>
        </w:tc>
        <w:tc>
          <w:tcPr>
            <w:tcW w:w="7342" w:type="dxa"/>
            <w:gridSpan w:val="10"/>
          </w:tcPr>
          <w:p w14:paraId="0ED7E8F6" w14:textId="77777777" w:rsidR="00006CE5" w:rsidRPr="00006CE5" w:rsidRDefault="00006CE5" w:rsidP="00006CE5">
            <w:pPr>
              <w:jc w:val="both"/>
            </w:pPr>
            <w:r w:rsidRPr="00006CE5">
              <w:t>Univerzita Tomáš Bati ve Zlíně</w:t>
            </w:r>
          </w:p>
        </w:tc>
      </w:tr>
      <w:tr w:rsidR="00006CE5" w:rsidRPr="00006CE5" w14:paraId="364D21F1" w14:textId="77777777" w:rsidTr="00454E89">
        <w:tc>
          <w:tcPr>
            <w:tcW w:w="2516" w:type="dxa"/>
            <w:shd w:val="clear" w:color="auto" w:fill="F7CAAC"/>
          </w:tcPr>
          <w:p w14:paraId="7D084BE3" w14:textId="77777777" w:rsidR="00006CE5" w:rsidRPr="00006CE5" w:rsidRDefault="00006CE5" w:rsidP="00006CE5">
            <w:pPr>
              <w:jc w:val="both"/>
              <w:rPr>
                <w:b/>
              </w:rPr>
            </w:pPr>
            <w:r w:rsidRPr="00006CE5">
              <w:rPr>
                <w:b/>
              </w:rPr>
              <w:t>Součást vysoké školy</w:t>
            </w:r>
          </w:p>
        </w:tc>
        <w:tc>
          <w:tcPr>
            <w:tcW w:w="7342" w:type="dxa"/>
            <w:gridSpan w:val="10"/>
          </w:tcPr>
          <w:p w14:paraId="425447A3" w14:textId="77777777" w:rsidR="00006CE5" w:rsidRPr="00006CE5" w:rsidRDefault="00006CE5" w:rsidP="00006CE5">
            <w:pPr>
              <w:jc w:val="both"/>
            </w:pPr>
            <w:r w:rsidRPr="00006CE5">
              <w:t>Fakulta managementu a ekonomiky</w:t>
            </w:r>
          </w:p>
        </w:tc>
      </w:tr>
      <w:tr w:rsidR="00006CE5" w:rsidRPr="00006CE5" w14:paraId="6085F0DC" w14:textId="77777777" w:rsidTr="00454E89">
        <w:tc>
          <w:tcPr>
            <w:tcW w:w="2516" w:type="dxa"/>
            <w:shd w:val="clear" w:color="auto" w:fill="F7CAAC"/>
          </w:tcPr>
          <w:p w14:paraId="481BD957" w14:textId="77777777" w:rsidR="00006CE5" w:rsidRPr="00006CE5" w:rsidRDefault="00006CE5" w:rsidP="00006CE5">
            <w:pPr>
              <w:jc w:val="both"/>
              <w:rPr>
                <w:b/>
              </w:rPr>
            </w:pPr>
            <w:r w:rsidRPr="00006CE5">
              <w:rPr>
                <w:b/>
              </w:rPr>
              <w:t>Název studijního programu</w:t>
            </w:r>
          </w:p>
        </w:tc>
        <w:tc>
          <w:tcPr>
            <w:tcW w:w="7342" w:type="dxa"/>
            <w:gridSpan w:val="10"/>
          </w:tcPr>
          <w:p w14:paraId="6F6DC0AF" w14:textId="283F2EDC" w:rsidR="00006CE5" w:rsidRPr="00006CE5" w:rsidRDefault="00006CE5" w:rsidP="00006CE5">
            <w:pPr>
              <w:jc w:val="both"/>
            </w:pPr>
            <w:r>
              <w:t>Průmyslové inženýrství</w:t>
            </w:r>
          </w:p>
        </w:tc>
      </w:tr>
      <w:tr w:rsidR="00006CE5" w:rsidRPr="00006CE5" w14:paraId="418B3C5E" w14:textId="77777777" w:rsidTr="00454E89">
        <w:tc>
          <w:tcPr>
            <w:tcW w:w="2516" w:type="dxa"/>
            <w:shd w:val="clear" w:color="auto" w:fill="F7CAAC"/>
          </w:tcPr>
          <w:p w14:paraId="0D76085C" w14:textId="77777777" w:rsidR="00006CE5" w:rsidRPr="00006CE5" w:rsidRDefault="00006CE5" w:rsidP="00006CE5">
            <w:pPr>
              <w:jc w:val="both"/>
              <w:rPr>
                <w:b/>
              </w:rPr>
            </w:pPr>
            <w:r w:rsidRPr="00006CE5">
              <w:rPr>
                <w:b/>
              </w:rPr>
              <w:t>Jméno a příjmení</w:t>
            </w:r>
          </w:p>
        </w:tc>
        <w:tc>
          <w:tcPr>
            <w:tcW w:w="4536" w:type="dxa"/>
            <w:gridSpan w:val="5"/>
          </w:tcPr>
          <w:p w14:paraId="042B5C23" w14:textId="77777777" w:rsidR="00006CE5" w:rsidRPr="00006CE5" w:rsidRDefault="00006CE5" w:rsidP="00006CE5">
            <w:pPr>
              <w:jc w:val="both"/>
            </w:pPr>
            <w:r w:rsidRPr="00006CE5">
              <w:t>Renata ŠILHÁNOVÁ</w:t>
            </w:r>
          </w:p>
        </w:tc>
        <w:tc>
          <w:tcPr>
            <w:tcW w:w="776" w:type="dxa"/>
            <w:shd w:val="clear" w:color="auto" w:fill="F7CAAC"/>
          </w:tcPr>
          <w:p w14:paraId="0E7A4C5C" w14:textId="77777777" w:rsidR="00006CE5" w:rsidRPr="00006CE5" w:rsidRDefault="00006CE5" w:rsidP="00006CE5">
            <w:pPr>
              <w:jc w:val="both"/>
              <w:rPr>
                <w:b/>
              </w:rPr>
            </w:pPr>
            <w:r w:rsidRPr="00006CE5">
              <w:rPr>
                <w:b/>
              </w:rPr>
              <w:t>Tituly</w:t>
            </w:r>
          </w:p>
        </w:tc>
        <w:tc>
          <w:tcPr>
            <w:tcW w:w="2030" w:type="dxa"/>
            <w:gridSpan w:val="4"/>
          </w:tcPr>
          <w:p w14:paraId="04D02E42" w14:textId="77777777" w:rsidR="00006CE5" w:rsidRPr="00006CE5" w:rsidRDefault="00006CE5" w:rsidP="00006CE5">
            <w:pPr>
              <w:jc w:val="both"/>
            </w:pPr>
            <w:r w:rsidRPr="00006CE5">
              <w:t>Mgr., Ph.D.</w:t>
            </w:r>
          </w:p>
        </w:tc>
      </w:tr>
      <w:tr w:rsidR="00006CE5" w:rsidRPr="00006CE5" w14:paraId="22A053D1" w14:textId="77777777" w:rsidTr="00454E89">
        <w:tc>
          <w:tcPr>
            <w:tcW w:w="2516" w:type="dxa"/>
            <w:shd w:val="clear" w:color="auto" w:fill="F7CAAC"/>
          </w:tcPr>
          <w:p w14:paraId="1597CA4D" w14:textId="77777777" w:rsidR="00006CE5" w:rsidRPr="00006CE5" w:rsidRDefault="00006CE5" w:rsidP="00006CE5">
            <w:pPr>
              <w:jc w:val="both"/>
              <w:rPr>
                <w:b/>
              </w:rPr>
            </w:pPr>
            <w:r w:rsidRPr="00006CE5">
              <w:rPr>
                <w:b/>
              </w:rPr>
              <w:t>Rok narození</w:t>
            </w:r>
          </w:p>
        </w:tc>
        <w:tc>
          <w:tcPr>
            <w:tcW w:w="829" w:type="dxa"/>
          </w:tcPr>
          <w:p w14:paraId="7B38B1E1" w14:textId="77777777" w:rsidR="00006CE5" w:rsidRPr="00006CE5" w:rsidRDefault="00006CE5" w:rsidP="00006CE5">
            <w:pPr>
              <w:jc w:val="both"/>
            </w:pPr>
            <w:r w:rsidRPr="00006CE5">
              <w:t>1968</w:t>
            </w:r>
          </w:p>
        </w:tc>
        <w:tc>
          <w:tcPr>
            <w:tcW w:w="1721" w:type="dxa"/>
            <w:shd w:val="clear" w:color="auto" w:fill="F7CAAC"/>
          </w:tcPr>
          <w:p w14:paraId="490CF0A3" w14:textId="77777777" w:rsidR="00006CE5" w:rsidRPr="00006CE5" w:rsidRDefault="00006CE5" w:rsidP="00006CE5">
            <w:pPr>
              <w:jc w:val="both"/>
              <w:rPr>
                <w:b/>
              </w:rPr>
            </w:pPr>
            <w:r w:rsidRPr="00006CE5">
              <w:rPr>
                <w:b/>
              </w:rPr>
              <w:t>typ vztahu k VŠ</w:t>
            </w:r>
          </w:p>
        </w:tc>
        <w:tc>
          <w:tcPr>
            <w:tcW w:w="992" w:type="dxa"/>
            <w:gridSpan w:val="2"/>
          </w:tcPr>
          <w:p w14:paraId="10786646" w14:textId="77777777" w:rsidR="00006CE5" w:rsidRPr="00006CE5" w:rsidRDefault="00006CE5" w:rsidP="00006CE5">
            <w:pPr>
              <w:jc w:val="both"/>
            </w:pPr>
            <w:r w:rsidRPr="00006CE5">
              <w:t>pp</w:t>
            </w:r>
          </w:p>
        </w:tc>
        <w:tc>
          <w:tcPr>
            <w:tcW w:w="994" w:type="dxa"/>
            <w:shd w:val="clear" w:color="auto" w:fill="F7CAAC"/>
          </w:tcPr>
          <w:p w14:paraId="75F842B9" w14:textId="77777777" w:rsidR="00006CE5" w:rsidRPr="00006CE5" w:rsidRDefault="00006CE5" w:rsidP="00006CE5">
            <w:pPr>
              <w:jc w:val="both"/>
              <w:rPr>
                <w:b/>
              </w:rPr>
            </w:pPr>
            <w:r w:rsidRPr="00006CE5">
              <w:rPr>
                <w:b/>
              </w:rPr>
              <w:t>rozsah</w:t>
            </w:r>
          </w:p>
        </w:tc>
        <w:tc>
          <w:tcPr>
            <w:tcW w:w="776" w:type="dxa"/>
          </w:tcPr>
          <w:p w14:paraId="5024B55B" w14:textId="77777777" w:rsidR="00006CE5" w:rsidRPr="00006CE5" w:rsidRDefault="00006CE5" w:rsidP="00006CE5">
            <w:pPr>
              <w:jc w:val="both"/>
            </w:pPr>
            <w:r w:rsidRPr="00006CE5">
              <w:t xml:space="preserve">40 </w:t>
            </w:r>
          </w:p>
        </w:tc>
        <w:tc>
          <w:tcPr>
            <w:tcW w:w="643" w:type="dxa"/>
            <w:gridSpan w:val="2"/>
            <w:shd w:val="clear" w:color="auto" w:fill="F7CAAC"/>
          </w:tcPr>
          <w:p w14:paraId="2B4E5188" w14:textId="77777777" w:rsidR="00006CE5" w:rsidRPr="00006CE5" w:rsidRDefault="00006CE5" w:rsidP="00006CE5">
            <w:pPr>
              <w:jc w:val="both"/>
              <w:rPr>
                <w:b/>
              </w:rPr>
            </w:pPr>
            <w:r w:rsidRPr="00006CE5">
              <w:rPr>
                <w:b/>
              </w:rPr>
              <w:t>do kdy</w:t>
            </w:r>
          </w:p>
        </w:tc>
        <w:tc>
          <w:tcPr>
            <w:tcW w:w="1387" w:type="dxa"/>
            <w:gridSpan w:val="2"/>
          </w:tcPr>
          <w:p w14:paraId="769A9057" w14:textId="67D9C82F" w:rsidR="00006CE5" w:rsidRPr="00006CE5" w:rsidRDefault="00006CE5" w:rsidP="00006CE5">
            <w:del w:id="1195" w:author="Pavla Trefilová" w:date="2019-09-12T08:40:00Z">
              <w:r w:rsidRPr="00006CE5" w:rsidDel="00205E53">
                <w:delText>08/</w:delText>
              </w:r>
              <w:r w:rsidR="00DD7D36" w:rsidDel="00205E53">
                <w:delText>20</w:delText>
              </w:r>
              <w:r w:rsidRPr="00006CE5" w:rsidDel="00205E53">
                <w:delText>19</w:delText>
              </w:r>
            </w:del>
            <w:ins w:id="1196" w:author="Pavla Trefilová" w:date="2019-09-12T08:40:00Z">
              <w:r w:rsidR="00205E53">
                <w:t>N</w:t>
              </w:r>
            </w:ins>
          </w:p>
        </w:tc>
      </w:tr>
      <w:tr w:rsidR="00006CE5" w:rsidRPr="00006CE5" w14:paraId="520B21A2" w14:textId="77777777" w:rsidTr="00454E89">
        <w:tc>
          <w:tcPr>
            <w:tcW w:w="5066" w:type="dxa"/>
            <w:gridSpan w:val="3"/>
            <w:shd w:val="clear" w:color="auto" w:fill="F7CAAC"/>
          </w:tcPr>
          <w:p w14:paraId="7BBC364A" w14:textId="77777777" w:rsidR="00006CE5" w:rsidRPr="00006CE5" w:rsidRDefault="00006CE5" w:rsidP="00006CE5">
            <w:pPr>
              <w:jc w:val="both"/>
              <w:rPr>
                <w:b/>
              </w:rPr>
            </w:pPr>
            <w:r w:rsidRPr="00006CE5">
              <w:rPr>
                <w:b/>
              </w:rPr>
              <w:t>Typ vztahu na součásti VŠ, která uskutečňuje st. program</w:t>
            </w:r>
          </w:p>
        </w:tc>
        <w:tc>
          <w:tcPr>
            <w:tcW w:w="992" w:type="dxa"/>
            <w:gridSpan w:val="2"/>
          </w:tcPr>
          <w:p w14:paraId="7E7BAC04" w14:textId="77777777" w:rsidR="00006CE5" w:rsidRPr="00006CE5" w:rsidRDefault="00006CE5" w:rsidP="00006CE5">
            <w:pPr>
              <w:jc w:val="both"/>
            </w:pPr>
          </w:p>
        </w:tc>
        <w:tc>
          <w:tcPr>
            <w:tcW w:w="994" w:type="dxa"/>
            <w:shd w:val="clear" w:color="auto" w:fill="F7CAAC"/>
          </w:tcPr>
          <w:p w14:paraId="69830E76" w14:textId="77777777" w:rsidR="00006CE5" w:rsidRPr="00006CE5" w:rsidRDefault="00006CE5" w:rsidP="00006CE5">
            <w:pPr>
              <w:jc w:val="both"/>
              <w:rPr>
                <w:b/>
              </w:rPr>
            </w:pPr>
            <w:r w:rsidRPr="00006CE5">
              <w:rPr>
                <w:b/>
              </w:rPr>
              <w:t>rozsah</w:t>
            </w:r>
          </w:p>
        </w:tc>
        <w:tc>
          <w:tcPr>
            <w:tcW w:w="776" w:type="dxa"/>
          </w:tcPr>
          <w:p w14:paraId="63CEAC31" w14:textId="77777777" w:rsidR="00006CE5" w:rsidRPr="00006CE5" w:rsidRDefault="00006CE5" w:rsidP="00006CE5">
            <w:pPr>
              <w:jc w:val="both"/>
            </w:pPr>
          </w:p>
        </w:tc>
        <w:tc>
          <w:tcPr>
            <w:tcW w:w="643" w:type="dxa"/>
            <w:gridSpan w:val="2"/>
            <w:shd w:val="clear" w:color="auto" w:fill="F7CAAC"/>
          </w:tcPr>
          <w:p w14:paraId="0AB0C027" w14:textId="77777777" w:rsidR="00006CE5" w:rsidRPr="00006CE5" w:rsidRDefault="00006CE5" w:rsidP="00006CE5">
            <w:pPr>
              <w:jc w:val="both"/>
              <w:rPr>
                <w:b/>
              </w:rPr>
            </w:pPr>
            <w:r w:rsidRPr="00006CE5">
              <w:rPr>
                <w:b/>
              </w:rPr>
              <w:t>do kdy</w:t>
            </w:r>
          </w:p>
        </w:tc>
        <w:tc>
          <w:tcPr>
            <w:tcW w:w="1387" w:type="dxa"/>
            <w:gridSpan w:val="2"/>
          </w:tcPr>
          <w:p w14:paraId="39C83E4F" w14:textId="77777777" w:rsidR="00006CE5" w:rsidRPr="00006CE5" w:rsidRDefault="00006CE5" w:rsidP="00006CE5">
            <w:pPr>
              <w:jc w:val="both"/>
            </w:pPr>
          </w:p>
        </w:tc>
      </w:tr>
      <w:tr w:rsidR="00006CE5" w:rsidRPr="00006CE5" w14:paraId="6B62A369" w14:textId="77777777" w:rsidTr="00454E89">
        <w:tc>
          <w:tcPr>
            <w:tcW w:w="6058" w:type="dxa"/>
            <w:gridSpan w:val="5"/>
            <w:shd w:val="clear" w:color="auto" w:fill="F7CAAC"/>
          </w:tcPr>
          <w:p w14:paraId="101621E4" w14:textId="77777777" w:rsidR="00006CE5" w:rsidRPr="00006CE5" w:rsidRDefault="00006CE5" w:rsidP="00006CE5">
            <w:pPr>
              <w:jc w:val="both"/>
            </w:pPr>
            <w:r w:rsidRPr="00006CE5">
              <w:rPr>
                <w:b/>
              </w:rPr>
              <w:t>Další současná působení jako akademický pracovník na jiných VŠ</w:t>
            </w:r>
          </w:p>
        </w:tc>
        <w:tc>
          <w:tcPr>
            <w:tcW w:w="1770" w:type="dxa"/>
            <w:gridSpan w:val="2"/>
            <w:shd w:val="clear" w:color="auto" w:fill="F7CAAC"/>
          </w:tcPr>
          <w:p w14:paraId="3C1ED9BB" w14:textId="77777777" w:rsidR="00006CE5" w:rsidRPr="00006CE5" w:rsidRDefault="00006CE5" w:rsidP="00006CE5">
            <w:pPr>
              <w:jc w:val="both"/>
              <w:rPr>
                <w:b/>
              </w:rPr>
            </w:pPr>
            <w:r w:rsidRPr="00006CE5">
              <w:rPr>
                <w:b/>
              </w:rPr>
              <w:t>typ prac. vztahu</w:t>
            </w:r>
          </w:p>
        </w:tc>
        <w:tc>
          <w:tcPr>
            <w:tcW w:w="2030" w:type="dxa"/>
            <w:gridSpan w:val="4"/>
            <w:shd w:val="clear" w:color="auto" w:fill="F7CAAC"/>
          </w:tcPr>
          <w:p w14:paraId="0693B3BA" w14:textId="77777777" w:rsidR="00006CE5" w:rsidRPr="00006CE5" w:rsidRDefault="00006CE5" w:rsidP="00006CE5">
            <w:pPr>
              <w:jc w:val="both"/>
              <w:rPr>
                <w:b/>
              </w:rPr>
            </w:pPr>
            <w:r w:rsidRPr="00006CE5">
              <w:rPr>
                <w:b/>
              </w:rPr>
              <w:t>rozsah</w:t>
            </w:r>
          </w:p>
        </w:tc>
      </w:tr>
      <w:tr w:rsidR="00006CE5" w:rsidRPr="00006CE5" w14:paraId="0A1E79AA" w14:textId="77777777" w:rsidTr="00454E89">
        <w:tc>
          <w:tcPr>
            <w:tcW w:w="6058" w:type="dxa"/>
            <w:gridSpan w:val="5"/>
          </w:tcPr>
          <w:p w14:paraId="4223DFDE" w14:textId="77777777" w:rsidR="00006CE5" w:rsidRPr="00006CE5" w:rsidRDefault="00006CE5" w:rsidP="00006CE5">
            <w:pPr>
              <w:jc w:val="both"/>
            </w:pPr>
          </w:p>
        </w:tc>
        <w:tc>
          <w:tcPr>
            <w:tcW w:w="1770" w:type="dxa"/>
            <w:gridSpan w:val="2"/>
          </w:tcPr>
          <w:p w14:paraId="755010B3" w14:textId="77777777" w:rsidR="00006CE5" w:rsidRPr="00006CE5" w:rsidRDefault="00006CE5" w:rsidP="00006CE5">
            <w:pPr>
              <w:jc w:val="both"/>
            </w:pPr>
          </w:p>
        </w:tc>
        <w:tc>
          <w:tcPr>
            <w:tcW w:w="2030" w:type="dxa"/>
            <w:gridSpan w:val="4"/>
          </w:tcPr>
          <w:p w14:paraId="1B9DA70E" w14:textId="77777777" w:rsidR="00006CE5" w:rsidRPr="00006CE5" w:rsidRDefault="00006CE5" w:rsidP="00006CE5">
            <w:pPr>
              <w:jc w:val="both"/>
            </w:pPr>
          </w:p>
        </w:tc>
      </w:tr>
      <w:tr w:rsidR="00006CE5" w:rsidRPr="00006CE5" w14:paraId="18E66998" w14:textId="77777777" w:rsidTr="00454E89">
        <w:tc>
          <w:tcPr>
            <w:tcW w:w="6058" w:type="dxa"/>
            <w:gridSpan w:val="5"/>
          </w:tcPr>
          <w:p w14:paraId="4E2E1D5D" w14:textId="77777777" w:rsidR="00006CE5" w:rsidRPr="00006CE5" w:rsidRDefault="00006CE5" w:rsidP="00006CE5">
            <w:pPr>
              <w:jc w:val="both"/>
            </w:pPr>
          </w:p>
        </w:tc>
        <w:tc>
          <w:tcPr>
            <w:tcW w:w="1770" w:type="dxa"/>
            <w:gridSpan w:val="2"/>
          </w:tcPr>
          <w:p w14:paraId="5A2951E0" w14:textId="77777777" w:rsidR="00006CE5" w:rsidRPr="00006CE5" w:rsidRDefault="00006CE5" w:rsidP="00006CE5">
            <w:pPr>
              <w:jc w:val="both"/>
            </w:pPr>
          </w:p>
        </w:tc>
        <w:tc>
          <w:tcPr>
            <w:tcW w:w="2030" w:type="dxa"/>
            <w:gridSpan w:val="4"/>
          </w:tcPr>
          <w:p w14:paraId="7E36D716" w14:textId="77777777" w:rsidR="00006CE5" w:rsidRPr="00006CE5" w:rsidRDefault="00006CE5" w:rsidP="00006CE5">
            <w:pPr>
              <w:jc w:val="both"/>
            </w:pPr>
          </w:p>
        </w:tc>
      </w:tr>
      <w:tr w:rsidR="00006CE5" w:rsidRPr="00006CE5" w14:paraId="2E9AE888" w14:textId="77777777" w:rsidTr="00454E89">
        <w:tc>
          <w:tcPr>
            <w:tcW w:w="6058" w:type="dxa"/>
            <w:gridSpan w:val="5"/>
          </w:tcPr>
          <w:p w14:paraId="5A6DB6C5" w14:textId="77777777" w:rsidR="00006CE5" w:rsidRPr="00006CE5" w:rsidRDefault="00006CE5" w:rsidP="00006CE5">
            <w:pPr>
              <w:jc w:val="both"/>
            </w:pPr>
          </w:p>
        </w:tc>
        <w:tc>
          <w:tcPr>
            <w:tcW w:w="1770" w:type="dxa"/>
            <w:gridSpan w:val="2"/>
          </w:tcPr>
          <w:p w14:paraId="3E099981" w14:textId="77777777" w:rsidR="00006CE5" w:rsidRPr="00006CE5" w:rsidRDefault="00006CE5" w:rsidP="00006CE5">
            <w:pPr>
              <w:jc w:val="both"/>
            </w:pPr>
          </w:p>
        </w:tc>
        <w:tc>
          <w:tcPr>
            <w:tcW w:w="2030" w:type="dxa"/>
            <w:gridSpan w:val="4"/>
          </w:tcPr>
          <w:p w14:paraId="1152BFF6" w14:textId="77777777" w:rsidR="00006CE5" w:rsidRPr="00006CE5" w:rsidRDefault="00006CE5" w:rsidP="00006CE5">
            <w:pPr>
              <w:jc w:val="both"/>
            </w:pPr>
          </w:p>
        </w:tc>
      </w:tr>
      <w:tr w:rsidR="00006CE5" w:rsidRPr="00006CE5" w14:paraId="43124166" w14:textId="77777777" w:rsidTr="00454E89">
        <w:tc>
          <w:tcPr>
            <w:tcW w:w="6058" w:type="dxa"/>
            <w:gridSpan w:val="5"/>
          </w:tcPr>
          <w:p w14:paraId="07D76AAC" w14:textId="77777777" w:rsidR="00006CE5" w:rsidRPr="00006CE5" w:rsidRDefault="00006CE5" w:rsidP="00006CE5">
            <w:pPr>
              <w:jc w:val="both"/>
            </w:pPr>
          </w:p>
        </w:tc>
        <w:tc>
          <w:tcPr>
            <w:tcW w:w="1770" w:type="dxa"/>
            <w:gridSpan w:val="2"/>
          </w:tcPr>
          <w:p w14:paraId="6E2403FA" w14:textId="77777777" w:rsidR="00006CE5" w:rsidRPr="00006CE5" w:rsidRDefault="00006CE5" w:rsidP="00006CE5">
            <w:pPr>
              <w:jc w:val="both"/>
            </w:pPr>
          </w:p>
        </w:tc>
        <w:tc>
          <w:tcPr>
            <w:tcW w:w="2030" w:type="dxa"/>
            <w:gridSpan w:val="4"/>
          </w:tcPr>
          <w:p w14:paraId="76B97033" w14:textId="77777777" w:rsidR="00006CE5" w:rsidRPr="00006CE5" w:rsidRDefault="00006CE5" w:rsidP="00006CE5">
            <w:pPr>
              <w:jc w:val="both"/>
            </w:pPr>
          </w:p>
        </w:tc>
      </w:tr>
      <w:tr w:rsidR="00006CE5" w:rsidRPr="00006CE5" w14:paraId="43584AC7" w14:textId="77777777" w:rsidTr="00454E89">
        <w:tc>
          <w:tcPr>
            <w:tcW w:w="9858" w:type="dxa"/>
            <w:gridSpan w:val="11"/>
            <w:shd w:val="clear" w:color="auto" w:fill="F7CAAC"/>
          </w:tcPr>
          <w:p w14:paraId="2E63BD0C" w14:textId="77777777" w:rsidR="00006CE5" w:rsidRPr="00006CE5" w:rsidRDefault="00006CE5" w:rsidP="00006CE5">
            <w:pPr>
              <w:jc w:val="both"/>
            </w:pPr>
            <w:r w:rsidRPr="00006CE5">
              <w:rPr>
                <w:b/>
              </w:rPr>
              <w:t>Předměty příslušného studijního programu a způsob zapojení do jejich výuky, příp. další zapojení do uskutečňování studijního programu</w:t>
            </w:r>
          </w:p>
        </w:tc>
      </w:tr>
      <w:tr w:rsidR="00006CE5" w:rsidRPr="00006CE5" w14:paraId="1475FB5F" w14:textId="77777777" w:rsidTr="00454E89">
        <w:trPr>
          <w:trHeight w:val="338"/>
        </w:trPr>
        <w:tc>
          <w:tcPr>
            <w:tcW w:w="9858" w:type="dxa"/>
            <w:gridSpan w:val="11"/>
            <w:tcBorders>
              <w:top w:val="nil"/>
              <w:left w:val="single" w:sz="4" w:space="0" w:color="auto"/>
              <w:bottom w:val="single" w:sz="4" w:space="0" w:color="auto"/>
              <w:right w:val="single" w:sz="4" w:space="0" w:color="auto"/>
            </w:tcBorders>
          </w:tcPr>
          <w:p w14:paraId="2D3990D5" w14:textId="77777777" w:rsidR="00006CE5" w:rsidRPr="00006CE5" w:rsidRDefault="00006CE5" w:rsidP="00006CE5">
            <w:pPr>
              <w:jc w:val="both"/>
            </w:pPr>
            <w:r w:rsidRPr="00006CE5">
              <w:t>Korespondence v němčině – garant, vedení seminářů (100%)</w:t>
            </w:r>
          </w:p>
        </w:tc>
      </w:tr>
      <w:tr w:rsidR="00006CE5" w:rsidRPr="00006CE5" w14:paraId="6418D990" w14:textId="77777777" w:rsidTr="00454E89">
        <w:tc>
          <w:tcPr>
            <w:tcW w:w="9858" w:type="dxa"/>
            <w:gridSpan w:val="11"/>
            <w:shd w:val="clear" w:color="auto" w:fill="F7CAAC"/>
          </w:tcPr>
          <w:p w14:paraId="0D3923A3" w14:textId="77777777" w:rsidR="00006CE5" w:rsidRPr="00006CE5" w:rsidRDefault="00006CE5" w:rsidP="00006CE5">
            <w:pPr>
              <w:jc w:val="both"/>
            </w:pPr>
            <w:r w:rsidRPr="00006CE5">
              <w:rPr>
                <w:b/>
              </w:rPr>
              <w:t xml:space="preserve">Údaje o vzdělání na VŠ </w:t>
            </w:r>
          </w:p>
        </w:tc>
      </w:tr>
      <w:tr w:rsidR="00006CE5" w:rsidRPr="00006CE5" w14:paraId="63B9A580" w14:textId="77777777" w:rsidTr="00454E89">
        <w:trPr>
          <w:trHeight w:val="729"/>
        </w:trPr>
        <w:tc>
          <w:tcPr>
            <w:tcW w:w="9858" w:type="dxa"/>
            <w:gridSpan w:val="11"/>
          </w:tcPr>
          <w:p w14:paraId="285F4FBE" w14:textId="77777777" w:rsidR="00006CE5" w:rsidRPr="00006CE5" w:rsidRDefault="00006CE5" w:rsidP="00006CE5">
            <w:pPr>
              <w:jc w:val="both"/>
            </w:pPr>
            <w:r w:rsidRPr="00006CE5">
              <w:rPr>
                <w:b/>
              </w:rPr>
              <w:t>1992</w:t>
            </w:r>
            <w:r w:rsidRPr="00006CE5">
              <w:t xml:space="preserve">                  Německá a česká filologie, MU v Brně, FF (Mgr.)</w:t>
            </w:r>
          </w:p>
          <w:p w14:paraId="6B82EB1C" w14:textId="77777777" w:rsidR="00006CE5" w:rsidRPr="00006CE5" w:rsidRDefault="00006CE5" w:rsidP="00006CE5">
            <w:pPr>
              <w:jc w:val="both"/>
            </w:pPr>
            <w:r w:rsidRPr="00006CE5">
              <w:rPr>
                <w:b/>
              </w:rPr>
              <w:t xml:space="preserve">2010 </w:t>
            </w:r>
            <w:r w:rsidRPr="00006CE5">
              <w:t xml:space="preserve">                 Německý jazyk – lingvistika (DSP, kombinovaná forma), MU v Brně, FF (Ph.D.)</w:t>
            </w:r>
          </w:p>
          <w:p w14:paraId="18828F21" w14:textId="77777777" w:rsidR="00006CE5" w:rsidRPr="00006CE5" w:rsidRDefault="00006CE5" w:rsidP="00006CE5">
            <w:pPr>
              <w:jc w:val="both"/>
              <w:rPr>
                <w:b/>
              </w:rPr>
            </w:pPr>
            <w:r w:rsidRPr="00006CE5">
              <w:rPr>
                <w:b/>
              </w:rPr>
              <w:t>2013</w:t>
            </w:r>
            <w:r w:rsidRPr="00006CE5">
              <w:t xml:space="preserve">                  Doplňkové studium pro překladatele a tlumočníky – právní němčina, UK v Praze (zakončeno zkouškou)</w:t>
            </w:r>
          </w:p>
        </w:tc>
      </w:tr>
      <w:tr w:rsidR="00006CE5" w:rsidRPr="00006CE5" w14:paraId="2FC21649" w14:textId="77777777" w:rsidTr="00454E89">
        <w:tc>
          <w:tcPr>
            <w:tcW w:w="9858" w:type="dxa"/>
            <w:gridSpan w:val="11"/>
            <w:shd w:val="clear" w:color="auto" w:fill="F7CAAC"/>
          </w:tcPr>
          <w:p w14:paraId="640F0866" w14:textId="77777777" w:rsidR="00006CE5" w:rsidRPr="00006CE5" w:rsidRDefault="00006CE5" w:rsidP="00006CE5">
            <w:pPr>
              <w:jc w:val="both"/>
              <w:rPr>
                <w:b/>
              </w:rPr>
            </w:pPr>
            <w:r w:rsidRPr="00006CE5">
              <w:rPr>
                <w:b/>
              </w:rPr>
              <w:t>Údaje o odborném působení od absolvování VŠ</w:t>
            </w:r>
          </w:p>
        </w:tc>
      </w:tr>
      <w:tr w:rsidR="00006CE5" w:rsidRPr="00006CE5" w14:paraId="1D5DF0CA" w14:textId="77777777" w:rsidTr="00454E89">
        <w:trPr>
          <w:trHeight w:val="1090"/>
        </w:trPr>
        <w:tc>
          <w:tcPr>
            <w:tcW w:w="9858" w:type="dxa"/>
            <w:gridSpan w:val="11"/>
          </w:tcPr>
          <w:p w14:paraId="43DDB135" w14:textId="77777777" w:rsidR="00006CE5" w:rsidRPr="00006CE5" w:rsidRDefault="00006CE5" w:rsidP="00006CE5">
            <w:pPr>
              <w:jc w:val="both"/>
            </w:pPr>
            <w:r w:rsidRPr="00006CE5">
              <w:rPr>
                <w:b/>
              </w:rPr>
              <w:t>1992–1993</w:t>
            </w:r>
            <w:r w:rsidRPr="00006CE5">
              <w:t xml:space="preserve">       Státní jazyková škola ve Zlíně, učitelka</w:t>
            </w:r>
          </w:p>
          <w:p w14:paraId="2AE40B0F" w14:textId="77777777" w:rsidR="00006CE5" w:rsidRPr="00006CE5" w:rsidRDefault="00006CE5" w:rsidP="00006CE5">
            <w:pPr>
              <w:jc w:val="both"/>
            </w:pPr>
            <w:r w:rsidRPr="00006CE5">
              <w:rPr>
                <w:b/>
              </w:rPr>
              <w:t>1993–2003</w:t>
            </w:r>
            <w:r w:rsidRPr="00006CE5">
              <w:t xml:space="preserve">       Překladatelka v obchodní firmě</w:t>
            </w:r>
          </w:p>
          <w:p w14:paraId="0988F8E6" w14:textId="77777777" w:rsidR="00006CE5" w:rsidRPr="00006CE5" w:rsidRDefault="00006CE5" w:rsidP="00006CE5">
            <w:pPr>
              <w:jc w:val="both"/>
            </w:pPr>
            <w:r w:rsidRPr="00006CE5">
              <w:rPr>
                <w:b/>
              </w:rPr>
              <w:t>1993 – dosud</w:t>
            </w:r>
            <w:r w:rsidRPr="00006CE5">
              <w:t xml:space="preserve">   Překladatelka a tlumočnice, soudní tlumočník jmenovaný Krajským soudem Brno (vedlejší činnost)</w:t>
            </w:r>
          </w:p>
          <w:p w14:paraId="66C136BD" w14:textId="77777777" w:rsidR="00006CE5" w:rsidRPr="00006CE5" w:rsidRDefault="00006CE5" w:rsidP="00006CE5">
            <w:pPr>
              <w:jc w:val="both"/>
            </w:pPr>
            <w:r w:rsidRPr="00006CE5">
              <w:rPr>
                <w:b/>
              </w:rPr>
              <w:t>2003 – dosud</w:t>
            </w:r>
            <w:r w:rsidRPr="00006CE5">
              <w:t xml:space="preserve">    UTB ve Zlíně, FHS, Ústav moderních jazyků a literatur, odborná asistentka</w:t>
            </w:r>
          </w:p>
        </w:tc>
      </w:tr>
      <w:tr w:rsidR="00006CE5" w:rsidRPr="00006CE5" w14:paraId="57066980" w14:textId="77777777" w:rsidTr="00454E89">
        <w:trPr>
          <w:trHeight w:val="250"/>
        </w:trPr>
        <w:tc>
          <w:tcPr>
            <w:tcW w:w="9858" w:type="dxa"/>
            <w:gridSpan w:val="11"/>
            <w:shd w:val="clear" w:color="auto" w:fill="F7CAAC"/>
          </w:tcPr>
          <w:p w14:paraId="37EB4016" w14:textId="77777777" w:rsidR="00006CE5" w:rsidRPr="00006CE5" w:rsidRDefault="00006CE5" w:rsidP="00006CE5">
            <w:pPr>
              <w:jc w:val="both"/>
            </w:pPr>
            <w:r w:rsidRPr="00006CE5">
              <w:rPr>
                <w:b/>
              </w:rPr>
              <w:t>Zkušenosti s vedením kvalifikačních a rigorózních prací</w:t>
            </w:r>
          </w:p>
        </w:tc>
      </w:tr>
      <w:tr w:rsidR="00006CE5" w:rsidRPr="00006CE5" w14:paraId="216E06C2" w14:textId="77777777" w:rsidTr="00454E89">
        <w:trPr>
          <w:trHeight w:val="224"/>
        </w:trPr>
        <w:tc>
          <w:tcPr>
            <w:tcW w:w="9858" w:type="dxa"/>
            <w:gridSpan w:val="11"/>
          </w:tcPr>
          <w:p w14:paraId="2C0A47B7" w14:textId="77777777" w:rsidR="00006CE5" w:rsidRPr="00006CE5" w:rsidRDefault="00006CE5" w:rsidP="00006CE5">
            <w:pPr>
              <w:jc w:val="both"/>
            </w:pPr>
          </w:p>
        </w:tc>
      </w:tr>
      <w:tr w:rsidR="00006CE5" w:rsidRPr="00006CE5" w14:paraId="5C635C1C" w14:textId="77777777" w:rsidTr="00454E89">
        <w:trPr>
          <w:cantSplit/>
        </w:trPr>
        <w:tc>
          <w:tcPr>
            <w:tcW w:w="3345" w:type="dxa"/>
            <w:gridSpan w:val="2"/>
            <w:tcBorders>
              <w:top w:val="single" w:sz="12" w:space="0" w:color="auto"/>
            </w:tcBorders>
            <w:shd w:val="clear" w:color="auto" w:fill="F7CAAC"/>
          </w:tcPr>
          <w:p w14:paraId="1505FAB3" w14:textId="77777777" w:rsidR="00006CE5" w:rsidRPr="00006CE5" w:rsidRDefault="00006CE5" w:rsidP="00006CE5">
            <w:pPr>
              <w:jc w:val="both"/>
            </w:pPr>
            <w:r w:rsidRPr="00006CE5">
              <w:rPr>
                <w:b/>
              </w:rPr>
              <w:t xml:space="preserve">Obor habilitačního řízení </w:t>
            </w:r>
          </w:p>
        </w:tc>
        <w:tc>
          <w:tcPr>
            <w:tcW w:w="2245" w:type="dxa"/>
            <w:gridSpan w:val="2"/>
            <w:tcBorders>
              <w:top w:val="single" w:sz="12" w:space="0" w:color="auto"/>
            </w:tcBorders>
            <w:shd w:val="clear" w:color="auto" w:fill="F7CAAC"/>
          </w:tcPr>
          <w:p w14:paraId="216F5DAD" w14:textId="77777777" w:rsidR="00006CE5" w:rsidRPr="00006CE5" w:rsidRDefault="00006CE5" w:rsidP="00006CE5">
            <w:pPr>
              <w:jc w:val="both"/>
            </w:pPr>
            <w:r w:rsidRPr="00006CE5">
              <w:rPr>
                <w:b/>
              </w:rPr>
              <w:t>Rok udělení hodnosti</w:t>
            </w:r>
          </w:p>
        </w:tc>
        <w:tc>
          <w:tcPr>
            <w:tcW w:w="2248" w:type="dxa"/>
            <w:gridSpan w:val="4"/>
            <w:tcBorders>
              <w:top w:val="single" w:sz="12" w:space="0" w:color="auto"/>
              <w:right w:val="single" w:sz="12" w:space="0" w:color="auto"/>
            </w:tcBorders>
            <w:shd w:val="clear" w:color="auto" w:fill="F7CAAC"/>
          </w:tcPr>
          <w:p w14:paraId="4869759D" w14:textId="77777777" w:rsidR="00006CE5" w:rsidRPr="00006CE5" w:rsidRDefault="00006CE5" w:rsidP="00006CE5">
            <w:pPr>
              <w:jc w:val="both"/>
            </w:pPr>
            <w:r w:rsidRPr="00006CE5">
              <w:rPr>
                <w:b/>
              </w:rPr>
              <w:t>Řízení konáno na VŠ</w:t>
            </w:r>
          </w:p>
        </w:tc>
        <w:tc>
          <w:tcPr>
            <w:tcW w:w="2020" w:type="dxa"/>
            <w:gridSpan w:val="3"/>
            <w:tcBorders>
              <w:top w:val="single" w:sz="12" w:space="0" w:color="auto"/>
              <w:left w:val="single" w:sz="12" w:space="0" w:color="auto"/>
            </w:tcBorders>
            <w:shd w:val="clear" w:color="auto" w:fill="F7CAAC"/>
          </w:tcPr>
          <w:p w14:paraId="10D1D19E" w14:textId="77777777" w:rsidR="00006CE5" w:rsidRPr="00006CE5" w:rsidRDefault="00006CE5" w:rsidP="00006CE5">
            <w:pPr>
              <w:jc w:val="both"/>
              <w:rPr>
                <w:b/>
              </w:rPr>
            </w:pPr>
            <w:r w:rsidRPr="00006CE5">
              <w:rPr>
                <w:b/>
              </w:rPr>
              <w:t>Ohlasy publikací</w:t>
            </w:r>
          </w:p>
        </w:tc>
      </w:tr>
      <w:tr w:rsidR="00006CE5" w:rsidRPr="00006CE5" w14:paraId="5DD1DBF9" w14:textId="77777777" w:rsidTr="00454E89">
        <w:trPr>
          <w:cantSplit/>
        </w:trPr>
        <w:tc>
          <w:tcPr>
            <w:tcW w:w="3345" w:type="dxa"/>
            <w:gridSpan w:val="2"/>
          </w:tcPr>
          <w:p w14:paraId="6AD18379" w14:textId="77777777" w:rsidR="00006CE5" w:rsidRPr="00006CE5" w:rsidRDefault="00006CE5" w:rsidP="00006CE5">
            <w:pPr>
              <w:jc w:val="both"/>
            </w:pPr>
          </w:p>
        </w:tc>
        <w:tc>
          <w:tcPr>
            <w:tcW w:w="2245" w:type="dxa"/>
            <w:gridSpan w:val="2"/>
          </w:tcPr>
          <w:p w14:paraId="02ADA8FB" w14:textId="77777777" w:rsidR="00006CE5" w:rsidRPr="00006CE5" w:rsidRDefault="00006CE5" w:rsidP="00006CE5">
            <w:pPr>
              <w:jc w:val="both"/>
            </w:pPr>
          </w:p>
        </w:tc>
        <w:tc>
          <w:tcPr>
            <w:tcW w:w="2248" w:type="dxa"/>
            <w:gridSpan w:val="4"/>
            <w:tcBorders>
              <w:right w:val="single" w:sz="12" w:space="0" w:color="auto"/>
            </w:tcBorders>
          </w:tcPr>
          <w:p w14:paraId="5B384793" w14:textId="77777777" w:rsidR="00006CE5" w:rsidRPr="00006CE5" w:rsidRDefault="00006CE5" w:rsidP="00006CE5">
            <w:pPr>
              <w:jc w:val="both"/>
            </w:pPr>
          </w:p>
        </w:tc>
        <w:tc>
          <w:tcPr>
            <w:tcW w:w="633" w:type="dxa"/>
            <w:tcBorders>
              <w:left w:val="single" w:sz="12" w:space="0" w:color="auto"/>
            </w:tcBorders>
            <w:shd w:val="clear" w:color="auto" w:fill="F7CAAC"/>
          </w:tcPr>
          <w:p w14:paraId="191EBA8F" w14:textId="77777777" w:rsidR="00006CE5" w:rsidRPr="00006CE5" w:rsidRDefault="00006CE5" w:rsidP="00006CE5">
            <w:pPr>
              <w:jc w:val="both"/>
            </w:pPr>
            <w:r w:rsidRPr="00006CE5">
              <w:rPr>
                <w:b/>
              </w:rPr>
              <w:t xml:space="preserve">  </w:t>
            </w:r>
          </w:p>
        </w:tc>
        <w:tc>
          <w:tcPr>
            <w:tcW w:w="693" w:type="dxa"/>
            <w:shd w:val="clear" w:color="auto" w:fill="F7CAAC"/>
          </w:tcPr>
          <w:p w14:paraId="4AE7B67F" w14:textId="77777777" w:rsidR="00006CE5" w:rsidRPr="00006CE5" w:rsidRDefault="00006CE5" w:rsidP="00006CE5">
            <w:pPr>
              <w:jc w:val="both"/>
              <w:rPr>
                <w:sz w:val="18"/>
              </w:rPr>
            </w:pPr>
            <w:r w:rsidRPr="00006CE5">
              <w:rPr>
                <w:b/>
                <w:sz w:val="18"/>
              </w:rPr>
              <w:t>Scopus</w:t>
            </w:r>
          </w:p>
        </w:tc>
        <w:tc>
          <w:tcPr>
            <w:tcW w:w="694" w:type="dxa"/>
            <w:shd w:val="clear" w:color="auto" w:fill="F7CAAC"/>
          </w:tcPr>
          <w:p w14:paraId="365108F8" w14:textId="77777777" w:rsidR="00006CE5" w:rsidRPr="00006CE5" w:rsidRDefault="00006CE5" w:rsidP="00006CE5">
            <w:pPr>
              <w:jc w:val="both"/>
            </w:pPr>
            <w:r w:rsidRPr="00006CE5">
              <w:rPr>
                <w:b/>
                <w:sz w:val="18"/>
              </w:rPr>
              <w:t>ostatní</w:t>
            </w:r>
          </w:p>
        </w:tc>
      </w:tr>
      <w:tr w:rsidR="00006CE5" w:rsidRPr="00006CE5" w14:paraId="21B8B898" w14:textId="77777777" w:rsidTr="00454E89">
        <w:trPr>
          <w:cantSplit/>
          <w:trHeight w:val="70"/>
        </w:trPr>
        <w:tc>
          <w:tcPr>
            <w:tcW w:w="3345" w:type="dxa"/>
            <w:gridSpan w:val="2"/>
            <w:shd w:val="clear" w:color="auto" w:fill="F7CAAC"/>
          </w:tcPr>
          <w:p w14:paraId="56F0BD0B" w14:textId="77777777" w:rsidR="00006CE5" w:rsidRPr="00006CE5" w:rsidRDefault="00006CE5" w:rsidP="00006CE5">
            <w:pPr>
              <w:jc w:val="both"/>
            </w:pPr>
            <w:r w:rsidRPr="00006CE5">
              <w:rPr>
                <w:b/>
              </w:rPr>
              <w:t>Obor jmenovacího řízení</w:t>
            </w:r>
          </w:p>
        </w:tc>
        <w:tc>
          <w:tcPr>
            <w:tcW w:w="2245" w:type="dxa"/>
            <w:gridSpan w:val="2"/>
            <w:shd w:val="clear" w:color="auto" w:fill="F7CAAC"/>
          </w:tcPr>
          <w:p w14:paraId="6C9123D0" w14:textId="77777777" w:rsidR="00006CE5" w:rsidRPr="00006CE5" w:rsidRDefault="00006CE5" w:rsidP="00006CE5">
            <w:pPr>
              <w:jc w:val="both"/>
            </w:pPr>
            <w:r w:rsidRPr="00006CE5">
              <w:rPr>
                <w:b/>
              </w:rPr>
              <w:t>Rok udělení hodnosti</w:t>
            </w:r>
          </w:p>
        </w:tc>
        <w:tc>
          <w:tcPr>
            <w:tcW w:w="2248" w:type="dxa"/>
            <w:gridSpan w:val="4"/>
            <w:tcBorders>
              <w:right w:val="single" w:sz="12" w:space="0" w:color="auto"/>
            </w:tcBorders>
            <w:shd w:val="clear" w:color="auto" w:fill="F7CAAC"/>
          </w:tcPr>
          <w:p w14:paraId="1717D415" w14:textId="77777777" w:rsidR="00006CE5" w:rsidRPr="00006CE5" w:rsidRDefault="00006CE5" w:rsidP="00006CE5">
            <w:pPr>
              <w:jc w:val="both"/>
            </w:pPr>
            <w:r w:rsidRPr="00006CE5">
              <w:rPr>
                <w:b/>
              </w:rPr>
              <w:t>Řízení konáno na VŠ</w:t>
            </w:r>
          </w:p>
        </w:tc>
        <w:tc>
          <w:tcPr>
            <w:tcW w:w="633" w:type="dxa"/>
            <w:vMerge w:val="restart"/>
            <w:tcBorders>
              <w:left w:val="single" w:sz="12" w:space="0" w:color="auto"/>
            </w:tcBorders>
          </w:tcPr>
          <w:p w14:paraId="082FE44D" w14:textId="77777777" w:rsidR="00006CE5" w:rsidRPr="00006CE5" w:rsidRDefault="00006CE5" w:rsidP="00006CE5">
            <w:pPr>
              <w:jc w:val="both"/>
              <w:rPr>
                <w:b/>
              </w:rPr>
            </w:pPr>
          </w:p>
        </w:tc>
        <w:tc>
          <w:tcPr>
            <w:tcW w:w="693" w:type="dxa"/>
            <w:vMerge w:val="restart"/>
          </w:tcPr>
          <w:p w14:paraId="30561A11" w14:textId="77777777" w:rsidR="00006CE5" w:rsidRPr="00006CE5" w:rsidRDefault="00006CE5" w:rsidP="00006CE5">
            <w:pPr>
              <w:jc w:val="both"/>
              <w:rPr>
                <w:b/>
              </w:rPr>
            </w:pPr>
          </w:p>
        </w:tc>
        <w:tc>
          <w:tcPr>
            <w:tcW w:w="694" w:type="dxa"/>
            <w:vMerge w:val="restart"/>
          </w:tcPr>
          <w:p w14:paraId="7232CB93" w14:textId="77777777" w:rsidR="00006CE5" w:rsidRPr="00006CE5" w:rsidRDefault="00006CE5" w:rsidP="00006CE5">
            <w:pPr>
              <w:jc w:val="both"/>
              <w:rPr>
                <w:b/>
              </w:rPr>
            </w:pPr>
          </w:p>
        </w:tc>
      </w:tr>
      <w:tr w:rsidR="00006CE5" w:rsidRPr="00006CE5" w14:paraId="6F6EFC7F" w14:textId="77777777" w:rsidTr="00454E89">
        <w:trPr>
          <w:trHeight w:val="205"/>
        </w:trPr>
        <w:tc>
          <w:tcPr>
            <w:tcW w:w="3345" w:type="dxa"/>
            <w:gridSpan w:val="2"/>
          </w:tcPr>
          <w:p w14:paraId="468E722A" w14:textId="77777777" w:rsidR="00006CE5" w:rsidRPr="00006CE5" w:rsidRDefault="00006CE5" w:rsidP="00006CE5">
            <w:pPr>
              <w:jc w:val="both"/>
            </w:pPr>
          </w:p>
        </w:tc>
        <w:tc>
          <w:tcPr>
            <w:tcW w:w="2245" w:type="dxa"/>
            <w:gridSpan w:val="2"/>
          </w:tcPr>
          <w:p w14:paraId="61BE9204" w14:textId="77777777" w:rsidR="00006CE5" w:rsidRPr="00006CE5" w:rsidRDefault="00006CE5" w:rsidP="00006CE5">
            <w:pPr>
              <w:jc w:val="both"/>
            </w:pPr>
          </w:p>
        </w:tc>
        <w:tc>
          <w:tcPr>
            <w:tcW w:w="2248" w:type="dxa"/>
            <w:gridSpan w:val="4"/>
            <w:tcBorders>
              <w:right w:val="single" w:sz="12" w:space="0" w:color="auto"/>
            </w:tcBorders>
          </w:tcPr>
          <w:p w14:paraId="66F49EB5" w14:textId="77777777" w:rsidR="00006CE5" w:rsidRPr="00006CE5" w:rsidRDefault="00006CE5" w:rsidP="00006CE5">
            <w:pPr>
              <w:jc w:val="both"/>
            </w:pPr>
          </w:p>
        </w:tc>
        <w:tc>
          <w:tcPr>
            <w:tcW w:w="633" w:type="dxa"/>
            <w:vMerge/>
            <w:tcBorders>
              <w:left w:val="single" w:sz="12" w:space="0" w:color="auto"/>
            </w:tcBorders>
            <w:vAlign w:val="center"/>
          </w:tcPr>
          <w:p w14:paraId="51797E3D" w14:textId="77777777" w:rsidR="00006CE5" w:rsidRPr="00006CE5" w:rsidRDefault="00006CE5" w:rsidP="00006CE5">
            <w:pPr>
              <w:rPr>
                <w:b/>
              </w:rPr>
            </w:pPr>
          </w:p>
        </w:tc>
        <w:tc>
          <w:tcPr>
            <w:tcW w:w="693" w:type="dxa"/>
            <w:vMerge/>
            <w:vAlign w:val="center"/>
          </w:tcPr>
          <w:p w14:paraId="3CECC6FF" w14:textId="77777777" w:rsidR="00006CE5" w:rsidRPr="00006CE5" w:rsidRDefault="00006CE5" w:rsidP="00006CE5">
            <w:pPr>
              <w:rPr>
                <w:b/>
              </w:rPr>
            </w:pPr>
          </w:p>
        </w:tc>
        <w:tc>
          <w:tcPr>
            <w:tcW w:w="694" w:type="dxa"/>
            <w:vMerge/>
            <w:vAlign w:val="center"/>
          </w:tcPr>
          <w:p w14:paraId="629B007F" w14:textId="77777777" w:rsidR="00006CE5" w:rsidRPr="00006CE5" w:rsidRDefault="00006CE5" w:rsidP="00006CE5">
            <w:pPr>
              <w:rPr>
                <w:b/>
              </w:rPr>
            </w:pPr>
          </w:p>
        </w:tc>
      </w:tr>
      <w:tr w:rsidR="00006CE5" w:rsidRPr="00006CE5" w14:paraId="299DF976" w14:textId="77777777" w:rsidTr="00454E89">
        <w:tc>
          <w:tcPr>
            <w:tcW w:w="9858" w:type="dxa"/>
            <w:gridSpan w:val="11"/>
            <w:shd w:val="clear" w:color="auto" w:fill="F7CAAC"/>
          </w:tcPr>
          <w:p w14:paraId="0FD997B7" w14:textId="77777777" w:rsidR="00006CE5" w:rsidRPr="00006CE5" w:rsidRDefault="00006CE5" w:rsidP="00006CE5">
            <w:pPr>
              <w:jc w:val="both"/>
              <w:rPr>
                <w:b/>
              </w:rPr>
            </w:pPr>
            <w:r w:rsidRPr="00006CE5">
              <w:rPr>
                <w:b/>
              </w:rPr>
              <w:t xml:space="preserve">Přehled o nejvýznamnější publikační a další tvůrčí činnosti nebo další profesní činnosti u odborníků z praxe vztahující se k zabezpečovaným předmětům </w:t>
            </w:r>
          </w:p>
        </w:tc>
      </w:tr>
      <w:tr w:rsidR="00006CE5" w:rsidRPr="00006CE5" w14:paraId="5EA39BC8" w14:textId="77777777" w:rsidTr="00454E89">
        <w:trPr>
          <w:trHeight w:val="850"/>
        </w:trPr>
        <w:tc>
          <w:tcPr>
            <w:tcW w:w="9858" w:type="dxa"/>
            <w:gridSpan w:val="11"/>
            <w:shd w:val="clear" w:color="auto" w:fill="FFFFFF" w:themeFill="background1"/>
          </w:tcPr>
          <w:p w14:paraId="2C77DD44" w14:textId="77777777" w:rsidR="00006CE5" w:rsidRPr="00006CE5" w:rsidRDefault="00006CE5" w:rsidP="00006CE5">
            <w:pPr>
              <w:jc w:val="both"/>
              <w:textAlignment w:val="baseline"/>
            </w:pPr>
            <w:r w:rsidRPr="00006CE5">
              <w:t>ŠILHÁNOVÁ, R. Characteristic Linguistic Means of the German Language of Banking.</w:t>
            </w:r>
            <w:r w:rsidRPr="00006CE5">
              <w:rPr>
                <w:shd w:val="clear" w:color="auto" w:fill="FFFFFF"/>
              </w:rPr>
              <w:t xml:space="preserve"> </w:t>
            </w:r>
            <w:r w:rsidRPr="00006CE5">
              <w:rPr>
                <w:i/>
                <w:shd w:val="clear" w:color="auto" w:fill="FFFFFF"/>
              </w:rPr>
              <w:t>4th International Multidisciplinary Scientific Conference on Social Sciences and Arts SGEM 2017</w:t>
            </w:r>
            <w:r w:rsidRPr="00006CE5">
              <w:rPr>
                <w:shd w:val="clear" w:color="auto" w:fill="FFFFFF"/>
              </w:rPr>
              <w:t xml:space="preserve">. Book 3, Vol. 1, 291-298 pp. ISBN 978-619-7105-95-7. </w:t>
            </w:r>
          </w:p>
          <w:p w14:paraId="0D70326D" w14:textId="77777777" w:rsidR="00006CE5" w:rsidRPr="00006CE5" w:rsidRDefault="00006CE5" w:rsidP="00006CE5">
            <w:pPr>
              <w:jc w:val="both"/>
              <w:textAlignment w:val="baseline"/>
            </w:pPr>
            <w:r w:rsidRPr="00006CE5">
              <w:t xml:space="preserve">ŠILHÁNOVÁ, R. German Business Letter From The Perspective Of Language Development. </w:t>
            </w:r>
            <w:r w:rsidRPr="00006CE5">
              <w:rPr>
                <w:i/>
                <w:shd w:val="clear" w:color="auto" w:fill="FFFFFF"/>
              </w:rPr>
              <w:t>3th International Multidisciplinary Scientific Conference on Social Sciences and Arts SGEM 2016</w:t>
            </w:r>
            <w:r w:rsidRPr="00006CE5">
              <w:rPr>
                <w:i/>
              </w:rPr>
              <w:t xml:space="preserve">. </w:t>
            </w:r>
            <w:r w:rsidRPr="00006CE5">
              <w:t>2016, Vol. III, 387-394 pp. ISBN:978-619-7105-72-8.</w:t>
            </w:r>
          </w:p>
          <w:p w14:paraId="244B4655" w14:textId="77777777" w:rsidR="00006CE5" w:rsidRPr="00006CE5" w:rsidRDefault="00006CE5" w:rsidP="00006CE5">
            <w:pPr>
              <w:jc w:val="both"/>
              <w:textAlignment w:val="baseline"/>
            </w:pPr>
            <w:r w:rsidRPr="00006CE5">
              <w:t xml:space="preserve">ŠILHÁNOVÁ, R. Spezifika und sprachliche Merkmale der deutschen Rechtssprache am Beispiel der Klage. In </w:t>
            </w:r>
            <w:r w:rsidRPr="00006CE5">
              <w:rPr>
                <w:i/>
              </w:rPr>
              <w:t>Studia Translatorica. Mehrsprachigkeit und Multikulturalität in Forschung und Lehre</w:t>
            </w:r>
            <w:r w:rsidRPr="00006CE5">
              <w:t>. Wroclaw: Neisse Verlag, 2015. ISBN 978-3-86276-199-9.</w:t>
            </w:r>
          </w:p>
          <w:p w14:paraId="76D5F056" w14:textId="77777777" w:rsidR="00006CE5" w:rsidRPr="00006CE5" w:rsidRDefault="00006CE5" w:rsidP="00006CE5">
            <w:pPr>
              <w:shd w:val="clear" w:color="auto" w:fill="FFFFFF" w:themeFill="background1"/>
              <w:jc w:val="both"/>
              <w:textAlignment w:val="baseline"/>
            </w:pPr>
            <w:r w:rsidRPr="00006CE5">
              <w:t xml:space="preserve">ŠILHÁNOVÁ, R., FRANK, K. Die Funktionsverbgefüge und der deutsch-tschechische Sprachvergleich. In </w:t>
            </w:r>
            <w:r w:rsidRPr="00006CE5">
              <w:rPr>
                <w:i/>
              </w:rPr>
              <w:t>Brünner Beiträge</w:t>
            </w:r>
            <w:r w:rsidRPr="00006CE5">
              <w:t>. Brno: Masarykova univerzita Brno, 2014, 74-82 s. ISBN:978-80-210-7213-8 (80%).</w:t>
            </w:r>
          </w:p>
          <w:p w14:paraId="17D1973C" w14:textId="3BB08C12" w:rsidR="00006CE5" w:rsidRPr="00006CE5" w:rsidRDefault="00006CE5" w:rsidP="00006CE5">
            <w:pPr>
              <w:jc w:val="both"/>
            </w:pPr>
            <w:r w:rsidRPr="00006CE5">
              <w:t xml:space="preserve"> </w:t>
            </w:r>
          </w:p>
        </w:tc>
      </w:tr>
      <w:tr w:rsidR="00006CE5" w:rsidRPr="00006CE5" w14:paraId="13F6FD34" w14:textId="77777777" w:rsidTr="00454E89">
        <w:trPr>
          <w:trHeight w:val="218"/>
        </w:trPr>
        <w:tc>
          <w:tcPr>
            <w:tcW w:w="9858" w:type="dxa"/>
            <w:gridSpan w:val="11"/>
            <w:shd w:val="clear" w:color="auto" w:fill="F7CAAC"/>
          </w:tcPr>
          <w:p w14:paraId="459C3055" w14:textId="77777777" w:rsidR="00006CE5" w:rsidRPr="00006CE5" w:rsidRDefault="00006CE5" w:rsidP="00006CE5">
            <w:pPr>
              <w:rPr>
                <w:b/>
              </w:rPr>
            </w:pPr>
            <w:r w:rsidRPr="00006CE5">
              <w:rPr>
                <w:b/>
              </w:rPr>
              <w:t>Působení v zahraničí</w:t>
            </w:r>
          </w:p>
        </w:tc>
      </w:tr>
      <w:tr w:rsidR="00006CE5" w:rsidRPr="00006CE5" w14:paraId="79E9FB0D" w14:textId="77777777" w:rsidTr="00454E89">
        <w:trPr>
          <w:trHeight w:val="328"/>
        </w:trPr>
        <w:tc>
          <w:tcPr>
            <w:tcW w:w="9858" w:type="dxa"/>
            <w:gridSpan w:val="11"/>
          </w:tcPr>
          <w:p w14:paraId="055C82F2" w14:textId="77777777" w:rsidR="00006CE5" w:rsidRPr="00006CE5" w:rsidRDefault="00006CE5" w:rsidP="00006CE5">
            <w:pPr>
              <w:jc w:val="both"/>
            </w:pPr>
            <w:r w:rsidRPr="00006CE5">
              <w:t>2009               SRN, Mnichov, Ludwig-Maximilians-Universität, krátkodobá studijní stáž.</w:t>
            </w:r>
          </w:p>
          <w:p w14:paraId="4918233A" w14:textId="77777777" w:rsidR="00006CE5" w:rsidRPr="00006CE5" w:rsidRDefault="00006CE5" w:rsidP="00006CE5">
            <w:pPr>
              <w:rPr>
                <w:lang w:val="de-DE"/>
              </w:rPr>
            </w:pPr>
            <w:r w:rsidRPr="00006CE5">
              <w:t xml:space="preserve">2015, 2016     RAKOUSKO, Universtität </w:t>
            </w:r>
            <w:r w:rsidRPr="00006CE5">
              <w:rPr>
                <w:lang w:val="de-DE"/>
              </w:rPr>
              <w:t>Wien, krátkodobá studijní stáž.</w:t>
            </w:r>
          </w:p>
          <w:p w14:paraId="3E0C5371" w14:textId="77777777" w:rsidR="00006CE5" w:rsidRPr="00006CE5" w:rsidRDefault="00006CE5" w:rsidP="00006CE5">
            <w:pPr>
              <w:rPr>
                <w:b/>
                <w:lang w:val="de-DE"/>
              </w:rPr>
            </w:pPr>
            <w:r w:rsidRPr="00006CE5">
              <w:rPr>
                <w:lang w:val="de-DE"/>
              </w:rPr>
              <w:t>2017               NĚMECKO, Freie Universität Berlin, krátkodobá studijní stáž.</w:t>
            </w:r>
          </w:p>
        </w:tc>
      </w:tr>
      <w:tr w:rsidR="00006CE5" w:rsidRPr="00006CE5" w14:paraId="1EE3BC59" w14:textId="77777777" w:rsidTr="00454E89">
        <w:trPr>
          <w:cantSplit/>
          <w:trHeight w:val="99"/>
        </w:trPr>
        <w:tc>
          <w:tcPr>
            <w:tcW w:w="2516" w:type="dxa"/>
            <w:shd w:val="clear" w:color="auto" w:fill="F7CAAC"/>
          </w:tcPr>
          <w:p w14:paraId="20511C3C" w14:textId="77777777" w:rsidR="00006CE5" w:rsidRPr="00006CE5" w:rsidRDefault="00006CE5" w:rsidP="00006CE5">
            <w:pPr>
              <w:jc w:val="both"/>
              <w:rPr>
                <w:b/>
              </w:rPr>
            </w:pPr>
            <w:r w:rsidRPr="00006CE5">
              <w:rPr>
                <w:b/>
              </w:rPr>
              <w:t xml:space="preserve">Podpis </w:t>
            </w:r>
          </w:p>
        </w:tc>
        <w:tc>
          <w:tcPr>
            <w:tcW w:w="4536" w:type="dxa"/>
            <w:gridSpan w:val="5"/>
          </w:tcPr>
          <w:p w14:paraId="62B4DCAC" w14:textId="77777777" w:rsidR="00006CE5" w:rsidRPr="00006CE5" w:rsidRDefault="00006CE5" w:rsidP="00006CE5">
            <w:pPr>
              <w:jc w:val="both"/>
            </w:pPr>
          </w:p>
        </w:tc>
        <w:tc>
          <w:tcPr>
            <w:tcW w:w="786" w:type="dxa"/>
            <w:gridSpan w:val="2"/>
            <w:shd w:val="clear" w:color="auto" w:fill="F7CAAC"/>
          </w:tcPr>
          <w:p w14:paraId="4F829923" w14:textId="77777777" w:rsidR="00006CE5" w:rsidRPr="00006CE5" w:rsidRDefault="00006CE5" w:rsidP="00006CE5">
            <w:pPr>
              <w:jc w:val="both"/>
            </w:pPr>
            <w:r w:rsidRPr="00006CE5">
              <w:rPr>
                <w:b/>
              </w:rPr>
              <w:t>datum</w:t>
            </w:r>
          </w:p>
        </w:tc>
        <w:tc>
          <w:tcPr>
            <w:tcW w:w="2020" w:type="dxa"/>
            <w:gridSpan w:val="3"/>
          </w:tcPr>
          <w:p w14:paraId="6039A7B5" w14:textId="77777777" w:rsidR="00006CE5" w:rsidRPr="00006CE5" w:rsidRDefault="00006CE5" w:rsidP="00006CE5">
            <w:pPr>
              <w:jc w:val="both"/>
            </w:pPr>
          </w:p>
        </w:tc>
      </w:tr>
    </w:tbl>
    <w:p w14:paraId="48B3DD05" w14:textId="77777777" w:rsidR="00CB4CAB" w:rsidRDefault="00CB4CAB" w:rsidP="00694BA8">
      <w:pPr>
        <w:spacing w:after="160" w:line="259" w:lineRule="auto"/>
      </w:pPr>
    </w:p>
    <w:p w14:paraId="0DB4F241" w14:textId="3311090E" w:rsidR="00006CE5" w:rsidRDefault="00006CE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06CE5" w:rsidRPr="00E449E6" w14:paraId="0EE04003" w14:textId="77777777" w:rsidTr="00454E89">
        <w:tc>
          <w:tcPr>
            <w:tcW w:w="9859" w:type="dxa"/>
            <w:gridSpan w:val="11"/>
            <w:tcBorders>
              <w:bottom w:val="double" w:sz="4" w:space="0" w:color="auto"/>
            </w:tcBorders>
            <w:shd w:val="clear" w:color="auto" w:fill="BDD6EE"/>
          </w:tcPr>
          <w:p w14:paraId="154EE628" w14:textId="77777777" w:rsidR="00006CE5" w:rsidRPr="00E449E6" w:rsidRDefault="00006CE5" w:rsidP="00454E89">
            <w:pPr>
              <w:jc w:val="both"/>
              <w:rPr>
                <w:b/>
                <w:sz w:val="28"/>
              </w:rPr>
            </w:pPr>
            <w:r w:rsidRPr="00E449E6">
              <w:rPr>
                <w:b/>
                <w:sz w:val="28"/>
              </w:rPr>
              <w:t>C-I – Personální zabezpečení</w:t>
            </w:r>
          </w:p>
        </w:tc>
      </w:tr>
      <w:tr w:rsidR="00006CE5" w:rsidRPr="00E449E6" w14:paraId="2C360BA4" w14:textId="77777777" w:rsidTr="00454E89">
        <w:tc>
          <w:tcPr>
            <w:tcW w:w="2518" w:type="dxa"/>
            <w:tcBorders>
              <w:top w:val="double" w:sz="4" w:space="0" w:color="auto"/>
            </w:tcBorders>
            <w:shd w:val="clear" w:color="auto" w:fill="F7CAAC"/>
          </w:tcPr>
          <w:p w14:paraId="4C045E66" w14:textId="77777777" w:rsidR="00006CE5" w:rsidRPr="00E449E6" w:rsidRDefault="00006CE5" w:rsidP="00454E89">
            <w:pPr>
              <w:jc w:val="both"/>
              <w:rPr>
                <w:b/>
              </w:rPr>
            </w:pPr>
            <w:r w:rsidRPr="00E449E6">
              <w:rPr>
                <w:b/>
              </w:rPr>
              <w:t>Vysoká škola</w:t>
            </w:r>
          </w:p>
        </w:tc>
        <w:tc>
          <w:tcPr>
            <w:tcW w:w="7341" w:type="dxa"/>
            <w:gridSpan w:val="10"/>
          </w:tcPr>
          <w:p w14:paraId="5EA64871" w14:textId="77777777" w:rsidR="00006CE5" w:rsidRPr="00E449E6" w:rsidRDefault="00006CE5" w:rsidP="00454E89">
            <w:pPr>
              <w:jc w:val="both"/>
            </w:pPr>
            <w:r w:rsidRPr="00E449E6">
              <w:t>Univerzita Tomáše Bati ve Zlíně</w:t>
            </w:r>
          </w:p>
        </w:tc>
      </w:tr>
      <w:tr w:rsidR="00006CE5" w:rsidRPr="00E449E6" w14:paraId="2CC4E871" w14:textId="77777777" w:rsidTr="00454E89">
        <w:tc>
          <w:tcPr>
            <w:tcW w:w="2518" w:type="dxa"/>
            <w:shd w:val="clear" w:color="auto" w:fill="F7CAAC"/>
          </w:tcPr>
          <w:p w14:paraId="30695E55" w14:textId="77777777" w:rsidR="00006CE5" w:rsidRPr="00E449E6" w:rsidRDefault="00006CE5" w:rsidP="00454E89">
            <w:pPr>
              <w:jc w:val="both"/>
              <w:rPr>
                <w:b/>
              </w:rPr>
            </w:pPr>
            <w:r w:rsidRPr="00E449E6">
              <w:rPr>
                <w:b/>
              </w:rPr>
              <w:t>Součást vysoké školy</w:t>
            </w:r>
          </w:p>
        </w:tc>
        <w:tc>
          <w:tcPr>
            <w:tcW w:w="7341" w:type="dxa"/>
            <w:gridSpan w:val="10"/>
          </w:tcPr>
          <w:p w14:paraId="5554AEDB" w14:textId="77777777" w:rsidR="00006CE5" w:rsidRPr="00E449E6" w:rsidRDefault="00006CE5" w:rsidP="00454E89">
            <w:pPr>
              <w:jc w:val="both"/>
            </w:pPr>
            <w:r w:rsidRPr="00E449E6">
              <w:t>Fakulta managementu a ekonomiky</w:t>
            </w:r>
          </w:p>
        </w:tc>
      </w:tr>
      <w:tr w:rsidR="00006CE5" w:rsidRPr="00E449E6" w14:paraId="4B34C5A7" w14:textId="77777777" w:rsidTr="00454E89">
        <w:tc>
          <w:tcPr>
            <w:tcW w:w="2518" w:type="dxa"/>
            <w:shd w:val="clear" w:color="auto" w:fill="F7CAAC"/>
          </w:tcPr>
          <w:p w14:paraId="19160B93" w14:textId="77777777" w:rsidR="00006CE5" w:rsidRPr="00E449E6" w:rsidRDefault="00006CE5" w:rsidP="00454E89">
            <w:pPr>
              <w:jc w:val="both"/>
              <w:rPr>
                <w:b/>
              </w:rPr>
            </w:pPr>
            <w:r w:rsidRPr="00E449E6">
              <w:rPr>
                <w:b/>
              </w:rPr>
              <w:t>Název studijního programu</w:t>
            </w:r>
          </w:p>
        </w:tc>
        <w:tc>
          <w:tcPr>
            <w:tcW w:w="7341" w:type="dxa"/>
            <w:gridSpan w:val="10"/>
          </w:tcPr>
          <w:p w14:paraId="7DC6B5AE" w14:textId="05F4EAF3" w:rsidR="00006CE5" w:rsidRPr="00E449E6" w:rsidRDefault="00006CE5" w:rsidP="00006CE5">
            <w:pPr>
              <w:jc w:val="both"/>
            </w:pPr>
            <w:r>
              <w:t>Průmyslové inženýrství</w:t>
            </w:r>
          </w:p>
        </w:tc>
      </w:tr>
      <w:tr w:rsidR="00006CE5" w:rsidRPr="00E449E6" w14:paraId="69DEA54E" w14:textId="77777777" w:rsidTr="00454E89">
        <w:tc>
          <w:tcPr>
            <w:tcW w:w="2518" w:type="dxa"/>
            <w:shd w:val="clear" w:color="auto" w:fill="F7CAAC"/>
          </w:tcPr>
          <w:p w14:paraId="428F71CF" w14:textId="77777777" w:rsidR="00006CE5" w:rsidRPr="00E449E6" w:rsidRDefault="00006CE5" w:rsidP="00454E89">
            <w:pPr>
              <w:jc w:val="both"/>
              <w:rPr>
                <w:b/>
              </w:rPr>
            </w:pPr>
            <w:r w:rsidRPr="00E449E6">
              <w:rPr>
                <w:b/>
              </w:rPr>
              <w:t>Jméno a příjmení</w:t>
            </w:r>
          </w:p>
        </w:tc>
        <w:tc>
          <w:tcPr>
            <w:tcW w:w="4536" w:type="dxa"/>
            <w:gridSpan w:val="5"/>
          </w:tcPr>
          <w:p w14:paraId="140DD962" w14:textId="77777777" w:rsidR="00006CE5" w:rsidRPr="00E449E6" w:rsidRDefault="00006CE5" w:rsidP="00454E89">
            <w:pPr>
              <w:jc w:val="both"/>
            </w:pPr>
            <w:r w:rsidRPr="00E449E6">
              <w:t>Jena ŠVARCOVÁ</w:t>
            </w:r>
          </w:p>
        </w:tc>
        <w:tc>
          <w:tcPr>
            <w:tcW w:w="709" w:type="dxa"/>
            <w:shd w:val="clear" w:color="auto" w:fill="F7CAAC"/>
          </w:tcPr>
          <w:p w14:paraId="72594D81" w14:textId="77777777" w:rsidR="00006CE5" w:rsidRPr="00E449E6" w:rsidRDefault="00006CE5" w:rsidP="00454E89">
            <w:pPr>
              <w:jc w:val="both"/>
              <w:rPr>
                <w:b/>
              </w:rPr>
            </w:pPr>
            <w:r w:rsidRPr="00E449E6">
              <w:rPr>
                <w:b/>
              </w:rPr>
              <w:t>Tituly</w:t>
            </w:r>
          </w:p>
        </w:tc>
        <w:tc>
          <w:tcPr>
            <w:tcW w:w="2096" w:type="dxa"/>
            <w:gridSpan w:val="4"/>
          </w:tcPr>
          <w:p w14:paraId="66FF43F3" w14:textId="77777777" w:rsidR="00006CE5" w:rsidRPr="00E449E6" w:rsidRDefault="00006CE5" w:rsidP="00454E89">
            <w:pPr>
              <w:jc w:val="both"/>
            </w:pPr>
            <w:r w:rsidRPr="00E449E6">
              <w:t>doc. Ing., Ph.D.</w:t>
            </w:r>
          </w:p>
        </w:tc>
      </w:tr>
      <w:tr w:rsidR="00006CE5" w:rsidRPr="00E449E6" w14:paraId="4778830E" w14:textId="77777777" w:rsidTr="00454E89">
        <w:tc>
          <w:tcPr>
            <w:tcW w:w="2518" w:type="dxa"/>
            <w:shd w:val="clear" w:color="auto" w:fill="F7CAAC"/>
          </w:tcPr>
          <w:p w14:paraId="1D788DFC" w14:textId="77777777" w:rsidR="00006CE5" w:rsidRPr="00E449E6" w:rsidRDefault="00006CE5" w:rsidP="00454E89">
            <w:pPr>
              <w:jc w:val="both"/>
              <w:rPr>
                <w:b/>
              </w:rPr>
            </w:pPr>
            <w:r w:rsidRPr="00E449E6">
              <w:rPr>
                <w:b/>
              </w:rPr>
              <w:t>Rok narození</w:t>
            </w:r>
          </w:p>
        </w:tc>
        <w:tc>
          <w:tcPr>
            <w:tcW w:w="829" w:type="dxa"/>
          </w:tcPr>
          <w:p w14:paraId="34EBBE8F" w14:textId="77777777" w:rsidR="00006CE5" w:rsidRPr="00E449E6" w:rsidRDefault="00006CE5" w:rsidP="00454E89">
            <w:pPr>
              <w:jc w:val="both"/>
            </w:pPr>
            <w:r w:rsidRPr="00E449E6">
              <w:t>1963</w:t>
            </w:r>
          </w:p>
        </w:tc>
        <w:tc>
          <w:tcPr>
            <w:tcW w:w="1721" w:type="dxa"/>
            <w:shd w:val="clear" w:color="auto" w:fill="F7CAAC"/>
          </w:tcPr>
          <w:p w14:paraId="52FA4EC3" w14:textId="77777777" w:rsidR="00006CE5" w:rsidRPr="00E449E6" w:rsidRDefault="00006CE5" w:rsidP="00454E89">
            <w:pPr>
              <w:jc w:val="both"/>
              <w:rPr>
                <w:b/>
              </w:rPr>
            </w:pPr>
            <w:r w:rsidRPr="00E449E6">
              <w:rPr>
                <w:b/>
              </w:rPr>
              <w:t>typ vztahu k VŠ</w:t>
            </w:r>
          </w:p>
        </w:tc>
        <w:tc>
          <w:tcPr>
            <w:tcW w:w="992" w:type="dxa"/>
            <w:gridSpan w:val="2"/>
          </w:tcPr>
          <w:p w14:paraId="67AC6E5F" w14:textId="77777777" w:rsidR="00006CE5" w:rsidRPr="00E449E6" w:rsidRDefault="00006CE5" w:rsidP="00454E89">
            <w:pPr>
              <w:jc w:val="both"/>
            </w:pPr>
            <w:r w:rsidRPr="00E449E6">
              <w:t>pp</w:t>
            </w:r>
          </w:p>
        </w:tc>
        <w:tc>
          <w:tcPr>
            <w:tcW w:w="994" w:type="dxa"/>
            <w:shd w:val="clear" w:color="auto" w:fill="F7CAAC"/>
          </w:tcPr>
          <w:p w14:paraId="5D13230D" w14:textId="77777777" w:rsidR="00006CE5" w:rsidRPr="00E449E6" w:rsidRDefault="00006CE5" w:rsidP="00454E89">
            <w:pPr>
              <w:jc w:val="both"/>
              <w:rPr>
                <w:b/>
              </w:rPr>
            </w:pPr>
            <w:r w:rsidRPr="00E449E6">
              <w:rPr>
                <w:b/>
              </w:rPr>
              <w:t>rozsah</w:t>
            </w:r>
          </w:p>
        </w:tc>
        <w:tc>
          <w:tcPr>
            <w:tcW w:w="709" w:type="dxa"/>
          </w:tcPr>
          <w:p w14:paraId="4234A32E" w14:textId="77777777" w:rsidR="00006CE5" w:rsidRPr="00E449E6" w:rsidRDefault="00006CE5" w:rsidP="00454E89">
            <w:pPr>
              <w:jc w:val="both"/>
            </w:pPr>
            <w:r w:rsidRPr="00E449E6">
              <w:t>40</w:t>
            </w:r>
          </w:p>
        </w:tc>
        <w:tc>
          <w:tcPr>
            <w:tcW w:w="709" w:type="dxa"/>
            <w:gridSpan w:val="2"/>
            <w:shd w:val="clear" w:color="auto" w:fill="F7CAAC"/>
          </w:tcPr>
          <w:p w14:paraId="78650668" w14:textId="77777777" w:rsidR="00006CE5" w:rsidRPr="00E449E6" w:rsidRDefault="00006CE5" w:rsidP="00454E89">
            <w:pPr>
              <w:jc w:val="both"/>
              <w:rPr>
                <w:b/>
              </w:rPr>
            </w:pPr>
            <w:r w:rsidRPr="00E449E6">
              <w:rPr>
                <w:b/>
              </w:rPr>
              <w:t>do kdy</w:t>
            </w:r>
          </w:p>
        </w:tc>
        <w:tc>
          <w:tcPr>
            <w:tcW w:w="1387" w:type="dxa"/>
            <w:gridSpan w:val="2"/>
          </w:tcPr>
          <w:p w14:paraId="56B3B6CC" w14:textId="77777777" w:rsidR="00006CE5" w:rsidRPr="00E449E6" w:rsidRDefault="00006CE5" w:rsidP="00454E89">
            <w:pPr>
              <w:jc w:val="both"/>
            </w:pPr>
            <w:r w:rsidRPr="00E449E6">
              <w:t>N</w:t>
            </w:r>
          </w:p>
        </w:tc>
      </w:tr>
      <w:tr w:rsidR="00006CE5" w:rsidRPr="00E449E6" w14:paraId="5E307E0F" w14:textId="77777777" w:rsidTr="00454E89">
        <w:tc>
          <w:tcPr>
            <w:tcW w:w="5068" w:type="dxa"/>
            <w:gridSpan w:val="3"/>
            <w:shd w:val="clear" w:color="auto" w:fill="F7CAAC"/>
          </w:tcPr>
          <w:p w14:paraId="75488CD8" w14:textId="77777777" w:rsidR="00006CE5" w:rsidRPr="00E449E6" w:rsidRDefault="00006CE5" w:rsidP="00454E89">
            <w:pPr>
              <w:jc w:val="both"/>
              <w:rPr>
                <w:b/>
              </w:rPr>
            </w:pPr>
            <w:r w:rsidRPr="00E449E6">
              <w:rPr>
                <w:b/>
              </w:rPr>
              <w:t>Typ vztahu na součásti VŠ, která uskutečňuje st. program</w:t>
            </w:r>
          </w:p>
        </w:tc>
        <w:tc>
          <w:tcPr>
            <w:tcW w:w="992" w:type="dxa"/>
            <w:gridSpan w:val="2"/>
          </w:tcPr>
          <w:p w14:paraId="7B5035B9" w14:textId="77777777" w:rsidR="00006CE5" w:rsidRPr="00E449E6" w:rsidRDefault="00006CE5" w:rsidP="00454E89">
            <w:pPr>
              <w:jc w:val="both"/>
            </w:pPr>
            <w:r w:rsidRPr="00E449E6">
              <w:t>pp</w:t>
            </w:r>
          </w:p>
        </w:tc>
        <w:tc>
          <w:tcPr>
            <w:tcW w:w="994" w:type="dxa"/>
            <w:shd w:val="clear" w:color="auto" w:fill="F7CAAC"/>
          </w:tcPr>
          <w:p w14:paraId="4F29F2C4" w14:textId="77777777" w:rsidR="00006CE5" w:rsidRPr="00E449E6" w:rsidRDefault="00006CE5" w:rsidP="00454E89">
            <w:pPr>
              <w:jc w:val="both"/>
              <w:rPr>
                <w:b/>
              </w:rPr>
            </w:pPr>
            <w:r w:rsidRPr="00E449E6">
              <w:rPr>
                <w:b/>
              </w:rPr>
              <w:t>rozsah</w:t>
            </w:r>
          </w:p>
        </w:tc>
        <w:tc>
          <w:tcPr>
            <w:tcW w:w="709" w:type="dxa"/>
          </w:tcPr>
          <w:p w14:paraId="17532D16" w14:textId="77777777" w:rsidR="00006CE5" w:rsidRPr="00E449E6" w:rsidRDefault="00006CE5" w:rsidP="00454E89">
            <w:pPr>
              <w:jc w:val="both"/>
            </w:pPr>
            <w:r w:rsidRPr="00E449E6">
              <w:t>40</w:t>
            </w:r>
          </w:p>
        </w:tc>
        <w:tc>
          <w:tcPr>
            <w:tcW w:w="709" w:type="dxa"/>
            <w:gridSpan w:val="2"/>
            <w:shd w:val="clear" w:color="auto" w:fill="F7CAAC"/>
          </w:tcPr>
          <w:p w14:paraId="6CF55D56" w14:textId="77777777" w:rsidR="00006CE5" w:rsidRPr="00E449E6" w:rsidRDefault="00006CE5" w:rsidP="00454E89">
            <w:pPr>
              <w:jc w:val="both"/>
              <w:rPr>
                <w:b/>
              </w:rPr>
            </w:pPr>
            <w:r w:rsidRPr="00E449E6">
              <w:rPr>
                <w:b/>
              </w:rPr>
              <w:t>do kdy</w:t>
            </w:r>
          </w:p>
        </w:tc>
        <w:tc>
          <w:tcPr>
            <w:tcW w:w="1387" w:type="dxa"/>
            <w:gridSpan w:val="2"/>
          </w:tcPr>
          <w:p w14:paraId="1C0A9CDD" w14:textId="77777777" w:rsidR="00006CE5" w:rsidRPr="00E449E6" w:rsidRDefault="00006CE5" w:rsidP="00454E89">
            <w:pPr>
              <w:jc w:val="both"/>
            </w:pPr>
            <w:r w:rsidRPr="00E449E6">
              <w:t>N</w:t>
            </w:r>
          </w:p>
        </w:tc>
      </w:tr>
      <w:tr w:rsidR="00006CE5" w:rsidRPr="00E449E6" w14:paraId="04E7CD60" w14:textId="77777777" w:rsidTr="00454E89">
        <w:tc>
          <w:tcPr>
            <w:tcW w:w="6060" w:type="dxa"/>
            <w:gridSpan w:val="5"/>
            <w:shd w:val="clear" w:color="auto" w:fill="F7CAAC"/>
          </w:tcPr>
          <w:p w14:paraId="0560F300" w14:textId="77777777" w:rsidR="00006CE5" w:rsidRPr="00E449E6" w:rsidRDefault="00006CE5" w:rsidP="00454E89">
            <w:pPr>
              <w:jc w:val="both"/>
            </w:pPr>
            <w:r w:rsidRPr="00E449E6">
              <w:rPr>
                <w:b/>
              </w:rPr>
              <w:t>Další současná působení jako akademický pracovník na jiných VŠ</w:t>
            </w:r>
          </w:p>
        </w:tc>
        <w:tc>
          <w:tcPr>
            <w:tcW w:w="1703" w:type="dxa"/>
            <w:gridSpan w:val="2"/>
            <w:shd w:val="clear" w:color="auto" w:fill="F7CAAC"/>
          </w:tcPr>
          <w:p w14:paraId="7356E98A" w14:textId="77777777" w:rsidR="00006CE5" w:rsidRPr="00E449E6" w:rsidRDefault="00006CE5" w:rsidP="00454E89">
            <w:pPr>
              <w:jc w:val="both"/>
              <w:rPr>
                <w:b/>
              </w:rPr>
            </w:pPr>
            <w:r w:rsidRPr="00E449E6">
              <w:rPr>
                <w:b/>
              </w:rPr>
              <w:t>typ prac. vztahu</w:t>
            </w:r>
          </w:p>
        </w:tc>
        <w:tc>
          <w:tcPr>
            <w:tcW w:w="2096" w:type="dxa"/>
            <w:gridSpan w:val="4"/>
            <w:shd w:val="clear" w:color="auto" w:fill="F7CAAC"/>
          </w:tcPr>
          <w:p w14:paraId="684A4938" w14:textId="77777777" w:rsidR="00006CE5" w:rsidRPr="00E449E6" w:rsidRDefault="00006CE5" w:rsidP="00454E89">
            <w:pPr>
              <w:jc w:val="both"/>
              <w:rPr>
                <w:b/>
              </w:rPr>
            </w:pPr>
            <w:r w:rsidRPr="00E449E6">
              <w:rPr>
                <w:b/>
              </w:rPr>
              <w:t>rozsah</w:t>
            </w:r>
          </w:p>
        </w:tc>
      </w:tr>
      <w:tr w:rsidR="00006CE5" w:rsidRPr="00E449E6" w14:paraId="4BE4FB40" w14:textId="77777777" w:rsidTr="00454E89">
        <w:tc>
          <w:tcPr>
            <w:tcW w:w="6060" w:type="dxa"/>
            <w:gridSpan w:val="5"/>
          </w:tcPr>
          <w:p w14:paraId="4BBEA228" w14:textId="77777777" w:rsidR="00006CE5" w:rsidRPr="00E449E6" w:rsidRDefault="00006CE5" w:rsidP="00454E89">
            <w:pPr>
              <w:jc w:val="both"/>
            </w:pPr>
          </w:p>
        </w:tc>
        <w:tc>
          <w:tcPr>
            <w:tcW w:w="1703" w:type="dxa"/>
            <w:gridSpan w:val="2"/>
          </w:tcPr>
          <w:p w14:paraId="6B5FC0E7" w14:textId="77777777" w:rsidR="00006CE5" w:rsidRPr="00E449E6" w:rsidRDefault="00006CE5" w:rsidP="00454E89">
            <w:pPr>
              <w:jc w:val="both"/>
            </w:pPr>
          </w:p>
        </w:tc>
        <w:tc>
          <w:tcPr>
            <w:tcW w:w="2096" w:type="dxa"/>
            <w:gridSpan w:val="4"/>
          </w:tcPr>
          <w:p w14:paraId="53785F18" w14:textId="77777777" w:rsidR="00006CE5" w:rsidRPr="00E449E6" w:rsidRDefault="00006CE5" w:rsidP="00454E89">
            <w:pPr>
              <w:jc w:val="both"/>
            </w:pPr>
          </w:p>
        </w:tc>
      </w:tr>
      <w:tr w:rsidR="00006CE5" w:rsidRPr="00E449E6" w14:paraId="337C5CD8" w14:textId="77777777" w:rsidTr="00454E89">
        <w:tc>
          <w:tcPr>
            <w:tcW w:w="9859" w:type="dxa"/>
            <w:gridSpan w:val="11"/>
            <w:shd w:val="clear" w:color="auto" w:fill="F7CAAC"/>
          </w:tcPr>
          <w:p w14:paraId="2A87B6CB" w14:textId="77777777" w:rsidR="00006CE5" w:rsidRPr="00E449E6" w:rsidRDefault="00006CE5" w:rsidP="00454E89">
            <w:pPr>
              <w:jc w:val="both"/>
            </w:pPr>
            <w:r w:rsidRPr="00E449E6">
              <w:rPr>
                <w:b/>
              </w:rPr>
              <w:t>Předměty příslušného studijního programu a způsob zapojení do jejich výuky, příp. další zapojení do uskutečňování studijního programu</w:t>
            </w:r>
          </w:p>
        </w:tc>
      </w:tr>
      <w:tr w:rsidR="00006CE5" w:rsidRPr="00E449E6" w14:paraId="0E2D417E" w14:textId="77777777" w:rsidTr="00454E89">
        <w:trPr>
          <w:trHeight w:val="232"/>
        </w:trPr>
        <w:tc>
          <w:tcPr>
            <w:tcW w:w="9859" w:type="dxa"/>
            <w:gridSpan w:val="11"/>
            <w:tcBorders>
              <w:top w:val="nil"/>
            </w:tcBorders>
          </w:tcPr>
          <w:p w14:paraId="26E1FC9C" w14:textId="77777777" w:rsidR="00006CE5" w:rsidRDefault="00006CE5" w:rsidP="00090983">
            <w:pPr>
              <w:jc w:val="both"/>
            </w:pPr>
            <w:r w:rsidRPr="00E449E6">
              <w:t>Makroekonomie II - garant, přednášející (100%)</w:t>
            </w:r>
          </w:p>
          <w:p w14:paraId="45028ECE" w14:textId="0C47454A" w:rsidR="00FA6837" w:rsidRPr="00E449E6" w:rsidRDefault="00FA6837" w:rsidP="00090983">
            <w:pPr>
              <w:jc w:val="both"/>
            </w:pPr>
            <w:r>
              <w:t xml:space="preserve">Macroeconomics II - </w:t>
            </w:r>
            <w:r w:rsidRPr="00E449E6">
              <w:t>garant, přednášející (100%)</w:t>
            </w:r>
          </w:p>
        </w:tc>
      </w:tr>
      <w:tr w:rsidR="00006CE5" w:rsidRPr="00E449E6" w14:paraId="2E273EF3" w14:textId="77777777" w:rsidTr="00454E89">
        <w:tc>
          <w:tcPr>
            <w:tcW w:w="9859" w:type="dxa"/>
            <w:gridSpan w:val="11"/>
            <w:shd w:val="clear" w:color="auto" w:fill="F7CAAC"/>
          </w:tcPr>
          <w:p w14:paraId="79362B47" w14:textId="77777777" w:rsidR="00006CE5" w:rsidRPr="00E449E6" w:rsidRDefault="00006CE5" w:rsidP="00454E89">
            <w:pPr>
              <w:jc w:val="both"/>
            </w:pPr>
            <w:r w:rsidRPr="00E449E6">
              <w:rPr>
                <w:b/>
              </w:rPr>
              <w:t xml:space="preserve">Údaje o vzdělání na VŠ </w:t>
            </w:r>
          </w:p>
        </w:tc>
      </w:tr>
      <w:tr w:rsidR="00006CE5" w:rsidRPr="00E449E6" w14:paraId="51A34185" w14:textId="77777777" w:rsidTr="00454E89">
        <w:trPr>
          <w:trHeight w:val="594"/>
        </w:trPr>
        <w:tc>
          <w:tcPr>
            <w:tcW w:w="9859" w:type="dxa"/>
            <w:gridSpan w:val="11"/>
          </w:tcPr>
          <w:p w14:paraId="32A6C95E" w14:textId="77777777" w:rsidR="00006CE5" w:rsidRPr="00E449E6" w:rsidRDefault="00006CE5" w:rsidP="00454E89">
            <w:pPr>
              <w:jc w:val="both"/>
            </w:pPr>
            <w:r w:rsidRPr="00E449E6">
              <w:rPr>
                <w:b/>
              </w:rPr>
              <w:t>1981-1985:</w:t>
            </w:r>
            <w:r w:rsidRPr="00E449E6">
              <w:tab/>
              <w:t>VŠB Ostrava, ekonomická fakulta obor systémové inženýrství (</w:t>
            </w:r>
            <w:r w:rsidRPr="00E449E6">
              <w:rPr>
                <w:b/>
              </w:rPr>
              <w:t>Ing.</w:t>
            </w:r>
            <w:r w:rsidRPr="00E449E6">
              <w:t>)</w:t>
            </w:r>
          </w:p>
          <w:p w14:paraId="4387F3DD" w14:textId="77777777" w:rsidR="00006CE5" w:rsidRPr="00E449E6" w:rsidRDefault="00006CE5" w:rsidP="00454E89">
            <w:pPr>
              <w:jc w:val="both"/>
            </w:pPr>
            <w:r w:rsidRPr="00E449E6">
              <w:rPr>
                <w:b/>
              </w:rPr>
              <w:t>2001-2005:</w:t>
            </w:r>
            <w:r w:rsidRPr="00E449E6">
              <w:tab/>
              <w:t xml:space="preserve">UTB ve Zlíně, Fakulta managementu a ekonomiky, obor „Ekonomika a management podniku“ </w:t>
            </w:r>
            <w:r w:rsidRPr="00E449E6">
              <w:rPr>
                <w:b/>
              </w:rPr>
              <w:t>(Ph.D.)</w:t>
            </w:r>
          </w:p>
        </w:tc>
      </w:tr>
      <w:tr w:rsidR="00006CE5" w:rsidRPr="00E449E6" w14:paraId="7648F97F" w14:textId="77777777" w:rsidTr="00454E89">
        <w:tc>
          <w:tcPr>
            <w:tcW w:w="9859" w:type="dxa"/>
            <w:gridSpan w:val="11"/>
            <w:shd w:val="clear" w:color="auto" w:fill="F7CAAC"/>
          </w:tcPr>
          <w:p w14:paraId="7F157C28" w14:textId="77777777" w:rsidR="00006CE5" w:rsidRPr="00E449E6" w:rsidRDefault="00006CE5" w:rsidP="00454E89">
            <w:pPr>
              <w:jc w:val="both"/>
              <w:rPr>
                <w:b/>
              </w:rPr>
            </w:pPr>
            <w:r w:rsidRPr="00E449E6">
              <w:rPr>
                <w:b/>
              </w:rPr>
              <w:t>Údaje o odborném působení od absolvování VŠ</w:t>
            </w:r>
          </w:p>
        </w:tc>
      </w:tr>
      <w:tr w:rsidR="00006CE5" w:rsidRPr="00E449E6" w14:paraId="67D8F168" w14:textId="77777777" w:rsidTr="00454E89">
        <w:trPr>
          <w:trHeight w:val="461"/>
        </w:trPr>
        <w:tc>
          <w:tcPr>
            <w:tcW w:w="9859" w:type="dxa"/>
            <w:gridSpan w:val="11"/>
          </w:tcPr>
          <w:p w14:paraId="68987DC9" w14:textId="77777777" w:rsidR="00006CE5" w:rsidRPr="00E449E6" w:rsidRDefault="00006CE5" w:rsidP="00454E89">
            <w:pPr>
              <w:jc w:val="both"/>
            </w:pPr>
            <w:r w:rsidRPr="00E449E6">
              <w:rPr>
                <w:b/>
              </w:rPr>
              <w:t>1985 - 1994</w:t>
            </w:r>
            <w:r w:rsidRPr="00E449E6">
              <w:tab/>
              <w:t>ZPS a.s. Zlín, odborný referent</w:t>
            </w:r>
          </w:p>
          <w:p w14:paraId="3D1E8394" w14:textId="77777777" w:rsidR="00006CE5" w:rsidRPr="00E449E6" w:rsidRDefault="00006CE5" w:rsidP="00454E89">
            <w:pPr>
              <w:jc w:val="both"/>
            </w:pPr>
            <w:r w:rsidRPr="00E449E6">
              <w:rPr>
                <w:b/>
              </w:rPr>
              <w:t>1992 - dosud</w:t>
            </w:r>
            <w:r w:rsidRPr="00E449E6">
              <w:tab/>
              <w:t xml:space="preserve">majitelka nakladatelství odborné literatury </w:t>
            </w:r>
          </w:p>
          <w:p w14:paraId="56AA8C65" w14:textId="77777777" w:rsidR="00006CE5" w:rsidRPr="00E449E6" w:rsidRDefault="00006CE5" w:rsidP="00454E89">
            <w:pPr>
              <w:jc w:val="both"/>
            </w:pPr>
            <w:r w:rsidRPr="00E449E6">
              <w:rPr>
                <w:b/>
              </w:rPr>
              <w:t>1999 - dosud</w:t>
            </w:r>
            <w:r w:rsidRPr="00E449E6">
              <w:tab/>
              <w:t>UTB ve Zlíně, Fakulta managementu a ekonomiky, odborná asistentka, od r. 2010 docentka</w:t>
            </w:r>
          </w:p>
        </w:tc>
      </w:tr>
      <w:tr w:rsidR="00006CE5" w:rsidRPr="00E449E6" w14:paraId="2FBC4B5B" w14:textId="77777777" w:rsidTr="00454E89">
        <w:trPr>
          <w:trHeight w:val="250"/>
        </w:trPr>
        <w:tc>
          <w:tcPr>
            <w:tcW w:w="9859" w:type="dxa"/>
            <w:gridSpan w:val="11"/>
            <w:shd w:val="clear" w:color="auto" w:fill="F7CAAC"/>
          </w:tcPr>
          <w:p w14:paraId="08B20025" w14:textId="77777777" w:rsidR="00006CE5" w:rsidRPr="00E449E6" w:rsidRDefault="00006CE5" w:rsidP="00454E89">
            <w:pPr>
              <w:jc w:val="both"/>
            </w:pPr>
            <w:r w:rsidRPr="00E449E6">
              <w:rPr>
                <w:b/>
              </w:rPr>
              <w:t>Zkušenosti s vedením kvalifikačních a rigorózních prací</w:t>
            </w:r>
          </w:p>
        </w:tc>
      </w:tr>
      <w:tr w:rsidR="00006CE5" w:rsidRPr="00E449E6" w14:paraId="7D7FE0CE" w14:textId="77777777" w:rsidTr="00454E89">
        <w:trPr>
          <w:trHeight w:val="65"/>
        </w:trPr>
        <w:tc>
          <w:tcPr>
            <w:tcW w:w="9859" w:type="dxa"/>
            <w:gridSpan w:val="11"/>
          </w:tcPr>
          <w:p w14:paraId="65A3B993" w14:textId="77777777" w:rsidR="00006CE5" w:rsidRPr="00E449E6" w:rsidRDefault="00006CE5" w:rsidP="00454E89">
            <w:pPr>
              <w:jc w:val="both"/>
            </w:pPr>
            <w:r w:rsidRPr="00E449E6">
              <w:t>Počet vedených bakalářských prací – 30</w:t>
            </w:r>
          </w:p>
          <w:p w14:paraId="55131C3C" w14:textId="77777777" w:rsidR="00006CE5" w:rsidRPr="00E449E6" w:rsidRDefault="00006CE5" w:rsidP="00454E89">
            <w:pPr>
              <w:jc w:val="both"/>
            </w:pPr>
            <w:r w:rsidRPr="00E449E6">
              <w:t>Počet vedených diplomových prací – 5</w:t>
            </w:r>
          </w:p>
          <w:p w14:paraId="592F0FD9" w14:textId="77777777" w:rsidR="00006CE5" w:rsidRPr="00E449E6" w:rsidRDefault="00006CE5" w:rsidP="00454E89">
            <w:pPr>
              <w:jc w:val="both"/>
            </w:pPr>
            <w:r w:rsidRPr="00E449E6">
              <w:t xml:space="preserve">Počet vedených disertačních prací – 1 </w:t>
            </w:r>
          </w:p>
        </w:tc>
      </w:tr>
      <w:tr w:rsidR="00006CE5" w:rsidRPr="00E449E6" w14:paraId="3A442C57" w14:textId="77777777" w:rsidTr="00454E89">
        <w:trPr>
          <w:cantSplit/>
        </w:trPr>
        <w:tc>
          <w:tcPr>
            <w:tcW w:w="3347" w:type="dxa"/>
            <w:gridSpan w:val="2"/>
            <w:tcBorders>
              <w:top w:val="single" w:sz="12" w:space="0" w:color="auto"/>
            </w:tcBorders>
            <w:shd w:val="clear" w:color="auto" w:fill="F7CAAC"/>
          </w:tcPr>
          <w:p w14:paraId="2DE02B09" w14:textId="77777777" w:rsidR="00006CE5" w:rsidRPr="00E449E6" w:rsidRDefault="00006CE5" w:rsidP="00454E89">
            <w:pPr>
              <w:jc w:val="both"/>
            </w:pPr>
            <w:r w:rsidRPr="00E449E6">
              <w:rPr>
                <w:b/>
              </w:rPr>
              <w:t xml:space="preserve">Obor habilitačního řízení </w:t>
            </w:r>
          </w:p>
        </w:tc>
        <w:tc>
          <w:tcPr>
            <w:tcW w:w="2245" w:type="dxa"/>
            <w:gridSpan w:val="2"/>
            <w:tcBorders>
              <w:top w:val="single" w:sz="12" w:space="0" w:color="auto"/>
            </w:tcBorders>
            <w:shd w:val="clear" w:color="auto" w:fill="F7CAAC"/>
          </w:tcPr>
          <w:p w14:paraId="0BDFB6D7" w14:textId="77777777" w:rsidR="00006CE5" w:rsidRPr="00E449E6" w:rsidRDefault="00006CE5" w:rsidP="00454E89">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14:paraId="2075FCEC" w14:textId="77777777" w:rsidR="00006CE5" w:rsidRPr="00E449E6" w:rsidRDefault="00006CE5" w:rsidP="00454E89">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14:paraId="6974A0A8" w14:textId="77777777" w:rsidR="00006CE5" w:rsidRPr="00E449E6" w:rsidRDefault="00006CE5" w:rsidP="00454E89">
            <w:pPr>
              <w:jc w:val="both"/>
              <w:rPr>
                <w:b/>
              </w:rPr>
            </w:pPr>
            <w:r w:rsidRPr="00E449E6">
              <w:rPr>
                <w:b/>
              </w:rPr>
              <w:t>Ohlasy publikací</w:t>
            </w:r>
          </w:p>
        </w:tc>
      </w:tr>
      <w:tr w:rsidR="00006CE5" w:rsidRPr="00E449E6" w14:paraId="377E7E16" w14:textId="77777777" w:rsidTr="00454E89">
        <w:trPr>
          <w:cantSplit/>
        </w:trPr>
        <w:tc>
          <w:tcPr>
            <w:tcW w:w="3347" w:type="dxa"/>
            <w:gridSpan w:val="2"/>
          </w:tcPr>
          <w:p w14:paraId="6465E13E" w14:textId="77777777" w:rsidR="00006CE5" w:rsidRPr="00E449E6" w:rsidRDefault="00006CE5" w:rsidP="00454E89">
            <w:pPr>
              <w:jc w:val="both"/>
            </w:pPr>
            <w:r w:rsidRPr="00E449E6">
              <w:t>Management a ekonomika podniku</w:t>
            </w:r>
          </w:p>
        </w:tc>
        <w:tc>
          <w:tcPr>
            <w:tcW w:w="2245" w:type="dxa"/>
            <w:gridSpan w:val="2"/>
          </w:tcPr>
          <w:p w14:paraId="337EE6FC" w14:textId="77777777" w:rsidR="00006CE5" w:rsidRPr="00E449E6" w:rsidRDefault="00006CE5" w:rsidP="00454E89">
            <w:pPr>
              <w:jc w:val="both"/>
            </w:pPr>
            <w:r w:rsidRPr="00E449E6">
              <w:t>2010</w:t>
            </w:r>
          </w:p>
        </w:tc>
        <w:tc>
          <w:tcPr>
            <w:tcW w:w="2248" w:type="dxa"/>
            <w:gridSpan w:val="4"/>
            <w:tcBorders>
              <w:right w:val="single" w:sz="12" w:space="0" w:color="auto"/>
            </w:tcBorders>
          </w:tcPr>
          <w:p w14:paraId="267014C2" w14:textId="77777777" w:rsidR="00006CE5" w:rsidRPr="00E449E6" w:rsidRDefault="00006CE5" w:rsidP="00454E89">
            <w:pPr>
              <w:jc w:val="both"/>
            </w:pPr>
            <w:r w:rsidRPr="00E449E6">
              <w:t>UTB ve Zlíně</w:t>
            </w:r>
          </w:p>
        </w:tc>
        <w:tc>
          <w:tcPr>
            <w:tcW w:w="632" w:type="dxa"/>
            <w:tcBorders>
              <w:left w:val="single" w:sz="12" w:space="0" w:color="auto"/>
            </w:tcBorders>
            <w:shd w:val="clear" w:color="auto" w:fill="F7CAAC"/>
          </w:tcPr>
          <w:p w14:paraId="34D92DB2" w14:textId="77777777" w:rsidR="00006CE5" w:rsidRPr="00E449E6" w:rsidRDefault="00006CE5" w:rsidP="00454E89">
            <w:pPr>
              <w:jc w:val="both"/>
            </w:pPr>
            <w:r w:rsidRPr="00E449E6">
              <w:rPr>
                <w:b/>
              </w:rPr>
              <w:t>WOS</w:t>
            </w:r>
          </w:p>
        </w:tc>
        <w:tc>
          <w:tcPr>
            <w:tcW w:w="693" w:type="dxa"/>
            <w:shd w:val="clear" w:color="auto" w:fill="F7CAAC"/>
          </w:tcPr>
          <w:p w14:paraId="0ABAC9A1" w14:textId="77777777" w:rsidR="00006CE5" w:rsidRPr="00E449E6" w:rsidRDefault="00006CE5" w:rsidP="00454E89">
            <w:pPr>
              <w:jc w:val="both"/>
              <w:rPr>
                <w:sz w:val="18"/>
              </w:rPr>
            </w:pPr>
            <w:r w:rsidRPr="00E449E6">
              <w:rPr>
                <w:b/>
                <w:sz w:val="18"/>
              </w:rPr>
              <w:t>Scopus</w:t>
            </w:r>
          </w:p>
        </w:tc>
        <w:tc>
          <w:tcPr>
            <w:tcW w:w="694" w:type="dxa"/>
            <w:shd w:val="clear" w:color="auto" w:fill="F7CAAC"/>
          </w:tcPr>
          <w:p w14:paraId="3AD5CF4D" w14:textId="77777777" w:rsidR="00006CE5" w:rsidRPr="00E449E6" w:rsidRDefault="00006CE5" w:rsidP="00454E89">
            <w:pPr>
              <w:jc w:val="both"/>
            </w:pPr>
            <w:r w:rsidRPr="00E449E6">
              <w:rPr>
                <w:b/>
                <w:sz w:val="18"/>
              </w:rPr>
              <w:t>ostatní</w:t>
            </w:r>
          </w:p>
        </w:tc>
      </w:tr>
      <w:tr w:rsidR="00006CE5" w:rsidRPr="00E449E6" w14:paraId="6DA7D3D7" w14:textId="77777777" w:rsidTr="00454E89">
        <w:trPr>
          <w:cantSplit/>
          <w:trHeight w:val="70"/>
        </w:trPr>
        <w:tc>
          <w:tcPr>
            <w:tcW w:w="3347" w:type="dxa"/>
            <w:gridSpan w:val="2"/>
            <w:shd w:val="clear" w:color="auto" w:fill="F7CAAC"/>
          </w:tcPr>
          <w:p w14:paraId="0AB7E5EA" w14:textId="77777777" w:rsidR="00006CE5" w:rsidRPr="00E449E6" w:rsidRDefault="00006CE5" w:rsidP="00454E89">
            <w:pPr>
              <w:jc w:val="both"/>
            </w:pPr>
            <w:r w:rsidRPr="00E449E6">
              <w:rPr>
                <w:b/>
              </w:rPr>
              <w:t>Obor jmenovacího řízení</w:t>
            </w:r>
          </w:p>
        </w:tc>
        <w:tc>
          <w:tcPr>
            <w:tcW w:w="2245" w:type="dxa"/>
            <w:gridSpan w:val="2"/>
            <w:shd w:val="clear" w:color="auto" w:fill="F7CAAC"/>
          </w:tcPr>
          <w:p w14:paraId="4BFC0644" w14:textId="77777777" w:rsidR="00006CE5" w:rsidRPr="00E449E6" w:rsidRDefault="00006CE5" w:rsidP="00454E89">
            <w:pPr>
              <w:jc w:val="both"/>
            </w:pPr>
            <w:r w:rsidRPr="00E449E6">
              <w:rPr>
                <w:b/>
              </w:rPr>
              <w:t>Rok udělení hodnosti</w:t>
            </w:r>
          </w:p>
        </w:tc>
        <w:tc>
          <w:tcPr>
            <w:tcW w:w="2248" w:type="dxa"/>
            <w:gridSpan w:val="4"/>
            <w:tcBorders>
              <w:right w:val="single" w:sz="12" w:space="0" w:color="auto"/>
            </w:tcBorders>
            <w:shd w:val="clear" w:color="auto" w:fill="F7CAAC"/>
          </w:tcPr>
          <w:p w14:paraId="1E894AC1" w14:textId="77777777" w:rsidR="00006CE5" w:rsidRPr="00E449E6" w:rsidRDefault="00006CE5" w:rsidP="00454E89">
            <w:pPr>
              <w:jc w:val="both"/>
            </w:pPr>
            <w:r w:rsidRPr="00E449E6">
              <w:rPr>
                <w:b/>
              </w:rPr>
              <w:t>Řízení konáno na VŠ</w:t>
            </w:r>
          </w:p>
        </w:tc>
        <w:tc>
          <w:tcPr>
            <w:tcW w:w="632" w:type="dxa"/>
            <w:vMerge w:val="restart"/>
            <w:tcBorders>
              <w:left w:val="single" w:sz="12" w:space="0" w:color="auto"/>
            </w:tcBorders>
          </w:tcPr>
          <w:p w14:paraId="14057EBF" w14:textId="77777777" w:rsidR="00006CE5" w:rsidRPr="00E449E6" w:rsidRDefault="00006CE5" w:rsidP="00454E89">
            <w:pPr>
              <w:jc w:val="both"/>
              <w:rPr>
                <w:b/>
              </w:rPr>
            </w:pPr>
            <w:r w:rsidRPr="00E449E6">
              <w:rPr>
                <w:b/>
              </w:rPr>
              <w:t>8</w:t>
            </w:r>
          </w:p>
        </w:tc>
        <w:tc>
          <w:tcPr>
            <w:tcW w:w="693" w:type="dxa"/>
            <w:vMerge w:val="restart"/>
          </w:tcPr>
          <w:p w14:paraId="31DC1471" w14:textId="77777777" w:rsidR="00006CE5" w:rsidRPr="00E449E6" w:rsidRDefault="00006CE5" w:rsidP="00454E89">
            <w:pPr>
              <w:jc w:val="both"/>
              <w:rPr>
                <w:b/>
              </w:rPr>
            </w:pPr>
            <w:r w:rsidRPr="00E449E6">
              <w:rPr>
                <w:b/>
              </w:rPr>
              <w:t>12</w:t>
            </w:r>
          </w:p>
        </w:tc>
        <w:tc>
          <w:tcPr>
            <w:tcW w:w="694" w:type="dxa"/>
            <w:vMerge w:val="restart"/>
          </w:tcPr>
          <w:p w14:paraId="63090F96" w14:textId="77777777" w:rsidR="00006CE5" w:rsidRPr="00E449E6" w:rsidRDefault="00006CE5" w:rsidP="00454E89">
            <w:pPr>
              <w:jc w:val="both"/>
              <w:rPr>
                <w:b/>
              </w:rPr>
            </w:pPr>
            <w:r w:rsidRPr="00E449E6">
              <w:rPr>
                <w:b/>
              </w:rPr>
              <w:t>98</w:t>
            </w:r>
          </w:p>
        </w:tc>
      </w:tr>
      <w:tr w:rsidR="00006CE5" w:rsidRPr="00E449E6" w14:paraId="14A01D35" w14:textId="77777777" w:rsidTr="00454E89">
        <w:trPr>
          <w:trHeight w:val="205"/>
        </w:trPr>
        <w:tc>
          <w:tcPr>
            <w:tcW w:w="3347" w:type="dxa"/>
            <w:gridSpan w:val="2"/>
          </w:tcPr>
          <w:p w14:paraId="5A76E3F4" w14:textId="77777777" w:rsidR="00006CE5" w:rsidRPr="00E449E6" w:rsidRDefault="00006CE5" w:rsidP="00454E89">
            <w:pPr>
              <w:jc w:val="both"/>
            </w:pPr>
          </w:p>
        </w:tc>
        <w:tc>
          <w:tcPr>
            <w:tcW w:w="2245" w:type="dxa"/>
            <w:gridSpan w:val="2"/>
          </w:tcPr>
          <w:p w14:paraId="1E13E36E" w14:textId="77777777" w:rsidR="00006CE5" w:rsidRPr="00E449E6" w:rsidRDefault="00006CE5" w:rsidP="00454E89">
            <w:pPr>
              <w:jc w:val="both"/>
            </w:pPr>
          </w:p>
        </w:tc>
        <w:tc>
          <w:tcPr>
            <w:tcW w:w="2248" w:type="dxa"/>
            <w:gridSpan w:val="4"/>
            <w:tcBorders>
              <w:right w:val="single" w:sz="12" w:space="0" w:color="auto"/>
            </w:tcBorders>
          </w:tcPr>
          <w:p w14:paraId="7C08B9FD" w14:textId="77777777" w:rsidR="00006CE5" w:rsidRPr="00E449E6" w:rsidRDefault="00006CE5" w:rsidP="00454E89">
            <w:pPr>
              <w:jc w:val="both"/>
            </w:pPr>
          </w:p>
        </w:tc>
        <w:tc>
          <w:tcPr>
            <w:tcW w:w="632" w:type="dxa"/>
            <w:vMerge/>
            <w:tcBorders>
              <w:left w:val="single" w:sz="12" w:space="0" w:color="auto"/>
            </w:tcBorders>
            <w:vAlign w:val="center"/>
          </w:tcPr>
          <w:p w14:paraId="75D4269A" w14:textId="77777777" w:rsidR="00006CE5" w:rsidRPr="00E449E6" w:rsidRDefault="00006CE5" w:rsidP="00454E89">
            <w:pPr>
              <w:rPr>
                <w:b/>
              </w:rPr>
            </w:pPr>
          </w:p>
        </w:tc>
        <w:tc>
          <w:tcPr>
            <w:tcW w:w="693" w:type="dxa"/>
            <w:vMerge/>
            <w:vAlign w:val="center"/>
          </w:tcPr>
          <w:p w14:paraId="66D9E059" w14:textId="77777777" w:rsidR="00006CE5" w:rsidRPr="00E449E6" w:rsidRDefault="00006CE5" w:rsidP="00454E89">
            <w:pPr>
              <w:rPr>
                <w:b/>
              </w:rPr>
            </w:pPr>
          </w:p>
        </w:tc>
        <w:tc>
          <w:tcPr>
            <w:tcW w:w="694" w:type="dxa"/>
            <w:vMerge/>
            <w:vAlign w:val="center"/>
          </w:tcPr>
          <w:p w14:paraId="4F80A0A8" w14:textId="77777777" w:rsidR="00006CE5" w:rsidRPr="00E449E6" w:rsidRDefault="00006CE5" w:rsidP="00454E89">
            <w:pPr>
              <w:rPr>
                <w:b/>
              </w:rPr>
            </w:pPr>
          </w:p>
        </w:tc>
      </w:tr>
      <w:tr w:rsidR="00006CE5" w:rsidRPr="00E449E6" w14:paraId="0E2B5912" w14:textId="77777777" w:rsidTr="00454E89">
        <w:tc>
          <w:tcPr>
            <w:tcW w:w="9859" w:type="dxa"/>
            <w:gridSpan w:val="11"/>
            <w:shd w:val="clear" w:color="auto" w:fill="F7CAAC"/>
          </w:tcPr>
          <w:p w14:paraId="5D8D3B5D" w14:textId="77777777" w:rsidR="00006CE5" w:rsidRPr="00E449E6" w:rsidRDefault="00006CE5" w:rsidP="00454E89">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006CE5" w:rsidRPr="00E449E6" w14:paraId="7FF6F01E" w14:textId="77777777" w:rsidTr="00454E89">
        <w:trPr>
          <w:trHeight w:val="566"/>
        </w:trPr>
        <w:tc>
          <w:tcPr>
            <w:tcW w:w="9859" w:type="dxa"/>
            <w:gridSpan w:val="11"/>
          </w:tcPr>
          <w:p w14:paraId="69B7F6B1"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14:paraId="517FCC9A"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14:paraId="2ED903CB" w14:textId="77777777" w:rsidR="009F57F8" w:rsidRPr="007975A6" w:rsidRDefault="00771C29" w:rsidP="009F57F8">
            <w:pPr>
              <w:pStyle w:val="Prosttext"/>
              <w:jc w:val="both"/>
              <w:rPr>
                <w:rFonts w:ascii="Times New Roman" w:hAnsi="Times New Roman" w:cs="Times New Roman"/>
                <w:sz w:val="20"/>
                <w:szCs w:val="20"/>
              </w:rPr>
            </w:pPr>
            <w:hyperlink r:id="rId71" w:history="1">
              <w:r w:rsidR="009F57F8" w:rsidRPr="007975A6">
                <w:rPr>
                  <w:rStyle w:val="Hypertextovodkaz"/>
                  <w:rFonts w:ascii="Times New Roman" w:hAnsi="Times New Roman" w:cs="Times New Roman"/>
                  <w:sz w:val="20"/>
                  <w:szCs w:val="20"/>
                </w:rPr>
                <w:t>https://search.proquest.com/docview/1916720788?pq-origsite=gscholar</w:t>
              </w:r>
            </w:hyperlink>
            <w:r w:rsidR="009F57F8" w:rsidRPr="007975A6">
              <w:rPr>
                <w:rFonts w:ascii="Times New Roman" w:hAnsi="Times New Roman" w:cs="Times New Roman"/>
                <w:sz w:val="20"/>
                <w:szCs w:val="20"/>
              </w:rPr>
              <w:t xml:space="preserve"> (20%).</w:t>
            </w:r>
          </w:p>
          <w:p w14:paraId="56734009"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72"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14:paraId="1E6C8971"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14:paraId="44E1644E" w14:textId="77777777" w:rsidR="009F57F8" w:rsidRPr="007975A6" w:rsidRDefault="009F57F8" w:rsidP="009F57F8">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14:paraId="454692C0" w14:textId="77777777" w:rsidR="00006CE5" w:rsidRPr="00E449E6" w:rsidRDefault="00006CE5" w:rsidP="00454E89">
            <w:pPr>
              <w:jc w:val="both"/>
            </w:pPr>
            <w:r w:rsidRPr="00E449E6">
              <w:rPr>
                <w:i/>
              </w:rPr>
              <w:t>Přehled projektové činnosti:</w:t>
            </w:r>
            <w:r w:rsidRPr="00E449E6">
              <w:rPr>
                <w:i/>
                <w:color w:val="FF0000"/>
              </w:rPr>
              <w:t xml:space="preserve"> </w:t>
            </w:r>
          </w:p>
          <w:p w14:paraId="3F78AE3C" w14:textId="77777777" w:rsidR="00006CE5" w:rsidRPr="00E449E6" w:rsidRDefault="00006CE5" w:rsidP="00454E89">
            <w:pPr>
              <w:tabs>
                <w:tab w:val="left" w:pos="709"/>
              </w:tabs>
              <w:jc w:val="both"/>
            </w:pPr>
            <w:r w:rsidRPr="00E449E6">
              <w:t>TA ČR TD010129 Výkonový potenciál pracovníků 50+ a specifické formy řízení lidských zdrojů podniku 2012-2013 (člen řešitelského týmu).</w:t>
            </w:r>
          </w:p>
          <w:p w14:paraId="13C10F83" w14:textId="77777777" w:rsidR="00006CE5" w:rsidRPr="00E449E6" w:rsidRDefault="00006CE5" w:rsidP="00454E89">
            <w:pPr>
              <w:tabs>
                <w:tab w:val="left" w:pos="473"/>
                <w:tab w:val="left" w:pos="8844"/>
                <w:tab w:val="left" w:pos="9066"/>
              </w:tabs>
              <w:jc w:val="both"/>
            </w:pPr>
            <w:r w:rsidRPr="00E449E6">
              <w:t>GA ČR P407/12/0821 Vytvoření českého nástroje pro měření akademických tacitních znalostí 2012-2014 (člen řešitelského týmu).</w:t>
            </w:r>
          </w:p>
          <w:p w14:paraId="707CD4A7" w14:textId="77777777" w:rsidR="00006CE5" w:rsidRPr="00E449E6" w:rsidRDefault="00006CE5" w:rsidP="00454E89">
            <w:pPr>
              <w:jc w:val="both"/>
              <w:rPr>
                <w:b/>
              </w:rPr>
            </w:pPr>
            <w:r w:rsidRPr="00E449E6">
              <w:rPr>
                <w:szCs w:val="22"/>
              </w:rPr>
              <w:t xml:space="preserve">GA ČR 406/08/0459 </w:t>
            </w:r>
            <w:r w:rsidRPr="00E449E6">
              <w:t>Rozvoj tacitních znalostí manažerů 2008-2010 (člen řešitelského týmu).</w:t>
            </w:r>
          </w:p>
        </w:tc>
      </w:tr>
      <w:tr w:rsidR="00006CE5" w:rsidRPr="00E449E6" w14:paraId="6107CDD0" w14:textId="77777777" w:rsidTr="00454E89">
        <w:trPr>
          <w:trHeight w:val="218"/>
        </w:trPr>
        <w:tc>
          <w:tcPr>
            <w:tcW w:w="9859" w:type="dxa"/>
            <w:gridSpan w:val="11"/>
            <w:shd w:val="clear" w:color="auto" w:fill="F7CAAC"/>
          </w:tcPr>
          <w:p w14:paraId="3F66AD01" w14:textId="77777777" w:rsidR="00006CE5" w:rsidRPr="00E449E6" w:rsidRDefault="00006CE5" w:rsidP="00454E89">
            <w:pPr>
              <w:rPr>
                <w:b/>
              </w:rPr>
            </w:pPr>
            <w:r w:rsidRPr="00E449E6">
              <w:rPr>
                <w:b/>
              </w:rPr>
              <w:t>Působení v zahraničí</w:t>
            </w:r>
          </w:p>
        </w:tc>
      </w:tr>
      <w:tr w:rsidR="00006CE5" w:rsidRPr="00E449E6" w14:paraId="68569B52" w14:textId="77777777" w:rsidTr="00454E89">
        <w:trPr>
          <w:trHeight w:val="174"/>
        </w:trPr>
        <w:tc>
          <w:tcPr>
            <w:tcW w:w="9859" w:type="dxa"/>
            <w:gridSpan w:val="11"/>
          </w:tcPr>
          <w:p w14:paraId="036F8539" w14:textId="77777777" w:rsidR="00006CE5" w:rsidRPr="00E449E6" w:rsidRDefault="00006CE5" w:rsidP="00454E89">
            <w:pPr>
              <w:rPr>
                <w:b/>
              </w:rPr>
            </w:pPr>
          </w:p>
        </w:tc>
      </w:tr>
      <w:tr w:rsidR="00006CE5" w:rsidRPr="00E449E6" w14:paraId="184D5E5D" w14:textId="77777777" w:rsidTr="00454E89">
        <w:trPr>
          <w:cantSplit/>
          <w:trHeight w:val="56"/>
        </w:trPr>
        <w:tc>
          <w:tcPr>
            <w:tcW w:w="2518" w:type="dxa"/>
            <w:shd w:val="clear" w:color="auto" w:fill="F7CAAC"/>
          </w:tcPr>
          <w:p w14:paraId="5D917ACB" w14:textId="77777777" w:rsidR="00006CE5" w:rsidRPr="00E449E6" w:rsidRDefault="00006CE5" w:rsidP="00454E89">
            <w:pPr>
              <w:jc w:val="both"/>
              <w:rPr>
                <w:b/>
              </w:rPr>
            </w:pPr>
            <w:r w:rsidRPr="00E449E6">
              <w:rPr>
                <w:b/>
              </w:rPr>
              <w:t xml:space="preserve">Podpis </w:t>
            </w:r>
          </w:p>
        </w:tc>
        <w:tc>
          <w:tcPr>
            <w:tcW w:w="4536" w:type="dxa"/>
            <w:gridSpan w:val="5"/>
          </w:tcPr>
          <w:p w14:paraId="3120AE11" w14:textId="77777777" w:rsidR="00006CE5" w:rsidRPr="00E449E6" w:rsidRDefault="00006CE5" w:rsidP="00454E89">
            <w:pPr>
              <w:jc w:val="both"/>
            </w:pPr>
          </w:p>
        </w:tc>
        <w:tc>
          <w:tcPr>
            <w:tcW w:w="786" w:type="dxa"/>
            <w:gridSpan w:val="2"/>
            <w:shd w:val="clear" w:color="auto" w:fill="F7CAAC"/>
          </w:tcPr>
          <w:p w14:paraId="4DC2805E" w14:textId="77777777" w:rsidR="00006CE5" w:rsidRPr="00E449E6" w:rsidRDefault="00006CE5" w:rsidP="00454E89">
            <w:pPr>
              <w:jc w:val="both"/>
            </w:pPr>
            <w:r w:rsidRPr="00E449E6">
              <w:rPr>
                <w:b/>
              </w:rPr>
              <w:t>datum</w:t>
            </w:r>
          </w:p>
        </w:tc>
        <w:tc>
          <w:tcPr>
            <w:tcW w:w="2019" w:type="dxa"/>
            <w:gridSpan w:val="3"/>
          </w:tcPr>
          <w:p w14:paraId="39C366D9" w14:textId="77777777" w:rsidR="00006CE5" w:rsidRPr="00E449E6" w:rsidRDefault="00006CE5" w:rsidP="00454E89">
            <w:pPr>
              <w:jc w:val="both"/>
            </w:pPr>
          </w:p>
        </w:tc>
      </w:tr>
    </w:tbl>
    <w:p w14:paraId="7B106CEE" w14:textId="77777777" w:rsidR="00DE78C6" w:rsidRDefault="00DE78C6">
      <w:r>
        <w:br w:type="page"/>
      </w:r>
    </w:p>
    <w:tbl>
      <w:tblPr>
        <w:tblW w:w="993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37"/>
        <w:gridCol w:w="835"/>
        <w:gridCol w:w="1734"/>
        <w:gridCol w:w="528"/>
        <w:gridCol w:w="472"/>
        <w:gridCol w:w="1002"/>
        <w:gridCol w:w="714"/>
        <w:gridCol w:w="78"/>
        <w:gridCol w:w="637"/>
        <w:gridCol w:w="698"/>
        <w:gridCol w:w="699"/>
      </w:tblGrid>
      <w:tr w:rsidR="00B90D75" w14:paraId="26F352CC" w14:textId="77777777" w:rsidTr="00B954C9">
        <w:tc>
          <w:tcPr>
            <w:tcW w:w="9934" w:type="dxa"/>
            <w:gridSpan w:val="11"/>
            <w:tcBorders>
              <w:bottom w:val="double" w:sz="4" w:space="0" w:color="auto"/>
            </w:tcBorders>
            <w:shd w:val="clear" w:color="auto" w:fill="BDD6EE"/>
          </w:tcPr>
          <w:p w14:paraId="156D8E28" w14:textId="77777777" w:rsidR="00B90D75" w:rsidRDefault="00B90D75" w:rsidP="00D766FF">
            <w:pPr>
              <w:jc w:val="both"/>
              <w:rPr>
                <w:b/>
                <w:sz w:val="28"/>
              </w:rPr>
            </w:pPr>
            <w:r>
              <w:rPr>
                <w:b/>
                <w:sz w:val="28"/>
              </w:rPr>
              <w:t>C-I – Personální zabezpečení</w:t>
            </w:r>
          </w:p>
        </w:tc>
      </w:tr>
      <w:tr w:rsidR="00B90D75" w14:paraId="75C250D6" w14:textId="77777777" w:rsidTr="00B954C9">
        <w:tc>
          <w:tcPr>
            <w:tcW w:w="2537" w:type="dxa"/>
            <w:tcBorders>
              <w:top w:val="double" w:sz="4" w:space="0" w:color="auto"/>
            </w:tcBorders>
            <w:shd w:val="clear" w:color="auto" w:fill="F7CAAC"/>
          </w:tcPr>
          <w:p w14:paraId="5FBC33C6" w14:textId="77777777" w:rsidR="00B90D75" w:rsidRDefault="00B90D75" w:rsidP="00D766FF">
            <w:pPr>
              <w:jc w:val="both"/>
              <w:rPr>
                <w:b/>
              </w:rPr>
            </w:pPr>
            <w:r>
              <w:rPr>
                <w:b/>
              </w:rPr>
              <w:t>Vysoká škola</w:t>
            </w:r>
          </w:p>
        </w:tc>
        <w:tc>
          <w:tcPr>
            <w:tcW w:w="7397" w:type="dxa"/>
            <w:gridSpan w:val="10"/>
          </w:tcPr>
          <w:p w14:paraId="521B20B3" w14:textId="77777777" w:rsidR="00B90D75" w:rsidRDefault="00B90D75" w:rsidP="00D766FF">
            <w:pPr>
              <w:jc w:val="both"/>
            </w:pPr>
            <w:r>
              <w:t>Univerzita Tomáše Bati ve Zlíně</w:t>
            </w:r>
          </w:p>
        </w:tc>
      </w:tr>
      <w:tr w:rsidR="00B90D75" w14:paraId="60CFA68D" w14:textId="77777777" w:rsidTr="00B954C9">
        <w:tc>
          <w:tcPr>
            <w:tcW w:w="2537" w:type="dxa"/>
            <w:shd w:val="clear" w:color="auto" w:fill="F7CAAC"/>
          </w:tcPr>
          <w:p w14:paraId="3AA40B77" w14:textId="77777777" w:rsidR="00B90D75" w:rsidRDefault="00B90D75" w:rsidP="00D766FF">
            <w:pPr>
              <w:jc w:val="both"/>
              <w:rPr>
                <w:b/>
              </w:rPr>
            </w:pPr>
            <w:r>
              <w:rPr>
                <w:b/>
              </w:rPr>
              <w:t>Součást vysoké školy</w:t>
            </w:r>
          </w:p>
        </w:tc>
        <w:tc>
          <w:tcPr>
            <w:tcW w:w="7397" w:type="dxa"/>
            <w:gridSpan w:val="10"/>
          </w:tcPr>
          <w:p w14:paraId="4258B975" w14:textId="77777777" w:rsidR="00B90D75" w:rsidRDefault="00B90D75" w:rsidP="00D766FF">
            <w:pPr>
              <w:jc w:val="both"/>
            </w:pPr>
            <w:r>
              <w:t>Fakulta managementu a ekonomiky</w:t>
            </w:r>
          </w:p>
        </w:tc>
      </w:tr>
      <w:tr w:rsidR="00B90D75" w14:paraId="6383897B" w14:textId="77777777" w:rsidTr="00B954C9">
        <w:tc>
          <w:tcPr>
            <w:tcW w:w="2537" w:type="dxa"/>
            <w:shd w:val="clear" w:color="auto" w:fill="F7CAAC"/>
          </w:tcPr>
          <w:p w14:paraId="19356264" w14:textId="77777777" w:rsidR="00B90D75" w:rsidRDefault="00B90D75" w:rsidP="00D766FF">
            <w:pPr>
              <w:jc w:val="both"/>
              <w:rPr>
                <w:b/>
              </w:rPr>
            </w:pPr>
            <w:r>
              <w:rPr>
                <w:b/>
              </w:rPr>
              <w:t>Název studijního programu</w:t>
            </w:r>
          </w:p>
        </w:tc>
        <w:tc>
          <w:tcPr>
            <w:tcW w:w="7397" w:type="dxa"/>
            <w:gridSpan w:val="10"/>
          </w:tcPr>
          <w:p w14:paraId="300C50C6" w14:textId="77777777" w:rsidR="00B90D75" w:rsidRDefault="00B90D75" w:rsidP="00D766FF">
            <w:pPr>
              <w:jc w:val="both"/>
            </w:pPr>
            <w:r>
              <w:t>Průmyslové inženýrství</w:t>
            </w:r>
          </w:p>
        </w:tc>
      </w:tr>
      <w:tr w:rsidR="00B90D75" w14:paraId="0F8D6BBB" w14:textId="77777777" w:rsidTr="00B954C9">
        <w:tc>
          <w:tcPr>
            <w:tcW w:w="2537" w:type="dxa"/>
            <w:shd w:val="clear" w:color="auto" w:fill="F7CAAC"/>
          </w:tcPr>
          <w:p w14:paraId="483E0D73" w14:textId="77777777" w:rsidR="00B90D75" w:rsidRDefault="00B90D75" w:rsidP="00D766FF">
            <w:pPr>
              <w:jc w:val="both"/>
              <w:rPr>
                <w:b/>
              </w:rPr>
            </w:pPr>
            <w:r>
              <w:rPr>
                <w:b/>
              </w:rPr>
              <w:t>Jméno a příjmení</w:t>
            </w:r>
          </w:p>
        </w:tc>
        <w:tc>
          <w:tcPr>
            <w:tcW w:w="4571" w:type="dxa"/>
            <w:gridSpan w:val="5"/>
          </w:tcPr>
          <w:p w14:paraId="0F96BF7C" w14:textId="4B3290D3" w:rsidR="00B90D75" w:rsidRPr="007D1C5C" w:rsidRDefault="00B90D75" w:rsidP="00D766FF">
            <w:pPr>
              <w:jc w:val="both"/>
            </w:pPr>
            <w:r>
              <w:t xml:space="preserve">Dalibor </w:t>
            </w:r>
            <w:r w:rsidR="00DD7D36">
              <w:t>TONCER</w:t>
            </w:r>
          </w:p>
        </w:tc>
        <w:tc>
          <w:tcPr>
            <w:tcW w:w="714" w:type="dxa"/>
            <w:shd w:val="clear" w:color="auto" w:fill="F7CAAC"/>
          </w:tcPr>
          <w:p w14:paraId="253CAF32" w14:textId="77777777" w:rsidR="00B90D75" w:rsidRDefault="00B90D75" w:rsidP="00D766FF">
            <w:pPr>
              <w:jc w:val="both"/>
              <w:rPr>
                <w:b/>
              </w:rPr>
            </w:pPr>
            <w:r>
              <w:rPr>
                <w:b/>
              </w:rPr>
              <w:t>Tituly</w:t>
            </w:r>
          </w:p>
        </w:tc>
        <w:tc>
          <w:tcPr>
            <w:tcW w:w="2112" w:type="dxa"/>
            <w:gridSpan w:val="4"/>
          </w:tcPr>
          <w:p w14:paraId="2419DF04" w14:textId="77777777" w:rsidR="00B90D75" w:rsidRDefault="00B90D75" w:rsidP="00D766FF">
            <w:pPr>
              <w:jc w:val="both"/>
            </w:pPr>
            <w:r>
              <w:t>Ing.</w:t>
            </w:r>
          </w:p>
        </w:tc>
      </w:tr>
      <w:tr w:rsidR="00B90D75" w14:paraId="4246BAE3" w14:textId="77777777" w:rsidTr="00B954C9">
        <w:tc>
          <w:tcPr>
            <w:tcW w:w="2537" w:type="dxa"/>
            <w:shd w:val="clear" w:color="auto" w:fill="F7CAAC"/>
          </w:tcPr>
          <w:p w14:paraId="3F6A9F27" w14:textId="77777777" w:rsidR="00B90D75" w:rsidRDefault="00B90D75" w:rsidP="00D766FF">
            <w:pPr>
              <w:jc w:val="both"/>
              <w:rPr>
                <w:b/>
              </w:rPr>
            </w:pPr>
            <w:r>
              <w:rPr>
                <w:b/>
              </w:rPr>
              <w:t>Rok narození</w:t>
            </w:r>
          </w:p>
        </w:tc>
        <w:tc>
          <w:tcPr>
            <w:tcW w:w="835" w:type="dxa"/>
          </w:tcPr>
          <w:p w14:paraId="78687A2D" w14:textId="77777777" w:rsidR="00B90D75" w:rsidRDefault="00B90D75" w:rsidP="00D766FF">
            <w:pPr>
              <w:jc w:val="both"/>
            </w:pPr>
            <w:r>
              <w:t>1993</w:t>
            </w:r>
          </w:p>
        </w:tc>
        <w:tc>
          <w:tcPr>
            <w:tcW w:w="1734" w:type="dxa"/>
            <w:shd w:val="clear" w:color="auto" w:fill="F7CAAC"/>
          </w:tcPr>
          <w:p w14:paraId="5B23F679" w14:textId="77777777" w:rsidR="00B90D75" w:rsidRDefault="00B90D75" w:rsidP="00D766FF">
            <w:pPr>
              <w:jc w:val="both"/>
              <w:rPr>
                <w:b/>
              </w:rPr>
            </w:pPr>
            <w:r>
              <w:rPr>
                <w:b/>
              </w:rPr>
              <w:t>typ vztahu k VŠ</w:t>
            </w:r>
          </w:p>
        </w:tc>
        <w:tc>
          <w:tcPr>
            <w:tcW w:w="1000" w:type="dxa"/>
            <w:gridSpan w:val="2"/>
          </w:tcPr>
          <w:p w14:paraId="0DB36FFA" w14:textId="77777777" w:rsidR="00B90D75" w:rsidRDefault="00B90D75" w:rsidP="00D766FF">
            <w:pPr>
              <w:jc w:val="both"/>
            </w:pPr>
            <w:r>
              <w:t>DPP</w:t>
            </w:r>
          </w:p>
          <w:p w14:paraId="37DB9280" w14:textId="77777777" w:rsidR="00B90D75" w:rsidRDefault="00B90D75" w:rsidP="00D766FF">
            <w:pPr>
              <w:jc w:val="both"/>
            </w:pPr>
          </w:p>
        </w:tc>
        <w:tc>
          <w:tcPr>
            <w:tcW w:w="1002" w:type="dxa"/>
            <w:shd w:val="clear" w:color="auto" w:fill="F7CAAC"/>
          </w:tcPr>
          <w:p w14:paraId="7D9019AE" w14:textId="77777777" w:rsidR="00B90D75" w:rsidRDefault="00B90D75" w:rsidP="00D766FF">
            <w:pPr>
              <w:jc w:val="both"/>
              <w:rPr>
                <w:b/>
              </w:rPr>
            </w:pPr>
            <w:r>
              <w:rPr>
                <w:b/>
              </w:rPr>
              <w:t>rozsah</w:t>
            </w:r>
          </w:p>
        </w:tc>
        <w:tc>
          <w:tcPr>
            <w:tcW w:w="714" w:type="dxa"/>
          </w:tcPr>
          <w:p w14:paraId="1C36189B" w14:textId="77777777" w:rsidR="00B90D75" w:rsidRDefault="00B90D75" w:rsidP="00D766FF">
            <w:pPr>
              <w:jc w:val="both"/>
            </w:pPr>
          </w:p>
        </w:tc>
        <w:tc>
          <w:tcPr>
            <w:tcW w:w="715" w:type="dxa"/>
            <w:gridSpan w:val="2"/>
            <w:shd w:val="clear" w:color="auto" w:fill="F7CAAC"/>
          </w:tcPr>
          <w:p w14:paraId="625AB777" w14:textId="77777777" w:rsidR="00B90D75" w:rsidRDefault="00B90D75" w:rsidP="00D766FF">
            <w:pPr>
              <w:jc w:val="both"/>
              <w:rPr>
                <w:b/>
              </w:rPr>
            </w:pPr>
            <w:r>
              <w:rPr>
                <w:b/>
              </w:rPr>
              <w:t>do kdy</w:t>
            </w:r>
          </w:p>
        </w:tc>
        <w:tc>
          <w:tcPr>
            <w:tcW w:w="1397" w:type="dxa"/>
            <w:gridSpan w:val="2"/>
          </w:tcPr>
          <w:p w14:paraId="4D3D432C" w14:textId="77777777" w:rsidR="00B90D75" w:rsidRDefault="00B90D75" w:rsidP="00D766FF">
            <w:pPr>
              <w:jc w:val="both"/>
            </w:pPr>
          </w:p>
        </w:tc>
      </w:tr>
      <w:tr w:rsidR="00B90D75" w14:paraId="41B32A50" w14:textId="77777777" w:rsidTr="00B954C9">
        <w:tc>
          <w:tcPr>
            <w:tcW w:w="5106" w:type="dxa"/>
            <w:gridSpan w:val="3"/>
            <w:shd w:val="clear" w:color="auto" w:fill="F7CAAC"/>
          </w:tcPr>
          <w:p w14:paraId="2E7C7061" w14:textId="77777777" w:rsidR="00B90D75" w:rsidRDefault="00B90D75" w:rsidP="00D766FF">
            <w:pPr>
              <w:jc w:val="both"/>
              <w:rPr>
                <w:b/>
              </w:rPr>
            </w:pPr>
            <w:r>
              <w:rPr>
                <w:b/>
              </w:rPr>
              <w:t>Typ vztahu na součásti VŠ, která uskutečňuje st. program</w:t>
            </w:r>
          </w:p>
        </w:tc>
        <w:tc>
          <w:tcPr>
            <w:tcW w:w="1000" w:type="dxa"/>
            <w:gridSpan w:val="2"/>
          </w:tcPr>
          <w:p w14:paraId="76F011E0" w14:textId="77777777" w:rsidR="00B90D75" w:rsidRDefault="00B90D75" w:rsidP="00D766FF">
            <w:pPr>
              <w:jc w:val="both"/>
            </w:pPr>
          </w:p>
        </w:tc>
        <w:tc>
          <w:tcPr>
            <w:tcW w:w="1002" w:type="dxa"/>
            <w:shd w:val="clear" w:color="auto" w:fill="F7CAAC"/>
          </w:tcPr>
          <w:p w14:paraId="72EABA01" w14:textId="77777777" w:rsidR="00B90D75" w:rsidRDefault="00B90D75" w:rsidP="00D766FF">
            <w:pPr>
              <w:jc w:val="both"/>
              <w:rPr>
                <w:b/>
              </w:rPr>
            </w:pPr>
            <w:r>
              <w:rPr>
                <w:b/>
              </w:rPr>
              <w:t>rozsah</w:t>
            </w:r>
          </w:p>
        </w:tc>
        <w:tc>
          <w:tcPr>
            <w:tcW w:w="714" w:type="dxa"/>
          </w:tcPr>
          <w:p w14:paraId="31EEAD7A" w14:textId="77777777" w:rsidR="00B90D75" w:rsidRDefault="00B90D75" w:rsidP="00D766FF">
            <w:pPr>
              <w:jc w:val="both"/>
            </w:pPr>
          </w:p>
        </w:tc>
        <w:tc>
          <w:tcPr>
            <w:tcW w:w="715" w:type="dxa"/>
            <w:gridSpan w:val="2"/>
            <w:shd w:val="clear" w:color="auto" w:fill="F7CAAC"/>
          </w:tcPr>
          <w:p w14:paraId="2C81F790" w14:textId="77777777" w:rsidR="00B90D75" w:rsidRDefault="00B90D75" w:rsidP="00D766FF">
            <w:pPr>
              <w:jc w:val="both"/>
              <w:rPr>
                <w:b/>
              </w:rPr>
            </w:pPr>
            <w:r>
              <w:rPr>
                <w:b/>
              </w:rPr>
              <w:t>do kdy</w:t>
            </w:r>
          </w:p>
        </w:tc>
        <w:tc>
          <w:tcPr>
            <w:tcW w:w="1397" w:type="dxa"/>
            <w:gridSpan w:val="2"/>
          </w:tcPr>
          <w:p w14:paraId="11032BC7" w14:textId="77777777" w:rsidR="00B90D75" w:rsidRDefault="00B90D75" w:rsidP="00D766FF">
            <w:pPr>
              <w:jc w:val="both"/>
            </w:pPr>
          </w:p>
        </w:tc>
      </w:tr>
      <w:tr w:rsidR="00B90D75" w14:paraId="34FED7D6" w14:textId="77777777" w:rsidTr="00B954C9">
        <w:tc>
          <w:tcPr>
            <w:tcW w:w="6106" w:type="dxa"/>
            <w:gridSpan w:val="5"/>
            <w:shd w:val="clear" w:color="auto" w:fill="F7CAAC"/>
          </w:tcPr>
          <w:p w14:paraId="116B21AC" w14:textId="77777777" w:rsidR="00B90D75" w:rsidRDefault="00B90D75" w:rsidP="00D766FF">
            <w:pPr>
              <w:jc w:val="both"/>
            </w:pPr>
            <w:r>
              <w:rPr>
                <w:b/>
              </w:rPr>
              <w:t>Další současná působení jako akademický pracovník na jiných VŠ</w:t>
            </w:r>
          </w:p>
        </w:tc>
        <w:tc>
          <w:tcPr>
            <w:tcW w:w="1716" w:type="dxa"/>
            <w:gridSpan w:val="2"/>
            <w:shd w:val="clear" w:color="auto" w:fill="F7CAAC"/>
          </w:tcPr>
          <w:p w14:paraId="55F77875" w14:textId="77777777" w:rsidR="00B90D75" w:rsidRDefault="00B90D75" w:rsidP="00D766FF">
            <w:pPr>
              <w:jc w:val="both"/>
              <w:rPr>
                <w:b/>
              </w:rPr>
            </w:pPr>
            <w:r>
              <w:rPr>
                <w:b/>
              </w:rPr>
              <w:t>typ prac. vztahu</w:t>
            </w:r>
          </w:p>
        </w:tc>
        <w:tc>
          <w:tcPr>
            <w:tcW w:w="2112" w:type="dxa"/>
            <w:gridSpan w:val="4"/>
            <w:shd w:val="clear" w:color="auto" w:fill="F7CAAC"/>
          </w:tcPr>
          <w:p w14:paraId="11D50A75" w14:textId="77777777" w:rsidR="00B90D75" w:rsidRDefault="00B90D75" w:rsidP="00D766FF">
            <w:pPr>
              <w:jc w:val="both"/>
              <w:rPr>
                <w:b/>
              </w:rPr>
            </w:pPr>
            <w:r>
              <w:rPr>
                <w:b/>
              </w:rPr>
              <w:t>rozsah</w:t>
            </w:r>
          </w:p>
        </w:tc>
      </w:tr>
      <w:tr w:rsidR="00B90D75" w14:paraId="1512895C" w14:textId="77777777" w:rsidTr="00B954C9">
        <w:tc>
          <w:tcPr>
            <w:tcW w:w="6106" w:type="dxa"/>
            <w:gridSpan w:val="5"/>
          </w:tcPr>
          <w:p w14:paraId="2FAB0276" w14:textId="77777777" w:rsidR="00B90D75" w:rsidRDefault="00B90D75" w:rsidP="00D766FF">
            <w:pPr>
              <w:jc w:val="both"/>
            </w:pPr>
          </w:p>
        </w:tc>
        <w:tc>
          <w:tcPr>
            <w:tcW w:w="1716" w:type="dxa"/>
            <w:gridSpan w:val="2"/>
          </w:tcPr>
          <w:p w14:paraId="4E8A3AEA" w14:textId="77777777" w:rsidR="00B90D75" w:rsidRDefault="00B90D75" w:rsidP="00D766FF">
            <w:pPr>
              <w:jc w:val="both"/>
            </w:pPr>
          </w:p>
        </w:tc>
        <w:tc>
          <w:tcPr>
            <w:tcW w:w="2112" w:type="dxa"/>
            <w:gridSpan w:val="4"/>
          </w:tcPr>
          <w:p w14:paraId="2802F8E1" w14:textId="77777777" w:rsidR="00B90D75" w:rsidRDefault="00B90D75" w:rsidP="00D766FF">
            <w:pPr>
              <w:jc w:val="both"/>
            </w:pPr>
          </w:p>
        </w:tc>
      </w:tr>
      <w:tr w:rsidR="00B90D75" w14:paraId="57D41917" w14:textId="77777777" w:rsidTr="00B954C9">
        <w:tc>
          <w:tcPr>
            <w:tcW w:w="9934" w:type="dxa"/>
            <w:gridSpan w:val="11"/>
            <w:shd w:val="clear" w:color="auto" w:fill="F7CAAC"/>
          </w:tcPr>
          <w:p w14:paraId="032C5C0D" w14:textId="77777777" w:rsidR="00B90D75" w:rsidRDefault="00B90D75" w:rsidP="00D766FF">
            <w:pPr>
              <w:jc w:val="both"/>
            </w:pPr>
            <w:r>
              <w:rPr>
                <w:b/>
              </w:rPr>
              <w:t>Předměty příslušného studijního programu a způsob zapojení do jejich výuky, příp. další zapojení do uskutečňování studijního programu</w:t>
            </w:r>
          </w:p>
        </w:tc>
      </w:tr>
      <w:tr w:rsidR="00B954C9" w14:paraId="1121A2DD" w14:textId="77777777" w:rsidTr="00B954C9">
        <w:trPr>
          <w:trHeight w:val="328"/>
        </w:trPr>
        <w:tc>
          <w:tcPr>
            <w:tcW w:w="9934" w:type="dxa"/>
            <w:gridSpan w:val="11"/>
            <w:tcBorders>
              <w:top w:val="nil"/>
            </w:tcBorders>
          </w:tcPr>
          <w:p w14:paraId="7ED3744D" w14:textId="55C69642" w:rsidR="00B954C9" w:rsidRDefault="00B954C9" w:rsidP="00B954C9">
            <w:pPr>
              <w:jc w:val="both"/>
            </w:pPr>
            <w:r>
              <w:t>Počítačová podpora konstrukce a výroby – přednášky (10%) – odborník z praxe</w:t>
            </w:r>
          </w:p>
        </w:tc>
      </w:tr>
      <w:tr w:rsidR="00B954C9" w14:paraId="6FE811B7" w14:textId="77777777" w:rsidTr="00B954C9">
        <w:tc>
          <w:tcPr>
            <w:tcW w:w="9934" w:type="dxa"/>
            <w:gridSpan w:val="11"/>
            <w:shd w:val="clear" w:color="auto" w:fill="F7CAAC"/>
          </w:tcPr>
          <w:p w14:paraId="5271B98C" w14:textId="77777777" w:rsidR="00B954C9" w:rsidRDefault="00B954C9" w:rsidP="00B954C9">
            <w:pPr>
              <w:jc w:val="both"/>
            </w:pPr>
            <w:r>
              <w:rPr>
                <w:b/>
              </w:rPr>
              <w:t xml:space="preserve">Údaje o vzdělání na VŠ </w:t>
            </w:r>
          </w:p>
        </w:tc>
      </w:tr>
      <w:tr w:rsidR="00B954C9" w14:paraId="10BAA9AB" w14:textId="77777777" w:rsidTr="00B954C9">
        <w:trPr>
          <w:trHeight w:val="559"/>
        </w:trPr>
        <w:tc>
          <w:tcPr>
            <w:tcW w:w="9934" w:type="dxa"/>
            <w:gridSpan w:val="11"/>
          </w:tcPr>
          <w:p w14:paraId="34FC7BDD" w14:textId="77777777" w:rsidR="00B954C9" w:rsidRDefault="00B954C9" w:rsidP="00B954C9">
            <w:pPr>
              <w:ind w:left="956" w:hanging="956"/>
              <w:jc w:val="both"/>
            </w:pPr>
            <w:r>
              <w:t xml:space="preserve">2015-2017 </w:t>
            </w:r>
            <w:r w:rsidRPr="003F12D9">
              <w:t xml:space="preserve">Fakulta </w:t>
            </w:r>
            <w:r>
              <w:t>managementu a ekonomiky</w:t>
            </w:r>
            <w:r w:rsidRPr="003F12D9">
              <w:t xml:space="preserve">, UTB, </w:t>
            </w:r>
            <w:r>
              <w:t>Systémové inženýrství a informatika</w:t>
            </w:r>
            <w:r w:rsidRPr="003F12D9">
              <w:t xml:space="preserve">, </w:t>
            </w:r>
            <w:r>
              <w:t>Průmyslové inženýrství (</w:t>
            </w:r>
            <w:r w:rsidRPr="00E460FA">
              <w:rPr>
                <w:b/>
              </w:rPr>
              <w:t>Ing</w:t>
            </w:r>
            <w:r w:rsidRPr="003F12D9">
              <w:t>.</w:t>
            </w:r>
            <w:r>
              <w:t>)</w:t>
            </w:r>
          </w:p>
          <w:p w14:paraId="552893CB" w14:textId="77777777" w:rsidR="00B954C9" w:rsidRPr="00EA490E" w:rsidRDefault="00B954C9" w:rsidP="00B954C9">
            <w:pPr>
              <w:ind w:left="956" w:hanging="956"/>
              <w:jc w:val="both"/>
            </w:pPr>
            <w:r>
              <w:t xml:space="preserve">2012-2015 </w:t>
            </w:r>
            <w:r w:rsidRPr="003F12D9">
              <w:t xml:space="preserve">Fakulta </w:t>
            </w:r>
            <w:r>
              <w:t>managementu a ekonomiky</w:t>
            </w:r>
            <w:r w:rsidRPr="003F12D9">
              <w:t xml:space="preserve">, UTB, </w:t>
            </w:r>
            <w:r>
              <w:t>Hospodářská politika a správa</w:t>
            </w:r>
            <w:r w:rsidRPr="003F12D9">
              <w:t xml:space="preserve">, </w:t>
            </w:r>
            <w:r>
              <w:t>Účetnictví a daně (</w:t>
            </w:r>
            <w:r>
              <w:rPr>
                <w:b/>
              </w:rPr>
              <w:t>Bc</w:t>
            </w:r>
            <w:r w:rsidRPr="003F12D9">
              <w:t>.</w:t>
            </w:r>
            <w:r>
              <w:t>)</w:t>
            </w:r>
          </w:p>
        </w:tc>
      </w:tr>
      <w:tr w:rsidR="00B954C9" w14:paraId="2F00AAEA" w14:textId="77777777" w:rsidTr="00B954C9">
        <w:tc>
          <w:tcPr>
            <w:tcW w:w="9934" w:type="dxa"/>
            <w:gridSpan w:val="11"/>
            <w:shd w:val="clear" w:color="auto" w:fill="F7CAAC"/>
          </w:tcPr>
          <w:p w14:paraId="640BAD35" w14:textId="77777777" w:rsidR="00B954C9" w:rsidRDefault="00B954C9" w:rsidP="00B954C9">
            <w:pPr>
              <w:jc w:val="both"/>
              <w:rPr>
                <w:b/>
              </w:rPr>
            </w:pPr>
            <w:r>
              <w:rPr>
                <w:b/>
              </w:rPr>
              <w:t>Údaje o odborném působení od absolvování VŠ</w:t>
            </w:r>
          </w:p>
        </w:tc>
      </w:tr>
      <w:tr w:rsidR="00B954C9" w14:paraId="6C0C7CDE" w14:textId="77777777" w:rsidTr="00B954C9">
        <w:trPr>
          <w:trHeight w:val="883"/>
        </w:trPr>
        <w:tc>
          <w:tcPr>
            <w:tcW w:w="9934" w:type="dxa"/>
            <w:gridSpan w:val="11"/>
          </w:tcPr>
          <w:p w14:paraId="47A9929F" w14:textId="35BCE983" w:rsidR="00B954C9" w:rsidRDefault="00B954C9" w:rsidP="00B954C9">
            <w:pPr>
              <w:jc w:val="both"/>
            </w:pPr>
            <w:r>
              <w:t>09/2016 – 06/2017  Hella, spol s.r.o., na pozici trainee oddělení průmyslového inženýrství</w:t>
            </w:r>
          </w:p>
          <w:p w14:paraId="4F6ABFC4" w14:textId="5278D911" w:rsidR="00B954C9" w:rsidRDefault="00B954C9" w:rsidP="00B954C9">
            <w:pPr>
              <w:jc w:val="both"/>
            </w:pPr>
            <w:r>
              <w:t xml:space="preserve">06/2017 – 04/2018 Brose, spol s.r.o., na pozici technického asistenta generálního ředitele  </w:t>
            </w:r>
          </w:p>
          <w:p w14:paraId="4D4BB285" w14:textId="18DB1A63" w:rsidR="00B954C9" w:rsidRDefault="00B954C9" w:rsidP="00B954C9">
            <w:pPr>
              <w:ind w:left="1948" w:hanging="1985"/>
              <w:jc w:val="both"/>
            </w:pPr>
            <w:r>
              <w:t>05/2018 – současnost Brose, spol. s.r.o., na pozici průmyslového inženýra – layout specialisty</w:t>
            </w:r>
          </w:p>
        </w:tc>
      </w:tr>
      <w:tr w:rsidR="00B954C9" w14:paraId="690EDCB8" w14:textId="77777777" w:rsidTr="00B954C9">
        <w:trPr>
          <w:trHeight w:val="250"/>
        </w:trPr>
        <w:tc>
          <w:tcPr>
            <w:tcW w:w="9934" w:type="dxa"/>
            <w:gridSpan w:val="11"/>
            <w:shd w:val="clear" w:color="auto" w:fill="F7CAAC"/>
          </w:tcPr>
          <w:p w14:paraId="361F47B6" w14:textId="77777777" w:rsidR="00B954C9" w:rsidRDefault="00B954C9" w:rsidP="00B954C9">
            <w:pPr>
              <w:jc w:val="both"/>
            </w:pPr>
            <w:r>
              <w:rPr>
                <w:b/>
              </w:rPr>
              <w:t>Zkušenosti s vedením kvalifikačních a rigorózních prací</w:t>
            </w:r>
          </w:p>
        </w:tc>
      </w:tr>
      <w:tr w:rsidR="00B954C9" w14:paraId="3C52B3EF" w14:textId="77777777" w:rsidTr="00B954C9">
        <w:trPr>
          <w:trHeight w:val="272"/>
        </w:trPr>
        <w:tc>
          <w:tcPr>
            <w:tcW w:w="9934" w:type="dxa"/>
            <w:gridSpan w:val="11"/>
          </w:tcPr>
          <w:p w14:paraId="7A36633F" w14:textId="77777777" w:rsidR="00B954C9" w:rsidRDefault="00B954C9" w:rsidP="00B954C9">
            <w:pPr>
              <w:jc w:val="both"/>
            </w:pPr>
            <w:r>
              <w:t xml:space="preserve">Počet vedených bakalářských prací – 0 </w:t>
            </w:r>
          </w:p>
          <w:p w14:paraId="138A5104" w14:textId="77777777" w:rsidR="00B954C9" w:rsidRDefault="00B954C9" w:rsidP="00B954C9">
            <w:pPr>
              <w:jc w:val="both"/>
            </w:pPr>
            <w:r>
              <w:t>Počet vedených diplomových prací – 0</w:t>
            </w:r>
          </w:p>
        </w:tc>
      </w:tr>
      <w:tr w:rsidR="00B954C9" w14:paraId="244BF5D4" w14:textId="77777777" w:rsidTr="00B954C9">
        <w:trPr>
          <w:cantSplit/>
        </w:trPr>
        <w:tc>
          <w:tcPr>
            <w:tcW w:w="3372" w:type="dxa"/>
            <w:gridSpan w:val="2"/>
            <w:tcBorders>
              <w:top w:val="single" w:sz="12" w:space="0" w:color="auto"/>
            </w:tcBorders>
            <w:shd w:val="clear" w:color="auto" w:fill="F7CAAC"/>
          </w:tcPr>
          <w:p w14:paraId="4BCDBB7A" w14:textId="77777777" w:rsidR="00B954C9" w:rsidRDefault="00B954C9" w:rsidP="00B954C9">
            <w:pPr>
              <w:jc w:val="both"/>
            </w:pPr>
            <w:r>
              <w:rPr>
                <w:b/>
              </w:rPr>
              <w:t xml:space="preserve">Obor habilitačního řízení </w:t>
            </w:r>
          </w:p>
        </w:tc>
        <w:tc>
          <w:tcPr>
            <w:tcW w:w="2262" w:type="dxa"/>
            <w:gridSpan w:val="2"/>
            <w:tcBorders>
              <w:top w:val="single" w:sz="12" w:space="0" w:color="auto"/>
            </w:tcBorders>
            <w:shd w:val="clear" w:color="auto" w:fill="F7CAAC"/>
          </w:tcPr>
          <w:p w14:paraId="2E9E277D" w14:textId="77777777" w:rsidR="00B954C9" w:rsidRDefault="00B954C9" w:rsidP="00B954C9">
            <w:pPr>
              <w:jc w:val="both"/>
            </w:pPr>
            <w:r>
              <w:rPr>
                <w:b/>
              </w:rPr>
              <w:t>Rok udělení hodnosti</w:t>
            </w:r>
          </w:p>
        </w:tc>
        <w:tc>
          <w:tcPr>
            <w:tcW w:w="2266" w:type="dxa"/>
            <w:gridSpan w:val="4"/>
            <w:tcBorders>
              <w:top w:val="single" w:sz="12" w:space="0" w:color="auto"/>
              <w:right w:val="single" w:sz="12" w:space="0" w:color="auto"/>
            </w:tcBorders>
            <w:shd w:val="clear" w:color="auto" w:fill="F7CAAC"/>
          </w:tcPr>
          <w:p w14:paraId="045DBD08" w14:textId="77777777" w:rsidR="00B954C9" w:rsidRDefault="00B954C9" w:rsidP="00B954C9">
            <w:pPr>
              <w:jc w:val="both"/>
            </w:pPr>
            <w:r>
              <w:rPr>
                <w:b/>
              </w:rPr>
              <w:t>Řízení konáno na VŠ</w:t>
            </w:r>
          </w:p>
        </w:tc>
        <w:tc>
          <w:tcPr>
            <w:tcW w:w="2034" w:type="dxa"/>
            <w:gridSpan w:val="3"/>
            <w:tcBorders>
              <w:top w:val="single" w:sz="12" w:space="0" w:color="auto"/>
              <w:left w:val="single" w:sz="12" w:space="0" w:color="auto"/>
            </w:tcBorders>
            <w:shd w:val="clear" w:color="auto" w:fill="F7CAAC"/>
          </w:tcPr>
          <w:p w14:paraId="1B298E7C" w14:textId="77777777" w:rsidR="00B954C9" w:rsidRDefault="00B954C9" w:rsidP="00B954C9">
            <w:pPr>
              <w:jc w:val="both"/>
              <w:rPr>
                <w:b/>
              </w:rPr>
            </w:pPr>
            <w:r>
              <w:rPr>
                <w:b/>
              </w:rPr>
              <w:t>Ohlasy publikací</w:t>
            </w:r>
          </w:p>
        </w:tc>
      </w:tr>
      <w:tr w:rsidR="00B954C9" w14:paraId="2A31EB6E" w14:textId="77777777" w:rsidTr="00B954C9">
        <w:trPr>
          <w:cantSplit/>
        </w:trPr>
        <w:tc>
          <w:tcPr>
            <w:tcW w:w="3372" w:type="dxa"/>
            <w:gridSpan w:val="2"/>
          </w:tcPr>
          <w:p w14:paraId="11228422" w14:textId="77777777" w:rsidR="00B954C9" w:rsidRDefault="00B954C9" w:rsidP="00B954C9">
            <w:pPr>
              <w:jc w:val="both"/>
            </w:pPr>
          </w:p>
        </w:tc>
        <w:tc>
          <w:tcPr>
            <w:tcW w:w="2262" w:type="dxa"/>
            <w:gridSpan w:val="2"/>
          </w:tcPr>
          <w:p w14:paraId="7433D614" w14:textId="77777777" w:rsidR="00B954C9" w:rsidRDefault="00B954C9" w:rsidP="00B954C9">
            <w:pPr>
              <w:jc w:val="both"/>
            </w:pPr>
          </w:p>
        </w:tc>
        <w:tc>
          <w:tcPr>
            <w:tcW w:w="2266" w:type="dxa"/>
            <w:gridSpan w:val="4"/>
            <w:tcBorders>
              <w:right w:val="single" w:sz="12" w:space="0" w:color="auto"/>
            </w:tcBorders>
          </w:tcPr>
          <w:p w14:paraId="03A8B348" w14:textId="77777777" w:rsidR="00B954C9" w:rsidRDefault="00B954C9" w:rsidP="00B954C9">
            <w:pPr>
              <w:jc w:val="both"/>
            </w:pPr>
          </w:p>
        </w:tc>
        <w:tc>
          <w:tcPr>
            <w:tcW w:w="637" w:type="dxa"/>
            <w:tcBorders>
              <w:left w:val="single" w:sz="12" w:space="0" w:color="auto"/>
            </w:tcBorders>
            <w:shd w:val="clear" w:color="auto" w:fill="F7CAAC"/>
          </w:tcPr>
          <w:p w14:paraId="79F287ED" w14:textId="77777777" w:rsidR="00B954C9" w:rsidRDefault="00B954C9" w:rsidP="00B954C9">
            <w:pPr>
              <w:jc w:val="both"/>
            </w:pPr>
            <w:r>
              <w:rPr>
                <w:b/>
              </w:rPr>
              <w:t>WOS</w:t>
            </w:r>
          </w:p>
        </w:tc>
        <w:tc>
          <w:tcPr>
            <w:tcW w:w="698" w:type="dxa"/>
            <w:shd w:val="clear" w:color="auto" w:fill="F7CAAC"/>
          </w:tcPr>
          <w:p w14:paraId="685586D5" w14:textId="77777777" w:rsidR="00B954C9" w:rsidRDefault="00B954C9" w:rsidP="00B954C9">
            <w:pPr>
              <w:jc w:val="both"/>
              <w:rPr>
                <w:sz w:val="18"/>
              </w:rPr>
            </w:pPr>
            <w:r>
              <w:rPr>
                <w:b/>
                <w:sz w:val="18"/>
              </w:rPr>
              <w:t>Scopus</w:t>
            </w:r>
          </w:p>
        </w:tc>
        <w:tc>
          <w:tcPr>
            <w:tcW w:w="699" w:type="dxa"/>
            <w:shd w:val="clear" w:color="auto" w:fill="F7CAAC"/>
          </w:tcPr>
          <w:p w14:paraId="34227D69" w14:textId="77777777" w:rsidR="00B954C9" w:rsidRDefault="00B954C9" w:rsidP="00B954C9">
            <w:pPr>
              <w:jc w:val="both"/>
            </w:pPr>
            <w:r>
              <w:rPr>
                <w:b/>
                <w:sz w:val="18"/>
              </w:rPr>
              <w:t>ostatní</w:t>
            </w:r>
          </w:p>
        </w:tc>
      </w:tr>
      <w:tr w:rsidR="00B954C9" w14:paraId="10C16F06" w14:textId="77777777" w:rsidTr="00B954C9">
        <w:trPr>
          <w:cantSplit/>
          <w:trHeight w:val="70"/>
        </w:trPr>
        <w:tc>
          <w:tcPr>
            <w:tcW w:w="3372" w:type="dxa"/>
            <w:gridSpan w:val="2"/>
            <w:shd w:val="clear" w:color="auto" w:fill="F7CAAC"/>
          </w:tcPr>
          <w:p w14:paraId="58219CF9" w14:textId="77777777" w:rsidR="00B954C9" w:rsidRDefault="00B954C9" w:rsidP="00B954C9">
            <w:pPr>
              <w:jc w:val="both"/>
            </w:pPr>
            <w:r>
              <w:rPr>
                <w:b/>
              </w:rPr>
              <w:t>Obor jmenovacího řízení</w:t>
            </w:r>
          </w:p>
        </w:tc>
        <w:tc>
          <w:tcPr>
            <w:tcW w:w="2262" w:type="dxa"/>
            <w:gridSpan w:val="2"/>
            <w:shd w:val="clear" w:color="auto" w:fill="F7CAAC"/>
          </w:tcPr>
          <w:p w14:paraId="1C8FD746" w14:textId="77777777" w:rsidR="00B954C9" w:rsidRDefault="00B954C9" w:rsidP="00B954C9">
            <w:pPr>
              <w:jc w:val="both"/>
            </w:pPr>
            <w:r>
              <w:rPr>
                <w:b/>
              </w:rPr>
              <w:t>Rok udělení hodnosti</w:t>
            </w:r>
          </w:p>
        </w:tc>
        <w:tc>
          <w:tcPr>
            <w:tcW w:w="2266" w:type="dxa"/>
            <w:gridSpan w:val="4"/>
            <w:tcBorders>
              <w:right w:val="single" w:sz="12" w:space="0" w:color="auto"/>
            </w:tcBorders>
            <w:shd w:val="clear" w:color="auto" w:fill="F7CAAC"/>
          </w:tcPr>
          <w:p w14:paraId="55425199" w14:textId="77777777" w:rsidR="00B954C9" w:rsidRDefault="00B954C9" w:rsidP="00B954C9">
            <w:pPr>
              <w:jc w:val="both"/>
            </w:pPr>
            <w:r>
              <w:rPr>
                <w:b/>
              </w:rPr>
              <w:t>Řízení konáno na VŠ</w:t>
            </w:r>
          </w:p>
        </w:tc>
        <w:tc>
          <w:tcPr>
            <w:tcW w:w="637" w:type="dxa"/>
            <w:vMerge w:val="restart"/>
            <w:tcBorders>
              <w:left w:val="single" w:sz="12" w:space="0" w:color="auto"/>
            </w:tcBorders>
          </w:tcPr>
          <w:p w14:paraId="6C414B1F" w14:textId="77777777" w:rsidR="00B954C9" w:rsidRDefault="00B954C9" w:rsidP="00B954C9">
            <w:pPr>
              <w:jc w:val="both"/>
              <w:rPr>
                <w:b/>
              </w:rPr>
            </w:pPr>
            <w:r>
              <w:rPr>
                <w:b/>
              </w:rPr>
              <w:t>0</w:t>
            </w:r>
          </w:p>
        </w:tc>
        <w:tc>
          <w:tcPr>
            <w:tcW w:w="698" w:type="dxa"/>
            <w:vMerge w:val="restart"/>
          </w:tcPr>
          <w:p w14:paraId="1FEBDDB9" w14:textId="77777777" w:rsidR="00B954C9" w:rsidRDefault="00B954C9" w:rsidP="00B954C9">
            <w:pPr>
              <w:jc w:val="both"/>
              <w:rPr>
                <w:b/>
              </w:rPr>
            </w:pPr>
            <w:r>
              <w:rPr>
                <w:b/>
              </w:rPr>
              <w:t>0</w:t>
            </w:r>
          </w:p>
        </w:tc>
        <w:tc>
          <w:tcPr>
            <w:tcW w:w="699" w:type="dxa"/>
            <w:vMerge w:val="restart"/>
          </w:tcPr>
          <w:p w14:paraId="36A5C69E" w14:textId="77777777" w:rsidR="00B954C9" w:rsidRDefault="00B954C9" w:rsidP="00B954C9">
            <w:pPr>
              <w:jc w:val="both"/>
              <w:rPr>
                <w:b/>
              </w:rPr>
            </w:pPr>
            <w:r>
              <w:rPr>
                <w:b/>
              </w:rPr>
              <w:t>0</w:t>
            </w:r>
          </w:p>
        </w:tc>
      </w:tr>
      <w:tr w:rsidR="00B954C9" w14:paraId="7A6A6DA9" w14:textId="77777777" w:rsidTr="00B954C9">
        <w:trPr>
          <w:trHeight w:val="205"/>
        </w:trPr>
        <w:tc>
          <w:tcPr>
            <w:tcW w:w="3372" w:type="dxa"/>
            <w:gridSpan w:val="2"/>
          </w:tcPr>
          <w:p w14:paraId="67CCE190" w14:textId="77777777" w:rsidR="00B954C9" w:rsidRDefault="00B954C9" w:rsidP="00B954C9">
            <w:pPr>
              <w:jc w:val="both"/>
            </w:pPr>
          </w:p>
        </w:tc>
        <w:tc>
          <w:tcPr>
            <w:tcW w:w="2262" w:type="dxa"/>
            <w:gridSpan w:val="2"/>
          </w:tcPr>
          <w:p w14:paraId="39F64DD8" w14:textId="77777777" w:rsidR="00B954C9" w:rsidRDefault="00B954C9" w:rsidP="00B954C9">
            <w:pPr>
              <w:jc w:val="both"/>
            </w:pPr>
          </w:p>
        </w:tc>
        <w:tc>
          <w:tcPr>
            <w:tcW w:w="2266" w:type="dxa"/>
            <w:gridSpan w:val="4"/>
            <w:tcBorders>
              <w:right w:val="single" w:sz="12" w:space="0" w:color="auto"/>
            </w:tcBorders>
          </w:tcPr>
          <w:p w14:paraId="39152CF6" w14:textId="77777777" w:rsidR="00B954C9" w:rsidRDefault="00B954C9" w:rsidP="00B954C9">
            <w:pPr>
              <w:jc w:val="both"/>
            </w:pPr>
          </w:p>
        </w:tc>
        <w:tc>
          <w:tcPr>
            <w:tcW w:w="637" w:type="dxa"/>
            <w:vMerge/>
            <w:tcBorders>
              <w:left w:val="single" w:sz="12" w:space="0" w:color="auto"/>
            </w:tcBorders>
            <w:vAlign w:val="center"/>
          </w:tcPr>
          <w:p w14:paraId="7C6ABCDE" w14:textId="77777777" w:rsidR="00B954C9" w:rsidRDefault="00B954C9" w:rsidP="00B954C9">
            <w:pPr>
              <w:rPr>
                <w:b/>
              </w:rPr>
            </w:pPr>
          </w:p>
        </w:tc>
        <w:tc>
          <w:tcPr>
            <w:tcW w:w="698" w:type="dxa"/>
            <w:vMerge/>
            <w:vAlign w:val="center"/>
          </w:tcPr>
          <w:p w14:paraId="25DC993F" w14:textId="77777777" w:rsidR="00B954C9" w:rsidRDefault="00B954C9" w:rsidP="00B954C9">
            <w:pPr>
              <w:rPr>
                <w:b/>
              </w:rPr>
            </w:pPr>
          </w:p>
        </w:tc>
        <w:tc>
          <w:tcPr>
            <w:tcW w:w="699" w:type="dxa"/>
            <w:vMerge/>
            <w:vAlign w:val="center"/>
          </w:tcPr>
          <w:p w14:paraId="1AEFBE76" w14:textId="77777777" w:rsidR="00B954C9" w:rsidRDefault="00B954C9" w:rsidP="00B954C9">
            <w:pPr>
              <w:rPr>
                <w:b/>
              </w:rPr>
            </w:pPr>
          </w:p>
        </w:tc>
      </w:tr>
      <w:tr w:rsidR="00B954C9" w14:paraId="2998D048" w14:textId="77777777" w:rsidTr="00B954C9">
        <w:tc>
          <w:tcPr>
            <w:tcW w:w="9934" w:type="dxa"/>
            <w:gridSpan w:val="11"/>
            <w:shd w:val="clear" w:color="auto" w:fill="F7CAAC"/>
          </w:tcPr>
          <w:p w14:paraId="5FFDE075" w14:textId="77777777" w:rsidR="00B954C9" w:rsidRDefault="00B954C9" w:rsidP="00B954C9">
            <w:pPr>
              <w:jc w:val="both"/>
              <w:rPr>
                <w:b/>
              </w:rPr>
            </w:pPr>
            <w:r>
              <w:rPr>
                <w:b/>
              </w:rPr>
              <w:t xml:space="preserve">Přehled o nejvýznamnější publikační a další tvůrčí činnosti nebo další profesní činnosti u odborníků z praxe vztahující se k zabezpečovaným předmětům </w:t>
            </w:r>
          </w:p>
        </w:tc>
      </w:tr>
      <w:tr w:rsidR="00B954C9" w14:paraId="5A90AF69" w14:textId="77777777" w:rsidTr="00B954C9">
        <w:trPr>
          <w:trHeight w:val="269"/>
        </w:trPr>
        <w:tc>
          <w:tcPr>
            <w:tcW w:w="9934" w:type="dxa"/>
            <w:gridSpan w:val="11"/>
          </w:tcPr>
          <w:p w14:paraId="667B2395" w14:textId="77777777" w:rsidR="00B954C9" w:rsidRDefault="00B954C9" w:rsidP="00B954C9">
            <w:pPr>
              <w:jc w:val="both"/>
              <w:rPr>
                <w:b/>
              </w:rPr>
            </w:pPr>
            <w:r>
              <w:rPr>
                <w:b/>
              </w:rPr>
              <w:t>2015 – Absolvování 14 denní stáže ve společnosti TPCA oddělení svařovny v oblasti  KAIZEN</w:t>
            </w:r>
          </w:p>
          <w:p w14:paraId="1D110BA2" w14:textId="77777777" w:rsidR="00B954C9" w:rsidRDefault="00B954C9" w:rsidP="00B954C9">
            <w:pPr>
              <w:jc w:val="both"/>
              <w:rPr>
                <w:b/>
              </w:rPr>
            </w:pPr>
            <w:r>
              <w:rPr>
                <w:b/>
              </w:rPr>
              <w:t>2016 – Absolvování kurzů VSM, SMED, DMAIC a nástrojů kvality v rámci společnosti Hella</w:t>
            </w:r>
          </w:p>
          <w:p w14:paraId="31F80D09" w14:textId="77777777" w:rsidR="00B954C9" w:rsidRDefault="00B954C9" w:rsidP="00B954C9">
            <w:pPr>
              <w:jc w:val="both"/>
              <w:rPr>
                <w:b/>
              </w:rPr>
            </w:pPr>
            <w:r>
              <w:rPr>
                <w:b/>
              </w:rPr>
              <w:t>2017 – Absolvování workshopu „Lean Smart Factory“ ve společnosti SEW Eurodrive Graben-Neudorf</w:t>
            </w:r>
          </w:p>
          <w:p w14:paraId="1418DB2E" w14:textId="77777777" w:rsidR="00B954C9" w:rsidRDefault="00B954C9" w:rsidP="00B954C9">
            <w:pPr>
              <w:jc w:val="both"/>
              <w:rPr>
                <w:b/>
              </w:rPr>
            </w:pPr>
            <w:r>
              <w:rPr>
                <w:b/>
              </w:rPr>
              <w:t>2017-2018 –  Interní kurzy ve společnosti Brose</w:t>
            </w:r>
          </w:p>
          <w:p w14:paraId="189D1D13" w14:textId="77777777" w:rsidR="00B954C9" w:rsidRPr="00162B88" w:rsidRDefault="00B954C9" w:rsidP="00FA4A83">
            <w:pPr>
              <w:pStyle w:val="Odstavecseseznamem"/>
              <w:numPr>
                <w:ilvl w:val="0"/>
                <w:numId w:val="96"/>
              </w:numPr>
              <w:jc w:val="both"/>
              <w:rPr>
                <w:b/>
              </w:rPr>
            </w:pPr>
            <w:r>
              <w:t xml:space="preserve">FMEA, OEE, Ergonomie, Problem solving, čtení v technické dokumentaci, technologie svařování, kurzy soft skills </w:t>
            </w:r>
          </w:p>
          <w:p w14:paraId="5E711F91" w14:textId="77777777" w:rsidR="00B954C9" w:rsidRDefault="00B954C9" w:rsidP="00B954C9">
            <w:pPr>
              <w:jc w:val="both"/>
              <w:rPr>
                <w:b/>
              </w:rPr>
            </w:pPr>
            <w:r>
              <w:rPr>
                <w:b/>
              </w:rPr>
              <w:t>2018 – Absolvování kurzu Autocad LT pro pokročilé u společnosti Autodesk</w:t>
            </w:r>
          </w:p>
          <w:p w14:paraId="34D4EA53" w14:textId="77777777" w:rsidR="00B954C9" w:rsidRDefault="00B954C9" w:rsidP="00B954C9">
            <w:pPr>
              <w:jc w:val="both"/>
              <w:rPr>
                <w:b/>
              </w:rPr>
            </w:pPr>
            <w:r>
              <w:rPr>
                <w:b/>
              </w:rPr>
              <w:t>2018 –  současnost  -  Layout SW key user ve společnosti Brose</w:t>
            </w:r>
          </w:p>
          <w:p w14:paraId="672E3429" w14:textId="77777777" w:rsidR="00B954C9" w:rsidRPr="00DB019A" w:rsidRDefault="00B954C9" w:rsidP="00FA4A83">
            <w:pPr>
              <w:pStyle w:val="Odstavecseseznamem"/>
              <w:numPr>
                <w:ilvl w:val="0"/>
                <w:numId w:val="96"/>
              </w:numPr>
              <w:jc w:val="both"/>
            </w:pPr>
            <w:r w:rsidRPr="00DB019A">
              <w:t xml:space="preserve">VisTable, AutoCad, </w:t>
            </w:r>
            <w:r>
              <w:t>Material Flow Analysis</w:t>
            </w:r>
          </w:p>
          <w:p w14:paraId="72940A11" w14:textId="77777777" w:rsidR="00B954C9" w:rsidRDefault="00B954C9" w:rsidP="00B954C9">
            <w:pPr>
              <w:jc w:val="both"/>
              <w:rPr>
                <w:b/>
              </w:rPr>
            </w:pPr>
            <w:r>
              <w:rPr>
                <w:b/>
              </w:rPr>
              <w:t>2018  – Vedení strategického layout workshopu pro výrobní divizi sedáků a motorů ve společnosti Brose</w:t>
            </w:r>
          </w:p>
          <w:p w14:paraId="34533413" w14:textId="77777777" w:rsidR="00B954C9" w:rsidRDefault="00B954C9" w:rsidP="00FA4A83">
            <w:pPr>
              <w:pStyle w:val="Odstavecseseznamem"/>
              <w:numPr>
                <w:ilvl w:val="0"/>
                <w:numId w:val="96"/>
              </w:numPr>
              <w:jc w:val="both"/>
            </w:pPr>
            <w:r w:rsidRPr="00162B88">
              <w:t>vedení mezinárodního projektového týmu – logistika, průmyslové inženýrství, technologie, výroba..</w:t>
            </w:r>
          </w:p>
          <w:p w14:paraId="77018727" w14:textId="77777777" w:rsidR="00B954C9" w:rsidRPr="00162B88" w:rsidRDefault="00B954C9" w:rsidP="00FA4A83">
            <w:pPr>
              <w:pStyle w:val="Odstavecseseznamem"/>
              <w:numPr>
                <w:ilvl w:val="0"/>
                <w:numId w:val="96"/>
              </w:numPr>
              <w:jc w:val="both"/>
            </w:pPr>
            <w:r>
              <w:t>analýza současného stavu layoutu na základě mapování veškerých interních materiálových toků</w:t>
            </w:r>
          </w:p>
          <w:p w14:paraId="10AAE399" w14:textId="77777777" w:rsidR="00B954C9" w:rsidRDefault="00B954C9" w:rsidP="00FA4A83">
            <w:pPr>
              <w:pStyle w:val="Odstavecseseznamem"/>
              <w:numPr>
                <w:ilvl w:val="0"/>
                <w:numId w:val="96"/>
              </w:numPr>
              <w:jc w:val="both"/>
            </w:pPr>
            <w:r w:rsidRPr="00162B88">
              <w:t xml:space="preserve">vytvoření ideálního layoutu </w:t>
            </w:r>
            <w:r>
              <w:t>vzhledem k VSM v období 2021-2024</w:t>
            </w:r>
          </w:p>
          <w:p w14:paraId="06EA24F3" w14:textId="77777777" w:rsidR="00B954C9" w:rsidRDefault="00B954C9" w:rsidP="00FA4A83">
            <w:pPr>
              <w:pStyle w:val="Odstavecseseznamem"/>
              <w:numPr>
                <w:ilvl w:val="0"/>
                <w:numId w:val="96"/>
              </w:numPr>
              <w:jc w:val="both"/>
            </w:pPr>
            <w:r>
              <w:t>implementace nástrojů VisTable a Material Flow Analysis</w:t>
            </w:r>
          </w:p>
          <w:p w14:paraId="5F9832E0" w14:textId="77777777" w:rsidR="00B954C9" w:rsidRDefault="00B954C9" w:rsidP="00FA4A83">
            <w:pPr>
              <w:pStyle w:val="Odstavecseseznamem"/>
              <w:numPr>
                <w:ilvl w:val="0"/>
                <w:numId w:val="96"/>
              </w:numPr>
              <w:jc w:val="both"/>
            </w:pPr>
            <w:r>
              <w:t>nastavení strategických kroků pro implementaci ideálního rozmístění „makrolayoutu“</w:t>
            </w:r>
          </w:p>
          <w:p w14:paraId="6CE4A8D8" w14:textId="77777777" w:rsidR="00B954C9" w:rsidRPr="001D7AFA" w:rsidRDefault="00B954C9" w:rsidP="00B954C9">
            <w:pPr>
              <w:jc w:val="both"/>
              <w:rPr>
                <w:b/>
              </w:rPr>
            </w:pPr>
            <w:r>
              <w:rPr>
                <w:b/>
              </w:rPr>
              <w:t xml:space="preserve">2019 –  Absolvování kurzu VisTable pro pokročilé na Strojní fakultě ZČU v Plzni </w:t>
            </w:r>
          </w:p>
          <w:p w14:paraId="1B2E4EC6" w14:textId="77777777" w:rsidR="00B954C9" w:rsidRPr="007F7989" w:rsidRDefault="00B954C9" w:rsidP="00B954C9">
            <w:pPr>
              <w:jc w:val="both"/>
            </w:pPr>
          </w:p>
        </w:tc>
      </w:tr>
      <w:tr w:rsidR="00B954C9" w14:paraId="31F7AC47" w14:textId="77777777" w:rsidTr="00B954C9">
        <w:trPr>
          <w:trHeight w:val="218"/>
        </w:trPr>
        <w:tc>
          <w:tcPr>
            <w:tcW w:w="9934" w:type="dxa"/>
            <w:gridSpan w:val="11"/>
            <w:shd w:val="clear" w:color="auto" w:fill="F7CAAC"/>
          </w:tcPr>
          <w:p w14:paraId="7BA632CC" w14:textId="77777777" w:rsidR="00B954C9" w:rsidRDefault="00B954C9" w:rsidP="00B954C9">
            <w:pPr>
              <w:rPr>
                <w:b/>
              </w:rPr>
            </w:pPr>
            <w:r>
              <w:rPr>
                <w:b/>
              </w:rPr>
              <w:t>Působení v zahraničí</w:t>
            </w:r>
          </w:p>
        </w:tc>
      </w:tr>
      <w:tr w:rsidR="00B954C9" w14:paraId="5834D2F4" w14:textId="77777777" w:rsidTr="00B954C9">
        <w:trPr>
          <w:trHeight w:val="328"/>
        </w:trPr>
        <w:tc>
          <w:tcPr>
            <w:tcW w:w="9934" w:type="dxa"/>
            <w:gridSpan w:val="11"/>
          </w:tcPr>
          <w:p w14:paraId="0598F67D" w14:textId="77777777" w:rsidR="00B954C9" w:rsidRPr="00B3781F" w:rsidRDefault="00B954C9" w:rsidP="00B954C9"/>
        </w:tc>
      </w:tr>
      <w:tr w:rsidR="00B954C9" w14:paraId="76E6565B" w14:textId="77777777" w:rsidTr="00B954C9">
        <w:trPr>
          <w:cantSplit/>
          <w:trHeight w:val="555"/>
        </w:trPr>
        <w:tc>
          <w:tcPr>
            <w:tcW w:w="2537" w:type="dxa"/>
            <w:shd w:val="clear" w:color="auto" w:fill="F7CAAC"/>
          </w:tcPr>
          <w:p w14:paraId="7D8DC7A8" w14:textId="77777777" w:rsidR="00B954C9" w:rsidRDefault="00B954C9" w:rsidP="00B954C9">
            <w:pPr>
              <w:jc w:val="both"/>
              <w:rPr>
                <w:b/>
              </w:rPr>
            </w:pPr>
            <w:r>
              <w:rPr>
                <w:b/>
              </w:rPr>
              <w:t xml:space="preserve">Podpis </w:t>
            </w:r>
          </w:p>
        </w:tc>
        <w:tc>
          <w:tcPr>
            <w:tcW w:w="4571" w:type="dxa"/>
            <w:gridSpan w:val="5"/>
          </w:tcPr>
          <w:p w14:paraId="43318340" w14:textId="77777777" w:rsidR="00B954C9" w:rsidRDefault="00B954C9" w:rsidP="00B954C9">
            <w:pPr>
              <w:jc w:val="both"/>
            </w:pPr>
            <w:r>
              <w:rPr>
                <w:noProof/>
              </w:rPr>
              <w:drawing>
                <wp:inline distT="0" distB="0" distL="0" distR="0" wp14:anchorId="00369A20" wp14:editId="49C3797E">
                  <wp:extent cx="808990" cy="244331"/>
                  <wp:effectExtent l="0" t="0" r="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a:stretch>
                            <a:fillRect/>
                          </a:stretch>
                        </pic:blipFill>
                        <pic:spPr>
                          <a:xfrm>
                            <a:off x="0" y="0"/>
                            <a:ext cx="905071" cy="273349"/>
                          </a:xfrm>
                          <a:prstGeom prst="rect">
                            <a:avLst/>
                          </a:prstGeom>
                        </pic:spPr>
                      </pic:pic>
                    </a:graphicData>
                  </a:graphic>
                </wp:inline>
              </w:drawing>
            </w:r>
          </w:p>
        </w:tc>
        <w:tc>
          <w:tcPr>
            <w:tcW w:w="792" w:type="dxa"/>
            <w:gridSpan w:val="2"/>
            <w:shd w:val="clear" w:color="auto" w:fill="F7CAAC"/>
          </w:tcPr>
          <w:p w14:paraId="5D84F49B" w14:textId="77777777" w:rsidR="00B954C9" w:rsidRDefault="00B954C9" w:rsidP="00B954C9">
            <w:pPr>
              <w:jc w:val="both"/>
            </w:pPr>
            <w:r>
              <w:rPr>
                <w:b/>
              </w:rPr>
              <w:t>datum</w:t>
            </w:r>
          </w:p>
        </w:tc>
        <w:tc>
          <w:tcPr>
            <w:tcW w:w="2034" w:type="dxa"/>
            <w:gridSpan w:val="3"/>
          </w:tcPr>
          <w:p w14:paraId="50A8CDA7" w14:textId="78139F84" w:rsidR="00B954C9" w:rsidRDefault="00B954C9" w:rsidP="00B954C9">
            <w:pPr>
              <w:jc w:val="both"/>
            </w:pPr>
          </w:p>
        </w:tc>
      </w:tr>
    </w:tbl>
    <w:p w14:paraId="7D8BE754" w14:textId="77777777" w:rsidR="00B90D75" w:rsidRDefault="00B90D75" w:rsidP="00B90D75"/>
    <w:p w14:paraId="7B366E88" w14:textId="77777777" w:rsidR="00B90D75" w:rsidRDefault="00B90D75" w:rsidP="00B90D75"/>
    <w:p w14:paraId="723B62B2" w14:textId="77777777" w:rsidR="00B90D75" w:rsidRDefault="00B90D75" w:rsidP="00B90D75"/>
    <w:p w14:paraId="6B463A47" w14:textId="77777777" w:rsidR="00B90D75" w:rsidRDefault="00B90D75" w:rsidP="00B90D75"/>
    <w:p w14:paraId="2F952558" w14:textId="0F8FA067" w:rsidR="00006CE5" w:rsidRDefault="00006CE5">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D251E" w14:paraId="04A93BA8" w14:textId="77777777" w:rsidTr="00271CE5">
        <w:tc>
          <w:tcPr>
            <w:tcW w:w="9860" w:type="dxa"/>
            <w:gridSpan w:val="11"/>
            <w:tcBorders>
              <w:bottom w:val="double" w:sz="4" w:space="0" w:color="auto"/>
            </w:tcBorders>
            <w:shd w:val="clear" w:color="auto" w:fill="BDD6EE"/>
          </w:tcPr>
          <w:p w14:paraId="6DFC572D" w14:textId="77777777" w:rsidR="00BD251E" w:rsidRDefault="00BD251E" w:rsidP="00271CE5">
            <w:pPr>
              <w:jc w:val="both"/>
              <w:rPr>
                <w:b/>
                <w:sz w:val="28"/>
              </w:rPr>
            </w:pPr>
            <w:r>
              <w:rPr>
                <w:b/>
                <w:sz w:val="28"/>
              </w:rPr>
              <w:t>C-I – Personální zabezpečení</w:t>
            </w:r>
          </w:p>
        </w:tc>
      </w:tr>
      <w:tr w:rsidR="00BD251E" w14:paraId="02B8229B" w14:textId="77777777" w:rsidTr="00271CE5">
        <w:tc>
          <w:tcPr>
            <w:tcW w:w="2517" w:type="dxa"/>
            <w:tcBorders>
              <w:top w:val="double" w:sz="4" w:space="0" w:color="auto"/>
            </w:tcBorders>
            <w:shd w:val="clear" w:color="auto" w:fill="F7CAAC"/>
          </w:tcPr>
          <w:p w14:paraId="6B625B7E" w14:textId="77777777" w:rsidR="00BD251E" w:rsidRDefault="00BD251E" w:rsidP="00271CE5">
            <w:pPr>
              <w:jc w:val="both"/>
              <w:rPr>
                <w:b/>
              </w:rPr>
            </w:pPr>
            <w:r>
              <w:rPr>
                <w:b/>
              </w:rPr>
              <w:t>Vysoká škola</w:t>
            </w:r>
          </w:p>
        </w:tc>
        <w:tc>
          <w:tcPr>
            <w:tcW w:w="7343" w:type="dxa"/>
            <w:gridSpan w:val="10"/>
          </w:tcPr>
          <w:p w14:paraId="375CEB35" w14:textId="77777777" w:rsidR="00BD251E" w:rsidRDefault="00BD251E" w:rsidP="00271CE5">
            <w:pPr>
              <w:jc w:val="both"/>
            </w:pPr>
            <w:r>
              <w:t>Univerzita Tomáše Bati ve Zlíně</w:t>
            </w:r>
          </w:p>
        </w:tc>
      </w:tr>
      <w:tr w:rsidR="00BD251E" w14:paraId="4CA190CB" w14:textId="77777777" w:rsidTr="00271CE5">
        <w:tc>
          <w:tcPr>
            <w:tcW w:w="2517" w:type="dxa"/>
            <w:shd w:val="clear" w:color="auto" w:fill="F7CAAC"/>
          </w:tcPr>
          <w:p w14:paraId="6D143952" w14:textId="77777777" w:rsidR="00BD251E" w:rsidRDefault="00BD251E" w:rsidP="00271CE5">
            <w:pPr>
              <w:jc w:val="both"/>
              <w:rPr>
                <w:b/>
              </w:rPr>
            </w:pPr>
            <w:r>
              <w:rPr>
                <w:b/>
              </w:rPr>
              <w:t>Součást vysoké školy</w:t>
            </w:r>
          </w:p>
        </w:tc>
        <w:tc>
          <w:tcPr>
            <w:tcW w:w="7343" w:type="dxa"/>
            <w:gridSpan w:val="10"/>
          </w:tcPr>
          <w:p w14:paraId="3BE7F4A7" w14:textId="77777777" w:rsidR="00BD251E" w:rsidRDefault="00BD251E" w:rsidP="00271CE5">
            <w:pPr>
              <w:jc w:val="both"/>
            </w:pPr>
            <w:r>
              <w:t>Fakulta managementu a ekonomiky</w:t>
            </w:r>
          </w:p>
        </w:tc>
      </w:tr>
      <w:tr w:rsidR="00BD251E" w14:paraId="70E3C377" w14:textId="77777777" w:rsidTr="00271CE5">
        <w:tc>
          <w:tcPr>
            <w:tcW w:w="2517" w:type="dxa"/>
            <w:shd w:val="clear" w:color="auto" w:fill="F7CAAC"/>
          </w:tcPr>
          <w:p w14:paraId="6D3CABB0" w14:textId="77777777" w:rsidR="00BD251E" w:rsidRDefault="00BD251E" w:rsidP="00271CE5">
            <w:pPr>
              <w:jc w:val="both"/>
              <w:rPr>
                <w:b/>
              </w:rPr>
            </w:pPr>
            <w:r>
              <w:rPr>
                <w:b/>
              </w:rPr>
              <w:t>Název studijního programu</w:t>
            </w:r>
          </w:p>
        </w:tc>
        <w:tc>
          <w:tcPr>
            <w:tcW w:w="7343" w:type="dxa"/>
            <w:gridSpan w:val="10"/>
          </w:tcPr>
          <w:p w14:paraId="4B936703" w14:textId="77777777" w:rsidR="00BD251E" w:rsidRDefault="00BD251E" w:rsidP="00271CE5">
            <w:pPr>
              <w:jc w:val="both"/>
            </w:pPr>
            <w:r>
              <w:t>Průmyslové inženýrství</w:t>
            </w:r>
          </w:p>
        </w:tc>
      </w:tr>
      <w:tr w:rsidR="00BD251E" w14:paraId="08CEADD4" w14:textId="77777777" w:rsidTr="00271CE5">
        <w:tc>
          <w:tcPr>
            <w:tcW w:w="2517" w:type="dxa"/>
            <w:shd w:val="clear" w:color="auto" w:fill="F7CAAC"/>
          </w:tcPr>
          <w:p w14:paraId="6CCEA337" w14:textId="77777777" w:rsidR="00BD251E" w:rsidRDefault="00BD251E" w:rsidP="00271CE5">
            <w:pPr>
              <w:jc w:val="both"/>
              <w:rPr>
                <w:b/>
              </w:rPr>
            </w:pPr>
            <w:r>
              <w:rPr>
                <w:b/>
              </w:rPr>
              <w:t>Jméno a příjmení</w:t>
            </w:r>
          </w:p>
        </w:tc>
        <w:tc>
          <w:tcPr>
            <w:tcW w:w="4536" w:type="dxa"/>
            <w:gridSpan w:val="5"/>
          </w:tcPr>
          <w:p w14:paraId="4E585FE7" w14:textId="77777777" w:rsidR="00BD251E" w:rsidRDefault="00BD251E" w:rsidP="00271CE5">
            <w:pPr>
              <w:jc w:val="both"/>
            </w:pPr>
            <w:r>
              <w:t>David TUČEK</w:t>
            </w:r>
          </w:p>
        </w:tc>
        <w:tc>
          <w:tcPr>
            <w:tcW w:w="711" w:type="dxa"/>
            <w:shd w:val="clear" w:color="auto" w:fill="F7CAAC"/>
          </w:tcPr>
          <w:p w14:paraId="2F64028D" w14:textId="77777777" w:rsidR="00BD251E" w:rsidRDefault="00BD251E" w:rsidP="00271CE5">
            <w:pPr>
              <w:jc w:val="both"/>
              <w:rPr>
                <w:b/>
              </w:rPr>
            </w:pPr>
            <w:r>
              <w:rPr>
                <w:b/>
              </w:rPr>
              <w:t>Tituly</w:t>
            </w:r>
          </w:p>
        </w:tc>
        <w:tc>
          <w:tcPr>
            <w:tcW w:w="2096" w:type="dxa"/>
            <w:gridSpan w:val="4"/>
          </w:tcPr>
          <w:p w14:paraId="2AC2A8B3" w14:textId="77777777" w:rsidR="00BD251E" w:rsidRDefault="00BD251E" w:rsidP="00271CE5">
            <w:pPr>
              <w:jc w:val="both"/>
            </w:pPr>
            <w:r>
              <w:t>doc. Ing., Ph.D.</w:t>
            </w:r>
          </w:p>
        </w:tc>
      </w:tr>
      <w:tr w:rsidR="00BD251E" w14:paraId="60DA208A" w14:textId="77777777" w:rsidTr="00271CE5">
        <w:tc>
          <w:tcPr>
            <w:tcW w:w="2517" w:type="dxa"/>
            <w:shd w:val="clear" w:color="auto" w:fill="F7CAAC"/>
          </w:tcPr>
          <w:p w14:paraId="7BEF4679" w14:textId="77777777" w:rsidR="00BD251E" w:rsidRDefault="00BD251E" w:rsidP="00271CE5">
            <w:pPr>
              <w:jc w:val="both"/>
              <w:rPr>
                <w:b/>
              </w:rPr>
            </w:pPr>
            <w:r>
              <w:rPr>
                <w:b/>
              </w:rPr>
              <w:t>Rok narození</w:t>
            </w:r>
          </w:p>
        </w:tc>
        <w:tc>
          <w:tcPr>
            <w:tcW w:w="829" w:type="dxa"/>
          </w:tcPr>
          <w:p w14:paraId="256F9375" w14:textId="77777777" w:rsidR="00BD251E" w:rsidRDefault="00BD251E" w:rsidP="00271CE5">
            <w:pPr>
              <w:jc w:val="both"/>
            </w:pPr>
            <w:r>
              <w:t>1975</w:t>
            </w:r>
          </w:p>
        </w:tc>
        <w:tc>
          <w:tcPr>
            <w:tcW w:w="1721" w:type="dxa"/>
            <w:shd w:val="clear" w:color="auto" w:fill="F7CAAC"/>
          </w:tcPr>
          <w:p w14:paraId="4478C0F3" w14:textId="77777777" w:rsidR="00BD251E" w:rsidRDefault="00BD251E" w:rsidP="00271CE5">
            <w:pPr>
              <w:jc w:val="both"/>
              <w:rPr>
                <w:b/>
              </w:rPr>
            </w:pPr>
            <w:r>
              <w:rPr>
                <w:b/>
              </w:rPr>
              <w:t>typ vztahu k VŠ</w:t>
            </w:r>
          </w:p>
        </w:tc>
        <w:tc>
          <w:tcPr>
            <w:tcW w:w="992" w:type="dxa"/>
            <w:gridSpan w:val="2"/>
          </w:tcPr>
          <w:p w14:paraId="678F151F" w14:textId="77777777" w:rsidR="00BD251E" w:rsidRDefault="00BD251E" w:rsidP="00271CE5">
            <w:pPr>
              <w:jc w:val="both"/>
            </w:pPr>
            <w:r>
              <w:t>pp</w:t>
            </w:r>
          </w:p>
        </w:tc>
        <w:tc>
          <w:tcPr>
            <w:tcW w:w="994" w:type="dxa"/>
            <w:shd w:val="clear" w:color="auto" w:fill="F7CAAC"/>
          </w:tcPr>
          <w:p w14:paraId="772A4736" w14:textId="77777777" w:rsidR="00BD251E" w:rsidRDefault="00BD251E" w:rsidP="00271CE5">
            <w:pPr>
              <w:jc w:val="both"/>
              <w:rPr>
                <w:b/>
              </w:rPr>
            </w:pPr>
            <w:r>
              <w:rPr>
                <w:b/>
              </w:rPr>
              <w:t>rozsah</w:t>
            </w:r>
          </w:p>
        </w:tc>
        <w:tc>
          <w:tcPr>
            <w:tcW w:w="711" w:type="dxa"/>
          </w:tcPr>
          <w:p w14:paraId="2BFAD39C" w14:textId="77777777" w:rsidR="00BD251E" w:rsidRDefault="00BD251E" w:rsidP="00271CE5">
            <w:pPr>
              <w:jc w:val="both"/>
            </w:pPr>
            <w:r>
              <w:t>40</w:t>
            </w:r>
          </w:p>
        </w:tc>
        <w:tc>
          <w:tcPr>
            <w:tcW w:w="709" w:type="dxa"/>
            <w:gridSpan w:val="2"/>
            <w:shd w:val="clear" w:color="auto" w:fill="F7CAAC"/>
          </w:tcPr>
          <w:p w14:paraId="5094DE37" w14:textId="77777777" w:rsidR="00BD251E" w:rsidRDefault="00BD251E" w:rsidP="00271CE5">
            <w:pPr>
              <w:jc w:val="both"/>
              <w:rPr>
                <w:b/>
              </w:rPr>
            </w:pPr>
            <w:r>
              <w:rPr>
                <w:b/>
              </w:rPr>
              <w:t>do kdy</w:t>
            </w:r>
          </w:p>
        </w:tc>
        <w:tc>
          <w:tcPr>
            <w:tcW w:w="1387" w:type="dxa"/>
            <w:gridSpan w:val="2"/>
          </w:tcPr>
          <w:p w14:paraId="7A1DB5F3" w14:textId="77777777" w:rsidR="00BD251E" w:rsidRDefault="00BD251E" w:rsidP="00271CE5">
            <w:pPr>
              <w:jc w:val="both"/>
            </w:pPr>
            <w:r>
              <w:t>N</w:t>
            </w:r>
          </w:p>
        </w:tc>
      </w:tr>
      <w:tr w:rsidR="00BD251E" w14:paraId="3BE4D4E1" w14:textId="77777777" w:rsidTr="00271CE5">
        <w:tc>
          <w:tcPr>
            <w:tcW w:w="5067" w:type="dxa"/>
            <w:gridSpan w:val="3"/>
            <w:shd w:val="clear" w:color="auto" w:fill="F7CAAC"/>
          </w:tcPr>
          <w:p w14:paraId="2B1F3250" w14:textId="77777777" w:rsidR="00BD251E" w:rsidRDefault="00BD251E" w:rsidP="00271CE5">
            <w:pPr>
              <w:jc w:val="both"/>
              <w:rPr>
                <w:b/>
              </w:rPr>
            </w:pPr>
            <w:r>
              <w:rPr>
                <w:b/>
              </w:rPr>
              <w:t>Typ vztahu na součásti VŠ, která uskutečňuje st. program</w:t>
            </w:r>
          </w:p>
        </w:tc>
        <w:tc>
          <w:tcPr>
            <w:tcW w:w="992" w:type="dxa"/>
            <w:gridSpan w:val="2"/>
          </w:tcPr>
          <w:p w14:paraId="66D9FB48" w14:textId="77777777" w:rsidR="00BD251E" w:rsidRDefault="00BD251E" w:rsidP="00271CE5">
            <w:pPr>
              <w:jc w:val="both"/>
            </w:pPr>
            <w:r>
              <w:t>pp</w:t>
            </w:r>
          </w:p>
        </w:tc>
        <w:tc>
          <w:tcPr>
            <w:tcW w:w="994" w:type="dxa"/>
            <w:shd w:val="clear" w:color="auto" w:fill="F7CAAC"/>
          </w:tcPr>
          <w:p w14:paraId="5389D94A" w14:textId="77777777" w:rsidR="00BD251E" w:rsidRDefault="00BD251E" w:rsidP="00271CE5">
            <w:pPr>
              <w:jc w:val="both"/>
              <w:rPr>
                <w:b/>
              </w:rPr>
            </w:pPr>
            <w:r>
              <w:rPr>
                <w:b/>
              </w:rPr>
              <w:t>rozsah</w:t>
            </w:r>
          </w:p>
        </w:tc>
        <w:tc>
          <w:tcPr>
            <w:tcW w:w="711" w:type="dxa"/>
          </w:tcPr>
          <w:p w14:paraId="6A61C771" w14:textId="77777777" w:rsidR="00BD251E" w:rsidRDefault="00BD251E" w:rsidP="00271CE5">
            <w:pPr>
              <w:jc w:val="both"/>
            </w:pPr>
            <w:r>
              <w:t>40</w:t>
            </w:r>
          </w:p>
        </w:tc>
        <w:tc>
          <w:tcPr>
            <w:tcW w:w="709" w:type="dxa"/>
            <w:gridSpan w:val="2"/>
            <w:shd w:val="clear" w:color="auto" w:fill="F7CAAC"/>
          </w:tcPr>
          <w:p w14:paraId="442D38E8" w14:textId="77777777" w:rsidR="00BD251E" w:rsidRDefault="00BD251E" w:rsidP="00271CE5">
            <w:pPr>
              <w:jc w:val="both"/>
              <w:rPr>
                <w:b/>
              </w:rPr>
            </w:pPr>
            <w:r>
              <w:rPr>
                <w:b/>
              </w:rPr>
              <w:t>do kdy</w:t>
            </w:r>
          </w:p>
        </w:tc>
        <w:tc>
          <w:tcPr>
            <w:tcW w:w="1387" w:type="dxa"/>
            <w:gridSpan w:val="2"/>
          </w:tcPr>
          <w:p w14:paraId="15ECE39E" w14:textId="77777777" w:rsidR="00BD251E" w:rsidRDefault="00BD251E" w:rsidP="00271CE5">
            <w:pPr>
              <w:jc w:val="both"/>
            </w:pPr>
            <w:r>
              <w:t xml:space="preserve">N </w:t>
            </w:r>
          </w:p>
        </w:tc>
      </w:tr>
      <w:tr w:rsidR="00BD251E" w14:paraId="7BE205CF" w14:textId="77777777" w:rsidTr="00271CE5">
        <w:tc>
          <w:tcPr>
            <w:tcW w:w="6059" w:type="dxa"/>
            <w:gridSpan w:val="5"/>
            <w:shd w:val="clear" w:color="auto" w:fill="F7CAAC"/>
          </w:tcPr>
          <w:p w14:paraId="54C78338" w14:textId="77777777" w:rsidR="00BD251E" w:rsidRDefault="00BD251E" w:rsidP="00271CE5">
            <w:pPr>
              <w:jc w:val="both"/>
            </w:pPr>
            <w:r>
              <w:rPr>
                <w:b/>
              </w:rPr>
              <w:t>Další současná působení jako akademický pracovník na jiných VŠ</w:t>
            </w:r>
          </w:p>
        </w:tc>
        <w:tc>
          <w:tcPr>
            <w:tcW w:w="1705" w:type="dxa"/>
            <w:gridSpan w:val="2"/>
            <w:shd w:val="clear" w:color="auto" w:fill="F7CAAC"/>
          </w:tcPr>
          <w:p w14:paraId="0501E020" w14:textId="77777777" w:rsidR="00BD251E" w:rsidRDefault="00BD251E" w:rsidP="00271CE5">
            <w:pPr>
              <w:jc w:val="both"/>
              <w:rPr>
                <w:b/>
              </w:rPr>
            </w:pPr>
            <w:r>
              <w:rPr>
                <w:b/>
              </w:rPr>
              <w:t>typ prac. vztahu</w:t>
            </w:r>
          </w:p>
        </w:tc>
        <w:tc>
          <w:tcPr>
            <w:tcW w:w="2096" w:type="dxa"/>
            <w:gridSpan w:val="4"/>
            <w:shd w:val="clear" w:color="auto" w:fill="F7CAAC"/>
          </w:tcPr>
          <w:p w14:paraId="33FFEADE" w14:textId="77777777" w:rsidR="00BD251E" w:rsidRDefault="00BD251E" w:rsidP="00271CE5">
            <w:pPr>
              <w:jc w:val="both"/>
              <w:rPr>
                <w:b/>
              </w:rPr>
            </w:pPr>
            <w:r>
              <w:rPr>
                <w:b/>
              </w:rPr>
              <w:t>rozsah</w:t>
            </w:r>
          </w:p>
        </w:tc>
      </w:tr>
      <w:tr w:rsidR="00BD251E" w14:paraId="6A04742A" w14:textId="77777777" w:rsidTr="00271CE5">
        <w:tc>
          <w:tcPr>
            <w:tcW w:w="6059" w:type="dxa"/>
            <w:gridSpan w:val="5"/>
          </w:tcPr>
          <w:p w14:paraId="2905DB20" w14:textId="77777777" w:rsidR="00BD251E" w:rsidRDefault="00BD251E" w:rsidP="00271CE5">
            <w:pPr>
              <w:jc w:val="both"/>
            </w:pPr>
            <w:r>
              <w:t>VŠE Praha (GAČR)</w:t>
            </w:r>
          </w:p>
        </w:tc>
        <w:tc>
          <w:tcPr>
            <w:tcW w:w="1705" w:type="dxa"/>
            <w:gridSpan w:val="2"/>
          </w:tcPr>
          <w:p w14:paraId="60B41717" w14:textId="77777777" w:rsidR="00BD251E" w:rsidRDefault="00BD251E" w:rsidP="00271CE5">
            <w:pPr>
              <w:jc w:val="both"/>
            </w:pPr>
            <w:r>
              <w:t>pp</w:t>
            </w:r>
          </w:p>
        </w:tc>
        <w:tc>
          <w:tcPr>
            <w:tcW w:w="2096" w:type="dxa"/>
            <w:gridSpan w:val="4"/>
          </w:tcPr>
          <w:p w14:paraId="77E6BD98" w14:textId="77777777" w:rsidR="00BD251E" w:rsidRDefault="00BD251E" w:rsidP="00271CE5">
            <w:pPr>
              <w:jc w:val="both"/>
            </w:pPr>
            <w:r>
              <w:t>4</w:t>
            </w:r>
          </w:p>
        </w:tc>
      </w:tr>
      <w:tr w:rsidR="00BD251E" w14:paraId="2965EB86" w14:textId="77777777" w:rsidTr="00271CE5">
        <w:tc>
          <w:tcPr>
            <w:tcW w:w="6059" w:type="dxa"/>
            <w:gridSpan w:val="5"/>
          </w:tcPr>
          <w:p w14:paraId="47E96A84" w14:textId="77777777" w:rsidR="00BD251E" w:rsidRDefault="00BD251E" w:rsidP="00271CE5">
            <w:pPr>
              <w:jc w:val="both"/>
            </w:pPr>
            <w:r>
              <w:t>ČVUT Praha</w:t>
            </w:r>
          </w:p>
        </w:tc>
        <w:tc>
          <w:tcPr>
            <w:tcW w:w="1705" w:type="dxa"/>
            <w:gridSpan w:val="2"/>
          </w:tcPr>
          <w:p w14:paraId="60A81C13" w14:textId="77777777" w:rsidR="00BD251E" w:rsidRDefault="00BD251E" w:rsidP="00271CE5">
            <w:pPr>
              <w:jc w:val="both"/>
            </w:pPr>
            <w:r>
              <w:t>pp</w:t>
            </w:r>
          </w:p>
        </w:tc>
        <w:tc>
          <w:tcPr>
            <w:tcW w:w="2096" w:type="dxa"/>
            <w:gridSpan w:val="4"/>
          </w:tcPr>
          <w:p w14:paraId="2C49E1BD" w14:textId="77777777" w:rsidR="00BD251E" w:rsidRDefault="00BD251E" w:rsidP="00271CE5">
            <w:pPr>
              <w:jc w:val="both"/>
            </w:pPr>
            <w:r>
              <w:t>4</w:t>
            </w:r>
          </w:p>
        </w:tc>
      </w:tr>
      <w:tr w:rsidR="00BD251E" w14:paraId="6C298D6B" w14:textId="77777777" w:rsidTr="00271CE5">
        <w:tc>
          <w:tcPr>
            <w:tcW w:w="9860" w:type="dxa"/>
            <w:gridSpan w:val="11"/>
            <w:shd w:val="clear" w:color="auto" w:fill="F7CAAC"/>
          </w:tcPr>
          <w:p w14:paraId="460941AE" w14:textId="77777777" w:rsidR="00BD251E" w:rsidRDefault="00BD251E" w:rsidP="00271CE5">
            <w:pPr>
              <w:jc w:val="both"/>
            </w:pPr>
            <w:r>
              <w:rPr>
                <w:b/>
              </w:rPr>
              <w:t>Předměty příslušného studijního programu a způsob zapojení do jejich výuky, příp. další zapojení do uskutečňování studijního programu</w:t>
            </w:r>
          </w:p>
        </w:tc>
      </w:tr>
      <w:tr w:rsidR="00BD251E" w14:paraId="604E6208" w14:textId="77777777" w:rsidTr="00271CE5">
        <w:trPr>
          <w:trHeight w:val="246"/>
        </w:trPr>
        <w:tc>
          <w:tcPr>
            <w:tcW w:w="9860" w:type="dxa"/>
            <w:gridSpan w:val="11"/>
            <w:tcBorders>
              <w:top w:val="nil"/>
            </w:tcBorders>
          </w:tcPr>
          <w:p w14:paraId="11234094" w14:textId="5E3A09AA" w:rsidR="00BD251E" w:rsidRDefault="00090983" w:rsidP="00271CE5">
            <w:pPr>
              <w:jc w:val="both"/>
            </w:pPr>
            <w:r w:rsidRPr="00EF0A51">
              <w:t>Řízení podnikových procesů</w:t>
            </w:r>
            <w:r>
              <w:t xml:space="preserve"> –</w:t>
            </w:r>
            <w:r w:rsidR="00BD251E">
              <w:t xml:space="preserve"> </w:t>
            </w:r>
            <w:r w:rsidR="00BD251E" w:rsidRPr="00754785">
              <w:t>garant</w:t>
            </w:r>
            <w:r>
              <w:t>, přednášející (50%)</w:t>
            </w:r>
          </w:p>
          <w:p w14:paraId="7391B19F" w14:textId="46779529" w:rsidR="00090983" w:rsidRDefault="00090983" w:rsidP="00271CE5">
            <w:pPr>
              <w:jc w:val="both"/>
            </w:pPr>
            <w:r w:rsidRPr="00090983">
              <w:t>Business Process Management</w:t>
            </w:r>
            <w:r>
              <w:t xml:space="preserve"> – </w:t>
            </w:r>
            <w:r w:rsidRPr="00754785">
              <w:t>garant</w:t>
            </w:r>
            <w:r>
              <w:t>, přednášející (50%)</w:t>
            </w:r>
          </w:p>
          <w:p w14:paraId="3D7583CF" w14:textId="1A54B720" w:rsidR="00BD251E" w:rsidRDefault="00090983" w:rsidP="00271CE5">
            <w:pPr>
              <w:jc w:val="both"/>
            </w:pPr>
            <w:r w:rsidRPr="003E4AD6">
              <w:t>Pokročilé metody plánování a řízení výroby</w:t>
            </w:r>
            <w:r w:rsidR="00BD251E">
              <w:t xml:space="preserve"> </w:t>
            </w:r>
            <w:r>
              <w:t>–</w:t>
            </w:r>
            <w:r w:rsidR="00BD251E">
              <w:t xml:space="preserve"> </w:t>
            </w:r>
            <w:r w:rsidR="00BD251E" w:rsidRPr="00754785">
              <w:t>garant</w:t>
            </w:r>
            <w:r>
              <w:t>, přednášející (50%)</w:t>
            </w:r>
          </w:p>
        </w:tc>
      </w:tr>
      <w:tr w:rsidR="00BD251E" w14:paraId="209A2BEC" w14:textId="77777777" w:rsidTr="00271CE5">
        <w:tc>
          <w:tcPr>
            <w:tcW w:w="9860" w:type="dxa"/>
            <w:gridSpan w:val="11"/>
            <w:shd w:val="clear" w:color="auto" w:fill="F7CAAC"/>
          </w:tcPr>
          <w:p w14:paraId="3A13B1D6" w14:textId="77777777" w:rsidR="00BD251E" w:rsidRDefault="00BD251E" w:rsidP="00271CE5">
            <w:pPr>
              <w:jc w:val="both"/>
            </w:pPr>
            <w:r>
              <w:rPr>
                <w:b/>
              </w:rPr>
              <w:t xml:space="preserve">Údaje o vzdělání na VŠ </w:t>
            </w:r>
          </w:p>
        </w:tc>
      </w:tr>
      <w:tr w:rsidR="00BD251E" w14:paraId="6BC3D144" w14:textId="77777777" w:rsidTr="00271CE5">
        <w:trPr>
          <w:trHeight w:val="1057"/>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BD251E" w:rsidRPr="006B56DF" w14:paraId="0A117117" w14:textId="77777777" w:rsidTr="00271CE5">
              <w:trPr>
                <w:trHeight w:val="1157"/>
              </w:trPr>
              <w:tc>
                <w:tcPr>
                  <w:tcW w:w="1528" w:type="dxa"/>
                </w:tcPr>
                <w:p w14:paraId="5593B3A8" w14:textId="77777777" w:rsidR="00987B8F" w:rsidRDefault="00987B8F" w:rsidP="00987B8F">
                  <w:pPr>
                    <w:rPr>
                      <w:b/>
                    </w:rPr>
                  </w:pPr>
                  <w:r w:rsidRPr="00894A67">
                    <w:rPr>
                      <w:b/>
                    </w:rPr>
                    <w:t xml:space="preserve">1998 </w:t>
                  </w:r>
                  <w:r>
                    <w:rPr>
                      <w:b/>
                    </w:rPr>
                    <w:t>–</w:t>
                  </w:r>
                  <w:r w:rsidRPr="00894A67">
                    <w:rPr>
                      <w:b/>
                    </w:rPr>
                    <w:t xml:space="preserve"> 2002</w:t>
                  </w:r>
                </w:p>
                <w:p w14:paraId="1E601358" w14:textId="77777777" w:rsidR="00987B8F" w:rsidRDefault="00987B8F" w:rsidP="00987B8F">
                  <w:pPr>
                    <w:rPr>
                      <w:b/>
                    </w:rPr>
                  </w:pPr>
                </w:p>
                <w:p w14:paraId="66D2CC3E" w14:textId="77777777" w:rsidR="00987B8F" w:rsidRPr="00894A67" w:rsidRDefault="00987B8F" w:rsidP="00987B8F">
                  <w:pPr>
                    <w:rPr>
                      <w:b/>
                    </w:rPr>
                  </w:pPr>
                </w:p>
                <w:p w14:paraId="3FF245FB" w14:textId="77777777" w:rsidR="00BD251E" w:rsidRPr="00894A67" w:rsidRDefault="00BD251E" w:rsidP="00271CE5">
                  <w:pPr>
                    <w:rPr>
                      <w:b/>
                    </w:rPr>
                  </w:pPr>
                  <w:r w:rsidRPr="00894A67">
                    <w:rPr>
                      <w:b/>
                    </w:rPr>
                    <w:t>1994 - 1998</w:t>
                  </w:r>
                </w:p>
                <w:p w14:paraId="4C7397C2" w14:textId="77777777" w:rsidR="00BD251E" w:rsidRPr="00894A67" w:rsidRDefault="00BD251E" w:rsidP="00987B8F"/>
              </w:tc>
              <w:tc>
                <w:tcPr>
                  <w:tcW w:w="8216" w:type="dxa"/>
                </w:tcPr>
                <w:p w14:paraId="0991C4B2" w14:textId="77777777" w:rsidR="00BD251E" w:rsidRDefault="00BD251E" w:rsidP="00271CE5">
                  <w:pPr>
                    <w:jc w:val="both"/>
                    <w:rPr>
                      <w:b/>
                    </w:rPr>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p w14:paraId="3833A4A0" w14:textId="77777777" w:rsidR="00987B8F" w:rsidRPr="00894A67" w:rsidRDefault="00987B8F" w:rsidP="00987B8F">
                  <w:pPr>
                    <w:jc w:val="both"/>
                    <w:rPr>
                      <w:b/>
                      <w:bCs/>
                    </w:rPr>
                  </w:pPr>
                  <w:r w:rsidRPr="00894A67">
                    <w:t>VUT Brno, Fakulta Technologická, ve studijním oboru: 32-12-8: Technologie a management</w:t>
                  </w:r>
                  <w:r>
                    <w:rPr>
                      <w:b/>
                    </w:rPr>
                    <w:t xml:space="preserve"> (Ing.)</w:t>
                  </w:r>
                </w:p>
                <w:p w14:paraId="303F5E4D" w14:textId="77777777" w:rsidR="00987B8F" w:rsidRPr="00894A67" w:rsidRDefault="00987B8F" w:rsidP="00271CE5">
                  <w:pPr>
                    <w:jc w:val="both"/>
                  </w:pPr>
                </w:p>
              </w:tc>
            </w:tr>
          </w:tbl>
          <w:p w14:paraId="5A2C2CE9" w14:textId="77777777" w:rsidR="00BD251E" w:rsidRDefault="00BD251E" w:rsidP="00271CE5">
            <w:pPr>
              <w:jc w:val="both"/>
              <w:rPr>
                <w:b/>
              </w:rPr>
            </w:pPr>
          </w:p>
        </w:tc>
      </w:tr>
      <w:tr w:rsidR="00BD251E" w14:paraId="7DC2E1E3" w14:textId="77777777" w:rsidTr="00271CE5">
        <w:tc>
          <w:tcPr>
            <w:tcW w:w="9860" w:type="dxa"/>
            <w:gridSpan w:val="11"/>
            <w:shd w:val="clear" w:color="auto" w:fill="F7CAAC"/>
          </w:tcPr>
          <w:p w14:paraId="524009C0" w14:textId="77777777" w:rsidR="00BD251E" w:rsidRDefault="00BD251E" w:rsidP="00271CE5">
            <w:pPr>
              <w:jc w:val="both"/>
              <w:rPr>
                <w:b/>
              </w:rPr>
            </w:pPr>
            <w:r>
              <w:rPr>
                <w:b/>
              </w:rPr>
              <w:t>Údaje o odborném působení od absolvování VŠ</w:t>
            </w:r>
          </w:p>
        </w:tc>
      </w:tr>
      <w:tr w:rsidR="00BD251E" w14:paraId="59541CD8" w14:textId="77777777" w:rsidTr="00271CE5">
        <w:trPr>
          <w:trHeight w:val="1090"/>
        </w:trPr>
        <w:tc>
          <w:tcPr>
            <w:tcW w:w="9860"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BD251E" w:rsidRPr="001A3EAD" w14:paraId="11CEFF58" w14:textId="77777777" w:rsidTr="00271CE5">
              <w:trPr>
                <w:trHeight w:val="1503"/>
              </w:trPr>
              <w:tc>
                <w:tcPr>
                  <w:tcW w:w="1515" w:type="dxa"/>
                </w:tcPr>
                <w:p w14:paraId="3860CB2F" w14:textId="77777777" w:rsidR="00BD251E" w:rsidRPr="00894A67" w:rsidRDefault="00BD251E" w:rsidP="00271CE5">
                  <w:pPr>
                    <w:ind w:left="7"/>
                    <w:rPr>
                      <w:b/>
                    </w:rPr>
                  </w:pPr>
                  <w:r w:rsidRPr="00894A67">
                    <w:rPr>
                      <w:b/>
                      <w:bCs/>
                    </w:rPr>
                    <w:t xml:space="preserve">1998 </w:t>
                  </w:r>
                  <w:r w:rsidRPr="00894A67">
                    <w:rPr>
                      <w:b/>
                    </w:rPr>
                    <w:t>-</w:t>
                  </w:r>
                  <w:r w:rsidRPr="00894A67">
                    <w:rPr>
                      <w:b/>
                      <w:bCs/>
                    </w:rPr>
                    <w:t xml:space="preserve"> 2001  </w:t>
                  </w:r>
                </w:p>
                <w:p w14:paraId="745F9E84" w14:textId="77777777" w:rsidR="00BD251E" w:rsidRPr="00894A67" w:rsidRDefault="00BD251E" w:rsidP="00271CE5">
                  <w:pPr>
                    <w:ind w:left="7"/>
                    <w:rPr>
                      <w:b/>
                    </w:rPr>
                  </w:pPr>
                  <w:r w:rsidRPr="00894A67">
                    <w:rPr>
                      <w:b/>
                    </w:rPr>
                    <w:t xml:space="preserve">2002 - 2003  </w:t>
                  </w:r>
                </w:p>
                <w:p w14:paraId="135122FF" w14:textId="77777777" w:rsidR="00BD251E" w:rsidRPr="00894A67" w:rsidRDefault="00BD251E" w:rsidP="00271CE5">
                  <w:pPr>
                    <w:ind w:left="7"/>
                    <w:rPr>
                      <w:b/>
                    </w:rPr>
                  </w:pPr>
                  <w:r w:rsidRPr="00894A67">
                    <w:rPr>
                      <w:b/>
                    </w:rPr>
                    <w:t xml:space="preserve">2002 - 2004  </w:t>
                  </w:r>
                </w:p>
                <w:p w14:paraId="2AB839A0" w14:textId="77777777" w:rsidR="00BD251E" w:rsidRPr="00894A67" w:rsidRDefault="00BD251E" w:rsidP="00271CE5">
                  <w:pPr>
                    <w:ind w:left="7"/>
                    <w:rPr>
                      <w:b/>
                    </w:rPr>
                  </w:pPr>
                  <w:r w:rsidRPr="00894A67">
                    <w:rPr>
                      <w:b/>
                    </w:rPr>
                    <w:t xml:space="preserve">2003 - 2007  </w:t>
                  </w:r>
                </w:p>
                <w:p w14:paraId="7887704F" w14:textId="77777777" w:rsidR="00BD251E" w:rsidRPr="00894A67" w:rsidRDefault="00BD251E" w:rsidP="00271CE5">
                  <w:pPr>
                    <w:ind w:left="7"/>
                    <w:rPr>
                      <w:b/>
                    </w:rPr>
                  </w:pPr>
                  <w:r w:rsidRPr="00894A67">
                    <w:rPr>
                      <w:b/>
                    </w:rPr>
                    <w:t>2004 - 2015</w:t>
                  </w:r>
                </w:p>
                <w:p w14:paraId="7EEC87F2" w14:textId="77777777" w:rsidR="00BD251E" w:rsidRPr="00894A67" w:rsidRDefault="00BD251E" w:rsidP="00271CE5">
                  <w:r w:rsidRPr="00894A67">
                    <w:rPr>
                      <w:b/>
                    </w:rPr>
                    <w:t>2007 - dosud</w:t>
                  </w:r>
                </w:p>
              </w:tc>
              <w:tc>
                <w:tcPr>
                  <w:tcW w:w="8229" w:type="dxa"/>
                </w:tcPr>
                <w:p w14:paraId="53285BDA" w14:textId="77777777" w:rsidR="00BD251E" w:rsidRPr="00894A67" w:rsidRDefault="00BD251E" w:rsidP="00271CE5">
                  <w:r w:rsidRPr="00894A67">
                    <w:t>interní doktorand VUT Brno - na FaME ve Zlíně</w:t>
                  </w:r>
                </w:p>
                <w:p w14:paraId="4E58ADA9" w14:textId="77777777" w:rsidR="00BD251E" w:rsidRPr="00894A67" w:rsidRDefault="00BD251E" w:rsidP="00271CE5">
                  <w:r w:rsidRPr="00894A67">
                    <w:t>výuka na UTB ve Zlíně (FT, FaME) - externí pracovník</w:t>
                  </w:r>
                </w:p>
                <w:p w14:paraId="3B0B02B6" w14:textId="77777777" w:rsidR="00BD251E" w:rsidRPr="00894A67" w:rsidRDefault="00BD251E" w:rsidP="00271CE5">
                  <w:r w:rsidRPr="00894A67">
                    <w:t>velkoobchod potravin - Tupl Hulín, vedení nákupu</w:t>
                  </w:r>
                </w:p>
                <w:p w14:paraId="3073E38C" w14:textId="77777777" w:rsidR="00BD251E" w:rsidRPr="00894A67" w:rsidRDefault="00BD251E" w:rsidP="00271CE5">
                  <w:r w:rsidRPr="00894A67">
                    <w:t>odborný asistent - FaME, UTB ve Zlíně, Ústav průmyslového inženýrství a informačních systémů</w:t>
                  </w:r>
                </w:p>
                <w:p w14:paraId="68ED4D1F" w14:textId="77777777" w:rsidR="00BD251E" w:rsidRPr="00894A67" w:rsidRDefault="00BD251E" w:rsidP="00271CE5">
                  <w:r w:rsidRPr="00894A67">
                    <w:t>jednatel spol. GISTECH s.r.o. (digitální zpracování dat)</w:t>
                  </w:r>
                </w:p>
                <w:p w14:paraId="72B4813D" w14:textId="77777777" w:rsidR="00BD251E" w:rsidRPr="00894A67" w:rsidRDefault="00BD251E" w:rsidP="00271CE5">
                  <w:pPr>
                    <w:jc w:val="both"/>
                  </w:pPr>
                  <w:r w:rsidRPr="00894A67">
                    <w:t>docent - FaME, UTB ve Zlíně, Ústav průmyslového inženýrství a informačních systémů</w:t>
                  </w:r>
                </w:p>
              </w:tc>
            </w:tr>
          </w:tbl>
          <w:p w14:paraId="4D2681F3" w14:textId="77777777" w:rsidR="00BD251E" w:rsidRDefault="00BD251E" w:rsidP="00271CE5">
            <w:pPr>
              <w:jc w:val="both"/>
            </w:pPr>
          </w:p>
        </w:tc>
      </w:tr>
      <w:tr w:rsidR="00BD251E" w14:paraId="530A1FA9" w14:textId="77777777" w:rsidTr="00271CE5">
        <w:trPr>
          <w:trHeight w:val="250"/>
        </w:trPr>
        <w:tc>
          <w:tcPr>
            <w:tcW w:w="9860" w:type="dxa"/>
            <w:gridSpan w:val="11"/>
            <w:shd w:val="clear" w:color="auto" w:fill="F7CAAC"/>
          </w:tcPr>
          <w:p w14:paraId="0AE374F2" w14:textId="77777777" w:rsidR="00BD251E" w:rsidRDefault="00BD251E" w:rsidP="00271CE5">
            <w:pPr>
              <w:jc w:val="both"/>
            </w:pPr>
            <w:r>
              <w:rPr>
                <w:b/>
              </w:rPr>
              <w:t>Zkušenosti s vedením kvalifikačních a rigorózních prací</w:t>
            </w:r>
          </w:p>
        </w:tc>
      </w:tr>
      <w:tr w:rsidR="00BD251E" w14:paraId="74E9DB71" w14:textId="77777777" w:rsidTr="00271CE5">
        <w:trPr>
          <w:trHeight w:val="569"/>
        </w:trPr>
        <w:tc>
          <w:tcPr>
            <w:tcW w:w="9860" w:type="dxa"/>
            <w:gridSpan w:val="11"/>
          </w:tcPr>
          <w:p w14:paraId="466D75A1" w14:textId="77777777" w:rsidR="00BD251E" w:rsidRDefault="00BD251E" w:rsidP="00271CE5">
            <w:pPr>
              <w:jc w:val="both"/>
            </w:pPr>
            <w:r>
              <w:t>Počet vedených bakalářských prací – 3</w:t>
            </w:r>
          </w:p>
          <w:p w14:paraId="70467628" w14:textId="77777777" w:rsidR="00BD251E" w:rsidRDefault="00BD251E" w:rsidP="00271CE5">
            <w:pPr>
              <w:jc w:val="both"/>
            </w:pPr>
            <w:r>
              <w:t>Počet vedených diplomových prací – 61</w:t>
            </w:r>
          </w:p>
          <w:p w14:paraId="5A2FC01C" w14:textId="77777777" w:rsidR="00BD251E" w:rsidRDefault="00BD251E" w:rsidP="00271CE5">
            <w:pPr>
              <w:jc w:val="both"/>
            </w:pPr>
            <w:r>
              <w:t>Počet vedených disertačních prací - 5</w:t>
            </w:r>
          </w:p>
        </w:tc>
      </w:tr>
      <w:tr w:rsidR="00BD251E" w14:paraId="7AF3DE81" w14:textId="77777777" w:rsidTr="00271CE5">
        <w:trPr>
          <w:cantSplit/>
        </w:trPr>
        <w:tc>
          <w:tcPr>
            <w:tcW w:w="3346" w:type="dxa"/>
            <w:gridSpan w:val="2"/>
            <w:tcBorders>
              <w:top w:val="single" w:sz="12" w:space="0" w:color="auto"/>
            </w:tcBorders>
            <w:shd w:val="clear" w:color="auto" w:fill="F7CAAC"/>
          </w:tcPr>
          <w:p w14:paraId="4A94861F" w14:textId="77777777" w:rsidR="00BD251E" w:rsidRDefault="00BD251E" w:rsidP="00271CE5">
            <w:pPr>
              <w:jc w:val="both"/>
            </w:pPr>
            <w:r>
              <w:rPr>
                <w:b/>
              </w:rPr>
              <w:t xml:space="preserve">Obor habilitačního řízení </w:t>
            </w:r>
          </w:p>
        </w:tc>
        <w:tc>
          <w:tcPr>
            <w:tcW w:w="2245" w:type="dxa"/>
            <w:gridSpan w:val="2"/>
            <w:tcBorders>
              <w:top w:val="single" w:sz="12" w:space="0" w:color="auto"/>
            </w:tcBorders>
            <w:shd w:val="clear" w:color="auto" w:fill="F7CAAC"/>
          </w:tcPr>
          <w:p w14:paraId="3EEA27B5" w14:textId="77777777" w:rsidR="00BD251E" w:rsidRDefault="00BD251E" w:rsidP="00271C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802196E" w14:textId="77777777" w:rsidR="00BD251E" w:rsidRDefault="00BD251E" w:rsidP="00271CE5">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43966029" w14:textId="77777777" w:rsidR="00BD251E" w:rsidRDefault="00BD251E" w:rsidP="00271CE5">
            <w:pPr>
              <w:jc w:val="both"/>
              <w:rPr>
                <w:b/>
              </w:rPr>
            </w:pPr>
            <w:r>
              <w:rPr>
                <w:b/>
              </w:rPr>
              <w:t>Ohlasy publikací</w:t>
            </w:r>
          </w:p>
        </w:tc>
      </w:tr>
      <w:tr w:rsidR="00BD251E" w14:paraId="1CD1DA8A" w14:textId="77777777" w:rsidTr="00271CE5">
        <w:trPr>
          <w:cantSplit/>
        </w:trPr>
        <w:tc>
          <w:tcPr>
            <w:tcW w:w="3346" w:type="dxa"/>
            <w:gridSpan w:val="2"/>
          </w:tcPr>
          <w:p w14:paraId="78AC045B" w14:textId="77777777" w:rsidR="00BD251E" w:rsidRPr="00894A67" w:rsidRDefault="00BD251E" w:rsidP="00271CE5">
            <w:pPr>
              <w:jc w:val="both"/>
            </w:pPr>
            <w:r w:rsidRPr="00894A67">
              <w:t>Management a ekonomika podniku,</w:t>
            </w:r>
          </w:p>
        </w:tc>
        <w:tc>
          <w:tcPr>
            <w:tcW w:w="2245" w:type="dxa"/>
            <w:gridSpan w:val="2"/>
          </w:tcPr>
          <w:p w14:paraId="7A2FFCE2" w14:textId="77777777" w:rsidR="00BD251E" w:rsidRPr="00894A67" w:rsidRDefault="00BD251E" w:rsidP="00271CE5">
            <w:pPr>
              <w:jc w:val="both"/>
            </w:pPr>
            <w:r w:rsidRPr="00894A67">
              <w:t>2007</w:t>
            </w:r>
          </w:p>
        </w:tc>
        <w:tc>
          <w:tcPr>
            <w:tcW w:w="2248" w:type="dxa"/>
            <w:gridSpan w:val="4"/>
            <w:tcBorders>
              <w:right w:val="single" w:sz="12" w:space="0" w:color="auto"/>
            </w:tcBorders>
          </w:tcPr>
          <w:p w14:paraId="1E05649D" w14:textId="77777777" w:rsidR="00BD251E" w:rsidRPr="00894A67" w:rsidRDefault="00BD251E" w:rsidP="00271CE5">
            <w:pPr>
              <w:jc w:val="both"/>
            </w:pPr>
            <w:r w:rsidRPr="00894A67">
              <w:t>FaME UTB ve Zlíně</w:t>
            </w:r>
          </w:p>
        </w:tc>
        <w:tc>
          <w:tcPr>
            <w:tcW w:w="634" w:type="dxa"/>
            <w:tcBorders>
              <w:left w:val="single" w:sz="12" w:space="0" w:color="auto"/>
            </w:tcBorders>
            <w:shd w:val="clear" w:color="auto" w:fill="F7CAAC"/>
          </w:tcPr>
          <w:p w14:paraId="4FF18DE9" w14:textId="77777777" w:rsidR="00BD251E" w:rsidRDefault="00BD251E" w:rsidP="00271CE5">
            <w:pPr>
              <w:jc w:val="both"/>
            </w:pPr>
            <w:r>
              <w:rPr>
                <w:b/>
              </w:rPr>
              <w:t>WOS</w:t>
            </w:r>
          </w:p>
        </w:tc>
        <w:tc>
          <w:tcPr>
            <w:tcW w:w="693" w:type="dxa"/>
            <w:shd w:val="clear" w:color="auto" w:fill="F7CAAC"/>
          </w:tcPr>
          <w:p w14:paraId="00DE0A4D" w14:textId="77777777" w:rsidR="00BD251E" w:rsidRDefault="00BD251E" w:rsidP="00271CE5">
            <w:pPr>
              <w:jc w:val="both"/>
              <w:rPr>
                <w:sz w:val="18"/>
              </w:rPr>
            </w:pPr>
            <w:r>
              <w:rPr>
                <w:b/>
                <w:sz w:val="18"/>
              </w:rPr>
              <w:t>Scopus</w:t>
            </w:r>
          </w:p>
        </w:tc>
        <w:tc>
          <w:tcPr>
            <w:tcW w:w="694" w:type="dxa"/>
            <w:shd w:val="clear" w:color="auto" w:fill="F7CAAC"/>
          </w:tcPr>
          <w:p w14:paraId="613DD99A" w14:textId="77777777" w:rsidR="00BD251E" w:rsidRDefault="00BD251E" w:rsidP="00271CE5">
            <w:pPr>
              <w:jc w:val="both"/>
            </w:pPr>
            <w:r>
              <w:rPr>
                <w:b/>
                <w:sz w:val="18"/>
              </w:rPr>
              <w:t>ostatní</w:t>
            </w:r>
          </w:p>
        </w:tc>
      </w:tr>
      <w:tr w:rsidR="00BD251E" w:rsidRPr="00FB2F40" w14:paraId="09912727" w14:textId="77777777" w:rsidTr="00271CE5">
        <w:trPr>
          <w:cantSplit/>
          <w:trHeight w:val="70"/>
        </w:trPr>
        <w:tc>
          <w:tcPr>
            <w:tcW w:w="3346" w:type="dxa"/>
            <w:gridSpan w:val="2"/>
            <w:shd w:val="clear" w:color="auto" w:fill="F7CAAC"/>
          </w:tcPr>
          <w:p w14:paraId="39B9AD29" w14:textId="77777777" w:rsidR="00BD251E" w:rsidRDefault="00BD251E" w:rsidP="00271CE5">
            <w:pPr>
              <w:jc w:val="both"/>
            </w:pPr>
            <w:r>
              <w:rPr>
                <w:b/>
              </w:rPr>
              <w:t>Obor jmenovacího řízení</w:t>
            </w:r>
          </w:p>
        </w:tc>
        <w:tc>
          <w:tcPr>
            <w:tcW w:w="2245" w:type="dxa"/>
            <w:gridSpan w:val="2"/>
            <w:shd w:val="clear" w:color="auto" w:fill="F7CAAC"/>
          </w:tcPr>
          <w:p w14:paraId="2334CD3F" w14:textId="77777777" w:rsidR="00BD251E" w:rsidRDefault="00BD251E" w:rsidP="00271CE5">
            <w:pPr>
              <w:jc w:val="both"/>
            </w:pPr>
            <w:r>
              <w:rPr>
                <w:b/>
              </w:rPr>
              <w:t>Rok udělení hodnosti</w:t>
            </w:r>
          </w:p>
        </w:tc>
        <w:tc>
          <w:tcPr>
            <w:tcW w:w="2248" w:type="dxa"/>
            <w:gridSpan w:val="4"/>
            <w:tcBorders>
              <w:right w:val="single" w:sz="12" w:space="0" w:color="auto"/>
            </w:tcBorders>
            <w:shd w:val="clear" w:color="auto" w:fill="F7CAAC"/>
          </w:tcPr>
          <w:p w14:paraId="3BB2AB13" w14:textId="77777777" w:rsidR="00BD251E" w:rsidRDefault="00BD251E" w:rsidP="00271CE5">
            <w:pPr>
              <w:jc w:val="both"/>
            </w:pPr>
            <w:r>
              <w:rPr>
                <w:b/>
              </w:rPr>
              <w:t>Řízení konáno na VŠ</w:t>
            </w:r>
          </w:p>
        </w:tc>
        <w:tc>
          <w:tcPr>
            <w:tcW w:w="634" w:type="dxa"/>
            <w:vMerge w:val="restart"/>
            <w:tcBorders>
              <w:left w:val="single" w:sz="12" w:space="0" w:color="auto"/>
            </w:tcBorders>
          </w:tcPr>
          <w:p w14:paraId="5059D2CA" w14:textId="77777777" w:rsidR="00BD251E" w:rsidRPr="00C91951" w:rsidRDefault="00BD251E" w:rsidP="00271CE5">
            <w:pPr>
              <w:jc w:val="both"/>
              <w:rPr>
                <w:b/>
              </w:rPr>
            </w:pPr>
            <w:r>
              <w:rPr>
                <w:b/>
              </w:rPr>
              <w:t>27</w:t>
            </w:r>
          </w:p>
        </w:tc>
        <w:tc>
          <w:tcPr>
            <w:tcW w:w="693" w:type="dxa"/>
            <w:vMerge w:val="restart"/>
          </w:tcPr>
          <w:p w14:paraId="20F875E3" w14:textId="77777777" w:rsidR="00BD251E" w:rsidRPr="00C91951" w:rsidRDefault="00BD251E" w:rsidP="00271CE5">
            <w:pPr>
              <w:jc w:val="both"/>
              <w:rPr>
                <w:b/>
              </w:rPr>
            </w:pPr>
            <w:r>
              <w:rPr>
                <w:b/>
              </w:rPr>
              <w:t>48</w:t>
            </w:r>
          </w:p>
        </w:tc>
        <w:tc>
          <w:tcPr>
            <w:tcW w:w="694" w:type="dxa"/>
            <w:vMerge w:val="restart"/>
          </w:tcPr>
          <w:p w14:paraId="76CF4B85" w14:textId="77777777" w:rsidR="00BD251E" w:rsidRPr="00FB2F40" w:rsidRDefault="00BD251E" w:rsidP="00271CE5">
            <w:pPr>
              <w:jc w:val="both"/>
              <w:rPr>
                <w:b/>
                <w:highlight w:val="yellow"/>
              </w:rPr>
            </w:pPr>
            <w:r w:rsidRPr="00C91951">
              <w:rPr>
                <w:b/>
              </w:rPr>
              <w:t>70</w:t>
            </w:r>
          </w:p>
        </w:tc>
      </w:tr>
      <w:tr w:rsidR="00BD251E" w14:paraId="7AECC440" w14:textId="77777777" w:rsidTr="00271CE5">
        <w:trPr>
          <w:trHeight w:val="205"/>
        </w:trPr>
        <w:tc>
          <w:tcPr>
            <w:tcW w:w="3346" w:type="dxa"/>
            <w:gridSpan w:val="2"/>
          </w:tcPr>
          <w:p w14:paraId="2097C422" w14:textId="77777777" w:rsidR="00BD251E" w:rsidRDefault="00BD251E" w:rsidP="00271CE5">
            <w:pPr>
              <w:jc w:val="both"/>
            </w:pPr>
          </w:p>
        </w:tc>
        <w:tc>
          <w:tcPr>
            <w:tcW w:w="2245" w:type="dxa"/>
            <w:gridSpan w:val="2"/>
          </w:tcPr>
          <w:p w14:paraId="794C1255" w14:textId="77777777" w:rsidR="00BD251E" w:rsidRDefault="00BD251E" w:rsidP="00271CE5">
            <w:pPr>
              <w:jc w:val="both"/>
            </w:pPr>
          </w:p>
        </w:tc>
        <w:tc>
          <w:tcPr>
            <w:tcW w:w="2248" w:type="dxa"/>
            <w:gridSpan w:val="4"/>
            <w:tcBorders>
              <w:right w:val="single" w:sz="12" w:space="0" w:color="auto"/>
            </w:tcBorders>
          </w:tcPr>
          <w:p w14:paraId="766839BE" w14:textId="77777777" w:rsidR="00BD251E" w:rsidRDefault="00BD251E" w:rsidP="00271CE5">
            <w:pPr>
              <w:jc w:val="both"/>
            </w:pPr>
          </w:p>
        </w:tc>
        <w:tc>
          <w:tcPr>
            <w:tcW w:w="634" w:type="dxa"/>
            <w:vMerge/>
            <w:tcBorders>
              <w:left w:val="single" w:sz="12" w:space="0" w:color="auto"/>
            </w:tcBorders>
            <w:vAlign w:val="center"/>
          </w:tcPr>
          <w:p w14:paraId="177C1966" w14:textId="77777777" w:rsidR="00BD251E" w:rsidRDefault="00BD251E" w:rsidP="00271CE5">
            <w:pPr>
              <w:rPr>
                <w:b/>
              </w:rPr>
            </w:pPr>
          </w:p>
        </w:tc>
        <w:tc>
          <w:tcPr>
            <w:tcW w:w="693" w:type="dxa"/>
            <w:vMerge/>
            <w:vAlign w:val="center"/>
          </w:tcPr>
          <w:p w14:paraId="0EE71CC6" w14:textId="77777777" w:rsidR="00BD251E" w:rsidRDefault="00BD251E" w:rsidP="00271CE5">
            <w:pPr>
              <w:rPr>
                <w:b/>
              </w:rPr>
            </w:pPr>
          </w:p>
        </w:tc>
        <w:tc>
          <w:tcPr>
            <w:tcW w:w="694" w:type="dxa"/>
            <w:vMerge/>
            <w:vAlign w:val="center"/>
          </w:tcPr>
          <w:p w14:paraId="53478CAE" w14:textId="77777777" w:rsidR="00BD251E" w:rsidRDefault="00BD251E" w:rsidP="00271CE5">
            <w:pPr>
              <w:rPr>
                <w:b/>
              </w:rPr>
            </w:pPr>
          </w:p>
        </w:tc>
      </w:tr>
      <w:tr w:rsidR="00BD251E" w14:paraId="5A45883A" w14:textId="77777777" w:rsidTr="00271CE5">
        <w:tc>
          <w:tcPr>
            <w:tcW w:w="9860" w:type="dxa"/>
            <w:gridSpan w:val="11"/>
            <w:shd w:val="clear" w:color="auto" w:fill="F7CAAC"/>
          </w:tcPr>
          <w:p w14:paraId="6831D1AB" w14:textId="77777777" w:rsidR="00BD251E" w:rsidRDefault="00BD251E" w:rsidP="00271CE5">
            <w:pPr>
              <w:jc w:val="both"/>
              <w:rPr>
                <w:b/>
              </w:rPr>
            </w:pPr>
            <w:r>
              <w:rPr>
                <w:b/>
              </w:rPr>
              <w:t xml:space="preserve">Přehled o nejvýznamnější publikační a další tvůrčí činnosti nebo další profesní činnosti u odborníků z praxe vztahující se k zabezpečovaným předmětům </w:t>
            </w:r>
          </w:p>
        </w:tc>
      </w:tr>
      <w:tr w:rsidR="00BD251E" w:rsidRPr="00894A67" w14:paraId="39A89B90" w14:textId="77777777" w:rsidTr="00271CE5">
        <w:trPr>
          <w:trHeight w:val="2347"/>
        </w:trPr>
        <w:tc>
          <w:tcPr>
            <w:tcW w:w="9860" w:type="dxa"/>
            <w:gridSpan w:val="11"/>
          </w:tcPr>
          <w:tbl>
            <w:tblPr>
              <w:tblW w:w="9859" w:type="dxa"/>
              <w:tblLayout w:type="fixed"/>
              <w:tblCellMar>
                <w:left w:w="70" w:type="dxa"/>
                <w:right w:w="70" w:type="dxa"/>
              </w:tblCellMar>
              <w:tblLook w:val="01E0" w:firstRow="1" w:lastRow="1" w:firstColumn="1" w:lastColumn="1" w:noHBand="0" w:noVBand="0"/>
            </w:tblPr>
            <w:tblGrid>
              <w:gridCol w:w="9859"/>
            </w:tblGrid>
            <w:tr w:rsidR="00BD251E" w:rsidRPr="00894A67" w14:paraId="79A590FD" w14:textId="77777777" w:rsidTr="009F57F8">
              <w:trPr>
                <w:trHeight w:val="2347"/>
              </w:trPr>
              <w:tc>
                <w:tcPr>
                  <w:tcW w:w="9859" w:type="dxa"/>
                </w:tcPr>
                <w:p w14:paraId="3888039E" w14:textId="77777777" w:rsidR="00BD251E" w:rsidRDefault="00BD251E" w:rsidP="00271CE5">
                  <w:pPr>
                    <w:jc w:val="both"/>
                  </w:pPr>
                  <w:r>
                    <w:t>TUČKOVÁ, Z., MOLNÁR, V., FEDORKO, G., TUČEK, D. Proposal and verification of a methodology for the measurement of local muscular load via datalogger</w:t>
                  </w:r>
                  <w:r w:rsidRPr="002668F7">
                    <w:t xml:space="preserve">. </w:t>
                  </w:r>
                  <w:hyperlink r:id="rId74" w:tooltip="Go to the information page for this source" w:history="1">
                    <w:r w:rsidRPr="002668F7">
                      <w:rPr>
                        <w:rStyle w:val="Hypertextovodkaz"/>
                        <w:i/>
                        <w:iCs/>
                      </w:rPr>
                      <w:t>Measurement:</w:t>
                    </w:r>
                    <w:r w:rsidRPr="002668F7">
                      <w:rPr>
                        <w:rStyle w:val="Hypertextovodkaz"/>
                      </w:rPr>
                      <w:t xml:space="preserve"> </w:t>
                    </w:r>
                    <w:r w:rsidRPr="002668F7">
                      <w:rPr>
                        <w:rStyle w:val="Hypertextovodkaz"/>
                        <w:i/>
                      </w:rPr>
                      <w:t>Journal of the International Measurement Confederation</w:t>
                    </w:r>
                  </w:hyperlink>
                  <w:r w:rsidRPr="002668F7">
                    <w:t xml:space="preserve">. </w:t>
                  </w:r>
                  <w:r>
                    <w:t>2018. Vol. 121, s. 73 – 82. ISSN 0263-2241 (35%)</w:t>
                  </w:r>
                </w:p>
                <w:p w14:paraId="54FFA97A" w14:textId="77777777" w:rsidR="00BD251E" w:rsidRPr="00D513FF" w:rsidRDefault="00BD251E" w:rsidP="00271CE5">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14:paraId="6F15886E" w14:textId="77777777" w:rsidR="00BD251E" w:rsidRPr="006C473B" w:rsidRDefault="00BD251E" w:rsidP="00271CE5">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14:paraId="281FDF5F" w14:textId="77777777" w:rsidR="00BD251E" w:rsidRPr="006C473B" w:rsidRDefault="00BD251E" w:rsidP="00271CE5">
                  <w:pPr>
                    <w:pStyle w:val="Nadpis1"/>
                    <w:keepLines w:val="0"/>
                    <w:spacing w:before="0"/>
                    <w:jc w:val="both"/>
                    <w:rPr>
                      <w:rFonts w:ascii="Times New Roman" w:eastAsia="Times New Roman" w:hAnsi="Times New Roman" w:cs="Times New Roman"/>
                      <w:b/>
                      <w:caps/>
                      <w:color w:val="auto"/>
                      <w:kern w:val="36"/>
                      <w:sz w:val="20"/>
                      <w:szCs w:val="20"/>
                    </w:rPr>
                  </w:pPr>
                  <w:r w:rsidRPr="006C473B">
                    <w:rPr>
                      <w:rFonts w:ascii="Times New Roman" w:eastAsia="Times New Roman" w:hAnsi="Times New Roman" w:cs="Times New Roman"/>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i/>
                      <w:iCs/>
                      <w:color w:val="auto"/>
                      <w:sz w:val="20"/>
                      <w:szCs w:val="20"/>
                    </w:rPr>
                    <w:t>Administratie si Management Public</w:t>
                  </w:r>
                  <w:r w:rsidRPr="006C473B">
                    <w:rPr>
                      <w:rFonts w:ascii="Times New Roman" w:eastAsia="Times New Roman" w:hAnsi="Times New Roman" w:cs="Times New Roman"/>
                      <w:color w:val="auto"/>
                      <w:sz w:val="20"/>
                      <w:szCs w:val="20"/>
                    </w:rPr>
                    <w:t>, 2017, roč. 2017, č. 28, s. 25-44. ISSN 1583-9583 (34%)</w:t>
                  </w:r>
                </w:p>
                <w:p w14:paraId="69C8F947" w14:textId="77777777" w:rsidR="00BD251E" w:rsidRPr="006C473B" w:rsidRDefault="00BD251E" w:rsidP="00271CE5">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14:paraId="5E101AB8" w14:textId="77777777" w:rsidR="00BD251E" w:rsidRPr="008B7889" w:rsidRDefault="00BD251E" w:rsidP="00271CE5">
                  <w:pPr>
                    <w:jc w:val="both"/>
                    <w:rPr>
                      <w:i/>
                    </w:rPr>
                  </w:pPr>
                  <w:r w:rsidRPr="008B7889">
                    <w:rPr>
                      <w:i/>
                    </w:rPr>
                    <w:t xml:space="preserve">Užitný vzor a patent </w:t>
                  </w:r>
                </w:p>
                <w:p w14:paraId="2ADDDD56" w14:textId="77777777" w:rsidR="00BD251E" w:rsidRPr="00EB4B06" w:rsidRDefault="00BD251E" w:rsidP="00271CE5">
                  <w:pPr>
                    <w:jc w:val="both"/>
                  </w:pPr>
                  <w:r w:rsidRPr="00EB4B06">
                    <w:t>Ergonomické zařízení na měření lokální svalové zátěže – Užitný vzor č. 29172 v. r. 2015, Patent v r. 2017 č. 306627</w:t>
                  </w:r>
                </w:p>
                <w:p w14:paraId="1C80F394" w14:textId="77777777" w:rsidR="00BD251E" w:rsidRPr="008B7889" w:rsidRDefault="00BD251E" w:rsidP="00271CE5">
                  <w:pPr>
                    <w:jc w:val="both"/>
                    <w:rPr>
                      <w:i/>
                    </w:rPr>
                  </w:pPr>
                  <w:r w:rsidRPr="008B7889">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BD251E" w:rsidRPr="00894A67" w14:paraId="18DB0414" w14:textId="77777777" w:rsidTr="00271CE5">
                    <w:trPr>
                      <w:trHeight w:val="2830"/>
                    </w:trPr>
                    <w:tc>
                      <w:tcPr>
                        <w:tcW w:w="1515" w:type="dxa"/>
                      </w:tcPr>
                      <w:p w14:paraId="1A0D253F" w14:textId="77777777" w:rsidR="00BD251E" w:rsidRPr="00894A67" w:rsidRDefault="00BD251E" w:rsidP="00271CE5">
                        <w:pPr>
                          <w:jc w:val="both"/>
                        </w:pPr>
                        <w:r w:rsidRPr="00894A67">
                          <w:t>2010 - 2012</w:t>
                        </w:r>
                      </w:p>
                      <w:p w14:paraId="055AA95F" w14:textId="77777777" w:rsidR="00BD251E" w:rsidRPr="00894A67" w:rsidRDefault="00BD251E" w:rsidP="00271CE5">
                        <w:pPr>
                          <w:ind w:left="7"/>
                          <w:jc w:val="both"/>
                        </w:pPr>
                      </w:p>
                      <w:p w14:paraId="02205FEE" w14:textId="77777777" w:rsidR="00BD251E" w:rsidRPr="00894A67" w:rsidRDefault="00BD251E" w:rsidP="00271CE5">
                        <w:pPr>
                          <w:ind w:left="7"/>
                          <w:jc w:val="both"/>
                        </w:pPr>
                      </w:p>
                      <w:p w14:paraId="2F0CECB4" w14:textId="77777777" w:rsidR="00BD251E" w:rsidRPr="00894A67" w:rsidRDefault="00BD251E" w:rsidP="00271CE5">
                        <w:pPr>
                          <w:ind w:left="7"/>
                          <w:jc w:val="both"/>
                        </w:pPr>
                      </w:p>
                      <w:p w14:paraId="1DE1748F" w14:textId="77777777" w:rsidR="00BD251E" w:rsidRPr="00894A67" w:rsidRDefault="00BD251E" w:rsidP="00271CE5">
                        <w:pPr>
                          <w:jc w:val="both"/>
                        </w:pPr>
                      </w:p>
                      <w:p w14:paraId="6D416125" w14:textId="77777777" w:rsidR="00BD251E" w:rsidRPr="00894A67" w:rsidRDefault="00BD251E" w:rsidP="00271CE5">
                        <w:pPr>
                          <w:jc w:val="both"/>
                        </w:pPr>
                        <w:r w:rsidRPr="00894A67">
                          <w:t>2012</w:t>
                        </w:r>
                      </w:p>
                      <w:p w14:paraId="0038C86C" w14:textId="77777777" w:rsidR="00BD251E" w:rsidRPr="00894A67" w:rsidRDefault="00BD251E" w:rsidP="00271CE5">
                        <w:pPr>
                          <w:jc w:val="both"/>
                        </w:pPr>
                      </w:p>
                      <w:p w14:paraId="1D6D9401" w14:textId="77777777" w:rsidR="00BD251E" w:rsidRPr="00894A67" w:rsidRDefault="00BD251E" w:rsidP="00271CE5">
                        <w:pPr>
                          <w:jc w:val="both"/>
                        </w:pPr>
                        <w:r w:rsidRPr="00894A67">
                          <w:t>2009 - 2012</w:t>
                        </w:r>
                      </w:p>
                      <w:p w14:paraId="0FD3A9C2" w14:textId="77777777" w:rsidR="00BD251E" w:rsidRPr="00894A67" w:rsidRDefault="00BD251E" w:rsidP="00271CE5">
                        <w:pPr>
                          <w:jc w:val="both"/>
                        </w:pPr>
                      </w:p>
                      <w:p w14:paraId="46242C9A" w14:textId="77777777" w:rsidR="00BD251E" w:rsidRPr="00894A67" w:rsidRDefault="00BD251E" w:rsidP="00271CE5">
                        <w:pPr>
                          <w:jc w:val="both"/>
                        </w:pPr>
                      </w:p>
                      <w:p w14:paraId="74CFE177" w14:textId="77777777" w:rsidR="00BD251E" w:rsidRPr="00894A67" w:rsidRDefault="00BD251E" w:rsidP="00271CE5">
                        <w:pPr>
                          <w:jc w:val="both"/>
                        </w:pPr>
                        <w:r w:rsidRPr="00894A67">
                          <w:t>2013 - 2015</w:t>
                        </w:r>
                      </w:p>
                      <w:p w14:paraId="6609840B" w14:textId="77777777" w:rsidR="00BD251E" w:rsidRPr="00894A67" w:rsidRDefault="00BD251E" w:rsidP="00271CE5">
                        <w:pPr>
                          <w:jc w:val="both"/>
                        </w:pPr>
                      </w:p>
                      <w:p w14:paraId="161B96E8" w14:textId="77777777" w:rsidR="00BD251E" w:rsidRDefault="00BD251E" w:rsidP="00271CE5">
                        <w:pPr>
                          <w:jc w:val="both"/>
                        </w:pPr>
                        <w:r w:rsidRPr="00894A67">
                          <w:t xml:space="preserve">2013 </w:t>
                        </w:r>
                        <w:r>
                          <w:t>–</w:t>
                        </w:r>
                        <w:r w:rsidRPr="00894A67">
                          <w:t xml:space="preserve"> 2015</w:t>
                        </w:r>
                      </w:p>
                      <w:p w14:paraId="3B78EDE4" w14:textId="77777777" w:rsidR="00BD251E" w:rsidRDefault="00BD251E" w:rsidP="00271CE5">
                        <w:pPr>
                          <w:jc w:val="both"/>
                        </w:pPr>
                      </w:p>
                      <w:p w14:paraId="294B12BB" w14:textId="70D4B178" w:rsidR="00BD251E" w:rsidRDefault="00BD251E" w:rsidP="00271CE5">
                        <w:pPr>
                          <w:jc w:val="both"/>
                        </w:pPr>
                        <w:r>
                          <w:t>2017- 20</w:t>
                        </w:r>
                        <w:r w:rsidR="003E013A">
                          <w:t>19</w:t>
                        </w:r>
                      </w:p>
                      <w:p w14:paraId="401A4DAD" w14:textId="77777777" w:rsidR="00BD251E" w:rsidRPr="00894A67" w:rsidRDefault="00BD251E" w:rsidP="00271CE5">
                        <w:pPr>
                          <w:jc w:val="both"/>
                        </w:pPr>
                      </w:p>
                    </w:tc>
                    <w:tc>
                      <w:tcPr>
                        <w:tcW w:w="8162" w:type="dxa"/>
                      </w:tcPr>
                      <w:p w14:paraId="4C22B319" w14:textId="77777777" w:rsidR="00BD251E" w:rsidRPr="00894A67" w:rsidRDefault="00BD251E" w:rsidP="00271CE5">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6A3DAA55" w14:textId="77777777" w:rsidR="00BD251E" w:rsidRPr="00894A67" w:rsidRDefault="00BD251E" w:rsidP="00271CE5">
                        <w:pPr>
                          <w:jc w:val="both"/>
                        </w:pPr>
                        <w:r w:rsidRPr="00894A67">
                          <w:t>Individuální projekt národní KVALITA, Pilotní metodik ověřování projektu: Kvalita (IPN projekt MŠMT ČR)</w:t>
                        </w:r>
                      </w:p>
                      <w:p w14:paraId="5ABC806E" w14:textId="77777777" w:rsidR="00BD251E" w:rsidRPr="00894A67" w:rsidRDefault="00BD251E" w:rsidP="00271CE5">
                        <w:pPr>
                          <w:jc w:val="both"/>
                        </w:pPr>
                        <w:r w:rsidRPr="00894A67">
                          <w:t>Optimalizace procesů údržby energetiky ve společnosti Barum Continental Otrokovice s využitím nástrojů Lean Production  a Business Process Managementu - vedení projektu</w:t>
                        </w:r>
                      </w:p>
                      <w:p w14:paraId="0C97D7FA" w14:textId="77777777" w:rsidR="00BD251E" w:rsidRPr="00894A67" w:rsidRDefault="00BD251E" w:rsidP="00271CE5">
                        <w:pPr>
                          <w:jc w:val="both"/>
                        </w:pPr>
                        <w:r w:rsidRPr="00894A67">
                          <w:t>Individuální projekt národní KREDO (Kvalita, relevance, efektivita, diverzifikace a otevřenost) Expert konzultant, (IPN projekt MŠMT ČR)</w:t>
                        </w:r>
                      </w:p>
                      <w:p w14:paraId="38454765" w14:textId="77777777" w:rsidR="00BD251E" w:rsidRPr="00894A67" w:rsidRDefault="00BD251E" w:rsidP="00271CE5">
                        <w:pPr>
                          <w:jc w:val="both"/>
                        </w:pPr>
                        <w:r w:rsidRPr="00894A67">
                          <w:t>Projekt procesních analýz ve společnosti Meopta Přerov - vedení projektu</w:t>
                        </w:r>
                      </w:p>
                      <w:p w14:paraId="54D0C2A9" w14:textId="77777777" w:rsidR="00BD251E" w:rsidRDefault="00BD251E" w:rsidP="00271CE5">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14:paraId="67C8A67B" w14:textId="77777777" w:rsidR="00BD251E" w:rsidRPr="002B5EA6" w:rsidRDefault="00BD251E" w:rsidP="00271CE5">
                        <w:pPr>
                          <w:spacing w:before="40" w:line="254" w:lineRule="atLeast"/>
                          <w:jc w:val="both"/>
                          <w:outlineLvl w:val="2"/>
                        </w:pPr>
                        <w:r>
                          <w:t>Člen řešitelského týmu:</w:t>
                        </w:r>
                        <w:r w:rsidRPr="002B5EA6">
                          <w:t xml:space="preserve"> grantového projektu Grantové agentury České republiky GAČR č. 17-11321S Název projektu: Behaiviorální důvody úpadku firem: Experimentální přístup (GA309027).</w:t>
                        </w:r>
                      </w:p>
                      <w:p w14:paraId="17A7BBC4" w14:textId="77777777" w:rsidR="00BD251E" w:rsidRPr="00894A67" w:rsidRDefault="00BD251E" w:rsidP="00271CE5">
                        <w:pPr>
                          <w:jc w:val="both"/>
                        </w:pPr>
                      </w:p>
                    </w:tc>
                  </w:tr>
                </w:tbl>
                <w:p w14:paraId="25383DBF" w14:textId="77777777" w:rsidR="00BD251E" w:rsidRPr="00894A67" w:rsidRDefault="00BD251E" w:rsidP="00271CE5">
                  <w:pPr>
                    <w:jc w:val="both"/>
                    <w:rPr>
                      <w:b/>
                    </w:rPr>
                  </w:pPr>
                </w:p>
              </w:tc>
            </w:tr>
          </w:tbl>
          <w:p w14:paraId="5FB83A7C" w14:textId="77777777" w:rsidR="00BD251E" w:rsidRPr="00894A67" w:rsidRDefault="00BD251E" w:rsidP="00271CE5">
            <w:pPr>
              <w:jc w:val="both"/>
              <w:rPr>
                <w:b/>
              </w:rPr>
            </w:pPr>
          </w:p>
        </w:tc>
      </w:tr>
      <w:tr w:rsidR="00BD251E" w14:paraId="7491972D" w14:textId="77777777" w:rsidTr="00271CE5">
        <w:trPr>
          <w:trHeight w:val="218"/>
        </w:trPr>
        <w:tc>
          <w:tcPr>
            <w:tcW w:w="9860" w:type="dxa"/>
            <w:gridSpan w:val="11"/>
            <w:shd w:val="clear" w:color="auto" w:fill="F7CAAC"/>
          </w:tcPr>
          <w:p w14:paraId="1464A81A" w14:textId="77777777" w:rsidR="00BD251E" w:rsidRDefault="00BD251E" w:rsidP="00271CE5">
            <w:pPr>
              <w:rPr>
                <w:b/>
              </w:rPr>
            </w:pPr>
            <w:r>
              <w:rPr>
                <w:b/>
              </w:rPr>
              <w:t>Působení v zahraničí</w:t>
            </w:r>
          </w:p>
        </w:tc>
      </w:tr>
      <w:tr w:rsidR="00BD251E" w14:paraId="0C4C5C63" w14:textId="77777777" w:rsidTr="00271CE5">
        <w:trPr>
          <w:trHeight w:val="346"/>
        </w:trPr>
        <w:tc>
          <w:tcPr>
            <w:tcW w:w="9860" w:type="dxa"/>
            <w:gridSpan w:val="11"/>
          </w:tcPr>
          <w:p w14:paraId="1061A039" w14:textId="77777777" w:rsidR="00BD251E" w:rsidRDefault="00BD251E" w:rsidP="00271CE5">
            <w:pPr>
              <w:rPr>
                <w:b/>
              </w:rPr>
            </w:pPr>
          </w:p>
        </w:tc>
      </w:tr>
      <w:tr w:rsidR="00BD251E" w14:paraId="7E9564C2" w14:textId="77777777" w:rsidTr="00271CE5">
        <w:trPr>
          <w:cantSplit/>
          <w:trHeight w:val="130"/>
        </w:trPr>
        <w:tc>
          <w:tcPr>
            <w:tcW w:w="2517" w:type="dxa"/>
            <w:shd w:val="clear" w:color="auto" w:fill="F7CAAC"/>
          </w:tcPr>
          <w:p w14:paraId="688105D9" w14:textId="77777777" w:rsidR="00BD251E" w:rsidRDefault="00BD251E" w:rsidP="00271CE5">
            <w:pPr>
              <w:jc w:val="both"/>
              <w:rPr>
                <w:b/>
              </w:rPr>
            </w:pPr>
            <w:r>
              <w:rPr>
                <w:b/>
              </w:rPr>
              <w:t xml:space="preserve">Podpis </w:t>
            </w:r>
          </w:p>
        </w:tc>
        <w:tc>
          <w:tcPr>
            <w:tcW w:w="4536" w:type="dxa"/>
            <w:gridSpan w:val="5"/>
          </w:tcPr>
          <w:p w14:paraId="38CA4567" w14:textId="77777777" w:rsidR="00BD251E" w:rsidRDefault="00BD251E" w:rsidP="00271CE5">
            <w:pPr>
              <w:jc w:val="both"/>
            </w:pPr>
          </w:p>
        </w:tc>
        <w:tc>
          <w:tcPr>
            <w:tcW w:w="786" w:type="dxa"/>
            <w:gridSpan w:val="2"/>
            <w:shd w:val="clear" w:color="auto" w:fill="F7CAAC"/>
          </w:tcPr>
          <w:p w14:paraId="42D545A7" w14:textId="77777777" w:rsidR="00BD251E" w:rsidRDefault="00BD251E" w:rsidP="00271CE5">
            <w:pPr>
              <w:jc w:val="both"/>
            </w:pPr>
            <w:r>
              <w:rPr>
                <w:b/>
              </w:rPr>
              <w:t>datum</w:t>
            </w:r>
          </w:p>
        </w:tc>
        <w:tc>
          <w:tcPr>
            <w:tcW w:w="2021" w:type="dxa"/>
            <w:gridSpan w:val="3"/>
          </w:tcPr>
          <w:p w14:paraId="0ADDEB37" w14:textId="77777777" w:rsidR="00BD251E" w:rsidRDefault="00BD251E" w:rsidP="00271CE5">
            <w:pPr>
              <w:jc w:val="both"/>
            </w:pPr>
          </w:p>
        </w:tc>
      </w:tr>
    </w:tbl>
    <w:p w14:paraId="44476721" w14:textId="77777777" w:rsidR="009E2F76" w:rsidRDefault="009E2F76"/>
    <w:p w14:paraId="024C3230" w14:textId="77777777" w:rsidR="00EA217A" w:rsidRDefault="0018031A">
      <w:r>
        <w:br w:type="page"/>
      </w:r>
    </w:p>
    <w:tbl>
      <w:tblPr>
        <w:tblW w:w="950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111"/>
        <w:gridCol w:w="995"/>
        <w:gridCol w:w="709"/>
        <w:gridCol w:w="77"/>
        <w:gridCol w:w="632"/>
        <w:gridCol w:w="693"/>
        <w:gridCol w:w="694"/>
      </w:tblGrid>
      <w:tr w:rsidR="00B343F2" w:rsidRPr="0003498C" w14:paraId="14FE0695" w14:textId="77777777" w:rsidTr="00B343F2">
        <w:tc>
          <w:tcPr>
            <w:tcW w:w="9503" w:type="dxa"/>
            <w:gridSpan w:val="11"/>
            <w:tcBorders>
              <w:bottom w:val="double" w:sz="4" w:space="0" w:color="auto"/>
            </w:tcBorders>
            <w:shd w:val="clear" w:color="auto" w:fill="BDD6EE"/>
          </w:tcPr>
          <w:p w14:paraId="28F33326" w14:textId="77777777" w:rsidR="00B343F2" w:rsidRPr="0003498C" w:rsidRDefault="00B343F2" w:rsidP="00454E89">
            <w:pPr>
              <w:jc w:val="both"/>
              <w:rPr>
                <w:b/>
                <w:sz w:val="28"/>
              </w:rPr>
            </w:pPr>
            <w:r w:rsidRPr="0003498C">
              <w:rPr>
                <w:b/>
                <w:sz w:val="28"/>
              </w:rPr>
              <w:t>C-I – Personální zabezpečení</w:t>
            </w:r>
          </w:p>
        </w:tc>
      </w:tr>
      <w:tr w:rsidR="00B343F2" w:rsidRPr="0003498C" w14:paraId="44B5102D" w14:textId="77777777" w:rsidTr="00B343F2">
        <w:tc>
          <w:tcPr>
            <w:tcW w:w="2518" w:type="dxa"/>
            <w:tcBorders>
              <w:top w:val="double" w:sz="4" w:space="0" w:color="auto"/>
            </w:tcBorders>
            <w:shd w:val="clear" w:color="auto" w:fill="F7CAAC"/>
          </w:tcPr>
          <w:p w14:paraId="704F4A6F" w14:textId="77777777" w:rsidR="00B343F2" w:rsidRPr="0003498C" w:rsidRDefault="00B343F2" w:rsidP="00454E89">
            <w:pPr>
              <w:jc w:val="both"/>
              <w:rPr>
                <w:b/>
              </w:rPr>
            </w:pPr>
            <w:r w:rsidRPr="0003498C">
              <w:rPr>
                <w:b/>
              </w:rPr>
              <w:t>Vysoká škola</w:t>
            </w:r>
          </w:p>
        </w:tc>
        <w:tc>
          <w:tcPr>
            <w:tcW w:w="6985" w:type="dxa"/>
            <w:gridSpan w:val="10"/>
          </w:tcPr>
          <w:p w14:paraId="2CE76908" w14:textId="77777777" w:rsidR="00B343F2" w:rsidRPr="0003498C" w:rsidRDefault="00B343F2" w:rsidP="00454E89">
            <w:pPr>
              <w:jc w:val="both"/>
            </w:pPr>
            <w:r w:rsidRPr="0003498C">
              <w:t>Univerzita Tomáše Bati ve Zlíně</w:t>
            </w:r>
          </w:p>
        </w:tc>
      </w:tr>
      <w:tr w:rsidR="00B343F2" w:rsidRPr="0003498C" w14:paraId="6B751190" w14:textId="77777777" w:rsidTr="00B343F2">
        <w:tc>
          <w:tcPr>
            <w:tcW w:w="2518" w:type="dxa"/>
            <w:shd w:val="clear" w:color="auto" w:fill="F7CAAC"/>
          </w:tcPr>
          <w:p w14:paraId="713A77FE" w14:textId="77777777" w:rsidR="00B343F2" w:rsidRPr="0003498C" w:rsidRDefault="00B343F2" w:rsidP="00454E89">
            <w:pPr>
              <w:jc w:val="both"/>
              <w:rPr>
                <w:b/>
              </w:rPr>
            </w:pPr>
            <w:r w:rsidRPr="0003498C">
              <w:rPr>
                <w:b/>
              </w:rPr>
              <w:t>Součást vysoké školy</w:t>
            </w:r>
          </w:p>
        </w:tc>
        <w:tc>
          <w:tcPr>
            <w:tcW w:w="6985" w:type="dxa"/>
            <w:gridSpan w:val="10"/>
          </w:tcPr>
          <w:p w14:paraId="6B1A4FD2" w14:textId="77777777" w:rsidR="00B343F2" w:rsidRPr="0003498C" w:rsidRDefault="00B343F2" w:rsidP="00454E89">
            <w:pPr>
              <w:jc w:val="both"/>
            </w:pPr>
            <w:r w:rsidRPr="0003498C">
              <w:t>Fakulta managementu a ekonomiky</w:t>
            </w:r>
          </w:p>
        </w:tc>
      </w:tr>
      <w:tr w:rsidR="00B343F2" w:rsidRPr="00535F56" w14:paraId="337068AB" w14:textId="77777777" w:rsidTr="00B343F2">
        <w:tc>
          <w:tcPr>
            <w:tcW w:w="2518" w:type="dxa"/>
            <w:shd w:val="clear" w:color="auto" w:fill="F7CAAC"/>
          </w:tcPr>
          <w:p w14:paraId="052FBF45" w14:textId="77777777" w:rsidR="00B343F2" w:rsidRPr="0003498C" w:rsidRDefault="00B343F2" w:rsidP="00454E89">
            <w:pPr>
              <w:jc w:val="both"/>
              <w:rPr>
                <w:b/>
              </w:rPr>
            </w:pPr>
            <w:r w:rsidRPr="0003498C">
              <w:rPr>
                <w:b/>
              </w:rPr>
              <w:t>Název studijního programu</w:t>
            </w:r>
          </w:p>
        </w:tc>
        <w:tc>
          <w:tcPr>
            <w:tcW w:w="6985" w:type="dxa"/>
            <w:gridSpan w:val="10"/>
          </w:tcPr>
          <w:p w14:paraId="13C97A95" w14:textId="77777777" w:rsidR="00B343F2" w:rsidRPr="00B343F2" w:rsidRDefault="00B343F2" w:rsidP="00454E89">
            <w:pPr>
              <w:jc w:val="both"/>
            </w:pPr>
            <w:r w:rsidRPr="00B343F2">
              <w:t>Průmyslové inženýrství</w:t>
            </w:r>
          </w:p>
        </w:tc>
      </w:tr>
      <w:tr w:rsidR="00B343F2" w:rsidRPr="0003498C" w14:paraId="755E1979" w14:textId="77777777" w:rsidTr="00B343F2">
        <w:tc>
          <w:tcPr>
            <w:tcW w:w="2518" w:type="dxa"/>
            <w:shd w:val="clear" w:color="auto" w:fill="F7CAAC"/>
          </w:tcPr>
          <w:p w14:paraId="7A6C26FC" w14:textId="77777777" w:rsidR="00B343F2" w:rsidRPr="0003498C" w:rsidRDefault="00B343F2" w:rsidP="00454E89">
            <w:pPr>
              <w:jc w:val="both"/>
              <w:rPr>
                <w:b/>
              </w:rPr>
            </w:pPr>
            <w:r w:rsidRPr="0003498C">
              <w:rPr>
                <w:b/>
              </w:rPr>
              <w:t>Jméno a příjmení</w:t>
            </w:r>
          </w:p>
        </w:tc>
        <w:tc>
          <w:tcPr>
            <w:tcW w:w="4180" w:type="dxa"/>
            <w:gridSpan w:val="5"/>
          </w:tcPr>
          <w:p w14:paraId="22207A99" w14:textId="77777777" w:rsidR="00B343F2" w:rsidRPr="00535F56" w:rsidRDefault="00B343F2" w:rsidP="00454E89">
            <w:pPr>
              <w:jc w:val="both"/>
            </w:pPr>
            <w:r w:rsidRPr="00535F56">
              <w:t>Zdeněk ÚŘEDNÍČEK</w:t>
            </w:r>
          </w:p>
        </w:tc>
        <w:tc>
          <w:tcPr>
            <w:tcW w:w="709" w:type="dxa"/>
            <w:shd w:val="clear" w:color="auto" w:fill="F7CAAC"/>
          </w:tcPr>
          <w:p w14:paraId="530C0C88" w14:textId="77777777" w:rsidR="00B343F2" w:rsidRPr="0003498C" w:rsidRDefault="00B343F2" w:rsidP="00454E89">
            <w:pPr>
              <w:jc w:val="both"/>
              <w:rPr>
                <w:b/>
              </w:rPr>
            </w:pPr>
            <w:r w:rsidRPr="0003498C">
              <w:rPr>
                <w:b/>
              </w:rPr>
              <w:t>Tituly</w:t>
            </w:r>
          </w:p>
        </w:tc>
        <w:tc>
          <w:tcPr>
            <w:tcW w:w="2096" w:type="dxa"/>
            <w:gridSpan w:val="4"/>
          </w:tcPr>
          <w:p w14:paraId="1049AC27" w14:textId="0E94DEBA" w:rsidR="00B343F2" w:rsidRPr="0003498C" w:rsidRDefault="00B343F2">
            <w:pPr>
              <w:jc w:val="both"/>
            </w:pPr>
            <w:r>
              <w:t>doc. RNDr. Ing., CSc.</w:t>
            </w:r>
          </w:p>
        </w:tc>
      </w:tr>
      <w:tr w:rsidR="00B343F2" w:rsidRPr="0003498C" w14:paraId="63078B47" w14:textId="77777777" w:rsidTr="00B343F2">
        <w:tc>
          <w:tcPr>
            <w:tcW w:w="2518" w:type="dxa"/>
            <w:shd w:val="clear" w:color="auto" w:fill="F7CAAC"/>
          </w:tcPr>
          <w:p w14:paraId="360437D6" w14:textId="77777777" w:rsidR="00B343F2" w:rsidRPr="0003498C" w:rsidRDefault="00B343F2" w:rsidP="00454E89">
            <w:pPr>
              <w:jc w:val="both"/>
              <w:rPr>
                <w:b/>
              </w:rPr>
            </w:pPr>
            <w:r w:rsidRPr="0003498C">
              <w:rPr>
                <w:b/>
              </w:rPr>
              <w:t>Rok narození</w:t>
            </w:r>
          </w:p>
        </w:tc>
        <w:tc>
          <w:tcPr>
            <w:tcW w:w="829" w:type="dxa"/>
          </w:tcPr>
          <w:p w14:paraId="5ADED067" w14:textId="77777777" w:rsidR="00B343F2" w:rsidRPr="0003498C" w:rsidRDefault="00B343F2" w:rsidP="00454E89">
            <w:pPr>
              <w:jc w:val="both"/>
            </w:pPr>
            <w:r>
              <w:t>1950</w:t>
            </w:r>
          </w:p>
        </w:tc>
        <w:tc>
          <w:tcPr>
            <w:tcW w:w="1721" w:type="dxa"/>
            <w:shd w:val="clear" w:color="auto" w:fill="F7CAAC"/>
          </w:tcPr>
          <w:p w14:paraId="30EDDA15" w14:textId="77777777" w:rsidR="00B343F2" w:rsidRPr="0003498C" w:rsidRDefault="00B343F2" w:rsidP="00454E89">
            <w:pPr>
              <w:jc w:val="both"/>
              <w:rPr>
                <w:b/>
              </w:rPr>
            </w:pPr>
            <w:r w:rsidRPr="0003498C">
              <w:rPr>
                <w:b/>
              </w:rPr>
              <w:t>typ vztahu k VŠ</w:t>
            </w:r>
          </w:p>
        </w:tc>
        <w:tc>
          <w:tcPr>
            <w:tcW w:w="635" w:type="dxa"/>
            <w:gridSpan w:val="2"/>
          </w:tcPr>
          <w:p w14:paraId="2FD4293A" w14:textId="77A00375" w:rsidR="00B343F2" w:rsidRPr="0003498C" w:rsidRDefault="00B343F2" w:rsidP="00454E89">
            <w:pPr>
              <w:jc w:val="both"/>
            </w:pPr>
            <w:r>
              <w:t>pp</w:t>
            </w:r>
          </w:p>
        </w:tc>
        <w:tc>
          <w:tcPr>
            <w:tcW w:w="994" w:type="dxa"/>
            <w:shd w:val="clear" w:color="auto" w:fill="F7CAAC"/>
          </w:tcPr>
          <w:p w14:paraId="793E687D" w14:textId="77777777" w:rsidR="00B343F2" w:rsidRPr="0003498C" w:rsidRDefault="00B343F2" w:rsidP="00454E89">
            <w:pPr>
              <w:jc w:val="both"/>
              <w:rPr>
                <w:b/>
              </w:rPr>
            </w:pPr>
            <w:r w:rsidRPr="0003498C">
              <w:rPr>
                <w:b/>
              </w:rPr>
              <w:t>rozsah</w:t>
            </w:r>
          </w:p>
        </w:tc>
        <w:tc>
          <w:tcPr>
            <w:tcW w:w="709" w:type="dxa"/>
          </w:tcPr>
          <w:p w14:paraId="6A3B7C1E" w14:textId="77777777" w:rsidR="00B343F2" w:rsidRPr="0003498C" w:rsidRDefault="00B343F2" w:rsidP="00454E89">
            <w:pPr>
              <w:jc w:val="both"/>
            </w:pPr>
            <w:r>
              <w:t>40</w:t>
            </w:r>
          </w:p>
        </w:tc>
        <w:tc>
          <w:tcPr>
            <w:tcW w:w="709" w:type="dxa"/>
            <w:gridSpan w:val="2"/>
            <w:shd w:val="clear" w:color="auto" w:fill="F7CAAC"/>
          </w:tcPr>
          <w:p w14:paraId="07157CB8" w14:textId="77777777" w:rsidR="00B343F2" w:rsidRPr="0003498C" w:rsidRDefault="00B343F2" w:rsidP="00454E89">
            <w:pPr>
              <w:jc w:val="both"/>
              <w:rPr>
                <w:b/>
              </w:rPr>
            </w:pPr>
            <w:r w:rsidRPr="0003498C">
              <w:rPr>
                <w:b/>
              </w:rPr>
              <w:t>do kdy</w:t>
            </w:r>
          </w:p>
        </w:tc>
        <w:tc>
          <w:tcPr>
            <w:tcW w:w="1387" w:type="dxa"/>
            <w:gridSpan w:val="2"/>
          </w:tcPr>
          <w:p w14:paraId="5E5E4EF2" w14:textId="3F210AF9" w:rsidR="00B343F2" w:rsidRPr="0003498C" w:rsidRDefault="00DD7D36">
            <w:pPr>
              <w:jc w:val="both"/>
            </w:pPr>
            <w:r>
              <w:t>0</w:t>
            </w:r>
            <w:r w:rsidR="00B343F2">
              <w:t>6</w:t>
            </w:r>
            <w:r>
              <w:t>/</w:t>
            </w:r>
            <w:r w:rsidR="00B343F2">
              <w:t>20</w:t>
            </w:r>
            <w:r>
              <w:t>20</w:t>
            </w:r>
          </w:p>
        </w:tc>
      </w:tr>
      <w:tr w:rsidR="00B343F2" w:rsidRPr="0003498C" w14:paraId="2797F593" w14:textId="77777777" w:rsidTr="00B343F2">
        <w:tc>
          <w:tcPr>
            <w:tcW w:w="5068" w:type="dxa"/>
            <w:gridSpan w:val="3"/>
            <w:shd w:val="clear" w:color="auto" w:fill="F7CAAC"/>
          </w:tcPr>
          <w:p w14:paraId="33771C2E" w14:textId="77777777" w:rsidR="00B343F2" w:rsidRPr="0003498C" w:rsidRDefault="00B343F2" w:rsidP="00454E89">
            <w:pPr>
              <w:jc w:val="both"/>
              <w:rPr>
                <w:b/>
              </w:rPr>
            </w:pPr>
            <w:r w:rsidRPr="0003498C">
              <w:rPr>
                <w:b/>
              </w:rPr>
              <w:t>Typ vztahu na součásti VŠ, která uskutečňuje st. program</w:t>
            </w:r>
          </w:p>
        </w:tc>
        <w:tc>
          <w:tcPr>
            <w:tcW w:w="635" w:type="dxa"/>
            <w:gridSpan w:val="2"/>
          </w:tcPr>
          <w:p w14:paraId="7B80CE13" w14:textId="77777777" w:rsidR="00B343F2" w:rsidRPr="0003498C" w:rsidRDefault="00B343F2" w:rsidP="00454E89">
            <w:pPr>
              <w:jc w:val="both"/>
            </w:pPr>
          </w:p>
        </w:tc>
        <w:tc>
          <w:tcPr>
            <w:tcW w:w="994" w:type="dxa"/>
            <w:shd w:val="clear" w:color="auto" w:fill="F7CAAC"/>
          </w:tcPr>
          <w:p w14:paraId="176EA60B" w14:textId="77777777" w:rsidR="00B343F2" w:rsidRPr="0003498C" w:rsidRDefault="00B343F2" w:rsidP="00454E89">
            <w:pPr>
              <w:jc w:val="both"/>
              <w:rPr>
                <w:b/>
              </w:rPr>
            </w:pPr>
            <w:r w:rsidRPr="0003498C">
              <w:rPr>
                <w:b/>
              </w:rPr>
              <w:t>rozsah</w:t>
            </w:r>
          </w:p>
        </w:tc>
        <w:tc>
          <w:tcPr>
            <w:tcW w:w="709" w:type="dxa"/>
          </w:tcPr>
          <w:p w14:paraId="0AE4A048" w14:textId="77777777" w:rsidR="00B343F2" w:rsidRPr="0003498C" w:rsidRDefault="00B343F2" w:rsidP="00454E89">
            <w:pPr>
              <w:jc w:val="both"/>
            </w:pPr>
          </w:p>
        </w:tc>
        <w:tc>
          <w:tcPr>
            <w:tcW w:w="709" w:type="dxa"/>
            <w:gridSpan w:val="2"/>
            <w:shd w:val="clear" w:color="auto" w:fill="F7CAAC"/>
          </w:tcPr>
          <w:p w14:paraId="7FE5AB0A" w14:textId="77777777" w:rsidR="00B343F2" w:rsidRPr="0003498C" w:rsidRDefault="00B343F2" w:rsidP="00454E89">
            <w:pPr>
              <w:jc w:val="both"/>
              <w:rPr>
                <w:b/>
              </w:rPr>
            </w:pPr>
            <w:r w:rsidRPr="0003498C">
              <w:rPr>
                <w:b/>
              </w:rPr>
              <w:t>do kdy</w:t>
            </w:r>
          </w:p>
        </w:tc>
        <w:tc>
          <w:tcPr>
            <w:tcW w:w="1387" w:type="dxa"/>
            <w:gridSpan w:val="2"/>
          </w:tcPr>
          <w:p w14:paraId="28DFAA60" w14:textId="77777777" w:rsidR="00B343F2" w:rsidRPr="0003498C" w:rsidRDefault="00B343F2" w:rsidP="00454E89">
            <w:pPr>
              <w:jc w:val="both"/>
            </w:pPr>
          </w:p>
        </w:tc>
      </w:tr>
      <w:tr w:rsidR="00B343F2" w:rsidRPr="0003498C" w14:paraId="4CA04015" w14:textId="77777777" w:rsidTr="00B343F2">
        <w:tc>
          <w:tcPr>
            <w:tcW w:w="5703" w:type="dxa"/>
            <w:gridSpan w:val="5"/>
            <w:shd w:val="clear" w:color="auto" w:fill="F7CAAC"/>
          </w:tcPr>
          <w:p w14:paraId="0BB4D3EF" w14:textId="77777777" w:rsidR="00B343F2" w:rsidRPr="0003498C" w:rsidRDefault="00B343F2" w:rsidP="00454E89">
            <w:pPr>
              <w:jc w:val="both"/>
            </w:pPr>
            <w:r w:rsidRPr="0003498C">
              <w:rPr>
                <w:b/>
              </w:rPr>
              <w:t>Další současná působení jako akademický pracovník na jiných VŠ</w:t>
            </w:r>
          </w:p>
        </w:tc>
        <w:tc>
          <w:tcPr>
            <w:tcW w:w="1703" w:type="dxa"/>
            <w:gridSpan w:val="2"/>
            <w:shd w:val="clear" w:color="auto" w:fill="F7CAAC"/>
          </w:tcPr>
          <w:p w14:paraId="33332EE6" w14:textId="77777777" w:rsidR="00B343F2" w:rsidRPr="0003498C" w:rsidRDefault="00B343F2" w:rsidP="00454E89">
            <w:pPr>
              <w:jc w:val="both"/>
              <w:rPr>
                <w:b/>
              </w:rPr>
            </w:pPr>
            <w:r w:rsidRPr="0003498C">
              <w:rPr>
                <w:b/>
              </w:rPr>
              <w:t>typ prac. vztahu</w:t>
            </w:r>
          </w:p>
        </w:tc>
        <w:tc>
          <w:tcPr>
            <w:tcW w:w="2096" w:type="dxa"/>
            <w:gridSpan w:val="4"/>
            <w:shd w:val="clear" w:color="auto" w:fill="F7CAAC"/>
          </w:tcPr>
          <w:p w14:paraId="4D9AF470" w14:textId="77777777" w:rsidR="00B343F2" w:rsidRPr="0003498C" w:rsidRDefault="00B343F2" w:rsidP="00454E89">
            <w:pPr>
              <w:jc w:val="both"/>
              <w:rPr>
                <w:b/>
              </w:rPr>
            </w:pPr>
            <w:r w:rsidRPr="0003498C">
              <w:rPr>
                <w:b/>
              </w:rPr>
              <w:t>rozsah</w:t>
            </w:r>
          </w:p>
        </w:tc>
      </w:tr>
      <w:tr w:rsidR="00B343F2" w:rsidRPr="0003498C" w14:paraId="2DE5DA2E" w14:textId="77777777" w:rsidTr="00B343F2">
        <w:tc>
          <w:tcPr>
            <w:tcW w:w="5703" w:type="dxa"/>
            <w:gridSpan w:val="5"/>
          </w:tcPr>
          <w:p w14:paraId="3AC745D6" w14:textId="77777777" w:rsidR="00B343F2" w:rsidRPr="0003498C" w:rsidRDefault="00B343F2" w:rsidP="00454E89">
            <w:pPr>
              <w:jc w:val="both"/>
            </w:pPr>
          </w:p>
        </w:tc>
        <w:tc>
          <w:tcPr>
            <w:tcW w:w="1703" w:type="dxa"/>
            <w:gridSpan w:val="2"/>
          </w:tcPr>
          <w:p w14:paraId="09CF0547" w14:textId="77777777" w:rsidR="00B343F2" w:rsidRPr="0003498C" w:rsidRDefault="00B343F2" w:rsidP="00454E89">
            <w:pPr>
              <w:jc w:val="both"/>
            </w:pPr>
          </w:p>
        </w:tc>
        <w:tc>
          <w:tcPr>
            <w:tcW w:w="2096" w:type="dxa"/>
            <w:gridSpan w:val="4"/>
          </w:tcPr>
          <w:p w14:paraId="660A22CC" w14:textId="77777777" w:rsidR="00B343F2" w:rsidRPr="0003498C" w:rsidRDefault="00B343F2" w:rsidP="00454E89">
            <w:pPr>
              <w:jc w:val="both"/>
            </w:pPr>
          </w:p>
        </w:tc>
      </w:tr>
      <w:tr w:rsidR="00B343F2" w:rsidRPr="0003498C" w14:paraId="3FF20E25" w14:textId="77777777" w:rsidTr="00B343F2">
        <w:tc>
          <w:tcPr>
            <w:tcW w:w="9503" w:type="dxa"/>
            <w:gridSpan w:val="11"/>
            <w:shd w:val="clear" w:color="auto" w:fill="F7CAAC"/>
          </w:tcPr>
          <w:p w14:paraId="65EFEA07" w14:textId="77777777" w:rsidR="00B343F2" w:rsidRPr="0003498C" w:rsidRDefault="00B343F2" w:rsidP="00454E89">
            <w:pPr>
              <w:jc w:val="both"/>
            </w:pPr>
            <w:r w:rsidRPr="0003498C">
              <w:rPr>
                <w:b/>
              </w:rPr>
              <w:t>Předměty příslušného studijního programu a způsob zapojení do jejich výuky, příp. další zapojení do uskutečňování studijního programu</w:t>
            </w:r>
          </w:p>
        </w:tc>
      </w:tr>
      <w:tr w:rsidR="00B343F2" w:rsidRPr="00291140" w14:paraId="0912D4B8" w14:textId="77777777" w:rsidTr="00B343F2">
        <w:trPr>
          <w:trHeight w:val="324"/>
        </w:trPr>
        <w:tc>
          <w:tcPr>
            <w:tcW w:w="9503" w:type="dxa"/>
            <w:gridSpan w:val="11"/>
            <w:tcBorders>
              <w:top w:val="nil"/>
            </w:tcBorders>
          </w:tcPr>
          <w:p w14:paraId="44158818" w14:textId="4FBE7FFD" w:rsidR="00B343F2" w:rsidRPr="00291140" w:rsidRDefault="00B343F2" w:rsidP="006C5864">
            <w:pPr>
              <w:jc w:val="both"/>
            </w:pPr>
            <w:r w:rsidRPr="00291140">
              <w:t>Robotická pracoviště</w:t>
            </w:r>
            <w:r w:rsidR="006C5864">
              <w:t xml:space="preserve"> – garant, </w:t>
            </w:r>
            <w:r w:rsidRPr="00291140">
              <w:t>přednáš</w:t>
            </w:r>
            <w:r w:rsidR="006C5864">
              <w:t>ející 100%</w:t>
            </w:r>
          </w:p>
        </w:tc>
      </w:tr>
      <w:tr w:rsidR="00B343F2" w:rsidRPr="0003498C" w14:paraId="233A76AE" w14:textId="77777777" w:rsidTr="00B343F2">
        <w:tc>
          <w:tcPr>
            <w:tcW w:w="9503" w:type="dxa"/>
            <w:gridSpan w:val="11"/>
            <w:shd w:val="clear" w:color="auto" w:fill="F7CAAC"/>
          </w:tcPr>
          <w:p w14:paraId="32773BB6" w14:textId="77777777" w:rsidR="00B343F2" w:rsidRPr="0003498C" w:rsidRDefault="00B343F2" w:rsidP="00454E89">
            <w:pPr>
              <w:jc w:val="both"/>
            </w:pPr>
            <w:r w:rsidRPr="0003498C">
              <w:rPr>
                <w:b/>
              </w:rPr>
              <w:t xml:space="preserve">Údaje o vzdělání na VŠ </w:t>
            </w:r>
          </w:p>
        </w:tc>
      </w:tr>
      <w:tr w:rsidR="00B343F2" w:rsidRPr="0003498C" w14:paraId="428C70F7" w14:textId="77777777" w:rsidTr="00B343F2">
        <w:trPr>
          <w:trHeight w:val="745"/>
        </w:trPr>
        <w:tc>
          <w:tcPr>
            <w:tcW w:w="9503"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9"/>
              <w:gridCol w:w="8363"/>
            </w:tblGrid>
            <w:tr w:rsidR="00B343F2" w14:paraId="695AECB0" w14:textId="77777777" w:rsidTr="00454E89">
              <w:tc>
                <w:tcPr>
                  <w:tcW w:w="1319" w:type="dxa"/>
                </w:tcPr>
                <w:p w14:paraId="14E7C895" w14:textId="77777777" w:rsidR="00B343F2" w:rsidRDefault="00B343F2" w:rsidP="00454E89">
                  <w:pPr>
                    <w:jc w:val="both"/>
                    <w:rPr>
                      <w:sz w:val="20"/>
                      <w:szCs w:val="20"/>
                    </w:rPr>
                  </w:pPr>
                  <w:r w:rsidRPr="00291140">
                    <w:rPr>
                      <w:sz w:val="20"/>
                      <w:szCs w:val="20"/>
                    </w:rPr>
                    <w:t>1969-1974</w:t>
                  </w:r>
                </w:p>
              </w:tc>
              <w:tc>
                <w:tcPr>
                  <w:tcW w:w="8363" w:type="dxa"/>
                </w:tcPr>
                <w:p w14:paraId="1B06A7AA" w14:textId="77777777" w:rsidR="00B343F2" w:rsidRDefault="00B343F2" w:rsidP="00454E89">
                  <w:pPr>
                    <w:jc w:val="both"/>
                    <w:rPr>
                      <w:sz w:val="20"/>
                      <w:szCs w:val="20"/>
                    </w:rPr>
                  </w:pPr>
                  <w:r w:rsidRPr="00291140">
                    <w:rPr>
                      <w:sz w:val="20"/>
                      <w:szCs w:val="20"/>
                    </w:rPr>
                    <w:t>Vysoká Škola Dopravní Žilina, obor Elektrická trakce a energetika v dopravě (Ing.)</w:t>
                  </w:r>
                </w:p>
              </w:tc>
            </w:tr>
            <w:tr w:rsidR="00B343F2" w14:paraId="6BB7DC20" w14:textId="77777777" w:rsidTr="00454E89">
              <w:tc>
                <w:tcPr>
                  <w:tcW w:w="1319" w:type="dxa"/>
                </w:tcPr>
                <w:p w14:paraId="60370429" w14:textId="77777777" w:rsidR="00B343F2" w:rsidRDefault="00B343F2" w:rsidP="00454E89">
                  <w:pPr>
                    <w:jc w:val="both"/>
                    <w:rPr>
                      <w:sz w:val="20"/>
                      <w:szCs w:val="20"/>
                    </w:rPr>
                  </w:pPr>
                  <w:r w:rsidRPr="00291140">
                    <w:rPr>
                      <w:sz w:val="20"/>
                      <w:szCs w:val="20"/>
                    </w:rPr>
                    <w:t>1975-1982</w:t>
                  </w:r>
                </w:p>
              </w:tc>
              <w:tc>
                <w:tcPr>
                  <w:tcW w:w="8363" w:type="dxa"/>
                </w:tcPr>
                <w:p w14:paraId="39A78C23" w14:textId="77777777" w:rsidR="00B343F2" w:rsidRDefault="00B343F2" w:rsidP="00454E89">
                  <w:pPr>
                    <w:jc w:val="both"/>
                    <w:rPr>
                      <w:sz w:val="20"/>
                      <w:szCs w:val="20"/>
                    </w:rPr>
                  </w:pPr>
                  <w:r w:rsidRPr="00291140">
                    <w:rPr>
                      <w:sz w:val="20"/>
                      <w:szCs w:val="20"/>
                    </w:rPr>
                    <w:t>Universita J. E. Purkyně (dnes Masarykova universita) v Brně, obor Teorie systémů, matematická informatika a numerická matematika, (RNDr.)</w:t>
                  </w:r>
                </w:p>
              </w:tc>
            </w:tr>
            <w:tr w:rsidR="00B343F2" w14:paraId="2DAFD046" w14:textId="77777777" w:rsidTr="00454E89">
              <w:tc>
                <w:tcPr>
                  <w:tcW w:w="1319" w:type="dxa"/>
                </w:tcPr>
                <w:p w14:paraId="0784A76C" w14:textId="77777777" w:rsidR="00B343F2" w:rsidRDefault="00B343F2" w:rsidP="00454E89">
                  <w:pPr>
                    <w:jc w:val="both"/>
                    <w:rPr>
                      <w:sz w:val="20"/>
                      <w:szCs w:val="20"/>
                    </w:rPr>
                  </w:pPr>
                  <w:r w:rsidRPr="00291140">
                    <w:rPr>
                      <w:sz w:val="20"/>
                      <w:szCs w:val="20"/>
                    </w:rPr>
                    <w:t>1985-1988</w:t>
                  </w:r>
                </w:p>
              </w:tc>
              <w:tc>
                <w:tcPr>
                  <w:tcW w:w="8363" w:type="dxa"/>
                </w:tcPr>
                <w:p w14:paraId="07178E03" w14:textId="77777777" w:rsidR="00B343F2" w:rsidRDefault="00B343F2" w:rsidP="00454E89">
                  <w:pPr>
                    <w:ind w:left="1456" w:hanging="1456"/>
                    <w:jc w:val="both"/>
                    <w:rPr>
                      <w:sz w:val="20"/>
                      <w:szCs w:val="20"/>
                    </w:rPr>
                  </w:pPr>
                  <w:r w:rsidRPr="00291140">
                    <w:rPr>
                      <w:sz w:val="20"/>
                      <w:szCs w:val="20"/>
                    </w:rPr>
                    <w:t>Vysoká Škola Dopravy a Spojov Žilina, Obor: Elektrické pohony (CSc.)</w:t>
                  </w:r>
                </w:p>
              </w:tc>
            </w:tr>
          </w:tbl>
          <w:p w14:paraId="4CD5D656" w14:textId="77777777" w:rsidR="00B343F2" w:rsidRPr="0003498C" w:rsidRDefault="00B343F2" w:rsidP="00454E89">
            <w:pPr>
              <w:ind w:left="1456" w:hanging="1456"/>
              <w:jc w:val="both"/>
              <w:rPr>
                <w:b/>
              </w:rPr>
            </w:pPr>
          </w:p>
        </w:tc>
      </w:tr>
      <w:tr w:rsidR="00B343F2" w:rsidRPr="0003498C" w14:paraId="6388DA1F" w14:textId="77777777" w:rsidTr="00B343F2">
        <w:tc>
          <w:tcPr>
            <w:tcW w:w="9503" w:type="dxa"/>
            <w:gridSpan w:val="11"/>
            <w:shd w:val="clear" w:color="auto" w:fill="F7CAAC"/>
          </w:tcPr>
          <w:p w14:paraId="20D697C3" w14:textId="77777777" w:rsidR="00B343F2" w:rsidRPr="0003498C" w:rsidRDefault="00B343F2" w:rsidP="00454E89">
            <w:pPr>
              <w:jc w:val="both"/>
              <w:rPr>
                <w:b/>
              </w:rPr>
            </w:pPr>
            <w:r w:rsidRPr="0003498C">
              <w:rPr>
                <w:b/>
              </w:rPr>
              <w:t>Údaje o odborném působení od absolvování VŠ</w:t>
            </w:r>
          </w:p>
        </w:tc>
      </w:tr>
      <w:tr w:rsidR="00B343F2" w:rsidRPr="0003498C" w14:paraId="24B15A6C" w14:textId="77777777" w:rsidTr="00B343F2">
        <w:trPr>
          <w:trHeight w:val="605"/>
        </w:trPr>
        <w:tc>
          <w:tcPr>
            <w:tcW w:w="9503" w:type="dxa"/>
            <w:gridSpan w:val="11"/>
          </w:tcPr>
          <w:tbl>
            <w:tblPr>
              <w:tblStyle w:val="Mkatabulky"/>
              <w:tblW w:w="9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89"/>
              <w:gridCol w:w="7229"/>
            </w:tblGrid>
            <w:tr w:rsidR="00B343F2" w14:paraId="73260B13" w14:textId="77777777" w:rsidTr="00B343F2">
              <w:tc>
                <w:tcPr>
                  <w:tcW w:w="2089" w:type="dxa"/>
                </w:tcPr>
                <w:p w14:paraId="1424BFA4" w14:textId="77777777" w:rsidR="00B343F2" w:rsidRDefault="00B343F2" w:rsidP="00454E89">
                  <w:pPr>
                    <w:jc w:val="both"/>
                    <w:rPr>
                      <w:sz w:val="20"/>
                      <w:szCs w:val="20"/>
                    </w:rPr>
                  </w:pPr>
                  <w:r w:rsidRPr="00535F56">
                    <w:rPr>
                      <w:sz w:val="20"/>
                      <w:szCs w:val="20"/>
                    </w:rPr>
                    <w:t>1974-1991</w:t>
                  </w:r>
                </w:p>
              </w:tc>
              <w:tc>
                <w:tcPr>
                  <w:tcW w:w="7229" w:type="dxa"/>
                </w:tcPr>
                <w:p w14:paraId="60D8AB07" w14:textId="77777777" w:rsidR="00B343F2" w:rsidRDefault="00B343F2" w:rsidP="00454E89">
                  <w:pPr>
                    <w:jc w:val="both"/>
                    <w:rPr>
                      <w:sz w:val="20"/>
                      <w:szCs w:val="20"/>
                    </w:rPr>
                  </w:pPr>
                  <w:r w:rsidRPr="00535F56">
                    <w:rPr>
                      <w:sz w:val="20"/>
                      <w:szCs w:val="20"/>
                    </w:rPr>
                    <w:t>Elektrotechnický výzkumný ústav (EVÚ) v Nové Dubnici- návrhář a systémový analytik el. pohony</w:t>
                  </w:r>
                </w:p>
              </w:tc>
            </w:tr>
            <w:tr w:rsidR="00B343F2" w14:paraId="4C9375AA" w14:textId="77777777" w:rsidTr="00B343F2">
              <w:tc>
                <w:tcPr>
                  <w:tcW w:w="2089" w:type="dxa"/>
                </w:tcPr>
                <w:p w14:paraId="1583C873" w14:textId="77777777" w:rsidR="00B343F2" w:rsidRDefault="00B343F2" w:rsidP="00454E89">
                  <w:pPr>
                    <w:jc w:val="both"/>
                    <w:rPr>
                      <w:sz w:val="20"/>
                      <w:szCs w:val="20"/>
                    </w:rPr>
                  </w:pPr>
                  <w:r w:rsidRPr="00535F56">
                    <w:rPr>
                      <w:sz w:val="20"/>
                      <w:szCs w:val="20"/>
                    </w:rPr>
                    <w:t>1993-1996</w:t>
                  </w:r>
                </w:p>
              </w:tc>
              <w:tc>
                <w:tcPr>
                  <w:tcW w:w="7229" w:type="dxa"/>
                </w:tcPr>
                <w:p w14:paraId="7BAD90A8" w14:textId="06D2E4B4" w:rsidR="00B343F2" w:rsidRDefault="00B343F2" w:rsidP="00454E89">
                  <w:pPr>
                    <w:jc w:val="both"/>
                    <w:rPr>
                      <w:sz w:val="20"/>
                      <w:szCs w:val="20"/>
                    </w:rPr>
                  </w:pPr>
                  <w:r w:rsidRPr="00535F56">
                    <w:rPr>
                      <w:sz w:val="20"/>
                      <w:szCs w:val="20"/>
                    </w:rPr>
                    <w:t>Elektrotechnický výzkumný a projektový ústav v Nové Dubnici (EVPÚ a.s.) měření, deduktivní a induktivní identifikace pohybového subsystému zbraňového systému (věže) objektů</w:t>
                  </w:r>
                  <w:r>
                    <w:rPr>
                      <w:sz w:val="20"/>
                      <w:szCs w:val="20"/>
                    </w:rPr>
                    <w:t xml:space="preserve"> speciální techniky (T-72). SŘP</w:t>
                  </w:r>
                </w:p>
              </w:tc>
            </w:tr>
            <w:tr w:rsidR="00B343F2" w14:paraId="26CABD13" w14:textId="77777777" w:rsidTr="00B343F2">
              <w:tc>
                <w:tcPr>
                  <w:tcW w:w="2089" w:type="dxa"/>
                </w:tcPr>
                <w:p w14:paraId="5015E5AE" w14:textId="77777777" w:rsidR="00B343F2" w:rsidRDefault="00B343F2" w:rsidP="00454E89">
                  <w:pPr>
                    <w:jc w:val="both"/>
                    <w:rPr>
                      <w:sz w:val="20"/>
                      <w:szCs w:val="20"/>
                    </w:rPr>
                  </w:pPr>
                  <w:r w:rsidRPr="00535F56">
                    <w:rPr>
                      <w:sz w:val="20"/>
                      <w:szCs w:val="20"/>
                    </w:rPr>
                    <w:t>1996-1997</w:t>
                  </w:r>
                </w:p>
              </w:tc>
              <w:tc>
                <w:tcPr>
                  <w:tcW w:w="7229" w:type="dxa"/>
                </w:tcPr>
                <w:p w14:paraId="731925C4" w14:textId="77777777" w:rsidR="00B343F2" w:rsidRDefault="00B343F2" w:rsidP="00454E89">
                  <w:pPr>
                    <w:jc w:val="both"/>
                    <w:rPr>
                      <w:sz w:val="20"/>
                      <w:szCs w:val="20"/>
                    </w:rPr>
                  </w:pPr>
                  <w:r w:rsidRPr="00535F56">
                    <w:rPr>
                      <w:sz w:val="20"/>
                      <w:szCs w:val="20"/>
                    </w:rPr>
                    <w:t>PSP a.s. Přerov, technický expert pro modernizaci SŘP tanku T-72</w:t>
                  </w:r>
                </w:p>
              </w:tc>
            </w:tr>
            <w:tr w:rsidR="00B343F2" w14:paraId="4C0A2335" w14:textId="77777777" w:rsidTr="00B343F2">
              <w:tc>
                <w:tcPr>
                  <w:tcW w:w="2089" w:type="dxa"/>
                </w:tcPr>
                <w:p w14:paraId="4AC458E5" w14:textId="77777777" w:rsidR="00B343F2" w:rsidRDefault="00B343F2" w:rsidP="00454E89">
                  <w:pPr>
                    <w:jc w:val="both"/>
                    <w:rPr>
                      <w:sz w:val="20"/>
                      <w:szCs w:val="20"/>
                    </w:rPr>
                  </w:pPr>
                  <w:r w:rsidRPr="00535F56">
                    <w:rPr>
                      <w:sz w:val="20"/>
                      <w:szCs w:val="20"/>
                    </w:rPr>
                    <w:t>1998</w:t>
                  </w:r>
                </w:p>
              </w:tc>
              <w:tc>
                <w:tcPr>
                  <w:tcW w:w="7229" w:type="dxa"/>
                </w:tcPr>
                <w:p w14:paraId="69931E9C" w14:textId="77777777" w:rsidR="00B343F2" w:rsidRDefault="00B343F2" w:rsidP="00454E89">
                  <w:pPr>
                    <w:jc w:val="both"/>
                    <w:rPr>
                      <w:sz w:val="20"/>
                      <w:szCs w:val="20"/>
                    </w:rPr>
                  </w:pPr>
                  <w:r w:rsidRPr="00535F56">
                    <w:rPr>
                      <w:sz w:val="20"/>
                      <w:szCs w:val="20"/>
                    </w:rPr>
                    <w:t>Univerzita A. Dubčeka v Trenčíně, proděkanem pro vědu a výzkum, vedoucí katedry mechatronických systémů</w:t>
                  </w:r>
                </w:p>
              </w:tc>
            </w:tr>
            <w:tr w:rsidR="00B343F2" w14:paraId="227A7D76" w14:textId="77777777" w:rsidTr="00B343F2">
              <w:tc>
                <w:tcPr>
                  <w:tcW w:w="2089" w:type="dxa"/>
                </w:tcPr>
                <w:p w14:paraId="3BF58E9B" w14:textId="77777777" w:rsidR="00B343F2" w:rsidRDefault="00B343F2" w:rsidP="00454E89">
                  <w:pPr>
                    <w:jc w:val="both"/>
                    <w:rPr>
                      <w:sz w:val="20"/>
                      <w:szCs w:val="20"/>
                    </w:rPr>
                  </w:pPr>
                  <w:r w:rsidRPr="00535F56">
                    <w:rPr>
                      <w:sz w:val="20"/>
                      <w:szCs w:val="20"/>
                    </w:rPr>
                    <w:t>1999</w:t>
                  </w:r>
                </w:p>
              </w:tc>
              <w:tc>
                <w:tcPr>
                  <w:tcW w:w="7229" w:type="dxa"/>
                </w:tcPr>
                <w:p w14:paraId="566CAECB" w14:textId="77777777" w:rsidR="00B343F2" w:rsidRDefault="00B343F2" w:rsidP="00454E89">
                  <w:pPr>
                    <w:jc w:val="both"/>
                    <w:rPr>
                      <w:sz w:val="20"/>
                      <w:szCs w:val="20"/>
                    </w:rPr>
                  </w:pPr>
                  <w:r w:rsidRPr="00535F56">
                    <w:rPr>
                      <w:sz w:val="20"/>
                      <w:szCs w:val="20"/>
                    </w:rPr>
                    <w:t>PSP Bohemia a.s. Praha, modernizace SŘP tanku T-72</w:t>
                  </w:r>
                </w:p>
              </w:tc>
            </w:tr>
            <w:tr w:rsidR="00B343F2" w14:paraId="6A34AA99" w14:textId="77777777" w:rsidTr="00B343F2">
              <w:tc>
                <w:tcPr>
                  <w:tcW w:w="2089" w:type="dxa"/>
                </w:tcPr>
                <w:p w14:paraId="502BD7EE" w14:textId="77777777" w:rsidR="00B343F2" w:rsidRDefault="00B343F2" w:rsidP="00454E89">
                  <w:pPr>
                    <w:jc w:val="both"/>
                    <w:rPr>
                      <w:sz w:val="20"/>
                      <w:szCs w:val="20"/>
                    </w:rPr>
                  </w:pPr>
                  <w:r w:rsidRPr="00535F56">
                    <w:rPr>
                      <w:sz w:val="20"/>
                      <w:szCs w:val="20"/>
                    </w:rPr>
                    <w:t>1999-31. 1. 2008</w:t>
                  </w:r>
                </w:p>
              </w:tc>
              <w:tc>
                <w:tcPr>
                  <w:tcW w:w="7229" w:type="dxa"/>
                </w:tcPr>
                <w:p w14:paraId="3D07AAEA" w14:textId="77777777" w:rsidR="00B343F2" w:rsidRDefault="00B343F2" w:rsidP="00454E89">
                  <w:pPr>
                    <w:ind w:left="1456" w:hanging="1456"/>
                    <w:jc w:val="both"/>
                    <w:rPr>
                      <w:sz w:val="20"/>
                      <w:szCs w:val="20"/>
                    </w:rPr>
                  </w:pPr>
                  <w:r w:rsidRPr="00535F56">
                    <w:rPr>
                      <w:sz w:val="20"/>
                      <w:szCs w:val="20"/>
                    </w:rPr>
                    <w:t>Atrey Praha, technický expert firmy Galileo Avionica, It.</w:t>
                  </w:r>
                </w:p>
              </w:tc>
            </w:tr>
            <w:tr w:rsidR="00B343F2" w14:paraId="5027BDC2" w14:textId="77777777" w:rsidTr="00B343F2">
              <w:tc>
                <w:tcPr>
                  <w:tcW w:w="2089" w:type="dxa"/>
                </w:tcPr>
                <w:p w14:paraId="01819663" w14:textId="77777777" w:rsidR="00B343F2" w:rsidRDefault="00B343F2" w:rsidP="00454E89">
                  <w:pPr>
                    <w:jc w:val="both"/>
                    <w:rPr>
                      <w:sz w:val="20"/>
                      <w:szCs w:val="20"/>
                    </w:rPr>
                  </w:pPr>
                  <w:r w:rsidRPr="00535F56">
                    <w:rPr>
                      <w:sz w:val="20"/>
                      <w:szCs w:val="20"/>
                    </w:rPr>
                    <w:t>1.</w:t>
                  </w:r>
                  <w:r>
                    <w:rPr>
                      <w:sz w:val="20"/>
                      <w:szCs w:val="20"/>
                    </w:rPr>
                    <w:t xml:space="preserve"> </w:t>
                  </w:r>
                  <w:r w:rsidRPr="00535F56">
                    <w:rPr>
                      <w:sz w:val="20"/>
                      <w:szCs w:val="20"/>
                    </w:rPr>
                    <w:t>2.</w:t>
                  </w:r>
                  <w:r>
                    <w:rPr>
                      <w:sz w:val="20"/>
                      <w:szCs w:val="20"/>
                    </w:rPr>
                    <w:t xml:space="preserve"> </w:t>
                  </w:r>
                  <w:r w:rsidRPr="00535F56">
                    <w:rPr>
                      <w:sz w:val="20"/>
                      <w:szCs w:val="20"/>
                    </w:rPr>
                    <w:t>2008-30. 11. 2011</w:t>
                  </w:r>
                </w:p>
              </w:tc>
              <w:tc>
                <w:tcPr>
                  <w:tcW w:w="7229" w:type="dxa"/>
                </w:tcPr>
                <w:p w14:paraId="63730F88" w14:textId="77777777" w:rsidR="00B343F2" w:rsidRDefault="00B343F2" w:rsidP="00454E89">
                  <w:pPr>
                    <w:jc w:val="both"/>
                    <w:rPr>
                      <w:sz w:val="20"/>
                      <w:szCs w:val="20"/>
                    </w:rPr>
                  </w:pPr>
                  <w:r w:rsidRPr="00535F56">
                    <w:rPr>
                      <w:sz w:val="20"/>
                      <w:szCs w:val="20"/>
                    </w:rPr>
                    <w:t>Vysoká škola logistiky o.p.s. v Přerově, prorektor pro výuku</w:t>
                  </w:r>
                </w:p>
              </w:tc>
            </w:tr>
            <w:tr w:rsidR="00B343F2" w14:paraId="0BCBFE14" w14:textId="77777777" w:rsidTr="00B343F2">
              <w:tc>
                <w:tcPr>
                  <w:tcW w:w="2089" w:type="dxa"/>
                </w:tcPr>
                <w:p w14:paraId="1FA78941" w14:textId="77777777" w:rsidR="00B343F2" w:rsidRDefault="00B343F2" w:rsidP="00454E89">
                  <w:pPr>
                    <w:jc w:val="both"/>
                    <w:rPr>
                      <w:sz w:val="20"/>
                      <w:szCs w:val="20"/>
                    </w:rPr>
                  </w:pPr>
                  <w:r w:rsidRPr="00535F56">
                    <w:rPr>
                      <w:sz w:val="20"/>
                      <w:szCs w:val="20"/>
                    </w:rPr>
                    <w:t>1.</w:t>
                  </w:r>
                  <w:r>
                    <w:rPr>
                      <w:sz w:val="20"/>
                      <w:szCs w:val="20"/>
                    </w:rPr>
                    <w:t xml:space="preserve"> </w:t>
                  </w:r>
                  <w:r w:rsidRPr="00535F56">
                    <w:rPr>
                      <w:sz w:val="20"/>
                      <w:szCs w:val="20"/>
                    </w:rPr>
                    <w:t>3.</w:t>
                  </w:r>
                  <w:r>
                    <w:rPr>
                      <w:sz w:val="20"/>
                      <w:szCs w:val="20"/>
                    </w:rPr>
                    <w:t xml:space="preserve"> </w:t>
                  </w:r>
                  <w:r w:rsidRPr="00535F56">
                    <w:rPr>
                      <w:sz w:val="20"/>
                      <w:szCs w:val="20"/>
                    </w:rPr>
                    <w:t>2007–dosud</w:t>
                  </w:r>
                </w:p>
              </w:tc>
              <w:tc>
                <w:tcPr>
                  <w:tcW w:w="7229" w:type="dxa"/>
                </w:tcPr>
                <w:p w14:paraId="79494AEA" w14:textId="77777777" w:rsidR="00B343F2" w:rsidRDefault="00B343F2" w:rsidP="00454E89">
                  <w:pPr>
                    <w:jc w:val="both"/>
                    <w:rPr>
                      <w:sz w:val="20"/>
                      <w:szCs w:val="20"/>
                    </w:rPr>
                  </w:pPr>
                  <w:r w:rsidRPr="00535F56">
                    <w:rPr>
                      <w:sz w:val="20"/>
                      <w:szCs w:val="20"/>
                    </w:rPr>
                    <w:t xml:space="preserve">Univerzita T. Bati Zlín, Fakulta aplikované informatiky, Ústav automatizace a řídící </w:t>
                  </w:r>
                  <w:r>
                    <w:rPr>
                      <w:sz w:val="20"/>
                      <w:szCs w:val="20"/>
                    </w:rPr>
                    <w:t>techniky, docent</w:t>
                  </w:r>
                </w:p>
              </w:tc>
            </w:tr>
          </w:tbl>
          <w:p w14:paraId="2BDEFD8A" w14:textId="77777777" w:rsidR="00B343F2" w:rsidRPr="0003498C" w:rsidRDefault="00B343F2" w:rsidP="00454E89">
            <w:pPr>
              <w:ind w:left="1031" w:hanging="1031"/>
              <w:jc w:val="both"/>
            </w:pPr>
          </w:p>
        </w:tc>
      </w:tr>
      <w:tr w:rsidR="00B343F2" w:rsidRPr="0003498C" w14:paraId="238A944A" w14:textId="77777777" w:rsidTr="00B343F2">
        <w:trPr>
          <w:trHeight w:val="344"/>
        </w:trPr>
        <w:tc>
          <w:tcPr>
            <w:tcW w:w="9503" w:type="dxa"/>
            <w:gridSpan w:val="11"/>
            <w:shd w:val="clear" w:color="auto" w:fill="F7CAAC"/>
          </w:tcPr>
          <w:p w14:paraId="42E6990E" w14:textId="77777777" w:rsidR="00B343F2" w:rsidRPr="0003498C" w:rsidRDefault="00B343F2" w:rsidP="00454E89">
            <w:pPr>
              <w:jc w:val="both"/>
            </w:pPr>
            <w:r w:rsidRPr="0003498C">
              <w:rPr>
                <w:b/>
              </w:rPr>
              <w:t>Zkušenosti s vedením kvalifikačních a rigorózních prací</w:t>
            </w:r>
          </w:p>
        </w:tc>
      </w:tr>
      <w:tr w:rsidR="00B343F2" w:rsidRPr="0003498C" w14:paraId="52E87212" w14:textId="77777777" w:rsidTr="00B343F2">
        <w:trPr>
          <w:trHeight w:val="420"/>
        </w:trPr>
        <w:tc>
          <w:tcPr>
            <w:tcW w:w="9503" w:type="dxa"/>
            <w:gridSpan w:val="11"/>
          </w:tcPr>
          <w:p w14:paraId="1667AB6F" w14:textId="78C98FC5" w:rsidR="00B343F2" w:rsidRPr="00535F56" w:rsidRDefault="00B343F2" w:rsidP="00454E89">
            <w:pPr>
              <w:jc w:val="both"/>
            </w:pPr>
            <w:r w:rsidRPr="0003498C">
              <w:t>Počet v</w:t>
            </w:r>
            <w:r>
              <w:t>edených bakalářských prací – 5</w:t>
            </w:r>
          </w:p>
          <w:p w14:paraId="22287EEB" w14:textId="4180EE1F" w:rsidR="00B343F2" w:rsidRDefault="00B343F2" w:rsidP="00454E89">
            <w:pPr>
              <w:jc w:val="both"/>
            </w:pPr>
            <w:r w:rsidRPr="0003498C">
              <w:t>Počet</w:t>
            </w:r>
            <w:r>
              <w:t xml:space="preserve"> vedených diplomových prací – 5</w:t>
            </w:r>
          </w:p>
          <w:p w14:paraId="0699BCB0" w14:textId="77777777" w:rsidR="00B343F2" w:rsidRPr="0003498C" w:rsidRDefault="00B343F2" w:rsidP="00454E89">
            <w:pPr>
              <w:jc w:val="both"/>
            </w:pPr>
            <w:r w:rsidRPr="00535F56">
              <w:t>Vedení 2 studentů PhD studia v závěrečné fázi. P</w:t>
            </w:r>
            <w:r>
              <w:t>o</w:t>
            </w:r>
            <w:r w:rsidRPr="00535F56">
              <w:t xml:space="preserve"> doktorsk</w:t>
            </w:r>
            <w:r>
              <w:t>é</w:t>
            </w:r>
            <w:r w:rsidRPr="00535F56">
              <w:t xml:space="preserve"> SZZ</w:t>
            </w:r>
          </w:p>
        </w:tc>
      </w:tr>
      <w:tr w:rsidR="00B343F2" w:rsidRPr="0003498C" w14:paraId="7411414D" w14:textId="77777777" w:rsidTr="00B343F2">
        <w:trPr>
          <w:cantSplit/>
        </w:trPr>
        <w:tc>
          <w:tcPr>
            <w:tcW w:w="3347" w:type="dxa"/>
            <w:gridSpan w:val="2"/>
            <w:tcBorders>
              <w:top w:val="single" w:sz="12" w:space="0" w:color="auto"/>
            </w:tcBorders>
            <w:shd w:val="clear" w:color="auto" w:fill="F7CAAC"/>
          </w:tcPr>
          <w:p w14:paraId="3A6CF6FA" w14:textId="77777777" w:rsidR="00B343F2" w:rsidRPr="0003498C" w:rsidRDefault="00B343F2" w:rsidP="00454E8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014BB7E1" w14:textId="77777777" w:rsidR="00B343F2" w:rsidRPr="0003498C" w:rsidRDefault="00B343F2" w:rsidP="00454E89">
            <w:pPr>
              <w:jc w:val="both"/>
            </w:pPr>
            <w:r w:rsidRPr="0003498C">
              <w:rPr>
                <w:b/>
              </w:rPr>
              <w:t>Rok udělení hodnosti</w:t>
            </w:r>
          </w:p>
        </w:tc>
        <w:tc>
          <w:tcPr>
            <w:tcW w:w="1892" w:type="dxa"/>
            <w:gridSpan w:val="4"/>
            <w:tcBorders>
              <w:top w:val="single" w:sz="12" w:space="0" w:color="auto"/>
              <w:right w:val="single" w:sz="12" w:space="0" w:color="auto"/>
            </w:tcBorders>
            <w:shd w:val="clear" w:color="auto" w:fill="F7CAAC"/>
          </w:tcPr>
          <w:p w14:paraId="50D9EB29" w14:textId="77777777" w:rsidR="00B343F2" w:rsidRPr="0003498C" w:rsidRDefault="00B343F2" w:rsidP="00454E8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531F551E" w14:textId="77777777" w:rsidR="00B343F2" w:rsidRPr="0003498C" w:rsidRDefault="00B343F2" w:rsidP="00454E89">
            <w:pPr>
              <w:jc w:val="both"/>
              <w:rPr>
                <w:b/>
              </w:rPr>
            </w:pPr>
            <w:r w:rsidRPr="0003498C">
              <w:rPr>
                <w:b/>
              </w:rPr>
              <w:t>Ohlasy publikací</w:t>
            </w:r>
          </w:p>
        </w:tc>
      </w:tr>
      <w:tr w:rsidR="00B343F2" w:rsidRPr="0003498C" w14:paraId="3FD95975" w14:textId="77777777" w:rsidTr="00B343F2">
        <w:trPr>
          <w:cantSplit/>
        </w:trPr>
        <w:tc>
          <w:tcPr>
            <w:tcW w:w="3347" w:type="dxa"/>
            <w:gridSpan w:val="2"/>
          </w:tcPr>
          <w:p w14:paraId="55032C45" w14:textId="77777777" w:rsidR="00B343F2" w:rsidRPr="00291140" w:rsidRDefault="00B343F2" w:rsidP="00454E89">
            <w:r w:rsidRPr="00291140">
              <w:t>Elektrická trakce a el. pohony</w:t>
            </w:r>
          </w:p>
        </w:tc>
        <w:tc>
          <w:tcPr>
            <w:tcW w:w="2245" w:type="dxa"/>
            <w:gridSpan w:val="2"/>
          </w:tcPr>
          <w:p w14:paraId="75C6324C" w14:textId="77777777" w:rsidR="00B343F2" w:rsidRPr="00291140" w:rsidRDefault="00B343F2" w:rsidP="00454E89">
            <w:r w:rsidRPr="00291140">
              <w:t>1997</w:t>
            </w:r>
          </w:p>
        </w:tc>
        <w:tc>
          <w:tcPr>
            <w:tcW w:w="1892" w:type="dxa"/>
            <w:gridSpan w:val="4"/>
            <w:tcBorders>
              <w:right w:val="single" w:sz="12" w:space="0" w:color="auto"/>
            </w:tcBorders>
          </w:tcPr>
          <w:p w14:paraId="4F8488A4" w14:textId="77777777" w:rsidR="00B343F2" w:rsidRPr="00291140" w:rsidRDefault="00B343F2" w:rsidP="00454E89">
            <w:r w:rsidRPr="00291140">
              <w:t>Žilinská univerzita v Žilině</w:t>
            </w:r>
          </w:p>
        </w:tc>
        <w:tc>
          <w:tcPr>
            <w:tcW w:w="632" w:type="dxa"/>
            <w:tcBorders>
              <w:left w:val="single" w:sz="12" w:space="0" w:color="auto"/>
            </w:tcBorders>
            <w:shd w:val="clear" w:color="auto" w:fill="F7CAAC"/>
          </w:tcPr>
          <w:p w14:paraId="2A7ADF4F" w14:textId="77777777" w:rsidR="00B343F2" w:rsidRPr="0003498C" w:rsidRDefault="00B343F2" w:rsidP="00454E89">
            <w:pPr>
              <w:jc w:val="both"/>
            </w:pPr>
            <w:r w:rsidRPr="0003498C">
              <w:rPr>
                <w:b/>
              </w:rPr>
              <w:t>WOS</w:t>
            </w:r>
          </w:p>
        </w:tc>
        <w:tc>
          <w:tcPr>
            <w:tcW w:w="693" w:type="dxa"/>
            <w:shd w:val="clear" w:color="auto" w:fill="F7CAAC"/>
          </w:tcPr>
          <w:p w14:paraId="46D5AA79" w14:textId="77777777" w:rsidR="00B343F2" w:rsidRPr="0003498C" w:rsidRDefault="00B343F2" w:rsidP="00454E89">
            <w:pPr>
              <w:jc w:val="both"/>
              <w:rPr>
                <w:sz w:val="18"/>
              </w:rPr>
            </w:pPr>
            <w:r w:rsidRPr="0003498C">
              <w:rPr>
                <w:b/>
                <w:sz w:val="18"/>
              </w:rPr>
              <w:t>Scopus</w:t>
            </w:r>
          </w:p>
        </w:tc>
        <w:tc>
          <w:tcPr>
            <w:tcW w:w="694" w:type="dxa"/>
            <w:shd w:val="clear" w:color="auto" w:fill="F7CAAC"/>
          </w:tcPr>
          <w:p w14:paraId="0DF9B675" w14:textId="77777777" w:rsidR="00B343F2" w:rsidRPr="0003498C" w:rsidRDefault="00B343F2" w:rsidP="00454E89">
            <w:pPr>
              <w:jc w:val="both"/>
            </w:pPr>
            <w:r w:rsidRPr="0003498C">
              <w:rPr>
                <w:b/>
                <w:sz w:val="18"/>
              </w:rPr>
              <w:t>ostatní</w:t>
            </w:r>
          </w:p>
        </w:tc>
      </w:tr>
      <w:tr w:rsidR="00B343F2" w:rsidRPr="0003498C" w14:paraId="4FE799BD" w14:textId="77777777" w:rsidTr="00B343F2">
        <w:trPr>
          <w:cantSplit/>
          <w:trHeight w:val="70"/>
        </w:trPr>
        <w:tc>
          <w:tcPr>
            <w:tcW w:w="3347" w:type="dxa"/>
            <w:gridSpan w:val="2"/>
            <w:shd w:val="clear" w:color="auto" w:fill="F7CAAC"/>
          </w:tcPr>
          <w:p w14:paraId="1049A4C4" w14:textId="77777777" w:rsidR="00B343F2" w:rsidRPr="0003498C" w:rsidRDefault="00B343F2" w:rsidP="00454E89">
            <w:pPr>
              <w:jc w:val="both"/>
            </w:pPr>
            <w:r w:rsidRPr="0003498C">
              <w:rPr>
                <w:b/>
              </w:rPr>
              <w:t>Obor jmenovacího řízení</w:t>
            </w:r>
          </w:p>
        </w:tc>
        <w:tc>
          <w:tcPr>
            <w:tcW w:w="2245" w:type="dxa"/>
            <w:gridSpan w:val="2"/>
            <w:shd w:val="clear" w:color="auto" w:fill="F7CAAC"/>
          </w:tcPr>
          <w:p w14:paraId="74429CB6" w14:textId="77777777" w:rsidR="00B343F2" w:rsidRPr="0003498C" w:rsidRDefault="00B343F2" w:rsidP="00454E89">
            <w:pPr>
              <w:jc w:val="both"/>
            </w:pPr>
            <w:r w:rsidRPr="0003498C">
              <w:rPr>
                <w:b/>
              </w:rPr>
              <w:t>Rok udělení hodnosti</w:t>
            </w:r>
          </w:p>
        </w:tc>
        <w:tc>
          <w:tcPr>
            <w:tcW w:w="1892" w:type="dxa"/>
            <w:gridSpan w:val="4"/>
            <w:tcBorders>
              <w:right w:val="single" w:sz="12" w:space="0" w:color="auto"/>
            </w:tcBorders>
            <w:shd w:val="clear" w:color="auto" w:fill="F7CAAC"/>
          </w:tcPr>
          <w:p w14:paraId="3A82E415" w14:textId="77777777" w:rsidR="00B343F2" w:rsidRPr="0003498C" w:rsidRDefault="00B343F2" w:rsidP="00454E89">
            <w:pPr>
              <w:jc w:val="both"/>
            </w:pPr>
            <w:r w:rsidRPr="0003498C">
              <w:rPr>
                <w:b/>
              </w:rPr>
              <w:t>Řízení konáno na VŠ</w:t>
            </w:r>
          </w:p>
        </w:tc>
        <w:tc>
          <w:tcPr>
            <w:tcW w:w="632" w:type="dxa"/>
            <w:vMerge w:val="restart"/>
            <w:tcBorders>
              <w:left w:val="single" w:sz="12" w:space="0" w:color="auto"/>
            </w:tcBorders>
          </w:tcPr>
          <w:p w14:paraId="4A74DE1C" w14:textId="77777777" w:rsidR="00B343F2" w:rsidRPr="003B5737" w:rsidRDefault="00B343F2" w:rsidP="00454E89">
            <w:r>
              <w:t>2</w:t>
            </w:r>
          </w:p>
        </w:tc>
        <w:tc>
          <w:tcPr>
            <w:tcW w:w="693" w:type="dxa"/>
            <w:vMerge w:val="restart"/>
          </w:tcPr>
          <w:p w14:paraId="0079A1E8" w14:textId="77777777" w:rsidR="00B343F2" w:rsidRPr="003B5737" w:rsidRDefault="00B343F2" w:rsidP="00454E89">
            <w:r>
              <w:t>8</w:t>
            </w:r>
          </w:p>
        </w:tc>
        <w:tc>
          <w:tcPr>
            <w:tcW w:w="694" w:type="dxa"/>
            <w:vMerge w:val="restart"/>
          </w:tcPr>
          <w:p w14:paraId="5544EA91" w14:textId="77777777" w:rsidR="00B343F2" w:rsidRPr="0003498C" w:rsidRDefault="00B343F2" w:rsidP="00454E89">
            <w:pPr>
              <w:jc w:val="both"/>
              <w:rPr>
                <w:b/>
              </w:rPr>
            </w:pPr>
            <w:r>
              <w:rPr>
                <w:b/>
              </w:rPr>
              <w:t>25</w:t>
            </w:r>
          </w:p>
        </w:tc>
      </w:tr>
      <w:tr w:rsidR="00B343F2" w:rsidRPr="0003498C" w14:paraId="683BA402" w14:textId="77777777" w:rsidTr="00B343F2">
        <w:trPr>
          <w:trHeight w:val="205"/>
        </w:trPr>
        <w:tc>
          <w:tcPr>
            <w:tcW w:w="3347" w:type="dxa"/>
            <w:gridSpan w:val="2"/>
          </w:tcPr>
          <w:p w14:paraId="0301BD88" w14:textId="77777777" w:rsidR="00B343F2" w:rsidRPr="0003498C" w:rsidRDefault="00B343F2" w:rsidP="00454E89">
            <w:pPr>
              <w:jc w:val="both"/>
            </w:pPr>
          </w:p>
        </w:tc>
        <w:tc>
          <w:tcPr>
            <w:tcW w:w="2245" w:type="dxa"/>
            <w:gridSpan w:val="2"/>
          </w:tcPr>
          <w:p w14:paraId="74D0C406" w14:textId="77777777" w:rsidR="00B343F2" w:rsidRPr="0003498C" w:rsidRDefault="00B343F2" w:rsidP="00454E89">
            <w:pPr>
              <w:jc w:val="both"/>
            </w:pPr>
          </w:p>
        </w:tc>
        <w:tc>
          <w:tcPr>
            <w:tcW w:w="1892" w:type="dxa"/>
            <w:gridSpan w:val="4"/>
            <w:tcBorders>
              <w:right w:val="single" w:sz="12" w:space="0" w:color="auto"/>
            </w:tcBorders>
          </w:tcPr>
          <w:p w14:paraId="07FD0E2D" w14:textId="77777777" w:rsidR="00B343F2" w:rsidRPr="0003498C" w:rsidRDefault="00B343F2" w:rsidP="00454E89">
            <w:pPr>
              <w:jc w:val="both"/>
            </w:pPr>
          </w:p>
        </w:tc>
        <w:tc>
          <w:tcPr>
            <w:tcW w:w="632" w:type="dxa"/>
            <w:vMerge/>
            <w:tcBorders>
              <w:left w:val="single" w:sz="12" w:space="0" w:color="auto"/>
            </w:tcBorders>
            <w:vAlign w:val="center"/>
          </w:tcPr>
          <w:p w14:paraId="12157F6F" w14:textId="77777777" w:rsidR="00B343F2" w:rsidRPr="0003498C" w:rsidRDefault="00B343F2" w:rsidP="00454E89">
            <w:pPr>
              <w:rPr>
                <w:b/>
              </w:rPr>
            </w:pPr>
          </w:p>
        </w:tc>
        <w:tc>
          <w:tcPr>
            <w:tcW w:w="693" w:type="dxa"/>
            <w:vMerge/>
            <w:vAlign w:val="center"/>
          </w:tcPr>
          <w:p w14:paraId="5DC689CF" w14:textId="77777777" w:rsidR="00B343F2" w:rsidRPr="0003498C" w:rsidRDefault="00B343F2" w:rsidP="00454E89">
            <w:pPr>
              <w:rPr>
                <w:b/>
              </w:rPr>
            </w:pPr>
          </w:p>
        </w:tc>
        <w:tc>
          <w:tcPr>
            <w:tcW w:w="694" w:type="dxa"/>
            <w:vMerge/>
            <w:vAlign w:val="center"/>
          </w:tcPr>
          <w:p w14:paraId="24A1A4CA" w14:textId="77777777" w:rsidR="00B343F2" w:rsidRPr="0003498C" w:rsidRDefault="00B343F2" w:rsidP="00454E89">
            <w:pPr>
              <w:rPr>
                <w:b/>
              </w:rPr>
            </w:pPr>
          </w:p>
        </w:tc>
      </w:tr>
      <w:tr w:rsidR="00B343F2" w:rsidRPr="0003498C" w14:paraId="22B661D3" w14:textId="77777777" w:rsidTr="00B343F2">
        <w:tc>
          <w:tcPr>
            <w:tcW w:w="9503" w:type="dxa"/>
            <w:gridSpan w:val="11"/>
            <w:shd w:val="clear" w:color="auto" w:fill="F7CAAC"/>
          </w:tcPr>
          <w:p w14:paraId="530FDDA2" w14:textId="77777777" w:rsidR="00B343F2" w:rsidRPr="0003498C" w:rsidRDefault="00B343F2" w:rsidP="00454E8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B343F2" w:rsidRPr="0003498C" w14:paraId="1346929F" w14:textId="77777777" w:rsidTr="00B343F2">
        <w:trPr>
          <w:trHeight w:val="708"/>
        </w:trPr>
        <w:tc>
          <w:tcPr>
            <w:tcW w:w="9503" w:type="dxa"/>
            <w:gridSpan w:val="11"/>
          </w:tcPr>
          <w:p w14:paraId="49D3AA8D" w14:textId="77777777" w:rsidR="00B343F2" w:rsidRPr="00291140" w:rsidRDefault="00B343F2" w:rsidP="00454E89">
            <w:pPr>
              <w:jc w:val="both"/>
            </w:pPr>
            <w:r w:rsidRPr="00291140">
              <w:t>ÚŘEDNÍČEK, Z.</w:t>
            </w:r>
            <w:r>
              <w:t>, VÍTEK, R., ZÁTOPEK, J.</w:t>
            </w:r>
            <w:r w:rsidRPr="00291140">
              <w:t xml:space="preserve"> </w:t>
            </w:r>
            <w:r w:rsidRPr="001A1FF1">
              <w:t xml:space="preserve">Mechanical Educational System for Automatic Area Observation and Firing Control Techniques. In: </w:t>
            </w:r>
            <w:r w:rsidRPr="001A1FF1">
              <w:rPr>
                <w:i/>
              </w:rPr>
              <w:t>Machado J., Soares F., Veiga G. (eds) Innovation, Engineering and Entrepreneurship. HELIX 2018. Lecture Notes in Electrical Engineering, vol 505.</w:t>
            </w:r>
            <w:r w:rsidRPr="001A1FF1">
              <w:t xml:space="preserve"> Springer, Cham</w:t>
            </w:r>
            <w:r>
              <w:t xml:space="preserve">, 2018, </w:t>
            </w:r>
            <w:r w:rsidRPr="00291140">
              <w:t>pp 1089-1</w:t>
            </w:r>
            <w:r>
              <w:t xml:space="preserve">096. </w:t>
            </w:r>
            <w:r w:rsidRPr="001A1FF1">
              <w:t xml:space="preserve">DOI: 10.1007/978-3-319-91334-6_150 </w:t>
            </w:r>
            <w:r>
              <w:t>(10%)</w:t>
            </w:r>
          </w:p>
          <w:p w14:paraId="5842C753" w14:textId="77777777" w:rsidR="00B343F2" w:rsidRPr="00291140" w:rsidRDefault="00B343F2" w:rsidP="00454E89">
            <w:pPr>
              <w:jc w:val="both"/>
            </w:pPr>
            <w:r w:rsidRPr="00291140">
              <w:t>ZÁTOPEK, J., ÚŘEDNÍČEK, Z., MACHADO, J., SOUSA, J. Dynamic simulation of the CAD model in SimMechanics with multiple uses</w:t>
            </w:r>
            <w:r>
              <w:t>.</w:t>
            </w:r>
            <w:r w:rsidRPr="00291140">
              <w:t xml:space="preserve"> </w:t>
            </w:r>
            <w:r w:rsidRPr="001A1FF1">
              <w:rPr>
                <w:i/>
              </w:rPr>
              <w:t>Turkish Journal of Electrical Engineering and Computer Sciences</w:t>
            </w:r>
            <w:r>
              <w:t>.</w:t>
            </w:r>
            <w:r w:rsidRPr="00291140">
              <w:t xml:space="preserve"> 2018</w:t>
            </w:r>
            <w:r>
              <w:t xml:space="preserve">, Volume </w:t>
            </w:r>
            <w:r w:rsidRPr="00291140">
              <w:t>26</w:t>
            </w:r>
            <w:r>
              <w:t xml:space="preserve">, Issue </w:t>
            </w:r>
            <w:r w:rsidRPr="00291140">
              <w:t>3, pp. 1278-1290</w:t>
            </w:r>
            <w:r>
              <w:t>. (10%)</w:t>
            </w:r>
          </w:p>
          <w:p w14:paraId="14E5AEC5" w14:textId="77777777" w:rsidR="00B343F2" w:rsidRDefault="00B343F2" w:rsidP="00454E89">
            <w:pPr>
              <w:jc w:val="both"/>
            </w:pPr>
            <w:r w:rsidRPr="00291140">
              <w:t>ZÁTOPEK, J., ÚŘEDNÍČEK, Z</w:t>
            </w:r>
            <w:r>
              <w:t>.</w:t>
            </w:r>
            <w:r w:rsidRPr="00291140">
              <w:t xml:space="preserve"> Dynamic behaviour comparison of three different mathema</w:t>
            </w:r>
            <w:r>
              <w:t xml:space="preserve">tical model complexities. </w:t>
            </w:r>
          </w:p>
          <w:p w14:paraId="4A6E7975" w14:textId="77777777" w:rsidR="00B343F2" w:rsidRDefault="00B343F2" w:rsidP="00454E89">
            <w:pPr>
              <w:jc w:val="both"/>
            </w:pPr>
            <w:r w:rsidRPr="001A1FF1">
              <w:rPr>
                <w:i/>
              </w:rPr>
              <w:t>Proceedings of the 28th DAAAM International Symposium on Intelligent Manufacturing and Automation</w:t>
            </w:r>
            <w:r>
              <w:t xml:space="preserve">. 2017, 0685-0693. </w:t>
            </w:r>
            <w:r w:rsidRPr="00291140">
              <w:t>ISBN 97</w:t>
            </w:r>
            <w:r>
              <w:t xml:space="preserve">8-3-902734-11-2, ISSN 1726-9679. </w:t>
            </w:r>
            <w:r w:rsidRPr="00291140">
              <w:t>DOI: 10.2507/28th.daaam.proceedings.096</w:t>
            </w:r>
            <w:r>
              <w:t xml:space="preserve"> </w:t>
            </w:r>
            <w:r w:rsidRPr="00291140">
              <w:t>(10%)</w:t>
            </w:r>
          </w:p>
          <w:p w14:paraId="0B3658B2" w14:textId="77777777" w:rsidR="00B343F2" w:rsidRPr="00291140" w:rsidRDefault="00B343F2" w:rsidP="00454E89">
            <w:pPr>
              <w:jc w:val="both"/>
            </w:pPr>
            <w:r w:rsidRPr="00291140">
              <w:t>ÚŘEDNÍČEK,</w:t>
            </w:r>
            <w:r>
              <w:t xml:space="preserve"> Z.,</w:t>
            </w:r>
            <w:r w:rsidRPr="00291140">
              <w:t xml:space="preserve"> Z</w:t>
            </w:r>
            <w:r>
              <w:t>DRGA, R.</w:t>
            </w:r>
            <w:r w:rsidRPr="00291140">
              <w:t xml:space="preserve"> Measuring robot kinematics description and its workspace</w:t>
            </w:r>
            <w:r>
              <w:t>.</w:t>
            </w:r>
            <w:r w:rsidRPr="00291140">
              <w:t xml:space="preserve"> </w:t>
            </w:r>
            <w:r w:rsidRPr="00291140">
              <w:rPr>
                <w:i/>
              </w:rPr>
              <w:t>MATEC Web of Conferences</w:t>
            </w:r>
            <w:r>
              <w:t>.</w:t>
            </w:r>
            <w:r w:rsidRPr="00291140">
              <w:t xml:space="preserve"> </w:t>
            </w:r>
            <w:r>
              <w:t xml:space="preserve">2016, </w:t>
            </w:r>
            <w:r w:rsidRPr="00291140">
              <w:t>Volume 76</w:t>
            </w:r>
            <w:r>
              <w:t xml:space="preserve">. ISSN </w:t>
            </w:r>
            <w:r w:rsidRPr="00291140">
              <w:t>2261-236X. DOI:</w:t>
            </w:r>
            <w:r>
              <w:t xml:space="preserve"> 10.1051/matecconf/2016760202 (90%)</w:t>
            </w:r>
          </w:p>
          <w:p w14:paraId="3EF55A50" w14:textId="77777777" w:rsidR="00B343F2" w:rsidRDefault="00B343F2" w:rsidP="00454E89">
            <w:pPr>
              <w:jc w:val="both"/>
            </w:pPr>
            <w:r w:rsidRPr="00291140">
              <w:t xml:space="preserve">ÚŘEDNÍČEK, Z. Stabilization of telescopic inverse pendulum verification by physical models. </w:t>
            </w:r>
            <w:r w:rsidRPr="00291140">
              <w:rPr>
                <w:i/>
              </w:rPr>
              <w:t>International Journal of Mechanics.</w:t>
            </w:r>
            <w:r>
              <w:t xml:space="preserve"> </w:t>
            </w:r>
            <w:r w:rsidRPr="00291140">
              <w:t xml:space="preserve">2016, </w:t>
            </w:r>
            <w:r>
              <w:t>Volume</w:t>
            </w:r>
            <w:r w:rsidRPr="00291140">
              <w:t xml:space="preserve"> 10, </w:t>
            </w:r>
            <w:r>
              <w:t>pp</w:t>
            </w:r>
            <w:r w:rsidRPr="00291140">
              <w:t xml:space="preserve">. 132-137. ISSN 1998-4448. Dostupné z: </w:t>
            </w:r>
          </w:p>
          <w:p w14:paraId="65968AFF" w14:textId="77777777" w:rsidR="00B343F2" w:rsidRDefault="00B343F2" w:rsidP="00454E89">
            <w:pPr>
              <w:jc w:val="both"/>
            </w:pPr>
            <w:r w:rsidRPr="00291140">
              <w:t xml:space="preserve">http://naun.europment.org/mechanics2016.html. </w:t>
            </w:r>
          </w:p>
          <w:p w14:paraId="5B5F53F8" w14:textId="77777777" w:rsidR="00B343F2" w:rsidRPr="0003498C" w:rsidRDefault="00B343F2" w:rsidP="00454E89">
            <w:pPr>
              <w:jc w:val="both"/>
              <w:rPr>
                <w:rFonts w:ascii="Helvetica" w:hAnsi="Helvetica" w:cs="Helvetica"/>
                <w:color w:val="444444"/>
                <w:sz w:val="18"/>
                <w:szCs w:val="18"/>
                <w:shd w:val="clear" w:color="auto" w:fill="FFFFFF"/>
              </w:rPr>
            </w:pPr>
            <w:r w:rsidRPr="0003498C">
              <w:rPr>
                <w:i/>
              </w:rPr>
              <w:t>Přehled projektové činnosti:</w:t>
            </w:r>
          </w:p>
          <w:p w14:paraId="73252A2E" w14:textId="77777777" w:rsidR="00B343F2" w:rsidRPr="00C842B3" w:rsidRDefault="00B343F2" w:rsidP="00454E89">
            <w:pPr>
              <w:jc w:val="both"/>
            </w:pPr>
            <w:r w:rsidRPr="00C842B3">
              <w:t>Strategický projekt UTB ve Zlíně, reg. č. CZ.02.2.69/0.0/0.0/16_015/0002204</w:t>
            </w:r>
          </w:p>
          <w:p w14:paraId="73D025C9" w14:textId="77777777" w:rsidR="00B343F2" w:rsidRPr="0003498C" w:rsidRDefault="00B343F2" w:rsidP="00454E89">
            <w:pPr>
              <w:jc w:val="both"/>
              <w:rPr>
                <w:b/>
              </w:rPr>
            </w:pPr>
            <w:r w:rsidRPr="00C842B3">
              <w:t>Modernizace výukové infrastruktury FAI (MoVI-FAI), CZ.02.2.67/0.0/0.0/16_016/0002325</w:t>
            </w:r>
          </w:p>
        </w:tc>
      </w:tr>
      <w:tr w:rsidR="00B343F2" w:rsidRPr="0003498C" w14:paraId="110CFB01" w14:textId="77777777" w:rsidTr="00B343F2">
        <w:trPr>
          <w:trHeight w:val="218"/>
        </w:trPr>
        <w:tc>
          <w:tcPr>
            <w:tcW w:w="9503" w:type="dxa"/>
            <w:gridSpan w:val="11"/>
            <w:shd w:val="clear" w:color="auto" w:fill="F7CAAC"/>
          </w:tcPr>
          <w:p w14:paraId="1573A851" w14:textId="77777777" w:rsidR="00B343F2" w:rsidRPr="0003498C" w:rsidRDefault="00B343F2" w:rsidP="00454E89">
            <w:pPr>
              <w:rPr>
                <w:b/>
              </w:rPr>
            </w:pPr>
            <w:r w:rsidRPr="0003498C">
              <w:rPr>
                <w:b/>
              </w:rPr>
              <w:t>Působení v zahraničí</w:t>
            </w:r>
          </w:p>
        </w:tc>
      </w:tr>
      <w:tr w:rsidR="00B343F2" w:rsidRPr="00C842B3" w14:paraId="13FE383F" w14:textId="77777777" w:rsidTr="00B343F2">
        <w:trPr>
          <w:trHeight w:val="186"/>
        </w:trPr>
        <w:tc>
          <w:tcPr>
            <w:tcW w:w="9503" w:type="dxa"/>
            <w:gridSpan w:val="11"/>
          </w:tcPr>
          <w:p w14:paraId="3A060518" w14:textId="77777777" w:rsidR="00B343F2" w:rsidRPr="00C842B3" w:rsidRDefault="00B343F2" w:rsidP="00454E89">
            <w:pPr>
              <w:rPr>
                <w:b/>
              </w:rPr>
            </w:pPr>
            <w:r w:rsidRPr="00C842B3">
              <w:t>1992 - Svobodná Universita Brusel  (U.L.B.). Roční stáž Katedra mechaniky a robotiky, tvorba simulačních modelů</w:t>
            </w:r>
          </w:p>
        </w:tc>
      </w:tr>
      <w:tr w:rsidR="00B343F2" w:rsidRPr="0003498C" w14:paraId="1F3E0D85" w14:textId="77777777" w:rsidTr="00B343F2">
        <w:trPr>
          <w:cantSplit/>
          <w:trHeight w:val="219"/>
        </w:trPr>
        <w:tc>
          <w:tcPr>
            <w:tcW w:w="2518" w:type="dxa"/>
            <w:shd w:val="clear" w:color="auto" w:fill="F7CAAC"/>
          </w:tcPr>
          <w:p w14:paraId="1AC08A27" w14:textId="77777777" w:rsidR="00B343F2" w:rsidRPr="0003498C" w:rsidRDefault="00B343F2" w:rsidP="00454E89">
            <w:pPr>
              <w:jc w:val="both"/>
              <w:rPr>
                <w:b/>
              </w:rPr>
            </w:pPr>
            <w:r w:rsidRPr="0003498C">
              <w:rPr>
                <w:b/>
              </w:rPr>
              <w:t xml:space="preserve">Podpis </w:t>
            </w:r>
          </w:p>
        </w:tc>
        <w:tc>
          <w:tcPr>
            <w:tcW w:w="4180" w:type="dxa"/>
            <w:gridSpan w:val="5"/>
          </w:tcPr>
          <w:p w14:paraId="6780B5A9" w14:textId="77777777" w:rsidR="00B343F2" w:rsidRPr="0003498C" w:rsidRDefault="00B343F2" w:rsidP="00454E89">
            <w:pPr>
              <w:jc w:val="both"/>
            </w:pPr>
            <w:r>
              <w:rPr>
                <w:noProof/>
              </w:rPr>
              <w:drawing>
                <wp:inline distT="0" distB="0" distL="0" distR="0" wp14:anchorId="2A9979F7" wp14:editId="5CE8B99E">
                  <wp:extent cx="1558290" cy="675640"/>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5" cstate="print">
                            <a:lum bright="-20000" contrast="68000"/>
                            <a:extLst>
                              <a:ext uri="{28A0092B-C50C-407E-A947-70E740481C1C}">
                                <a14:useLocalDpi xmlns:a14="http://schemas.microsoft.com/office/drawing/2010/main" val="0"/>
                              </a:ext>
                            </a:extLst>
                          </a:blip>
                          <a:srcRect/>
                          <a:stretch>
                            <a:fillRect/>
                          </a:stretch>
                        </pic:blipFill>
                        <pic:spPr bwMode="auto">
                          <a:xfrm>
                            <a:off x="0" y="0"/>
                            <a:ext cx="1558290" cy="675640"/>
                          </a:xfrm>
                          <a:prstGeom prst="rect">
                            <a:avLst/>
                          </a:prstGeom>
                          <a:noFill/>
                          <a:ln>
                            <a:noFill/>
                          </a:ln>
                        </pic:spPr>
                      </pic:pic>
                    </a:graphicData>
                  </a:graphic>
                </wp:inline>
              </w:drawing>
            </w:r>
          </w:p>
        </w:tc>
        <w:tc>
          <w:tcPr>
            <w:tcW w:w="786" w:type="dxa"/>
            <w:gridSpan w:val="2"/>
            <w:shd w:val="clear" w:color="auto" w:fill="F7CAAC"/>
          </w:tcPr>
          <w:p w14:paraId="4FC5F6C6" w14:textId="77777777" w:rsidR="00B343F2" w:rsidRPr="0003498C" w:rsidRDefault="00B343F2" w:rsidP="00454E89">
            <w:pPr>
              <w:jc w:val="both"/>
            </w:pPr>
            <w:r w:rsidRPr="0003498C">
              <w:rPr>
                <w:b/>
              </w:rPr>
              <w:t>datum</w:t>
            </w:r>
          </w:p>
        </w:tc>
        <w:tc>
          <w:tcPr>
            <w:tcW w:w="2019" w:type="dxa"/>
            <w:gridSpan w:val="3"/>
          </w:tcPr>
          <w:p w14:paraId="7898F6B9" w14:textId="3A75391D" w:rsidR="00B343F2" w:rsidRPr="0003498C" w:rsidRDefault="00B343F2" w:rsidP="00454E89">
            <w:pPr>
              <w:jc w:val="both"/>
            </w:pPr>
          </w:p>
        </w:tc>
      </w:tr>
    </w:tbl>
    <w:p w14:paraId="3826349C" w14:textId="77777777" w:rsidR="0018031A" w:rsidRDefault="0018031A"/>
    <w:p w14:paraId="2CBD28ED" w14:textId="77777777" w:rsidR="00EA217A" w:rsidRDefault="00EA217A"/>
    <w:p w14:paraId="6FD7E748" w14:textId="77777777" w:rsidR="00EA217A" w:rsidRDefault="00EA217A"/>
    <w:p w14:paraId="48D0B788" w14:textId="77777777" w:rsidR="00EA217A" w:rsidRDefault="00EA217A"/>
    <w:p w14:paraId="0A1DB859" w14:textId="77777777" w:rsidR="00EA217A" w:rsidRDefault="00EA217A"/>
    <w:p w14:paraId="3135DCF0" w14:textId="77777777" w:rsidR="00EA217A" w:rsidRDefault="00EA217A"/>
    <w:p w14:paraId="7A69BC46" w14:textId="77777777" w:rsidR="00EA217A" w:rsidRDefault="00EA217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14:paraId="757FE3F5" w14:textId="77777777" w:rsidTr="003F6EB7">
        <w:tc>
          <w:tcPr>
            <w:tcW w:w="9900" w:type="dxa"/>
            <w:gridSpan w:val="11"/>
            <w:tcBorders>
              <w:bottom w:val="double" w:sz="4" w:space="0" w:color="auto"/>
            </w:tcBorders>
            <w:shd w:val="clear" w:color="auto" w:fill="BDD6EE"/>
          </w:tcPr>
          <w:p w14:paraId="6B4C9F15" w14:textId="77777777" w:rsidR="009A3B5E" w:rsidRPr="00BA53AC" w:rsidRDefault="009A3B5E" w:rsidP="003F6EB7">
            <w:pPr>
              <w:jc w:val="both"/>
              <w:rPr>
                <w:b/>
                <w:sz w:val="28"/>
              </w:rPr>
            </w:pPr>
            <w:r w:rsidRPr="00BA53AC">
              <w:rPr>
                <w:b/>
                <w:sz w:val="28"/>
              </w:rPr>
              <w:t>C-I – Personální zabezpečení</w:t>
            </w:r>
          </w:p>
        </w:tc>
      </w:tr>
      <w:tr w:rsidR="009A3B5E" w:rsidRPr="00AD088D" w14:paraId="7951863B" w14:textId="77777777" w:rsidTr="003F6EB7">
        <w:tc>
          <w:tcPr>
            <w:tcW w:w="2529" w:type="dxa"/>
            <w:tcBorders>
              <w:top w:val="double" w:sz="4" w:space="0" w:color="auto"/>
            </w:tcBorders>
            <w:shd w:val="clear" w:color="auto" w:fill="F7CAAC"/>
          </w:tcPr>
          <w:p w14:paraId="46592D9B" w14:textId="77777777" w:rsidR="009A3B5E" w:rsidRPr="00AD088D" w:rsidRDefault="009A3B5E" w:rsidP="003F6EB7">
            <w:pPr>
              <w:jc w:val="both"/>
              <w:rPr>
                <w:b/>
              </w:rPr>
            </w:pPr>
            <w:r w:rsidRPr="00AD088D">
              <w:rPr>
                <w:b/>
              </w:rPr>
              <w:t>Vysoká škola</w:t>
            </w:r>
          </w:p>
        </w:tc>
        <w:tc>
          <w:tcPr>
            <w:tcW w:w="7371" w:type="dxa"/>
            <w:gridSpan w:val="10"/>
          </w:tcPr>
          <w:p w14:paraId="66377A09" w14:textId="77777777" w:rsidR="009A3B5E" w:rsidRPr="00AD088D" w:rsidRDefault="009A3B5E" w:rsidP="003F6EB7">
            <w:pPr>
              <w:jc w:val="both"/>
            </w:pPr>
            <w:r w:rsidRPr="00AD088D">
              <w:t>Univerzita Tomáše Bati ve Zlíně</w:t>
            </w:r>
          </w:p>
        </w:tc>
      </w:tr>
      <w:tr w:rsidR="009A3B5E" w:rsidRPr="00AD088D" w14:paraId="1C524810" w14:textId="77777777" w:rsidTr="003F6EB7">
        <w:tc>
          <w:tcPr>
            <w:tcW w:w="2529" w:type="dxa"/>
            <w:shd w:val="clear" w:color="auto" w:fill="F7CAAC"/>
          </w:tcPr>
          <w:p w14:paraId="479772E7" w14:textId="77777777" w:rsidR="009A3B5E" w:rsidRPr="00AD088D" w:rsidRDefault="009A3B5E" w:rsidP="003F6EB7">
            <w:pPr>
              <w:jc w:val="both"/>
              <w:rPr>
                <w:b/>
              </w:rPr>
            </w:pPr>
            <w:r w:rsidRPr="00AD088D">
              <w:rPr>
                <w:b/>
              </w:rPr>
              <w:t>Součást vysoké školy</w:t>
            </w:r>
          </w:p>
        </w:tc>
        <w:tc>
          <w:tcPr>
            <w:tcW w:w="7371" w:type="dxa"/>
            <w:gridSpan w:val="10"/>
          </w:tcPr>
          <w:p w14:paraId="181FF04C" w14:textId="77777777" w:rsidR="009A3B5E" w:rsidRPr="00AD088D" w:rsidRDefault="009A3B5E" w:rsidP="003F6EB7">
            <w:pPr>
              <w:jc w:val="both"/>
            </w:pPr>
            <w:r w:rsidRPr="00AD088D">
              <w:t xml:space="preserve">Fakulta managementu a ekonomiky </w:t>
            </w:r>
          </w:p>
        </w:tc>
      </w:tr>
      <w:tr w:rsidR="009A3B5E" w:rsidRPr="00AD088D" w14:paraId="7553E1AA" w14:textId="77777777" w:rsidTr="003F6EB7">
        <w:tc>
          <w:tcPr>
            <w:tcW w:w="2529" w:type="dxa"/>
            <w:shd w:val="clear" w:color="auto" w:fill="F7CAAC"/>
          </w:tcPr>
          <w:p w14:paraId="1BA346FC" w14:textId="77777777" w:rsidR="009A3B5E" w:rsidRPr="00AD088D" w:rsidRDefault="009A3B5E" w:rsidP="003F6EB7">
            <w:pPr>
              <w:jc w:val="both"/>
              <w:rPr>
                <w:b/>
              </w:rPr>
            </w:pPr>
            <w:r w:rsidRPr="00AD088D">
              <w:rPr>
                <w:b/>
              </w:rPr>
              <w:t>Název studijního programu</w:t>
            </w:r>
          </w:p>
        </w:tc>
        <w:tc>
          <w:tcPr>
            <w:tcW w:w="7371" w:type="dxa"/>
            <w:gridSpan w:val="10"/>
          </w:tcPr>
          <w:p w14:paraId="61E6FBB9" w14:textId="77777777" w:rsidR="009A3B5E" w:rsidRPr="00AD088D" w:rsidRDefault="009A3B5E" w:rsidP="003F6EB7">
            <w:pPr>
              <w:jc w:val="both"/>
            </w:pPr>
            <w:r>
              <w:t>Průmyslové inženýrství</w:t>
            </w:r>
          </w:p>
        </w:tc>
      </w:tr>
      <w:tr w:rsidR="009A3B5E" w:rsidRPr="00AD088D" w14:paraId="4721B4A2" w14:textId="77777777" w:rsidTr="003F6EB7">
        <w:tc>
          <w:tcPr>
            <w:tcW w:w="2529" w:type="dxa"/>
            <w:shd w:val="clear" w:color="auto" w:fill="F7CAAC"/>
          </w:tcPr>
          <w:p w14:paraId="2E052175" w14:textId="77777777" w:rsidR="009A3B5E" w:rsidRPr="00AD088D" w:rsidRDefault="009A3B5E" w:rsidP="003F6EB7">
            <w:pPr>
              <w:jc w:val="both"/>
              <w:rPr>
                <w:b/>
              </w:rPr>
            </w:pPr>
            <w:r w:rsidRPr="00AD088D">
              <w:rPr>
                <w:b/>
              </w:rPr>
              <w:t>Jméno a příjmení</w:t>
            </w:r>
          </w:p>
        </w:tc>
        <w:tc>
          <w:tcPr>
            <w:tcW w:w="4554" w:type="dxa"/>
            <w:gridSpan w:val="5"/>
          </w:tcPr>
          <w:p w14:paraId="15E15229" w14:textId="77777777" w:rsidR="009A3B5E" w:rsidRPr="00AD088D" w:rsidRDefault="009A3B5E" w:rsidP="003F6EB7">
            <w:pPr>
              <w:jc w:val="both"/>
            </w:pPr>
            <w:bookmarkStart w:id="1197" w:name="Orsavová"/>
            <w:bookmarkEnd w:id="1197"/>
            <w:r w:rsidRPr="00AD088D">
              <w:t>Magda ZÁLEŠÁKOVÁ</w:t>
            </w:r>
          </w:p>
        </w:tc>
        <w:tc>
          <w:tcPr>
            <w:tcW w:w="712" w:type="dxa"/>
            <w:shd w:val="clear" w:color="auto" w:fill="F7CAAC"/>
          </w:tcPr>
          <w:p w14:paraId="00199B68" w14:textId="77777777" w:rsidR="009A3B5E" w:rsidRPr="00AD088D" w:rsidRDefault="009A3B5E" w:rsidP="003F6EB7">
            <w:pPr>
              <w:jc w:val="both"/>
              <w:rPr>
                <w:b/>
              </w:rPr>
            </w:pPr>
            <w:r w:rsidRPr="00AD088D">
              <w:rPr>
                <w:b/>
              </w:rPr>
              <w:t>Tituly</w:t>
            </w:r>
          </w:p>
        </w:tc>
        <w:tc>
          <w:tcPr>
            <w:tcW w:w="2105" w:type="dxa"/>
            <w:gridSpan w:val="4"/>
          </w:tcPr>
          <w:p w14:paraId="716B9435" w14:textId="77777777" w:rsidR="009A3B5E" w:rsidRPr="00AD088D" w:rsidRDefault="009A3B5E" w:rsidP="003F6EB7">
            <w:pPr>
              <w:jc w:val="both"/>
            </w:pPr>
            <w:r w:rsidRPr="00AD088D">
              <w:t>Mgr.</w:t>
            </w:r>
          </w:p>
        </w:tc>
      </w:tr>
      <w:tr w:rsidR="009A3B5E" w:rsidRPr="00AD088D" w14:paraId="3F778EF7" w14:textId="77777777" w:rsidTr="003F6EB7">
        <w:tc>
          <w:tcPr>
            <w:tcW w:w="2529" w:type="dxa"/>
            <w:shd w:val="clear" w:color="auto" w:fill="F7CAAC"/>
          </w:tcPr>
          <w:p w14:paraId="731B8A62" w14:textId="77777777" w:rsidR="009A3B5E" w:rsidRPr="00AD088D" w:rsidRDefault="009A3B5E" w:rsidP="003F6EB7">
            <w:pPr>
              <w:jc w:val="both"/>
              <w:rPr>
                <w:b/>
              </w:rPr>
            </w:pPr>
            <w:r w:rsidRPr="00AD088D">
              <w:rPr>
                <w:b/>
              </w:rPr>
              <w:t>Rok narození</w:t>
            </w:r>
          </w:p>
        </w:tc>
        <w:tc>
          <w:tcPr>
            <w:tcW w:w="832" w:type="dxa"/>
          </w:tcPr>
          <w:p w14:paraId="0298C226" w14:textId="77777777" w:rsidR="009A3B5E" w:rsidRPr="00AD088D" w:rsidRDefault="009A3B5E" w:rsidP="003F6EB7">
            <w:pPr>
              <w:jc w:val="both"/>
            </w:pPr>
            <w:r w:rsidRPr="00AD088D">
              <w:t>1956</w:t>
            </w:r>
          </w:p>
        </w:tc>
        <w:tc>
          <w:tcPr>
            <w:tcW w:w="1728" w:type="dxa"/>
            <w:shd w:val="clear" w:color="auto" w:fill="F7CAAC"/>
          </w:tcPr>
          <w:p w14:paraId="395CD8B0" w14:textId="77777777" w:rsidR="009A3B5E" w:rsidRPr="00AD088D" w:rsidRDefault="009A3B5E" w:rsidP="003F6EB7">
            <w:pPr>
              <w:jc w:val="both"/>
              <w:rPr>
                <w:b/>
              </w:rPr>
            </w:pPr>
            <w:r w:rsidRPr="00AD088D">
              <w:rPr>
                <w:b/>
              </w:rPr>
              <w:t>typ vztahu k VŠ</w:t>
            </w:r>
          </w:p>
        </w:tc>
        <w:tc>
          <w:tcPr>
            <w:tcW w:w="996" w:type="dxa"/>
            <w:gridSpan w:val="2"/>
          </w:tcPr>
          <w:p w14:paraId="39F1AA36" w14:textId="77777777" w:rsidR="009A3B5E" w:rsidRPr="00AD088D" w:rsidRDefault="00AD44FC" w:rsidP="003F6EB7">
            <w:pPr>
              <w:jc w:val="both"/>
            </w:pPr>
            <w:r>
              <w:t>pp</w:t>
            </w:r>
          </w:p>
        </w:tc>
        <w:tc>
          <w:tcPr>
            <w:tcW w:w="998" w:type="dxa"/>
            <w:shd w:val="clear" w:color="auto" w:fill="F7CAAC"/>
          </w:tcPr>
          <w:p w14:paraId="071BB509" w14:textId="77777777" w:rsidR="009A3B5E" w:rsidRPr="00AD088D" w:rsidRDefault="009A3B5E" w:rsidP="003F6EB7">
            <w:pPr>
              <w:jc w:val="both"/>
              <w:rPr>
                <w:b/>
              </w:rPr>
            </w:pPr>
            <w:r w:rsidRPr="00AD088D">
              <w:rPr>
                <w:b/>
              </w:rPr>
              <w:t>rozsah</w:t>
            </w:r>
          </w:p>
        </w:tc>
        <w:tc>
          <w:tcPr>
            <w:tcW w:w="712" w:type="dxa"/>
          </w:tcPr>
          <w:p w14:paraId="4CFCBE76" w14:textId="77777777" w:rsidR="009A3B5E" w:rsidRPr="00AD088D" w:rsidRDefault="009A3B5E" w:rsidP="003F6EB7">
            <w:pPr>
              <w:jc w:val="both"/>
            </w:pPr>
            <w:r w:rsidRPr="00AD088D">
              <w:t>40</w:t>
            </w:r>
          </w:p>
        </w:tc>
        <w:tc>
          <w:tcPr>
            <w:tcW w:w="712" w:type="dxa"/>
            <w:gridSpan w:val="2"/>
            <w:shd w:val="clear" w:color="auto" w:fill="F7CAAC"/>
          </w:tcPr>
          <w:p w14:paraId="17238472" w14:textId="77777777" w:rsidR="009A3B5E" w:rsidRPr="00AD088D" w:rsidRDefault="009A3B5E" w:rsidP="003F6EB7">
            <w:pPr>
              <w:jc w:val="both"/>
              <w:rPr>
                <w:b/>
              </w:rPr>
            </w:pPr>
            <w:r w:rsidRPr="00AD088D">
              <w:rPr>
                <w:b/>
              </w:rPr>
              <w:t>do kdy</w:t>
            </w:r>
          </w:p>
        </w:tc>
        <w:tc>
          <w:tcPr>
            <w:tcW w:w="1393" w:type="dxa"/>
            <w:gridSpan w:val="2"/>
          </w:tcPr>
          <w:p w14:paraId="489CB925" w14:textId="77777777" w:rsidR="009A3B5E" w:rsidRPr="00AD088D" w:rsidRDefault="009A3B5E" w:rsidP="003F6EB7">
            <w:pPr>
              <w:jc w:val="both"/>
            </w:pPr>
            <w:r w:rsidRPr="00AD088D">
              <w:t>N</w:t>
            </w:r>
          </w:p>
        </w:tc>
      </w:tr>
      <w:tr w:rsidR="009A3B5E" w:rsidRPr="00AD088D" w14:paraId="60695E20" w14:textId="77777777" w:rsidTr="003F6EB7">
        <w:tc>
          <w:tcPr>
            <w:tcW w:w="5089" w:type="dxa"/>
            <w:gridSpan w:val="3"/>
            <w:shd w:val="clear" w:color="auto" w:fill="F7CAAC"/>
          </w:tcPr>
          <w:p w14:paraId="68B4815B" w14:textId="77777777" w:rsidR="009A3B5E" w:rsidRPr="00AD088D" w:rsidRDefault="009A3B5E" w:rsidP="003F6EB7">
            <w:pPr>
              <w:jc w:val="both"/>
              <w:rPr>
                <w:b/>
              </w:rPr>
            </w:pPr>
            <w:r w:rsidRPr="00AD088D">
              <w:rPr>
                <w:b/>
              </w:rPr>
              <w:t>Typ vztahu na součásti VŠ, která uskutečňuje st. program</w:t>
            </w:r>
          </w:p>
        </w:tc>
        <w:tc>
          <w:tcPr>
            <w:tcW w:w="996" w:type="dxa"/>
            <w:gridSpan w:val="2"/>
          </w:tcPr>
          <w:p w14:paraId="6FD361EA" w14:textId="77777777" w:rsidR="009A3B5E" w:rsidRPr="00AD088D" w:rsidRDefault="009A3B5E" w:rsidP="003F6EB7">
            <w:pPr>
              <w:jc w:val="both"/>
            </w:pPr>
          </w:p>
        </w:tc>
        <w:tc>
          <w:tcPr>
            <w:tcW w:w="998" w:type="dxa"/>
            <w:shd w:val="clear" w:color="auto" w:fill="F7CAAC"/>
          </w:tcPr>
          <w:p w14:paraId="1B603064" w14:textId="77777777" w:rsidR="009A3B5E" w:rsidRPr="00AD088D" w:rsidRDefault="009A3B5E" w:rsidP="003F6EB7">
            <w:pPr>
              <w:jc w:val="both"/>
              <w:rPr>
                <w:b/>
              </w:rPr>
            </w:pPr>
            <w:r w:rsidRPr="00AD088D">
              <w:rPr>
                <w:b/>
              </w:rPr>
              <w:t>rozsah</w:t>
            </w:r>
          </w:p>
        </w:tc>
        <w:tc>
          <w:tcPr>
            <w:tcW w:w="712" w:type="dxa"/>
          </w:tcPr>
          <w:p w14:paraId="542D32D6" w14:textId="77777777" w:rsidR="009A3B5E" w:rsidRPr="00AD088D" w:rsidRDefault="009A3B5E" w:rsidP="003F6EB7">
            <w:pPr>
              <w:jc w:val="both"/>
            </w:pPr>
          </w:p>
        </w:tc>
        <w:tc>
          <w:tcPr>
            <w:tcW w:w="712" w:type="dxa"/>
            <w:gridSpan w:val="2"/>
            <w:shd w:val="clear" w:color="auto" w:fill="F7CAAC"/>
          </w:tcPr>
          <w:p w14:paraId="650412A8" w14:textId="77777777" w:rsidR="009A3B5E" w:rsidRPr="00AD088D" w:rsidRDefault="009A3B5E" w:rsidP="003F6EB7">
            <w:pPr>
              <w:jc w:val="both"/>
              <w:rPr>
                <w:b/>
              </w:rPr>
            </w:pPr>
            <w:r w:rsidRPr="00AD088D">
              <w:rPr>
                <w:b/>
              </w:rPr>
              <w:t>do kdy</w:t>
            </w:r>
          </w:p>
        </w:tc>
        <w:tc>
          <w:tcPr>
            <w:tcW w:w="1393" w:type="dxa"/>
            <w:gridSpan w:val="2"/>
          </w:tcPr>
          <w:p w14:paraId="684CABD8" w14:textId="77777777" w:rsidR="009A3B5E" w:rsidRPr="00AD088D" w:rsidRDefault="009A3B5E" w:rsidP="003F6EB7">
            <w:pPr>
              <w:jc w:val="both"/>
            </w:pPr>
          </w:p>
        </w:tc>
      </w:tr>
      <w:tr w:rsidR="009A3B5E" w:rsidRPr="00AD088D" w14:paraId="0D01EDC7" w14:textId="77777777" w:rsidTr="003F6EB7">
        <w:tc>
          <w:tcPr>
            <w:tcW w:w="6085" w:type="dxa"/>
            <w:gridSpan w:val="5"/>
            <w:shd w:val="clear" w:color="auto" w:fill="F7CAAC"/>
          </w:tcPr>
          <w:p w14:paraId="454CD79A" w14:textId="77777777"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14:paraId="2FF810F4" w14:textId="77777777" w:rsidR="009A3B5E" w:rsidRPr="00AD088D" w:rsidRDefault="009A3B5E" w:rsidP="003F6EB7">
            <w:pPr>
              <w:jc w:val="both"/>
              <w:rPr>
                <w:b/>
              </w:rPr>
            </w:pPr>
            <w:r w:rsidRPr="00AD088D">
              <w:rPr>
                <w:b/>
              </w:rPr>
              <w:t>typ prac. vztahu</w:t>
            </w:r>
          </w:p>
        </w:tc>
        <w:tc>
          <w:tcPr>
            <w:tcW w:w="2105" w:type="dxa"/>
            <w:gridSpan w:val="4"/>
            <w:shd w:val="clear" w:color="auto" w:fill="F7CAAC"/>
          </w:tcPr>
          <w:p w14:paraId="5AAF2A98" w14:textId="77777777" w:rsidR="009A3B5E" w:rsidRPr="00AD088D" w:rsidRDefault="009A3B5E" w:rsidP="003F6EB7">
            <w:pPr>
              <w:jc w:val="both"/>
              <w:rPr>
                <w:b/>
              </w:rPr>
            </w:pPr>
            <w:r w:rsidRPr="00AD088D">
              <w:rPr>
                <w:b/>
              </w:rPr>
              <w:t>rozsah</w:t>
            </w:r>
          </w:p>
        </w:tc>
      </w:tr>
      <w:tr w:rsidR="009A3B5E" w:rsidRPr="00AD088D" w14:paraId="067204B7" w14:textId="77777777" w:rsidTr="003F6EB7">
        <w:tc>
          <w:tcPr>
            <w:tcW w:w="6085" w:type="dxa"/>
            <w:gridSpan w:val="5"/>
          </w:tcPr>
          <w:p w14:paraId="1E0B95A1" w14:textId="77777777" w:rsidR="009A3B5E" w:rsidRPr="00AD088D" w:rsidRDefault="009A3B5E" w:rsidP="003F6EB7">
            <w:pPr>
              <w:jc w:val="both"/>
            </w:pPr>
          </w:p>
        </w:tc>
        <w:tc>
          <w:tcPr>
            <w:tcW w:w="1710" w:type="dxa"/>
            <w:gridSpan w:val="2"/>
          </w:tcPr>
          <w:p w14:paraId="3D780D04" w14:textId="77777777" w:rsidR="009A3B5E" w:rsidRPr="00AD088D" w:rsidRDefault="009A3B5E" w:rsidP="003F6EB7">
            <w:pPr>
              <w:jc w:val="both"/>
            </w:pPr>
          </w:p>
        </w:tc>
        <w:tc>
          <w:tcPr>
            <w:tcW w:w="2105" w:type="dxa"/>
            <w:gridSpan w:val="4"/>
          </w:tcPr>
          <w:p w14:paraId="41982FE4" w14:textId="77777777" w:rsidR="009A3B5E" w:rsidRPr="00AD088D" w:rsidRDefault="009A3B5E" w:rsidP="003F6EB7">
            <w:pPr>
              <w:jc w:val="both"/>
            </w:pPr>
          </w:p>
        </w:tc>
      </w:tr>
      <w:tr w:rsidR="009A3B5E" w:rsidRPr="00AD088D" w14:paraId="10EA95F3" w14:textId="77777777" w:rsidTr="003F6EB7">
        <w:tc>
          <w:tcPr>
            <w:tcW w:w="6085" w:type="dxa"/>
            <w:gridSpan w:val="5"/>
          </w:tcPr>
          <w:p w14:paraId="5F2B8D83" w14:textId="77777777" w:rsidR="009A3B5E" w:rsidRPr="00AD088D" w:rsidRDefault="009A3B5E" w:rsidP="003F6EB7">
            <w:pPr>
              <w:jc w:val="both"/>
            </w:pPr>
          </w:p>
        </w:tc>
        <w:tc>
          <w:tcPr>
            <w:tcW w:w="1710" w:type="dxa"/>
            <w:gridSpan w:val="2"/>
          </w:tcPr>
          <w:p w14:paraId="24E0BACD" w14:textId="77777777" w:rsidR="009A3B5E" w:rsidRPr="00AD088D" w:rsidRDefault="009A3B5E" w:rsidP="003F6EB7">
            <w:pPr>
              <w:jc w:val="both"/>
            </w:pPr>
          </w:p>
        </w:tc>
        <w:tc>
          <w:tcPr>
            <w:tcW w:w="2105" w:type="dxa"/>
            <w:gridSpan w:val="4"/>
          </w:tcPr>
          <w:p w14:paraId="5C6B06A3" w14:textId="77777777" w:rsidR="009A3B5E" w:rsidRPr="00AD088D" w:rsidRDefault="009A3B5E" w:rsidP="003F6EB7">
            <w:pPr>
              <w:jc w:val="both"/>
            </w:pPr>
          </w:p>
        </w:tc>
      </w:tr>
      <w:tr w:rsidR="009A3B5E" w:rsidRPr="00AD088D" w14:paraId="1B67D432" w14:textId="77777777" w:rsidTr="003F6EB7">
        <w:tc>
          <w:tcPr>
            <w:tcW w:w="6085" w:type="dxa"/>
            <w:gridSpan w:val="5"/>
          </w:tcPr>
          <w:p w14:paraId="128752FD" w14:textId="77777777" w:rsidR="009A3B5E" w:rsidRPr="00AD088D" w:rsidRDefault="009A3B5E" w:rsidP="003F6EB7">
            <w:pPr>
              <w:jc w:val="both"/>
            </w:pPr>
          </w:p>
        </w:tc>
        <w:tc>
          <w:tcPr>
            <w:tcW w:w="1710" w:type="dxa"/>
            <w:gridSpan w:val="2"/>
          </w:tcPr>
          <w:p w14:paraId="6C8760DD" w14:textId="77777777" w:rsidR="009A3B5E" w:rsidRPr="00AD088D" w:rsidRDefault="009A3B5E" w:rsidP="003F6EB7">
            <w:pPr>
              <w:jc w:val="both"/>
            </w:pPr>
          </w:p>
        </w:tc>
        <w:tc>
          <w:tcPr>
            <w:tcW w:w="2105" w:type="dxa"/>
            <w:gridSpan w:val="4"/>
          </w:tcPr>
          <w:p w14:paraId="209BFDE4" w14:textId="77777777" w:rsidR="009A3B5E" w:rsidRPr="00AD088D" w:rsidRDefault="009A3B5E" w:rsidP="003F6EB7">
            <w:pPr>
              <w:jc w:val="both"/>
            </w:pPr>
          </w:p>
        </w:tc>
      </w:tr>
      <w:tr w:rsidR="009A3B5E" w:rsidRPr="00AD088D" w14:paraId="1611FAB8" w14:textId="77777777" w:rsidTr="003F6EB7">
        <w:tc>
          <w:tcPr>
            <w:tcW w:w="6085" w:type="dxa"/>
            <w:gridSpan w:val="5"/>
          </w:tcPr>
          <w:p w14:paraId="794436C3" w14:textId="77777777" w:rsidR="009A3B5E" w:rsidRPr="00AD088D" w:rsidRDefault="009A3B5E" w:rsidP="003F6EB7">
            <w:pPr>
              <w:jc w:val="both"/>
            </w:pPr>
          </w:p>
        </w:tc>
        <w:tc>
          <w:tcPr>
            <w:tcW w:w="1710" w:type="dxa"/>
            <w:gridSpan w:val="2"/>
          </w:tcPr>
          <w:p w14:paraId="48F5C44F" w14:textId="77777777" w:rsidR="009A3B5E" w:rsidRPr="00AD088D" w:rsidRDefault="009A3B5E" w:rsidP="003F6EB7">
            <w:pPr>
              <w:jc w:val="both"/>
            </w:pPr>
          </w:p>
        </w:tc>
        <w:tc>
          <w:tcPr>
            <w:tcW w:w="2105" w:type="dxa"/>
            <w:gridSpan w:val="4"/>
          </w:tcPr>
          <w:p w14:paraId="1778F314" w14:textId="77777777" w:rsidR="009A3B5E" w:rsidRPr="00AD088D" w:rsidRDefault="009A3B5E" w:rsidP="003F6EB7">
            <w:pPr>
              <w:jc w:val="both"/>
            </w:pPr>
          </w:p>
        </w:tc>
      </w:tr>
      <w:tr w:rsidR="009A3B5E" w:rsidRPr="00AD088D" w14:paraId="13A849A3" w14:textId="77777777" w:rsidTr="003F6EB7">
        <w:tc>
          <w:tcPr>
            <w:tcW w:w="9900" w:type="dxa"/>
            <w:gridSpan w:val="11"/>
            <w:shd w:val="clear" w:color="auto" w:fill="F7CAAC"/>
          </w:tcPr>
          <w:p w14:paraId="4ACC1E04" w14:textId="77777777"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14:paraId="524713FE" w14:textId="77777777" w:rsidTr="003F6EB7">
        <w:trPr>
          <w:trHeight w:val="1069"/>
        </w:trPr>
        <w:tc>
          <w:tcPr>
            <w:tcW w:w="9900" w:type="dxa"/>
            <w:gridSpan w:val="11"/>
            <w:tcBorders>
              <w:top w:val="nil"/>
            </w:tcBorders>
          </w:tcPr>
          <w:p w14:paraId="3A1D9EF3" w14:textId="77777777"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14:paraId="1D67949D" w14:textId="77777777"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14:paraId="29BD17B0" w14:textId="77777777"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00245E65" w:rsidRPr="009A3B5E">
              <w:rPr>
                <w:rFonts w:ascii="Times New Roman" w:hAnsi="Times New Roman"/>
                <w:i w:val="0"/>
                <w:sz w:val="20"/>
                <w:szCs w:val="20"/>
              </w:rPr>
              <w:t>garant, vedení seminářů (100%)</w:t>
            </w:r>
          </w:p>
          <w:p w14:paraId="56428DCF" w14:textId="77777777"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00245E65" w:rsidRPr="009A3B5E">
              <w:rPr>
                <w:rFonts w:ascii="Times New Roman" w:hAnsi="Times New Roman"/>
                <w:i w:val="0"/>
                <w:sz w:val="20"/>
                <w:szCs w:val="20"/>
              </w:rPr>
              <w:t>garant, vedení seminářů (100%)</w:t>
            </w:r>
          </w:p>
        </w:tc>
      </w:tr>
      <w:tr w:rsidR="009A3B5E" w:rsidRPr="00AD088D" w14:paraId="4B0178A1" w14:textId="77777777" w:rsidTr="003F6EB7">
        <w:tc>
          <w:tcPr>
            <w:tcW w:w="9900" w:type="dxa"/>
            <w:gridSpan w:val="11"/>
            <w:shd w:val="clear" w:color="auto" w:fill="F7CAAC"/>
          </w:tcPr>
          <w:p w14:paraId="0BD6D04B" w14:textId="77777777" w:rsidR="009A3B5E" w:rsidRPr="009A3B5E" w:rsidRDefault="009A3B5E" w:rsidP="003F6EB7">
            <w:pPr>
              <w:jc w:val="both"/>
            </w:pPr>
            <w:r w:rsidRPr="009A3B5E">
              <w:rPr>
                <w:b/>
              </w:rPr>
              <w:t xml:space="preserve">Údaje o vzdělání na VŠ </w:t>
            </w:r>
          </w:p>
        </w:tc>
      </w:tr>
      <w:tr w:rsidR="009A3B5E" w:rsidRPr="00AD088D" w14:paraId="5A0E7150" w14:textId="77777777" w:rsidTr="003F6EB7">
        <w:trPr>
          <w:trHeight w:val="372"/>
        </w:trPr>
        <w:tc>
          <w:tcPr>
            <w:tcW w:w="9900" w:type="dxa"/>
            <w:gridSpan w:val="11"/>
          </w:tcPr>
          <w:p w14:paraId="127D98D9" w14:textId="77777777"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14:paraId="775D86EF" w14:textId="77777777" w:rsidR="009A3B5E" w:rsidRPr="009A3B5E" w:rsidRDefault="009A3B5E" w:rsidP="003F6EB7">
            <w:pPr>
              <w:pStyle w:val="CVNormal"/>
              <w:ind w:left="0" w:right="0"/>
              <w:jc w:val="both"/>
              <w:rPr>
                <w:rFonts w:ascii="Times New Roman" w:hAnsi="Times New Roman"/>
                <w:b/>
              </w:rPr>
            </w:pPr>
          </w:p>
        </w:tc>
      </w:tr>
      <w:tr w:rsidR="009A3B5E" w:rsidRPr="00AD088D" w14:paraId="53E1C261" w14:textId="77777777" w:rsidTr="003F6EB7">
        <w:tc>
          <w:tcPr>
            <w:tcW w:w="9900" w:type="dxa"/>
            <w:gridSpan w:val="11"/>
            <w:shd w:val="clear" w:color="auto" w:fill="F7CAAC"/>
          </w:tcPr>
          <w:p w14:paraId="771DF8E1" w14:textId="77777777" w:rsidR="009A3B5E" w:rsidRPr="00AD088D" w:rsidRDefault="009A3B5E" w:rsidP="003F6EB7">
            <w:pPr>
              <w:jc w:val="both"/>
              <w:rPr>
                <w:b/>
              </w:rPr>
            </w:pPr>
            <w:r w:rsidRPr="00AD088D">
              <w:rPr>
                <w:b/>
              </w:rPr>
              <w:t>Údaje o odborném působení od absolvování VŠ</w:t>
            </w:r>
          </w:p>
        </w:tc>
      </w:tr>
      <w:tr w:rsidR="009A3B5E" w:rsidRPr="00AD088D" w14:paraId="4AB19FA1" w14:textId="77777777" w:rsidTr="003F6EB7">
        <w:trPr>
          <w:trHeight w:val="462"/>
        </w:trPr>
        <w:tc>
          <w:tcPr>
            <w:tcW w:w="9900" w:type="dxa"/>
            <w:gridSpan w:val="11"/>
          </w:tcPr>
          <w:p w14:paraId="16EAD9C9" w14:textId="77777777" w:rsidR="009A3B5E" w:rsidRPr="00AD088D" w:rsidRDefault="009A3B5E" w:rsidP="003F6EB7">
            <w:pPr>
              <w:jc w:val="both"/>
            </w:pPr>
            <w:r w:rsidRPr="00AD088D">
              <w:t xml:space="preserve">2004 – dosud: UTB Zlín, lektor </w:t>
            </w:r>
          </w:p>
        </w:tc>
      </w:tr>
      <w:tr w:rsidR="009A3B5E" w:rsidRPr="00AD088D" w14:paraId="5BD96411" w14:textId="77777777" w:rsidTr="003F6EB7">
        <w:trPr>
          <w:trHeight w:val="250"/>
        </w:trPr>
        <w:tc>
          <w:tcPr>
            <w:tcW w:w="9900" w:type="dxa"/>
            <w:gridSpan w:val="11"/>
            <w:shd w:val="clear" w:color="auto" w:fill="F7CAAC"/>
          </w:tcPr>
          <w:p w14:paraId="1B45B264" w14:textId="77777777" w:rsidR="009A3B5E" w:rsidRPr="00AD088D" w:rsidRDefault="009A3B5E" w:rsidP="003F6EB7">
            <w:pPr>
              <w:jc w:val="both"/>
            </w:pPr>
            <w:r w:rsidRPr="00AD088D">
              <w:rPr>
                <w:b/>
              </w:rPr>
              <w:t>Zkušenosti s vedením kvalifikačních a rigorózních prací</w:t>
            </w:r>
          </w:p>
        </w:tc>
      </w:tr>
      <w:tr w:rsidR="009A3B5E" w:rsidRPr="00AD088D" w14:paraId="0CBBC382" w14:textId="77777777" w:rsidTr="003F6EB7">
        <w:trPr>
          <w:trHeight w:val="184"/>
        </w:trPr>
        <w:tc>
          <w:tcPr>
            <w:tcW w:w="9900" w:type="dxa"/>
            <w:gridSpan w:val="11"/>
          </w:tcPr>
          <w:p w14:paraId="3DE0D3CA" w14:textId="77777777" w:rsidR="008B68BE" w:rsidRDefault="008B68BE" w:rsidP="008B68BE">
            <w:pPr>
              <w:jc w:val="both"/>
            </w:pPr>
            <w:r>
              <w:t xml:space="preserve">Počet vedených bakalářských prací – 0 </w:t>
            </w:r>
          </w:p>
          <w:p w14:paraId="7529D0A2" w14:textId="77777777" w:rsidR="009A3B5E" w:rsidRPr="00AD088D" w:rsidRDefault="008B68BE" w:rsidP="008B68BE">
            <w:pPr>
              <w:jc w:val="both"/>
            </w:pPr>
            <w:r>
              <w:t>Počet vedených diplomových prací – 0</w:t>
            </w:r>
          </w:p>
          <w:p w14:paraId="6035D867" w14:textId="77777777" w:rsidR="009A3B5E" w:rsidRPr="00AD088D" w:rsidRDefault="009A3B5E" w:rsidP="003F6EB7">
            <w:pPr>
              <w:jc w:val="both"/>
            </w:pPr>
          </w:p>
        </w:tc>
      </w:tr>
      <w:tr w:rsidR="009A3B5E" w:rsidRPr="00AD088D" w14:paraId="21F22E4D" w14:textId="77777777" w:rsidTr="003F6EB7">
        <w:trPr>
          <w:cantSplit/>
        </w:trPr>
        <w:tc>
          <w:tcPr>
            <w:tcW w:w="3361" w:type="dxa"/>
            <w:gridSpan w:val="2"/>
            <w:tcBorders>
              <w:top w:val="single" w:sz="12" w:space="0" w:color="auto"/>
            </w:tcBorders>
            <w:shd w:val="clear" w:color="auto" w:fill="F7CAAC"/>
          </w:tcPr>
          <w:p w14:paraId="1A480EC5" w14:textId="77777777"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596B6C6A" w14:textId="77777777"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092AF7FA" w14:textId="77777777"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5077E0A6" w14:textId="77777777" w:rsidR="009A3B5E" w:rsidRPr="00AD088D" w:rsidRDefault="009A3B5E" w:rsidP="003F6EB7">
            <w:pPr>
              <w:jc w:val="both"/>
              <w:rPr>
                <w:b/>
              </w:rPr>
            </w:pPr>
            <w:r w:rsidRPr="00AD088D">
              <w:rPr>
                <w:b/>
              </w:rPr>
              <w:t>Ohlasy publikací</w:t>
            </w:r>
          </w:p>
        </w:tc>
      </w:tr>
      <w:tr w:rsidR="009A3B5E" w:rsidRPr="00AD088D" w14:paraId="37D671C2" w14:textId="77777777" w:rsidTr="003F6EB7">
        <w:trPr>
          <w:cantSplit/>
        </w:trPr>
        <w:tc>
          <w:tcPr>
            <w:tcW w:w="3361" w:type="dxa"/>
            <w:gridSpan w:val="2"/>
          </w:tcPr>
          <w:p w14:paraId="62E70C53" w14:textId="77777777" w:rsidR="009A3B5E" w:rsidRPr="00AD088D" w:rsidRDefault="009A3B5E" w:rsidP="003F6EB7">
            <w:pPr>
              <w:jc w:val="both"/>
            </w:pPr>
          </w:p>
        </w:tc>
        <w:tc>
          <w:tcPr>
            <w:tcW w:w="2254" w:type="dxa"/>
            <w:gridSpan w:val="2"/>
          </w:tcPr>
          <w:p w14:paraId="54D0A983" w14:textId="77777777" w:rsidR="009A3B5E" w:rsidRPr="00AD088D" w:rsidRDefault="009A3B5E" w:rsidP="003F6EB7">
            <w:pPr>
              <w:jc w:val="both"/>
            </w:pPr>
          </w:p>
        </w:tc>
        <w:tc>
          <w:tcPr>
            <w:tcW w:w="2257" w:type="dxa"/>
            <w:gridSpan w:val="4"/>
            <w:tcBorders>
              <w:right w:val="single" w:sz="12" w:space="0" w:color="auto"/>
            </w:tcBorders>
          </w:tcPr>
          <w:p w14:paraId="6403ECDD" w14:textId="77777777" w:rsidR="009A3B5E" w:rsidRPr="00AD088D" w:rsidRDefault="009A3B5E" w:rsidP="003F6EB7">
            <w:pPr>
              <w:jc w:val="both"/>
            </w:pPr>
          </w:p>
        </w:tc>
        <w:tc>
          <w:tcPr>
            <w:tcW w:w="635" w:type="dxa"/>
            <w:tcBorders>
              <w:left w:val="single" w:sz="12" w:space="0" w:color="auto"/>
            </w:tcBorders>
            <w:shd w:val="clear" w:color="auto" w:fill="F7CAAC"/>
          </w:tcPr>
          <w:p w14:paraId="05A2D82B" w14:textId="77777777" w:rsidR="009A3B5E" w:rsidRPr="00AD088D" w:rsidRDefault="009A3B5E" w:rsidP="003F6EB7">
            <w:pPr>
              <w:jc w:val="both"/>
            </w:pPr>
            <w:r w:rsidRPr="00AD088D">
              <w:rPr>
                <w:b/>
              </w:rPr>
              <w:t>WOS</w:t>
            </w:r>
          </w:p>
        </w:tc>
        <w:tc>
          <w:tcPr>
            <w:tcW w:w="696" w:type="dxa"/>
            <w:shd w:val="clear" w:color="auto" w:fill="F7CAAC"/>
          </w:tcPr>
          <w:p w14:paraId="534BA317" w14:textId="77777777" w:rsidR="009A3B5E" w:rsidRPr="00AD088D" w:rsidRDefault="009A3B5E" w:rsidP="003F6EB7">
            <w:pPr>
              <w:jc w:val="both"/>
            </w:pPr>
            <w:r w:rsidRPr="00AD088D">
              <w:rPr>
                <w:b/>
              </w:rPr>
              <w:t>Scopus</w:t>
            </w:r>
          </w:p>
        </w:tc>
        <w:tc>
          <w:tcPr>
            <w:tcW w:w="697" w:type="dxa"/>
            <w:shd w:val="clear" w:color="auto" w:fill="F7CAAC"/>
          </w:tcPr>
          <w:p w14:paraId="17BC8F69" w14:textId="77777777" w:rsidR="009A3B5E" w:rsidRPr="00AD088D" w:rsidRDefault="009A3B5E" w:rsidP="003F6EB7">
            <w:pPr>
              <w:jc w:val="both"/>
            </w:pPr>
            <w:r w:rsidRPr="00AD088D">
              <w:rPr>
                <w:b/>
              </w:rPr>
              <w:t>ostatní</w:t>
            </w:r>
          </w:p>
        </w:tc>
      </w:tr>
      <w:tr w:rsidR="009A3B5E" w:rsidRPr="00AD088D" w14:paraId="17D3C7EB" w14:textId="77777777" w:rsidTr="003F6EB7">
        <w:trPr>
          <w:cantSplit/>
          <w:trHeight w:val="70"/>
        </w:trPr>
        <w:tc>
          <w:tcPr>
            <w:tcW w:w="3361" w:type="dxa"/>
            <w:gridSpan w:val="2"/>
            <w:shd w:val="clear" w:color="auto" w:fill="F7CAAC"/>
          </w:tcPr>
          <w:p w14:paraId="38D6E54F" w14:textId="77777777" w:rsidR="009A3B5E" w:rsidRPr="00AD088D" w:rsidRDefault="009A3B5E" w:rsidP="003F6EB7">
            <w:pPr>
              <w:jc w:val="both"/>
            </w:pPr>
            <w:r w:rsidRPr="00AD088D">
              <w:rPr>
                <w:b/>
              </w:rPr>
              <w:t>Obor jmenovacího řízení</w:t>
            </w:r>
          </w:p>
        </w:tc>
        <w:tc>
          <w:tcPr>
            <w:tcW w:w="2254" w:type="dxa"/>
            <w:gridSpan w:val="2"/>
            <w:shd w:val="clear" w:color="auto" w:fill="F7CAAC"/>
          </w:tcPr>
          <w:p w14:paraId="2727ECA1" w14:textId="77777777"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14:paraId="41ADA9AA" w14:textId="77777777"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14:paraId="3E52BC0B" w14:textId="77777777" w:rsidR="009A3B5E" w:rsidRPr="00AD088D" w:rsidRDefault="007518C0" w:rsidP="003F6EB7">
            <w:pPr>
              <w:jc w:val="both"/>
              <w:rPr>
                <w:b/>
              </w:rPr>
            </w:pPr>
            <w:r>
              <w:rPr>
                <w:b/>
              </w:rPr>
              <w:t>0</w:t>
            </w:r>
          </w:p>
        </w:tc>
        <w:tc>
          <w:tcPr>
            <w:tcW w:w="696" w:type="dxa"/>
            <w:vMerge w:val="restart"/>
          </w:tcPr>
          <w:p w14:paraId="0704D14F" w14:textId="77777777" w:rsidR="009A3B5E" w:rsidRPr="00AD088D" w:rsidRDefault="007518C0" w:rsidP="003F6EB7">
            <w:pPr>
              <w:jc w:val="both"/>
              <w:rPr>
                <w:b/>
              </w:rPr>
            </w:pPr>
            <w:r>
              <w:rPr>
                <w:b/>
              </w:rPr>
              <w:t>0</w:t>
            </w:r>
          </w:p>
        </w:tc>
        <w:tc>
          <w:tcPr>
            <w:tcW w:w="697" w:type="dxa"/>
            <w:vMerge w:val="restart"/>
          </w:tcPr>
          <w:p w14:paraId="5EDE78F9" w14:textId="77777777" w:rsidR="009A3B5E" w:rsidRPr="00AD088D" w:rsidRDefault="007518C0" w:rsidP="003F6EB7">
            <w:pPr>
              <w:jc w:val="both"/>
              <w:rPr>
                <w:b/>
              </w:rPr>
            </w:pPr>
            <w:r>
              <w:rPr>
                <w:b/>
              </w:rPr>
              <w:t>0</w:t>
            </w:r>
          </w:p>
        </w:tc>
      </w:tr>
      <w:tr w:rsidR="009A3B5E" w:rsidRPr="00AD088D" w14:paraId="76DC3ADF" w14:textId="77777777" w:rsidTr="003F6EB7">
        <w:trPr>
          <w:trHeight w:val="205"/>
        </w:trPr>
        <w:tc>
          <w:tcPr>
            <w:tcW w:w="3361" w:type="dxa"/>
            <w:gridSpan w:val="2"/>
          </w:tcPr>
          <w:p w14:paraId="32A94595" w14:textId="77777777" w:rsidR="009A3B5E" w:rsidRPr="00AD088D" w:rsidRDefault="009A3B5E" w:rsidP="003F6EB7">
            <w:pPr>
              <w:jc w:val="both"/>
            </w:pPr>
          </w:p>
        </w:tc>
        <w:tc>
          <w:tcPr>
            <w:tcW w:w="2254" w:type="dxa"/>
            <w:gridSpan w:val="2"/>
          </w:tcPr>
          <w:p w14:paraId="22DF3C59" w14:textId="77777777" w:rsidR="009A3B5E" w:rsidRPr="00AD088D" w:rsidRDefault="009A3B5E" w:rsidP="003F6EB7">
            <w:pPr>
              <w:jc w:val="both"/>
            </w:pPr>
          </w:p>
        </w:tc>
        <w:tc>
          <w:tcPr>
            <w:tcW w:w="2257" w:type="dxa"/>
            <w:gridSpan w:val="4"/>
            <w:tcBorders>
              <w:right w:val="single" w:sz="12" w:space="0" w:color="auto"/>
            </w:tcBorders>
          </w:tcPr>
          <w:p w14:paraId="691AE64A" w14:textId="77777777" w:rsidR="009A3B5E" w:rsidRPr="00AD088D" w:rsidRDefault="009A3B5E" w:rsidP="003F6EB7">
            <w:pPr>
              <w:jc w:val="both"/>
            </w:pPr>
          </w:p>
        </w:tc>
        <w:tc>
          <w:tcPr>
            <w:tcW w:w="635" w:type="dxa"/>
            <w:vMerge/>
            <w:tcBorders>
              <w:left w:val="single" w:sz="12" w:space="0" w:color="auto"/>
            </w:tcBorders>
            <w:vAlign w:val="center"/>
          </w:tcPr>
          <w:p w14:paraId="48019B6B" w14:textId="77777777" w:rsidR="009A3B5E" w:rsidRPr="00AD088D" w:rsidRDefault="009A3B5E" w:rsidP="003F6EB7">
            <w:pPr>
              <w:rPr>
                <w:b/>
              </w:rPr>
            </w:pPr>
          </w:p>
        </w:tc>
        <w:tc>
          <w:tcPr>
            <w:tcW w:w="696" w:type="dxa"/>
            <w:vMerge/>
            <w:vAlign w:val="center"/>
          </w:tcPr>
          <w:p w14:paraId="00B43F5A" w14:textId="77777777" w:rsidR="009A3B5E" w:rsidRPr="00AD088D" w:rsidRDefault="009A3B5E" w:rsidP="003F6EB7">
            <w:pPr>
              <w:rPr>
                <w:b/>
              </w:rPr>
            </w:pPr>
          </w:p>
        </w:tc>
        <w:tc>
          <w:tcPr>
            <w:tcW w:w="697" w:type="dxa"/>
            <w:vMerge/>
            <w:vAlign w:val="center"/>
          </w:tcPr>
          <w:p w14:paraId="1DEF0D41" w14:textId="77777777" w:rsidR="009A3B5E" w:rsidRPr="00AD088D" w:rsidRDefault="009A3B5E" w:rsidP="003F6EB7">
            <w:pPr>
              <w:rPr>
                <w:b/>
              </w:rPr>
            </w:pPr>
          </w:p>
        </w:tc>
      </w:tr>
      <w:tr w:rsidR="009A3B5E" w:rsidRPr="00AD088D" w14:paraId="0D4377A1" w14:textId="77777777" w:rsidTr="003F6EB7">
        <w:tc>
          <w:tcPr>
            <w:tcW w:w="9900" w:type="dxa"/>
            <w:gridSpan w:val="11"/>
            <w:shd w:val="clear" w:color="auto" w:fill="F7CAAC"/>
          </w:tcPr>
          <w:p w14:paraId="79CB748E" w14:textId="77777777"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14:paraId="6469F452" w14:textId="77777777" w:rsidTr="003F6EB7">
        <w:trPr>
          <w:trHeight w:val="1561"/>
        </w:trPr>
        <w:tc>
          <w:tcPr>
            <w:tcW w:w="9900" w:type="dxa"/>
            <w:gridSpan w:val="11"/>
          </w:tcPr>
          <w:p w14:paraId="705121B2"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14:paraId="73868B11"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14:paraId="0B92107A"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14:paraId="7D8ED130" w14:textId="77777777"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14:paraId="6AFC1978" w14:textId="77777777"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14:paraId="4F340A77" w14:textId="77777777" w:rsidTr="003F6EB7">
        <w:trPr>
          <w:trHeight w:val="218"/>
        </w:trPr>
        <w:tc>
          <w:tcPr>
            <w:tcW w:w="9900" w:type="dxa"/>
            <w:gridSpan w:val="11"/>
            <w:shd w:val="clear" w:color="auto" w:fill="F7CAAC"/>
          </w:tcPr>
          <w:p w14:paraId="4FCEE500" w14:textId="77777777" w:rsidR="009A3B5E" w:rsidRPr="00BA53AC" w:rsidRDefault="009A3B5E" w:rsidP="003F6EB7">
            <w:pPr>
              <w:rPr>
                <w:b/>
              </w:rPr>
            </w:pPr>
            <w:r w:rsidRPr="00BA53AC">
              <w:rPr>
                <w:b/>
              </w:rPr>
              <w:t>Působení v zahraničí</w:t>
            </w:r>
          </w:p>
        </w:tc>
      </w:tr>
      <w:tr w:rsidR="009A3B5E" w:rsidRPr="00BA53AC" w14:paraId="7D60D8C8" w14:textId="77777777" w:rsidTr="003F6EB7">
        <w:trPr>
          <w:trHeight w:val="328"/>
        </w:trPr>
        <w:tc>
          <w:tcPr>
            <w:tcW w:w="9900" w:type="dxa"/>
            <w:gridSpan w:val="11"/>
          </w:tcPr>
          <w:p w14:paraId="1A824C6D" w14:textId="77777777" w:rsidR="00A57E93" w:rsidRDefault="00A57E93" w:rsidP="00A57E93">
            <w:r>
              <w:t>2012 - CAVILAM, Vichy, Francie (1 měsíc)</w:t>
            </w:r>
          </w:p>
          <w:p w14:paraId="13BAB93B" w14:textId="77777777" w:rsidR="009A3B5E" w:rsidRPr="00BA53AC" w:rsidRDefault="00A57E93" w:rsidP="00AD44FC">
            <w:r>
              <w:t>2013 - CAREL, Royan, Francie (1 měsíc)</w:t>
            </w:r>
          </w:p>
        </w:tc>
      </w:tr>
      <w:tr w:rsidR="009A3B5E" w14:paraId="0177E0CD" w14:textId="77777777" w:rsidTr="00DB18BC">
        <w:trPr>
          <w:cantSplit/>
          <w:trHeight w:val="271"/>
        </w:trPr>
        <w:tc>
          <w:tcPr>
            <w:tcW w:w="2529" w:type="dxa"/>
            <w:shd w:val="clear" w:color="auto" w:fill="F7CAAC"/>
          </w:tcPr>
          <w:p w14:paraId="07697462" w14:textId="77777777" w:rsidR="009A3B5E" w:rsidRPr="00BA53AC" w:rsidRDefault="009A3B5E" w:rsidP="003F6EB7">
            <w:pPr>
              <w:jc w:val="both"/>
              <w:rPr>
                <w:b/>
              </w:rPr>
            </w:pPr>
            <w:r w:rsidRPr="00BA53AC">
              <w:rPr>
                <w:b/>
              </w:rPr>
              <w:t xml:space="preserve">Podpis </w:t>
            </w:r>
          </w:p>
        </w:tc>
        <w:tc>
          <w:tcPr>
            <w:tcW w:w="4554" w:type="dxa"/>
            <w:gridSpan w:val="5"/>
          </w:tcPr>
          <w:p w14:paraId="73A293AA" w14:textId="77777777" w:rsidR="009A3B5E" w:rsidRPr="00BA53AC" w:rsidRDefault="009A3B5E" w:rsidP="003F6EB7">
            <w:pPr>
              <w:jc w:val="both"/>
            </w:pPr>
          </w:p>
        </w:tc>
        <w:tc>
          <w:tcPr>
            <w:tcW w:w="789" w:type="dxa"/>
            <w:gridSpan w:val="2"/>
            <w:shd w:val="clear" w:color="auto" w:fill="F7CAAC"/>
          </w:tcPr>
          <w:p w14:paraId="3F07C636" w14:textId="77777777" w:rsidR="009A3B5E" w:rsidRDefault="009A3B5E" w:rsidP="003F6EB7">
            <w:pPr>
              <w:jc w:val="both"/>
            </w:pPr>
            <w:r w:rsidRPr="00BA53AC">
              <w:rPr>
                <w:b/>
              </w:rPr>
              <w:t>datum</w:t>
            </w:r>
          </w:p>
        </w:tc>
        <w:tc>
          <w:tcPr>
            <w:tcW w:w="2028" w:type="dxa"/>
            <w:gridSpan w:val="3"/>
          </w:tcPr>
          <w:p w14:paraId="284BDD5C" w14:textId="77777777" w:rsidR="009A3B5E" w:rsidRDefault="009A3B5E" w:rsidP="003F6EB7">
            <w:pPr>
              <w:jc w:val="both"/>
            </w:pPr>
          </w:p>
        </w:tc>
      </w:tr>
    </w:tbl>
    <w:p w14:paraId="6EF7CBCC" w14:textId="77777777" w:rsidR="001C4FDF" w:rsidRDefault="001C4FDF" w:rsidP="00694BA8">
      <w:pPr>
        <w:spacing w:after="160" w:line="259" w:lineRule="auto"/>
      </w:pPr>
    </w:p>
    <w:p w14:paraId="33523B36" w14:textId="77777777" w:rsidR="001C4FDF" w:rsidRDefault="001C4FDF" w:rsidP="00694BA8">
      <w:pPr>
        <w:spacing w:after="160" w:line="259" w:lineRule="auto"/>
      </w:pPr>
    </w:p>
    <w:p w14:paraId="74B64D6C" w14:textId="77777777" w:rsidR="001C4FDF" w:rsidRDefault="001C4FDF" w:rsidP="00694BA8">
      <w:pPr>
        <w:spacing w:after="160" w:line="259" w:lineRule="auto"/>
      </w:pPr>
    </w:p>
    <w:p w14:paraId="10C51B07" w14:textId="77777777" w:rsidR="001C4FDF" w:rsidRDefault="001C4FDF" w:rsidP="00694BA8">
      <w:pPr>
        <w:spacing w:after="160" w:line="259" w:lineRule="auto"/>
      </w:pPr>
    </w:p>
    <w:p w14:paraId="74AA9981" w14:textId="77777777" w:rsidR="001C4FDF" w:rsidRDefault="001C4FDF" w:rsidP="00694BA8">
      <w:pPr>
        <w:spacing w:after="160" w:line="259" w:lineRule="auto"/>
      </w:pPr>
    </w:p>
    <w:p w14:paraId="4FCFF262" w14:textId="77777777"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343F2" w14:paraId="37E60D77" w14:textId="77777777" w:rsidTr="00B343F2">
        <w:tc>
          <w:tcPr>
            <w:tcW w:w="9859" w:type="dxa"/>
            <w:gridSpan w:val="11"/>
            <w:tcBorders>
              <w:bottom w:val="double" w:sz="4" w:space="0" w:color="auto"/>
            </w:tcBorders>
            <w:shd w:val="clear" w:color="auto" w:fill="BDD6EE"/>
          </w:tcPr>
          <w:p w14:paraId="568E9B3B" w14:textId="77777777" w:rsidR="00B343F2" w:rsidRDefault="00B343F2" w:rsidP="00454E89">
            <w:pPr>
              <w:jc w:val="both"/>
              <w:rPr>
                <w:b/>
                <w:sz w:val="28"/>
              </w:rPr>
            </w:pPr>
            <w:r>
              <w:rPr>
                <w:b/>
                <w:sz w:val="28"/>
              </w:rPr>
              <w:t>C-I – Personální zabezpečení</w:t>
            </w:r>
          </w:p>
        </w:tc>
      </w:tr>
      <w:tr w:rsidR="00B343F2" w14:paraId="227C0D17" w14:textId="77777777" w:rsidTr="00B343F2">
        <w:tc>
          <w:tcPr>
            <w:tcW w:w="2518" w:type="dxa"/>
            <w:tcBorders>
              <w:top w:val="double" w:sz="4" w:space="0" w:color="auto"/>
            </w:tcBorders>
            <w:shd w:val="clear" w:color="auto" w:fill="F7CAAC"/>
          </w:tcPr>
          <w:p w14:paraId="0F9F4F59" w14:textId="77777777" w:rsidR="00B343F2" w:rsidRDefault="00B343F2" w:rsidP="00454E89">
            <w:pPr>
              <w:jc w:val="both"/>
              <w:rPr>
                <w:b/>
              </w:rPr>
            </w:pPr>
            <w:r>
              <w:rPr>
                <w:b/>
              </w:rPr>
              <w:t>Vysoká škola</w:t>
            </w:r>
          </w:p>
        </w:tc>
        <w:tc>
          <w:tcPr>
            <w:tcW w:w="7341" w:type="dxa"/>
            <w:gridSpan w:val="10"/>
          </w:tcPr>
          <w:p w14:paraId="6DB3B6E3" w14:textId="77777777" w:rsidR="00B343F2" w:rsidRDefault="00B343F2" w:rsidP="00454E89">
            <w:pPr>
              <w:jc w:val="both"/>
            </w:pPr>
            <w:r>
              <w:t>Univerzita Tomáše Bati ve Zlíně</w:t>
            </w:r>
          </w:p>
        </w:tc>
      </w:tr>
      <w:tr w:rsidR="00B343F2" w14:paraId="4D0CB06F" w14:textId="77777777" w:rsidTr="00B343F2">
        <w:tc>
          <w:tcPr>
            <w:tcW w:w="2518" w:type="dxa"/>
            <w:shd w:val="clear" w:color="auto" w:fill="F7CAAC"/>
          </w:tcPr>
          <w:p w14:paraId="0C0EF11E" w14:textId="77777777" w:rsidR="00B343F2" w:rsidRDefault="00B343F2" w:rsidP="00454E89">
            <w:pPr>
              <w:jc w:val="both"/>
              <w:rPr>
                <w:b/>
              </w:rPr>
            </w:pPr>
            <w:r>
              <w:rPr>
                <w:b/>
              </w:rPr>
              <w:t>Součást vysoké školy</w:t>
            </w:r>
          </w:p>
        </w:tc>
        <w:tc>
          <w:tcPr>
            <w:tcW w:w="7341" w:type="dxa"/>
            <w:gridSpan w:val="10"/>
          </w:tcPr>
          <w:p w14:paraId="3444C37F" w14:textId="77777777" w:rsidR="00B343F2" w:rsidRDefault="00B343F2" w:rsidP="00454E89">
            <w:pPr>
              <w:jc w:val="both"/>
            </w:pPr>
            <w:r>
              <w:t>Fakulta managementu a ekonomiky</w:t>
            </w:r>
          </w:p>
        </w:tc>
      </w:tr>
      <w:tr w:rsidR="00B343F2" w14:paraId="7E027170" w14:textId="77777777" w:rsidTr="00B343F2">
        <w:tc>
          <w:tcPr>
            <w:tcW w:w="2518" w:type="dxa"/>
            <w:shd w:val="clear" w:color="auto" w:fill="F7CAAC"/>
          </w:tcPr>
          <w:p w14:paraId="7AD96F3B" w14:textId="77777777" w:rsidR="00B343F2" w:rsidRDefault="00B343F2" w:rsidP="00454E89">
            <w:pPr>
              <w:jc w:val="both"/>
              <w:rPr>
                <w:b/>
              </w:rPr>
            </w:pPr>
            <w:r>
              <w:rPr>
                <w:b/>
              </w:rPr>
              <w:t>Název studijního programu</w:t>
            </w:r>
          </w:p>
        </w:tc>
        <w:tc>
          <w:tcPr>
            <w:tcW w:w="7341" w:type="dxa"/>
            <w:gridSpan w:val="10"/>
          </w:tcPr>
          <w:p w14:paraId="028D33A2" w14:textId="7DABA894" w:rsidR="00B343F2" w:rsidRDefault="00B343F2" w:rsidP="00454E89">
            <w:pPr>
              <w:jc w:val="both"/>
            </w:pPr>
            <w:r>
              <w:t>Průmyslové inženýrství</w:t>
            </w:r>
          </w:p>
        </w:tc>
      </w:tr>
      <w:tr w:rsidR="00B343F2" w14:paraId="1AE0760F" w14:textId="77777777" w:rsidTr="00B343F2">
        <w:tc>
          <w:tcPr>
            <w:tcW w:w="2518" w:type="dxa"/>
            <w:shd w:val="clear" w:color="auto" w:fill="F7CAAC"/>
          </w:tcPr>
          <w:p w14:paraId="3EC6E09B" w14:textId="77777777" w:rsidR="00B343F2" w:rsidRDefault="00B343F2" w:rsidP="00454E89">
            <w:pPr>
              <w:jc w:val="both"/>
              <w:rPr>
                <w:b/>
              </w:rPr>
            </w:pPr>
            <w:r>
              <w:rPr>
                <w:b/>
              </w:rPr>
              <w:t>Jméno a příjmení</w:t>
            </w:r>
          </w:p>
        </w:tc>
        <w:tc>
          <w:tcPr>
            <w:tcW w:w="4536" w:type="dxa"/>
            <w:gridSpan w:val="5"/>
          </w:tcPr>
          <w:p w14:paraId="6EA38215" w14:textId="77777777" w:rsidR="00B343F2" w:rsidRDefault="00B343F2" w:rsidP="00454E89">
            <w:pPr>
              <w:jc w:val="both"/>
            </w:pPr>
            <w:r>
              <w:t>Bedřich ZIMOLA</w:t>
            </w:r>
          </w:p>
        </w:tc>
        <w:tc>
          <w:tcPr>
            <w:tcW w:w="709" w:type="dxa"/>
            <w:shd w:val="clear" w:color="auto" w:fill="F7CAAC"/>
          </w:tcPr>
          <w:p w14:paraId="11C24F6D" w14:textId="77777777" w:rsidR="00B343F2" w:rsidRDefault="00B343F2" w:rsidP="00454E89">
            <w:pPr>
              <w:jc w:val="both"/>
              <w:rPr>
                <w:b/>
              </w:rPr>
            </w:pPr>
            <w:r>
              <w:rPr>
                <w:b/>
              </w:rPr>
              <w:t>Tituly</w:t>
            </w:r>
          </w:p>
        </w:tc>
        <w:tc>
          <w:tcPr>
            <w:tcW w:w="2096" w:type="dxa"/>
            <w:gridSpan w:val="4"/>
          </w:tcPr>
          <w:p w14:paraId="666DBC5F" w14:textId="77777777" w:rsidR="00B343F2" w:rsidRDefault="00B343F2" w:rsidP="00454E89">
            <w:pPr>
              <w:jc w:val="both"/>
            </w:pPr>
            <w:r>
              <w:t>RNDr., Ph.D.</w:t>
            </w:r>
          </w:p>
        </w:tc>
      </w:tr>
      <w:tr w:rsidR="00B343F2" w14:paraId="6640DBA7" w14:textId="77777777" w:rsidTr="00B343F2">
        <w:tc>
          <w:tcPr>
            <w:tcW w:w="2518" w:type="dxa"/>
            <w:shd w:val="clear" w:color="auto" w:fill="F7CAAC"/>
          </w:tcPr>
          <w:p w14:paraId="301DE65B" w14:textId="77777777" w:rsidR="00B343F2" w:rsidRDefault="00B343F2" w:rsidP="00454E89">
            <w:pPr>
              <w:jc w:val="both"/>
              <w:rPr>
                <w:b/>
              </w:rPr>
            </w:pPr>
            <w:r>
              <w:rPr>
                <w:b/>
              </w:rPr>
              <w:t>Rok narození</w:t>
            </w:r>
          </w:p>
        </w:tc>
        <w:tc>
          <w:tcPr>
            <w:tcW w:w="829" w:type="dxa"/>
          </w:tcPr>
          <w:p w14:paraId="061B00C9" w14:textId="77777777" w:rsidR="00B343F2" w:rsidRDefault="00B343F2" w:rsidP="00454E89">
            <w:pPr>
              <w:jc w:val="both"/>
            </w:pPr>
            <w:r>
              <w:t>1954</w:t>
            </w:r>
          </w:p>
        </w:tc>
        <w:tc>
          <w:tcPr>
            <w:tcW w:w="1721" w:type="dxa"/>
            <w:shd w:val="clear" w:color="auto" w:fill="F7CAAC"/>
          </w:tcPr>
          <w:p w14:paraId="54F9DCAF" w14:textId="77777777" w:rsidR="00B343F2" w:rsidRDefault="00B343F2" w:rsidP="00454E89">
            <w:pPr>
              <w:jc w:val="both"/>
              <w:rPr>
                <w:b/>
              </w:rPr>
            </w:pPr>
            <w:r>
              <w:rPr>
                <w:b/>
              </w:rPr>
              <w:t>typ vztahu k VŠ</w:t>
            </w:r>
          </w:p>
        </w:tc>
        <w:tc>
          <w:tcPr>
            <w:tcW w:w="992" w:type="dxa"/>
            <w:gridSpan w:val="2"/>
          </w:tcPr>
          <w:p w14:paraId="10941239" w14:textId="77777777" w:rsidR="00B343F2" w:rsidRDefault="00B343F2" w:rsidP="00454E89">
            <w:pPr>
              <w:jc w:val="both"/>
            </w:pPr>
            <w:r>
              <w:t>pp</w:t>
            </w:r>
          </w:p>
        </w:tc>
        <w:tc>
          <w:tcPr>
            <w:tcW w:w="994" w:type="dxa"/>
            <w:shd w:val="clear" w:color="auto" w:fill="F7CAAC"/>
          </w:tcPr>
          <w:p w14:paraId="1B8BD6B9" w14:textId="77777777" w:rsidR="00B343F2" w:rsidRDefault="00B343F2" w:rsidP="00454E89">
            <w:pPr>
              <w:jc w:val="both"/>
              <w:rPr>
                <w:b/>
              </w:rPr>
            </w:pPr>
            <w:r>
              <w:rPr>
                <w:b/>
              </w:rPr>
              <w:t>rozsah</w:t>
            </w:r>
          </w:p>
        </w:tc>
        <w:tc>
          <w:tcPr>
            <w:tcW w:w="709" w:type="dxa"/>
          </w:tcPr>
          <w:p w14:paraId="5EB92BA8" w14:textId="77777777" w:rsidR="00B343F2" w:rsidRDefault="00B343F2" w:rsidP="00454E89">
            <w:pPr>
              <w:jc w:val="both"/>
            </w:pPr>
            <w:r>
              <w:t>40</w:t>
            </w:r>
          </w:p>
        </w:tc>
        <w:tc>
          <w:tcPr>
            <w:tcW w:w="709" w:type="dxa"/>
            <w:gridSpan w:val="2"/>
            <w:shd w:val="clear" w:color="auto" w:fill="F7CAAC"/>
          </w:tcPr>
          <w:p w14:paraId="00CCAB92" w14:textId="77777777" w:rsidR="00B343F2" w:rsidRDefault="00B343F2" w:rsidP="00454E89">
            <w:pPr>
              <w:jc w:val="both"/>
              <w:rPr>
                <w:b/>
              </w:rPr>
            </w:pPr>
            <w:r>
              <w:rPr>
                <w:b/>
              </w:rPr>
              <w:t>do kdy</w:t>
            </w:r>
          </w:p>
        </w:tc>
        <w:tc>
          <w:tcPr>
            <w:tcW w:w="1387" w:type="dxa"/>
            <w:gridSpan w:val="2"/>
          </w:tcPr>
          <w:p w14:paraId="46DEA3DB" w14:textId="77777777" w:rsidR="00B343F2" w:rsidRDefault="00B343F2" w:rsidP="00454E89">
            <w:pPr>
              <w:jc w:val="both"/>
            </w:pPr>
            <w:r>
              <w:t>N</w:t>
            </w:r>
          </w:p>
        </w:tc>
      </w:tr>
      <w:tr w:rsidR="00B343F2" w14:paraId="78044653" w14:textId="77777777" w:rsidTr="00B343F2">
        <w:tc>
          <w:tcPr>
            <w:tcW w:w="5068" w:type="dxa"/>
            <w:gridSpan w:val="3"/>
            <w:shd w:val="clear" w:color="auto" w:fill="F7CAAC"/>
          </w:tcPr>
          <w:p w14:paraId="61378BD4" w14:textId="77777777" w:rsidR="00B343F2" w:rsidRDefault="00B343F2" w:rsidP="00454E89">
            <w:pPr>
              <w:jc w:val="both"/>
              <w:rPr>
                <w:b/>
              </w:rPr>
            </w:pPr>
            <w:r>
              <w:rPr>
                <w:b/>
              </w:rPr>
              <w:t>Typ vztahu na součásti VŠ, která uskutečňuje st. program</w:t>
            </w:r>
          </w:p>
        </w:tc>
        <w:tc>
          <w:tcPr>
            <w:tcW w:w="992" w:type="dxa"/>
            <w:gridSpan w:val="2"/>
          </w:tcPr>
          <w:p w14:paraId="2AFC2F04" w14:textId="77777777" w:rsidR="00B343F2" w:rsidRDefault="00B343F2" w:rsidP="00454E89">
            <w:pPr>
              <w:jc w:val="both"/>
            </w:pPr>
            <w:r>
              <w:t>pp</w:t>
            </w:r>
          </w:p>
        </w:tc>
        <w:tc>
          <w:tcPr>
            <w:tcW w:w="994" w:type="dxa"/>
            <w:shd w:val="clear" w:color="auto" w:fill="F7CAAC"/>
          </w:tcPr>
          <w:p w14:paraId="27A46E9E" w14:textId="77777777" w:rsidR="00B343F2" w:rsidRDefault="00B343F2" w:rsidP="00454E89">
            <w:pPr>
              <w:jc w:val="both"/>
              <w:rPr>
                <w:b/>
              </w:rPr>
            </w:pPr>
            <w:r>
              <w:rPr>
                <w:b/>
              </w:rPr>
              <w:t>rozsah</w:t>
            </w:r>
          </w:p>
        </w:tc>
        <w:tc>
          <w:tcPr>
            <w:tcW w:w="709" w:type="dxa"/>
          </w:tcPr>
          <w:p w14:paraId="6A3465C8" w14:textId="77777777" w:rsidR="00B343F2" w:rsidRDefault="00B343F2" w:rsidP="00454E89">
            <w:pPr>
              <w:jc w:val="both"/>
            </w:pPr>
            <w:r>
              <w:t>40</w:t>
            </w:r>
          </w:p>
        </w:tc>
        <w:tc>
          <w:tcPr>
            <w:tcW w:w="709" w:type="dxa"/>
            <w:gridSpan w:val="2"/>
            <w:shd w:val="clear" w:color="auto" w:fill="F7CAAC"/>
          </w:tcPr>
          <w:p w14:paraId="7731A74F" w14:textId="77777777" w:rsidR="00B343F2" w:rsidRDefault="00B343F2" w:rsidP="00454E89">
            <w:pPr>
              <w:jc w:val="both"/>
              <w:rPr>
                <w:b/>
              </w:rPr>
            </w:pPr>
            <w:r>
              <w:rPr>
                <w:b/>
              </w:rPr>
              <w:t>do kdy</w:t>
            </w:r>
          </w:p>
        </w:tc>
        <w:tc>
          <w:tcPr>
            <w:tcW w:w="1387" w:type="dxa"/>
            <w:gridSpan w:val="2"/>
          </w:tcPr>
          <w:p w14:paraId="46EC72FE" w14:textId="77777777" w:rsidR="00B343F2" w:rsidRDefault="00B343F2" w:rsidP="00454E89">
            <w:pPr>
              <w:jc w:val="both"/>
            </w:pPr>
            <w:r>
              <w:t>N</w:t>
            </w:r>
          </w:p>
        </w:tc>
      </w:tr>
      <w:tr w:rsidR="00B343F2" w14:paraId="3CC6AD43" w14:textId="77777777" w:rsidTr="00B343F2">
        <w:tc>
          <w:tcPr>
            <w:tcW w:w="6060" w:type="dxa"/>
            <w:gridSpan w:val="5"/>
            <w:shd w:val="clear" w:color="auto" w:fill="F7CAAC"/>
          </w:tcPr>
          <w:p w14:paraId="570AC600" w14:textId="77777777" w:rsidR="00B343F2" w:rsidRDefault="00B343F2" w:rsidP="00454E89">
            <w:pPr>
              <w:jc w:val="both"/>
            </w:pPr>
            <w:r>
              <w:rPr>
                <w:b/>
              </w:rPr>
              <w:t>Další současná působení jako akademický pracovník na jiných VŠ</w:t>
            </w:r>
          </w:p>
        </w:tc>
        <w:tc>
          <w:tcPr>
            <w:tcW w:w="1703" w:type="dxa"/>
            <w:gridSpan w:val="2"/>
            <w:shd w:val="clear" w:color="auto" w:fill="F7CAAC"/>
          </w:tcPr>
          <w:p w14:paraId="535AE4E9" w14:textId="77777777" w:rsidR="00B343F2" w:rsidRDefault="00B343F2" w:rsidP="00454E89">
            <w:pPr>
              <w:jc w:val="both"/>
              <w:rPr>
                <w:b/>
              </w:rPr>
            </w:pPr>
            <w:r>
              <w:rPr>
                <w:b/>
              </w:rPr>
              <w:t>typ prac. vztahu</w:t>
            </w:r>
          </w:p>
        </w:tc>
        <w:tc>
          <w:tcPr>
            <w:tcW w:w="2096" w:type="dxa"/>
            <w:gridSpan w:val="4"/>
            <w:shd w:val="clear" w:color="auto" w:fill="F7CAAC"/>
          </w:tcPr>
          <w:p w14:paraId="610CA299" w14:textId="77777777" w:rsidR="00B343F2" w:rsidRDefault="00B343F2" w:rsidP="00454E89">
            <w:pPr>
              <w:jc w:val="both"/>
              <w:rPr>
                <w:b/>
              </w:rPr>
            </w:pPr>
            <w:r>
              <w:rPr>
                <w:b/>
              </w:rPr>
              <w:t>rozsah</w:t>
            </w:r>
          </w:p>
        </w:tc>
      </w:tr>
      <w:tr w:rsidR="00B343F2" w14:paraId="4435782C" w14:textId="77777777" w:rsidTr="00B343F2">
        <w:tc>
          <w:tcPr>
            <w:tcW w:w="6060" w:type="dxa"/>
            <w:gridSpan w:val="5"/>
          </w:tcPr>
          <w:p w14:paraId="2CF1A979" w14:textId="77777777" w:rsidR="00B343F2" w:rsidRDefault="00B343F2" w:rsidP="00454E89">
            <w:pPr>
              <w:jc w:val="both"/>
            </w:pPr>
          </w:p>
        </w:tc>
        <w:tc>
          <w:tcPr>
            <w:tcW w:w="1703" w:type="dxa"/>
            <w:gridSpan w:val="2"/>
          </w:tcPr>
          <w:p w14:paraId="4DFF6165" w14:textId="77777777" w:rsidR="00B343F2" w:rsidRDefault="00B343F2" w:rsidP="00454E89">
            <w:pPr>
              <w:jc w:val="both"/>
            </w:pPr>
          </w:p>
        </w:tc>
        <w:tc>
          <w:tcPr>
            <w:tcW w:w="2096" w:type="dxa"/>
            <w:gridSpan w:val="4"/>
          </w:tcPr>
          <w:p w14:paraId="594842BF" w14:textId="77777777" w:rsidR="00B343F2" w:rsidRDefault="00B343F2" w:rsidP="00454E89">
            <w:pPr>
              <w:jc w:val="both"/>
            </w:pPr>
          </w:p>
        </w:tc>
      </w:tr>
      <w:tr w:rsidR="00B343F2" w14:paraId="7B0B3D66" w14:textId="77777777" w:rsidTr="00B343F2">
        <w:tc>
          <w:tcPr>
            <w:tcW w:w="6060" w:type="dxa"/>
            <w:gridSpan w:val="5"/>
          </w:tcPr>
          <w:p w14:paraId="52500135" w14:textId="77777777" w:rsidR="00B343F2" w:rsidRDefault="00B343F2" w:rsidP="00454E89">
            <w:pPr>
              <w:jc w:val="both"/>
            </w:pPr>
          </w:p>
        </w:tc>
        <w:tc>
          <w:tcPr>
            <w:tcW w:w="1703" w:type="dxa"/>
            <w:gridSpan w:val="2"/>
          </w:tcPr>
          <w:p w14:paraId="624B2432" w14:textId="77777777" w:rsidR="00B343F2" w:rsidRDefault="00B343F2" w:rsidP="00454E89">
            <w:pPr>
              <w:jc w:val="both"/>
            </w:pPr>
          </w:p>
        </w:tc>
        <w:tc>
          <w:tcPr>
            <w:tcW w:w="2096" w:type="dxa"/>
            <w:gridSpan w:val="4"/>
          </w:tcPr>
          <w:p w14:paraId="77B8791D" w14:textId="77777777" w:rsidR="00B343F2" w:rsidRDefault="00B343F2" w:rsidP="00454E89">
            <w:pPr>
              <w:jc w:val="both"/>
            </w:pPr>
          </w:p>
        </w:tc>
      </w:tr>
      <w:tr w:rsidR="00B343F2" w14:paraId="3B940486" w14:textId="77777777" w:rsidTr="00B343F2">
        <w:tc>
          <w:tcPr>
            <w:tcW w:w="6060" w:type="dxa"/>
            <w:gridSpan w:val="5"/>
          </w:tcPr>
          <w:p w14:paraId="793F7999" w14:textId="77777777" w:rsidR="00B343F2" w:rsidRDefault="00B343F2" w:rsidP="00454E89">
            <w:pPr>
              <w:jc w:val="both"/>
            </w:pPr>
          </w:p>
        </w:tc>
        <w:tc>
          <w:tcPr>
            <w:tcW w:w="1703" w:type="dxa"/>
            <w:gridSpan w:val="2"/>
          </w:tcPr>
          <w:p w14:paraId="1328D30D" w14:textId="77777777" w:rsidR="00B343F2" w:rsidRDefault="00B343F2" w:rsidP="00454E89">
            <w:pPr>
              <w:jc w:val="both"/>
            </w:pPr>
          </w:p>
        </w:tc>
        <w:tc>
          <w:tcPr>
            <w:tcW w:w="2096" w:type="dxa"/>
            <w:gridSpan w:val="4"/>
          </w:tcPr>
          <w:p w14:paraId="203565ED" w14:textId="77777777" w:rsidR="00B343F2" w:rsidRDefault="00B343F2" w:rsidP="00454E89">
            <w:pPr>
              <w:jc w:val="both"/>
            </w:pPr>
          </w:p>
        </w:tc>
      </w:tr>
      <w:tr w:rsidR="00B343F2" w14:paraId="12E22059" w14:textId="77777777" w:rsidTr="00B343F2">
        <w:tc>
          <w:tcPr>
            <w:tcW w:w="6060" w:type="dxa"/>
            <w:gridSpan w:val="5"/>
          </w:tcPr>
          <w:p w14:paraId="387E50D6" w14:textId="77777777" w:rsidR="00B343F2" w:rsidRDefault="00B343F2" w:rsidP="00454E89">
            <w:pPr>
              <w:jc w:val="both"/>
            </w:pPr>
          </w:p>
        </w:tc>
        <w:tc>
          <w:tcPr>
            <w:tcW w:w="1703" w:type="dxa"/>
            <w:gridSpan w:val="2"/>
          </w:tcPr>
          <w:p w14:paraId="60EFF882" w14:textId="77777777" w:rsidR="00B343F2" w:rsidRDefault="00B343F2" w:rsidP="00454E89">
            <w:pPr>
              <w:jc w:val="both"/>
            </w:pPr>
          </w:p>
        </w:tc>
        <w:tc>
          <w:tcPr>
            <w:tcW w:w="2096" w:type="dxa"/>
            <w:gridSpan w:val="4"/>
          </w:tcPr>
          <w:p w14:paraId="711D7A1A" w14:textId="77777777" w:rsidR="00B343F2" w:rsidRDefault="00B343F2" w:rsidP="00454E89">
            <w:pPr>
              <w:jc w:val="both"/>
            </w:pPr>
          </w:p>
        </w:tc>
      </w:tr>
      <w:tr w:rsidR="00B343F2" w14:paraId="77D72836" w14:textId="77777777" w:rsidTr="00B343F2">
        <w:tc>
          <w:tcPr>
            <w:tcW w:w="9859" w:type="dxa"/>
            <w:gridSpan w:val="11"/>
            <w:shd w:val="clear" w:color="auto" w:fill="F7CAAC"/>
          </w:tcPr>
          <w:p w14:paraId="07FFB533" w14:textId="77777777" w:rsidR="00B343F2" w:rsidRDefault="00B343F2" w:rsidP="00454E89">
            <w:pPr>
              <w:jc w:val="both"/>
            </w:pPr>
            <w:r>
              <w:rPr>
                <w:b/>
              </w:rPr>
              <w:t>Předměty příslušného studijního programu a způsob zapojení do jejich výuky, příp. další zapojení do uskutečňování studijního programu</w:t>
            </w:r>
          </w:p>
        </w:tc>
      </w:tr>
      <w:tr w:rsidR="00B343F2" w14:paraId="7E42F9A6" w14:textId="77777777" w:rsidTr="00B343F2">
        <w:trPr>
          <w:trHeight w:val="763"/>
        </w:trPr>
        <w:tc>
          <w:tcPr>
            <w:tcW w:w="9859" w:type="dxa"/>
            <w:gridSpan w:val="11"/>
            <w:tcBorders>
              <w:top w:val="nil"/>
            </w:tcBorders>
          </w:tcPr>
          <w:p w14:paraId="142E92C9" w14:textId="6FFD03AE" w:rsidR="00B343F2" w:rsidRDefault="00B343F2" w:rsidP="00454E89">
            <w:pPr>
              <w:jc w:val="both"/>
            </w:pPr>
            <w:r>
              <w:t xml:space="preserve">Kvantitativní metody v rozhodování – přednášky </w:t>
            </w:r>
            <w:r w:rsidR="002612E1">
              <w:t>(</w:t>
            </w:r>
            <w:r>
              <w:t>40%</w:t>
            </w:r>
            <w:r w:rsidR="002612E1">
              <w:t>)</w:t>
            </w:r>
          </w:p>
          <w:p w14:paraId="59C1E38A" w14:textId="13627F3A" w:rsidR="00B343F2" w:rsidRDefault="00B343F2" w:rsidP="00454E89">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xml:space="preserve">– přednášky </w:t>
            </w:r>
            <w:r w:rsidR="002612E1">
              <w:t>(</w:t>
            </w:r>
            <w:r>
              <w:t>40%</w:t>
            </w:r>
            <w:r w:rsidR="002612E1">
              <w:t>)</w:t>
            </w:r>
          </w:p>
        </w:tc>
      </w:tr>
      <w:tr w:rsidR="00B343F2" w14:paraId="71EC3536" w14:textId="77777777" w:rsidTr="00B343F2">
        <w:tc>
          <w:tcPr>
            <w:tcW w:w="9859" w:type="dxa"/>
            <w:gridSpan w:val="11"/>
            <w:shd w:val="clear" w:color="auto" w:fill="F7CAAC"/>
          </w:tcPr>
          <w:p w14:paraId="6A70514F" w14:textId="77777777" w:rsidR="00B343F2" w:rsidRDefault="00B343F2" w:rsidP="00454E89">
            <w:pPr>
              <w:jc w:val="both"/>
            </w:pPr>
            <w:r>
              <w:rPr>
                <w:b/>
              </w:rPr>
              <w:t xml:space="preserve">Údaje o vzdělání na VŠ </w:t>
            </w:r>
          </w:p>
        </w:tc>
      </w:tr>
      <w:tr w:rsidR="00B343F2" w14:paraId="13519EE6" w14:textId="77777777" w:rsidTr="00B343F2">
        <w:trPr>
          <w:trHeight w:val="877"/>
        </w:trPr>
        <w:tc>
          <w:tcPr>
            <w:tcW w:w="9859" w:type="dxa"/>
            <w:gridSpan w:val="11"/>
          </w:tcPr>
          <w:p w14:paraId="0DC25FF1" w14:textId="77777777" w:rsidR="00B343F2" w:rsidRDefault="00B343F2" w:rsidP="00454E89">
            <w:pPr>
              <w:jc w:val="both"/>
            </w:pPr>
            <w:r>
              <w:t>1979</w:t>
            </w:r>
            <w:r>
              <w:tab/>
              <w:t>Univerzita Karlova Praha, Matematicko-fyzikální fakulta, obor Fyzika</w:t>
            </w:r>
          </w:p>
          <w:p w14:paraId="74E755D2" w14:textId="77777777" w:rsidR="00B343F2" w:rsidRDefault="00B343F2" w:rsidP="00454E89">
            <w:pPr>
              <w:jc w:val="both"/>
            </w:pPr>
            <w:r>
              <w:t>1980</w:t>
            </w:r>
            <w:r>
              <w:tab/>
              <w:t>Univerzita Karlova Praha, Matematicko-fyzikální fakulta, obor Fyzika (RNDr.)</w:t>
            </w:r>
          </w:p>
          <w:p w14:paraId="69D45F1C" w14:textId="77777777" w:rsidR="00B343F2" w:rsidRDefault="00B343F2" w:rsidP="00454E89">
            <w:pPr>
              <w:jc w:val="both"/>
              <w:rPr>
                <w:b/>
              </w:rPr>
            </w:pPr>
            <w:r>
              <w:t>2006</w:t>
            </w:r>
            <w:r>
              <w:tab/>
              <w:t>Univerzita Tomáše Bati ve Zlíně, Fakulta managementu a ekonomiky, obor Management a ekonomika (Ph.D.)</w:t>
            </w:r>
          </w:p>
        </w:tc>
      </w:tr>
      <w:tr w:rsidR="00B343F2" w14:paraId="4BFFBE0D" w14:textId="77777777" w:rsidTr="00B343F2">
        <w:tc>
          <w:tcPr>
            <w:tcW w:w="9859" w:type="dxa"/>
            <w:gridSpan w:val="11"/>
            <w:shd w:val="clear" w:color="auto" w:fill="F7CAAC"/>
          </w:tcPr>
          <w:p w14:paraId="3D499C58" w14:textId="77777777" w:rsidR="00B343F2" w:rsidRDefault="00B343F2" w:rsidP="00454E89">
            <w:pPr>
              <w:jc w:val="both"/>
              <w:rPr>
                <w:b/>
              </w:rPr>
            </w:pPr>
            <w:r>
              <w:rPr>
                <w:b/>
              </w:rPr>
              <w:t>Údaje o odborném působení od absolvování VŠ</w:t>
            </w:r>
          </w:p>
        </w:tc>
      </w:tr>
      <w:tr w:rsidR="00B343F2" w14:paraId="26F98A74" w14:textId="77777777" w:rsidTr="00B343F2">
        <w:trPr>
          <w:trHeight w:val="1090"/>
        </w:trPr>
        <w:tc>
          <w:tcPr>
            <w:tcW w:w="9859" w:type="dxa"/>
            <w:gridSpan w:val="11"/>
          </w:tcPr>
          <w:p w14:paraId="2D2AC9A6" w14:textId="77777777" w:rsidR="00B343F2" w:rsidRDefault="00B343F2" w:rsidP="00454E89">
            <w:pPr>
              <w:jc w:val="both"/>
            </w:pPr>
            <w:r>
              <w:t>1981-1990    Výzkumný ústav kožedělný Zlín, výzkumný pracovník</w:t>
            </w:r>
          </w:p>
          <w:p w14:paraId="5D869F5F" w14:textId="77777777" w:rsidR="00B343F2" w:rsidRDefault="00B343F2" w:rsidP="00454E89">
            <w:pPr>
              <w:jc w:val="both"/>
            </w:pPr>
            <w:r>
              <w:t>1990-1992    Svit, a.s. Zlín, ředitelství, specialista informatik</w:t>
            </w:r>
          </w:p>
          <w:p w14:paraId="109CF6F3" w14:textId="77777777" w:rsidR="00B343F2" w:rsidRDefault="00B343F2" w:rsidP="00454E89">
            <w:pPr>
              <w:jc w:val="both"/>
            </w:pPr>
            <w:r>
              <w:t>1992-1995    Vysoké učení technické v Brně, Fakulta technologická ve Zlíně, odborný asistent</w:t>
            </w:r>
          </w:p>
          <w:p w14:paraId="70BA9048" w14:textId="77777777" w:rsidR="00B343F2" w:rsidRDefault="00B343F2" w:rsidP="00454E89">
            <w:pPr>
              <w:jc w:val="both"/>
            </w:pPr>
            <w:r>
              <w:t>1992-2000    Vysoké učení technické v Brně, Fakulta managementu a ekonomiky ve Zlíně, odborný asistent</w:t>
            </w:r>
          </w:p>
          <w:p w14:paraId="403E095A" w14:textId="77777777" w:rsidR="00B343F2" w:rsidRDefault="00B343F2" w:rsidP="00454E89">
            <w:pPr>
              <w:jc w:val="both"/>
            </w:pPr>
            <w:r>
              <w:t>2001-2011    Univerzita Tomáše Bati ve Zlíně, Fakulta managementu a ekonomiky, odborný asistent</w:t>
            </w:r>
          </w:p>
        </w:tc>
      </w:tr>
      <w:tr w:rsidR="00B343F2" w14:paraId="3924815F" w14:textId="77777777" w:rsidTr="00B343F2">
        <w:trPr>
          <w:trHeight w:val="250"/>
        </w:trPr>
        <w:tc>
          <w:tcPr>
            <w:tcW w:w="9859" w:type="dxa"/>
            <w:gridSpan w:val="11"/>
            <w:shd w:val="clear" w:color="auto" w:fill="F7CAAC"/>
          </w:tcPr>
          <w:p w14:paraId="4E4145ED" w14:textId="77777777" w:rsidR="00B343F2" w:rsidRDefault="00B343F2" w:rsidP="00454E89">
            <w:pPr>
              <w:jc w:val="both"/>
            </w:pPr>
            <w:r>
              <w:rPr>
                <w:b/>
              </w:rPr>
              <w:t>Zkušenosti s vedením kvalifikačních a rigorózních prací</w:t>
            </w:r>
          </w:p>
        </w:tc>
      </w:tr>
      <w:tr w:rsidR="00B343F2" w14:paraId="0610986B" w14:textId="77777777" w:rsidTr="00B343F2">
        <w:trPr>
          <w:trHeight w:val="446"/>
        </w:trPr>
        <w:tc>
          <w:tcPr>
            <w:tcW w:w="9859" w:type="dxa"/>
            <w:gridSpan w:val="11"/>
          </w:tcPr>
          <w:p w14:paraId="4883DF0C" w14:textId="77777777" w:rsidR="00B343F2" w:rsidRDefault="00B343F2" w:rsidP="00454E89">
            <w:pPr>
              <w:jc w:val="both"/>
            </w:pPr>
            <w:r>
              <w:t>2 bakalářské práce, 5 diplomových prací</w:t>
            </w:r>
          </w:p>
        </w:tc>
      </w:tr>
      <w:tr w:rsidR="00B343F2" w14:paraId="51398240" w14:textId="77777777" w:rsidTr="00B343F2">
        <w:trPr>
          <w:cantSplit/>
        </w:trPr>
        <w:tc>
          <w:tcPr>
            <w:tcW w:w="3347" w:type="dxa"/>
            <w:gridSpan w:val="2"/>
            <w:tcBorders>
              <w:top w:val="single" w:sz="12" w:space="0" w:color="auto"/>
            </w:tcBorders>
            <w:shd w:val="clear" w:color="auto" w:fill="F7CAAC"/>
          </w:tcPr>
          <w:p w14:paraId="45B3F82B" w14:textId="77777777" w:rsidR="00B343F2" w:rsidRDefault="00B343F2" w:rsidP="00454E89">
            <w:pPr>
              <w:jc w:val="both"/>
            </w:pPr>
            <w:r>
              <w:rPr>
                <w:b/>
              </w:rPr>
              <w:t xml:space="preserve">Obor habilitačního řízení </w:t>
            </w:r>
          </w:p>
        </w:tc>
        <w:tc>
          <w:tcPr>
            <w:tcW w:w="2245" w:type="dxa"/>
            <w:gridSpan w:val="2"/>
            <w:tcBorders>
              <w:top w:val="single" w:sz="12" w:space="0" w:color="auto"/>
            </w:tcBorders>
            <w:shd w:val="clear" w:color="auto" w:fill="F7CAAC"/>
          </w:tcPr>
          <w:p w14:paraId="24446569" w14:textId="77777777" w:rsidR="00B343F2" w:rsidRDefault="00B343F2" w:rsidP="00454E8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EF3342D" w14:textId="77777777" w:rsidR="00B343F2" w:rsidRDefault="00B343F2" w:rsidP="00454E8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32583AF" w14:textId="77777777" w:rsidR="00B343F2" w:rsidRDefault="00B343F2" w:rsidP="00454E89">
            <w:pPr>
              <w:jc w:val="both"/>
              <w:rPr>
                <w:b/>
              </w:rPr>
            </w:pPr>
            <w:r>
              <w:rPr>
                <w:b/>
              </w:rPr>
              <w:t>Ohlasy publikací</w:t>
            </w:r>
          </w:p>
        </w:tc>
      </w:tr>
      <w:tr w:rsidR="00B343F2" w14:paraId="5FA3D72D" w14:textId="77777777" w:rsidTr="00B343F2">
        <w:trPr>
          <w:cantSplit/>
        </w:trPr>
        <w:tc>
          <w:tcPr>
            <w:tcW w:w="3347" w:type="dxa"/>
            <w:gridSpan w:val="2"/>
          </w:tcPr>
          <w:p w14:paraId="2646BB81" w14:textId="77777777" w:rsidR="00B343F2" w:rsidRDefault="00B343F2" w:rsidP="00454E89">
            <w:pPr>
              <w:jc w:val="both"/>
            </w:pPr>
          </w:p>
        </w:tc>
        <w:tc>
          <w:tcPr>
            <w:tcW w:w="2245" w:type="dxa"/>
            <w:gridSpan w:val="2"/>
          </w:tcPr>
          <w:p w14:paraId="0293FDB6" w14:textId="77777777" w:rsidR="00B343F2" w:rsidRDefault="00B343F2" w:rsidP="00454E89">
            <w:pPr>
              <w:jc w:val="both"/>
            </w:pPr>
          </w:p>
        </w:tc>
        <w:tc>
          <w:tcPr>
            <w:tcW w:w="2248" w:type="dxa"/>
            <w:gridSpan w:val="4"/>
            <w:tcBorders>
              <w:right w:val="single" w:sz="12" w:space="0" w:color="auto"/>
            </w:tcBorders>
          </w:tcPr>
          <w:p w14:paraId="0278EB4A" w14:textId="77777777" w:rsidR="00B343F2" w:rsidRDefault="00B343F2" w:rsidP="00454E89">
            <w:pPr>
              <w:jc w:val="both"/>
            </w:pPr>
          </w:p>
        </w:tc>
        <w:tc>
          <w:tcPr>
            <w:tcW w:w="632" w:type="dxa"/>
            <w:tcBorders>
              <w:left w:val="single" w:sz="12" w:space="0" w:color="auto"/>
            </w:tcBorders>
            <w:shd w:val="clear" w:color="auto" w:fill="F7CAAC"/>
          </w:tcPr>
          <w:p w14:paraId="73E723E3" w14:textId="77777777" w:rsidR="00B343F2" w:rsidRDefault="00B343F2" w:rsidP="00454E89">
            <w:pPr>
              <w:jc w:val="both"/>
            </w:pPr>
            <w:r>
              <w:rPr>
                <w:b/>
              </w:rPr>
              <w:t>WOS</w:t>
            </w:r>
          </w:p>
        </w:tc>
        <w:tc>
          <w:tcPr>
            <w:tcW w:w="693" w:type="dxa"/>
            <w:shd w:val="clear" w:color="auto" w:fill="F7CAAC"/>
          </w:tcPr>
          <w:p w14:paraId="0558C089" w14:textId="77777777" w:rsidR="00B343F2" w:rsidRDefault="00B343F2" w:rsidP="00454E89">
            <w:pPr>
              <w:jc w:val="both"/>
              <w:rPr>
                <w:sz w:val="18"/>
              </w:rPr>
            </w:pPr>
            <w:r>
              <w:rPr>
                <w:b/>
                <w:sz w:val="18"/>
              </w:rPr>
              <w:t>Scopus</w:t>
            </w:r>
          </w:p>
        </w:tc>
        <w:tc>
          <w:tcPr>
            <w:tcW w:w="694" w:type="dxa"/>
            <w:shd w:val="clear" w:color="auto" w:fill="F7CAAC"/>
          </w:tcPr>
          <w:p w14:paraId="38DF0A88" w14:textId="77777777" w:rsidR="00B343F2" w:rsidRDefault="00B343F2" w:rsidP="00454E89">
            <w:pPr>
              <w:jc w:val="both"/>
            </w:pPr>
            <w:r>
              <w:rPr>
                <w:b/>
                <w:sz w:val="18"/>
              </w:rPr>
              <w:t>ostatní</w:t>
            </w:r>
          </w:p>
        </w:tc>
      </w:tr>
      <w:tr w:rsidR="00B343F2" w14:paraId="16BEE196" w14:textId="77777777" w:rsidTr="00B343F2">
        <w:trPr>
          <w:cantSplit/>
          <w:trHeight w:val="70"/>
        </w:trPr>
        <w:tc>
          <w:tcPr>
            <w:tcW w:w="3347" w:type="dxa"/>
            <w:gridSpan w:val="2"/>
            <w:shd w:val="clear" w:color="auto" w:fill="F7CAAC"/>
          </w:tcPr>
          <w:p w14:paraId="2B82B609" w14:textId="77777777" w:rsidR="00B343F2" w:rsidRDefault="00B343F2" w:rsidP="00454E89">
            <w:pPr>
              <w:jc w:val="both"/>
            </w:pPr>
            <w:r>
              <w:rPr>
                <w:b/>
              </w:rPr>
              <w:t>Obor jmenovacího řízení</w:t>
            </w:r>
          </w:p>
        </w:tc>
        <w:tc>
          <w:tcPr>
            <w:tcW w:w="2245" w:type="dxa"/>
            <w:gridSpan w:val="2"/>
            <w:shd w:val="clear" w:color="auto" w:fill="F7CAAC"/>
          </w:tcPr>
          <w:p w14:paraId="508E4532" w14:textId="77777777" w:rsidR="00B343F2" w:rsidRDefault="00B343F2" w:rsidP="00454E89">
            <w:pPr>
              <w:jc w:val="both"/>
            </w:pPr>
            <w:r>
              <w:rPr>
                <w:b/>
              </w:rPr>
              <w:t>Rok udělení hodnosti</w:t>
            </w:r>
          </w:p>
        </w:tc>
        <w:tc>
          <w:tcPr>
            <w:tcW w:w="2248" w:type="dxa"/>
            <w:gridSpan w:val="4"/>
            <w:tcBorders>
              <w:right w:val="single" w:sz="12" w:space="0" w:color="auto"/>
            </w:tcBorders>
            <w:shd w:val="clear" w:color="auto" w:fill="F7CAAC"/>
          </w:tcPr>
          <w:p w14:paraId="7D016567" w14:textId="77777777" w:rsidR="00B343F2" w:rsidRDefault="00B343F2" w:rsidP="00454E89">
            <w:pPr>
              <w:jc w:val="both"/>
            </w:pPr>
            <w:r>
              <w:rPr>
                <w:b/>
              </w:rPr>
              <w:t>Řízení konáno na VŠ</w:t>
            </w:r>
          </w:p>
        </w:tc>
        <w:tc>
          <w:tcPr>
            <w:tcW w:w="632" w:type="dxa"/>
            <w:vMerge w:val="restart"/>
            <w:tcBorders>
              <w:left w:val="single" w:sz="12" w:space="0" w:color="auto"/>
            </w:tcBorders>
          </w:tcPr>
          <w:p w14:paraId="399C233E" w14:textId="77777777" w:rsidR="00B343F2" w:rsidRDefault="00B343F2" w:rsidP="00454E89">
            <w:pPr>
              <w:jc w:val="both"/>
              <w:rPr>
                <w:b/>
              </w:rPr>
            </w:pPr>
          </w:p>
        </w:tc>
        <w:tc>
          <w:tcPr>
            <w:tcW w:w="693" w:type="dxa"/>
            <w:vMerge w:val="restart"/>
          </w:tcPr>
          <w:p w14:paraId="3600E10F" w14:textId="77777777" w:rsidR="00B343F2" w:rsidRDefault="00B343F2" w:rsidP="00454E89">
            <w:pPr>
              <w:jc w:val="both"/>
              <w:rPr>
                <w:b/>
              </w:rPr>
            </w:pPr>
          </w:p>
        </w:tc>
        <w:tc>
          <w:tcPr>
            <w:tcW w:w="694" w:type="dxa"/>
            <w:vMerge w:val="restart"/>
          </w:tcPr>
          <w:p w14:paraId="5AC6C6A0" w14:textId="77777777" w:rsidR="00B343F2" w:rsidRDefault="00B343F2" w:rsidP="00454E89">
            <w:pPr>
              <w:jc w:val="both"/>
              <w:rPr>
                <w:b/>
              </w:rPr>
            </w:pPr>
          </w:p>
        </w:tc>
      </w:tr>
      <w:tr w:rsidR="00B343F2" w14:paraId="5BC85D37" w14:textId="77777777" w:rsidTr="00B343F2">
        <w:trPr>
          <w:trHeight w:val="205"/>
        </w:trPr>
        <w:tc>
          <w:tcPr>
            <w:tcW w:w="3347" w:type="dxa"/>
            <w:gridSpan w:val="2"/>
          </w:tcPr>
          <w:p w14:paraId="33E0FBD4" w14:textId="77777777" w:rsidR="00B343F2" w:rsidRDefault="00B343F2" w:rsidP="00454E89">
            <w:pPr>
              <w:jc w:val="both"/>
            </w:pPr>
          </w:p>
        </w:tc>
        <w:tc>
          <w:tcPr>
            <w:tcW w:w="2245" w:type="dxa"/>
            <w:gridSpan w:val="2"/>
          </w:tcPr>
          <w:p w14:paraId="5929C0AB" w14:textId="77777777" w:rsidR="00B343F2" w:rsidRDefault="00B343F2" w:rsidP="00454E89">
            <w:pPr>
              <w:jc w:val="both"/>
            </w:pPr>
          </w:p>
        </w:tc>
        <w:tc>
          <w:tcPr>
            <w:tcW w:w="2248" w:type="dxa"/>
            <w:gridSpan w:val="4"/>
            <w:tcBorders>
              <w:right w:val="single" w:sz="12" w:space="0" w:color="auto"/>
            </w:tcBorders>
          </w:tcPr>
          <w:p w14:paraId="31D132FE" w14:textId="77777777" w:rsidR="00B343F2" w:rsidRDefault="00B343F2" w:rsidP="00454E89">
            <w:pPr>
              <w:jc w:val="both"/>
            </w:pPr>
          </w:p>
        </w:tc>
        <w:tc>
          <w:tcPr>
            <w:tcW w:w="632" w:type="dxa"/>
            <w:vMerge/>
            <w:tcBorders>
              <w:left w:val="single" w:sz="12" w:space="0" w:color="auto"/>
            </w:tcBorders>
            <w:vAlign w:val="center"/>
          </w:tcPr>
          <w:p w14:paraId="419E1011" w14:textId="77777777" w:rsidR="00B343F2" w:rsidRDefault="00B343F2" w:rsidP="00454E89">
            <w:pPr>
              <w:rPr>
                <w:b/>
              </w:rPr>
            </w:pPr>
          </w:p>
        </w:tc>
        <w:tc>
          <w:tcPr>
            <w:tcW w:w="693" w:type="dxa"/>
            <w:vMerge/>
            <w:vAlign w:val="center"/>
          </w:tcPr>
          <w:p w14:paraId="67DB3530" w14:textId="77777777" w:rsidR="00B343F2" w:rsidRDefault="00B343F2" w:rsidP="00454E89">
            <w:pPr>
              <w:rPr>
                <w:b/>
              </w:rPr>
            </w:pPr>
          </w:p>
        </w:tc>
        <w:tc>
          <w:tcPr>
            <w:tcW w:w="694" w:type="dxa"/>
            <w:vMerge/>
            <w:vAlign w:val="center"/>
          </w:tcPr>
          <w:p w14:paraId="5F946A8C" w14:textId="77777777" w:rsidR="00B343F2" w:rsidRDefault="00B343F2" w:rsidP="00454E89">
            <w:pPr>
              <w:rPr>
                <w:b/>
              </w:rPr>
            </w:pPr>
          </w:p>
        </w:tc>
      </w:tr>
      <w:tr w:rsidR="00B343F2" w14:paraId="769DC2E7" w14:textId="77777777" w:rsidTr="00B343F2">
        <w:tc>
          <w:tcPr>
            <w:tcW w:w="9859" w:type="dxa"/>
            <w:gridSpan w:val="11"/>
            <w:shd w:val="clear" w:color="auto" w:fill="F7CAAC"/>
          </w:tcPr>
          <w:p w14:paraId="30ACF773" w14:textId="77777777" w:rsidR="00B343F2" w:rsidRDefault="00B343F2" w:rsidP="00454E89">
            <w:pPr>
              <w:jc w:val="both"/>
              <w:rPr>
                <w:b/>
              </w:rPr>
            </w:pPr>
            <w:r>
              <w:rPr>
                <w:b/>
              </w:rPr>
              <w:t xml:space="preserve">Přehled o nejvýznamnější publikační a další tvůrčí činnosti nebo další profesní činnosti u odborníků z praxe vztahující se k zabezpečovaným předmětům </w:t>
            </w:r>
          </w:p>
        </w:tc>
      </w:tr>
      <w:tr w:rsidR="00B343F2" w14:paraId="70ED4973" w14:textId="77777777" w:rsidTr="00B343F2">
        <w:trPr>
          <w:trHeight w:val="1381"/>
        </w:trPr>
        <w:tc>
          <w:tcPr>
            <w:tcW w:w="9859" w:type="dxa"/>
            <w:gridSpan w:val="11"/>
          </w:tcPr>
          <w:p w14:paraId="1D4B06BD" w14:textId="77777777" w:rsidR="00B343F2" w:rsidRDefault="00B343F2" w:rsidP="00454E89">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14:paraId="624E4D03" w14:textId="595C294E" w:rsidR="00B343F2" w:rsidRDefault="00B343F2" w:rsidP="00454E89">
            <w:pPr>
              <w:rPr>
                <w:b/>
              </w:rPr>
            </w:pPr>
          </w:p>
        </w:tc>
      </w:tr>
      <w:tr w:rsidR="00B343F2" w14:paraId="3E409BAD" w14:textId="77777777" w:rsidTr="00B343F2">
        <w:trPr>
          <w:trHeight w:val="218"/>
        </w:trPr>
        <w:tc>
          <w:tcPr>
            <w:tcW w:w="9859" w:type="dxa"/>
            <w:gridSpan w:val="11"/>
            <w:shd w:val="clear" w:color="auto" w:fill="F7CAAC"/>
          </w:tcPr>
          <w:p w14:paraId="5A27A70E" w14:textId="77777777" w:rsidR="00B343F2" w:rsidRDefault="00B343F2" w:rsidP="00454E89">
            <w:pPr>
              <w:rPr>
                <w:b/>
              </w:rPr>
            </w:pPr>
            <w:r>
              <w:rPr>
                <w:b/>
              </w:rPr>
              <w:t>Působení v zahraničí</w:t>
            </w:r>
          </w:p>
        </w:tc>
      </w:tr>
      <w:tr w:rsidR="00B343F2" w14:paraId="73BB1C3C" w14:textId="77777777" w:rsidTr="00B343F2">
        <w:trPr>
          <w:trHeight w:val="170"/>
        </w:trPr>
        <w:tc>
          <w:tcPr>
            <w:tcW w:w="9859" w:type="dxa"/>
            <w:gridSpan w:val="11"/>
          </w:tcPr>
          <w:p w14:paraId="4FA122A6" w14:textId="77777777" w:rsidR="00B343F2" w:rsidRDefault="00B343F2" w:rsidP="00454E89">
            <w:pPr>
              <w:rPr>
                <w:b/>
              </w:rPr>
            </w:pPr>
          </w:p>
        </w:tc>
      </w:tr>
      <w:tr w:rsidR="00B343F2" w14:paraId="7A820B99" w14:textId="77777777" w:rsidTr="00B343F2">
        <w:trPr>
          <w:cantSplit/>
          <w:trHeight w:val="74"/>
        </w:trPr>
        <w:tc>
          <w:tcPr>
            <w:tcW w:w="2518" w:type="dxa"/>
            <w:shd w:val="clear" w:color="auto" w:fill="F7CAAC"/>
          </w:tcPr>
          <w:p w14:paraId="6C371325" w14:textId="77777777" w:rsidR="00B343F2" w:rsidRDefault="00B343F2" w:rsidP="00454E89">
            <w:pPr>
              <w:jc w:val="both"/>
              <w:rPr>
                <w:b/>
              </w:rPr>
            </w:pPr>
            <w:r>
              <w:rPr>
                <w:b/>
              </w:rPr>
              <w:t xml:space="preserve">Podpis </w:t>
            </w:r>
          </w:p>
        </w:tc>
        <w:tc>
          <w:tcPr>
            <w:tcW w:w="4536" w:type="dxa"/>
            <w:gridSpan w:val="5"/>
          </w:tcPr>
          <w:p w14:paraId="17E65B45" w14:textId="77777777" w:rsidR="00B343F2" w:rsidRDefault="00B343F2" w:rsidP="00454E89">
            <w:pPr>
              <w:jc w:val="both"/>
            </w:pPr>
          </w:p>
        </w:tc>
        <w:tc>
          <w:tcPr>
            <w:tcW w:w="786" w:type="dxa"/>
            <w:gridSpan w:val="2"/>
            <w:shd w:val="clear" w:color="auto" w:fill="F7CAAC"/>
          </w:tcPr>
          <w:p w14:paraId="7B481E09" w14:textId="77777777" w:rsidR="00B343F2" w:rsidRDefault="00B343F2" w:rsidP="00454E89">
            <w:pPr>
              <w:jc w:val="both"/>
            </w:pPr>
            <w:r>
              <w:rPr>
                <w:b/>
              </w:rPr>
              <w:t>datum</w:t>
            </w:r>
          </w:p>
        </w:tc>
        <w:tc>
          <w:tcPr>
            <w:tcW w:w="2019" w:type="dxa"/>
            <w:gridSpan w:val="3"/>
          </w:tcPr>
          <w:p w14:paraId="18B53369" w14:textId="77777777" w:rsidR="00B343F2" w:rsidRDefault="00B343F2" w:rsidP="00454E89">
            <w:pPr>
              <w:jc w:val="both"/>
            </w:pPr>
          </w:p>
        </w:tc>
      </w:tr>
    </w:tbl>
    <w:p w14:paraId="006E24A0" w14:textId="77777777" w:rsidR="00B343F2" w:rsidRDefault="00B343F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RPr="00BA5C4C" w14:paraId="7AD74FD9" w14:textId="77777777" w:rsidTr="00B343F2">
        <w:tc>
          <w:tcPr>
            <w:tcW w:w="9900" w:type="dxa"/>
            <w:gridSpan w:val="4"/>
            <w:tcBorders>
              <w:bottom w:val="double" w:sz="4" w:space="0" w:color="auto"/>
            </w:tcBorders>
            <w:shd w:val="clear" w:color="auto" w:fill="BDD6EE"/>
          </w:tcPr>
          <w:p w14:paraId="6F7F1F0E" w14:textId="182938A1" w:rsidR="007815DE" w:rsidRPr="002F41AF" w:rsidRDefault="007815DE" w:rsidP="003F6EB7">
            <w:pPr>
              <w:jc w:val="both"/>
              <w:rPr>
                <w:b/>
                <w:sz w:val="28"/>
              </w:rPr>
            </w:pPr>
            <w:r w:rsidRPr="002F41AF">
              <w:rPr>
                <w:b/>
                <w:sz w:val="28"/>
              </w:rPr>
              <w:t>C-II – Související tvůrčí, resp. vědecká a umělecká činnost</w:t>
            </w:r>
          </w:p>
        </w:tc>
      </w:tr>
      <w:tr w:rsidR="007815DE" w:rsidRPr="00BA5C4C" w14:paraId="139EDB13" w14:textId="77777777" w:rsidTr="00B343F2">
        <w:trPr>
          <w:trHeight w:val="318"/>
        </w:trPr>
        <w:tc>
          <w:tcPr>
            <w:tcW w:w="9900" w:type="dxa"/>
            <w:gridSpan w:val="4"/>
            <w:shd w:val="clear" w:color="auto" w:fill="F7CAAC"/>
          </w:tcPr>
          <w:p w14:paraId="311F2A19" w14:textId="77777777" w:rsidR="007815DE" w:rsidRPr="00BA5C4C" w:rsidRDefault="007815DE" w:rsidP="003F6EB7">
            <w:pPr>
              <w:rPr>
                <w:b/>
              </w:rPr>
            </w:pPr>
            <w:r w:rsidRPr="00BA5C4C">
              <w:rPr>
                <w:b/>
              </w:rPr>
              <w:t xml:space="preserve">Přehled řešených grantů a projektů u akademicky zaměřeného bakalářského studijního programu a u magisterského a doktorského studijního programu  </w:t>
            </w:r>
          </w:p>
        </w:tc>
      </w:tr>
      <w:tr w:rsidR="007815DE" w:rsidRPr="00BA5C4C" w14:paraId="6AFBA999" w14:textId="77777777" w:rsidTr="00B343F2">
        <w:trPr>
          <w:cantSplit/>
        </w:trPr>
        <w:tc>
          <w:tcPr>
            <w:tcW w:w="2233" w:type="dxa"/>
            <w:shd w:val="clear" w:color="auto" w:fill="F7CAAC"/>
          </w:tcPr>
          <w:p w14:paraId="50472126" w14:textId="77777777" w:rsidR="007815DE" w:rsidRPr="00BA5C4C" w:rsidRDefault="007815DE" w:rsidP="003F6EB7">
            <w:pPr>
              <w:jc w:val="both"/>
              <w:rPr>
                <w:b/>
              </w:rPr>
            </w:pPr>
            <w:r w:rsidRPr="00BA5C4C">
              <w:rPr>
                <w:b/>
              </w:rPr>
              <w:t>Řešitel/spoluřešitel</w:t>
            </w:r>
          </w:p>
        </w:tc>
        <w:tc>
          <w:tcPr>
            <w:tcW w:w="5524" w:type="dxa"/>
            <w:shd w:val="clear" w:color="auto" w:fill="F7CAAC"/>
          </w:tcPr>
          <w:p w14:paraId="53CF7FF3" w14:textId="77777777" w:rsidR="007815DE" w:rsidRPr="00BA5C4C" w:rsidRDefault="007815DE" w:rsidP="003F6EB7">
            <w:pPr>
              <w:jc w:val="both"/>
              <w:rPr>
                <w:b/>
              </w:rPr>
            </w:pPr>
            <w:r w:rsidRPr="00BA5C4C">
              <w:rPr>
                <w:b/>
              </w:rPr>
              <w:t>Názvy grantů a projektů získaných pro vědeckou, výzkumnou, uměleckou a další tvůrčí činnost v příslušné oblasti vzdělávání</w:t>
            </w:r>
          </w:p>
        </w:tc>
        <w:tc>
          <w:tcPr>
            <w:tcW w:w="760" w:type="dxa"/>
            <w:shd w:val="clear" w:color="auto" w:fill="F7CAAC"/>
          </w:tcPr>
          <w:p w14:paraId="5A6C829D" w14:textId="77777777" w:rsidR="007815DE" w:rsidRPr="00BA5C4C" w:rsidRDefault="007815DE" w:rsidP="003F6EB7">
            <w:pPr>
              <w:jc w:val="center"/>
              <w:rPr>
                <w:b/>
                <w:sz w:val="24"/>
              </w:rPr>
            </w:pPr>
            <w:r w:rsidRPr="00BA5C4C">
              <w:rPr>
                <w:b/>
              </w:rPr>
              <w:t>Zdroj</w:t>
            </w:r>
          </w:p>
        </w:tc>
        <w:tc>
          <w:tcPr>
            <w:tcW w:w="1383" w:type="dxa"/>
            <w:shd w:val="clear" w:color="auto" w:fill="F7CAAC"/>
          </w:tcPr>
          <w:p w14:paraId="0FDBAC1C" w14:textId="77777777" w:rsidR="007815DE" w:rsidRPr="00BA5C4C" w:rsidRDefault="007815DE" w:rsidP="003F6EB7">
            <w:pPr>
              <w:jc w:val="center"/>
              <w:rPr>
                <w:b/>
                <w:sz w:val="24"/>
              </w:rPr>
            </w:pPr>
            <w:r w:rsidRPr="00BA5C4C">
              <w:rPr>
                <w:b/>
              </w:rPr>
              <w:t>Období</w:t>
            </w:r>
          </w:p>
          <w:p w14:paraId="7966774C" w14:textId="77777777" w:rsidR="007815DE" w:rsidRPr="00BA5C4C" w:rsidRDefault="007815DE" w:rsidP="003F6EB7">
            <w:pPr>
              <w:jc w:val="center"/>
              <w:rPr>
                <w:b/>
                <w:sz w:val="24"/>
              </w:rPr>
            </w:pPr>
          </w:p>
        </w:tc>
      </w:tr>
      <w:tr w:rsidR="00D41AEF" w:rsidRPr="00BA5C4C" w14:paraId="35C185BE" w14:textId="77777777" w:rsidTr="00B343F2">
        <w:tc>
          <w:tcPr>
            <w:tcW w:w="2233" w:type="dxa"/>
          </w:tcPr>
          <w:p w14:paraId="53A650AF" w14:textId="77777777" w:rsidR="00D41AEF" w:rsidRPr="00BA5C4C" w:rsidRDefault="00D41AEF" w:rsidP="00D41AEF">
            <w:r w:rsidRPr="00BA5C4C">
              <w:t>Ing. Michaela Blahová, Ph.D.</w:t>
            </w:r>
          </w:p>
        </w:tc>
        <w:tc>
          <w:tcPr>
            <w:tcW w:w="5524" w:type="dxa"/>
          </w:tcPr>
          <w:p w14:paraId="2E723E64" w14:textId="77777777" w:rsidR="00D41AEF" w:rsidRPr="00BA5C4C" w:rsidRDefault="00D41AEF" w:rsidP="00D41AEF">
            <w:r w:rsidRPr="00BA5C4C">
              <w:rPr>
                <w:bCs/>
              </w:rPr>
              <w:t>Tvorba strategického modelu výkonnosti založeného na synergických efektech vybraných soustav řízení (</w:t>
            </w:r>
            <w:r w:rsidR="006E3089" w:rsidRPr="00BA5C4C">
              <w:rPr>
                <w:bCs/>
              </w:rPr>
              <w:t xml:space="preserve">GAČR: </w:t>
            </w:r>
            <w:r w:rsidRPr="00BA5C4C">
              <w:t>14-18597P)</w:t>
            </w:r>
          </w:p>
        </w:tc>
        <w:tc>
          <w:tcPr>
            <w:tcW w:w="760" w:type="dxa"/>
          </w:tcPr>
          <w:p w14:paraId="6FD03C9F" w14:textId="77777777" w:rsidR="00D41AEF" w:rsidRPr="00BA5C4C" w:rsidRDefault="00D41AEF" w:rsidP="00D41AEF">
            <w:pPr>
              <w:jc w:val="center"/>
            </w:pPr>
            <w:r w:rsidRPr="00BA5C4C">
              <w:t>B</w:t>
            </w:r>
          </w:p>
        </w:tc>
        <w:tc>
          <w:tcPr>
            <w:tcW w:w="1383" w:type="dxa"/>
          </w:tcPr>
          <w:p w14:paraId="22B285BE" w14:textId="77777777" w:rsidR="00D41AEF" w:rsidRPr="00BA5C4C" w:rsidRDefault="00D41AEF" w:rsidP="00D41AEF">
            <w:pPr>
              <w:jc w:val="center"/>
            </w:pPr>
            <w:r w:rsidRPr="00BA5C4C">
              <w:t>2014-2016</w:t>
            </w:r>
          </w:p>
        </w:tc>
      </w:tr>
      <w:tr w:rsidR="00D41AEF" w:rsidRPr="002F41AF" w14:paraId="2297E437" w14:textId="77777777" w:rsidTr="00B343F2">
        <w:tc>
          <w:tcPr>
            <w:tcW w:w="2233" w:type="dxa"/>
          </w:tcPr>
          <w:p w14:paraId="5C349AF2" w14:textId="77777777" w:rsidR="00D41AEF" w:rsidRPr="002F41AF" w:rsidRDefault="005A07D4" w:rsidP="005A07D4">
            <w:r w:rsidRPr="002F41AF">
              <w:t>doc. Ing. Zuzana Tučková, Ph.D.</w:t>
            </w:r>
          </w:p>
        </w:tc>
        <w:tc>
          <w:tcPr>
            <w:tcW w:w="5524" w:type="dxa"/>
          </w:tcPr>
          <w:p w14:paraId="69291658" w14:textId="77777777" w:rsidR="00D41AEF" w:rsidRPr="002F41AF" w:rsidRDefault="005A07D4" w:rsidP="005A07D4">
            <w:r w:rsidRPr="002F41AF">
              <w:t>Inovace systému řízení subjektů cestovního ruchu pomocí nástrojů procesního řízení (TAČR TL 01000191) – FaME spoluřešitel (hlavní řešitel ZČU v Plzni)</w:t>
            </w:r>
          </w:p>
        </w:tc>
        <w:tc>
          <w:tcPr>
            <w:tcW w:w="760" w:type="dxa"/>
          </w:tcPr>
          <w:p w14:paraId="684B2567" w14:textId="77777777" w:rsidR="00D41AEF" w:rsidRPr="002F41AF" w:rsidRDefault="005A07D4" w:rsidP="00D41AEF">
            <w:pPr>
              <w:jc w:val="center"/>
            </w:pPr>
            <w:r w:rsidRPr="002F41AF">
              <w:t>B</w:t>
            </w:r>
          </w:p>
        </w:tc>
        <w:tc>
          <w:tcPr>
            <w:tcW w:w="1383" w:type="dxa"/>
          </w:tcPr>
          <w:p w14:paraId="25E6CECA" w14:textId="77777777" w:rsidR="00D41AEF" w:rsidRPr="002F41AF" w:rsidRDefault="005A07D4" w:rsidP="00D41AEF">
            <w:pPr>
              <w:jc w:val="center"/>
            </w:pPr>
            <w:r w:rsidRPr="002F41AF">
              <w:t>2017-2022</w:t>
            </w:r>
          </w:p>
        </w:tc>
      </w:tr>
      <w:tr w:rsidR="00D41AEF" w:rsidRPr="00BA5C4C" w14:paraId="6F3362E1" w14:textId="77777777" w:rsidTr="00B343F2">
        <w:tc>
          <w:tcPr>
            <w:tcW w:w="2233" w:type="dxa"/>
          </w:tcPr>
          <w:p w14:paraId="381ADABD" w14:textId="3B478D39" w:rsidR="00D41AEF" w:rsidRPr="00BA5C4C" w:rsidRDefault="005A07D4" w:rsidP="00D41AEF">
            <w:pPr>
              <w:jc w:val="both"/>
            </w:pPr>
            <w:del w:id="1198" w:author="Michal Pilík" w:date="2019-09-06T08:12:00Z">
              <w:r w:rsidRPr="00BA5C4C" w:rsidDel="00E12A30">
                <w:delText>Ing. Dušan Hrabec</w:delText>
              </w:r>
            </w:del>
          </w:p>
        </w:tc>
        <w:tc>
          <w:tcPr>
            <w:tcW w:w="5524" w:type="dxa"/>
          </w:tcPr>
          <w:p w14:paraId="79464672" w14:textId="712F366B" w:rsidR="00D41AEF" w:rsidRPr="00BA5C4C" w:rsidRDefault="005A07D4" w:rsidP="005A07D4">
            <w:del w:id="1199" w:author="Michal Pilík" w:date="2019-09-06T08:12:00Z">
              <w:r w:rsidRPr="00BA5C4C" w:rsidDel="00E12A30">
                <w:delText>Optimalizační modely a statistické zpracování v poptávkově orientovaných úlohách pro podporu marketingových rozhodnutí</w:delText>
              </w:r>
              <w:r w:rsidR="008B6E12" w:rsidRPr="00BA5C4C" w:rsidDel="00E12A30">
                <w:delText xml:space="preserve"> (</w:delText>
              </w:r>
              <w:r w:rsidR="0051009C" w:rsidRPr="00BA5C4C" w:rsidDel="00E12A30">
                <w:delText>NF - CZ07- ICP- 4-345-2016</w:delText>
              </w:r>
              <w:r w:rsidR="008B6E12" w:rsidRPr="00BA5C4C" w:rsidDel="00E12A30">
                <w:delText>)</w:delText>
              </w:r>
            </w:del>
          </w:p>
        </w:tc>
        <w:tc>
          <w:tcPr>
            <w:tcW w:w="760" w:type="dxa"/>
          </w:tcPr>
          <w:p w14:paraId="18096FB0" w14:textId="5D11DA09" w:rsidR="00D41AEF" w:rsidRPr="00BA5C4C" w:rsidRDefault="005A07D4" w:rsidP="00D41AEF">
            <w:pPr>
              <w:jc w:val="center"/>
            </w:pPr>
            <w:del w:id="1200" w:author="Michal Pilík" w:date="2019-09-06T08:12:00Z">
              <w:r w:rsidRPr="00BA5C4C" w:rsidDel="00E12A30">
                <w:delText>B</w:delText>
              </w:r>
            </w:del>
          </w:p>
        </w:tc>
        <w:tc>
          <w:tcPr>
            <w:tcW w:w="1383" w:type="dxa"/>
          </w:tcPr>
          <w:p w14:paraId="3D0E788C" w14:textId="3B91A273" w:rsidR="00D41AEF" w:rsidRPr="00BA5C4C" w:rsidRDefault="001048DE" w:rsidP="00D41AEF">
            <w:pPr>
              <w:jc w:val="center"/>
            </w:pPr>
            <w:del w:id="1201" w:author="Michal Pilík" w:date="2019-09-06T08:12:00Z">
              <w:r w:rsidRPr="00BA5C4C" w:rsidDel="00E12A30">
                <w:delText>2016</w:delText>
              </w:r>
            </w:del>
          </w:p>
        </w:tc>
      </w:tr>
      <w:tr w:rsidR="00D41AEF" w:rsidRPr="00BA5C4C" w14:paraId="5F6D1E40" w14:textId="77777777" w:rsidTr="00B343F2">
        <w:tc>
          <w:tcPr>
            <w:tcW w:w="2233" w:type="dxa"/>
          </w:tcPr>
          <w:p w14:paraId="216551A5" w14:textId="77777777" w:rsidR="00D41AEF" w:rsidRPr="00BA5C4C" w:rsidRDefault="00D41AEF" w:rsidP="00D41AEF">
            <w:pPr>
              <w:jc w:val="both"/>
              <w:rPr>
                <w:sz w:val="24"/>
              </w:rPr>
            </w:pPr>
          </w:p>
        </w:tc>
        <w:tc>
          <w:tcPr>
            <w:tcW w:w="5524" w:type="dxa"/>
          </w:tcPr>
          <w:p w14:paraId="46F9DCD1" w14:textId="77777777" w:rsidR="00D41AEF" w:rsidRPr="00BA5C4C" w:rsidRDefault="00D41AEF" w:rsidP="00D41AEF">
            <w:pPr>
              <w:jc w:val="center"/>
              <w:rPr>
                <w:sz w:val="24"/>
              </w:rPr>
            </w:pPr>
          </w:p>
        </w:tc>
        <w:tc>
          <w:tcPr>
            <w:tcW w:w="760" w:type="dxa"/>
          </w:tcPr>
          <w:p w14:paraId="7A990867" w14:textId="77777777" w:rsidR="00D41AEF" w:rsidRPr="00BA5C4C" w:rsidRDefault="00D41AEF" w:rsidP="00D41AEF">
            <w:pPr>
              <w:jc w:val="center"/>
              <w:rPr>
                <w:sz w:val="24"/>
              </w:rPr>
            </w:pPr>
          </w:p>
        </w:tc>
        <w:tc>
          <w:tcPr>
            <w:tcW w:w="1383" w:type="dxa"/>
          </w:tcPr>
          <w:p w14:paraId="5BE44663" w14:textId="77777777" w:rsidR="00D41AEF" w:rsidRPr="00BA5C4C" w:rsidRDefault="00D41AEF" w:rsidP="00D41AEF">
            <w:pPr>
              <w:jc w:val="center"/>
              <w:rPr>
                <w:sz w:val="24"/>
              </w:rPr>
            </w:pPr>
          </w:p>
        </w:tc>
      </w:tr>
      <w:tr w:rsidR="00D41AEF" w:rsidRPr="00BA5C4C" w14:paraId="07F3D00C" w14:textId="77777777" w:rsidTr="00B343F2">
        <w:tc>
          <w:tcPr>
            <w:tcW w:w="2233" w:type="dxa"/>
          </w:tcPr>
          <w:p w14:paraId="782E78BB" w14:textId="77777777" w:rsidR="00D41AEF" w:rsidRPr="00BA5C4C" w:rsidRDefault="00D41AEF" w:rsidP="00D41AEF">
            <w:pPr>
              <w:jc w:val="both"/>
              <w:rPr>
                <w:sz w:val="24"/>
              </w:rPr>
            </w:pPr>
          </w:p>
        </w:tc>
        <w:tc>
          <w:tcPr>
            <w:tcW w:w="5524" w:type="dxa"/>
          </w:tcPr>
          <w:p w14:paraId="29DA84F6" w14:textId="77777777" w:rsidR="00D41AEF" w:rsidRPr="00BA5C4C" w:rsidRDefault="00D41AEF" w:rsidP="00D41AEF">
            <w:pPr>
              <w:jc w:val="center"/>
              <w:rPr>
                <w:sz w:val="24"/>
              </w:rPr>
            </w:pPr>
          </w:p>
        </w:tc>
        <w:tc>
          <w:tcPr>
            <w:tcW w:w="760" w:type="dxa"/>
          </w:tcPr>
          <w:p w14:paraId="3F2BA1EA" w14:textId="77777777" w:rsidR="00D41AEF" w:rsidRPr="00BA5C4C" w:rsidRDefault="00D41AEF" w:rsidP="00D41AEF">
            <w:pPr>
              <w:jc w:val="center"/>
              <w:rPr>
                <w:sz w:val="24"/>
              </w:rPr>
            </w:pPr>
          </w:p>
        </w:tc>
        <w:tc>
          <w:tcPr>
            <w:tcW w:w="1383" w:type="dxa"/>
          </w:tcPr>
          <w:p w14:paraId="07EF71F7" w14:textId="77777777" w:rsidR="00D41AEF" w:rsidRPr="00BA5C4C" w:rsidRDefault="00D41AEF" w:rsidP="00D41AEF">
            <w:pPr>
              <w:jc w:val="center"/>
              <w:rPr>
                <w:sz w:val="24"/>
              </w:rPr>
            </w:pPr>
          </w:p>
        </w:tc>
      </w:tr>
      <w:tr w:rsidR="00D41AEF" w:rsidRPr="00BA5C4C" w14:paraId="3E42D14A" w14:textId="77777777" w:rsidTr="00B343F2">
        <w:tc>
          <w:tcPr>
            <w:tcW w:w="2233" w:type="dxa"/>
          </w:tcPr>
          <w:p w14:paraId="2F81227E" w14:textId="77777777" w:rsidR="00D41AEF" w:rsidRPr="00BA5C4C" w:rsidRDefault="00D41AEF" w:rsidP="00D41AEF">
            <w:pPr>
              <w:jc w:val="both"/>
              <w:rPr>
                <w:sz w:val="24"/>
              </w:rPr>
            </w:pPr>
          </w:p>
        </w:tc>
        <w:tc>
          <w:tcPr>
            <w:tcW w:w="5524" w:type="dxa"/>
          </w:tcPr>
          <w:p w14:paraId="08151637" w14:textId="77777777" w:rsidR="00D41AEF" w:rsidRPr="00BA5C4C" w:rsidRDefault="00D41AEF" w:rsidP="00D41AEF">
            <w:pPr>
              <w:jc w:val="center"/>
              <w:rPr>
                <w:sz w:val="24"/>
              </w:rPr>
            </w:pPr>
          </w:p>
        </w:tc>
        <w:tc>
          <w:tcPr>
            <w:tcW w:w="760" w:type="dxa"/>
          </w:tcPr>
          <w:p w14:paraId="2C01F8AD" w14:textId="77777777" w:rsidR="00D41AEF" w:rsidRPr="00BA5C4C" w:rsidRDefault="00D41AEF" w:rsidP="00D41AEF">
            <w:pPr>
              <w:jc w:val="center"/>
              <w:rPr>
                <w:sz w:val="24"/>
              </w:rPr>
            </w:pPr>
          </w:p>
        </w:tc>
        <w:tc>
          <w:tcPr>
            <w:tcW w:w="1383" w:type="dxa"/>
          </w:tcPr>
          <w:p w14:paraId="62ADBD44" w14:textId="77777777" w:rsidR="00D41AEF" w:rsidRPr="00BA5C4C" w:rsidRDefault="00D41AEF" w:rsidP="00D41AEF">
            <w:pPr>
              <w:jc w:val="center"/>
              <w:rPr>
                <w:sz w:val="24"/>
              </w:rPr>
            </w:pPr>
          </w:p>
        </w:tc>
      </w:tr>
      <w:tr w:rsidR="00D41AEF" w:rsidRPr="00BA5C4C" w14:paraId="1706028C" w14:textId="77777777" w:rsidTr="00B343F2">
        <w:tc>
          <w:tcPr>
            <w:tcW w:w="2233" w:type="dxa"/>
          </w:tcPr>
          <w:p w14:paraId="2463D9D4" w14:textId="77777777" w:rsidR="00D41AEF" w:rsidRPr="00BA5C4C" w:rsidRDefault="00D41AEF" w:rsidP="00D41AEF">
            <w:pPr>
              <w:jc w:val="both"/>
              <w:rPr>
                <w:sz w:val="24"/>
              </w:rPr>
            </w:pPr>
          </w:p>
        </w:tc>
        <w:tc>
          <w:tcPr>
            <w:tcW w:w="5524" w:type="dxa"/>
          </w:tcPr>
          <w:p w14:paraId="25A85A9B" w14:textId="77777777" w:rsidR="00D41AEF" w:rsidRPr="00BA5C4C" w:rsidRDefault="00D41AEF" w:rsidP="00D41AEF">
            <w:pPr>
              <w:jc w:val="center"/>
              <w:rPr>
                <w:sz w:val="24"/>
              </w:rPr>
            </w:pPr>
          </w:p>
        </w:tc>
        <w:tc>
          <w:tcPr>
            <w:tcW w:w="760" w:type="dxa"/>
          </w:tcPr>
          <w:p w14:paraId="46A8B5D0" w14:textId="77777777" w:rsidR="00D41AEF" w:rsidRPr="00BA5C4C" w:rsidRDefault="00D41AEF" w:rsidP="00D41AEF">
            <w:pPr>
              <w:jc w:val="center"/>
              <w:rPr>
                <w:sz w:val="24"/>
              </w:rPr>
            </w:pPr>
          </w:p>
        </w:tc>
        <w:tc>
          <w:tcPr>
            <w:tcW w:w="1383" w:type="dxa"/>
          </w:tcPr>
          <w:p w14:paraId="5153CDAB" w14:textId="77777777" w:rsidR="00D41AEF" w:rsidRPr="00BA5C4C" w:rsidRDefault="00D41AEF" w:rsidP="00D41AEF">
            <w:pPr>
              <w:jc w:val="center"/>
              <w:rPr>
                <w:sz w:val="24"/>
              </w:rPr>
            </w:pPr>
          </w:p>
        </w:tc>
      </w:tr>
      <w:tr w:rsidR="00D41AEF" w:rsidRPr="00BA5C4C" w14:paraId="7A9FF747" w14:textId="77777777" w:rsidTr="00B343F2">
        <w:trPr>
          <w:trHeight w:val="318"/>
        </w:trPr>
        <w:tc>
          <w:tcPr>
            <w:tcW w:w="9900" w:type="dxa"/>
            <w:gridSpan w:val="4"/>
            <w:shd w:val="clear" w:color="auto" w:fill="F7CAAC"/>
          </w:tcPr>
          <w:p w14:paraId="5C9C7E23" w14:textId="77777777" w:rsidR="00D41AEF" w:rsidRPr="00BA5C4C" w:rsidRDefault="00D41AEF" w:rsidP="00D41AEF">
            <w:pPr>
              <w:rPr>
                <w:b/>
              </w:rPr>
            </w:pPr>
            <w:r w:rsidRPr="00BA5C4C">
              <w:rPr>
                <w:b/>
              </w:rPr>
              <w:t>Přehled řešených projektů a dalších aktivit v rámci spolupráce s praxí u profesně zaměřeného bakalářského a magisterského studijního programu</w:t>
            </w:r>
          </w:p>
        </w:tc>
      </w:tr>
      <w:tr w:rsidR="00D41AEF" w:rsidRPr="00BA5C4C" w14:paraId="0379C266" w14:textId="77777777" w:rsidTr="00B343F2">
        <w:trPr>
          <w:cantSplit/>
          <w:trHeight w:val="283"/>
        </w:trPr>
        <w:tc>
          <w:tcPr>
            <w:tcW w:w="2233" w:type="dxa"/>
            <w:shd w:val="clear" w:color="auto" w:fill="F7CAAC"/>
          </w:tcPr>
          <w:p w14:paraId="65DE5494" w14:textId="77777777" w:rsidR="00D41AEF" w:rsidRPr="00BA5C4C" w:rsidRDefault="00D41AEF" w:rsidP="00D41AEF">
            <w:pPr>
              <w:jc w:val="both"/>
              <w:rPr>
                <w:b/>
              </w:rPr>
            </w:pPr>
            <w:r w:rsidRPr="00BA5C4C">
              <w:rPr>
                <w:b/>
              </w:rPr>
              <w:t>Pracoviště praxe</w:t>
            </w:r>
          </w:p>
        </w:tc>
        <w:tc>
          <w:tcPr>
            <w:tcW w:w="5524" w:type="dxa"/>
            <w:shd w:val="clear" w:color="auto" w:fill="F7CAAC"/>
          </w:tcPr>
          <w:p w14:paraId="1D5FA04A" w14:textId="77777777" w:rsidR="00D41AEF" w:rsidRPr="00BA5C4C" w:rsidRDefault="00D41AEF" w:rsidP="00D41AEF">
            <w:pPr>
              <w:jc w:val="both"/>
              <w:rPr>
                <w:b/>
              </w:rPr>
            </w:pPr>
            <w:r w:rsidRPr="00BA5C4C">
              <w:rPr>
                <w:b/>
              </w:rPr>
              <w:t xml:space="preserve">Název či popis projektu uskutečňovaného ve spolupráci s praxí </w:t>
            </w:r>
          </w:p>
        </w:tc>
        <w:tc>
          <w:tcPr>
            <w:tcW w:w="2143" w:type="dxa"/>
            <w:gridSpan w:val="2"/>
            <w:shd w:val="clear" w:color="auto" w:fill="F7CAAC"/>
          </w:tcPr>
          <w:p w14:paraId="7894E749" w14:textId="77777777" w:rsidR="00D41AEF" w:rsidRPr="00BA5C4C" w:rsidRDefault="00D41AEF" w:rsidP="00D41AEF">
            <w:pPr>
              <w:jc w:val="center"/>
              <w:rPr>
                <w:b/>
                <w:sz w:val="24"/>
              </w:rPr>
            </w:pPr>
            <w:r w:rsidRPr="00BA5C4C">
              <w:rPr>
                <w:b/>
              </w:rPr>
              <w:t>Období</w:t>
            </w:r>
          </w:p>
        </w:tc>
      </w:tr>
      <w:tr w:rsidR="00D41AEF" w:rsidRPr="00BA5C4C" w14:paraId="6CC8154A" w14:textId="77777777" w:rsidTr="00B343F2">
        <w:tc>
          <w:tcPr>
            <w:tcW w:w="2233" w:type="dxa"/>
          </w:tcPr>
          <w:p w14:paraId="712385AA" w14:textId="77777777" w:rsidR="00D41AEF" w:rsidRPr="00BA5C4C" w:rsidRDefault="00D41AEF" w:rsidP="00D41AEF">
            <w:pPr>
              <w:jc w:val="both"/>
            </w:pPr>
            <w:r w:rsidRPr="00BA5C4C">
              <w:t>MEOPTA Přerov</w:t>
            </w:r>
          </w:p>
        </w:tc>
        <w:tc>
          <w:tcPr>
            <w:tcW w:w="5524" w:type="dxa"/>
          </w:tcPr>
          <w:p w14:paraId="7ACBB6F3" w14:textId="77777777" w:rsidR="00D41AEF" w:rsidRPr="00BA5C4C" w:rsidRDefault="00D41AEF" w:rsidP="00D41AEF">
            <w:r w:rsidRPr="00BA5C4C">
              <w:t>Optimalizace cyklových časů na vybraných pracovištích</w:t>
            </w:r>
          </w:p>
        </w:tc>
        <w:tc>
          <w:tcPr>
            <w:tcW w:w="2143" w:type="dxa"/>
            <w:gridSpan w:val="2"/>
          </w:tcPr>
          <w:p w14:paraId="74369391" w14:textId="77777777" w:rsidR="00D41AEF" w:rsidRPr="00BA5C4C" w:rsidRDefault="00D41AEF" w:rsidP="00D41AEF">
            <w:pPr>
              <w:jc w:val="center"/>
            </w:pPr>
            <w:r w:rsidRPr="00BA5C4C">
              <w:t>2015</w:t>
            </w:r>
          </w:p>
        </w:tc>
      </w:tr>
      <w:tr w:rsidR="00D41AEF" w:rsidRPr="00BA5C4C" w14:paraId="51FEE27E" w14:textId="77777777" w:rsidTr="00B343F2">
        <w:tc>
          <w:tcPr>
            <w:tcW w:w="2233" w:type="dxa"/>
          </w:tcPr>
          <w:p w14:paraId="52E59C36" w14:textId="77777777" w:rsidR="00D41AEF" w:rsidRPr="00BA5C4C" w:rsidRDefault="00D41AEF" w:rsidP="00D41AEF">
            <w:pPr>
              <w:jc w:val="both"/>
            </w:pPr>
            <w:r w:rsidRPr="00BA5C4C">
              <w:t>ON Semiconductor</w:t>
            </w:r>
          </w:p>
        </w:tc>
        <w:tc>
          <w:tcPr>
            <w:tcW w:w="5524" w:type="dxa"/>
          </w:tcPr>
          <w:p w14:paraId="4DA6A5D9" w14:textId="77777777" w:rsidR="00D41AEF" w:rsidRPr="00BA5C4C" w:rsidRDefault="00D41AEF" w:rsidP="00D41AEF">
            <w:r w:rsidRPr="00BA5C4C">
              <w:t>Koučink mistrů výrobních provozů</w:t>
            </w:r>
          </w:p>
        </w:tc>
        <w:tc>
          <w:tcPr>
            <w:tcW w:w="2143" w:type="dxa"/>
            <w:gridSpan w:val="2"/>
          </w:tcPr>
          <w:p w14:paraId="0D3554B2" w14:textId="77777777" w:rsidR="00D41AEF" w:rsidRPr="00BA5C4C" w:rsidRDefault="00D41AEF" w:rsidP="00D41AEF">
            <w:pPr>
              <w:jc w:val="center"/>
            </w:pPr>
            <w:r w:rsidRPr="00BA5C4C">
              <w:t>2016</w:t>
            </w:r>
          </w:p>
        </w:tc>
      </w:tr>
      <w:tr w:rsidR="00D41AEF" w:rsidRPr="00BA5C4C" w14:paraId="03E489F9" w14:textId="77777777" w:rsidTr="00B343F2">
        <w:tc>
          <w:tcPr>
            <w:tcW w:w="2233" w:type="dxa"/>
          </w:tcPr>
          <w:p w14:paraId="3A43CD99" w14:textId="77777777" w:rsidR="00D41AEF" w:rsidRPr="00BA5C4C" w:rsidRDefault="00D41AEF" w:rsidP="00D41AEF">
            <w:pPr>
              <w:jc w:val="both"/>
            </w:pPr>
            <w:r w:rsidRPr="00BA5C4C">
              <w:t>ALPS Sebranice</w:t>
            </w:r>
          </w:p>
        </w:tc>
        <w:tc>
          <w:tcPr>
            <w:tcW w:w="5524" w:type="dxa"/>
          </w:tcPr>
          <w:p w14:paraId="5633278B" w14:textId="77777777" w:rsidR="00D41AEF" w:rsidRPr="00BA5C4C" w:rsidRDefault="00D41AEF" w:rsidP="00D41AEF">
            <w:r w:rsidRPr="00BA5C4C">
              <w:t>Digitalizace procesů preventivní údržby u vybraných pracovišť</w:t>
            </w:r>
          </w:p>
        </w:tc>
        <w:tc>
          <w:tcPr>
            <w:tcW w:w="2143" w:type="dxa"/>
            <w:gridSpan w:val="2"/>
          </w:tcPr>
          <w:p w14:paraId="0380EBD9" w14:textId="77777777" w:rsidR="00D41AEF" w:rsidRPr="00BA5C4C" w:rsidRDefault="00D41AEF" w:rsidP="00D41AEF">
            <w:pPr>
              <w:jc w:val="center"/>
            </w:pPr>
            <w:r w:rsidRPr="00BA5C4C">
              <w:t>2018</w:t>
            </w:r>
          </w:p>
        </w:tc>
      </w:tr>
      <w:tr w:rsidR="00D41AEF" w:rsidRPr="00BA5C4C" w14:paraId="2461BF63" w14:textId="77777777" w:rsidTr="00B343F2">
        <w:tc>
          <w:tcPr>
            <w:tcW w:w="2233" w:type="dxa"/>
          </w:tcPr>
          <w:p w14:paraId="718DDA63" w14:textId="77777777" w:rsidR="00D41AEF" w:rsidRPr="00BA5C4C" w:rsidRDefault="00D41AEF" w:rsidP="00D41AEF">
            <w:pPr>
              <w:jc w:val="both"/>
            </w:pPr>
            <w:r w:rsidRPr="00BA5C4C">
              <w:t>Altech Uherský Brod</w:t>
            </w:r>
          </w:p>
        </w:tc>
        <w:tc>
          <w:tcPr>
            <w:tcW w:w="5524" w:type="dxa"/>
          </w:tcPr>
          <w:p w14:paraId="6A000C5C" w14:textId="77777777" w:rsidR="00D41AEF" w:rsidRPr="00BA5C4C" w:rsidRDefault="00D41AEF" w:rsidP="00D41AEF">
            <w:r w:rsidRPr="00BA5C4C">
              <w:t>Návrh layoutu výrobní haly</w:t>
            </w:r>
          </w:p>
        </w:tc>
        <w:tc>
          <w:tcPr>
            <w:tcW w:w="2143" w:type="dxa"/>
            <w:gridSpan w:val="2"/>
          </w:tcPr>
          <w:p w14:paraId="1EE72421" w14:textId="77777777" w:rsidR="00D41AEF" w:rsidRPr="00BA5C4C" w:rsidRDefault="00D41AEF" w:rsidP="00D41AEF">
            <w:pPr>
              <w:jc w:val="center"/>
            </w:pPr>
            <w:r w:rsidRPr="00BA5C4C">
              <w:t>2018</w:t>
            </w:r>
          </w:p>
        </w:tc>
      </w:tr>
      <w:tr w:rsidR="00D41AEF" w:rsidRPr="00BA5C4C" w14:paraId="43BE1000" w14:textId="77777777" w:rsidTr="00B343F2">
        <w:tc>
          <w:tcPr>
            <w:tcW w:w="2233" w:type="dxa"/>
          </w:tcPr>
          <w:p w14:paraId="54F7F1AF" w14:textId="77777777" w:rsidR="00D41AEF" w:rsidRPr="00BA5C4C" w:rsidRDefault="00D41AEF" w:rsidP="00D41AEF">
            <w:pPr>
              <w:jc w:val="both"/>
              <w:rPr>
                <w:sz w:val="24"/>
              </w:rPr>
            </w:pPr>
          </w:p>
        </w:tc>
        <w:tc>
          <w:tcPr>
            <w:tcW w:w="5524" w:type="dxa"/>
          </w:tcPr>
          <w:p w14:paraId="46FFB3AB" w14:textId="77777777" w:rsidR="00D41AEF" w:rsidRPr="00BA5C4C" w:rsidRDefault="00D41AEF" w:rsidP="00D41AEF">
            <w:pPr>
              <w:jc w:val="center"/>
              <w:rPr>
                <w:sz w:val="24"/>
              </w:rPr>
            </w:pPr>
          </w:p>
        </w:tc>
        <w:tc>
          <w:tcPr>
            <w:tcW w:w="2143" w:type="dxa"/>
            <w:gridSpan w:val="2"/>
          </w:tcPr>
          <w:p w14:paraId="5A9C92F1" w14:textId="77777777" w:rsidR="00D41AEF" w:rsidRPr="00BA5C4C" w:rsidRDefault="00D41AEF" w:rsidP="00D41AEF">
            <w:pPr>
              <w:jc w:val="center"/>
              <w:rPr>
                <w:sz w:val="24"/>
              </w:rPr>
            </w:pPr>
          </w:p>
        </w:tc>
      </w:tr>
      <w:tr w:rsidR="00D41AEF" w:rsidRPr="00BA5C4C" w14:paraId="2C06BA4B" w14:textId="77777777" w:rsidTr="00B343F2">
        <w:tc>
          <w:tcPr>
            <w:tcW w:w="2233" w:type="dxa"/>
          </w:tcPr>
          <w:p w14:paraId="6D78B1C7" w14:textId="77777777" w:rsidR="00D41AEF" w:rsidRPr="00BA5C4C" w:rsidRDefault="00D41AEF" w:rsidP="00D41AEF">
            <w:pPr>
              <w:jc w:val="both"/>
              <w:rPr>
                <w:sz w:val="24"/>
              </w:rPr>
            </w:pPr>
          </w:p>
        </w:tc>
        <w:tc>
          <w:tcPr>
            <w:tcW w:w="5524" w:type="dxa"/>
          </w:tcPr>
          <w:p w14:paraId="4A492112" w14:textId="77777777" w:rsidR="00D41AEF" w:rsidRPr="00BA5C4C" w:rsidRDefault="00D41AEF" w:rsidP="00D41AEF">
            <w:pPr>
              <w:jc w:val="center"/>
              <w:rPr>
                <w:sz w:val="24"/>
              </w:rPr>
            </w:pPr>
          </w:p>
        </w:tc>
        <w:tc>
          <w:tcPr>
            <w:tcW w:w="2143" w:type="dxa"/>
            <w:gridSpan w:val="2"/>
          </w:tcPr>
          <w:p w14:paraId="72867A17" w14:textId="77777777" w:rsidR="00D41AEF" w:rsidRPr="00BA5C4C" w:rsidRDefault="00D41AEF" w:rsidP="00D41AEF">
            <w:pPr>
              <w:jc w:val="center"/>
              <w:rPr>
                <w:sz w:val="24"/>
              </w:rPr>
            </w:pPr>
          </w:p>
        </w:tc>
      </w:tr>
      <w:tr w:rsidR="00D41AEF" w:rsidRPr="00BA5C4C" w14:paraId="06D5AF4D" w14:textId="77777777" w:rsidTr="00B343F2">
        <w:tc>
          <w:tcPr>
            <w:tcW w:w="2233" w:type="dxa"/>
          </w:tcPr>
          <w:p w14:paraId="1925A57E" w14:textId="77777777" w:rsidR="00D41AEF" w:rsidRPr="00BA5C4C" w:rsidRDefault="00D41AEF" w:rsidP="00D41AEF">
            <w:pPr>
              <w:jc w:val="both"/>
              <w:rPr>
                <w:sz w:val="24"/>
              </w:rPr>
            </w:pPr>
          </w:p>
        </w:tc>
        <w:tc>
          <w:tcPr>
            <w:tcW w:w="5524" w:type="dxa"/>
          </w:tcPr>
          <w:p w14:paraId="544A88DF" w14:textId="77777777" w:rsidR="00D41AEF" w:rsidRPr="00BA5C4C" w:rsidRDefault="00D41AEF" w:rsidP="00D41AEF">
            <w:pPr>
              <w:jc w:val="center"/>
              <w:rPr>
                <w:sz w:val="24"/>
              </w:rPr>
            </w:pPr>
          </w:p>
        </w:tc>
        <w:tc>
          <w:tcPr>
            <w:tcW w:w="2143" w:type="dxa"/>
            <w:gridSpan w:val="2"/>
          </w:tcPr>
          <w:p w14:paraId="4A71B265" w14:textId="77777777" w:rsidR="00D41AEF" w:rsidRPr="00BA5C4C" w:rsidRDefault="00D41AEF" w:rsidP="00D41AEF">
            <w:pPr>
              <w:jc w:val="center"/>
              <w:rPr>
                <w:sz w:val="24"/>
              </w:rPr>
            </w:pPr>
          </w:p>
        </w:tc>
      </w:tr>
      <w:tr w:rsidR="00D41AEF" w:rsidRPr="00BA5C4C" w14:paraId="3D2D1ADD" w14:textId="77777777" w:rsidTr="00B343F2">
        <w:tc>
          <w:tcPr>
            <w:tcW w:w="9900" w:type="dxa"/>
            <w:gridSpan w:val="4"/>
            <w:shd w:val="clear" w:color="auto" w:fill="F7CAAC"/>
          </w:tcPr>
          <w:p w14:paraId="4EB2D1F2" w14:textId="77777777" w:rsidR="00D41AEF" w:rsidRPr="00BA5C4C" w:rsidRDefault="00D41AEF" w:rsidP="00D41AEF">
            <w:pPr>
              <w:rPr>
                <w:sz w:val="24"/>
              </w:rPr>
            </w:pPr>
            <w:r w:rsidRPr="00BA5C4C">
              <w:rPr>
                <w:b/>
              </w:rPr>
              <w:t>Odborné aktivity vztahující se k tvůrčí, resp. vědecké a umělecké činnosti vysoké školy, která souvisí se studijním programem</w:t>
            </w:r>
          </w:p>
        </w:tc>
      </w:tr>
      <w:tr w:rsidR="00D41AEF" w:rsidRPr="00BA5C4C" w14:paraId="61ECF434" w14:textId="77777777" w:rsidTr="00B343F2">
        <w:trPr>
          <w:trHeight w:val="2422"/>
        </w:trPr>
        <w:tc>
          <w:tcPr>
            <w:tcW w:w="9900" w:type="dxa"/>
            <w:gridSpan w:val="4"/>
            <w:shd w:val="clear" w:color="auto" w:fill="FFFFFF"/>
          </w:tcPr>
          <w:p w14:paraId="066C63FC" w14:textId="77777777" w:rsidR="00D41AEF" w:rsidRPr="00BA5C4C" w:rsidRDefault="00D41AEF" w:rsidP="00D41AEF">
            <w:pPr>
              <w:pStyle w:val="Normlnweb"/>
              <w:jc w:val="both"/>
              <w:rPr>
                <w:rFonts w:ascii="-webkit-standard" w:hAnsi="-webkit-standard" w:cs="Calibri"/>
              </w:rPr>
            </w:pPr>
            <w:r w:rsidRPr="00BA5C4C">
              <w:rPr>
                <w:rFonts w:ascii="TimesNewRomanPSMT" w:hAnsi="TimesNewRomanPSMT" w:cs="Calibri"/>
                <w:b/>
                <w:sz w:val="20"/>
                <w:szCs w:val="20"/>
              </w:rPr>
              <w:t>Akademie průmyslového inženýra</w:t>
            </w:r>
            <w:r w:rsidRPr="00BA5C4C">
              <w:rPr>
                <w:rFonts w:ascii="TimesNewRomanPSMT" w:hAnsi="TimesNewRomanPSMT" w:cs="Calibri"/>
                <w:sz w:val="20"/>
                <w:szCs w:val="20"/>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14:paraId="074469E8" w14:textId="77777777" w:rsidR="00D41AEF" w:rsidRPr="00BA5C4C" w:rsidRDefault="00D41AEF" w:rsidP="00D41AEF">
            <w:pPr>
              <w:pStyle w:val="Normlnweb"/>
              <w:jc w:val="both"/>
              <w:rPr>
                <w:rFonts w:ascii="-webkit-standard" w:hAnsi="-webkit-standard" w:cs="Calibri"/>
              </w:rPr>
            </w:pPr>
          </w:p>
          <w:p w14:paraId="669F94F6" w14:textId="77777777" w:rsidR="00D41AEF" w:rsidRPr="00BA5C4C" w:rsidRDefault="00D41AEF" w:rsidP="00D41AEF">
            <w:pPr>
              <w:pStyle w:val="Normlnweb"/>
              <w:jc w:val="both"/>
              <w:rPr>
                <w:rFonts w:ascii="-webkit-standard" w:hAnsi="-webkit-standard" w:cs="Calibri"/>
              </w:rPr>
            </w:pPr>
            <w:r w:rsidRPr="00BA5C4C">
              <w:rPr>
                <w:rFonts w:ascii="TimesNewRomanPSMT" w:hAnsi="TimesNewRomanPSMT" w:cs="Calibri"/>
                <w:b/>
                <w:sz w:val="20"/>
                <w:szCs w:val="20"/>
              </w:rPr>
              <w:t>Akademie business manaž</w:t>
            </w:r>
            <w:r w:rsidR="00987B8F" w:rsidRPr="00BA5C4C">
              <w:rPr>
                <w:rFonts w:ascii="TimesNewRomanPSMT" w:hAnsi="TimesNewRomanPSMT" w:cs="Calibri"/>
                <w:b/>
                <w:sz w:val="20"/>
                <w:szCs w:val="20"/>
              </w:rPr>
              <w:t>e</w:t>
            </w:r>
            <w:r w:rsidRPr="00BA5C4C">
              <w:rPr>
                <w:rFonts w:ascii="TimesNewRomanPSMT" w:hAnsi="TimesNewRomanPSMT" w:cs="Calibri"/>
                <w:b/>
                <w:sz w:val="20"/>
                <w:szCs w:val="20"/>
              </w:rPr>
              <w:t>ra</w:t>
            </w:r>
            <w:r w:rsidRPr="00BA5C4C">
              <w:rPr>
                <w:rFonts w:ascii="TimesNewRomanPSMT" w:hAnsi="TimesNewRomanPSMT" w:cs="Calibri"/>
                <w:sz w:val="20"/>
                <w:szCs w:val="20"/>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14:paraId="13229D9A" w14:textId="77777777" w:rsidR="00D41AEF" w:rsidRPr="00BA5C4C" w:rsidRDefault="00D41AEF" w:rsidP="00D41AEF">
            <w:pPr>
              <w:pStyle w:val="Normlnweb"/>
              <w:jc w:val="both"/>
              <w:rPr>
                <w:rFonts w:ascii="-webkit-standard" w:hAnsi="-webkit-standard" w:cs="Calibri"/>
              </w:rPr>
            </w:pPr>
          </w:p>
          <w:p w14:paraId="3204D691" w14:textId="77777777" w:rsidR="00D41AEF" w:rsidRPr="00BA5C4C" w:rsidRDefault="00D41AEF" w:rsidP="00D41AEF">
            <w:pPr>
              <w:pStyle w:val="Normlnweb"/>
              <w:jc w:val="both"/>
              <w:rPr>
                <w:rFonts w:ascii="Calibri" w:hAnsi="Calibri" w:cs="Calibri"/>
              </w:rPr>
            </w:pPr>
            <w:r w:rsidRPr="00BA5C4C">
              <w:rPr>
                <w:rFonts w:ascii="TimesNewRomanPSMT" w:hAnsi="TimesNewRomanPSMT" w:cs="Calibri"/>
                <w:b/>
                <w:sz w:val="20"/>
                <w:szCs w:val="20"/>
              </w:rPr>
              <w:t>INDUSTRY 4.0</w:t>
            </w:r>
            <w:r w:rsidRPr="00BA5C4C">
              <w:rPr>
                <w:rFonts w:ascii="TimesNewRomanPSMT" w:hAnsi="TimesNewRomanPSMT" w:cs="Calibri"/>
                <w:sz w:val="20"/>
                <w:szCs w:val="20"/>
              </w:rPr>
              <w:t xml:space="preserve"> - Trendy a inspirace pro průmyslové inženýry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14:paraId="7EA8464C" w14:textId="77777777" w:rsidR="00D41AEF" w:rsidRPr="00BA5C4C" w:rsidRDefault="00D41AEF" w:rsidP="00D41AEF">
            <w:pPr>
              <w:pStyle w:val="Normlnweb"/>
              <w:jc w:val="both"/>
              <w:rPr>
                <w:rFonts w:ascii="Calibri" w:hAnsi="Calibri" w:cs="Calibri"/>
              </w:rPr>
            </w:pPr>
          </w:p>
          <w:p w14:paraId="189DD8B5" w14:textId="77777777" w:rsidR="00D41AEF" w:rsidRPr="00BA5C4C" w:rsidRDefault="00D41AEF" w:rsidP="00D41AEF">
            <w:pPr>
              <w:pStyle w:val="Normlnweb"/>
              <w:jc w:val="both"/>
              <w:rPr>
                <w:rFonts w:ascii="Calibri" w:hAnsi="Calibri" w:cs="Calibri"/>
              </w:rPr>
            </w:pPr>
            <w:r w:rsidRPr="00BA5C4C">
              <w:rPr>
                <w:rFonts w:ascii="TimesNewRomanPSMT" w:hAnsi="TimesNewRomanPSMT" w:cs="Calibri"/>
                <w:b/>
                <w:sz w:val="20"/>
                <w:szCs w:val="20"/>
              </w:rPr>
              <w:t>INDUSTRY 4.0</w:t>
            </w:r>
            <w:r w:rsidRPr="00BA5C4C">
              <w:rPr>
                <w:rFonts w:ascii="TimesNewRomanPSMT" w:hAnsi="TimesNewRomanPSMT" w:cs="Calibri"/>
                <w:sz w:val="20"/>
                <w:szCs w:val="20"/>
              </w:rPr>
              <w:t xml:space="preserve"> - digitalizace výrobních procesů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14:paraId="7A8F5E68" w14:textId="77777777" w:rsidR="00D41AEF" w:rsidRPr="00BA5C4C" w:rsidRDefault="00D41AEF" w:rsidP="00D41AEF"/>
          <w:p w14:paraId="6925C6FF" w14:textId="77777777" w:rsidR="00D41AEF" w:rsidRPr="00BA5C4C" w:rsidRDefault="00D41AEF" w:rsidP="00D41AEF">
            <w:pPr>
              <w:jc w:val="both"/>
              <w:rPr>
                <w:rFonts w:ascii="Source Sans Pro" w:hAnsi="Source Sans Pro"/>
                <w:bCs/>
              </w:rPr>
            </w:pPr>
            <w:r w:rsidRPr="00BA5C4C">
              <w:rPr>
                <w:b/>
              </w:rPr>
              <w:t>Mezinárodní konference Finance a výkonnost firem ve vědě, výuce a praxi</w:t>
            </w:r>
            <w:r w:rsidRPr="00BA5C4C">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BA5C4C">
              <w:rPr>
                <w:rFonts w:ascii="Source Sans Pro" w:hAnsi="Source Sans Pro"/>
                <w:bCs/>
              </w:rPr>
              <w:t xml:space="preserve"> Sborníky příspěvků z konferencí ročníků 2011 - 2015 jsou uvedeny v databázi Conference Proceedings Citation Index na Web of Science</w:t>
            </w:r>
            <w:r w:rsidRPr="00BA5C4C">
              <w:t xml:space="preserve"> Webové stránky konference: </w:t>
            </w:r>
            <w:r w:rsidRPr="00BA5C4C">
              <w:rPr>
                <w:rFonts w:ascii="Source Sans Pro" w:hAnsi="Source Sans Pro"/>
                <w:bCs/>
              </w:rPr>
              <w:t xml:space="preserve"> </w:t>
            </w:r>
            <w:hyperlink r:id="rId76" w:history="1">
              <w:r w:rsidRPr="00BA5C4C">
                <w:rPr>
                  <w:rStyle w:val="Hypertextovodkaz"/>
                  <w:rFonts w:ascii="Source Sans Pro" w:hAnsi="Source Sans Pro"/>
                  <w:bCs/>
                  <w:color w:val="auto"/>
                </w:rPr>
                <w:t>http://www.ufu.utb.cz/konference/</w:t>
              </w:r>
            </w:hyperlink>
            <w:r w:rsidRPr="00BA5C4C">
              <w:rPr>
                <w:rFonts w:ascii="Source Sans Pro" w:hAnsi="Source Sans Pro"/>
                <w:bCs/>
              </w:rPr>
              <w:t xml:space="preserve">. </w:t>
            </w:r>
          </w:p>
          <w:p w14:paraId="6950115B" w14:textId="77777777" w:rsidR="00D41AEF" w:rsidRPr="00BA5C4C" w:rsidRDefault="00D41AEF" w:rsidP="00D41AEF">
            <w:pPr>
              <w:jc w:val="both"/>
            </w:pPr>
          </w:p>
          <w:p w14:paraId="3FB6BF67" w14:textId="77777777" w:rsidR="00D41AEF" w:rsidRPr="00BA5C4C" w:rsidRDefault="00D41AEF" w:rsidP="00D41AEF">
            <w:pPr>
              <w:jc w:val="both"/>
            </w:pPr>
            <w:r w:rsidRPr="00BA5C4C">
              <w:rPr>
                <w:b/>
              </w:rPr>
              <w:t>Mezinárodní konference pro mladé vědecké pracovníky DOKBAT</w:t>
            </w:r>
            <w:r w:rsidRPr="00BA5C4C">
              <w:t xml:space="preserve"> (International Bata Conference for Ph.D. Students and Young Researchers) – pořádá se každý rok. Webové stránky konference: </w:t>
            </w:r>
            <w:hyperlink r:id="rId77" w:history="1">
              <w:r w:rsidRPr="00BA5C4C">
                <w:rPr>
                  <w:rStyle w:val="Hypertextovodkaz"/>
                  <w:color w:val="auto"/>
                </w:rPr>
                <w:t>www.dokbat.utb.cz</w:t>
              </w:r>
            </w:hyperlink>
            <w:r w:rsidRPr="00BA5C4C">
              <w:t xml:space="preserve"> </w:t>
            </w:r>
          </w:p>
          <w:p w14:paraId="60D9A91C" w14:textId="77777777" w:rsidR="00D41AEF" w:rsidRPr="00BA5C4C" w:rsidRDefault="00D41AEF" w:rsidP="00D41AEF">
            <w:pPr>
              <w:jc w:val="both"/>
              <w:rPr>
                <w:b/>
              </w:rPr>
            </w:pPr>
          </w:p>
          <w:p w14:paraId="19397715" w14:textId="2B7DB823" w:rsidR="00D41AEF" w:rsidRPr="00BA5C4C" w:rsidRDefault="00D41AEF" w:rsidP="00D41AEF">
            <w:pPr>
              <w:jc w:val="both"/>
            </w:pPr>
            <w:r w:rsidRPr="00BA5C4C">
              <w:rPr>
                <w:b/>
              </w:rPr>
              <w:t>Baťova manažerská škola</w:t>
            </w:r>
            <w:r w:rsidRPr="00BA5C4C">
              <w:t xml:space="preserve"> – 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 </w:t>
            </w:r>
            <w:r w:rsidRPr="00BA5C4C">
              <w:rPr>
                <w:rFonts w:ascii="TimesNewRomanPSMT" w:hAnsi="TimesNewRomanPSMT" w:cs="Calibri"/>
              </w:rPr>
              <w:t>Lektory kurzů jsou renomovaní odborníci z akademické i firemní praxe (prof.</w:t>
            </w:r>
            <w:r w:rsidR="002D2E56" w:rsidRPr="00BA5C4C">
              <w:rPr>
                <w:rFonts w:ascii="TimesNewRomanPSMT" w:hAnsi="TimesNewRomanPSMT" w:cs="Calibri"/>
              </w:rPr>
              <w:t xml:space="preserve"> </w:t>
            </w:r>
            <w:r w:rsidRPr="00BA5C4C">
              <w:rPr>
                <w:rFonts w:ascii="TimesNewRomanPSMT" w:hAnsi="TimesNewRomanPSMT" w:cs="Calibri"/>
              </w:rPr>
              <w:t>Košturiak - odborník z oblasti průmyslového inženýrství, inovačních konceptů, projektování a simulace výrobních procesů, prof.</w:t>
            </w:r>
            <w:r w:rsidR="002D2E56" w:rsidRPr="00BA5C4C">
              <w:rPr>
                <w:rFonts w:ascii="TimesNewRomanPSMT" w:hAnsi="TimesNewRomanPSMT" w:cs="Calibri"/>
              </w:rPr>
              <w:t xml:space="preserve"> </w:t>
            </w:r>
            <w:r w:rsidRPr="00BA5C4C">
              <w:rPr>
                <w:rFonts w:ascii="TimesNewRomanPSMT" w:hAnsi="TimesNewRomanPSMT" w:cs="Calibri"/>
              </w:rPr>
              <w:t>Zelený - odborník pro oblast inovace procesů a produktů, Ing. Baťka - podnikatel orientovaný na skloubení Baťova systému řízení výroby s moderním konceptem Průmyslu 4.0.).</w:t>
            </w:r>
            <w:r w:rsidR="002D2E56" w:rsidRPr="00BA5C4C">
              <w:rPr>
                <w:rFonts w:ascii="TimesNewRomanPSMT" w:hAnsi="TimesNewRomanPSMT" w:cs="Calibri"/>
              </w:rPr>
              <w:t xml:space="preserve"> </w:t>
            </w:r>
            <w:r w:rsidRPr="00BA5C4C">
              <w:t xml:space="preserve">Webové stránky akce: </w:t>
            </w:r>
            <w:hyperlink r:id="rId78" w:history="1">
              <w:r w:rsidRPr="00BA5C4C">
                <w:rPr>
                  <w:rStyle w:val="Hypertextovodkaz"/>
                  <w:color w:val="auto"/>
                </w:rPr>
                <w:t>http://www.batovaskola.cz</w:t>
              </w:r>
            </w:hyperlink>
            <w:r w:rsidRPr="00BA5C4C">
              <w:t>.</w:t>
            </w:r>
          </w:p>
          <w:p w14:paraId="4C9A2749" w14:textId="77777777" w:rsidR="00D41AEF" w:rsidRPr="00BA5C4C" w:rsidRDefault="00D41AEF" w:rsidP="00D41AEF">
            <w:pPr>
              <w:jc w:val="both"/>
            </w:pPr>
          </w:p>
          <w:p w14:paraId="50E2005F" w14:textId="77777777" w:rsidR="00D41AEF" w:rsidRPr="00BA5C4C" w:rsidRDefault="00D41AEF" w:rsidP="00D41AEF">
            <w:pPr>
              <w:jc w:val="both"/>
            </w:pPr>
            <w:r w:rsidRPr="00BA5C4C">
              <w:rPr>
                <w:b/>
              </w:rPr>
              <w:t>Studentská vědecká a odborná činnost (SVOČ)</w:t>
            </w:r>
            <w:r w:rsidRPr="00BA5C4C">
              <w:t xml:space="preserve"> - 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 Fakulta v roce 2018 pořádala již 14. ročník této soutěže. Více informací na </w:t>
            </w:r>
            <w:hyperlink r:id="rId79" w:history="1">
              <w:r w:rsidR="00417916" w:rsidRPr="00BA5C4C">
                <w:rPr>
                  <w:rStyle w:val="Hypertextovodkaz"/>
                  <w:color w:val="auto"/>
                </w:rPr>
                <w:t>https://fame.utb.cz/veda-a-vyzkum/vedecko-vyzkumna-cinnost/svoc/</w:t>
              </w:r>
            </w:hyperlink>
            <w:r w:rsidR="00417916" w:rsidRPr="00BA5C4C">
              <w:t xml:space="preserve">. </w:t>
            </w:r>
          </w:p>
          <w:p w14:paraId="09352916" w14:textId="77777777" w:rsidR="00D41AEF" w:rsidRPr="002F41AF" w:rsidRDefault="00D41AEF" w:rsidP="00D41AEF">
            <w:pPr>
              <w:jc w:val="both"/>
            </w:pPr>
          </w:p>
          <w:p w14:paraId="5775EC09" w14:textId="77777777" w:rsidR="00D41AEF" w:rsidRPr="00BA5C4C" w:rsidRDefault="00D41AEF" w:rsidP="00D41AEF">
            <w:pPr>
              <w:jc w:val="both"/>
              <w:rPr>
                <w:b/>
                <w:strike/>
              </w:rPr>
            </w:pPr>
          </w:p>
        </w:tc>
      </w:tr>
      <w:tr w:rsidR="00D41AEF" w:rsidRPr="00BA5C4C" w14:paraId="61FC166C" w14:textId="77777777" w:rsidTr="00B343F2">
        <w:trPr>
          <w:trHeight w:val="306"/>
        </w:trPr>
        <w:tc>
          <w:tcPr>
            <w:tcW w:w="9900" w:type="dxa"/>
            <w:gridSpan w:val="4"/>
            <w:shd w:val="clear" w:color="auto" w:fill="F7CAAC"/>
            <w:vAlign w:val="center"/>
          </w:tcPr>
          <w:p w14:paraId="5A614E0C" w14:textId="77777777" w:rsidR="00D41AEF" w:rsidRPr="00BA5C4C" w:rsidRDefault="00D41AEF" w:rsidP="00D41AEF">
            <w:pPr>
              <w:rPr>
                <w:b/>
              </w:rPr>
            </w:pPr>
            <w:r w:rsidRPr="00BA5C4C">
              <w:rPr>
                <w:b/>
              </w:rPr>
              <w:t>Informace o spolupráci s praxí vztahující se ke studijnímu programu</w:t>
            </w:r>
          </w:p>
        </w:tc>
      </w:tr>
      <w:tr w:rsidR="002F41AF" w:rsidRPr="00BA5C4C" w14:paraId="151C49DF" w14:textId="77777777" w:rsidTr="00B343F2">
        <w:trPr>
          <w:trHeight w:val="1700"/>
        </w:trPr>
        <w:tc>
          <w:tcPr>
            <w:tcW w:w="9900" w:type="dxa"/>
            <w:gridSpan w:val="4"/>
            <w:shd w:val="clear" w:color="auto" w:fill="FFFFFF"/>
          </w:tcPr>
          <w:p w14:paraId="1EF514F0" w14:textId="77777777" w:rsidR="001026D0" w:rsidRPr="00BA5C4C" w:rsidRDefault="001026D0" w:rsidP="001026D0">
            <w:pPr>
              <w:jc w:val="both"/>
              <w:rPr>
                <w:b/>
                <w:bCs/>
                <w:szCs w:val="22"/>
              </w:rPr>
            </w:pPr>
            <w:r w:rsidRPr="00BA5C4C">
              <w:rPr>
                <w:b/>
                <w:bCs/>
                <w:szCs w:val="22"/>
              </w:rPr>
              <w:t>Další realizovaná spolupráce s praxí – Inovační vouchery:</w:t>
            </w:r>
          </w:p>
          <w:p w14:paraId="3B30FDA6" w14:textId="77777777" w:rsidR="001026D0" w:rsidRPr="00BA5C4C" w:rsidRDefault="001026D0" w:rsidP="001026D0">
            <w:pPr>
              <w:jc w:val="both"/>
              <w:rPr>
                <w:b/>
                <w:bCs/>
                <w:szCs w:val="22"/>
              </w:rPr>
            </w:pPr>
          </w:p>
          <w:p w14:paraId="617FA790" w14:textId="77777777" w:rsidR="001026D0" w:rsidRPr="00BA5C4C" w:rsidRDefault="001026D0" w:rsidP="001026D0">
            <w:pPr>
              <w:jc w:val="both"/>
              <w:rPr>
                <w:szCs w:val="22"/>
              </w:rPr>
            </w:pPr>
            <w:r w:rsidRPr="00BA5C4C">
              <w:rPr>
                <w:b/>
                <w:bCs/>
                <w:szCs w:val="22"/>
              </w:rPr>
              <w:t>Inovace tvarovaných polypropylenových obalů pomocí inovací a stabilizace výrobních a podpůrných projektů (2013-2014)</w:t>
            </w:r>
          </w:p>
          <w:p w14:paraId="794C2C7B" w14:textId="77777777" w:rsidR="001026D0" w:rsidRPr="00BA5C4C" w:rsidRDefault="001026D0" w:rsidP="001026D0">
            <w:pPr>
              <w:jc w:val="both"/>
              <w:rPr>
                <w:szCs w:val="22"/>
              </w:rPr>
            </w:pPr>
            <w:r w:rsidRPr="00BA5C4C">
              <w:rPr>
                <w:szCs w:val="22"/>
              </w:rPr>
              <w:t>Analýza výrobních a podpůrných výrobních procesů, návrh optimalizace výrobních procesů a stabilizace parametrů finálního inovovaného výrobku, následně návrh realizace inovace, procesních změn ve vazbě na layout, logistické toky a produktivitu procesu.</w:t>
            </w:r>
          </w:p>
          <w:p w14:paraId="7A535D78" w14:textId="77777777" w:rsidR="001026D0" w:rsidRPr="00BA5C4C" w:rsidRDefault="001026D0" w:rsidP="001026D0">
            <w:pPr>
              <w:jc w:val="both"/>
              <w:rPr>
                <w:szCs w:val="22"/>
              </w:rPr>
            </w:pPr>
            <w:r w:rsidRPr="00BA5C4C">
              <w:rPr>
                <w:szCs w:val="22"/>
              </w:rPr>
              <w:t> </w:t>
            </w:r>
          </w:p>
          <w:p w14:paraId="6B35CF49" w14:textId="77777777" w:rsidR="001026D0" w:rsidRPr="00BA5C4C" w:rsidRDefault="001026D0" w:rsidP="001026D0">
            <w:pPr>
              <w:jc w:val="both"/>
              <w:rPr>
                <w:szCs w:val="22"/>
              </w:rPr>
            </w:pPr>
            <w:r w:rsidRPr="00BA5C4C">
              <w:rPr>
                <w:b/>
                <w:bCs/>
                <w:szCs w:val="22"/>
              </w:rPr>
              <w:t>Management kvality v předvýrobních etapách inovačního procesu (vae therm s.r.o.) (2013)</w:t>
            </w:r>
          </w:p>
          <w:p w14:paraId="0A5E05C1" w14:textId="7686CBDD" w:rsidR="001026D0" w:rsidRPr="00BA5C4C" w:rsidRDefault="001026D0" w:rsidP="001026D0">
            <w:pPr>
              <w:jc w:val="both"/>
              <w:rPr>
                <w:szCs w:val="22"/>
              </w:rPr>
            </w:pPr>
            <w:r w:rsidRPr="00BA5C4C">
              <w:rPr>
                <w:szCs w:val="22"/>
              </w:rPr>
              <w:t>Marketingová studie, zaměřená na zmapování stávající situace ve využívání malých kogeneračních jednotek ve světě (jakožto vlastních zdrojů elektrické a tepelné energie), včetně porovnání jejich technických a ekonomických parametrů s cílem návrhu nového výrobku pro rozšíření výrobního portfolia firmy VAE THERM, spol. s r.o.  </w:t>
            </w:r>
          </w:p>
          <w:p w14:paraId="540F75AF" w14:textId="77777777" w:rsidR="001026D0" w:rsidRPr="00BA5C4C" w:rsidRDefault="001026D0" w:rsidP="001026D0">
            <w:pPr>
              <w:jc w:val="both"/>
              <w:rPr>
                <w:szCs w:val="22"/>
              </w:rPr>
            </w:pPr>
            <w:r w:rsidRPr="00BA5C4C">
              <w:rPr>
                <w:b/>
                <w:bCs/>
                <w:szCs w:val="22"/>
              </w:rPr>
              <w:t> </w:t>
            </w:r>
          </w:p>
          <w:p w14:paraId="702299BB" w14:textId="77777777" w:rsidR="001026D0" w:rsidRPr="00BA5C4C" w:rsidRDefault="001026D0" w:rsidP="001026D0">
            <w:pPr>
              <w:jc w:val="both"/>
              <w:rPr>
                <w:szCs w:val="22"/>
              </w:rPr>
            </w:pPr>
            <w:r w:rsidRPr="00BA5C4C">
              <w:rPr>
                <w:b/>
                <w:bCs/>
                <w:szCs w:val="22"/>
              </w:rPr>
              <w:t>Konstrukční řešení nového produktu a sestavení funkčního prototypu (2018)</w:t>
            </w:r>
          </w:p>
          <w:p w14:paraId="7A708EFF" w14:textId="77777777" w:rsidR="001026D0" w:rsidRPr="00BA5C4C" w:rsidRDefault="001026D0" w:rsidP="001026D0">
            <w:pPr>
              <w:jc w:val="both"/>
              <w:rPr>
                <w:szCs w:val="22"/>
              </w:rPr>
            </w:pPr>
            <w:r w:rsidRPr="00BA5C4C">
              <w:rPr>
                <w:szCs w:val="22"/>
              </w:rPr>
              <w:t>Na základě objednatelem předpřipraveného vizualizačního návrhu výrobku s kovovou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14:paraId="4B2AB469" w14:textId="77777777" w:rsidR="001026D0" w:rsidRPr="00BA5C4C" w:rsidRDefault="001026D0" w:rsidP="001026D0">
            <w:pPr>
              <w:jc w:val="both"/>
              <w:rPr>
                <w:szCs w:val="22"/>
              </w:rPr>
            </w:pPr>
            <w:r w:rsidRPr="00BA5C4C">
              <w:rPr>
                <w:szCs w:val="22"/>
              </w:rPr>
              <w:t> </w:t>
            </w:r>
          </w:p>
          <w:p w14:paraId="40581003" w14:textId="77777777" w:rsidR="001026D0" w:rsidRPr="00BA5C4C" w:rsidRDefault="001026D0" w:rsidP="001026D0">
            <w:pPr>
              <w:jc w:val="both"/>
              <w:rPr>
                <w:szCs w:val="22"/>
              </w:rPr>
            </w:pPr>
            <w:r w:rsidRPr="00BA5C4C">
              <w:rPr>
                <w:b/>
                <w:bCs/>
                <w:szCs w:val="22"/>
              </w:rPr>
              <w:t>Konstrukční řešení nového produktu a sestavení funkčního prototypu (2018)</w:t>
            </w:r>
          </w:p>
          <w:p w14:paraId="0D6B2433" w14:textId="77777777" w:rsidR="001026D0" w:rsidRPr="00BA5C4C" w:rsidRDefault="001026D0" w:rsidP="001026D0">
            <w:pPr>
              <w:jc w:val="both"/>
              <w:rPr>
                <w:szCs w:val="22"/>
              </w:rPr>
            </w:pPr>
            <w:r w:rsidRPr="00BA5C4C">
              <w:rPr>
                <w:szCs w:val="22"/>
              </w:rPr>
              <w:t>Na základě objednatelem předpřipraveného vizualizačního návrhu výrobku s dřevěnou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14:paraId="62587B96" w14:textId="77777777" w:rsidR="00417916" w:rsidRPr="00BA5C4C" w:rsidRDefault="00417916" w:rsidP="001026D0">
            <w:pPr>
              <w:jc w:val="both"/>
              <w:rPr>
                <w:szCs w:val="22"/>
              </w:rPr>
            </w:pPr>
          </w:p>
          <w:p w14:paraId="778A1922" w14:textId="77777777" w:rsidR="007044B0" w:rsidRPr="00BA5C4C" w:rsidRDefault="001026D0" w:rsidP="007044B0">
            <w:pPr>
              <w:jc w:val="both"/>
              <w:rPr>
                <w:b/>
                <w:bCs/>
                <w:szCs w:val="22"/>
              </w:rPr>
            </w:pPr>
            <w:r w:rsidRPr="00BA5C4C">
              <w:rPr>
                <w:b/>
                <w:bCs/>
                <w:szCs w:val="22"/>
              </w:rPr>
              <w:t>Management inovačních aktivit (2018)</w:t>
            </w:r>
            <w:r w:rsidR="007044B0" w:rsidRPr="00BA5C4C">
              <w:rPr>
                <w:b/>
                <w:bCs/>
                <w:szCs w:val="22"/>
              </w:rPr>
              <w:t xml:space="preserve"> </w:t>
            </w:r>
          </w:p>
          <w:p w14:paraId="07F31FEC" w14:textId="63DB7E3D" w:rsidR="00D41AEF" w:rsidRPr="002F41AF" w:rsidRDefault="001026D0" w:rsidP="007044B0">
            <w:pPr>
              <w:jc w:val="both"/>
              <w:rPr>
                <w:b/>
              </w:rPr>
            </w:pPr>
            <w:r w:rsidRPr="00BA5C4C">
              <w:rPr>
                <w:szCs w:val="22"/>
              </w:rPr>
              <w:t>Marketingová studie, zaměřená na zmapování stávající situace ve využívání malých vodních turbín ve světě, včetně porovnání jejich technických a ekonomických parametrů s cílem návrhu nového výrobku pro rozšíření výrobního portfolia firmy Zako Turčín. Dále studie obsahuje zpracování analýzy potenciálních zákazníků a strategii efektivního zacílení na stávající a potenciální zákazníky ve vazbě na nový produkt firmy. Na základě této studie byla provedena analýza stávajících procesů a navržena mapa procesů pro eventuální výrobu těchto nových obnovitelných zdrojů energie, označovaných zkratkou OZE.</w:t>
            </w:r>
          </w:p>
        </w:tc>
      </w:tr>
    </w:tbl>
    <w:p w14:paraId="794ABF22" w14:textId="77777777" w:rsidR="007815DE" w:rsidRDefault="007815DE" w:rsidP="007815DE"/>
    <w:p w14:paraId="4393745C" w14:textId="77777777" w:rsidR="007815DE" w:rsidRDefault="007815DE" w:rsidP="007815D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815DE" w14:paraId="61658FBB" w14:textId="77777777" w:rsidTr="003F6EB7">
        <w:tc>
          <w:tcPr>
            <w:tcW w:w="9859" w:type="dxa"/>
            <w:tcBorders>
              <w:bottom w:val="double" w:sz="4" w:space="0" w:color="auto"/>
            </w:tcBorders>
            <w:shd w:val="clear" w:color="auto" w:fill="BDD6EE"/>
          </w:tcPr>
          <w:p w14:paraId="0AE3D4C0" w14:textId="77777777" w:rsidR="007815DE" w:rsidRDefault="007815DE" w:rsidP="003F6EB7">
            <w:pPr>
              <w:jc w:val="both"/>
              <w:rPr>
                <w:b/>
                <w:sz w:val="28"/>
              </w:rPr>
            </w:pPr>
            <w:r>
              <w:rPr>
                <w:b/>
                <w:sz w:val="28"/>
              </w:rPr>
              <w:t>C-III – Informační zabezpečení studijního programu</w:t>
            </w:r>
          </w:p>
        </w:tc>
      </w:tr>
      <w:tr w:rsidR="007815DE" w14:paraId="322DDC68" w14:textId="77777777" w:rsidTr="003F6EB7">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047EBCD" w14:textId="77777777" w:rsidR="007815DE" w:rsidRDefault="007815DE" w:rsidP="003F6EB7">
            <w:r>
              <w:rPr>
                <w:b/>
              </w:rPr>
              <w:t xml:space="preserve">Název a stručný popis studijního informačního systému </w:t>
            </w:r>
          </w:p>
        </w:tc>
      </w:tr>
      <w:tr w:rsidR="007815DE" w14:paraId="1301AD32" w14:textId="77777777" w:rsidTr="003F6EB7">
        <w:trPr>
          <w:trHeight w:val="2268"/>
        </w:trPr>
        <w:tc>
          <w:tcPr>
            <w:tcW w:w="9859" w:type="dxa"/>
            <w:tcBorders>
              <w:top w:val="single" w:sz="2" w:space="0" w:color="auto"/>
              <w:left w:val="single" w:sz="2" w:space="0" w:color="auto"/>
              <w:bottom w:val="single" w:sz="2" w:space="0" w:color="auto"/>
              <w:right w:val="single" w:sz="2" w:space="0" w:color="auto"/>
            </w:tcBorders>
          </w:tcPr>
          <w:p w14:paraId="246D5FD1" w14:textId="77777777"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14:paraId="2CA2C910" w14:textId="77777777" w:rsidTr="003F6EB7">
        <w:trPr>
          <w:trHeight w:val="283"/>
        </w:trPr>
        <w:tc>
          <w:tcPr>
            <w:tcW w:w="9859" w:type="dxa"/>
            <w:shd w:val="clear" w:color="auto" w:fill="F7CAAC"/>
            <w:vAlign w:val="center"/>
          </w:tcPr>
          <w:p w14:paraId="425E0997" w14:textId="77777777" w:rsidR="007815DE" w:rsidRDefault="007815DE" w:rsidP="003F6EB7">
            <w:pPr>
              <w:rPr>
                <w:b/>
              </w:rPr>
            </w:pPr>
            <w:r>
              <w:rPr>
                <w:b/>
              </w:rPr>
              <w:t>Přístup ke studijní literatuře</w:t>
            </w:r>
          </w:p>
        </w:tc>
      </w:tr>
      <w:tr w:rsidR="007815DE" w14:paraId="61532DF6" w14:textId="77777777" w:rsidTr="003F6EB7">
        <w:trPr>
          <w:trHeight w:val="2268"/>
        </w:trPr>
        <w:tc>
          <w:tcPr>
            <w:tcW w:w="9859" w:type="dxa"/>
          </w:tcPr>
          <w:p w14:paraId="7C08312B" w14:textId="77777777"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0"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81" w:history="1">
              <w:r w:rsidRPr="00357030">
                <w:rPr>
                  <w:rStyle w:val="Hypertextovodkaz"/>
                </w:rPr>
                <w:t>http://publikace.k.utb.cz</w:t>
              </w:r>
            </w:hyperlink>
            <w:r w:rsidRPr="00763938">
              <w:t>.</w:t>
            </w:r>
            <w:r>
              <w:t xml:space="preserve"> </w:t>
            </w:r>
          </w:p>
        </w:tc>
      </w:tr>
      <w:tr w:rsidR="007815DE" w14:paraId="482255E2" w14:textId="77777777" w:rsidTr="003F6EB7">
        <w:trPr>
          <w:trHeight w:val="283"/>
        </w:trPr>
        <w:tc>
          <w:tcPr>
            <w:tcW w:w="9859" w:type="dxa"/>
            <w:shd w:val="clear" w:color="auto" w:fill="F7CAAC"/>
            <w:vAlign w:val="center"/>
          </w:tcPr>
          <w:p w14:paraId="4F173392" w14:textId="77777777" w:rsidR="007815DE" w:rsidRDefault="007815DE" w:rsidP="003F6EB7">
            <w:r>
              <w:rPr>
                <w:b/>
              </w:rPr>
              <w:t>Přehled zpřístupněných databází</w:t>
            </w:r>
          </w:p>
        </w:tc>
      </w:tr>
      <w:tr w:rsidR="007815DE" w14:paraId="19F03E34" w14:textId="77777777" w:rsidTr="003F6EB7">
        <w:trPr>
          <w:trHeight w:val="2268"/>
        </w:trPr>
        <w:tc>
          <w:tcPr>
            <w:tcW w:w="9859" w:type="dxa"/>
          </w:tcPr>
          <w:p w14:paraId="6845A3E1" w14:textId="77777777"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2ACD457" w14:textId="77777777" w:rsidR="007815DE" w:rsidRPr="00A421CD" w:rsidRDefault="007815DE" w:rsidP="003F6EB7">
            <w:pPr>
              <w:pStyle w:val="Default"/>
              <w:rPr>
                <w:sz w:val="20"/>
                <w:szCs w:val="20"/>
              </w:rPr>
            </w:pPr>
            <w:r w:rsidRPr="00A421CD">
              <w:rPr>
                <w:sz w:val="20"/>
                <w:szCs w:val="20"/>
              </w:rPr>
              <w:t xml:space="preserve">Konkrétní dostupné databáze: </w:t>
            </w:r>
          </w:p>
          <w:p w14:paraId="4B5AF322" w14:textId="77777777" w:rsidR="007815DE" w:rsidRPr="00A421CD" w:rsidRDefault="007815DE" w:rsidP="004C36BE">
            <w:pPr>
              <w:pStyle w:val="Default"/>
              <w:numPr>
                <w:ilvl w:val="0"/>
                <w:numId w:val="18"/>
              </w:numPr>
              <w:rPr>
                <w:color w:val="000009"/>
                <w:sz w:val="20"/>
                <w:szCs w:val="20"/>
              </w:rPr>
            </w:pPr>
            <w:r w:rsidRPr="00A421CD">
              <w:rPr>
                <w:color w:val="000009"/>
                <w:sz w:val="20"/>
                <w:szCs w:val="20"/>
              </w:rPr>
              <w:t xml:space="preserve">Citační databáze Web of Science a Scopus </w:t>
            </w:r>
          </w:p>
          <w:p w14:paraId="7B2E3DE8" w14:textId="77777777" w:rsidR="007815DE" w:rsidRPr="00A421CD" w:rsidRDefault="007815DE" w:rsidP="004C36BE">
            <w:pPr>
              <w:pStyle w:val="Default"/>
              <w:numPr>
                <w:ilvl w:val="0"/>
                <w:numId w:val="18"/>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14:paraId="3809F653" w14:textId="77777777" w:rsidR="007815DE" w:rsidRDefault="007815DE" w:rsidP="004C36BE">
            <w:pPr>
              <w:pStyle w:val="Default"/>
              <w:numPr>
                <w:ilvl w:val="0"/>
                <w:numId w:val="18"/>
              </w:numPr>
              <w:rPr>
                <w:sz w:val="20"/>
                <w:szCs w:val="20"/>
              </w:rPr>
            </w:pPr>
            <w:r>
              <w:rPr>
                <w:color w:val="000009"/>
                <w:sz w:val="20"/>
                <w:szCs w:val="20"/>
              </w:rPr>
              <w:t xml:space="preserve">Multioborové plnotextové databáze Ebsco a ProQuest </w:t>
            </w:r>
          </w:p>
          <w:p w14:paraId="713BB088" w14:textId="77777777" w:rsidR="007815DE" w:rsidRDefault="007815DE" w:rsidP="003F6EB7">
            <w:r>
              <w:t xml:space="preserve">Seznam všech databází: </w:t>
            </w:r>
            <w:r>
              <w:rPr>
                <w:color w:val="0000FF"/>
              </w:rPr>
              <w:t>http://portal.k.utb.cz/databases/alphabetical/</w:t>
            </w:r>
          </w:p>
        </w:tc>
      </w:tr>
      <w:tr w:rsidR="007815DE" w14:paraId="7DEBAAAC" w14:textId="77777777" w:rsidTr="003F6EB7">
        <w:trPr>
          <w:trHeight w:val="284"/>
        </w:trPr>
        <w:tc>
          <w:tcPr>
            <w:tcW w:w="9859" w:type="dxa"/>
            <w:shd w:val="clear" w:color="auto" w:fill="F7CAAC"/>
            <w:vAlign w:val="center"/>
          </w:tcPr>
          <w:p w14:paraId="308F20D7" w14:textId="77777777" w:rsidR="007815DE" w:rsidRDefault="007815DE" w:rsidP="003F6EB7">
            <w:pPr>
              <w:rPr>
                <w:b/>
              </w:rPr>
            </w:pPr>
            <w:r>
              <w:rPr>
                <w:b/>
              </w:rPr>
              <w:t>Název a stručný popis používaného antiplagiátorského systému</w:t>
            </w:r>
          </w:p>
        </w:tc>
      </w:tr>
      <w:tr w:rsidR="007815DE" w14:paraId="6B22CE8F" w14:textId="77777777" w:rsidTr="003F6EB7">
        <w:trPr>
          <w:trHeight w:val="2268"/>
        </w:trPr>
        <w:tc>
          <w:tcPr>
            <w:tcW w:w="9859" w:type="dxa"/>
            <w:shd w:val="clear" w:color="auto" w:fill="FFFFFF"/>
          </w:tcPr>
          <w:p w14:paraId="54FF8F21" w14:textId="77777777" w:rsidR="007815DE" w:rsidRDefault="007815DE" w:rsidP="003F6EB7">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315B4188" w14:textId="77777777" w:rsidR="007815DE" w:rsidRDefault="007815DE" w:rsidP="007815DE"/>
    <w:p w14:paraId="14EDC25F" w14:textId="77777777"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14:paraId="26EA1144" w14:textId="77777777" w:rsidTr="003F6EB7">
        <w:tc>
          <w:tcPr>
            <w:tcW w:w="9389" w:type="dxa"/>
            <w:gridSpan w:val="8"/>
            <w:tcBorders>
              <w:bottom w:val="double" w:sz="4" w:space="0" w:color="auto"/>
            </w:tcBorders>
            <w:shd w:val="clear" w:color="auto" w:fill="BDD6EE"/>
          </w:tcPr>
          <w:p w14:paraId="00466053" w14:textId="77777777" w:rsidR="007815DE" w:rsidRDefault="007815DE" w:rsidP="003F6EB7">
            <w:pPr>
              <w:jc w:val="both"/>
              <w:rPr>
                <w:b/>
                <w:sz w:val="28"/>
              </w:rPr>
            </w:pPr>
            <w:r>
              <w:rPr>
                <w:b/>
                <w:sz w:val="28"/>
              </w:rPr>
              <w:t xml:space="preserve">C-IV – </w:t>
            </w:r>
            <w:r>
              <w:rPr>
                <w:b/>
                <w:sz w:val="26"/>
                <w:szCs w:val="26"/>
              </w:rPr>
              <w:t>Materiální zabezpečení studijního programu</w:t>
            </w:r>
          </w:p>
        </w:tc>
      </w:tr>
      <w:tr w:rsidR="007815DE" w14:paraId="46F3A621" w14:textId="77777777"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14:paraId="7CA5319F" w14:textId="77777777"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686D99C5" w14:textId="77777777" w:rsidR="007815DE" w:rsidRDefault="007815DE" w:rsidP="003F6EB7">
            <w:pPr>
              <w:jc w:val="both"/>
            </w:pPr>
            <w:r>
              <w:t>Univerzita Tomáše Bati ve Zlíně</w:t>
            </w:r>
          </w:p>
          <w:p w14:paraId="4FB101E4" w14:textId="77777777" w:rsidR="007815DE" w:rsidRDefault="007815DE" w:rsidP="003F6EB7">
            <w:pPr>
              <w:jc w:val="both"/>
            </w:pPr>
            <w:r>
              <w:t>Fakulta managementu a ekonomiky</w:t>
            </w:r>
          </w:p>
          <w:p w14:paraId="54A2742C" w14:textId="77777777" w:rsidR="007815DE" w:rsidRDefault="007815DE" w:rsidP="003F6EB7">
            <w:pPr>
              <w:jc w:val="both"/>
            </w:pPr>
            <w:r>
              <w:t>Mostní 5139</w:t>
            </w:r>
          </w:p>
          <w:p w14:paraId="774FAED9" w14:textId="77777777" w:rsidR="007815DE" w:rsidRDefault="007815DE" w:rsidP="003F6EB7">
            <w:pPr>
              <w:jc w:val="both"/>
            </w:pPr>
            <w:r>
              <w:t>76001 Zlín</w:t>
            </w:r>
          </w:p>
        </w:tc>
      </w:tr>
      <w:tr w:rsidR="007815DE" w14:paraId="0641A473" w14:textId="77777777" w:rsidTr="003F6EB7">
        <w:tc>
          <w:tcPr>
            <w:tcW w:w="9389" w:type="dxa"/>
            <w:gridSpan w:val="8"/>
            <w:shd w:val="clear" w:color="auto" w:fill="F7CAAC"/>
          </w:tcPr>
          <w:p w14:paraId="0C391E07" w14:textId="77777777" w:rsidR="007815DE" w:rsidRDefault="007815DE" w:rsidP="003F6EB7">
            <w:pPr>
              <w:jc w:val="both"/>
              <w:rPr>
                <w:b/>
              </w:rPr>
            </w:pPr>
            <w:r>
              <w:rPr>
                <w:b/>
              </w:rPr>
              <w:t>Kapacita výukových místností pro teoretickou výuku</w:t>
            </w:r>
          </w:p>
        </w:tc>
      </w:tr>
      <w:tr w:rsidR="007815DE" w14:paraId="14868BD1" w14:textId="77777777" w:rsidTr="003F6EB7">
        <w:trPr>
          <w:trHeight w:val="2268"/>
        </w:trPr>
        <w:tc>
          <w:tcPr>
            <w:tcW w:w="9389" w:type="dxa"/>
            <w:gridSpan w:val="8"/>
          </w:tcPr>
          <w:p w14:paraId="16D7B3AE" w14:textId="77777777" w:rsidR="00007686" w:rsidRDefault="00007686" w:rsidP="002C0664">
            <w:pPr>
              <w:jc w:val="both"/>
              <w:rPr>
                <w:color w:val="000000"/>
              </w:rPr>
            </w:pPr>
            <w:r>
              <w:rPr>
                <w:color w:val="000000"/>
              </w:rPr>
              <w:t xml:space="preserve">Univerzita Tomáše Bati ve Zlíně disponuje 28 velkými posluchárnami o celkové kapacitě 3103 míst. </w:t>
            </w:r>
          </w:p>
          <w:p w14:paraId="6C14E4D6" w14:textId="77777777" w:rsidR="00007686" w:rsidRDefault="00007686" w:rsidP="002C0664">
            <w:pPr>
              <w:jc w:val="both"/>
              <w:rPr>
                <w:color w:val="000000"/>
              </w:rPr>
            </w:pPr>
            <w:r>
              <w:rPr>
                <w:color w:val="000000"/>
              </w:rPr>
              <w:t>Z toho Fakulta managementu a ekonomiky disponuje:</w:t>
            </w:r>
          </w:p>
          <w:p w14:paraId="789BE2A5" w14:textId="77777777" w:rsidR="00007686" w:rsidRDefault="00007686" w:rsidP="005961AC">
            <w:pPr>
              <w:numPr>
                <w:ilvl w:val="0"/>
                <w:numId w:val="84"/>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14:paraId="0F52CC5B" w14:textId="77777777" w:rsidR="00007686" w:rsidRDefault="00007686" w:rsidP="005961AC">
            <w:pPr>
              <w:numPr>
                <w:ilvl w:val="0"/>
                <w:numId w:val="84"/>
              </w:numPr>
              <w:jc w:val="both"/>
              <w:textAlignment w:val="center"/>
            </w:pPr>
            <w:r>
              <w:rPr>
                <w:color w:val="000000"/>
              </w:rPr>
              <w:t>3 posluchárnami s kapacitou 222 míst vybavenými moderní audiovizuální technikou, včetně tabulí pro popis stíratelnými fixy,</w:t>
            </w:r>
          </w:p>
          <w:p w14:paraId="76766EA3" w14:textId="77777777" w:rsidR="00007686" w:rsidRDefault="00007686" w:rsidP="005961AC">
            <w:pPr>
              <w:numPr>
                <w:ilvl w:val="0"/>
                <w:numId w:val="84"/>
              </w:numPr>
              <w:jc w:val="both"/>
              <w:textAlignment w:val="center"/>
            </w:pPr>
            <w:r>
              <w:rPr>
                <w:color w:val="000000"/>
              </w:rPr>
              <w:t>2 posluchárnami s kapacitou 138 míst vybavenými moderní audiovizuální technikou s možností promítání prezentací na více ploch a včetně interaktivních tabulí,</w:t>
            </w:r>
          </w:p>
          <w:p w14:paraId="387F4A2B" w14:textId="77777777" w:rsidR="00007686" w:rsidRDefault="00007686" w:rsidP="005961AC">
            <w:pPr>
              <w:numPr>
                <w:ilvl w:val="0"/>
                <w:numId w:val="84"/>
              </w:numPr>
              <w:jc w:val="both"/>
              <w:textAlignment w:val="center"/>
            </w:pPr>
            <w:r>
              <w:rPr>
                <w:color w:val="000000"/>
              </w:rPr>
              <w:t>1 přednáškovou místností o kapacitě 182 míst vybavenou moderní audiovizuální technikou s možností promítání prezentací na více ploch a včetně tabulí,</w:t>
            </w:r>
          </w:p>
          <w:p w14:paraId="064D1D48" w14:textId="77777777" w:rsidR="00007686" w:rsidRDefault="00007686" w:rsidP="005961AC">
            <w:pPr>
              <w:numPr>
                <w:ilvl w:val="0"/>
                <w:numId w:val="84"/>
              </w:numPr>
              <w:jc w:val="both"/>
              <w:textAlignment w:val="center"/>
            </w:pPr>
            <w:r>
              <w:rPr>
                <w:color w:val="000000"/>
              </w:rPr>
              <w:t>9 seminárními místnosti o kapacitě 276 míst vybavenými jednotným prezentačním místem, které obsahují moderní počítačovou a audiovizuální techniku včetně tabulí.</w:t>
            </w:r>
          </w:p>
          <w:p w14:paraId="46C5276E" w14:textId="77777777" w:rsidR="007815DE" w:rsidRDefault="007815DE" w:rsidP="003F6EB7"/>
        </w:tc>
      </w:tr>
      <w:tr w:rsidR="007815DE" w14:paraId="4F862A30" w14:textId="77777777" w:rsidTr="003F6EB7">
        <w:trPr>
          <w:trHeight w:val="202"/>
        </w:trPr>
        <w:tc>
          <w:tcPr>
            <w:tcW w:w="3368" w:type="dxa"/>
            <w:gridSpan w:val="3"/>
            <w:shd w:val="clear" w:color="auto" w:fill="F7CAAC"/>
          </w:tcPr>
          <w:p w14:paraId="08AE9723" w14:textId="77777777" w:rsidR="007815DE" w:rsidRDefault="007815DE" w:rsidP="003F6EB7">
            <w:pPr>
              <w:rPr>
                <w:b/>
              </w:rPr>
            </w:pPr>
            <w:r w:rsidRPr="004D3AA2">
              <w:rPr>
                <w:b/>
              </w:rPr>
              <w:t>Z toho kapacita</w:t>
            </w:r>
            <w:r>
              <w:rPr>
                <w:b/>
              </w:rPr>
              <w:t xml:space="preserve"> v prostorách v nájmu</w:t>
            </w:r>
          </w:p>
        </w:tc>
        <w:tc>
          <w:tcPr>
            <w:tcW w:w="1274" w:type="dxa"/>
          </w:tcPr>
          <w:p w14:paraId="2CE8D4C3" w14:textId="77777777" w:rsidR="007815DE" w:rsidRDefault="007815DE" w:rsidP="003F6EB7"/>
        </w:tc>
        <w:tc>
          <w:tcPr>
            <w:tcW w:w="2321" w:type="dxa"/>
            <w:gridSpan w:val="2"/>
            <w:shd w:val="clear" w:color="auto" w:fill="F7CAAC"/>
          </w:tcPr>
          <w:p w14:paraId="7B36F568" w14:textId="77777777" w:rsidR="007815DE" w:rsidRDefault="007815DE" w:rsidP="003F6EB7">
            <w:pPr>
              <w:rPr>
                <w:b/>
                <w:shd w:val="clear" w:color="auto" w:fill="F7CAAC"/>
              </w:rPr>
            </w:pPr>
            <w:r>
              <w:rPr>
                <w:b/>
                <w:shd w:val="clear" w:color="auto" w:fill="F7CAAC"/>
              </w:rPr>
              <w:t>Doba platnosti nájmu</w:t>
            </w:r>
          </w:p>
        </w:tc>
        <w:tc>
          <w:tcPr>
            <w:tcW w:w="2426" w:type="dxa"/>
            <w:gridSpan w:val="2"/>
          </w:tcPr>
          <w:p w14:paraId="06719C4F" w14:textId="77777777" w:rsidR="007815DE" w:rsidRDefault="007815DE" w:rsidP="003F6EB7"/>
        </w:tc>
      </w:tr>
      <w:tr w:rsidR="007815DE" w14:paraId="3CC520B3" w14:textId="77777777" w:rsidTr="003F6EB7">
        <w:trPr>
          <w:trHeight w:val="139"/>
        </w:trPr>
        <w:tc>
          <w:tcPr>
            <w:tcW w:w="9389" w:type="dxa"/>
            <w:gridSpan w:val="8"/>
            <w:shd w:val="clear" w:color="auto" w:fill="F7CAAC"/>
          </w:tcPr>
          <w:p w14:paraId="690D42B6" w14:textId="77777777" w:rsidR="007815DE" w:rsidRDefault="007815DE" w:rsidP="003F6EB7">
            <w:r>
              <w:rPr>
                <w:b/>
              </w:rPr>
              <w:t>Kapacita a popis odborné učebny</w:t>
            </w:r>
          </w:p>
        </w:tc>
      </w:tr>
      <w:tr w:rsidR="007815DE" w14:paraId="0C1157B6" w14:textId="77777777" w:rsidTr="003F6EB7">
        <w:trPr>
          <w:trHeight w:val="1757"/>
        </w:trPr>
        <w:tc>
          <w:tcPr>
            <w:tcW w:w="9389" w:type="dxa"/>
            <w:gridSpan w:val="8"/>
          </w:tcPr>
          <w:p w14:paraId="71845209" w14:textId="13520EA7" w:rsidR="007815DE" w:rsidRPr="00007686" w:rsidRDefault="007815DE" w:rsidP="003F6EB7">
            <w:pPr>
              <w:pStyle w:val="Default"/>
              <w:jc w:val="both"/>
              <w:rPr>
                <w:color w:val="auto"/>
                <w:sz w:val="20"/>
                <w:szCs w:val="20"/>
              </w:rPr>
            </w:pPr>
            <w:r w:rsidRPr="00007686">
              <w:rPr>
                <w:color w:val="auto"/>
                <w:sz w:val="20"/>
                <w:szCs w:val="20"/>
              </w:rPr>
              <w:t>FaME disponuje šesti počítačovými učebnami o celkové kapacitě 126 míst, vybavených moderní výpočetní a audiovizuální technikou, včetně tabulí pro popis stíratelnými fixy. Všechny počítačové učebny jsou vybaveny programy pro výuku: Siemens-Tecnomatix Plant Simulation, ARIS, IBM SPSS, kancelářským balíkem Microsoft Office, Microsoft Navision, AutoCAD atd.</w:t>
            </w:r>
          </w:p>
          <w:p w14:paraId="7C4C0965" w14:textId="77777777" w:rsidR="007815DE" w:rsidRDefault="007815DE" w:rsidP="003F6EB7">
            <w:pPr>
              <w:jc w:val="both"/>
            </w:pPr>
          </w:p>
        </w:tc>
      </w:tr>
      <w:tr w:rsidR="007815DE" w14:paraId="04C3B397" w14:textId="77777777" w:rsidTr="003F6EB7">
        <w:trPr>
          <w:trHeight w:val="166"/>
        </w:trPr>
        <w:tc>
          <w:tcPr>
            <w:tcW w:w="3368" w:type="dxa"/>
            <w:gridSpan w:val="3"/>
            <w:shd w:val="clear" w:color="auto" w:fill="F7CAAC"/>
          </w:tcPr>
          <w:p w14:paraId="105EA9E0" w14:textId="77777777" w:rsidR="007815DE" w:rsidRDefault="007815DE" w:rsidP="003F6EB7">
            <w:r w:rsidRPr="004D3AA2">
              <w:rPr>
                <w:b/>
              </w:rPr>
              <w:t>Z toho kapacita</w:t>
            </w:r>
            <w:r>
              <w:rPr>
                <w:b/>
              </w:rPr>
              <w:t xml:space="preserve"> v prostorách v nájmu</w:t>
            </w:r>
          </w:p>
        </w:tc>
        <w:tc>
          <w:tcPr>
            <w:tcW w:w="1274" w:type="dxa"/>
          </w:tcPr>
          <w:p w14:paraId="1AA7B82A" w14:textId="77777777" w:rsidR="007815DE" w:rsidRDefault="007815DE" w:rsidP="003F6EB7"/>
        </w:tc>
        <w:tc>
          <w:tcPr>
            <w:tcW w:w="2321" w:type="dxa"/>
            <w:gridSpan w:val="2"/>
            <w:shd w:val="clear" w:color="auto" w:fill="F7CAAC"/>
          </w:tcPr>
          <w:p w14:paraId="2F50E92B" w14:textId="77777777" w:rsidR="007815DE" w:rsidRDefault="007815DE" w:rsidP="003F6EB7">
            <w:r>
              <w:rPr>
                <w:b/>
                <w:shd w:val="clear" w:color="auto" w:fill="F7CAAC"/>
              </w:rPr>
              <w:t>Doba platnosti nájmu</w:t>
            </w:r>
          </w:p>
        </w:tc>
        <w:tc>
          <w:tcPr>
            <w:tcW w:w="2426" w:type="dxa"/>
            <w:gridSpan w:val="2"/>
          </w:tcPr>
          <w:p w14:paraId="4E0DDC27" w14:textId="77777777" w:rsidR="007815DE" w:rsidRDefault="007815DE" w:rsidP="003F6EB7"/>
        </w:tc>
      </w:tr>
      <w:tr w:rsidR="007815DE" w14:paraId="7BC836F4" w14:textId="77777777" w:rsidTr="003F6EB7">
        <w:trPr>
          <w:trHeight w:val="135"/>
        </w:trPr>
        <w:tc>
          <w:tcPr>
            <w:tcW w:w="9389" w:type="dxa"/>
            <w:gridSpan w:val="8"/>
            <w:shd w:val="clear" w:color="auto" w:fill="F7CAAC"/>
          </w:tcPr>
          <w:p w14:paraId="62CD5F27" w14:textId="77777777" w:rsidR="007815DE" w:rsidRDefault="007815DE" w:rsidP="003F6EB7">
            <w:r>
              <w:rPr>
                <w:b/>
              </w:rPr>
              <w:t>Kapacita a popis odborné učebny</w:t>
            </w:r>
          </w:p>
        </w:tc>
      </w:tr>
      <w:tr w:rsidR="007815DE" w14:paraId="48E5F9E9" w14:textId="77777777" w:rsidTr="003F6EB7">
        <w:trPr>
          <w:trHeight w:val="1693"/>
        </w:trPr>
        <w:tc>
          <w:tcPr>
            <w:tcW w:w="9389" w:type="dxa"/>
            <w:gridSpan w:val="8"/>
          </w:tcPr>
          <w:p w14:paraId="4AF11C09" w14:textId="77777777" w:rsidR="007815DE" w:rsidRPr="00BA5C4C" w:rsidRDefault="007815DE" w:rsidP="003F6EB7">
            <w:pPr>
              <w:jc w:val="both"/>
            </w:pPr>
            <w:r w:rsidRPr="00BA5C4C">
              <w:t xml:space="preserve">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 </w:t>
            </w:r>
          </w:p>
          <w:p w14:paraId="1ECD669B" w14:textId="77777777" w:rsidR="007815DE" w:rsidRDefault="007815DE" w:rsidP="003F6EB7">
            <w:pPr>
              <w:rPr>
                <w:b/>
              </w:rPr>
            </w:pPr>
          </w:p>
        </w:tc>
      </w:tr>
      <w:tr w:rsidR="007815DE" w14:paraId="58CF216D" w14:textId="77777777" w:rsidTr="003F6EB7">
        <w:trPr>
          <w:trHeight w:val="135"/>
        </w:trPr>
        <w:tc>
          <w:tcPr>
            <w:tcW w:w="3294" w:type="dxa"/>
            <w:gridSpan w:val="2"/>
            <w:shd w:val="clear" w:color="auto" w:fill="F7CAAC"/>
          </w:tcPr>
          <w:p w14:paraId="39B142ED" w14:textId="77777777" w:rsidR="007815DE" w:rsidRDefault="007815DE" w:rsidP="003F6EB7">
            <w:pPr>
              <w:rPr>
                <w:b/>
              </w:rPr>
            </w:pPr>
            <w:r w:rsidRPr="004D3AA2">
              <w:rPr>
                <w:b/>
              </w:rPr>
              <w:t>Z toho kapacita</w:t>
            </w:r>
            <w:r>
              <w:rPr>
                <w:b/>
              </w:rPr>
              <w:t xml:space="preserve"> v prostorách v nájmu</w:t>
            </w:r>
          </w:p>
        </w:tc>
        <w:tc>
          <w:tcPr>
            <w:tcW w:w="1400" w:type="dxa"/>
            <w:gridSpan w:val="3"/>
          </w:tcPr>
          <w:p w14:paraId="60614B6C" w14:textId="77777777" w:rsidR="007815DE" w:rsidRDefault="007815DE" w:rsidP="003F6EB7">
            <w:pPr>
              <w:rPr>
                <w:b/>
              </w:rPr>
            </w:pPr>
          </w:p>
        </w:tc>
        <w:tc>
          <w:tcPr>
            <w:tcW w:w="2347" w:type="dxa"/>
            <w:gridSpan w:val="2"/>
            <w:shd w:val="clear" w:color="auto" w:fill="F7CAAC"/>
          </w:tcPr>
          <w:p w14:paraId="0F975976" w14:textId="77777777" w:rsidR="007815DE" w:rsidRDefault="007815DE" w:rsidP="003F6EB7">
            <w:pPr>
              <w:rPr>
                <w:b/>
              </w:rPr>
            </w:pPr>
            <w:r>
              <w:rPr>
                <w:b/>
                <w:shd w:val="clear" w:color="auto" w:fill="F7CAAC"/>
              </w:rPr>
              <w:t>Doba platnosti nájmu</w:t>
            </w:r>
          </w:p>
        </w:tc>
        <w:tc>
          <w:tcPr>
            <w:tcW w:w="2348" w:type="dxa"/>
          </w:tcPr>
          <w:p w14:paraId="3C4FB492" w14:textId="77777777" w:rsidR="007815DE" w:rsidRDefault="007815DE" w:rsidP="003F6EB7">
            <w:pPr>
              <w:rPr>
                <w:b/>
              </w:rPr>
            </w:pPr>
          </w:p>
        </w:tc>
      </w:tr>
      <w:tr w:rsidR="007815DE" w14:paraId="0E78F8D2" w14:textId="77777777" w:rsidTr="003F6EB7">
        <w:trPr>
          <w:trHeight w:val="135"/>
        </w:trPr>
        <w:tc>
          <w:tcPr>
            <w:tcW w:w="9389" w:type="dxa"/>
            <w:gridSpan w:val="8"/>
            <w:shd w:val="clear" w:color="auto" w:fill="F7CAAC"/>
          </w:tcPr>
          <w:p w14:paraId="1D422B04" w14:textId="77777777" w:rsidR="007815DE" w:rsidRDefault="007815DE" w:rsidP="003F6EB7">
            <w:pPr>
              <w:rPr>
                <w:b/>
              </w:rPr>
            </w:pPr>
            <w:r>
              <w:rPr>
                <w:b/>
              </w:rPr>
              <w:t xml:space="preserve">Vyjádření orgánu </w:t>
            </w:r>
            <w:r>
              <w:rPr>
                <w:b/>
                <w:shd w:val="clear" w:color="auto" w:fill="F7CAAC"/>
              </w:rPr>
              <w:t>hygienické služby ze dne</w:t>
            </w:r>
          </w:p>
        </w:tc>
      </w:tr>
      <w:tr w:rsidR="007815DE" w14:paraId="3CD5A5F0" w14:textId="77777777" w:rsidTr="003F6EB7">
        <w:trPr>
          <w:trHeight w:val="680"/>
        </w:trPr>
        <w:tc>
          <w:tcPr>
            <w:tcW w:w="9389" w:type="dxa"/>
            <w:gridSpan w:val="8"/>
          </w:tcPr>
          <w:p w14:paraId="51EE44E3" w14:textId="77777777" w:rsidR="007815DE" w:rsidRDefault="007815DE" w:rsidP="003F6EB7"/>
        </w:tc>
      </w:tr>
      <w:tr w:rsidR="007815DE" w14:paraId="50CA6178" w14:textId="77777777" w:rsidTr="003F6EB7">
        <w:trPr>
          <w:trHeight w:val="205"/>
        </w:trPr>
        <w:tc>
          <w:tcPr>
            <w:tcW w:w="9389" w:type="dxa"/>
            <w:gridSpan w:val="8"/>
            <w:shd w:val="clear" w:color="auto" w:fill="F7CAAC"/>
          </w:tcPr>
          <w:p w14:paraId="6B4BAA1F" w14:textId="77777777" w:rsidR="007815DE" w:rsidRDefault="007815DE" w:rsidP="003F6EB7">
            <w:pPr>
              <w:rPr>
                <w:b/>
              </w:rPr>
            </w:pPr>
            <w:r>
              <w:rPr>
                <w:b/>
              </w:rPr>
              <w:t>Opatření a podmínky k zajištění rovného přístupu</w:t>
            </w:r>
          </w:p>
        </w:tc>
      </w:tr>
      <w:tr w:rsidR="007815DE" w14:paraId="19D3E4CF" w14:textId="77777777" w:rsidTr="003F6EB7">
        <w:trPr>
          <w:trHeight w:val="2411"/>
        </w:trPr>
        <w:tc>
          <w:tcPr>
            <w:tcW w:w="9389" w:type="dxa"/>
            <w:gridSpan w:val="8"/>
          </w:tcPr>
          <w:p w14:paraId="7F0A1C52" w14:textId="77777777" w:rsidR="007815DE" w:rsidRDefault="007815DE" w:rsidP="003F6EB7">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4B2429">
              <w:rPr>
                <w:sz w:val="20"/>
                <w:szCs w:val="20"/>
              </w:rPr>
              <w:t>8</w:t>
            </w:r>
            <w:r>
              <w:rPr>
                <w:sz w:val="20"/>
                <w:szCs w:val="20"/>
              </w:rPr>
              <w:t>/201</w:t>
            </w:r>
            <w:r w:rsidR="004B2429">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41ED6CED" w14:textId="77777777" w:rsidR="007815DE" w:rsidRDefault="00A421CD" w:rsidP="003F6EB7">
            <w:pPr>
              <w:pStyle w:val="Default"/>
              <w:jc w:val="both"/>
              <w:rPr>
                <w:sz w:val="20"/>
                <w:szCs w:val="20"/>
              </w:rPr>
            </w:pPr>
            <w:r>
              <w:rPr>
                <w:sz w:val="20"/>
                <w:szCs w:val="20"/>
              </w:rPr>
              <w:t>V první</w:t>
            </w:r>
            <w:r w:rsidR="007815DE">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550F84">
              <w:rPr>
                <w:sz w:val="20"/>
                <w:szCs w:val="20"/>
              </w:rPr>
              <w:t xml:space="preserve">programy </w:t>
            </w:r>
            <w:r w:rsidR="007815DE">
              <w:rPr>
                <w:sz w:val="20"/>
                <w:szCs w:val="20"/>
              </w:rPr>
              <w:t>akreditované na univerzitě byly v největší možné míře přístupné i studentům nevidomým a slabozrakým, neslyšícím a nedoslýchavým, s pohybovým handicapem, psychickými a dalšími obtížemi.</w:t>
            </w:r>
          </w:p>
          <w:p w14:paraId="4C7892BE" w14:textId="77777777" w:rsidR="007815DE" w:rsidRDefault="007815DE" w:rsidP="003F6EB7">
            <w:pPr>
              <w:pStyle w:val="Default"/>
              <w:jc w:val="both"/>
              <w:rPr>
                <w:sz w:val="20"/>
                <w:szCs w:val="20"/>
              </w:rPr>
            </w:pPr>
            <w:r>
              <w:rPr>
                <w:sz w:val="20"/>
                <w:szCs w:val="20"/>
              </w:rPr>
              <w:t>Nad rámec služeb APO je uchazečům s</w:t>
            </w:r>
            <w:r w:rsidR="0039758D">
              <w:rPr>
                <w:sz w:val="20"/>
                <w:szCs w:val="20"/>
              </w:rPr>
              <w:t>e</w:t>
            </w:r>
            <w:r>
              <w:rPr>
                <w:sz w:val="20"/>
                <w:szCs w:val="20"/>
              </w:rPr>
              <w:t xml:space="preserve"> </w:t>
            </w:r>
            <w:r w:rsidR="00EC2003">
              <w:rPr>
                <w:sz w:val="20"/>
                <w:szCs w:val="20"/>
              </w:rPr>
              <w:t xml:space="preserve">SVP </w:t>
            </w:r>
            <w:r>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48A26A46" w14:textId="77777777" w:rsidR="007815DE" w:rsidRPr="007815DE" w:rsidRDefault="007815DE" w:rsidP="007815DE">
            <w:pPr>
              <w:pStyle w:val="Default"/>
              <w:jc w:val="both"/>
              <w:rPr>
                <w:sz w:val="20"/>
                <w:szCs w:val="20"/>
              </w:rPr>
            </w:pPr>
            <w:r>
              <w:rPr>
                <w:sz w:val="20"/>
                <w:szCs w:val="20"/>
              </w:rPr>
              <w:t xml:space="preserve">V případě studia studentů s </w:t>
            </w:r>
            <w:r w:rsidR="00EC2003">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EC2003">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EC2003">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70FDA9D2" w14:textId="77777777" w:rsidR="007815DE" w:rsidRDefault="007815DE" w:rsidP="007815DE"/>
    <w:p w14:paraId="4E68C836" w14:textId="77777777"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14:paraId="3297E1BA" w14:textId="77777777" w:rsidTr="003F6EB7">
        <w:tc>
          <w:tcPr>
            <w:tcW w:w="9778" w:type="dxa"/>
            <w:gridSpan w:val="2"/>
            <w:tcBorders>
              <w:bottom w:val="double" w:sz="4" w:space="0" w:color="auto"/>
            </w:tcBorders>
            <w:shd w:val="clear" w:color="auto" w:fill="BDD6EE"/>
          </w:tcPr>
          <w:p w14:paraId="24D5A140" w14:textId="77777777" w:rsidR="007815DE" w:rsidRDefault="007815DE" w:rsidP="003F6EB7">
            <w:pPr>
              <w:jc w:val="both"/>
              <w:rPr>
                <w:b/>
                <w:sz w:val="28"/>
              </w:rPr>
            </w:pPr>
            <w:r>
              <w:rPr>
                <w:b/>
                <w:sz w:val="28"/>
              </w:rPr>
              <w:t>C-V – Finanční zabezpečení studijního programu</w:t>
            </w:r>
          </w:p>
        </w:tc>
      </w:tr>
      <w:tr w:rsidR="007815DE" w14:paraId="35EC2898" w14:textId="77777777" w:rsidTr="003F6EB7">
        <w:tc>
          <w:tcPr>
            <w:tcW w:w="4219" w:type="dxa"/>
            <w:tcBorders>
              <w:top w:val="single" w:sz="12" w:space="0" w:color="auto"/>
            </w:tcBorders>
            <w:shd w:val="clear" w:color="auto" w:fill="F7CAAC"/>
          </w:tcPr>
          <w:p w14:paraId="07BB6F5F" w14:textId="77777777"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3CAC37F9" w14:textId="77777777" w:rsidR="007815DE" w:rsidRDefault="007815DE" w:rsidP="003F6EB7">
            <w:pPr>
              <w:jc w:val="both"/>
              <w:rPr>
                <w:bCs/>
              </w:rPr>
            </w:pPr>
            <w:r>
              <w:rPr>
                <w:bCs/>
              </w:rPr>
              <w:t xml:space="preserve">ano </w:t>
            </w:r>
          </w:p>
        </w:tc>
      </w:tr>
      <w:tr w:rsidR="007815DE" w14:paraId="479524BC" w14:textId="77777777" w:rsidTr="003F6EB7">
        <w:tc>
          <w:tcPr>
            <w:tcW w:w="9778" w:type="dxa"/>
            <w:gridSpan w:val="2"/>
            <w:shd w:val="clear" w:color="auto" w:fill="F7CAAC"/>
          </w:tcPr>
          <w:p w14:paraId="3FDE2097" w14:textId="77777777" w:rsidR="007815DE" w:rsidRDefault="007815DE" w:rsidP="003F6EB7">
            <w:pPr>
              <w:jc w:val="both"/>
              <w:rPr>
                <w:b/>
              </w:rPr>
            </w:pPr>
            <w:r>
              <w:rPr>
                <w:b/>
              </w:rPr>
              <w:t>Zhodnocení předpokládaných nákladů a zdrojů na uskutečňování studijního programu</w:t>
            </w:r>
          </w:p>
        </w:tc>
      </w:tr>
      <w:tr w:rsidR="007815DE" w14:paraId="3C4559FB" w14:textId="77777777" w:rsidTr="003F6EB7">
        <w:trPr>
          <w:trHeight w:val="5398"/>
        </w:trPr>
        <w:tc>
          <w:tcPr>
            <w:tcW w:w="9778" w:type="dxa"/>
            <w:gridSpan w:val="2"/>
          </w:tcPr>
          <w:p w14:paraId="3FAF1F02" w14:textId="77777777" w:rsidR="007815DE" w:rsidRDefault="007815DE" w:rsidP="003F6EB7">
            <w:pPr>
              <w:jc w:val="both"/>
            </w:pPr>
          </w:p>
        </w:tc>
      </w:tr>
    </w:tbl>
    <w:p w14:paraId="4B99CC3F" w14:textId="77777777" w:rsidR="00E14C88" w:rsidRDefault="00E14C88" w:rsidP="00694BA8">
      <w:pPr>
        <w:spacing w:after="160" w:line="259" w:lineRule="auto"/>
      </w:pPr>
    </w:p>
    <w:p w14:paraId="663D7376" w14:textId="77777777"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14:paraId="7269D853" w14:textId="77777777" w:rsidTr="003F6EB7">
        <w:tc>
          <w:tcPr>
            <w:tcW w:w="9285" w:type="dxa"/>
            <w:tcBorders>
              <w:bottom w:val="double" w:sz="4" w:space="0" w:color="auto"/>
            </w:tcBorders>
            <w:shd w:val="clear" w:color="auto" w:fill="BDD6EE"/>
          </w:tcPr>
          <w:p w14:paraId="5E836941" w14:textId="77777777" w:rsidR="00E14C88" w:rsidRDefault="00E14C88" w:rsidP="003F6EB7">
            <w:pPr>
              <w:jc w:val="both"/>
              <w:rPr>
                <w:b/>
                <w:sz w:val="28"/>
              </w:rPr>
            </w:pPr>
            <w:r>
              <w:rPr>
                <w:b/>
                <w:sz w:val="28"/>
              </w:rPr>
              <w:t xml:space="preserve">D-I – </w:t>
            </w:r>
            <w:r>
              <w:rPr>
                <w:b/>
                <w:sz w:val="26"/>
                <w:szCs w:val="26"/>
              </w:rPr>
              <w:t>Záměr rozvoje a další údaje ke studijnímu programu</w:t>
            </w:r>
          </w:p>
        </w:tc>
      </w:tr>
      <w:tr w:rsidR="00E14C88" w14:paraId="57D9076D" w14:textId="77777777" w:rsidTr="003F6EB7">
        <w:trPr>
          <w:trHeight w:val="185"/>
        </w:trPr>
        <w:tc>
          <w:tcPr>
            <w:tcW w:w="9285" w:type="dxa"/>
            <w:shd w:val="clear" w:color="auto" w:fill="F7CAAC"/>
          </w:tcPr>
          <w:p w14:paraId="619CCFB4" w14:textId="77777777" w:rsidR="00E14C88" w:rsidRDefault="00E14C88" w:rsidP="003F6EB7">
            <w:pPr>
              <w:rPr>
                <w:b/>
              </w:rPr>
            </w:pPr>
            <w:r>
              <w:rPr>
                <w:b/>
              </w:rPr>
              <w:t>Záměr rozvoje studijního programu a jeho odůvodnění</w:t>
            </w:r>
          </w:p>
        </w:tc>
      </w:tr>
      <w:tr w:rsidR="00E14C88" w14:paraId="00F197C6" w14:textId="77777777" w:rsidTr="003F6EB7">
        <w:trPr>
          <w:trHeight w:val="2835"/>
        </w:trPr>
        <w:tc>
          <w:tcPr>
            <w:tcW w:w="9285" w:type="dxa"/>
            <w:shd w:val="clear" w:color="auto" w:fill="FFFFFF"/>
          </w:tcPr>
          <w:p w14:paraId="3BFED509" w14:textId="6270341F" w:rsidR="00E14C88" w:rsidRPr="00007686" w:rsidRDefault="00B343F2" w:rsidP="003F6EB7">
            <w:pPr>
              <w:jc w:val="both"/>
            </w:pPr>
            <w:r w:rsidRPr="00007686">
              <w:t>M</w:t>
            </w:r>
            <w:r w:rsidR="00E14C88" w:rsidRPr="00007686">
              <w:t>SP Průmyslové inženýrství je kontinuálně propojený s rozvojem a implementací nejnovějších poznatků z oblasti průmyslového inženýrství, informačních systémů, výrobních procesů, technologické přípravy a projektování výroby. Garanti předmětů vyvíjejí navíc i značné úsilí směrem k průmyslové praxi a firmách s cílem aktualizovat odbornou stránku náplně vyučovaných předmětů a realizovaných odborných praxí studentů uvedeného studijního programu. Garanti předmětů i ostatní do výuky zapojení pedagogové jsou součástí vědecko-výzkumných projektů, zaměřených na problematiku průmyslového inženýrství, pravidelně se účastní vědeckých konferencí v uvedené oblasti a sdílejí znalosti s kolegy na domácích i zahraničních vědecko-výzkumných institucích.</w:t>
            </w:r>
          </w:p>
          <w:p w14:paraId="3A3F9E73" w14:textId="77777777" w:rsidR="00E14C88" w:rsidRPr="00007686" w:rsidRDefault="00E14C88" w:rsidP="003F6EB7">
            <w:pPr>
              <w:jc w:val="both"/>
            </w:pPr>
            <w:r w:rsidRPr="00007686">
              <w:t>Je reálný předpoklad aktivního zapojení vysokého počtu externích přednášejících, pocházejících přímo z průmyslových firem, kteří propagují své znalosti a zkušenosti v rámci zvaných přednášek v jednotlivých odborně zaměřených předmětech. To dává studentům možnost konfrontovat teoretické znalosti s praxí, rovněž pedagogům možnost zvyšovat své kvalifikační dovednosti a rozvíjet obsahovou stránku výuky směrem k posílení kvality studenta-absolventa, ale i k integraci novinek do vzdělávacího programu.</w:t>
            </w:r>
          </w:p>
          <w:p w14:paraId="35AE75FF" w14:textId="77777777" w:rsidR="00E14C88" w:rsidRDefault="00E14C88" w:rsidP="003F6EB7">
            <w:pPr>
              <w:jc w:val="both"/>
            </w:pPr>
            <w:r w:rsidRPr="00007686">
              <w:t>Cílem rozvoje uvedeného studijního programu je podporovat studenty směrem k posílení povědomí o automatizaci a digitalizaci metod a nástrojů, používaných v oblasti průmyslového inženýrství. Jejich adaptabilita a schopnost realizovat jednoduché programovací úkoly bude v dalším rozvoji studijního programu hrát klíčovou roli společně s potřebou rozvíjet oblast digitálního procesního managementu, automatizace výrobních a podpůrných procesů. Nezbytnou součástí dalšího rozvoje studijního programu bude zaměření se na novou kvalitu a kvalifikaci pracovníků útvarů průmyslového inženýrství a výrobních útvarů, kde narůstá potřeba informačně zručných pracovníků a s tím narůstá i potřeba nově pohlížet na problematiku řízení, organizace a motivace lidí v digitální éře průmyslového inženýrství.</w:t>
            </w:r>
          </w:p>
        </w:tc>
      </w:tr>
      <w:tr w:rsidR="00E14C88" w14:paraId="0707967C" w14:textId="77777777" w:rsidTr="003F6EB7">
        <w:trPr>
          <w:trHeight w:val="188"/>
        </w:trPr>
        <w:tc>
          <w:tcPr>
            <w:tcW w:w="9285" w:type="dxa"/>
            <w:shd w:val="clear" w:color="auto" w:fill="F7CAAC"/>
          </w:tcPr>
          <w:p w14:paraId="4F583C21" w14:textId="77777777" w:rsidR="00E14C88" w:rsidRDefault="00E14C88" w:rsidP="003F6EB7">
            <w:pPr>
              <w:rPr>
                <w:b/>
              </w:rPr>
            </w:pPr>
            <w:r>
              <w:rPr>
                <w:b/>
              </w:rPr>
              <w:t xml:space="preserve">Počet přijímaných uchazečů ke studiu </w:t>
            </w:r>
            <w:r w:rsidRPr="00622F16">
              <w:rPr>
                <w:b/>
              </w:rPr>
              <w:t>ve studijním programu</w:t>
            </w:r>
          </w:p>
        </w:tc>
      </w:tr>
      <w:tr w:rsidR="00E14C88" w14:paraId="70D7D25E" w14:textId="77777777" w:rsidTr="003F6EB7">
        <w:trPr>
          <w:trHeight w:val="2835"/>
        </w:trPr>
        <w:tc>
          <w:tcPr>
            <w:tcW w:w="9285" w:type="dxa"/>
            <w:shd w:val="clear" w:color="auto" w:fill="FFFFFF"/>
          </w:tcPr>
          <w:p w14:paraId="4924BF7B" w14:textId="77777777" w:rsidR="00E14C88" w:rsidRPr="00007686" w:rsidRDefault="00E14C88" w:rsidP="003F6EB7">
            <w:pPr>
              <w:jc w:val="both"/>
            </w:pPr>
            <w:r w:rsidRPr="00007686">
              <w:t xml:space="preserve">FaME předpokládá přijímání </w:t>
            </w:r>
            <w:r w:rsidRPr="00007686">
              <w:rPr>
                <w:b/>
              </w:rPr>
              <w:t>cca 70 studentů</w:t>
            </w:r>
            <w:r w:rsidRPr="00007686">
              <w:t xml:space="preserve"> do obou forem studia</w:t>
            </w:r>
            <w:r w:rsidR="000C1D58" w:rsidRPr="00007686">
              <w:t xml:space="preserve"> (z toho 35 do prezenční a 35 do kombinované formy studia)</w:t>
            </w:r>
            <w:r w:rsidRPr="00007686">
              <w:t xml:space="preserve">. V současném studijním programu Systémové inženýrství a informatika, oboru Průmyslové inženýrství byly za posledních pět let následující počty přijatých a zapsaných studentů. </w:t>
            </w:r>
          </w:p>
          <w:p w14:paraId="21D2A083" w14:textId="77777777" w:rsidR="00E14C88" w:rsidRPr="00007686" w:rsidRDefault="00E14C88" w:rsidP="003F6EB7"/>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007686" w:rsidRPr="00007686" w14:paraId="75B995DA" w14:textId="77777777" w:rsidTr="003F6EB7">
              <w:tc>
                <w:tcPr>
                  <w:tcW w:w="1869" w:type="dxa"/>
                  <w:shd w:val="clear" w:color="auto" w:fill="auto"/>
                </w:tcPr>
                <w:p w14:paraId="2864785D" w14:textId="77777777" w:rsidR="00E14C88" w:rsidRPr="00007686" w:rsidRDefault="00E14C88" w:rsidP="003F6EB7">
                  <w:pPr>
                    <w:jc w:val="center"/>
                    <w:rPr>
                      <w:b/>
                    </w:rPr>
                  </w:pPr>
                  <w:r w:rsidRPr="00007686">
                    <w:rPr>
                      <w:b/>
                    </w:rPr>
                    <w:t>Akademický rok</w:t>
                  </w:r>
                </w:p>
              </w:tc>
              <w:tc>
                <w:tcPr>
                  <w:tcW w:w="1959" w:type="dxa"/>
                  <w:shd w:val="clear" w:color="auto" w:fill="auto"/>
                </w:tcPr>
                <w:p w14:paraId="316A5929" w14:textId="77777777" w:rsidR="00E14C88" w:rsidRPr="00007686" w:rsidRDefault="00E14C88" w:rsidP="003F6EB7">
                  <w:pPr>
                    <w:jc w:val="center"/>
                    <w:rPr>
                      <w:b/>
                    </w:rPr>
                  </w:pPr>
                  <w:r w:rsidRPr="00007686">
                    <w:rPr>
                      <w:b/>
                    </w:rPr>
                    <w:t>Počet přijatých studentů</w:t>
                  </w:r>
                </w:p>
              </w:tc>
              <w:tc>
                <w:tcPr>
                  <w:tcW w:w="1701" w:type="dxa"/>
                  <w:shd w:val="clear" w:color="auto" w:fill="auto"/>
                </w:tcPr>
                <w:p w14:paraId="57EB3769" w14:textId="77777777" w:rsidR="00E14C88" w:rsidRPr="00007686" w:rsidRDefault="00E14C88" w:rsidP="003F6EB7">
                  <w:pPr>
                    <w:jc w:val="center"/>
                    <w:rPr>
                      <w:b/>
                    </w:rPr>
                  </w:pPr>
                  <w:r w:rsidRPr="00007686">
                    <w:rPr>
                      <w:b/>
                    </w:rPr>
                    <w:t>Počet zapsaných studentů</w:t>
                  </w:r>
                </w:p>
              </w:tc>
            </w:tr>
            <w:tr w:rsidR="00007686" w:rsidRPr="00007686" w14:paraId="68C0EED4" w14:textId="77777777" w:rsidTr="003F6EB7">
              <w:tc>
                <w:tcPr>
                  <w:tcW w:w="1869" w:type="dxa"/>
                  <w:shd w:val="clear" w:color="auto" w:fill="auto"/>
                </w:tcPr>
                <w:p w14:paraId="7B71F54F" w14:textId="77777777" w:rsidR="00E14C88" w:rsidRPr="00007686" w:rsidRDefault="00E14C88" w:rsidP="003F6EB7">
                  <w:pPr>
                    <w:jc w:val="center"/>
                  </w:pPr>
                  <w:r w:rsidRPr="00007686">
                    <w:t>2014/2015</w:t>
                  </w:r>
                </w:p>
              </w:tc>
              <w:tc>
                <w:tcPr>
                  <w:tcW w:w="1959" w:type="dxa"/>
                  <w:shd w:val="clear" w:color="auto" w:fill="auto"/>
                </w:tcPr>
                <w:p w14:paraId="5DDCE277" w14:textId="77777777" w:rsidR="00E14C88" w:rsidRPr="00007686" w:rsidRDefault="00E14C88" w:rsidP="003F6EB7">
                  <w:pPr>
                    <w:jc w:val="center"/>
                  </w:pPr>
                  <w:r w:rsidRPr="00007686">
                    <w:t>85</w:t>
                  </w:r>
                </w:p>
              </w:tc>
              <w:tc>
                <w:tcPr>
                  <w:tcW w:w="1701" w:type="dxa"/>
                  <w:shd w:val="clear" w:color="auto" w:fill="auto"/>
                </w:tcPr>
                <w:p w14:paraId="7DE8D85A" w14:textId="77777777" w:rsidR="00E14C88" w:rsidRPr="00007686" w:rsidRDefault="00E14C88" w:rsidP="003F6EB7">
                  <w:pPr>
                    <w:jc w:val="center"/>
                  </w:pPr>
                  <w:r w:rsidRPr="00007686">
                    <w:t>73</w:t>
                  </w:r>
                </w:p>
              </w:tc>
            </w:tr>
            <w:tr w:rsidR="00007686" w:rsidRPr="00007686" w14:paraId="55D943FD" w14:textId="77777777" w:rsidTr="003F6EB7">
              <w:tc>
                <w:tcPr>
                  <w:tcW w:w="1869" w:type="dxa"/>
                  <w:shd w:val="clear" w:color="auto" w:fill="auto"/>
                </w:tcPr>
                <w:p w14:paraId="4C9717DA" w14:textId="77777777" w:rsidR="00E14C88" w:rsidRPr="00007686" w:rsidRDefault="00E14C88" w:rsidP="003F6EB7">
                  <w:pPr>
                    <w:jc w:val="center"/>
                  </w:pPr>
                  <w:r w:rsidRPr="00007686">
                    <w:t>2015/2016</w:t>
                  </w:r>
                </w:p>
              </w:tc>
              <w:tc>
                <w:tcPr>
                  <w:tcW w:w="1959" w:type="dxa"/>
                  <w:shd w:val="clear" w:color="auto" w:fill="auto"/>
                </w:tcPr>
                <w:p w14:paraId="5B7AE20E" w14:textId="77777777" w:rsidR="00E14C88" w:rsidRPr="00007686" w:rsidRDefault="00E14C88" w:rsidP="003F6EB7">
                  <w:pPr>
                    <w:jc w:val="center"/>
                  </w:pPr>
                  <w:r w:rsidRPr="00007686">
                    <w:t>59</w:t>
                  </w:r>
                </w:p>
              </w:tc>
              <w:tc>
                <w:tcPr>
                  <w:tcW w:w="1701" w:type="dxa"/>
                  <w:shd w:val="clear" w:color="auto" w:fill="auto"/>
                </w:tcPr>
                <w:p w14:paraId="143F2774" w14:textId="77777777" w:rsidR="00E14C88" w:rsidRPr="00007686" w:rsidRDefault="00E14C88" w:rsidP="003F6EB7">
                  <w:pPr>
                    <w:jc w:val="center"/>
                  </w:pPr>
                  <w:r w:rsidRPr="00007686">
                    <w:t>59</w:t>
                  </w:r>
                </w:p>
              </w:tc>
            </w:tr>
            <w:tr w:rsidR="00007686" w:rsidRPr="00007686" w14:paraId="7CB77D4B" w14:textId="77777777" w:rsidTr="003F6EB7">
              <w:tc>
                <w:tcPr>
                  <w:tcW w:w="1869" w:type="dxa"/>
                  <w:shd w:val="clear" w:color="auto" w:fill="auto"/>
                </w:tcPr>
                <w:p w14:paraId="0B121941" w14:textId="77777777" w:rsidR="00E14C88" w:rsidRPr="00007686" w:rsidRDefault="00E14C88" w:rsidP="003F6EB7">
                  <w:pPr>
                    <w:jc w:val="center"/>
                  </w:pPr>
                  <w:r w:rsidRPr="00007686">
                    <w:t>2016/2017</w:t>
                  </w:r>
                </w:p>
              </w:tc>
              <w:tc>
                <w:tcPr>
                  <w:tcW w:w="1959" w:type="dxa"/>
                  <w:shd w:val="clear" w:color="auto" w:fill="auto"/>
                </w:tcPr>
                <w:p w14:paraId="505F8C02" w14:textId="77777777" w:rsidR="00E14C88" w:rsidRPr="00007686" w:rsidRDefault="00E14C88" w:rsidP="003F6EB7">
                  <w:pPr>
                    <w:jc w:val="center"/>
                  </w:pPr>
                  <w:r w:rsidRPr="00007686">
                    <w:t>52</w:t>
                  </w:r>
                </w:p>
              </w:tc>
              <w:tc>
                <w:tcPr>
                  <w:tcW w:w="1701" w:type="dxa"/>
                  <w:shd w:val="clear" w:color="auto" w:fill="auto"/>
                </w:tcPr>
                <w:p w14:paraId="7C8B07CF" w14:textId="77777777" w:rsidR="00E14C88" w:rsidRPr="00007686" w:rsidRDefault="00E14C88" w:rsidP="003F6EB7">
                  <w:pPr>
                    <w:jc w:val="center"/>
                  </w:pPr>
                  <w:r w:rsidRPr="00007686">
                    <w:t>51</w:t>
                  </w:r>
                </w:p>
              </w:tc>
            </w:tr>
            <w:tr w:rsidR="00007686" w:rsidRPr="00007686" w14:paraId="09BA8697" w14:textId="77777777" w:rsidTr="003F6EB7">
              <w:tc>
                <w:tcPr>
                  <w:tcW w:w="1869" w:type="dxa"/>
                  <w:shd w:val="clear" w:color="auto" w:fill="auto"/>
                </w:tcPr>
                <w:p w14:paraId="264E9212" w14:textId="77777777" w:rsidR="00E14C88" w:rsidRPr="00007686" w:rsidRDefault="00E14C88" w:rsidP="003F6EB7">
                  <w:pPr>
                    <w:jc w:val="center"/>
                  </w:pPr>
                  <w:r w:rsidRPr="00007686">
                    <w:t>2017/2018</w:t>
                  </w:r>
                </w:p>
              </w:tc>
              <w:tc>
                <w:tcPr>
                  <w:tcW w:w="1959" w:type="dxa"/>
                  <w:shd w:val="clear" w:color="auto" w:fill="auto"/>
                </w:tcPr>
                <w:p w14:paraId="2F467EB4" w14:textId="77777777" w:rsidR="00E14C88" w:rsidRPr="00007686" w:rsidRDefault="00E14C88" w:rsidP="003F6EB7">
                  <w:pPr>
                    <w:jc w:val="center"/>
                  </w:pPr>
                  <w:r w:rsidRPr="00007686">
                    <w:t>77</w:t>
                  </w:r>
                </w:p>
              </w:tc>
              <w:tc>
                <w:tcPr>
                  <w:tcW w:w="1701" w:type="dxa"/>
                  <w:shd w:val="clear" w:color="auto" w:fill="auto"/>
                </w:tcPr>
                <w:p w14:paraId="3E7781C7" w14:textId="77777777" w:rsidR="00E14C88" w:rsidRPr="00007686" w:rsidRDefault="00E14C88" w:rsidP="003F6EB7">
                  <w:pPr>
                    <w:jc w:val="center"/>
                  </w:pPr>
                  <w:r w:rsidRPr="00007686">
                    <w:t>70</w:t>
                  </w:r>
                </w:p>
              </w:tc>
            </w:tr>
            <w:tr w:rsidR="00007686" w:rsidRPr="00007686" w14:paraId="4CF9ACCB" w14:textId="77777777" w:rsidTr="003F6EB7">
              <w:tc>
                <w:tcPr>
                  <w:tcW w:w="1869" w:type="dxa"/>
                  <w:shd w:val="clear" w:color="auto" w:fill="auto"/>
                </w:tcPr>
                <w:p w14:paraId="2AA82C51" w14:textId="0D371003" w:rsidR="00007686" w:rsidRPr="00007686" w:rsidRDefault="00007686" w:rsidP="003F6EB7">
                  <w:pPr>
                    <w:jc w:val="center"/>
                  </w:pPr>
                  <w:r>
                    <w:t>2018/2019</w:t>
                  </w:r>
                </w:p>
              </w:tc>
              <w:tc>
                <w:tcPr>
                  <w:tcW w:w="1959" w:type="dxa"/>
                  <w:shd w:val="clear" w:color="auto" w:fill="auto"/>
                </w:tcPr>
                <w:p w14:paraId="10B8F838" w14:textId="04595157" w:rsidR="00007686" w:rsidRPr="00007686" w:rsidRDefault="00007686" w:rsidP="003F6EB7">
                  <w:pPr>
                    <w:jc w:val="center"/>
                  </w:pPr>
                  <w:r>
                    <w:t>71</w:t>
                  </w:r>
                </w:p>
              </w:tc>
              <w:tc>
                <w:tcPr>
                  <w:tcW w:w="1701" w:type="dxa"/>
                  <w:shd w:val="clear" w:color="auto" w:fill="auto"/>
                </w:tcPr>
                <w:p w14:paraId="23173930" w14:textId="2FF7C89B" w:rsidR="00007686" w:rsidRPr="00007686" w:rsidRDefault="00007686" w:rsidP="003F6EB7">
                  <w:pPr>
                    <w:jc w:val="center"/>
                  </w:pPr>
                  <w:r>
                    <w:t>59</w:t>
                  </w:r>
                </w:p>
              </w:tc>
            </w:tr>
          </w:tbl>
          <w:p w14:paraId="53C9F36B" w14:textId="77777777" w:rsidR="00E14C88" w:rsidRPr="00B343F2" w:rsidRDefault="00E14C88" w:rsidP="003F6EB7">
            <w:pPr>
              <w:rPr>
                <w:color w:val="FF0000"/>
              </w:rPr>
            </w:pPr>
          </w:p>
          <w:p w14:paraId="058C424A" w14:textId="77777777" w:rsidR="00E14C88" w:rsidRDefault="00E14C88" w:rsidP="003F6EB7"/>
        </w:tc>
      </w:tr>
      <w:tr w:rsidR="00E14C88" w14:paraId="1548FEBD" w14:textId="77777777" w:rsidTr="003F6EB7">
        <w:trPr>
          <w:trHeight w:val="200"/>
        </w:trPr>
        <w:tc>
          <w:tcPr>
            <w:tcW w:w="9285" w:type="dxa"/>
            <w:shd w:val="clear" w:color="auto" w:fill="F7CAAC"/>
          </w:tcPr>
          <w:p w14:paraId="22AE56E9" w14:textId="77777777" w:rsidR="00E14C88" w:rsidRDefault="00E14C88" w:rsidP="003F6EB7">
            <w:pPr>
              <w:rPr>
                <w:b/>
              </w:rPr>
            </w:pPr>
            <w:r>
              <w:rPr>
                <w:b/>
              </w:rPr>
              <w:t>Předpokládaná uplatnitelnost absolventů na trhu práce</w:t>
            </w:r>
          </w:p>
        </w:tc>
      </w:tr>
      <w:tr w:rsidR="00E14C88" w14:paraId="3815407C" w14:textId="77777777" w:rsidTr="003F6EB7">
        <w:trPr>
          <w:trHeight w:val="2835"/>
        </w:trPr>
        <w:tc>
          <w:tcPr>
            <w:tcW w:w="9285" w:type="dxa"/>
            <w:shd w:val="clear" w:color="auto" w:fill="FFFFFF"/>
          </w:tcPr>
          <w:p w14:paraId="00A07715" w14:textId="77777777" w:rsidR="009331C0" w:rsidRPr="005F121A" w:rsidRDefault="00E14C88" w:rsidP="003F6EB7">
            <w:pPr>
              <w:jc w:val="both"/>
            </w:pPr>
            <w:r w:rsidRPr="005F121A">
              <w:t xml:space="preserve">Absolventi jsou </w:t>
            </w:r>
            <w:r w:rsidRPr="005F121A">
              <w:rPr>
                <w:b/>
              </w:rPr>
              <w:t>kompetentní</w:t>
            </w:r>
            <w:r w:rsidRPr="005F121A">
              <w:t xml:space="preserve"> pro praktické uplatnění na </w:t>
            </w:r>
            <w:r w:rsidR="009331C0" w:rsidRPr="005F121A">
              <w:t>střednch a vyšších</w:t>
            </w:r>
            <w:r w:rsidRPr="005F121A">
              <w:t xml:space="preserve"> manažersko-výrobních a ekonomicko-provozních pozicích v průmyslových společnostech, obchodně-servisních podnicích a firmách, poskytujících specializované projektové a inovační služby v oblastech projektování výro</w:t>
            </w:r>
            <w:r w:rsidR="009331C0" w:rsidRPr="005F121A">
              <w:t>bních procesů ad.</w:t>
            </w:r>
          </w:p>
          <w:p w14:paraId="2FC05DB4" w14:textId="78A33088" w:rsidR="00C75C9A" w:rsidRPr="005F121A" w:rsidRDefault="009331C0" w:rsidP="00EA7C63">
            <w:pPr>
              <w:jc w:val="both"/>
            </w:pPr>
            <w:r w:rsidRPr="005F121A">
              <w:t xml:space="preserve">Absolventi jsou dále schopni </w:t>
            </w:r>
            <w:r w:rsidRPr="005F121A">
              <w:rPr>
                <w:lang w:eastAsia="en-US"/>
              </w:rPr>
              <w:t>efektivního řízení a koordinace výrobních systémů, vedení pracovních týmů, a celých výrobních příp. servisních oddělení, řešení projektů zaměřených na zvyšování výkonnosti procesů a projektování moderních výrob v duchu Industry 4.0.</w:t>
            </w:r>
          </w:p>
          <w:p w14:paraId="7A682702" w14:textId="3D25454C" w:rsidR="00EA7C63" w:rsidRPr="00EA7C63" w:rsidRDefault="00E14C88">
            <w:pPr>
              <w:jc w:val="both"/>
              <w:rPr>
                <w:ins w:id="1202" w:author="Michal Pilík" w:date="2019-09-11T15:42:00Z"/>
              </w:rPr>
              <w:pPrChange w:id="1203" w:author="Michal Pilík" w:date="2019-09-11T15:42:00Z">
                <w:pPr/>
              </w:pPrChange>
            </w:pPr>
            <w:r w:rsidRPr="005F121A">
              <w:t>Získané znalosti</w:t>
            </w:r>
            <w:r w:rsidR="00940D52" w:rsidRPr="005F121A">
              <w:t xml:space="preserve"> využijí absolventi magisterského studia pro výkon </w:t>
            </w:r>
            <w:r w:rsidRPr="005F121A">
              <w:t xml:space="preserve">středních </w:t>
            </w:r>
            <w:r w:rsidR="00940D52" w:rsidRPr="005F121A">
              <w:t xml:space="preserve">a vyšších </w:t>
            </w:r>
            <w:r w:rsidRPr="005F121A">
              <w:t>provozně - řídících a ekonomických funkcí ve výrobních podnicích a organizacích služeb (</w:t>
            </w:r>
            <w:r w:rsidR="00940D52" w:rsidRPr="005F121A">
              <w:t>vedoucí</w:t>
            </w:r>
            <w:r w:rsidR="00064170" w:rsidRPr="005F121A">
              <w:t xml:space="preserve"> výroby, </w:t>
            </w:r>
            <w:r w:rsidR="00940D52" w:rsidRPr="005F121A">
              <w:t>vedoucí manažer</w:t>
            </w:r>
            <w:r w:rsidR="0079235D" w:rsidRPr="005F121A">
              <w:t xml:space="preserve"> technické přípravy výroby, </w:t>
            </w:r>
            <w:r w:rsidR="00940D52" w:rsidRPr="005F121A">
              <w:t xml:space="preserve">vedoucí </w:t>
            </w:r>
            <w:r w:rsidR="0079235D" w:rsidRPr="005F121A">
              <w:t xml:space="preserve">manažer technologické přípravy výroby, </w:t>
            </w:r>
            <w:r w:rsidR="00940D52" w:rsidRPr="005F121A">
              <w:t xml:space="preserve">manažer </w:t>
            </w:r>
            <w:r w:rsidR="0079235D" w:rsidRPr="005F121A">
              <w:t>logistik</w:t>
            </w:r>
            <w:r w:rsidR="00940D52" w:rsidRPr="005F121A">
              <w:t xml:space="preserve">y či </w:t>
            </w:r>
            <w:r w:rsidR="0079235D" w:rsidRPr="005F121A">
              <w:t>útvaru kvality, procesní manažer</w:t>
            </w:r>
            <w:r w:rsidR="00064170" w:rsidRPr="005F121A">
              <w:t xml:space="preserve">, </w:t>
            </w:r>
            <w:r w:rsidR="00940D52" w:rsidRPr="005F121A">
              <w:t xml:space="preserve">vedoucí </w:t>
            </w:r>
            <w:r w:rsidR="0079235D" w:rsidRPr="005F121A">
              <w:t>pracovník informačního útvaru pro podporu plánování a řízení výroby</w:t>
            </w:r>
            <w:ins w:id="1204" w:author="Michal Pilík" w:date="2019-09-11T15:41:00Z">
              <w:r w:rsidR="00EA7C63">
                <w:t xml:space="preserve">, </w:t>
              </w:r>
            </w:ins>
            <w:ins w:id="1205" w:author="Michal Pilík" w:date="2019-09-11T15:42:00Z">
              <w:r w:rsidR="00EA7C63" w:rsidRPr="00EA7C63">
                <w:t xml:space="preserve">řídící pracovník v oblastech projektování výrobních </w:t>
              </w:r>
            </w:ins>
            <w:ins w:id="1206" w:author="Michal Pilík" w:date="2019-09-12T09:46:00Z">
              <w:r w:rsidR="00CB1BA3">
                <w:t xml:space="preserve">a logistických </w:t>
              </w:r>
            </w:ins>
            <w:ins w:id="1207" w:author="Michal Pilík" w:date="2019-09-11T15:42:00Z">
              <w:r w:rsidR="00EA7C63" w:rsidRPr="00EA7C63">
                <w:t>procesů, managementu kvality a informační podpory digitalizovaných p</w:t>
              </w:r>
              <w:r w:rsidR="00EA7C63">
                <w:t xml:space="preserve">rocesů na konceptu Průmysl 4.0, </w:t>
              </w:r>
              <w:r w:rsidR="00EA7C63" w:rsidRPr="00EA7C63">
                <w:t>k</w:t>
              </w:r>
              <w:r w:rsidR="00EA7C63">
                <w:t xml:space="preserve">valifikovaný projektový manažer, </w:t>
              </w:r>
            </w:ins>
            <w:ins w:id="1208" w:author="Michal Pilík" w:date="2019-09-11T15:43:00Z">
              <w:r w:rsidR="00EA7C63" w:rsidRPr="00EA7C63">
                <w:t>manažer</w:t>
              </w:r>
              <w:r w:rsidR="00EA7C63">
                <w:t xml:space="preserve"> procesních a produktových týmů, </w:t>
              </w:r>
            </w:ins>
            <w:ins w:id="1209" w:author="Michal Pilík" w:date="2019-09-12T09:46:00Z">
              <w:r w:rsidR="00CB1BA3">
                <w:t xml:space="preserve">plánovač výroby, </w:t>
              </w:r>
            </w:ins>
            <w:ins w:id="1210" w:author="Michal Pilík" w:date="2019-09-11T15:43:00Z">
              <w:r w:rsidR="00EA7C63" w:rsidRPr="00EA7C63">
                <w:t xml:space="preserve">specializovaný manažer - konzultant pro oblast </w:t>
              </w:r>
            </w:ins>
            <w:ins w:id="1211" w:author="Michal Pilík" w:date="2019-09-12T09:47:00Z">
              <w:r w:rsidR="00CB1BA3">
                <w:t xml:space="preserve">logistiky, </w:t>
              </w:r>
            </w:ins>
            <w:ins w:id="1212" w:author="Michal Pilík" w:date="2019-09-11T15:43:00Z">
              <w:r w:rsidR="00EA7C63" w:rsidRPr="00EA7C63">
                <w:t>procesního a průmyslového inženýrství.</w:t>
              </w:r>
            </w:ins>
          </w:p>
          <w:p w14:paraId="5307380B" w14:textId="20D20BCE" w:rsidR="00E271E4" w:rsidRPr="00BC3D64" w:rsidDel="00EA7C63" w:rsidRDefault="0079235D" w:rsidP="00E271E4">
            <w:pPr>
              <w:jc w:val="both"/>
              <w:rPr>
                <w:del w:id="1213" w:author="Michal Pilík" w:date="2019-09-11T15:40:00Z"/>
                <w:lang w:eastAsia="en-US"/>
              </w:rPr>
            </w:pPr>
            <w:r w:rsidRPr="005F121A">
              <w:t xml:space="preserve"> a jiné.)</w:t>
            </w:r>
            <w:r w:rsidR="00940D52" w:rsidRPr="005F121A">
              <w:t>. Část absolventů může primárně řídit i další</w:t>
            </w:r>
            <w:r w:rsidR="00940D52" w:rsidRPr="005F121A">
              <w:rPr>
                <w:lang w:eastAsia="en-US"/>
              </w:rPr>
              <w:t xml:space="preserve"> oblasti</w:t>
            </w:r>
            <w:r w:rsidR="00940D52">
              <w:rPr>
                <w:lang w:eastAsia="en-US"/>
              </w:rPr>
              <w:t xml:space="preserve">, které během studia </w:t>
            </w:r>
            <w:r w:rsidR="00BD1572">
              <w:rPr>
                <w:lang w:eastAsia="en-US"/>
              </w:rPr>
              <w:t>absolvovali, tzn.</w:t>
            </w:r>
            <w:r w:rsidR="00940D52">
              <w:rPr>
                <w:lang w:eastAsia="en-US"/>
              </w:rPr>
              <w:t>: konstrukci a počítačové navrhování výro</w:t>
            </w:r>
            <w:r w:rsidR="00BD1572">
              <w:rPr>
                <w:lang w:eastAsia="en-US"/>
              </w:rPr>
              <w:t>bků či</w:t>
            </w:r>
            <w:r w:rsidR="00940D52">
              <w:rPr>
                <w:lang w:eastAsia="en-US"/>
              </w:rPr>
              <w:t xml:space="preserve"> obráběcí strategie</w:t>
            </w:r>
            <w:r w:rsidR="00940D52" w:rsidRPr="00BC3D64">
              <w:rPr>
                <w:lang w:eastAsia="en-US"/>
              </w:rPr>
              <w:t xml:space="preserve"> (CAM - Computer Aided Manufacturing). </w:t>
            </w:r>
            <w:r w:rsidR="00E271E4">
              <w:rPr>
                <w:lang w:eastAsia="en-US"/>
              </w:rPr>
              <w:t>Absolvent v rámci svého pracovního zařazení dokáže</w:t>
            </w:r>
            <w:r w:rsidR="00E271E4" w:rsidRPr="00BC3D64">
              <w:rPr>
                <w:lang w:eastAsia="en-US"/>
              </w:rPr>
              <w:t xml:space="preserve"> hodnotit, zlepšovat a projektovat procesy zv</w:t>
            </w:r>
            <w:r w:rsidR="00E271E4">
              <w:rPr>
                <w:lang w:eastAsia="en-US"/>
              </w:rPr>
              <w:t xml:space="preserve">láště v průmyslových odvětvích jako např. </w:t>
            </w:r>
            <w:r w:rsidR="00E271E4" w:rsidRPr="00BC3D64">
              <w:rPr>
                <w:lang w:eastAsia="en-US"/>
              </w:rPr>
              <w:t>stroj</w:t>
            </w:r>
            <w:r w:rsidR="00E271E4">
              <w:rPr>
                <w:lang w:eastAsia="en-US"/>
              </w:rPr>
              <w:t>írenství, automobilový průmysl a jeho subdodavatelů, dokáže v nich koordinovat</w:t>
            </w:r>
            <w:r w:rsidR="00E271E4" w:rsidRPr="00BC3D64">
              <w:rPr>
                <w:lang w:eastAsia="en-US"/>
              </w:rPr>
              <w:t xml:space="preserve"> výrobní a logistické procesy, nastavovat parametry pro optimalizaci výrobních toků s využitím základních metod zlepšování a inovací,</w:t>
            </w:r>
            <w:ins w:id="1214" w:author="Michal Pilík" w:date="2019-09-11T15:40:00Z">
              <w:r w:rsidR="00EA7C63">
                <w:rPr>
                  <w:lang w:eastAsia="en-US"/>
                </w:rPr>
                <w:t xml:space="preserve"> </w:t>
              </w:r>
            </w:ins>
          </w:p>
          <w:p w14:paraId="01D77DE3" w14:textId="07E229DE" w:rsidR="00E14C88" w:rsidRPr="00B343F2" w:rsidRDefault="00E271E4" w:rsidP="00E271E4">
            <w:pPr>
              <w:jc w:val="both"/>
              <w:rPr>
                <w:color w:val="FF0000"/>
              </w:rPr>
            </w:pPr>
            <w:r>
              <w:rPr>
                <w:lang w:eastAsia="en-US"/>
              </w:rPr>
              <w:t>i</w:t>
            </w:r>
            <w:r w:rsidRPr="00BC3D64">
              <w:rPr>
                <w:lang w:eastAsia="en-US"/>
              </w:rPr>
              <w:t xml:space="preserve"> samostatně a odpovědně rozhodovat o klíčových parametrech výrobních a logistických procesů, organizaci a řízení lidí, hodnocení jejich produktivity a výkonnosti.</w:t>
            </w:r>
          </w:p>
          <w:p w14:paraId="4305297C" w14:textId="77777777" w:rsidR="00E14C88" w:rsidRPr="00B343F2" w:rsidRDefault="00E14C88" w:rsidP="003F6EB7">
            <w:pPr>
              <w:jc w:val="both"/>
              <w:rPr>
                <w:color w:val="FF0000"/>
              </w:rPr>
            </w:pPr>
          </w:p>
        </w:tc>
      </w:tr>
    </w:tbl>
    <w:p w14:paraId="225795A3" w14:textId="77777777" w:rsidR="00796053" w:rsidRDefault="00796053" w:rsidP="00694BA8">
      <w:pPr>
        <w:spacing w:after="160" w:line="259" w:lineRule="auto"/>
      </w:pPr>
    </w:p>
    <w:p w14:paraId="151457B9" w14:textId="77777777" w:rsidR="00E14C88" w:rsidRDefault="00E14C88">
      <w:r>
        <w:br w:type="page"/>
      </w:r>
    </w:p>
    <w:p w14:paraId="48760EF3" w14:textId="77777777" w:rsidR="00E14C88" w:rsidRPr="00E14C88" w:rsidRDefault="00E14C88" w:rsidP="00E14C88">
      <w:pPr>
        <w:jc w:val="center"/>
        <w:rPr>
          <w:rFonts w:ascii="Calibri" w:hAnsi="Calibri" w:cs="Calibri"/>
          <w:b/>
          <w:sz w:val="52"/>
          <w:szCs w:val="32"/>
        </w:rPr>
      </w:pPr>
      <w:r w:rsidRPr="00E14C88">
        <w:rPr>
          <w:rFonts w:ascii="Calibri" w:hAnsi="Calibri" w:cs="Calibri"/>
          <w:noProof/>
        </w:rPr>
        <w:drawing>
          <wp:inline distT="0" distB="0" distL="0" distR="0" wp14:anchorId="78BF02E0" wp14:editId="52DE437C">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742869B3" w14:textId="52625CB8"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 xml:space="preserve">Sebehodnotící zpráva pro akreditaci profesně zaměřeného </w:t>
      </w:r>
      <w:r w:rsidR="009C5871">
        <w:rPr>
          <w:rFonts w:ascii="Calibri" w:hAnsi="Calibri" w:cs="Calibri"/>
          <w:b/>
          <w:sz w:val="52"/>
          <w:szCs w:val="32"/>
        </w:rPr>
        <w:t>magister</w:t>
      </w:r>
      <w:r w:rsidR="00E14C88" w:rsidRPr="00E14C88">
        <w:rPr>
          <w:rFonts w:ascii="Calibri" w:hAnsi="Calibri" w:cs="Calibri"/>
          <w:b/>
          <w:sz w:val="52"/>
          <w:szCs w:val="32"/>
        </w:rPr>
        <w:t>ského studijního programu</w:t>
      </w:r>
    </w:p>
    <w:p w14:paraId="4D6BE7AC" w14:textId="77777777" w:rsidR="00E14C88" w:rsidRPr="00E14C88" w:rsidRDefault="00E14C88" w:rsidP="00E14C88">
      <w:pPr>
        <w:spacing w:after="3600"/>
        <w:jc w:val="center"/>
        <w:rPr>
          <w:rFonts w:ascii="Calibri" w:hAnsi="Calibri" w:cs="Calibri"/>
          <w:b/>
          <w:sz w:val="48"/>
          <w:szCs w:val="28"/>
        </w:rPr>
      </w:pPr>
      <w:r w:rsidRPr="00E14C88">
        <w:rPr>
          <w:rFonts w:ascii="Calibri" w:hAnsi="Calibri" w:cs="Calibri"/>
          <w:b/>
          <w:sz w:val="48"/>
          <w:szCs w:val="28"/>
        </w:rPr>
        <w:t>Průmyslové inženýrství</w:t>
      </w:r>
    </w:p>
    <w:p w14:paraId="3FA37DD6" w14:textId="7A5AFF0E" w:rsidR="00E14C88" w:rsidRPr="00E14C88" w:rsidRDefault="00B343F2" w:rsidP="00E14C88">
      <w:pPr>
        <w:jc w:val="center"/>
        <w:rPr>
          <w:rFonts w:ascii="Calibri" w:hAnsi="Calibri" w:cs="Calibri"/>
          <w:b/>
          <w:color w:val="FF0000"/>
          <w:sz w:val="28"/>
          <w:szCs w:val="28"/>
        </w:rPr>
      </w:pPr>
      <w:r>
        <w:rPr>
          <w:rFonts w:asciiTheme="minorHAnsi" w:hAnsiTheme="minorHAnsi" w:cstheme="minorHAnsi"/>
          <w:b/>
          <w:sz w:val="28"/>
          <w:szCs w:val="28"/>
        </w:rPr>
        <w:t xml:space="preserve">Ve Zlíně </w:t>
      </w:r>
      <w:r w:rsidR="002F41AF" w:rsidRPr="00F75C2D">
        <w:rPr>
          <w:rFonts w:asciiTheme="minorHAnsi" w:hAnsiTheme="minorHAnsi" w:cstheme="minorHAnsi"/>
          <w:b/>
          <w:sz w:val="28"/>
          <w:szCs w:val="28"/>
        </w:rPr>
        <w:t>12</w:t>
      </w:r>
      <w:r w:rsidR="00F94273" w:rsidRPr="00F75C2D">
        <w:rPr>
          <w:rFonts w:asciiTheme="minorHAnsi" w:hAnsiTheme="minorHAnsi" w:cstheme="minorHAnsi"/>
          <w:b/>
          <w:sz w:val="28"/>
          <w:szCs w:val="28"/>
        </w:rPr>
        <w:t xml:space="preserve">. </w:t>
      </w:r>
      <w:r w:rsidR="002F41AF" w:rsidRPr="00F75C2D">
        <w:rPr>
          <w:rFonts w:asciiTheme="minorHAnsi" w:hAnsiTheme="minorHAnsi" w:cstheme="minorHAnsi"/>
          <w:b/>
          <w:sz w:val="28"/>
          <w:szCs w:val="28"/>
        </w:rPr>
        <w:t>4</w:t>
      </w:r>
      <w:r w:rsidRPr="00F75C2D">
        <w:rPr>
          <w:rFonts w:asciiTheme="minorHAnsi" w:hAnsiTheme="minorHAnsi" w:cstheme="minorHAnsi"/>
          <w:b/>
          <w:sz w:val="28"/>
          <w:szCs w:val="28"/>
        </w:rPr>
        <w:t>. 2019</w:t>
      </w:r>
    </w:p>
    <w:p w14:paraId="7E1F5819" w14:textId="77777777" w:rsidR="00E14C88" w:rsidRPr="00E14C88" w:rsidRDefault="00E14C88" w:rsidP="00E14C88">
      <w:pPr>
        <w:jc w:val="center"/>
        <w:rPr>
          <w:rFonts w:ascii="Calibri" w:hAnsi="Calibri" w:cs="Calibri"/>
          <w:bCs/>
          <w:sz w:val="28"/>
          <w:szCs w:val="28"/>
        </w:rPr>
      </w:pPr>
    </w:p>
    <w:p w14:paraId="1383C3BA" w14:textId="77777777" w:rsidR="00E14C88" w:rsidRPr="00E14C88" w:rsidRDefault="00E14C88" w:rsidP="00E14C88">
      <w:pPr>
        <w:jc w:val="center"/>
        <w:rPr>
          <w:rFonts w:ascii="Calibri" w:hAnsi="Calibri" w:cs="Calibri"/>
          <w:b/>
          <w:sz w:val="28"/>
          <w:szCs w:val="28"/>
        </w:rPr>
      </w:pPr>
    </w:p>
    <w:p w14:paraId="40F867CC" w14:textId="77777777" w:rsidR="00E14C88" w:rsidRPr="00E14C88" w:rsidRDefault="00E14C88" w:rsidP="00E14C88">
      <w:pPr>
        <w:ind w:left="426"/>
        <w:jc w:val="both"/>
        <w:rPr>
          <w:rFonts w:ascii="Calibri" w:hAnsi="Calibri" w:cs="Calibri"/>
        </w:rPr>
      </w:pPr>
    </w:p>
    <w:p w14:paraId="14B2E3EA" w14:textId="77777777" w:rsidR="00E14C88" w:rsidRPr="00E14C88" w:rsidRDefault="00E14C88" w:rsidP="004C36BE">
      <w:pPr>
        <w:pStyle w:val="Nadpis1"/>
        <w:numPr>
          <w:ilvl w:val="0"/>
          <w:numId w:val="19"/>
        </w:numPr>
        <w:jc w:val="center"/>
        <w:rPr>
          <w:rFonts w:ascii="Calibri" w:hAnsi="Calibri" w:cs="Calibri"/>
          <w:b/>
          <w:sz w:val="40"/>
        </w:rPr>
      </w:pPr>
      <w:r w:rsidRPr="00E14C88">
        <w:rPr>
          <w:rFonts w:ascii="Calibri" w:hAnsi="Calibri" w:cs="Calibri"/>
          <w:b/>
          <w:sz w:val="40"/>
        </w:rPr>
        <w:t>Instituce</w:t>
      </w:r>
    </w:p>
    <w:p w14:paraId="2DDE4394" w14:textId="77777777" w:rsidR="00E14C88" w:rsidRPr="00E14C88" w:rsidRDefault="00E14C88" w:rsidP="00E14C88">
      <w:pPr>
        <w:ind w:left="426"/>
        <w:rPr>
          <w:rFonts w:ascii="Calibri" w:hAnsi="Calibri" w:cs="Calibri"/>
          <w:bCs/>
          <w:sz w:val="24"/>
          <w:szCs w:val="24"/>
          <w:u w:val="single"/>
        </w:rPr>
      </w:pPr>
    </w:p>
    <w:p w14:paraId="42D347C0"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Působnost orgánů vysoké školy</w:t>
      </w:r>
    </w:p>
    <w:p w14:paraId="3E74796D" w14:textId="77777777" w:rsidR="00E14C88" w:rsidRPr="005C11EF" w:rsidRDefault="00E14C88" w:rsidP="005C11EF">
      <w:pPr>
        <w:pStyle w:val="Nadpis3"/>
        <w:jc w:val="center"/>
        <w:rPr>
          <w:rFonts w:ascii="Calibri" w:hAnsi="Calibri" w:cs="Calibri"/>
          <w:b/>
          <w:color w:val="000000" w:themeColor="text1"/>
        </w:rPr>
      </w:pPr>
      <w:r w:rsidRPr="005C11EF">
        <w:rPr>
          <w:rFonts w:ascii="Calibri" w:hAnsi="Calibri" w:cs="Calibri"/>
          <w:b/>
          <w:color w:val="000000" w:themeColor="text1"/>
        </w:rPr>
        <w:t>Standardy 1.1-1.2</w:t>
      </w:r>
    </w:p>
    <w:p w14:paraId="15631AEC" w14:textId="0631B2A2" w:rsidR="00E14C88" w:rsidRPr="00E14C88" w:rsidRDefault="00F94273" w:rsidP="00852712">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r w:rsidR="00E730D4">
        <w:fldChar w:fldCharType="begin"/>
      </w:r>
      <w:ins w:id="1215" w:author="Michal Pilík" w:date="2019-09-11T11:37:00Z">
        <w:r w:rsidR="00E730D4">
          <w:instrText>HYPERLINK "https://www.utb.cz/?mdocs-file=31219"</w:instrText>
        </w:r>
      </w:ins>
      <w:del w:id="1216" w:author="Michal Pilík" w:date="2019-09-11T11:37:00Z">
        <w:r w:rsidR="00E730D4" w:rsidDel="00E730D4">
          <w:delInstrText xml:space="preserve"> HYPERLINK "https://www.utb.cz/?mdocs-file=6474" </w:delInstrText>
        </w:r>
      </w:del>
      <w:r w:rsidR="00E730D4">
        <w:fldChar w:fldCharType="separate"/>
      </w:r>
      <w:r w:rsidRPr="0065757E">
        <w:rPr>
          <w:rStyle w:val="Hypertextovodkaz"/>
          <w:rFonts w:asciiTheme="minorHAnsi" w:hAnsiTheme="minorHAnsi" w:cstheme="minorHAnsi"/>
          <w:i/>
          <w:sz w:val="22"/>
          <w:szCs w:val="22"/>
        </w:rPr>
        <w:t>Statutu UTB ve Zlíně ze dne 5. ledna 2017</w:t>
      </w:r>
      <w:r w:rsidR="00E730D4">
        <w:rPr>
          <w:rStyle w:val="Hypertextovodkaz"/>
          <w:rFonts w:asciiTheme="minorHAnsi" w:hAnsiTheme="minorHAnsi" w:cstheme="minorHAnsi"/>
          <w:i/>
          <w:sz w:val="22"/>
          <w:szCs w:val="22"/>
        </w:rPr>
        <w:fldChar w:fldCharType="end"/>
      </w:r>
      <w:r w:rsidRPr="00EF7007">
        <w:rPr>
          <w:rFonts w:ascii="Calibri" w:hAnsi="Calibri" w:cs="Calibri"/>
          <w:color w:val="000000" w:themeColor="text1"/>
          <w:sz w:val="22"/>
          <w:szCs w:val="22"/>
        </w:rPr>
        <w:t>.</w:t>
      </w:r>
    </w:p>
    <w:p w14:paraId="160C9EC9"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Vnitřní systém zajišťování kvality </w:t>
      </w:r>
    </w:p>
    <w:p w14:paraId="7D3450B2"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Vymezení pravomoci a odpovědnost za kvalitu</w:t>
      </w:r>
    </w:p>
    <w:p w14:paraId="5B08A809"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Standard 1.3 </w:t>
      </w:r>
    </w:p>
    <w:p w14:paraId="76234658" w14:textId="75F6B1C3"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r w:rsidR="00E730D4">
        <w:fldChar w:fldCharType="begin"/>
      </w:r>
      <w:ins w:id="1217" w:author="Michal Pilík" w:date="2019-09-11T11:37:00Z">
        <w:r w:rsidR="00E730D4">
          <w:instrText>HYPERLINK "https://www.utb.cz/?mdocs-file=31217"</w:instrText>
        </w:r>
      </w:ins>
      <w:del w:id="1218" w:author="Michal Pilík" w:date="2019-09-11T11:37:00Z">
        <w:r w:rsidR="00E730D4" w:rsidDel="00E730D4">
          <w:delInstrText xml:space="preserve"> HYPERLINK "https://www.utb.cz/?mdocs-file=6498" </w:delInstrText>
        </w:r>
      </w:del>
      <w:r w:rsidR="00E730D4">
        <w:fldChar w:fldCharType="separate"/>
      </w:r>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r w:rsidR="00E730D4">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ze dne 28. června 2017.</w:t>
      </w:r>
    </w:p>
    <w:p w14:paraId="424E9F72" w14:textId="77777777"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rPr>
        <w:t xml:space="preserve">Pro účely zajišťování kvality má pak jmenovánu čtrnáctičlennou </w:t>
      </w:r>
      <w:hyperlink r:id="rId83"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4"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5D47AD75" w14:textId="77777777" w:rsidR="00E14C88" w:rsidRPr="00E14C88" w:rsidRDefault="00E14C88" w:rsidP="00E14C88">
      <w:pPr>
        <w:pStyle w:val="Nadpis3"/>
        <w:ind w:left="1080"/>
        <w:rPr>
          <w:rFonts w:ascii="Calibri" w:hAnsi="Calibri" w:cs="Calibri"/>
        </w:rPr>
      </w:pPr>
    </w:p>
    <w:p w14:paraId="21D64190"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vzniku a úprav studijních programů </w:t>
      </w:r>
    </w:p>
    <w:p w14:paraId="339E05E8"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1.4</w:t>
      </w:r>
    </w:p>
    <w:p w14:paraId="505571E4" w14:textId="70CBA05A"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r w:rsidR="00E730D4">
        <w:fldChar w:fldCharType="begin"/>
      </w:r>
      <w:ins w:id="1219" w:author="Michal Pilík" w:date="2019-09-11T11:37:00Z">
        <w:r w:rsidR="00E730D4">
          <w:instrText>HYPERLINK "https://www.utb.cz/?mdocs-file=31211"</w:instrText>
        </w:r>
      </w:ins>
      <w:del w:id="1220" w:author="Michal Pilík" w:date="2019-09-11T11:37:00Z">
        <w:r w:rsidR="00E730D4" w:rsidDel="00E730D4">
          <w:delInstrText xml:space="preserve"> HYPERLINK "https://www.utb.cz/univerzita/uredni-deska/vnitrni-normy-a-predpisy/vnitrni-predpisy/" </w:delInstrText>
        </w:r>
      </w:del>
      <w:r w:rsidR="00E730D4">
        <w:fldChar w:fldCharType="separate"/>
      </w:r>
      <w:r w:rsidRPr="00C75209">
        <w:rPr>
          <w:rStyle w:val="Hypertextovodkaz"/>
          <w:rFonts w:asciiTheme="minorHAnsi" w:hAnsiTheme="minorHAnsi" w:cstheme="minorHAnsi"/>
          <w:i/>
          <w:sz w:val="22"/>
        </w:rPr>
        <w:t>Řádu pro tvorbu, schvalování, uskutečňování a změny studijních programů Univerzity Tomáše Bati ve Zlíně</w:t>
      </w:r>
      <w:r w:rsidR="00E730D4">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ze dne 28. června 2017.</w:t>
      </w:r>
    </w:p>
    <w:p w14:paraId="78FF2525" w14:textId="77777777" w:rsidR="00E14C88" w:rsidRPr="005C11EF" w:rsidRDefault="00E14C88" w:rsidP="00E14C88">
      <w:pPr>
        <w:tabs>
          <w:tab w:val="left" w:pos="2835"/>
        </w:tabs>
        <w:spacing w:before="120" w:after="120"/>
        <w:jc w:val="both"/>
        <w:rPr>
          <w:rFonts w:ascii="Calibri" w:hAnsi="Calibri" w:cs="Calibri"/>
          <w:sz w:val="22"/>
        </w:rPr>
      </w:pPr>
    </w:p>
    <w:p w14:paraId="6F40FD2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Principy a systém uznávání zahraničního vzdělávání pro přijetí ke studiu </w:t>
      </w:r>
    </w:p>
    <w:p w14:paraId="2B3D36DC"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1.5</w:t>
      </w:r>
    </w:p>
    <w:p w14:paraId="666E6079" w14:textId="77777777" w:rsidR="00E14C88" w:rsidRPr="005C11EF" w:rsidRDefault="00F94273" w:rsidP="00E14C88">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85"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3377F7E5" w14:textId="77777777" w:rsidR="00E14C88" w:rsidRPr="00E14C88" w:rsidRDefault="00E14C88" w:rsidP="00E14C88">
      <w:pPr>
        <w:tabs>
          <w:tab w:val="left" w:pos="2835"/>
        </w:tabs>
        <w:spacing w:before="120" w:after="120"/>
        <w:jc w:val="both"/>
        <w:rPr>
          <w:rFonts w:ascii="Calibri" w:hAnsi="Calibri" w:cs="Calibri"/>
        </w:rPr>
      </w:pPr>
    </w:p>
    <w:p w14:paraId="1C6DE249"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Vedení kvalifikačních a rigorózních prací </w:t>
      </w:r>
    </w:p>
    <w:p w14:paraId="3E8ED90B"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1.6</w:t>
      </w:r>
    </w:p>
    <w:p w14:paraId="092962A0" w14:textId="5E02F865"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835AC1">
        <w:rPr>
          <w:rFonts w:ascii="Calibri" w:hAnsi="Calibri" w:cs="Calibri"/>
          <w:sz w:val="22"/>
        </w:rPr>
        <w:t>V rámci UTB tento počet upravuje směrnice rektora</w:t>
      </w:r>
      <w:r w:rsidRPr="003E32AE">
        <w:rPr>
          <w:rFonts w:ascii="Calibri" w:hAnsi="Calibri" w:cs="Calibri"/>
          <w:color w:val="00B050"/>
          <w:sz w:val="22"/>
        </w:rPr>
        <w:t xml:space="preserve"> </w:t>
      </w:r>
      <w:r w:rsidR="00E730D4">
        <w:fldChar w:fldCharType="begin"/>
      </w:r>
      <w:ins w:id="1221" w:author="Michal Pilík" w:date="2019-09-11T11:39:00Z">
        <w:r w:rsidR="00E730D4">
          <w:instrText>HYPERLINK "https://www.utb.cz/?mdocs-file=30996"</w:instrText>
        </w:r>
      </w:ins>
      <w:del w:id="1222" w:author="Michal Pilík" w:date="2019-09-11T11:39:00Z">
        <w:r w:rsidR="00E730D4" w:rsidDel="00E730D4">
          <w:delInstrText xml:space="preserve"> HYPERLINK "https://www.utb.cz/?mdocs-file=9139" </w:delInstrText>
        </w:r>
      </w:del>
      <w:r w:rsidR="00E730D4">
        <w:fldChar w:fldCharType="separate"/>
      </w:r>
      <w:r w:rsidRPr="00C75209">
        <w:rPr>
          <w:rStyle w:val="Hypertextovodkaz"/>
          <w:rFonts w:ascii="Calibri" w:hAnsi="Calibri" w:cs="Calibri"/>
          <w:bCs/>
          <w:i/>
          <w:sz w:val="22"/>
        </w:rPr>
        <w:t>Standardy studijních programů Univerzity Tomáše Bati ve Zlíně</w:t>
      </w:r>
      <w:r w:rsidR="00E730D4">
        <w:rPr>
          <w:rStyle w:val="Hypertextovodkaz"/>
          <w:rFonts w:ascii="Calibri" w:hAnsi="Calibri" w:cs="Calibri"/>
          <w:bCs/>
          <w:i/>
          <w:sz w:val="22"/>
        </w:rPr>
        <w:fldChar w:fldCharType="end"/>
      </w:r>
      <w:r w:rsidRPr="003E32AE">
        <w:rPr>
          <w:rFonts w:ascii="Calibri" w:hAnsi="Calibri" w:cs="Calibri"/>
          <w:bCs/>
          <w:color w:val="00B050"/>
          <w:sz w:val="22"/>
        </w:rPr>
        <w:t xml:space="preserve"> </w:t>
      </w:r>
      <w:r w:rsidRPr="00835AC1">
        <w:rPr>
          <w:rFonts w:ascii="Calibri" w:hAnsi="Calibri" w:cs="Calibri"/>
          <w:bCs/>
          <w:sz w:val="22"/>
        </w:rPr>
        <w:t xml:space="preserve">v platném znění. </w:t>
      </w:r>
      <w:r w:rsidRPr="00835AC1">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86"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835AC1">
        <w:rPr>
          <w:rFonts w:ascii="Calibri" w:hAnsi="Calibri" w:cs="Calibri"/>
          <w:bCs/>
          <w:sz w:val="22"/>
        </w:rPr>
        <w:t>v platném znění.</w:t>
      </w:r>
    </w:p>
    <w:p w14:paraId="13B94F9F" w14:textId="6625F768" w:rsidR="00F94273" w:rsidRPr="00EF7007" w:rsidRDefault="00F94273" w:rsidP="00F94273">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r w:rsidR="00E730D4">
        <w:fldChar w:fldCharType="begin"/>
      </w:r>
      <w:ins w:id="1223" w:author="Michal Pilík" w:date="2019-09-11T11:40:00Z">
        <w:r w:rsidR="00E730D4">
          <w:instrText>HYPERLINK "https://www.utb.cz/?mdocs-file=31211"</w:instrText>
        </w:r>
      </w:ins>
      <w:del w:id="1224" w:author="Michal Pilík" w:date="2019-09-11T11:40:00Z">
        <w:r w:rsidR="00E730D4" w:rsidDel="00E730D4">
          <w:delInstrText xml:space="preserve"> HYPERLINK "https://www.utb.cz/univerzita/uredni-deska/vnitrni-normy-a-predpisy/vnitrni-predpisy/" </w:delInstrText>
        </w:r>
      </w:del>
      <w:r w:rsidR="00E730D4">
        <w:fldChar w:fldCharType="separate"/>
      </w:r>
      <w:r w:rsidRPr="00F44DA2">
        <w:rPr>
          <w:rStyle w:val="Hypertextovodkaz"/>
          <w:rFonts w:asciiTheme="minorHAnsi" w:hAnsiTheme="minorHAnsi" w:cstheme="minorHAnsi"/>
          <w:i/>
          <w:sz w:val="22"/>
        </w:rPr>
        <w:t>Řádu pro tvorbu, schvalování, uskutečňování a změny studijních programů Univerzity Tomáše Bati ve Zlíně</w:t>
      </w:r>
      <w:r w:rsidR="00E730D4">
        <w:rPr>
          <w:rStyle w:val="Hypertextovodkaz"/>
          <w:rFonts w:asciiTheme="minorHAnsi" w:hAnsiTheme="minorHAnsi" w:cstheme="minorHAnsi"/>
          <w:i/>
          <w:sz w:val="22"/>
        </w:rPr>
        <w:fldChar w:fldCharType="end"/>
      </w:r>
      <w:r>
        <w:rPr>
          <w:rFonts w:asciiTheme="minorHAnsi" w:hAnsiTheme="minorHAnsi" w:cstheme="minorHAnsi"/>
          <w:sz w:val="22"/>
        </w:rPr>
        <w:t xml:space="preserve"> a čl. 28 </w:t>
      </w:r>
      <w:hyperlink r:id="rId87"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473042C7" w14:textId="77777777" w:rsidR="00E14C88" w:rsidRPr="005C11EF" w:rsidRDefault="00F94273" w:rsidP="00F94273">
      <w:pPr>
        <w:tabs>
          <w:tab w:val="left" w:pos="2835"/>
        </w:tabs>
        <w:spacing w:before="120" w:after="120"/>
        <w:jc w:val="both"/>
        <w:rPr>
          <w:rFonts w:ascii="Calibri" w:hAnsi="Calibri" w:cs="Calibri"/>
          <w:color w:val="E36C0A" w:themeColor="accent6" w:themeShade="BF"/>
          <w:sz w:val="22"/>
        </w:rPr>
      </w:pPr>
      <w:r w:rsidRPr="00835AC1">
        <w:rPr>
          <w:rFonts w:asciiTheme="minorHAnsi" w:hAnsiTheme="minorHAnsi" w:cstheme="minorHAnsi"/>
          <w:sz w:val="22"/>
        </w:rPr>
        <w:t>Na FaME UTB je pak upravuje Vnitřní předpis</w:t>
      </w:r>
      <w:r w:rsidRPr="00835AC1">
        <w:rPr>
          <w:rFonts w:asciiTheme="minorHAnsi" w:hAnsiTheme="minorHAnsi" w:cstheme="minorHAnsi"/>
          <w:i/>
          <w:sz w:val="22"/>
        </w:rPr>
        <w:t xml:space="preserve"> </w:t>
      </w:r>
      <w:hyperlink r:id="rId88"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835AC1">
        <w:rPr>
          <w:rFonts w:asciiTheme="minorHAnsi" w:hAnsiTheme="minorHAnsi" w:cstheme="minorHAnsi"/>
          <w:sz w:val="22"/>
        </w:rPr>
        <w:t>článek 28.</w:t>
      </w:r>
    </w:p>
    <w:p w14:paraId="217EB917" w14:textId="77777777" w:rsidR="00E14C88" w:rsidRPr="00E14C88" w:rsidRDefault="00E14C88" w:rsidP="00E14C88">
      <w:pPr>
        <w:tabs>
          <w:tab w:val="left" w:pos="2835"/>
        </w:tabs>
        <w:spacing w:before="120" w:after="120"/>
        <w:rPr>
          <w:rFonts w:ascii="Calibri" w:hAnsi="Calibri" w:cs="Calibri"/>
        </w:rPr>
      </w:pPr>
    </w:p>
    <w:p w14:paraId="158F774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Procesy zpětné vazby při hodnocení kvality </w:t>
      </w:r>
    </w:p>
    <w:p w14:paraId="3BE0BDE8"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1.7</w:t>
      </w:r>
    </w:p>
    <w:p w14:paraId="37E24D91" w14:textId="77777777" w:rsidR="00E14C88" w:rsidRPr="00E14C88" w:rsidRDefault="002B32ED" w:rsidP="008B7889">
      <w:pPr>
        <w:tabs>
          <w:tab w:val="left" w:pos="2835"/>
        </w:tabs>
        <w:spacing w:before="120" w:after="360"/>
        <w:jc w:val="both"/>
        <w:rPr>
          <w:rFonts w:ascii="Calibri" w:hAnsi="Calibri" w:cs="Calibri"/>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89"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7FC676C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Sledování úspěšnosti uchazečů o studium, studentů a uplatnitelnosti absolventů </w:t>
      </w:r>
    </w:p>
    <w:p w14:paraId="7BC8D9C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1.8</w:t>
      </w:r>
    </w:p>
    <w:p w14:paraId="6358C8B7" w14:textId="77777777" w:rsidR="00E14C88" w:rsidRPr="00835AC1" w:rsidRDefault="002B32ED" w:rsidP="008B7889">
      <w:pPr>
        <w:tabs>
          <w:tab w:val="left" w:pos="2835"/>
        </w:tabs>
        <w:spacing w:before="120" w:after="600"/>
        <w:jc w:val="both"/>
        <w:rPr>
          <w:rFonts w:ascii="Calibri" w:hAnsi="Calibri" w:cs="Calibri"/>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0"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01911AF" w14:textId="77777777" w:rsidR="00E14C88" w:rsidRPr="00E14C88" w:rsidRDefault="00E14C88" w:rsidP="00E14C88">
      <w:pPr>
        <w:rPr>
          <w:rFonts w:ascii="Calibri" w:hAnsi="Calibri" w:cs="Calibri"/>
        </w:rPr>
      </w:pPr>
    </w:p>
    <w:p w14:paraId="3CC8546B"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w:t>
      </w:r>
    </w:p>
    <w:p w14:paraId="6C5B71A6"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Mezinárodní rozměr a aplikace soudobého stavu poznání </w:t>
      </w:r>
    </w:p>
    <w:p w14:paraId="0B23D2E9"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1.9</w:t>
      </w:r>
    </w:p>
    <w:p w14:paraId="785EF3CE" w14:textId="77777777" w:rsidR="00E14C88" w:rsidRPr="005C11EF" w:rsidRDefault="00E14C88" w:rsidP="00E14C88">
      <w:pPr>
        <w:spacing w:before="120" w:after="120"/>
        <w:jc w:val="both"/>
        <w:rPr>
          <w:rFonts w:ascii="Calibri" w:hAnsi="Calibri" w:cs="Calibri"/>
          <w:sz w:val="22"/>
        </w:rPr>
      </w:pPr>
      <w:r w:rsidRPr="005C11EF">
        <w:rPr>
          <w:rFonts w:ascii="Calibri" w:hAnsi="Calibri" w:cs="Calibr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6DBC2AC2" w14:textId="77777777"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5C11EF">
        <w:rPr>
          <w:rStyle w:val="Znakapoznpodarou"/>
          <w:rFonts w:ascii="Calibri" w:hAnsi="Calibri" w:cs="Calibri"/>
          <w:sz w:val="22"/>
        </w:rPr>
        <w:footnoteReference w:id="1"/>
      </w:r>
      <w:r w:rsidRPr="005C11EF">
        <w:rPr>
          <w:rFonts w:ascii="Calibri" w:hAnsi="Calibri" w:cs="Calibri"/>
          <w:sz w:val="22"/>
        </w:rPr>
        <w:t xml:space="preserve"> </w:t>
      </w:r>
    </w:p>
    <w:p w14:paraId="66C1374E" w14:textId="77777777" w:rsidR="00E14C88" w:rsidRPr="005C11EF" w:rsidRDefault="00E14C88" w:rsidP="00563C00">
      <w:pPr>
        <w:spacing w:before="120" w:after="120"/>
        <w:jc w:val="both"/>
        <w:rPr>
          <w:rFonts w:ascii="Calibri" w:hAnsi="Calibri" w:cs="Calibri"/>
          <w:sz w:val="22"/>
        </w:rPr>
      </w:pPr>
      <w:r w:rsidRPr="005C11EF">
        <w:rPr>
          <w:rFonts w:ascii="Calibri" w:hAnsi="Calibri" w:cs="Calibr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1D739BA8" w14:textId="6DF96B02" w:rsidR="00E14C88" w:rsidRPr="005C11EF" w:rsidRDefault="00F94273" w:rsidP="00563C00">
      <w:pPr>
        <w:autoSpaceDE w:val="0"/>
        <w:autoSpaceDN w:val="0"/>
        <w:adjustRightInd w:val="0"/>
        <w:jc w:val="both"/>
        <w:rPr>
          <w:rFonts w:ascii="Calibri" w:hAnsi="Calibri" w:cs="Calibr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ins w:id="1225" w:author="Michal Pilík" w:date="2019-09-11T11:42:00Z">
        <w:r w:rsidR="00E730D4">
          <w:rPr>
            <w:rFonts w:asciiTheme="minorHAnsi" w:hAnsiTheme="minorHAnsi" w:cstheme="minorHAnsi"/>
            <w:sz w:val="22"/>
            <w:szCs w:val="22"/>
          </w:rPr>
          <w:t>6</w:t>
        </w:r>
      </w:ins>
      <w:del w:id="1226" w:author="Michal Pilík" w:date="2019-09-11T11:42:00Z">
        <w:r w:rsidDel="00E730D4">
          <w:rPr>
            <w:rFonts w:asciiTheme="minorHAnsi" w:hAnsiTheme="minorHAnsi" w:cstheme="minorHAnsi"/>
            <w:sz w:val="22"/>
            <w:szCs w:val="22"/>
          </w:rPr>
          <w:delText>8</w:delText>
        </w:r>
      </w:del>
      <w:r w:rsidRPr="00EF7007">
        <w:rPr>
          <w:rFonts w:asciiTheme="minorHAnsi" w:hAnsiTheme="minorHAnsi" w:cstheme="minorHAnsi"/>
          <w:sz w:val="22"/>
          <w:szCs w:val="22"/>
        </w:rPr>
        <w:t>/201</w:t>
      </w:r>
      <w:del w:id="1227" w:author="Michal Pilík" w:date="2019-09-11T11:42:00Z">
        <w:r w:rsidDel="00E730D4">
          <w:rPr>
            <w:rFonts w:asciiTheme="minorHAnsi" w:hAnsiTheme="minorHAnsi" w:cstheme="minorHAnsi"/>
            <w:sz w:val="22"/>
            <w:szCs w:val="22"/>
          </w:rPr>
          <w:delText>8</w:delText>
        </w:r>
      </w:del>
      <w:ins w:id="1228" w:author="Michal Pilík" w:date="2019-09-11T11:42:00Z">
        <w:r w:rsidR="00E730D4">
          <w:rPr>
            <w:rFonts w:asciiTheme="minorHAnsi" w:hAnsiTheme="minorHAnsi" w:cstheme="minorHAnsi"/>
            <w:sz w:val="22"/>
            <w:szCs w:val="22"/>
          </w:rPr>
          <w:t>9</w:t>
        </w:r>
      </w:ins>
      <w:r w:rsidRPr="00EF7007">
        <w:rPr>
          <w:rFonts w:asciiTheme="minorHAnsi" w:hAnsiTheme="minorHAnsi" w:cstheme="minorHAnsi"/>
          <w:sz w:val="22"/>
          <w:szCs w:val="22"/>
        </w:rPr>
        <w:t xml:space="preserve"> </w:t>
      </w:r>
      <w:r w:rsidR="00E730D4">
        <w:fldChar w:fldCharType="begin"/>
      </w:r>
      <w:ins w:id="1229" w:author="Michal Pilík" w:date="2019-09-11T11:42:00Z">
        <w:r w:rsidR="00E730D4">
          <w:instrText>HYPERLINK "https://www.utb.cz/?mdocs-file=28496"</w:instrText>
        </w:r>
      </w:ins>
      <w:del w:id="1230" w:author="Michal Pilík" w:date="2019-09-11T11:42:00Z">
        <w:r w:rsidR="00E730D4" w:rsidDel="00E730D4">
          <w:delInstrText xml:space="preserve"> HYPERLINK "https://www.utb.cz/mdocs-posts/smernice-rektora-c-8-2018/" </w:delInstrText>
        </w:r>
      </w:del>
      <w:r w:rsidR="00E730D4">
        <w:fldChar w:fldCharType="separate"/>
      </w:r>
      <w:r w:rsidRPr="007B3B96">
        <w:rPr>
          <w:rStyle w:val="Hypertextovodkaz"/>
          <w:rFonts w:asciiTheme="minorHAnsi" w:hAnsiTheme="minorHAnsi" w:cstheme="minorHAnsi"/>
          <w:i/>
          <w:sz w:val="22"/>
          <w:szCs w:val="22"/>
        </w:rPr>
        <w:t>Mobility studentů UTB do zahraničí a zahraničních studentů na UTB</w:t>
      </w:r>
      <w:r w:rsidR="00E730D4">
        <w:rPr>
          <w:rStyle w:val="Hypertextovodkaz"/>
          <w:rFonts w:asciiTheme="minorHAnsi" w:hAnsiTheme="minorHAnsi" w:cstheme="minorHAnsi"/>
          <w:i/>
          <w:sz w:val="22"/>
          <w:szCs w:val="22"/>
        </w:rPr>
        <w:fldChar w:fldCharType="end"/>
      </w:r>
      <w:r w:rsidRPr="007B3B96">
        <w:rPr>
          <w:rFonts w:asciiTheme="minorHAnsi" w:hAnsiTheme="minorHAnsi" w:cstheme="minorHAnsi"/>
          <w:i/>
          <w:sz w:val="22"/>
          <w:szCs w:val="22"/>
        </w:rPr>
        <w:t>.</w:t>
      </w:r>
    </w:p>
    <w:p w14:paraId="77273A38" w14:textId="44C87F75" w:rsidR="00E14C88" w:rsidRDefault="00E14C88" w:rsidP="00E14C88">
      <w:pPr>
        <w:spacing w:before="120" w:after="120"/>
        <w:jc w:val="both"/>
        <w:rPr>
          <w:ins w:id="1231" w:author="Michal Pilík" w:date="2019-09-10T10:31:00Z"/>
          <w:rFonts w:ascii="Calibri" w:hAnsi="Calibri" w:cs="Calibri"/>
        </w:rPr>
      </w:pPr>
      <w:r w:rsidRPr="00835AC1">
        <w:rPr>
          <w:rFonts w:ascii="Calibri" w:hAnsi="Calibri" w:cs="Calibri"/>
          <w:sz w:val="22"/>
        </w:rPr>
        <w:t xml:space="preserve">V daném studijním programu se např. jedná o mobility do Francie, Španělska, Portugalska, Finska, Dánska, Polska, </w:t>
      </w:r>
      <w:r w:rsidRPr="007F11DE">
        <w:rPr>
          <w:rFonts w:ascii="Calibri" w:hAnsi="Calibri" w:cs="Calibri"/>
          <w:sz w:val="22"/>
        </w:rPr>
        <w:t xml:space="preserve">Norska, Rakouska, Řecka, Slovinska, Slovenska, Turecka a dalších evropských zemí. </w:t>
      </w:r>
      <w:r w:rsidRPr="00F75C2D">
        <w:rPr>
          <w:rFonts w:ascii="Calibri" w:hAnsi="Calibri" w:cs="Calibri"/>
          <w:sz w:val="22"/>
        </w:rPr>
        <w:t xml:space="preserve">Dále jsou na UTB ve Zlíně standardně nabízeny studijní předměty vyučované v cizích jazycích a realizované studijní programy uskutečňované v cizích jazycích. V případě daného studijního programu se např. jedná o předměty </w:t>
      </w:r>
      <w:r w:rsidR="004C61C7" w:rsidRPr="00F75C2D">
        <w:rPr>
          <w:rFonts w:ascii="Calibri" w:hAnsi="Calibri" w:cs="Calibri"/>
          <w:sz w:val="22"/>
        </w:rPr>
        <w:t>Business Process Management</w:t>
      </w:r>
      <w:r w:rsidRPr="00F75C2D">
        <w:rPr>
          <w:rFonts w:ascii="Calibri" w:hAnsi="Calibri" w:cs="Calibri"/>
          <w:sz w:val="22"/>
        </w:rPr>
        <w:t xml:space="preserve">, </w:t>
      </w:r>
      <w:r w:rsidR="004C61C7" w:rsidRPr="00F75C2D">
        <w:rPr>
          <w:rFonts w:ascii="Calibri" w:hAnsi="Calibri" w:cs="Calibri"/>
          <w:sz w:val="22"/>
        </w:rPr>
        <w:t>Firm Innovation Policy</w:t>
      </w:r>
      <w:r w:rsidRPr="00F75C2D">
        <w:rPr>
          <w:rFonts w:ascii="Calibri" w:hAnsi="Calibri" w:cs="Calibri"/>
          <w:sz w:val="22"/>
        </w:rPr>
        <w:t>, Quantitative Methods</w:t>
      </w:r>
      <w:r w:rsidR="000E08FA" w:rsidRPr="00F75C2D">
        <w:rPr>
          <w:rFonts w:ascii="Calibri" w:hAnsi="Calibri" w:cs="Calibri"/>
          <w:sz w:val="22"/>
        </w:rPr>
        <w:t xml:space="preserve"> for Decision Making</w:t>
      </w:r>
      <w:r w:rsidRPr="00F75C2D">
        <w:rPr>
          <w:rFonts w:ascii="Calibri" w:hAnsi="Calibri" w:cs="Calibri"/>
          <w:sz w:val="22"/>
        </w:rPr>
        <w:t>, Microeconomics I</w:t>
      </w:r>
      <w:r w:rsidR="000E08FA" w:rsidRPr="00F75C2D">
        <w:rPr>
          <w:rFonts w:ascii="Calibri" w:hAnsi="Calibri" w:cs="Calibri"/>
          <w:sz w:val="22"/>
        </w:rPr>
        <w:t>I</w:t>
      </w:r>
      <w:r w:rsidRPr="00F75C2D">
        <w:rPr>
          <w:rFonts w:ascii="Calibri" w:hAnsi="Calibri" w:cs="Calibri"/>
          <w:sz w:val="22"/>
        </w:rPr>
        <w:t>, Macroeconomics I</w:t>
      </w:r>
      <w:r w:rsidR="000E08FA" w:rsidRPr="00F75C2D">
        <w:rPr>
          <w:rFonts w:ascii="Calibri" w:hAnsi="Calibri" w:cs="Calibri"/>
          <w:sz w:val="22"/>
        </w:rPr>
        <w:t xml:space="preserve">I </w:t>
      </w:r>
      <w:r w:rsidRPr="00F75C2D">
        <w:rPr>
          <w:rFonts w:ascii="Calibri" w:hAnsi="Calibri" w:cs="Calibri"/>
          <w:sz w:val="22"/>
        </w:rPr>
        <w:t>a dalš</w:t>
      </w:r>
      <w:r w:rsidRPr="00F75C2D">
        <w:rPr>
          <w:rFonts w:ascii="Calibri" w:hAnsi="Calibri" w:cs="Calibri"/>
        </w:rPr>
        <w:t>í.</w:t>
      </w:r>
    </w:p>
    <w:p w14:paraId="5ACE85F1" w14:textId="4F3D2DAF" w:rsidR="00CD487E" w:rsidRPr="00CD487E" w:rsidRDefault="00CD487E" w:rsidP="00CD487E">
      <w:pPr>
        <w:spacing w:before="120" w:after="120"/>
        <w:jc w:val="both"/>
        <w:rPr>
          <w:rFonts w:ascii="Calibri" w:hAnsi="Calibri" w:cs="Calibri"/>
          <w:sz w:val="22"/>
          <w:szCs w:val="22"/>
          <w:rPrChange w:id="1232" w:author="Michal Pilík" w:date="2019-09-10T10:31:00Z">
            <w:rPr>
              <w:rFonts w:ascii="Calibri" w:hAnsi="Calibri" w:cs="Calibri"/>
            </w:rPr>
          </w:rPrChange>
        </w:rPr>
      </w:pPr>
      <w:ins w:id="1233" w:author="Michal Pilík" w:date="2019-09-10T10:31:00Z">
        <w:r w:rsidRPr="002F35D5">
          <w:rPr>
            <w:rFonts w:ascii="Calibri" w:hAnsi="Calibri" w:cs="Calibri"/>
            <w:sz w:val="22"/>
            <w:szCs w:val="22"/>
          </w:rPr>
          <w:t xml:space="preserve">Studenti v rámci mobilitního pobytu na zahraniční univerzitě mohou získat potřebné kredity absolvováním kurzů, které jsou v ekonomických programech zaměřených na problematiku </w:t>
        </w:r>
      </w:ins>
      <w:ins w:id="1234" w:author="Michal Pilík" w:date="2019-09-10T10:32:00Z">
        <w:r>
          <w:rPr>
            <w:rFonts w:ascii="Calibri" w:hAnsi="Calibri" w:cs="Calibri"/>
            <w:sz w:val="22"/>
            <w:szCs w:val="22"/>
          </w:rPr>
          <w:t>průmyslového inženýrství</w:t>
        </w:r>
      </w:ins>
      <w:ins w:id="1235" w:author="Michal Pilík" w:date="2019-09-10T10:31:00Z">
        <w:r w:rsidRPr="002F35D5">
          <w:rPr>
            <w:rFonts w:ascii="Calibri" w:hAnsi="Calibri" w:cs="Calibri"/>
            <w:sz w:val="22"/>
            <w:szCs w:val="22"/>
          </w:rPr>
          <w:t xml:space="preserve"> běžně vyučované - např. </w:t>
        </w:r>
      </w:ins>
      <w:ins w:id="1236" w:author="Michal Pilík" w:date="2019-09-10T10:32:00Z">
        <w:r>
          <w:rPr>
            <w:rFonts w:ascii="Calibri" w:hAnsi="Calibri" w:cs="Calibri"/>
            <w:sz w:val="22"/>
            <w:szCs w:val="22"/>
          </w:rPr>
          <w:t>logistika II,</w:t>
        </w:r>
      </w:ins>
      <w:ins w:id="1237" w:author="Michal Pilík" w:date="2019-09-10T10:33:00Z">
        <w:r>
          <w:rPr>
            <w:rFonts w:ascii="Calibri" w:hAnsi="Calibri" w:cs="Calibri"/>
            <w:sz w:val="22"/>
            <w:szCs w:val="22"/>
          </w:rPr>
          <w:t xml:space="preserve"> </w:t>
        </w:r>
        <w:r w:rsidRPr="00CD487E">
          <w:rPr>
            <w:rFonts w:ascii="Calibri" w:hAnsi="Calibri" w:cs="Calibri"/>
            <w:sz w:val="22"/>
            <w:szCs w:val="22"/>
          </w:rPr>
          <w:t>Řízení podnikových procesů</w:t>
        </w:r>
        <w:r>
          <w:rPr>
            <w:rFonts w:ascii="Calibri" w:hAnsi="Calibri" w:cs="Calibri"/>
            <w:sz w:val="22"/>
            <w:szCs w:val="22"/>
          </w:rPr>
          <w:t xml:space="preserve">, </w:t>
        </w:r>
        <w:r w:rsidRPr="00CD487E">
          <w:rPr>
            <w:rFonts w:ascii="Calibri" w:hAnsi="Calibri" w:cs="Calibri"/>
            <w:sz w:val="22"/>
            <w:szCs w:val="22"/>
          </w:rPr>
          <w:t>Firemní inovační politika</w:t>
        </w:r>
        <w:r>
          <w:rPr>
            <w:rFonts w:ascii="Calibri" w:hAnsi="Calibri" w:cs="Calibri"/>
            <w:sz w:val="22"/>
            <w:szCs w:val="22"/>
          </w:rPr>
          <w:t xml:space="preserve">, </w:t>
        </w:r>
        <w:r w:rsidRPr="00CD487E">
          <w:rPr>
            <w:rFonts w:ascii="Calibri" w:hAnsi="Calibri" w:cs="Calibri"/>
            <w:sz w:val="22"/>
            <w:szCs w:val="22"/>
          </w:rPr>
          <w:t>Strojírenské technologie</w:t>
        </w:r>
        <w:r>
          <w:rPr>
            <w:rFonts w:ascii="Calibri" w:hAnsi="Calibri" w:cs="Calibri"/>
            <w:sz w:val="22"/>
            <w:szCs w:val="22"/>
          </w:rPr>
          <w:t xml:space="preserve">, </w:t>
        </w:r>
        <w:r w:rsidRPr="00CD487E">
          <w:rPr>
            <w:rFonts w:ascii="Calibri" w:hAnsi="Calibri" w:cs="Calibri"/>
            <w:sz w:val="22"/>
            <w:szCs w:val="22"/>
          </w:rPr>
          <w:t>Podnikové informační systémy</w:t>
        </w:r>
        <w:r>
          <w:rPr>
            <w:rFonts w:ascii="Calibri" w:hAnsi="Calibri" w:cs="Calibri"/>
            <w:sz w:val="22"/>
            <w:szCs w:val="22"/>
          </w:rPr>
          <w:t xml:space="preserve">, </w:t>
        </w:r>
      </w:ins>
      <w:ins w:id="1238" w:author="Michal Pilík" w:date="2019-09-10T10:31:00Z">
        <w:r w:rsidRPr="002F35D5">
          <w:rPr>
            <w:rFonts w:ascii="Calibri" w:hAnsi="Calibri" w:cs="Calibri"/>
            <w:sz w:val="22"/>
            <w:szCs w:val="22"/>
          </w:rPr>
          <w:t>mikroekonomie</w:t>
        </w:r>
        <w:r>
          <w:rPr>
            <w:rFonts w:ascii="Calibri" w:hAnsi="Calibri" w:cs="Calibri"/>
            <w:sz w:val="22"/>
            <w:szCs w:val="22"/>
          </w:rPr>
          <w:t xml:space="preserve"> II</w:t>
        </w:r>
        <w:r w:rsidRPr="002F35D5">
          <w:rPr>
            <w:rFonts w:ascii="Calibri" w:hAnsi="Calibri" w:cs="Calibri"/>
            <w:sz w:val="22"/>
            <w:szCs w:val="22"/>
          </w:rPr>
          <w:t>, makroekonomie</w:t>
        </w:r>
        <w:r>
          <w:rPr>
            <w:rFonts w:ascii="Calibri" w:hAnsi="Calibri" w:cs="Calibri"/>
            <w:sz w:val="22"/>
            <w:szCs w:val="22"/>
          </w:rPr>
          <w:t xml:space="preserve"> II a další odborné předměty</w:t>
        </w:r>
        <w:r w:rsidRPr="002F35D5">
          <w:rPr>
            <w:rFonts w:ascii="Calibri" w:hAnsi="Calibri" w:cs="Calibri"/>
            <w:sz w:val="22"/>
            <w:szCs w:val="22"/>
          </w:rPr>
          <w:t>.</w:t>
        </w:r>
      </w:ins>
    </w:p>
    <w:p w14:paraId="36F16D68" w14:textId="77777777" w:rsidR="00E14C88" w:rsidRPr="00835AC1" w:rsidRDefault="00E14C88" w:rsidP="00E14C88">
      <w:pPr>
        <w:rPr>
          <w:rFonts w:ascii="Calibri" w:hAnsi="Calibri" w:cs="Calibri"/>
        </w:rPr>
      </w:pPr>
    </w:p>
    <w:p w14:paraId="66FEFA62"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 při uskutečňování studijních programů</w:t>
      </w:r>
    </w:p>
    <w:p w14:paraId="5ED8660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1.10</w:t>
      </w:r>
    </w:p>
    <w:p w14:paraId="2ECE1D7D"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44E182E" w14:textId="77777777" w:rsidR="00E14C88" w:rsidRPr="00835AC1" w:rsidRDefault="00E14C88" w:rsidP="00E14C88">
      <w:pPr>
        <w:spacing w:before="120" w:after="120"/>
        <w:rPr>
          <w:rFonts w:ascii="Calibri" w:hAnsi="Calibri" w:cs="Calibri"/>
        </w:rPr>
      </w:pPr>
    </w:p>
    <w:p w14:paraId="33027966"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Spolupráce s praxí při tvorbě studijních programů </w:t>
      </w:r>
    </w:p>
    <w:p w14:paraId="00F80BFC"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1.11</w:t>
      </w:r>
    </w:p>
    <w:p w14:paraId="46F0726D"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UTB ve Zlíně komunikuje s profesními komorami, oborovými sdruženími, organizacemi zaměstnavatelů nebo dalšími odborníky z praxe a zjišťuje jejich očekávání a požadavky na absolventy studijních programů.</w:t>
      </w:r>
    </w:p>
    <w:p w14:paraId="11629C10"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Podpůrné zdroje a administrativa </w:t>
      </w:r>
    </w:p>
    <w:p w14:paraId="0F09D64D"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Informační systém </w:t>
      </w:r>
    </w:p>
    <w:p w14:paraId="076EFC34"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1.12</w:t>
      </w:r>
    </w:p>
    <w:p w14:paraId="47CDFB28" w14:textId="77777777" w:rsidR="00E14C88" w:rsidRPr="0004584E" w:rsidRDefault="00E14C88" w:rsidP="005C11EF">
      <w:pPr>
        <w:tabs>
          <w:tab w:val="left" w:pos="2835"/>
        </w:tabs>
        <w:spacing w:before="120" w:after="120"/>
        <w:jc w:val="both"/>
        <w:rPr>
          <w:rFonts w:ascii="Calibri" w:hAnsi="Calibri" w:cs="Calibri"/>
          <w:sz w:val="22"/>
        </w:rPr>
      </w:pPr>
      <w:r w:rsidRPr="0004584E">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44290413" w14:textId="77777777"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748E1EDF" w14:textId="77777777" w:rsidR="00E14C88" w:rsidRPr="0004584E" w:rsidRDefault="00E14C88" w:rsidP="005C11EF">
      <w:pPr>
        <w:spacing w:before="120" w:after="120"/>
        <w:jc w:val="both"/>
        <w:rPr>
          <w:rFonts w:ascii="Calibri" w:hAnsi="Calibri" w:cs="Calibri"/>
          <w:sz w:val="22"/>
        </w:rPr>
      </w:pPr>
      <w:r w:rsidRPr="0004584E">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0B434647" w14:textId="77777777"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2EEBCF9C" w14:textId="77777777"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1"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278867E5" w14:textId="77777777" w:rsidR="00F94273" w:rsidRPr="00EF7007" w:rsidRDefault="00F94273" w:rsidP="00F94273">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2"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3"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370675F6" w14:textId="77777777" w:rsidR="00E14C88" w:rsidRPr="005C11EF" w:rsidRDefault="00F94273" w:rsidP="00F94273">
      <w:pPr>
        <w:spacing w:before="120" w:after="12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4"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5"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6"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0DE839EF" w14:textId="77777777" w:rsidR="00E14C88" w:rsidRPr="00E14C88" w:rsidRDefault="00E14C88" w:rsidP="00E14C88">
      <w:pPr>
        <w:tabs>
          <w:tab w:val="left" w:pos="2835"/>
        </w:tabs>
        <w:spacing w:before="120" w:after="120"/>
        <w:rPr>
          <w:rFonts w:ascii="Calibri" w:hAnsi="Calibri" w:cs="Calibri"/>
        </w:rPr>
      </w:pPr>
    </w:p>
    <w:p w14:paraId="210337F4"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Knihovny a elektronické zdroje </w:t>
      </w:r>
    </w:p>
    <w:p w14:paraId="138652F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1.13</w:t>
      </w:r>
    </w:p>
    <w:p w14:paraId="2329F14D" w14:textId="77777777" w:rsidR="00E14C88" w:rsidRPr="005C11EF" w:rsidRDefault="00E14C88" w:rsidP="00852712">
      <w:pPr>
        <w:spacing w:before="120" w:after="240"/>
        <w:jc w:val="both"/>
        <w:rPr>
          <w:rFonts w:ascii="Calibri" w:hAnsi="Calibri" w:cs="Calibri"/>
          <w:sz w:val="22"/>
        </w:rPr>
      </w:pPr>
      <w:r w:rsidRPr="005C11EF">
        <w:rPr>
          <w:rFonts w:ascii="Calibri" w:hAnsi="Calibri" w:cs="Calibri"/>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1B1ADE75" w14:textId="77777777" w:rsidR="00E14C88" w:rsidRPr="00852712" w:rsidRDefault="00E14C88" w:rsidP="00852712">
      <w:pPr>
        <w:spacing w:after="120"/>
        <w:rPr>
          <w:rFonts w:ascii="Calibri" w:hAnsi="Calibri" w:cs="Calibri"/>
          <w:i/>
          <w:iCs/>
          <w:sz w:val="22"/>
        </w:rPr>
      </w:pPr>
      <w:r w:rsidRPr="00852712">
        <w:rPr>
          <w:rFonts w:ascii="Calibri" w:hAnsi="Calibri" w:cs="Calibri"/>
          <w:i/>
          <w:iCs/>
          <w:sz w:val="22"/>
        </w:rPr>
        <w:t>Dostupnost knihovního fondu</w:t>
      </w:r>
    </w:p>
    <w:p w14:paraId="70D4ECEB" w14:textId="77777777" w:rsidR="00E14C88" w:rsidRPr="005C11EF" w:rsidRDefault="00E14C88" w:rsidP="00852712">
      <w:pPr>
        <w:spacing w:after="120"/>
        <w:jc w:val="both"/>
        <w:rPr>
          <w:rFonts w:ascii="Calibri" w:hAnsi="Calibri" w:cs="Calibri"/>
          <w:sz w:val="22"/>
        </w:rPr>
      </w:pPr>
      <w:r w:rsidRPr="005C11EF">
        <w:rPr>
          <w:rFonts w:ascii="Calibri" w:hAnsi="Calibri" w:cs="Calibri"/>
          <w:sz w:val="22"/>
        </w:rPr>
        <w:t xml:space="preserve">Informační zdroje a informační služby pro všechny studijní programy realizované na UTB ve Zlíně </w:t>
      </w:r>
      <w:r w:rsidRPr="00852712">
        <w:rPr>
          <w:rFonts w:asciiTheme="minorHAnsi" w:hAnsiTheme="minorHAnsi" w:cstheme="minorHAnsi"/>
          <w:sz w:val="22"/>
          <w:szCs w:val="22"/>
        </w:rPr>
        <w:t>zabezpečuje</w:t>
      </w:r>
      <w:r w:rsidRPr="005C11EF">
        <w:rPr>
          <w:rFonts w:ascii="Calibri" w:hAnsi="Calibri" w:cs="Calibri"/>
          <w:sz w:val="22"/>
        </w:rPr>
        <w:t xml:space="preserv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391D8FA" w14:textId="77777777"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7D3DADFB" w14:textId="77777777" w:rsidR="00E14C88" w:rsidRPr="005C11EF" w:rsidRDefault="00E14C88" w:rsidP="005C11EF">
      <w:pPr>
        <w:spacing w:before="120" w:after="120"/>
        <w:jc w:val="both"/>
        <w:rPr>
          <w:rFonts w:ascii="Calibri" w:hAnsi="Calibri" w:cs="Calibri"/>
          <w:sz w:val="22"/>
        </w:rPr>
      </w:pPr>
      <w:r w:rsidRPr="005C11EF">
        <w:rPr>
          <w:rFonts w:ascii="Calibri" w:hAnsi="Calibri" w:cs="Calibri"/>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42487B1B" w14:textId="77777777" w:rsidR="00E14C88" w:rsidRPr="005C11EF" w:rsidRDefault="00E14C88" w:rsidP="00852712">
      <w:pPr>
        <w:spacing w:before="120" w:after="240"/>
        <w:jc w:val="both"/>
        <w:rPr>
          <w:rStyle w:val="Hypertextovodkaz"/>
          <w:rFonts w:ascii="Calibri" w:hAnsi="Calibri" w:cs="Calibri"/>
          <w:sz w:val="22"/>
        </w:rPr>
      </w:pPr>
      <w:r w:rsidRPr="005C11EF">
        <w:rPr>
          <w:rFonts w:ascii="Calibri" w:hAnsi="Calibri" w:cs="Calibr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2C0664">
        <w:rPr>
          <w:rFonts w:ascii="Calibri" w:hAnsi="Calibri" w:cs="Calibri"/>
          <w:sz w:val="22"/>
        </w:rPr>
        <w:t>ne</w:t>
      </w:r>
      <w:r w:rsidRPr="005C11EF">
        <w:rPr>
          <w:rFonts w:ascii="Calibri" w:hAnsi="Calibri" w:cs="Calibri"/>
          <w:sz w:val="22"/>
        </w:rPr>
        <w:t>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5C11EF">
        <w:rPr>
          <w:rStyle w:val="Znakapoznpodarou"/>
          <w:rFonts w:ascii="Calibri" w:hAnsi="Calibri" w:cs="Calibri"/>
          <w:sz w:val="22"/>
        </w:rPr>
        <w:footnoteReference w:id="2"/>
      </w:r>
      <w:r w:rsidRPr="005C11EF">
        <w:rPr>
          <w:rFonts w:ascii="Calibri" w:hAnsi="Calibri" w:cs="Calibri"/>
          <w:sz w:val="22"/>
        </w:rPr>
        <w:t xml:space="preserve"> Práce jsou zde zpravidla dostupné volně v plném textu. Kromě toho provozuje knihovna také repozitář publikační činnosti akademických pracovníků univerzity.</w:t>
      </w:r>
      <w:r w:rsidRPr="005C11EF">
        <w:rPr>
          <w:rStyle w:val="Znakapoznpodarou"/>
          <w:rFonts w:ascii="Calibri" w:hAnsi="Calibri" w:cs="Calibri"/>
          <w:sz w:val="22"/>
        </w:rPr>
        <w:footnoteReference w:id="3"/>
      </w:r>
    </w:p>
    <w:p w14:paraId="71A79DA3" w14:textId="77777777" w:rsidR="00E14C88" w:rsidRPr="005C11EF" w:rsidRDefault="00E14C88" w:rsidP="00852712">
      <w:pPr>
        <w:spacing w:after="120"/>
        <w:rPr>
          <w:rFonts w:ascii="Calibri" w:hAnsi="Calibri" w:cs="Calibri"/>
          <w:i/>
          <w:iCs/>
          <w:sz w:val="22"/>
        </w:rPr>
      </w:pPr>
      <w:r w:rsidRPr="005C11EF">
        <w:rPr>
          <w:rFonts w:ascii="Calibri" w:hAnsi="Calibri" w:cs="Calibri"/>
          <w:i/>
          <w:iCs/>
          <w:sz w:val="22"/>
        </w:rPr>
        <w:t>Dostupnost elektronických zdrojů</w:t>
      </w:r>
    </w:p>
    <w:p w14:paraId="46576675" w14:textId="77777777" w:rsidR="00E14C88" w:rsidRPr="005C11EF" w:rsidRDefault="00F94273" w:rsidP="00F94273">
      <w:pPr>
        <w:spacing w:after="120"/>
        <w:jc w:val="both"/>
        <w:rPr>
          <w:rFonts w:ascii="Calibri" w:hAnsi="Calibri" w:cs="Calibri"/>
          <w:sz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7">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zdáleného přístupu.</w:t>
      </w:r>
      <w:r w:rsidR="00E14C88" w:rsidRPr="005C11EF">
        <w:rPr>
          <w:rFonts w:ascii="Calibri" w:hAnsi="Calibri" w:cs="Calibri"/>
          <w:sz w:val="22"/>
        </w:rPr>
        <w:t xml:space="preserve"> </w:t>
      </w:r>
    </w:p>
    <w:p w14:paraId="2202743E" w14:textId="77777777" w:rsidR="00F94273" w:rsidRPr="00F94273" w:rsidRDefault="00F94273" w:rsidP="00F94273">
      <w:pPr>
        <w:rPr>
          <w:rFonts w:asciiTheme="minorHAnsi" w:hAnsiTheme="minorHAnsi" w:cstheme="minorHAnsi"/>
          <w:sz w:val="22"/>
          <w:szCs w:val="22"/>
        </w:rPr>
      </w:pPr>
      <w:r w:rsidRPr="00F94273">
        <w:rPr>
          <w:rFonts w:asciiTheme="minorHAnsi" w:hAnsiTheme="minorHAnsi" w:cstheme="minorHAnsi"/>
          <w:sz w:val="22"/>
          <w:szCs w:val="22"/>
        </w:rPr>
        <w:t>Konkrétní dostupné databáze:</w:t>
      </w:r>
    </w:p>
    <w:p w14:paraId="53322AEA" w14:textId="77777777" w:rsidR="00F94273" w:rsidRPr="00F94273" w:rsidRDefault="00F94273" w:rsidP="004C36BE">
      <w:pPr>
        <w:pStyle w:val="Odstavecseseznamem"/>
        <w:numPr>
          <w:ilvl w:val="0"/>
          <w:numId w:val="2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Citační databáze Web of Science a Scopus</w:t>
      </w:r>
    </w:p>
    <w:p w14:paraId="46A53C48" w14:textId="77777777" w:rsidR="00F94273" w:rsidRPr="00F94273" w:rsidRDefault="00F94273" w:rsidP="004C36BE">
      <w:pPr>
        <w:pStyle w:val="Odstavecseseznamem"/>
        <w:numPr>
          <w:ilvl w:val="0"/>
          <w:numId w:val="2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kolekce elektronických časopisů Elsevier ScienceDirect, Wiley Online Library, SpringerLink</w:t>
      </w:r>
    </w:p>
    <w:p w14:paraId="4C0677DD" w14:textId="77777777" w:rsidR="00F94273" w:rsidRPr="00F94273" w:rsidRDefault="00F94273" w:rsidP="004C36BE">
      <w:pPr>
        <w:pStyle w:val="Odstavecseseznamem"/>
        <w:numPr>
          <w:ilvl w:val="0"/>
          <w:numId w:val="20"/>
        </w:numPr>
        <w:spacing w:after="160"/>
        <w:rPr>
          <w:rFonts w:asciiTheme="minorHAnsi" w:hAnsiTheme="minorHAnsi" w:cstheme="minorHAnsi"/>
          <w:color w:val="000000" w:themeColor="text1"/>
          <w:sz w:val="22"/>
          <w:szCs w:val="22"/>
        </w:rPr>
      </w:pPr>
      <w:r w:rsidRPr="00F94273">
        <w:rPr>
          <w:rFonts w:asciiTheme="minorHAnsi" w:hAnsiTheme="minorHAnsi" w:cstheme="minorHAnsi"/>
          <w:sz w:val="22"/>
          <w:szCs w:val="22"/>
        </w:rPr>
        <w:t>Multioborové plnotextové databáze Ebsco a ProQuest</w:t>
      </w:r>
    </w:p>
    <w:p w14:paraId="2F312DBB" w14:textId="77777777" w:rsidR="00F94273" w:rsidRPr="00835AC1" w:rsidRDefault="00F94273" w:rsidP="004C36BE">
      <w:pPr>
        <w:pStyle w:val="Odstavecseseznamem"/>
        <w:numPr>
          <w:ilvl w:val="0"/>
          <w:numId w:val="20"/>
        </w:numPr>
        <w:spacing w:after="160"/>
        <w:rPr>
          <w:rFonts w:asciiTheme="minorHAnsi" w:hAnsiTheme="minorHAnsi" w:cstheme="minorHAnsi"/>
          <w:sz w:val="22"/>
          <w:szCs w:val="22"/>
        </w:rPr>
      </w:pPr>
      <w:r w:rsidRPr="00835AC1">
        <w:rPr>
          <w:rFonts w:asciiTheme="minorHAnsi" w:hAnsiTheme="minorHAnsi" w:cstheme="minorHAnsi"/>
          <w:sz w:val="22"/>
          <w:szCs w:val="22"/>
        </w:rPr>
        <w:t>Kolekce časopisů Emerald</w:t>
      </w:r>
    </w:p>
    <w:p w14:paraId="0CB42D9D" w14:textId="77777777" w:rsidR="00F94273" w:rsidRPr="00835AC1" w:rsidRDefault="00F94273" w:rsidP="004C36BE">
      <w:pPr>
        <w:pStyle w:val="Odstavecseseznamem"/>
        <w:numPr>
          <w:ilvl w:val="0"/>
          <w:numId w:val="20"/>
        </w:numPr>
        <w:spacing w:after="160"/>
        <w:rPr>
          <w:rFonts w:asciiTheme="minorHAnsi" w:hAnsiTheme="minorHAnsi" w:cstheme="minorHAnsi"/>
          <w:sz w:val="22"/>
          <w:szCs w:val="22"/>
        </w:rPr>
      </w:pPr>
      <w:r w:rsidRPr="00835AC1">
        <w:rPr>
          <w:rFonts w:asciiTheme="minorHAnsi" w:hAnsiTheme="minorHAnsi" w:cstheme="minorHAnsi"/>
          <w:sz w:val="22"/>
          <w:szCs w:val="22"/>
        </w:rPr>
        <w:t>Oborová databáze Business Source Complete</w:t>
      </w:r>
    </w:p>
    <w:p w14:paraId="774688DE" w14:textId="77777777" w:rsidR="00F94273" w:rsidRPr="00835AC1" w:rsidRDefault="00F94273" w:rsidP="004C36BE">
      <w:pPr>
        <w:pStyle w:val="Odstavecseseznamem"/>
        <w:numPr>
          <w:ilvl w:val="0"/>
          <w:numId w:val="20"/>
        </w:numPr>
        <w:spacing w:after="160"/>
        <w:rPr>
          <w:rFonts w:asciiTheme="minorHAnsi" w:hAnsiTheme="minorHAnsi" w:cstheme="minorHAnsi"/>
          <w:sz w:val="22"/>
          <w:szCs w:val="22"/>
        </w:rPr>
      </w:pPr>
      <w:r w:rsidRPr="00835AC1">
        <w:rPr>
          <w:rFonts w:asciiTheme="minorHAnsi" w:hAnsiTheme="minorHAnsi" w:cstheme="minorHAnsi"/>
          <w:sz w:val="22"/>
          <w:szCs w:val="22"/>
        </w:rPr>
        <w:t xml:space="preserve">Oborová ekonomická databáze Econlit </w:t>
      </w:r>
    </w:p>
    <w:p w14:paraId="67FDACA0" w14:textId="77777777" w:rsidR="00E14C88" w:rsidRPr="00F94273" w:rsidRDefault="00F94273" w:rsidP="00F94273">
      <w:pPr>
        <w:spacing w:after="160"/>
        <w:rPr>
          <w:rFonts w:ascii="Calibri" w:hAnsi="Calibri" w:cs="Calibri"/>
          <w:color w:val="00B050"/>
          <w:sz w:val="22"/>
          <w:szCs w:val="22"/>
        </w:rPr>
      </w:pPr>
      <w:r w:rsidRPr="00F94273">
        <w:rPr>
          <w:rFonts w:asciiTheme="minorHAnsi" w:hAnsiTheme="minorHAnsi" w:cstheme="minorHAnsi"/>
          <w:sz w:val="22"/>
          <w:szCs w:val="22"/>
        </w:rPr>
        <w:t xml:space="preserve">Seznam všech databází, které má UTB ve Zlíně: </w:t>
      </w:r>
      <w:hyperlink r:id="rId98" w:history="1">
        <w:r w:rsidRPr="00563C00">
          <w:rPr>
            <w:rStyle w:val="Hypertextovodkaz"/>
            <w:rFonts w:asciiTheme="minorHAnsi" w:hAnsiTheme="minorHAnsi" w:cstheme="minorHAnsi"/>
            <w:i/>
            <w:sz w:val="22"/>
            <w:szCs w:val="22"/>
          </w:rPr>
          <w:t>http://portal.k.utb.cz/databases/alphabetical</w:t>
        </w:r>
      </w:hyperlink>
      <w:r w:rsidRPr="00563C00">
        <w:rPr>
          <w:rFonts w:asciiTheme="minorHAnsi" w:hAnsiTheme="minorHAnsi" w:cstheme="minorHAnsi"/>
          <w:i/>
          <w:sz w:val="22"/>
          <w:szCs w:val="22"/>
        </w:rPr>
        <w:t>.</w:t>
      </w:r>
    </w:p>
    <w:p w14:paraId="09D45942" w14:textId="77777777" w:rsidR="00E14C88" w:rsidRPr="00E14C88" w:rsidRDefault="00E14C88" w:rsidP="00E14C88">
      <w:pPr>
        <w:tabs>
          <w:tab w:val="left" w:pos="2835"/>
        </w:tabs>
        <w:spacing w:before="120" w:after="120"/>
        <w:rPr>
          <w:rFonts w:ascii="Calibri" w:hAnsi="Calibri" w:cs="Calibri"/>
        </w:rPr>
      </w:pPr>
    </w:p>
    <w:p w14:paraId="3270F85E"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Studium studentů se specifickými potřebami </w:t>
      </w:r>
    </w:p>
    <w:p w14:paraId="32F4FB40"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1.14</w:t>
      </w:r>
    </w:p>
    <w:p w14:paraId="7B579C90" w14:textId="77777777" w:rsidR="00F94273" w:rsidRPr="00EF7007" w:rsidRDefault="00F94273" w:rsidP="00F94273">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 xml:space="preserve">č. </w:t>
      </w:r>
      <w:r w:rsidR="007C46B8" w:rsidRPr="007C46B8">
        <w:rPr>
          <w:rStyle w:val="Siln"/>
          <w:rFonts w:asciiTheme="minorHAnsi" w:hAnsiTheme="minorHAnsi" w:cstheme="minorHAnsi"/>
          <w:b w:val="0"/>
          <w:sz w:val="22"/>
          <w:szCs w:val="22"/>
        </w:rPr>
        <w:t>18</w:t>
      </w:r>
      <w:r w:rsidR="007C46B8" w:rsidRPr="00DA3A64">
        <w:rPr>
          <w:rStyle w:val="Siln"/>
          <w:rFonts w:asciiTheme="minorHAnsi" w:hAnsiTheme="minorHAnsi" w:cstheme="minorHAnsi"/>
          <w:b w:val="0"/>
          <w:sz w:val="22"/>
          <w:szCs w:val="22"/>
        </w:rPr>
        <w:t>/201</w:t>
      </w:r>
      <w:r w:rsidR="007C46B8" w:rsidRPr="007C46B8">
        <w:rPr>
          <w:rStyle w:val="Siln"/>
          <w:rFonts w:asciiTheme="minorHAnsi" w:hAnsiTheme="minorHAnsi" w:cstheme="minorHAnsi"/>
          <w:b w:val="0"/>
          <w:sz w:val="22"/>
          <w:szCs w:val="22"/>
        </w:rPr>
        <w:t>8</w:t>
      </w:r>
      <w:r w:rsidR="007C46B8">
        <w:rPr>
          <w:rStyle w:val="Siln"/>
          <w:rFonts w:asciiTheme="minorHAnsi" w:hAnsiTheme="minorHAnsi" w:cstheme="minorHAnsi"/>
          <w:sz w:val="22"/>
          <w:szCs w:val="22"/>
        </w:rPr>
        <w:t xml:space="preserve"> </w:t>
      </w:r>
      <w:hyperlink r:id="rId99"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6B1E4A1A" w14:textId="77777777" w:rsidR="00F94273" w:rsidRPr="00EF7007" w:rsidRDefault="00F94273" w:rsidP="00F94273">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0"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040DC926" w14:textId="77777777" w:rsidR="00F94273" w:rsidRPr="00EF7007" w:rsidRDefault="00F94273" w:rsidP="00F94273">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1FEA7A78" w14:textId="77777777" w:rsidR="00E14C88" w:rsidRPr="005C11EF" w:rsidRDefault="00491B2E" w:rsidP="005C11EF">
      <w:pPr>
        <w:spacing w:before="120" w:after="120"/>
        <w:jc w:val="both"/>
        <w:rPr>
          <w:rFonts w:ascii="Calibri" w:hAnsi="Calibri" w:cs="Calibri"/>
          <w:sz w:val="22"/>
        </w:rPr>
      </w:pPr>
      <w:r>
        <w:rPr>
          <w:rFonts w:ascii="Calibri" w:hAnsi="Calibri" w:cs="Calibri"/>
          <w:sz w:val="22"/>
        </w:rPr>
        <w:t>V případě studia studentů s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Calibri" w:hAnsi="Calibri" w:cs="Calibri"/>
          <w:sz w:val="22"/>
        </w:rPr>
        <w:t>ně doporučení pro studenty se S</w:t>
      </w:r>
      <w:r w:rsidR="00E14C88" w:rsidRPr="005C11EF">
        <w:rPr>
          <w:rFonts w:ascii="Calibri" w:hAnsi="Calibri" w:cs="Calibri"/>
          <w:sz w:val="22"/>
        </w:rPr>
        <w:t>V</w:t>
      </w:r>
      <w:r>
        <w:rPr>
          <w:rFonts w:ascii="Calibri" w:hAnsi="Calibri" w:cs="Calibri"/>
          <w:sz w:val="22"/>
        </w:rPr>
        <w:t>P</w:t>
      </w:r>
      <w:r w:rsidR="00E14C88" w:rsidRPr="005C11EF">
        <w:rPr>
          <w:rFonts w:ascii="Calibri" w:hAnsi="Calibri" w:cs="Calibr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w:t>
      </w:r>
      <w:r>
        <w:rPr>
          <w:rFonts w:ascii="Calibri" w:hAnsi="Calibri" w:cs="Calibri"/>
          <w:sz w:val="22"/>
        </w:rPr>
        <w:t>o nich poznámky. Studentům s SVP</w:t>
      </w:r>
      <w:r w:rsidR="00E14C88" w:rsidRPr="005C11EF">
        <w:rPr>
          <w:rFonts w:ascii="Calibri" w:hAnsi="Calibri" w:cs="Calibr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016901E6" w14:textId="77777777" w:rsidR="00E14C88" w:rsidRPr="005C11EF" w:rsidRDefault="00E14C88" w:rsidP="005C11EF">
      <w:pPr>
        <w:spacing w:before="120" w:after="120"/>
        <w:jc w:val="both"/>
        <w:rPr>
          <w:rFonts w:ascii="Calibri" w:hAnsi="Calibri" w:cs="Calibri"/>
          <w:color w:val="000000" w:themeColor="text1"/>
          <w:sz w:val="22"/>
        </w:rPr>
      </w:pPr>
      <w:r w:rsidRPr="005C11EF">
        <w:rPr>
          <w:rFonts w:ascii="Calibri" w:hAnsi="Calibri" w:cs="Calibri"/>
          <w:color w:val="000000" w:themeColor="text1"/>
          <w:sz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347A7FCA" w14:textId="77777777" w:rsidR="00E14C88" w:rsidRPr="00E14C88" w:rsidRDefault="00E14C88" w:rsidP="00E14C88">
      <w:pPr>
        <w:jc w:val="both"/>
        <w:rPr>
          <w:rFonts w:ascii="Calibri" w:hAnsi="Calibri" w:cs="Calibri"/>
          <w:color w:val="FF0000"/>
        </w:rPr>
      </w:pPr>
    </w:p>
    <w:p w14:paraId="5A853ACE"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Opatření proti neetickému jednání a k ochraně duševního vlastnictví</w:t>
      </w:r>
    </w:p>
    <w:p w14:paraId="442DCEAF"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1.15</w:t>
      </w:r>
    </w:p>
    <w:p w14:paraId="2C5EE9A4" w14:textId="77777777" w:rsidR="00E14C88" w:rsidRPr="00E14C88" w:rsidRDefault="00F94273" w:rsidP="00E14C88">
      <w:pPr>
        <w:jc w:val="both"/>
        <w:rPr>
          <w:rFonts w:ascii="Calibri" w:hAnsi="Calibri" w:cs="Calibr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1"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2"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3"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E14C88" w:rsidRPr="00E14C88">
        <w:rPr>
          <w:rFonts w:ascii="Calibri" w:hAnsi="Calibri" w:cs="Calibri"/>
        </w:rPr>
        <w:br w:type="page"/>
      </w:r>
    </w:p>
    <w:p w14:paraId="5035F8CA" w14:textId="77777777" w:rsidR="00E14C88" w:rsidRPr="00E14C88" w:rsidRDefault="00E14C88" w:rsidP="004C36BE">
      <w:pPr>
        <w:pStyle w:val="Nadpis1"/>
        <w:numPr>
          <w:ilvl w:val="0"/>
          <w:numId w:val="19"/>
        </w:numPr>
        <w:jc w:val="center"/>
        <w:rPr>
          <w:rFonts w:ascii="Calibri" w:hAnsi="Calibri" w:cs="Calibri"/>
          <w:b/>
          <w:sz w:val="40"/>
        </w:rPr>
      </w:pPr>
      <w:r w:rsidRPr="00E14C88">
        <w:rPr>
          <w:rFonts w:ascii="Calibri" w:hAnsi="Calibri" w:cs="Calibri"/>
          <w:b/>
          <w:sz w:val="40"/>
        </w:rPr>
        <w:t>Studijní program</w:t>
      </w:r>
    </w:p>
    <w:p w14:paraId="419650C6" w14:textId="77777777" w:rsidR="00E14C88" w:rsidRPr="00E14C88" w:rsidRDefault="00E14C88" w:rsidP="00E14C88">
      <w:pPr>
        <w:rPr>
          <w:rFonts w:ascii="Calibri" w:hAnsi="Calibri" w:cs="Calibri"/>
          <w:bCs/>
          <w:sz w:val="24"/>
          <w:szCs w:val="24"/>
        </w:rPr>
      </w:pPr>
    </w:p>
    <w:p w14:paraId="3EA58B47"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Soulad studijního programu s posláním vysoké školy a mezinárodní rozměr studijního programu </w:t>
      </w:r>
    </w:p>
    <w:p w14:paraId="6FDD0A57"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Soulad studijního programu s posláním a strategickými dokumenty vysoké školy</w:t>
      </w:r>
    </w:p>
    <w:p w14:paraId="0DE2ACDC"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2.1</w:t>
      </w:r>
    </w:p>
    <w:p w14:paraId="4C0E3423" w14:textId="31F4792D" w:rsidR="00852712" w:rsidRDefault="002C0664" w:rsidP="00852712">
      <w:pPr>
        <w:spacing w:after="120"/>
        <w:jc w:val="both"/>
        <w:rPr>
          <w:rFonts w:ascii="Calibri" w:hAnsi="Calibri" w:cs="Calibri"/>
          <w:i/>
          <w:sz w:val="22"/>
          <w:szCs w:val="22"/>
        </w:rPr>
      </w:pPr>
      <w:r>
        <w:rPr>
          <w:rFonts w:ascii="Calibri" w:hAnsi="Calibri" w:cs="Calibri"/>
          <w:sz w:val="22"/>
          <w:szCs w:val="22"/>
        </w:rPr>
        <w:t>Magisterský</w:t>
      </w:r>
      <w:r w:rsidR="00E14C88" w:rsidRPr="00835AC1">
        <w:rPr>
          <w:rFonts w:ascii="Calibri" w:hAnsi="Calibri" w:cs="Calibri"/>
          <w:sz w:val="22"/>
          <w:szCs w:val="22"/>
        </w:rPr>
        <w:t xml:space="preserve"> studijní program Průmyslové inženýrství je v souladu s posláním a strategickými dokumenty UTB ve Zlíně. Jeho příprava koresponduje se </w:t>
      </w:r>
      <w:hyperlink r:id="rId104" w:history="1">
        <w:r w:rsidR="00773D66"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773D66">
        <w:rPr>
          <w:rFonts w:asciiTheme="minorHAnsi" w:hAnsiTheme="minorHAnsi" w:cstheme="minorHAnsi"/>
          <w:i/>
          <w:color w:val="00B050"/>
          <w:sz w:val="22"/>
          <w:szCs w:val="22"/>
        </w:rPr>
        <w:t xml:space="preserve"> </w:t>
      </w:r>
      <w:r w:rsidR="00773D66" w:rsidRPr="00835AC1">
        <w:rPr>
          <w:rFonts w:asciiTheme="minorHAnsi" w:hAnsiTheme="minorHAnsi" w:cstheme="minorHAnsi"/>
          <w:i/>
          <w:sz w:val="22"/>
          <w:szCs w:val="22"/>
        </w:rPr>
        <w:t>(Prioritní cíl 1 – Vzdělávání: Připravit a akreditovat nové studijní programy, a to bakalářské, navazující magisterské i doktorské),</w:t>
      </w:r>
      <w:r w:rsidR="00E14C88" w:rsidRPr="00835AC1">
        <w:rPr>
          <w:rFonts w:ascii="Calibri" w:hAnsi="Calibri" w:cs="Calibri"/>
          <w:sz w:val="22"/>
          <w:szCs w:val="22"/>
        </w:rPr>
        <w:t xml:space="preserve"> který ve svém</w:t>
      </w:r>
      <w:r w:rsidR="00E14C88" w:rsidRPr="00EB43E9">
        <w:rPr>
          <w:rFonts w:ascii="Calibri" w:hAnsi="Calibri" w:cs="Calibri"/>
          <w:color w:val="00B050"/>
          <w:sz w:val="22"/>
          <w:szCs w:val="22"/>
        </w:rPr>
        <w:t xml:space="preserve"> </w:t>
      </w:r>
      <w:hyperlink r:id="rId105" w:history="1">
        <w:r w:rsidR="000E08FA"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00773D66" w:rsidRPr="00EF7007">
        <w:rPr>
          <w:rFonts w:asciiTheme="minorHAnsi" w:hAnsiTheme="minorHAnsi" w:cstheme="minorHAnsi"/>
          <w:color w:val="00B050"/>
          <w:sz w:val="22"/>
          <w:szCs w:val="22"/>
        </w:rPr>
        <w:t xml:space="preserve"> </w:t>
      </w:r>
      <w:r w:rsidR="00E14C88" w:rsidRPr="00EB43E9">
        <w:rPr>
          <w:rFonts w:ascii="Calibri" w:hAnsi="Calibri" w:cs="Calibri"/>
          <w:color w:val="00B050"/>
          <w:sz w:val="22"/>
          <w:szCs w:val="22"/>
        </w:rPr>
        <w:t xml:space="preserve"> </w:t>
      </w:r>
      <w:r w:rsidR="00E14C88" w:rsidRPr="00835AC1">
        <w:rPr>
          <w:rFonts w:ascii="Calibri" w:hAnsi="Calibri" w:cs="Calibri"/>
          <w:sz w:val="22"/>
          <w:szCs w:val="22"/>
        </w:rPr>
        <w:t xml:space="preserve">zařadil jeho zpracování pod prioritu 1 – Vzdělávání (Cíl 3): </w:t>
      </w:r>
      <w:r w:rsidR="00E14C88" w:rsidRPr="00835AC1">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00E14C88" w:rsidRPr="00835AC1">
        <w:rPr>
          <w:rFonts w:ascii="Calibri" w:hAnsi="Calibri" w:cs="Calibri"/>
          <w:i/>
          <w:sz w:val="22"/>
          <w:szCs w:val="22"/>
        </w:rPr>
        <w:cr/>
      </w:r>
    </w:p>
    <w:p w14:paraId="57F2EFBD" w14:textId="7C165A97" w:rsidR="00E14C88" w:rsidRPr="00835AC1" w:rsidRDefault="00E14C88" w:rsidP="00852712">
      <w:pPr>
        <w:spacing w:after="120"/>
        <w:jc w:val="both"/>
        <w:rPr>
          <w:rFonts w:ascii="Calibri" w:hAnsi="Calibri" w:cs="Calibri"/>
          <w:sz w:val="22"/>
          <w:szCs w:val="22"/>
        </w:rPr>
      </w:pPr>
      <w:r w:rsidRPr="00835AC1">
        <w:rPr>
          <w:rFonts w:ascii="Calibri" w:hAnsi="Calibri" w:cs="Calibri"/>
          <w:sz w:val="22"/>
          <w:szCs w:val="22"/>
        </w:rPr>
        <w:t>Dále je jeho příprava zakotvena v </w:t>
      </w:r>
      <w:hyperlink r:id="rId106" w:history="1">
        <w:r w:rsidR="000E08FA"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000E08FA" w:rsidRPr="000E08FA">
        <w:rPr>
          <w:rStyle w:val="Hypertextovodkaz"/>
          <w:rFonts w:ascii="Calibri" w:hAnsi="Calibri" w:cs="Calibri"/>
          <w:sz w:val="22"/>
          <w:szCs w:val="22"/>
          <w:u w:val="none"/>
        </w:rPr>
        <w:t xml:space="preserve"> </w:t>
      </w:r>
      <w:r w:rsidRPr="00835AC1">
        <w:rPr>
          <w:rFonts w:ascii="Calibri" w:hAnsi="Calibri" w:cs="Calibri"/>
          <w:sz w:val="22"/>
          <w:szCs w:val="22"/>
        </w:rPr>
        <w:t xml:space="preserve">pod prioritním cílem 1 – Vzdělávání: Prioritní cíl 1-2: </w:t>
      </w:r>
      <w:r w:rsidRPr="00835AC1">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835AC1">
        <w:rPr>
          <w:rFonts w:ascii="Calibri" w:hAnsi="Calibri" w:cs="Calibri"/>
          <w:sz w:val="22"/>
          <w:szCs w:val="22"/>
        </w:rPr>
        <w:t>(Opatření 1-2.1):</w:t>
      </w:r>
    </w:p>
    <w:p w14:paraId="1DE41B60" w14:textId="77777777" w:rsidR="00E14C88" w:rsidRPr="00835AC1" w:rsidRDefault="00E14C88" w:rsidP="00E14C88">
      <w:pPr>
        <w:jc w:val="both"/>
        <w:rPr>
          <w:rFonts w:ascii="Calibri" w:hAnsi="Calibri" w:cs="Calibri"/>
          <w:sz w:val="22"/>
          <w:szCs w:val="22"/>
        </w:rPr>
      </w:pPr>
      <w:r w:rsidRPr="00835AC1">
        <w:rPr>
          <w:rFonts w:ascii="Calibri" w:hAnsi="Calibri" w:cs="Calibri"/>
          <w:sz w:val="22"/>
          <w:szCs w:val="22"/>
        </w:rPr>
        <w:t>Opatření 1-2.1: Příprava žádosti o akreditaci bakalářských a magisterských studijních programů:</w:t>
      </w:r>
    </w:p>
    <w:p w14:paraId="1FFC15B4"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Bakalářský studijní program Finance a finanční technologie v českém jazyce (prezenční i kombinovaná forma). Jedná se o profesní studijní program bez specializací</w:t>
      </w:r>
    </w:p>
    <w:p w14:paraId="24D96DDD"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Bakalářský studijní program Finance and Financial Technologies v anglickém jazyce (prezenční forma). Jedná se o profesní studijní program bez specializací</w:t>
      </w:r>
    </w:p>
    <w:p w14:paraId="44587819"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Bakalářský studijní program Účetnictví a daně v českém jazyce (prezenční i kombinovaná forma). Jedná se o profesní studijní program bez specializací</w:t>
      </w:r>
    </w:p>
    <w:p w14:paraId="1104357F"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Magisterský studijní program Management v českém jazyce (prezenční i kombinovaná forma). Jedná se o akademický studijní program se specializacemi</w:t>
      </w:r>
    </w:p>
    <w:p w14:paraId="6984F784"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sz w:val="22"/>
          <w:szCs w:val="22"/>
          <w:lang w:eastAsia="en-US"/>
        </w:rPr>
      </w:pPr>
      <w:r w:rsidRPr="000E08FA">
        <w:rPr>
          <w:rFonts w:ascii="Calibri" w:eastAsia="Calibri" w:hAnsi="Calibri" w:cs="Calibri"/>
          <w:sz w:val="22"/>
          <w:szCs w:val="22"/>
          <w:lang w:eastAsia="en-US"/>
        </w:rPr>
        <w:t>Magisterský studijní program Management v anglickém jazyce (prezenční forma). Jedná se o akademický studijní program bez specializací</w:t>
      </w:r>
    </w:p>
    <w:p w14:paraId="2D186D81" w14:textId="77777777" w:rsidR="000E08FA" w:rsidRPr="000E08FA" w:rsidRDefault="000E08FA" w:rsidP="005961AC">
      <w:pPr>
        <w:pStyle w:val="Odstavecseseznamem"/>
        <w:numPr>
          <w:ilvl w:val="0"/>
          <w:numId w:val="85"/>
        </w:numPr>
        <w:spacing w:after="160" w:line="259" w:lineRule="auto"/>
        <w:jc w:val="both"/>
        <w:rPr>
          <w:rFonts w:ascii="Calibri" w:eastAsia="Calibri" w:hAnsi="Calibri" w:cs="Calibri"/>
          <w:b/>
          <w:sz w:val="22"/>
          <w:szCs w:val="22"/>
          <w:lang w:eastAsia="en-US"/>
        </w:rPr>
      </w:pPr>
      <w:r w:rsidRPr="000E08FA">
        <w:rPr>
          <w:rFonts w:ascii="Calibri" w:eastAsia="Calibri" w:hAnsi="Calibri" w:cs="Calibri"/>
          <w:b/>
          <w:sz w:val="22"/>
          <w:szCs w:val="22"/>
          <w:lang w:eastAsia="en-US"/>
        </w:rPr>
        <w:t>Magisterský studijní program Průmyslové inženýrství v českém jazyce (prezenční i kombinovaná forma). Jedná se o profesní studijní program bez specializací</w:t>
      </w:r>
    </w:p>
    <w:p w14:paraId="1F59BF33" w14:textId="240F41D9" w:rsidR="003F48CA" w:rsidRDefault="009C5871" w:rsidP="008B7889">
      <w:pPr>
        <w:spacing w:after="120"/>
        <w:jc w:val="both"/>
        <w:rPr>
          <w:rFonts w:asciiTheme="minorHAnsi" w:hAnsiTheme="minorHAnsi" w:cstheme="minorHAnsi"/>
          <w:sz w:val="22"/>
          <w:szCs w:val="22"/>
        </w:rPr>
      </w:pPr>
      <w:r>
        <w:rPr>
          <w:rFonts w:asciiTheme="minorHAnsi" w:hAnsiTheme="minorHAnsi" w:cstheme="minorHAnsi"/>
          <w:sz w:val="22"/>
          <w:szCs w:val="22"/>
        </w:rPr>
        <w:t>Magisterský</w:t>
      </w:r>
      <w:r w:rsidR="003F48CA">
        <w:rPr>
          <w:rFonts w:asciiTheme="minorHAnsi" w:hAnsiTheme="minorHAnsi" w:cstheme="minorHAnsi"/>
          <w:sz w:val="22"/>
          <w:szCs w:val="22"/>
        </w:rPr>
        <w:t xml:space="preserve"> studijní program</w:t>
      </w:r>
      <w:r w:rsidR="003F48CA" w:rsidRPr="008B7889">
        <w:rPr>
          <w:rFonts w:asciiTheme="minorHAnsi" w:hAnsiTheme="minorHAnsi" w:cstheme="minorHAnsi"/>
          <w:sz w:val="22"/>
          <w:szCs w:val="22"/>
        </w:rPr>
        <w:t xml:space="preserve"> Průmyslové inženýrství je program, který svým odborným zaměřením naplňuje požadavky na přípravu a výchovu absolventa dle aktuálních trendů v oblasti průmyslového inženýrství, projektování a organizace výrobních procesů a systémů a rovněž reflektuje na potřebu odborně zdatných absolventů, majících dostatečné znalosti a zkušenosti uplatnitelné pro implementaci automatizace a digitalizace výrobních procesů. </w:t>
      </w:r>
    </w:p>
    <w:p w14:paraId="5108D7ED" w14:textId="77777777" w:rsidR="003F48CA" w:rsidRPr="005F121A" w:rsidRDefault="003F48CA" w:rsidP="008B7889">
      <w:pPr>
        <w:jc w:val="both"/>
        <w:rPr>
          <w:rFonts w:asciiTheme="minorHAnsi" w:hAnsiTheme="minorHAnsi" w:cstheme="minorHAnsi"/>
          <w:b/>
          <w:i/>
          <w:sz w:val="22"/>
          <w:szCs w:val="22"/>
        </w:rPr>
      </w:pPr>
      <w:r w:rsidRPr="005F121A">
        <w:rPr>
          <w:rFonts w:asciiTheme="minorHAnsi" w:hAnsiTheme="minorHAnsi" w:cstheme="minorHAnsi"/>
          <w:b/>
          <w:i/>
          <w:sz w:val="22"/>
          <w:szCs w:val="22"/>
        </w:rPr>
        <w:t>Silné stránky studijního programu:</w:t>
      </w:r>
    </w:p>
    <w:p w14:paraId="5B50751D" w14:textId="5A503575"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vysoká </w:t>
      </w:r>
      <w:r w:rsidR="00535AEB" w:rsidRPr="005F121A">
        <w:rPr>
          <w:rFonts w:asciiTheme="minorHAnsi" w:hAnsiTheme="minorHAnsi" w:cstheme="minorHAnsi"/>
          <w:sz w:val="22"/>
          <w:szCs w:val="22"/>
        </w:rPr>
        <w:t xml:space="preserve">praktická, ale i </w:t>
      </w:r>
      <w:r w:rsidRPr="005F121A">
        <w:rPr>
          <w:rFonts w:asciiTheme="minorHAnsi" w:hAnsiTheme="minorHAnsi" w:cstheme="minorHAnsi"/>
          <w:sz w:val="22"/>
          <w:szCs w:val="22"/>
        </w:rPr>
        <w:t>vědecká připravenost akademických pracovníků podílejících se na výuce předmětů studijního programu,</w:t>
      </w:r>
    </w:p>
    <w:p w14:paraId="38A9C775" w14:textId="1F5597FF"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aktuální spolupráce akademických pracovníků a zapojování studentů do řešení vědecko-výzkumních projektů v oblasti průmyslového inženýrství s orientací na využívání tradičních </w:t>
      </w:r>
      <w:r w:rsidR="00535AEB" w:rsidRPr="005F121A">
        <w:rPr>
          <w:rFonts w:asciiTheme="minorHAnsi" w:hAnsiTheme="minorHAnsi" w:cstheme="minorHAnsi"/>
          <w:sz w:val="22"/>
          <w:szCs w:val="22"/>
        </w:rPr>
        <w:t xml:space="preserve">a zvláště moderních </w:t>
      </w:r>
      <w:r w:rsidRPr="005F121A">
        <w:rPr>
          <w:rFonts w:asciiTheme="minorHAnsi" w:hAnsiTheme="minorHAnsi" w:cstheme="minorHAnsi"/>
          <w:sz w:val="22"/>
          <w:szCs w:val="22"/>
        </w:rPr>
        <w:t>metod průmyslového inženýrství</w:t>
      </w:r>
      <w:r w:rsidR="00535AEB" w:rsidRPr="005F121A">
        <w:rPr>
          <w:rFonts w:asciiTheme="minorHAnsi" w:hAnsiTheme="minorHAnsi" w:cstheme="minorHAnsi"/>
          <w:sz w:val="22"/>
          <w:szCs w:val="22"/>
        </w:rPr>
        <w:t xml:space="preserve"> (empirických, ergonomie ad.)</w:t>
      </w:r>
      <w:r w:rsidRPr="005F121A">
        <w:rPr>
          <w:rFonts w:asciiTheme="minorHAnsi" w:hAnsiTheme="minorHAnsi" w:cstheme="minorHAnsi"/>
          <w:sz w:val="22"/>
          <w:szCs w:val="22"/>
        </w:rPr>
        <w:t>,</w:t>
      </w:r>
    </w:p>
    <w:p w14:paraId="645598E3" w14:textId="7C74AB35"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praktické znalosti akademiků z řešení projektů v průmyslových společnostech, které jsou garancí sdílení a předávání odborných znalostí studentům,</w:t>
      </w:r>
    </w:p>
    <w:p w14:paraId="22D91D6C" w14:textId="6F38B51A" w:rsidR="009C5871" w:rsidRPr="005F121A" w:rsidRDefault="009C5871"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vysoký podíl externistů začleněných do procesu výuky,</w:t>
      </w:r>
    </w:p>
    <w:p w14:paraId="42D71DF2" w14:textId="4704C8A9"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spolupráce s průmyslovými firmami a kontinuální aktualizace učebních osnov s ohledem na vývoj v oblasti průmyslového inženýrství i požadavky průmyslových firem </w:t>
      </w:r>
      <w:r w:rsidR="009C5871" w:rsidRPr="005F121A">
        <w:rPr>
          <w:rFonts w:asciiTheme="minorHAnsi" w:hAnsiTheme="minorHAnsi" w:cstheme="minorHAnsi"/>
          <w:sz w:val="22"/>
          <w:szCs w:val="22"/>
        </w:rPr>
        <w:t>na absolventa studijního oboru M</w:t>
      </w:r>
      <w:r w:rsidRPr="005F121A">
        <w:rPr>
          <w:rFonts w:asciiTheme="minorHAnsi" w:hAnsiTheme="minorHAnsi" w:cstheme="minorHAnsi"/>
          <w:sz w:val="22"/>
          <w:szCs w:val="22"/>
        </w:rPr>
        <w:t>SP - Průmyslové inženýrství,</w:t>
      </w:r>
    </w:p>
    <w:p w14:paraId="51A4B2D1" w14:textId="77777777"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četné kontakty s vědeckými pracoviští v ČR i ve světě, mající za cíl vzájemnou spolupráci v oblasti průmyslového inženýrství,</w:t>
      </w:r>
    </w:p>
    <w:p w14:paraId="366CD6F7" w14:textId="4CF7A684"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 xml:space="preserve">vysoká </w:t>
      </w:r>
      <w:r w:rsidR="009C5871" w:rsidRPr="005F121A">
        <w:rPr>
          <w:rFonts w:asciiTheme="minorHAnsi" w:hAnsiTheme="minorHAnsi" w:cstheme="minorHAnsi"/>
          <w:sz w:val="22"/>
          <w:szCs w:val="22"/>
        </w:rPr>
        <w:t xml:space="preserve">dlouhodobá </w:t>
      </w:r>
      <w:r w:rsidRPr="005F121A">
        <w:rPr>
          <w:rFonts w:asciiTheme="minorHAnsi" w:hAnsiTheme="minorHAnsi" w:cstheme="minorHAnsi"/>
          <w:sz w:val="22"/>
          <w:szCs w:val="22"/>
        </w:rPr>
        <w:t>poptávka průmyslových firem po ab</w:t>
      </w:r>
      <w:r w:rsidR="009C5871" w:rsidRPr="005F121A">
        <w:rPr>
          <w:rFonts w:asciiTheme="minorHAnsi" w:hAnsiTheme="minorHAnsi" w:cstheme="minorHAnsi"/>
          <w:sz w:val="22"/>
          <w:szCs w:val="22"/>
        </w:rPr>
        <w:t>solventech studijního programu M</w:t>
      </w:r>
      <w:r w:rsidRPr="005F121A">
        <w:rPr>
          <w:rFonts w:asciiTheme="minorHAnsi" w:hAnsiTheme="minorHAnsi" w:cstheme="minorHAnsi"/>
          <w:sz w:val="22"/>
          <w:szCs w:val="22"/>
        </w:rPr>
        <w:t>SP - Průmyslové inženýrství zejména na pozice vedoucích</w:t>
      </w:r>
      <w:r w:rsidR="009C5871" w:rsidRPr="005F121A">
        <w:rPr>
          <w:rFonts w:asciiTheme="minorHAnsi" w:hAnsiTheme="minorHAnsi" w:cstheme="minorHAnsi"/>
          <w:sz w:val="22"/>
          <w:szCs w:val="22"/>
        </w:rPr>
        <w:t xml:space="preserve"> výrobních pracovníků</w:t>
      </w:r>
      <w:r w:rsidRPr="005F121A">
        <w:rPr>
          <w:rFonts w:asciiTheme="minorHAnsi" w:hAnsiTheme="minorHAnsi" w:cstheme="minorHAnsi"/>
          <w:sz w:val="22"/>
          <w:szCs w:val="22"/>
        </w:rPr>
        <w:t>, procesního managera ve výrobě, tímlídra, vedoucího odborných útvarů logistiky, kvality, údržby,</w:t>
      </w:r>
    </w:p>
    <w:p w14:paraId="087F8FCF" w14:textId="33F3A57C" w:rsidR="003F48CA" w:rsidRPr="005F121A" w:rsidRDefault="003F48CA" w:rsidP="005961AC">
      <w:pPr>
        <w:pStyle w:val="Odstavecseseznamem"/>
        <w:numPr>
          <w:ilvl w:val="0"/>
          <w:numId w:val="37"/>
        </w:numPr>
        <w:spacing w:after="120"/>
        <w:ind w:left="714" w:hanging="357"/>
        <w:jc w:val="both"/>
        <w:rPr>
          <w:rFonts w:asciiTheme="minorHAnsi" w:hAnsiTheme="minorHAnsi" w:cstheme="minorHAnsi"/>
          <w:sz w:val="22"/>
          <w:szCs w:val="22"/>
        </w:rPr>
      </w:pPr>
      <w:r w:rsidRPr="005F121A">
        <w:rPr>
          <w:rFonts w:asciiTheme="minorHAnsi" w:hAnsiTheme="minorHAnsi" w:cstheme="minorHAnsi"/>
          <w:sz w:val="22"/>
          <w:szCs w:val="22"/>
        </w:rPr>
        <w:t>prokazatelná vysoká uplatnitelnost absolventů studijního programu</w:t>
      </w:r>
      <w:r w:rsidR="009C5871" w:rsidRPr="005F121A">
        <w:rPr>
          <w:rFonts w:asciiTheme="minorHAnsi" w:hAnsiTheme="minorHAnsi" w:cstheme="minorHAnsi"/>
          <w:sz w:val="22"/>
          <w:szCs w:val="22"/>
        </w:rPr>
        <w:t xml:space="preserve"> v rámci rozličných odvětví průmyslu</w:t>
      </w:r>
    </w:p>
    <w:p w14:paraId="252045D0" w14:textId="0D8D51B4" w:rsidR="00535AEB" w:rsidRPr="005F121A" w:rsidRDefault="00535AEB" w:rsidP="005961AC">
      <w:pPr>
        <w:pStyle w:val="Odstavecseseznamem"/>
        <w:numPr>
          <w:ilvl w:val="0"/>
          <w:numId w:val="37"/>
        </w:numPr>
        <w:spacing w:after="120"/>
        <w:ind w:left="714" w:hanging="357"/>
        <w:jc w:val="both"/>
        <w:rPr>
          <w:rFonts w:asciiTheme="minorHAnsi" w:hAnsiTheme="minorHAnsi" w:cstheme="minorHAnsi"/>
          <w:sz w:val="22"/>
          <w:szCs w:val="22"/>
        </w:rPr>
      </w:pPr>
      <w:r w:rsidRPr="005F121A">
        <w:rPr>
          <w:rFonts w:asciiTheme="minorHAnsi" w:hAnsiTheme="minorHAnsi" w:cstheme="minorHAnsi"/>
          <w:sz w:val="22"/>
          <w:szCs w:val="22"/>
        </w:rPr>
        <w:t>program navazuje na bakalářský studijní program Průmyslové inženýrství a vybraní absolventi mohou pokračovat na naše pracovišti v doktorském studijním progrmu.</w:t>
      </w:r>
    </w:p>
    <w:p w14:paraId="20BCB604" w14:textId="77777777" w:rsidR="003F48CA" w:rsidRPr="005F121A" w:rsidRDefault="003F48CA" w:rsidP="008B7889">
      <w:pPr>
        <w:jc w:val="both"/>
        <w:rPr>
          <w:rFonts w:asciiTheme="minorHAnsi" w:hAnsiTheme="minorHAnsi" w:cstheme="minorHAnsi"/>
          <w:b/>
          <w:i/>
          <w:sz w:val="22"/>
          <w:szCs w:val="22"/>
        </w:rPr>
      </w:pPr>
      <w:r w:rsidRPr="005F121A">
        <w:rPr>
          <w:rFonts w:asciiTheme="minorHAnsi" w:hAnsiTheme="minorHAnsi" w:cstheme="minorHAnsi"/>
          <w:b/>
          <w:i/>
          <w:sz w:val="22"/>
          <w:szCs w:val="22"/>
        </w:rPr>
        <w:t>Slabé stránky studijního programu:</w:t>
      </w:r>
    </w:p>
    <w:p w14:paraId="029F8BAD" w14:textId="6ACD589D"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zajišťování technologické podpory studijního programu ve vlastních prostorách Ústavu průmyslového inženýrství a informačních systémů (dostupnost aktuálně používaných software, technických zařízení, informačních technologií, digitální podpory výrobních procesů a průmyslového inženýrství) - uvedenou slabou stránku předpokládá garant studijního programu eliminovat využíváním aktivní spolupráce s průmyslovými firmami, vlastnícími špičkové technologie z oblasti průmyslového inženýrství formou vzájemné spolupráce na praktických studentských projektech</w:t>
      </w:r>
      <w:r w:rsidR="00147012" w:rsidRPr="005F121A">
        <w:rPr>
          <w:rFonts w:asciiTheme="minorHAnsi" w:hAnsiTheme="minorHAnsi" w:cstheme="minorHAnsi"/>
          <w:sz w:val="22"/>
          <w:szCs w:val="22"/>
        </w:rPr>
        <w:t xml:space="preserve"> a odborných praxích</w:t>
      </w:r>
      <w:r w:rsidR="00535AEB" w:rsidRPr="005F121A">
        <w:rPr>
          <w:rFonts w:asciiTheme="minorHAnsi" w:hAnsiTheme="minorHAnsi" w:cstheme="minorHAnsi"/>
          <w:sz w:val="22"/>
          <w:szCs w:val="22"/>
        </w:rPr>
        <w:t>, řešením diplomových</w:t>
      </w:r>
      <w:r w:rsidRPr="005F121A">
        <w:rPr>
          <w:rFonts w:asciiTheme="minorHAnsi" w:hAnsiTheme="minorHAnsi" w:cstheme="minorHAnsi"/>
          <w:sz w:val="22"/>
          <w:szCs w:val="22"/>
        </w:rPr>
        <w:t xml:space="preserve"> prací, praktickými workshopy a sdílením znalostí o vybraných technologiích,</w:t>
      </w:r>
    </w:p>
    <w:p w14:paraId="3DBE259E" w14:textId="77777777" w:rsidR="003F48CA" w:rsidRPr="005F121A" w:rsidRDefault="003F48CA" w:rsidP="005961AC">
      <w:pPr>
        <w:pStyle w:val="Odstavecseseznamem"/>
        <w:numPr>
          <w:ilvl w:val="0"/>
          <w:numId w:val="37"/>
        </w:numPr>
        <w:jc w:val="both"/>
        <w:rPr>
          <w:rFonts w:asciiTheme="minorHAnsi" w:hAnsiTheme="minorHAnsi" w:cstheme="minorHAnsi"/>
          <w:sz w:val="22"/>
          <w:szCs w:val="22"/>
        </w:rPr>
      </w:pPr>
      <w:r w:rsidRPr="005F121A">
        <w:rPr>
          <w:rFonts w:asciiTheme="minorHAnsi" w:hAnsiTheme="minorHAnsi" w:cstheme="minorHAnsi"/>
          <w:sz w:val="22"/>
          <w:szCs w:val="22"/>
        </w:rPr>
        <w:t>jazyková připravenost studentů pro studium zejména v angličtině a němčině - uvedenou slabou stránku předpokládáme eliminovat dostupností studentských praxí v zahraničních společnostech, komunikací s lektory vyučujícími uvedené jazyky a cílenou navigací na výuku odborných textů z oblasti průmyslového inženýrství, nastavením části studia formou ERASMUS programu pro studenty</w:t>
      </w:r>
    </w:p>
    <w:p w14:paraId="42B5F9F7" w14:textId="77777777" w:rsidR="00E14C88" w:rsidRPr="005F121A" w:rsidRDefault="00E14C88" w:rsidP="00E14C88">
      <w:pPr>
        <w:rPr>
          <w:rFonts w:ascii="Calibri" w:hAnsi="Calibri" w:cs="Calibri"/>
        </w:rPr>
      </w:pPr>
    </w:p>
    <w:p w14:paraId="5A4341DC"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Spolupráce s praxí</w:t>
      </w:r>
    </w:p>
    <w:p w14:paraId="6142798D"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2.2</w:t>
      </w:r>
    </w:p>
    <w:p w14:paraId="4E3DEDE3" w14:textId="77777777" w:rsidR="00E14C88" w:rsidRDefault="00E14C88" w:rsidP="00E14C88">
      <w:pPr>
        <w:jc w:val="both"/>
        <w:rPr>
          <w:rFonts w:ascii="Calibri" w:hAnsi="Calibri" w:cs="Calibri"/>
          <w:sz w:val="22"/>
          <w:szCs w:val="22"/>
        </w:rPr>
      </w:pPr>
      <w:r w:rsidRPr="00835AC1">
        <w:rPr>
          <w:rFonts w:ascii="Calibri" w:hAnsi="Calibri" w:cs="Calibri"/>
          <w:sz w:val="22"/>
          <w:szCs w:val="22"/>
        </w:rPr>
        <w:t>Spolupráce s praxí se v rámci studijního programu Průmyslové inženýrství může deklarovat následujícím přehledem řešených projektů, zakázkové činnosti a odborných aktivit:</w:t>
      </w:r>
    </w:p>
    <w:tbl>
      <w:tblPr>
        <w:tblpPr w:leftFromText="141" w:rightFromText="141" w:vertAnchor="text" w:horzAnchor="margin" w:tblpXSpec="center" w:tblpY="336"/>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6"/>
        <w:gridCol w:w="5524"/>
        <w:gridCol w:w="1207"/>
      </w:tblGrid>
      <w:tr w:rsidR="00535AEB" w:rsidRPr="00835AC1" w14:paraId="36435623" w14:textId="77777777" w:rsidTr="00EC1DA4">
        <w:tc>
          <w:tcPr>
            <w:tcW w:w="1916" w:type="dxa"/>
          </w:tcPr>
          <w:p w14:paraId="38DC0B3C" w14:textId="4840F775" w:rsidR="00535AEB" w:rsidRPr="00835AC1" w:rsidRDefault="00535AEB" w:rsidP="00535AEB">
            <w:pPr>
              <w:jc w:val="both"/>
              <w:rPr>
                <w:rFonts w:ascii="Calibri" w:hAnsi="Calibri" w:cs="Calibri"/>
                <w:sz w:val="22"/>
                <w:szCs w:val="22"/>
              </w:rPr>
            </w:pPr>
            <w:r>
              <w:rPr>
                <w:rFonts w:ascii="Calibri" w:hAnsi="Calibri" w:cs="Calibri"/>
                <w:sz w:val="22"/>
                <w:szCs w:val="22"/>
              </w:rPr>
              <w:t>ITT Holding</w:t>
            </w:r>
          </w:p>
        </w:tc>
        <w:tc>
          <w:tcPr>
            <w:tcW w:w="5524" w:type="dxa"/>
          </w:tcPr>
          <w:p w14:paraId="6CA7DA9B" w14:textId="2571844B" w:rsidR="00535AEB" w:rsidRPr="00835AC1" w:rsidRDefault="00535AEB" w:rsidP="00535AEB">
            <w:pPr>
              <w:rPr>
                <w:rFonts w:ascii="Calibri" w:hAnsi="Calibri" w:cs="Calibri"/>
                <w:sz w:val="22"/>
                <w:szCs w:val="22"/>
              </w:rPr>
            </w:pPr>
            <w:r>
              <w:rPr>
                <w:rFonts w:ascii="Calibri" w:hAnsi="Calibri" w:cs="Calibri"/>
                <w:sz w:val="22"/>
                <w:szCs w:val="22"/>
              </w:rPr>
              <w:t>Měření lokální svalové zátěže na</w:t>
            </w:r>
            <w:r w:rsidRPr="00835AC1">
              <w:rPr>
                <w:rFonts w:ascii="Calibri" w:hAnsi="Calibri" w:cs="Calibri"/>
                <w:sz w:val="22"/>
                <w:szCs w:val="22"/>
              </w:rPr>
              <w:t xml:space="preserve"> vybraných pracovištích</w:t>
            </w:r>
          </w:p>
        </w:tc>
        <w:tc>
          <w:tcPr>
            <w:tcW w:w="1207" w:type="dxa"/>
          </w:tcPr>
          <w:p w14:paraId="7E7A5607" w14:textId="72AC6996" w:rsidR="00535AEB" w:rsidRPr="00835AC1" w:rsidRDefault="00535AEB" w:rsidP="00535AEB">
            <w:pPr>
              <w:jc w:val="center"/>
              <w:rPr>
                <w:rFonts w:ascii="Calibri" w:hAnsi="Calibri" w:cs="Calibri"/>
                <w:sz w:val="22"/>
                <w:szCs w:val="22"/>
              </w:rPr>
            </w:pPr>
            <w:r>
              <w:rPr>
                <w:rFonts w:ascii="Calibri" w:hAnsi="Calibri" w:cs="Calibri"/>
                <w:sz w:val="22"/>
                <w:szCs w:val="22"/>
              </w:rPr>
              <w:t>2015</w:t>
            </w:r>
          </w:p>
        </w:tc>
      </w:tr>
      <w:tr w:rsidR="00535AEB" w:rsidRPr="00835AC1" w14:paraId="12835DED" w14:textId="77777777" w:rsidTr="00EC1DA4">
        <w:tc>
          <w:tcPr>
            <w:tcW w:w="1916" w:type="dxa"/>
          </w:tcPr>
          <w:p w14:paraId="504C3F7A" w14:textId="6ED8A29A" w:rsidR="00535AEB" w:rsidRPr="00835AC1" w:rsidRDefault="00535AEB" w:rsidP="00535AEB">
            <w:pPr>
              <w:jc w:val="both"/>
              <w:rPr>
                <w:rFonts w:ascii="Calibri" w:hAnsi="Calibri" w:cs="Calibri"/>
                <w:sz w:val="22"/>
                <w:szCs w:val="22"/>
              </w:rPr>
            </w:pPr>
            <w:r w:rsidRPr="00835AC1">
              <w:rPr>
                <w:rFonts w:ascii="Calibri" w:hAnsi="Calibri" w:cs="Calibri"/>
                <w:sz w:val="22"/>
                <w:szCs w:val="22"/>
              </w:rPr>
              <w:t>MEOPTA Přerov</w:t>
            </w:r>
          </w:p>
        </w:tc>
        <w:tc>
          <w:tcPr>
            <w:tcW w:w="5524" w:type="dxa"/>
          </w:tcPr>
          <w:p w14:paraId="182BFF18" w14:textId="07E2D14E" w:rsidR="00535AEB" w:rsidRPr="00835AC1" w:rsidRDefault="00535AEB" w:rsidP="00535AEB">
            <w:pPr>
              <w:rPr>
                <w:rFonts w:ascii="Calibri" w:hAnsi="Calibri" w:cs="Calibri"/>
                <w:sz w:val="22"/>
                <w:szCs w:val="22"/>
              </w:rPr>
            </w:pPr>
            <w:r w:rsidRPr="00835AC1">
              <w:rPr>
                <w:rFonts w:ascii="Calibri" w:hAnsi="Calibri" w:cs="Calibri"/>
                <w:sz w:val="22"/>
                <w:szCs w:val="22"/>
              </w:rPr>
              <w:t>Optimalizace cyklových časů na vybraných pracovištích</w:t>
            </w:r>
          </w:p>
        </w:tc>
        <w:tc>
          <w:tcPr>
            <w:tcW w:w="1207" w:type="dxa"/>
          </w:tcPr>
          <w:p w14:paraId="6AE5F20A" w14:textId="23844B6B" w:rsidR="00535AEB" w:rsidRPr="00835AC1" w:rsidRDefault="00535AEB" w:rsidP="00535AEB">
            <w:pPr>
              <w:jc w:val="center"/>
              <w:rPr>
                <w:rFonts w:ascii="Calibri" w:hAnsi="Calibri" w:cs="Calibri"/>
                <w:sz w:val="22"/>
                <w:szCs w:val="22"/>
              </w:rPr>
            </w:pPr>
            <w:r w:rsidRPr="00835AC1">
              <w:rPr>
                <w:rFonts w:ascii="Calibri" w:hAnsi="Calibri" w:cs="Calibri"/>
                <w:sz w:val="22"/>
                <w:szCs w:val="22"/>
              </w:rPr>
              <w:t>2015</w:t>
            </w:r>
          </w:p>
        </w:tc>
      </w:tr>
      <w:tr w:rsidR="00535AEB" w:rsidRPr="00835AC1" w14:paraId="35F637E9" w14:textId="77777777" w:rsidTr="00EC1DA4">
        <w:tc>
          <w:tcPr>
            <w:tcW w:w="1916" w:type="dxa"/>
          </w:tcPr>
          <w:p w14:paraId="69255905" w14:textId="254E168C" w:rsidR="00535AEB" w:rsidRPr="00835AC1" w:rsidRDefault="00535AEB" w:rsidP="00535AEB">
            <w:pPr>
              <w:jc w:val="both"/>
              <w:rPr>
                <w:rFonts w:ascii="Calibri" w:hAnsi="Calibri" w:cs="Calibri"/>
                <w:sz w:val="22"/>
                <w:szCs w:val="22"/>
              </w:rPr>
            </w:pPr>
            <w:r w:rsidRPr="00835AC1">
              <w:rPr>
                <w:rFonts w:ascii="Calibri" w:hAnsi="Calibri" w:cs="Calibri"/>
                <w:sz w:val="22"/>
                <w:szCs w:val="22"/>
              </w:rPr>
              <w:t>ON Semiconductor</w:t>
            </w:r>
          </w:p>
        </w:tc>
        <w:tc>
          <w:tcPr>
            <w:tcW w:w="5524" w:type="dxa"/>
          </w:tcPr>
          <w:p w14:paraId="58D4F8D8" w14:textId="3FC3C80F" w:rsidR="00535AEB" w:rsidRPr="00835AC1" w:rsidRDefault="00535AEB" w:rsidP="00535AEB">
            <w:pPr>
              <w:rPr>
                <w:rFonts w:ascii="Calibri" w:hAnsi="Calibri" w:cs="Calibri"/>
                <w:sz w:val="22"/>
                <w:szCs w:val="22"/>
              </w:rPr>
            </w:pPr>
            <w:r w:rsidRPr="00835AC1">
              <w:rPr>
                <w:rFonts w:ascii="Calibri" w:hAnsi="Calibri" w:cs="Calibri"/>
                <w:sz w:val="22"/>
                <w:szCs w:val="22"/>
              </w:rPr>
              <w:t>Koučink mistrů výrobních provozů</w:t>
            </w:r>
          </w:p>
        </w:tc>
        <w:tc>
          <w:tcPr>
            <w:tcW w:w="1207" w:type="dxa"/>
          </w:tcPr>
          <w:p w14:paraId="7D5B631D" w14:textId="54DEC110" w:rsidR="00535AEB" w:rsidRPr="00835AC1" w:rsidRDefault="00535AEB" w:rsidP="00535AEB">
            <w:pPr>
              <w:jc w:val="center"/>
              <w:rPr>
                <w:rFonts w:ascii="Calibri" w:hAnsi="Calibri" w:cs="Calibri"/>
                <w:sz w:val="22"/>
                <w:szCs w:val="22"/>
              </w:rPr>
            </w:pPr>
            <w:r w:rsidRPr="00835AC1">
              <w:rPr>
                <w:rFonts w:ascii="Calibri" w:hAnsi="Calibri" w:cs="Calibri"/>
                <w:sz w:val="22"/>
                <w:szCs w:val="22"/>
              </w:rPr>
              <w:t>2016</w:t>
            </w:r>
          </w:p>
        </w:tc>
      </w:tr>
      <w:tr w:rsidR="00535AEB" w:rsidRPr="00835AC1" w14:paraId="23464658" w14:textId="77777777" w:rsidTr="00EC1DA4">
        <w:tc>
          <w:tcPr>
            <w:tcW w:w="1916" w:type="dxa"/>
          </w:tcPr>
          <w:p w14:paraId="567E51D2" w14:textId="00A165F2" w:rsidR="00535AEB" w:rsidRPr="00835AC1" w:rsidRDefault="00535AEB" w:rsidP="00535AEB">
            <w:pPr>
              <w:jc w:val="both"/>
              <w:rPr>
                <w:rFonts w:ascii="Calibri" w:hAnsi="Calibri" w:cs="Calibri"/>
                <w:sz w:val="22"/>
                <w:szCs w:val="22"/>
              </w:rPr>
            </w:pPr>
            <w:r w:rsidRPr="00835AC1">
              <w:rPr>
                <w:rFonts w:ascii="Calibri" w:hAnsi="Calibri" w:cs="Calibri"/>
                <w:sz w:val="22"/>
                <w:szCs w:val="22"/>
              </w:rPr>
              <w:t>MEOPTA Přerov</w:t>
            </w:r>
          </w:p>
        </w:tc>
        <w:tc>
          <w:tcPr>
            <w:tcW w:w="5524" w:type="dxa"/>
          </w:tcPr>
          <w:p w14:paraId="4715D6BB" w14:textId="4AD0B44E" w:rsidR="00535AEB" w:rsidRDefault="00535AEB" w:rsidP="00535AEB">
            <w:pPr>
              <w:rPr>
                <w:rFonts w:ascii="Calibri" w:hAnsi="Calibri" w:cs="Calibri"/>
                <w:sz w:val="22"/>
                <w:szCs w:val="22"/>
              </w:rPr>
            </w:pPr>
            <w:r>
              <w:rPr>
                <w:rFonts w:ascii="Calibri" w:hAnsi="Calibri" w:cs="Calibri"/>
                <w:sz w:val="22"/>
                <w:szCs w:val="22"/>
              </w:rPr>
              <w:t>Optimalizace procesního modelu organizace</w:t>
            </w:r>
          </w:p>
        </w:tc>
        <w:tc>
          <w:tcPr>
            <w:tcW w:w="1207" w:type="dxa"/>
          </w:tcPr>
          <w:p w14:paraId="2BDB9DED" w14:textId="43A1E170" w:rsidR="00535AEB" w:rsidRDefault="00535AEB" w:rsidP="00535AEB">
            <w:pPr>
              <w:jc w:val="center"/>
              <w:rPr>
                <w:rFonts w:ascii="Calibri" w:hAnsi="Calibri" w:cs="Calibri"/>
                <w:sz w:val="22"/>
                <w:szCs w:val="22"/>
              </w:rPr>
            </w:pPr>
            <w:r>
              <w:rPr>
                <w:rFonts w:ascii="Calibri" w:hAnsi="Calibri" w:cs="Calibri"/>
                <w:sz w:val="22"/>
                <w:szCs w:val="22"/>
              </w:rPr>
              <w:t>2016</w:t>
            </w:r>
          </w:p>
        </w:tc>
      </w:tr>
      <w:tr w:rsidR="00535AEB" w:rsidRPr="00835AC1" w14:paraId="350D0CBD" w14:textId="77777777" w:rsidTr="00EC1DA4">
        <w:tc>
          <w:tcPr>
            <w:tcW w:w="1916" w:type="dxa"/>
          </w:tcPr>
          <w:p w14:paraId="54B6FCFA" w14:textId="34526778" w:rsidR="00535AEB" w:rsidRPr="00835AC1" w:rsidRDefault="00535AEB" w:rsidP="00535AEB">
            <w:pPr>
              <w:jc w:val="both"/>
              <w:rPr>
                <w:rFonts w:ascii="Calibri" w:hAnsi="Calibri" w:cs="Calibri"/>
                <w:sz w:val="22"/>
                <w:szCs w:val="22"/>
              </w:rPr>
            </w:pPr>
            <w:r>
              <w:rPr>
                <w:rFonts w:ascii="Calibri" w:hAnsi="Calibri" w:cs="Calibri"/>
                <w:sz w:val="22"/>
                <w:szCs w:val="22"/>
              </w:rPr>
              <w:t>Continetal Trutnov</w:t>
            </w:r>
          </w:p>
        </w:tc>
        <w:tc>
          <w:tcPr>
            <w:tcW w:w="5524" w:type="dxa"/>
          </w:tcPr>
          <w:p w14:paraId="0B13DF49" w14:textId="58584201" w:rsidR="00535AEB" w:rsidRPr="00835AC1" w:rsidRDefault="00535AEB" w:rsidP="00535AEB">
            <w:pPr>
              <w:rPr>
                <w:rFonts w:ascii="Calibri" w:hAnsi="Calibri" w:cs="Calibri"/>
                <w:sz w:val="22"/>
                <w:szCs w:val="22"/>
              </w:rPr>
            </w:pPr>
            <w:r>
              <w:rPr>
                <w:rFonts w:ascii="Calibri" w:hAnsi="Calibri" w:cs="Calibri"/>
                <w:sz w:val="22"/>
                <w:szCs w:val="22"/>
              </w:rPr>
              <w:t>Měření lokální svalové zátěže na</w:t>
            </w:r>
            <w:r w:rsidRPr="00835AC1">
              <w:rPr>
                <w:rFonts w:ascii="Calibri" w:hAnsi="Calibri" w:cs="Calibri"/>
                <w:sz w:val="22"/>
                <w:szCs w:val="22"/>
              </w:rPr>
              <w:t xml:space="preserve"> vybraných pracovištích</w:t>
            </w:r>
          </w:p>
        </w:tc>
        <w:tc>
          <w:tcPr>
            <w:tcW w:w="1207" w:type="dxa"/>
          </w:tcPr>
          <w:p w14:paraId="1469AC8B" w14:textId="4CE91148" w:rsidR="00535AEB" w:rsidRPr="00835AC1" w:rsidRDefault="00535AEB" w:rsidP="00535AEB">
            <w:pPr>
              <w:jc w:val="center"/>
              <w:rPr>
                <w:rFonts w:ascii="Calibri" w:hAnsi="Calibri" w:cs="Calibri"/>
                <w:sz w:val="22"/>
                <w:szCs w:val="22"/>
              </w:rPr>
            </w:pPr>
            <w:r>
              <w:rPr>
                <w:rFonts w:ascii="Calibri" w:hAnsi="Calibri" w:cs="Calibri"/>
                <w:sz w:val="22"/>
                <w:szCs w:val="22"/>
              </w:rPr>
              <w:t>2016</w:t>
            </w:r>
          </w:p>
        </w:tc>
      </w:tr>
      <w:tr w:rsidR="00535AEB" w:rsidRPr="00835AC1" w14:paraId="5474C0FA" w14:textId="77777777" w:rsidTr="00EC1DA4">
        <w:tc>
          <w:tcPr>
            <w:tcW w:w="1916" w:type="dxa"/>
          </w:tcPr>
          <w:p w14:paraId="5BA1FF2F" w14:textId="2448C6BB" w:rsidR="00535AEB" w:rsidRPr="00835AC1" w:rsidRDefault="00535AEB" w:rsidP="00535AEB">
            <w:pPr>
              <w:jc w:val="both"/>
              <w:rPr>
                <w:rFonts w:ascii="Calibri" w:hAnsi="Calibri" w:cs="Calibri"/>
                <w:sz w:val="22"/>
                <w:szCs w:val="22"/>
              </w:rPr>
            </w:pPr>
            <w:r w:rsidRPr="00835AC1">
              <w:rPr>
                <w:rFonts w:ascii="Calibri" w:hAnsi="Calibri" w:cs="Calibri"/>
                <w:sz w:val="22"/>
                <w:szCs w:val="22"/>
              </w:rPr>
              <w:t>ALPS Sebranice</w:t>
            </w:r>
          </w:p>
        </w:tc>
        <w:tc>
          <w:tcPr>
            <w:tcW w:w="5524" w:type="dxa"/>
          </w:tcPr>
          <w:p w14:paraId="70C794B9" w14:textId="16FCCA07" w:rsidR="00535AEB" w:rsidRPr="00835AC1" w:rsidRDefault="00535AEB" w:rsidP="00535AEB">
            <w:pPr>
              <w:rPr>
                <w:rFonts w:ascii="Calibri" w:hAnsi="Calibri" w:cs="Calibri"/>
                <w:sz w:val="22"/>
                <w:szCs w:val="22"/>
              </w:rPr>
            </w:pPr>
            <w:r w:rsidRPr="00835AC1">
              <w:rPr>
                <w:rFonts w:ascii="Calibri" w:hAnsi="Calibri" w:cs="Calibri"/>
                <w:sz w:val="22"/>
                <w:szCs w:val="22"/>
              </w:rPr>
              <w:t>Digitalizace procesů preventivní údržby u vybraných pracovišť</w:t>
            </w:r>
          </w:p>
        </w:tc>
        <w:tc>
          <w:tcPr>
            <w:tcW w:w="1207" w:type="dxa"/>
          </w:tcPr>
          <w:p w14:paraId="33A17791" w14:textId="7ADF3D11" w:rsidR="00535AEB" w:rsidRPr="00835AC1" w:rsidRDefault="00535AEB" w:rsidP="00535AEB">
            <w:pPr>
              <w:jc w:val="center"/>
              <w:rPr>
                <w:rFonts w:ascii="Calibri" w:hAnsi="Calibri" w:cs="Calibri"/>
                <w:sz w:val="22"/>
                <w:szCs w:val="22"/>
              </w:rPr>
            </w:pPr>
            <w:r w:rsidRPr="00835AC1">
              <w:rPr>
                <w:rFonts w:ascii="Calibri" w:hAnsi="Calibri" w:cs="Calibri"/>
                <w:sz w:val="22"/>
                <w:szCs w:val="22"/>
              </w:rPr>
              <w:t>2018</w:t>
            </w:r>
          </w:p>
        </w:tc>
      </w:tr>
    </w:tbl>
    <w:p w14:paraId="50AE89FF" w14:textId="2598BFAF" w:rsidR="009B69C2" w:rsidRDefault="009B69C2" w:rsidP="00E14C88">
      <w:pPr>
        <w:jc w:val="both"/>
        <w:rPr>
          <w:rFonts w:ascii="Calibri" w:hAnsi="Calibri" w:cs="Calibri"/>
          <w:sz w:val="22"/>
          <w:szCs w:val="22"/>
        </w:rPr>
      </w:pPr>
    </w:p>
    <w:p w14:paraId="6FFE742A" w14:textId="77777777" w:rsidR="00535AEB" w:rsidRDefault="00535AEB" w:rsidP="00E14C88">
      <w:pPr>
        <w:jc w:val="both"/>
        <w:rPr>
          <w:rFonts w:ascii="Calibri" w:hAnsi="Calibri" w:cs="Calibri"/>
          <w:sz w:val="22"/>
          <w:szCs w:val="22"/>
        </w:rPr>
      </w:pPr>
    </w:p>
    <w:p w14:paraId="52F0E596" w14:textId="77777777" w:rsidR="009B69C2" w:rsidRDefault="009B69C2" w:rsidP="00E14C88">
      <w:pPr>
        <w:jc w:val="both"/>
        <w:rPr>
          <w:rFonts w:ascii="Calibri" w:hAnsi="Calibri" w:cs="Calibri"/>
          <w:sz w:val="22"/>
          <w:szCs w:val="22"/>
        </w:rPr>
      </w:pPr>
    </w:p>
    <w:p w14:paraId="7EA47F2F" w14:textId="77777777" w:rsidR="009B69C2" w:rsidRDefault="009B69C2" w:rsidP="00E14C88">
      <w:pPr>
        <w:jc w:val="both"/>
        <w:rPr>
          <w:rFonts w:ascii="Calibri" w:hAnsi="Calibri" w:cs="Calibri"/>
          <w:sz w:val="22"/>
          <w:szCs w:val="22"/>
        </w:rPr>
      </w:pPr>
    </w:p>
    <w:p w14:paraId="07B02A29" w14:textId="77777777" w:rsidR="00E14C88" w:rsidRPr="00835AC1" w:rsidRDefault="00E14C88" w:rsidP="00E14C88">
      <w:pPr>
        <w:pStyle w:val="Nadpis3"/>
        <w:spacing w:before="0"/>
        <w:jc w:val="both"/>
        <w:rPr>
          <w:rFonts w:ascii="Calibri" w:hAnsi="Calibri" w:cs="Calibri"/>
          <w:color w:val="auto"/>
          <w:sz w:val="22"/>
          <w:szCs w:val="22"/>
        </w:rPr>
      </w:pPr>
      <w:r w:rsidRPr="00835AC1">
        <w:rPr>
          <w:rFonts w:ascii="Calibri" w:hAnsi="Calibri" w:cs="Calibri"/>
          <w:color w:val="auto"/>
          <w:sz w:val="22"/>
          <w:szCs w:val="22"/>
        </w:rPr>
        <w:t>Pořádání následujících odborných seminářů:</w:t>
      </w:r>
    </w:p>
    <w:p w14:paraId="0C4E1295" w14:textId="77777777" w:rsidR="00A4574D"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průmyslového inženýra</w:t>
      </w:r>
      <w:r w:rsidRPr="00835AC1">
        <w:rPr>
          <w:rFonts w:ascii="Calibri" w:hAnsi="Calibri" w:cs="Calibri"/>
          <w:color w:val="auto"/>
          <w:sz w:val="22"/>
          <w:szCs w:val="22"/>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14:paraId="2A2B8DA3" w14:textId="77777777" w:rsidR="00A4574D"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Akademie business manažera</w:t>
      </w:r>
      <w:r w:rsidRPr="00835AC1">
        <w:rPr>
          <w:rFonts w:ascii="Calibri" w:hAnsi="Calibri" w:cs="Calibri"/>
          <w:color w:val="auto"/>
          <w:sz w:val="22"/>
          <w:szCs w:val="22"/>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14:paraId="719A625D" w14:textId="77777777" w:rsidR="009B69C2" w:rsidRPr="009B69C2"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Trendy a inspire pro průmyslové inženýry</w:t>
      </w:r>
      <w:r w:rsidRPr="00835AC1">
        <w:rPr>
          <w:rFonts w:ascii="Calibri" w:hAnsi="Calibri" w:cs="Calibri"/>
          <w:color w:val="auto"/>
          <w:sz w:val="22"/>
          <w:szCs w:val="22"/>
        </w:rPr>
        <w:t xml:space="preserve">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14:paraId="4ABC90E1" w14:textId="77777777" w:rsidR="00A4574D" w:rsidRPr="00835AC1" w:rsidRDefault="00A4574D" w:rsidP="004C36BE">
      <w:pPr>
        <w:pStyle w:val="Nadpis3"/>
        <w:numPr>
          <w:ilvl w:val="0"/>
          <w:numId w:val="21"/>
        </w:numPr>
        <w:spacing w:before="0"/>
        <w:ind w:left="714" w:hanging="357"/>
        <w:jc w:val="both"/>
        <w:rPr>
          <w:rFonts w:ascii="Calibri" w:hAnsi="Calibri" w:cs="Calibri"/>
          <w:color w:val="auto"/>
          <w:sz w:val="22"/>
          <w:szCs w:val="22"/>
        </w:rPr>
      </w:pPr>
      <w:r w:rsidRPr="00835AC1">
        <w:rPr>
          <w:rFonts w:ascii="Calibri" w:hAnsi="Calibri" w:cs="Calibri"/>
          <w:b/>
          <w:color w:val="auto"/>
          <w:sz w:val="22"/>
          <w:szCs w:val="22"/>
        </w:rPr>
        <w:t>INDUSTRY 4.0 - digitalizace výrobních procesů</w:t>
      </w:r>
      <w:r w:rsidRPr="00835AC1">
        <w:rPr>
          <w:rFonts w:ascii="Calibri" w:hAnsi="Calibri" w:cs="Calibri"/>
          <w:color w:val="auto"/>
          <w:sz w:val="22"/>
          <w:szCs w:val="22"/>
        </w:rPr>
        <w:t xml:space="preserve">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14:paraId="3F0EF4C2" w14:textId="77777777" w:rsidR="00E14C88" w:rsidRPr="00835AC1" w:rsidRDefault="00E14C88" w:rsidP="00E14C88">
      <w:pPr>
        <w:jc w:val="both"/>
        <w:rPr>
          <w:rFonts w:ascii="Calibri" w:hAnsi="Calibri" w:cs="Calibri"/>
          <w:sz w:val="22"/>
          <w:szCs w:val="22"/>
        </w:rPr>
      </w:pPr>
    </w:p>
    <w:p w14:paraId="3BD09B55" w14:textId="0AD97331" w:rsidR="00E14C88" w:rsidRDefault="00E14C88" w:rsidP="00E14C88">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14:paraId="2106E1AE" w14:textId="77777777" w:rsidR="00D21D6C" w:rsidRDefault="002C0664" w:rsidP="00FA4A83">
      <w:pPr>
        <w:pStyle w:val="Odstavecseseznamem"/>
        <w:numPr>
          <w:ilvl w:val="0"/>
          <w:numId w:val="92"/>
        </w:numPr>
        <w:jc w:val="both"/>
        <w:rPr>
          <w:rFonts w:ascii="Calibri" w:hAnsi="Calibri" w:cs="Calibri"/>
          <w:sz w:val="22"/>
          <w:szCs w:val="22"/>
        </w:rPr>
      </w:pPr>
      <w:r w:rsidRPr="00D21D6C">
        <w:rPr>
          <w:rFonts w:ascii="Calibri" w:hAnsi="Calibri" w:cs="Calibri"/>
          <w:sz w:val="22"/>
          <w:szCs w:val="22"/>
        </w:rPr>
        <w:t>Automotive Lighting</w:t>
      </w:r>
      <w:r w:rsidR="00D21D6C" w:rsidRPr="00D21D6C">
        <w:rPr>
          <w:rFonts w:ascii="Calibri" w:hAnsi="Calibri" w:cs="Calibri"/>
          <w:sz w:val="22"/>
          <w:szCs w:val="22"/>
        </w:rPr>
        <w:t>,</w:t>
      </w:r>
      <w:r w:rsidRPr="00D21D6C">
        <w:rPr>
          <w:rFonts w:ascii="Calibri" w:hAnsi="Calibri" w:cs="Calibri"/>
          <w:sz w:val="22"/>
          <w:szCs w:val="22"/>
        </w:rPr>
        <w:t xml:space="preserve"> s.r.o.</w:t>
      </w:r>
    </w:p>
    <w:p w14:paraId="2B8BAC9E" w14:textId="17C2A37E" w:rsidR="002C0664" w:rsidRPr="00D21D6C" w:rsidRDefault="002C0664" w:rsidP="00FA4A83">
      <w:pPr>
        <w:pStyle w:val="Odstavecseseznamem"/>
        <w:numPr>
          <w:ilvl w:val="0"/>
          <w:numId w:val="92"/>
        </w:numPr>
        <w:jc w:val="both"/>
        <w:rPr>
          <w:rFonts w:ascii="Calibri" w:hAnsi="Calibri" w:cs="Calibri"/>
          <w:sz w:val="22"/>
          <w:szCs w:val="22"/>
        </w:rPr>
      </w:pPr>
      <w:r w:rsidRPr="00D21D6C">
        <w:rPr>
          <w:rFonts w:ascii="Calibri" w:hAnsi="Calibri" w:cs="Calibri"/>
          <w:sz w:val="22"/>
          <w:szCs w:val="22"/>
        </w:rPr>
        <w:t>Strojírny Olšovec s.r.o.</w:t>
      </w:r>
    </w:p>
    <w:p w14:paraId="0553151D" w14:textId="54B5D097"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IPA Slovakia</w:t>
      </w:r>
      <w:r w:rsidR="00D21D6C">
        <w:rPr>
          <w:rFonts w:ascii="Calibri" w:hAnsi="Calibri" w:cs="Calibri"/>
          <w:sz w:val="22"/>
          <w:szCs w:val="22"/>
        </w:rPr>
        <w:t>, s.r.o.</w:t>
      </w:r>
    </w:p>
    <w:p w14:paraId="5C18A6E2" w14:textId="3C2391A0"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KAIZEN Institute</w:t>
      </w:r>
      <w:r w:rsidR="00D21D6C">
        <w:rPr>
          <w:rFonts w:ascii="Calibri" w:hAnsi="Calibri" w:cs="Calibri"/>
          <w:sz w:val="22"/>
          <w:szCs w:val="22"/>
        </w:rPr>
        <w:t>, s.r.o.</w:t>
      </w:r>
      <w:r w:rsidRPr="002C0664">
        <w:rPr>
          <w:rFonts w:ascii="Calibri" w:hAnsi="Calibri" w:cs="Calibri"/>
          <w:sz w:val="22"/>
          <w:szCs w:val="22"/>
        </w:rPr>
        <w:t xml:space="preserve"> </w:t>
      </w:r>
    </w:p>
    <w:p w14:paraId="464FDF51" w14:textId="0BAE907F" w:rsidR="002C0664" w:rsidRPr="002C0664" w:rsidRDefault="00D21D6C"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MANN</w:t>
      </w:r>
      <w:r>
        <w:rPr>
          <w:rFonts w:ascii="Calibri" w:hAnsi="Calibri" w:cs="Calibri"/>
          <w:sz w:val="22"/>
          <w:szCs w:val="22"/>
        </w:rPr>
        <w:t xml:space="preserve"> </w:t>
      </w:r>
      <w:r w:rsidRPr="002C0664">
        <w:rPr>
          <w:rFonts w:ascii="Calibri" w:hAnsi="Calibri" w:cs="Calibri"/>
          <w:sz w:val="22"/>
          <w:szCs w:val="22"/>
        </w:rPr>
        <w:t>+</w:t>
      </w:r>
      <w:r>
        <w:rPr>
          <w:rFonts w:ascii="Calibri" w:hAnsi="Calibri" w:cs="Calibri"/>
          <w:sz w:val="22"/>
          <w:szCs w:val="22"/>
        </w:rPr>
        <w:t xml:space="preserve"> </w:t>
      </w:r>
      <w:r w:rsidRPr="002C0664">
        <w:rPr>
          <w:rFonts w:ascii="Calibri" w:hAnsi="Calibri" w:cs="Calibri"/>
          <w:sz w:val="22"/>
          <w:szCs w:val="22"/>
        </w:rPr>
        <w:t xml:space="preserve">HUMMEL </w:t>
      </w:r>
      <w:r w:rsidR="002C0664" w:rsidRPr="002C0664">
        <w:rPr>
          <w:rFonts w:ascii="Calibri" w:hAnsi="Calibri" w:cs="Calibri"/>
          <w:sz w:val="22"/>
          <w:szCs w:val="22"/>
        </w:rPr>
        <w:t xml:space="preserve">Innerraumfilter </w:t>
      </w:r>
      <w:r>
        <w:rPr>
          <w:rFonts w:ascii="Calibri" w:hAnsi="Calibri" w:cs="Calibri"/>
          <w:sz w:val="22"/>
          <w:szCs w:val="22"/>
        </w:rPr>
        <w:t>(CZ) s.r.o.</w:t>
      </w:r>
      <w:r w:rsidR="002C0664" w:rsidRPr="002C0664">
        <w:rPr>
          <w:rFonts w:ascii="Calibri" w:hAnsi="Calibri" w:cs="Calibri"/>
          <w:sz w:val="22"/>
          <w:szCs w:val="22"/>
        </w:rPr>
        <w:t xml:space="preserve"> </w:t>
      </w:r>
    </w:p>
    <w:p w14:paraId="01370956" w14:textId="4FAAC4A6"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Meopta</w:t>
      </w:r>
      <w:r w:rsidR="00D21D6C">
        <w:rPr>
          <w:rFonts w:ascii="Calibri" w:hAnsi="Calibri" w:cs="Calibri"/>
          <w:sz w:val="22"/>
          <w:szCs w:val="22"/>
        </w:rPr>
        <w:t xml:space="preserve"> –</w:t>
      </w:r>
      <w:r w:rsidRPr="002C0664">
        <w:rPr>
          <w:rFonts w:ascii="Calibri" w:hAnsi="Calibri" w:cs="Calibri"/>
          <w:sz w:val="22"/>
          <w:szCs w:val="22"/>
        </w:rPr>
        <w:t xml:space="preserve"> </w:t>
      </w:r>
      <w:r w:rsidR="00D21D6C">
        <w:rPr>
          <w:rFonts w:ascii="Calibri" w:hAnsi="Calibri" w:cs="Calibri"/>
          <w:sz w:val="22"/>
          <w:szCs w:val="22"/>
        </w:rPr>
        <w:t>optika, s.r.o.</w:t>
      </w:r>
    </w:p>
    <w:p w14:paraId="4B9350ED" w14:textId="41045E2F"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O</w:t>
      </w:r>
      <w:r w:rsidR="00D21D6C" w:rsidRPr="002C0664">
        <w:rPr>
          <w:rFonts w:ascii="Calibri" w:hAnsi="Calibri" w:cs="Calibri"/>
          <w:sz w:val="22"/>
          <w:szCs w:val="22"/>
        </w:rPr>
        <w:t>BZOR</w:t>
      </w:r>
      <w:r w:rsidR="00D21D6C">
        <w:rPr>
          <w:rFonts w:ascii="Calibri" w:hAnsi="Calibri" w:cs="Calibri"/>
          <w:sz w:val="22"/>
          <w:szCs w:val="22"/>
        </w:rPr>
        <w:t>, výrobní družstvo</w:t>
      </w:r>
      <w:r w:rsidRPr="002C0664">
        <w:rPr>
          <w:rFonts w:ascii="Calibri" w:hAnsi="Calibri" w:cs="Calibri"/>
          <w:sz w:val="22"/>
          <w:szCs w:val="22"/>
        </w:rPr>
        <w:t xml:space="preserve"> Zlín </w:t>
      </w:r>
    </w:p>
    <w:p w14:paraId="741C0CE8" w14:textId="2A3D29B3"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Siempelkamp </w:t>
      </w:r>
      <w:r w:rsidR="00D21D6C">
        <w:rPr>
          <w:rFonts w:ascii="Calibri" w:hAnsi="Calibri" w:cs="Calibri"/>
          <w:sz w:val="22"/>
          <w:szCs w:val="22"/>
        </w:rPr>
        <w:t>CZ s.r.o.</w:t>
      </w:r>
    </w:p>
    <w:p w14:paraId="6311A235" w14:textId="08C8F37B"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SUEZ Využití zdrojů a.s. (SITA CZ)</w:t>
      </w:r>
    </w:p>
    <w:p w14:paraId="38A19CCC" w14:textId="227B8726"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ŠKODA A</w:t>
      </w:r>
      <w:r w:rsidR="00D21D6C">
        <w:rPr>
          <w:rFonts w:ascii="Calibri" w:hAnsi="Calibri" w:cs="Calibri"/>
          <w:sz w:val="22"/>
          <w:szCs w:val="22"/>
        </w:rPr>
        <w:t>UTO a.s.</w:t>
      </w:r>
    </w:p>
    <w:p w14:paraId="16E2D736" w14:textId="537127FB"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Ing. Luděk Šofr, Ph.D.</w:t>
      </w:r>
    </w:p>
    <w:p w14:paraId="62C0EAF0" w14:textId="674CB9C5"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ITT Holdings Czech Republic s.r.o. </w:t>
      </w:r>
    </w:p>
    <w:p w14:paraId="7E73C77D" w14:textId="3C0109BE"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Slovácké strojírny, akciová společnost</w:t>
      </w:r>
      <w:r w:rsidR="002C0664" w:rsidRPr="002C0664">
        <w:rPr>
          <w:rFonts w:ascii="Calibri" w:hAnsi="Calibri" w:cs="Calibri"/>
          <w:sz w:val="22"/>
          <w:szCs w:val="22"/>
        </w:rPr>
        <w:t xml:space="preserve"> </w:t>
      </w:r>
    </w:p>
    <w:p w14:paraId="68C0B573" w14:textId="17232602"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Pars Komponenty s.r.o. </w:t>
      </w:r>
    </w:p>
    <w:p w14:paraId="009469BB" w14:textId="2D113EF8"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KOVONAX spol. s r.o. </w:t>
      </w:r>
    </w:p>
    <w:p w14:paraId="58A8EB85" w14:textId="026CE88C"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AWD Česká republika s.r.o. </w:t>
      </w:r>
    </w:p>
    <w:p w14:paraId="7EA93B58" w14:textId="7B272FB8"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Fatra</w:t>
      </w:r>
      <w:r w:rsidR="00D21D6C">
        <w:rPr>
          <w:rFonts w:ascii="Calibri" w:hAnsi="Calibri" w:cs="Calibri"/>
          <w:sz w:val="22"/>
          <w:szCs w:val="22"/>
        </w:rPr>
        <w:t>,</w:t>
      </w:r>
      <w:r w:rsidRPr="002C0664">
        <w:rPr>
          <w:rFonts w:ascii="Calibri" w:hAnsi="Calibri" w:cs="Calibri"/>
          <w:sz w:val="22"/>
          <w:szCs w:val="22"/>
        </w:rPr>
        <w:t xml:space="preserve"> a.s. </w:t>
      </w:r>
    </w:p>
    <w:p w14:paraId="45086F23" w14:textId="027E2E66" w:rsidR="002C0664" w:rsidRPr="002C0664" w:rsidRDefault="002C0664"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greiner packaging </w:t>
      </w:r>
      <w:r w:rsidR="00D21D6C">
        <w:rPr>
          <w:rFonts w:ascii="Calibri" w:hAnsi="Calibri" w:cs="Calibri"/>
          <w:sz w:val="22"/>
          <w:szCs w:val="22"/>
        </w:rPr>
        <w:t>slušovice s.r.o.</w:t>
      </w:r>
    </w:p>
    <w:p w14:paraId="61243DBF" w14:textId="073DCF26" w:rsidR="002C0664" w:rsidRPr="002C0664" w:rsidRDefault="00846A55" w:rsidP="00FA4A83">
      <w:pPr>
        <w:pStyle w:val="Odstavecseseznamem"/>
        <w:numPr>
          <w:ilvl w:val="0"/>
          <w:numId w:val="92"/>
        </w:numPr>
        <w:jc w:val="both"/>
        <w:rPr>
          <w:rFonts w:ascii="Calibri" w:hAnsi="Calibri" w:cs="Calibri"/>
          <w:sz w:val="22"/>
          <w:szCs w:val="22"/>
        </w:rPr>
      </w:pPr>
      <w:r w:rsidRPr="002C0664">
        <w:rPr>
          <w:rFonts w:ascii="Calibri" w:hAnsi="Calibri" w:cs="Calibri"/>
          <w:sz w:val="22"/>
          <w:szCs w:val="22"/>
        </w:rPr>
        <w:t xml:space="preserve">Continental </w:t>
      </w:r>
      <w:r w:rsidR="002C0664" w:rsidRPr="002C0664">
        <w:rPr>
          <w:rFonts w:ascii="Calibri" w:hAnsi="Calibri" w:cs="Calibri"/>
          <w:sz w:val="22"/>
          <w:szCs w:val="22"/>
        </w:rPr>
        <w:t xml:space="preserve">Barum </w:t>
      </w:r>
      <w:r w:rsidR="00D21D6C">
        <w:rPr>
          <w:rFonts w:ascii="Calibri" w:hAnsi="Calibri" w:cs="Calibri"/>
          <w:sz w:val="22"/>
          <w:szCs w:val="22"/>
        </w:rPr>
        <w:t>s.r.o.</w:t>
      </w:r>
    </w:p>
    <w:p w14:paraId="28D9C72E" w14:textId="7B0FC30C" w:rsidR="002C0664" w:rsidRPr="002C0664" w:rsidRDefault="00D21D6C" w:rsidP="00FA4A83">
      <w:pPr>
        <w:pStyle w:val="Odstavecseseznamem"/>
        <w:numPr>
          <w:ilvl w:val="0"/>
          <w:numId w:val="92"/>
        </w:numPr>
        <w:jc w:val="both"/>
        <w:rPr>
          <w:rFonts w:ascii="Calibri" w:hAnsi="Calibri" w:cs="Calibri"/>
          <w:sz w:val="22"/>
          <w:szCs w:val="22"/>
        </w:rPr>
      </w:pPr>
      <w:r>
        <w:rPr>
          <w:rFonts w:ascii="Calibri" w:hAnsi="Calibri" w:cs="Calibri"/>
          <w:sz w:val="22"/>
          <w:szCs w:val="22"/>
        </w:rPr>
        <w:t>Brose CZ spol. s r.o.</w:t>
      </w:r>
      <w:r w:rsidR="002C0664" w:rsidRPr="002C0664">
        <w:rPr>
          <w:rFonts w:ascii="Calibri" w:hAnsi="Calibri" w:cs="Calibri"/>
          <w:sz w:val="22"/>
          <w:szCs w:val="22"/>
        </w:rPr>
        <w:t xml:space="preserve"> </w:t>
      </w:r>
    </w:p>
    <w:p w14:paraId="6BF6B1A8" w14:textId="77777777" w:rsidR="002C0664" w:rsidRPr="00835AC1" w:rsidRDefault="002C0664" w:rsidP="002C0664">
      <w:pPr>
        <w:jc w:val="both"/>
        <w:rPr>
          <w:rFonts w:ascii="Calibri" w:hAnsi="Calibri" w:cs="Calibri"/>
          <w:sz w:val="22"/>
          <w:szCs w:val="22"/>
        </w:rPr>
      </w:pPr>
    </w:p>
    <w:p w14:paraId="1FEEFFF0" w14:textId="17D9E7D7" w:rsidR="002C0664" w:rsidRDefault="00E14C88" w:rsidP="00E14C88">
      <w:pPr>
        <w:jc w:val="both"/>
        <w:rPr>
          <w:rFonts w:ascii="Calibri" w:hAnsi="Calibri" w:cs="Calibri"/>
          <w:sz w:val="22"/>
          <w:szCs w:val="22"/>
        </w:rPr>
      </w:pPr>
      <w:r w:rsidRPr="00835AC1">
        <w:rPr>
          <w:rFonts w:ascii="Calibri" w:hAnsi="Calibri" w:cs="Calibri"/>
          <w:sz w:val="22"/>
          <w:szCs w:val="22"/>
        </w:rPr>
        <w:t>Smlouvy o spolupráci jsou pří</w:t>
      </w:r>
      <w:r w:rsidR="004931F4" w:rsidRPr="00835AC1">
        <w:rPr>
          <w:rFonts w:ascii="Calibri" w:hAnsi="Calibri" w:cs="Calibri"/>
          <w:sz w:val="22"/>
          <w:szCs w:val="22"/>
        </w:rPr>
        <w:t>lohou této sebehodnotící zprávy (Příloha I).</w:t>
      </w:r>
    </w:p>
    <w:p w14:paraId="1D9FEB6A" w14:textId="77777777" w:rsidR="002C0664" w:rsidRDefault="002C0664">
      <w:pPr>
        <w:rPr>
          <w:rFonts w:ascii="Calibri" w:hAnsi="Calibri" w:cs="Calibri"/>
          <w:sz w:val="22"/>
          <w:szCs w:val="22"/>
        </w:rPr>
      </w:pPr>
      <w:r>
        <w:rPr>
          <w:rFonts w:ascii="Calibri" w:hAnsi="Calibri" w:cs="Calibri"/>
          <w:sz w:val="22"/>
          <w:szCs w:val="22"/>
        </w:rPr>
        <w:br w:type="page"/>
      </w:r>
    </w:p>
    <w:p w14:paraId="7D1E4BB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Mezinárodní rozměr studijního programu</w:t>
      </w:r>
    </w:p>
    <w:p w14:paraId="0E4C0A78" w14:textId="77777777" w:rsidR="00E14C88" w:rsidRPr="00E14C88" w:rsidRDefault="00E14C88" w:rsidP="00382354">
      <w:pPr>
        <w:pStyle w:val="Nadpis3"/>
        <w:spacing w:after="120"/>
        <w:jc w:val="center"/>
        <w:rPr>
          <w:rFonts w:ascii="Calibri" w:hAnsi="Calibri" w:cs="Calibri"/>
          <w:b/>
          <w:color w:val="000000" w:themeColor="text1"/>
        </w:rPr>
      </w:pPr>
      <w:r w:rsidRPr="00E14C88">
        <w:rPr>
          <w:rFonts w:ascii="Calibri" w:hAnsi="Calibri" w:cs="Calibri"/>
          <w:b/>
          <w:color w:val="000000" w:themeColor="text1"/>
        </w:rPr>
        <w:t>Standard 2.3</w:t>
      </w:r>
    </w:p>
    <w:p w14:paraId="163A66A7" w14:textId="77777777" w:rsidR="00382354" w:rsidRPr="00835AC1" w:rsidRDefault="00382354" w:rsidP="00382354">
      <w:pPr>
        <w:pStyle w:val="Odstavecseseznamem"/>
        <w:spacing w:after="120"/>
        <w:ind w:left="0"/>
        <w:jc w:val="both"/>
        <w:rPr>
          <w:rFonts w:asciiTheme="minorHAnsi" w:hAnsiTheme="minorHAnsi" w:cstheme="minorHAnsi"/>
          <w:sz w:val="22"/>
          <w:shd w:val="clear" w:color="auto" w:fill="FFFFFF"/>
        </w:rPr>
      </w:pPr>
      <w:r w:rsidRPr="00835AC1">
        <w:rPr>
          <w:rFonts w:asciiTheme="minorHAnsi" w:hAnsiTheme="minorHAnsi" w:cstheme="minorHAnsi"/>
          <w:sz w:val="22"/>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5980CBF7"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1.</w:t>
      </w:r>
      <w:r w:rsidRPr="00835AC1">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3D1D9E85"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2.</w:t>
      </w:r>
      <w:r w:rsidRPr="00835AC1">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34571B59"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0CC106AB"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64297FB9"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5. </w:t>
      </w:r>
      <w:r w:rsidRPr="00835AC1">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2715BF7D" w14:textId="77777777" w:rsidR="00382354" w:rsidRPr="00835AC1" w:rsidRDefault="00382354" w:rsidP="00382354">
      <w:p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Opatření přijatá FaME pro dosažení uvedených prioritních cílů jsou následující:</w:t>
      </w:r>
    </w:p>
    <w:p w14:paraId="085FEBBD" w14:textId="77777777" w:rsidR="00382354" w:rsidRPr="00835AC1" w:rsidRDefault="00382354" w:rsidP="005961AC">
      <w:pPr>
        <w:pStyle w:val="Odstavecseseznamem"/>
        <w:numPr>
          <w:ilvl w:val="0"/>
          <w:numId w:val="36"/>
        </w:numPr>
        <w:autoSpaceDE w:val="0"/>
        <w:autoSpaceDN w:val="0"/>
        <w:adjustRightInd w:val="0"/>
        <w:spacing w:before="120"/>
        <w:ind w:left="284" w:hanging="284"/>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Erasmus+ partnerů o kvalitní vysokoškolské instituce v atraktivních zemích; </w:t>
      </w:r>
    </w:p>
    <w:p w14:paraId="62E37684" w14:textId="77777777" w:rsidR="00382354" w:rsidRPr="00835AC1" w:rsidRDefault="00382354" w:rsidP="005961AC">
      <w:pPr>
        <w:pStyle w:val="Odstavecseseznamem"/>
        <w:numPr>
          <w:ilvl w:val="0"/>
          <w:numId w:val="36"/>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 xml:space="preserve">Rozšiřovat počet mimoerasmovských partnerů pro naplnění studia v akreditovaných studijních programech v angličtině i pro krátkodobé studijní pobyty; </w:t>
      </w:r>
    </w:p>
    <w:p w14:paraId="4B46A362" w14:textId="77777777" w:rsidR="00382354" w:rsidRPr="00835AC1" w:rsidRDefault="00382354" w:rsidP="005961AC">
      <w:pPr>
        <w:pStyle w:val="Odstavecseseznamem"/>
        <w:numPr>
          <w:ilvl w:val="0"/>
          <w:numId w:val="36"/>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Rozšiřováním portfolia partnerů vzniká prostor pro zvýšení počtu přijíždějících i vyjíždějících studentů;</w:t>
      </w:r>
    </w:p>
    <w:p w14:paraId="6FF6C2FC" w14:textId="77777777" w:rsidR="00382354" w:rsidRPr="00835AC1" w:rsidRDefault="00382354" w:rsidP="005961AC">
      <w:pPr>
        <w:pStyle w:val="Odstavecseseznamem"/>
        <w:numPr>
          <w:ilvl w:val="0"/>
          <w:numId w:val="36"/>
        </w:numPr>
        <w:autoSpaceDE w:val="0"/>
        <w:autoSpaceDN w:val="0"/>
        <w:adjustRightInd w:val="0"/>
        <w:spacing w:before="120"/>
        <w:ind w:left="284" w:hanging="284"/>
        <w:contextualSpacing w:val="0"/>
        <w:jc w:val="both"/>
        <w:rPr>
          <w:rFonts w:asciiTheme="minorHAnsi" w:hAnsiTheme="minorHAnsi" w:cstheme="minorHAnsi"/>
          <w:sz w:val="22"/>
          <w:szCs w:val="22"/>
        </w:rPr>
      </w:pPr>
      <w:r w:rsidRPr="00835AC1">
        <w:rPr>
          <w:rFonts w:asciiTheme="minorHAnsi" w:hAnsiTheme="minorHAnsi" w:cstheme="minorHAnsi"/>
          <w:sz w:val="22"/>
          <w:szCs w:val="22"/>
        </w:rPr>
        <w:t>Pokračovat v účinné propagaci a akviziční činnosti pro zahraniční pobyty studentů FaME.</w:t>
      </w:r>
    </w:p>
    <w:p w14:paraId="68A33C53" w14:textId="77777777"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5D460F" w:rsidRPr="00835AC1">
        <w:rPr>
          <w:rFonts w:ascii="Calibri" w:eastAsia="Calibri" w:hAnsi="Calibri" w:cs="Calibri"/>
          <w:sz w:val="22"/>
          <w:szCs w:val="22"/>
        </w:rPr>
        <w:t>cca 55</w:t>
      </w:r>
      <w:r w:rsidRPr="00835AC1">
        <w:rPr>
          <w:rFonts w:ascii="Calibri" w:eastAsia="Calibri" w:hAnsi="Calibri" w:cs="Calibri"/>
          <w:sz w:val="22"/>
          <w:szCs w:val="22"/>
        </w:rPr>
        <w:t xml:space="preserve"> studentů FaME a zároveň FaME zaznamená </w:t>
      </w:r>
      <w:r w:rsidR="00E06D82" w:rsidRPr="00835AC1">
        <w:rPr>
          <w:rFonts w:ascii="Calibri" w:eastAsia="Calibri" w:hAnsi="Calibri" w:cs="Calibri"/>
          <w:sz w:val="22"/>
          <w:szCs w:val="22"/>
        </w:rPr>
        <w:t>cca 120</w:t>
      </w:r>
      <w:r w:rsidRPr="00835AC1">
        <w:rPr>
          <w:rFonts w:ascii="Calibri" w:eastAsia="Calibri" w:hAnsi="Calibri" w:cs="Calibri"/>
          <w:sz w:val="22"/>
          <w:szCs w:val="22"/>
        </w:rPr>
        <w:t xml:space="preserve"> přijíždějících studentů. </w:t>
      </w:r>
    </w:p>
    <w:p w14:paraId="594E22E1" w14:textId="77777777" w:rsidR="00382354" w:rsidRPr="00835AC1" w:rsidRDefault="00382354" w:rsidP="00382354">
      <w:pPr>
        <w:autoSpaceDE w:val="0"/>
        <w:autoSpaceDN w:val="0"/>
        <w:adjustRightInd w:val="0"/>
        <w:spacing w:before="120" w:after="120"/>
        <w:jc w:val="both"/>
        <w:rPr>
          <w:rFonts w:ascii="Calibri" w:eastAsia="Calibri" w:hAnsi="Calibri" w:cs="Calibri"/>
          <w:sz w:val="22"/>
          <w:szCs w:val="22"/>
        </w:rPr>
      </w:pPr>
      <w:r w:rsidRPr="00835AC1">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259CECB4" w14:textId="77777777" w:rsidR="00382354" w:rsidRPr="00835AC1" w:rsidRDefault="00382354" w:rsidP="00382354">
      <w:pPr>
        <w:jc w:val="both"/>
        <w:rPr>
          <w:rFonts w:asciiTheme="minorHAnsi" w:hAnsiTheme="minorHAnsi" w:cstheme="minorHAnsi"/>
          <w:sz w:val="22"/>
          <w:szCs w:val="22"/>
        </w:rPr>
      </w:pPr>
      <w:r w:rsidRPr="00835AC1">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0317C80" w14:textId="77777777" w:rsidR="00382354" w:rsidRDefault="00382354" w:rsidP="00382354">
      <w:pPr>
        <w:jc w:val="both"/>
        <w:rPr>
          <w:rFonts w:asciiTheme="minorHAnsi" w:hAnsiTheme="minorHAnsi" w:cstheme="minorHAnsi"/>
          <w:sz w:val="22"/>
          <w:szCs w:val="22"/>
        </w:rPr>
      </w:pPr>
    </w:p>
    <w:p w14:paraId="5C620677" w14:textId="77777777" w:rsidR="002C0664" w:rsidRDefault="002C0664">
      <w:pPr>
        <w:rPr>
          <w:rFonts w:asciiTheme="minorHAnsi" w:hAnsiTheme="minorHAnsi" w:cstheme="minorHAnsi"/>
          <w:i/>
          <w:sz w:val="22"/>
          <w:szCs w:val="22"/>
        </w:rPr>
      </w:pPr>
      <w:r>
        <w:rPr>
          <w:rFonts w:asciiTheme="minorHAnsi" w:hAnsiTheme="minorHAnsi" w:cstheme="minorHAnsi"/>
          <w:i/>
          <w:sz w:val="22"/>
          <w:szCs w:val="22"/>
        </w:rPr>
        <w:br w:type="page"/>
      </w:r>
    </w:p>
    <w:p w14:paraId="5581FC70" w14:textId="1B16FFDA" w:rsidR="00563C00" w:rsidRPr="00563C00" w:rsidRDefault="00563C00" w:rsidP="00563C00">
      <w:pPr>
        <w:jc w:val="center"/>
        <w:rPr>
          <w:rFonts w:asciiTheme="minorHAnsi" w:hAnsiTheme="minorHAnsi" w:cstheme="minorHAnsi"/>
          <w:i/>
          <w:sz w:val="22"/>
          <w:szCs w:val="22"/>
        </w:rPr>
      </w:pPr>
      <w:r w:rsidRPr="00563C00">
        <w:rPr>
          <w:rFonts w:asciiTheme="minorHAnsi" w:hAnsiTheme="minorHAnsi" w:cstheme="minorHAnsi"/>
          <w:i/>
          <w:sz w:val="22"/>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835AC1" w:rsidRPr="00835AC1" w14:paraId="31444DC4" w14:textId="77777777" w:rsidTr="00E9161C">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76BE2887"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7825CD0F"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5D38A8C4"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61AF4BD5" w14:textId="77777777" w:rsidR="00382354" w:rsidRPr="00835AC1" w:rsidRDefault="00382354" w:rsidP="00E9161C">
            <w:pPr>
              <w:jc w:val="center"/>
              <w:rPr>
                <w:rFonts w:asciiTheme="minorHAnsi" w:hAnsiTheme="minorHAnsi" w:cstheme="minorHAnsi"/>
                <w:b/>
                <w:bCs/>
                <w:szCs w:val="22"/>
              </w:rPr>
            </w:pPr>
            <w:r w:rsidRPr="00835AC1">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1CFD020C" w14:textId="77777777" w:rsidR="00382354" w:rsidRPr="00835AC1" w:rsidRDefault="00382354" w:rsidP="00E9161C">
            <w:pPr>
              <w:ind w:right="75"/>
              <w:jc w:val="center"/>
              <w:rPr>
                <w:rFonts w:asciiTheme="minorHAnsi" w:hAnsiTheme="minorHAnsi" w:cstheme="minorHAnsi"/>
                <w:b/>
                <w:bCs/>
                <w:szCs w:val="22"/>
              </w:rPr>
            </w:pPr>
            <w:r w:rsidRPr="00835AC1">
              <w:rPr>
                <w:rFonts w:asciiTheme="minorHAnsi" w:hAnsiTheme="minorHAnsi" w:cstheme="minorHAnsi"/>
                <w:b/>
                <w:bCs/>
                <w:szCs w:val="22"/>
              </w:rPr>
              <w:t>Stručná charakteristika projektu</w:t>
            </w:r>
          </w:p>
        </w:tc>
      </w:tr>
      <w:tr w:rsidR="00835AC1" w:rsidRPr="00835AC1" w14:paraId="6238373A" w14:textId="77777777"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4683604"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4CECFAD0"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3A5EE2B7"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652C688F"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73B42D3B"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835AC1" w:rsidRPr="00835AC1" w14:paraId="2B0B88AA" w14:textId="77777777" w:rsidTr="00E9161C">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1ABA395"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50AF5A1A"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72208284"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643BF172"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6AAA870A"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835AC1" w:rsidRPr="00835AC1" w14:paraId="66DC1CB4" w14:textId="77777777" w:rsidTr="00E9161C">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486A929"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6D148E11"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489B0BE6"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7F245BC7"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30E1F0B5"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835AC1" w:rsidRPr="00835AC1" w14:paraId="23257DAD" w14:textId="77777777" w:rsidTr="00E9161C">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5461423"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0C7F4807" w14:textId="77777777" w:rsidR="00382354" w:rsidRPr="00AA0793" w:rsidRDefault="00AA0793" w:rsidP="00E9161C">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14:paraId="09FAE8B2"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79BDB852" w14:textId="77777777" w:rsidR="00382354" w:rsidRPr="00835AC1" w:rsidRDefault="00382354" w:rsidP="00E9161C">
            <w:pPr>
              <w:rPr>
                <w:rFonts w:asciiTheme="minorHAnsi" w:hAnsiTheme="minorHAnsi" w:cstheme="minorHAnsi"/>
                <w:b/>
                <w:szCs w:val="22"/>
              </w:rPr>
            </w:pPr>
            <w:r w:rsidRPr="00835AC1">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7E5522D0" w14:textId="77777777"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835AC1" w:rsidRPr="00835AC1" w14:paraId="283E2B05" w14:textId="77777777" w:rsidTr="00AC2C27">
        <w:trPr>
          <w:trHeight w:val="3330"/>
        </w:trPr>
        <w:tc>
          <w:tcPr>
            <w:tcW w:w="1176" w:type="dxa"/>
            <w:tcBorders>
              <w:top w:val="nil"/>
              <w:left w:val="single" w:sz="8" w:space="0" w:color="auto"/>
              <w:bottom w:val="nil"/>
              <w:right w:val="single" w:sz="8" w:space="0" w:color="auto"/>
            </w:tcBorders>
            <w:shd w:val="clear" w:color="auto" w:fill="auto"/>
            <w:vAlign w:val="center"/>
            <w:hideMark/>
          </w:tcPr>
          <w:p w14:paraId="70530FEA"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H2020</w:t>
            </w:r>
          </w:p>
        </w:tc>
        <w:tc>
          <w:tcPr>
            <w:tcW w:w="1518" w:type="dxa"/>
            <w:tcBorders>
              <w:top w:val="nil"/>
              <w:left w:val="nil"/>
              <w:bottom w:val="nil"/>
              <w:right w:val="single" w:sz="8" w:space="0" w:color="auto"/>
            </w:tcBorders>
            <w:shd w:val="clear" w:color="auto" w:fill="auto"/>
            <w:vAlign w:val="center"/>
            <w:hideMark/>
          </w:tcPr>
          <w:p w14:paraId="3D967B72" w14:textId="77777777" w:rsidR="00382354" w:rsidRPr="00835AC1" w:rsidRDefault="00382354" w:rsidP="00987B8F">
            <w:pPr>
              <w:rPr>
                <w:rFonts w:asciiTheme="minorHAnsi" w:hAnsiTheme="minorHAnsi" w:cstheme="minorHAnsi"/>
                <w:szCs w:val="22"/>
              </w:rPr>
            </w:pPr>
            <w:r w:rsidRPr="00835AC1">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14:paraId="510A8C92" w14:textId="77777777" w:rsidR="00382354" w:rsidRPr="00835AC1" w:rsidRDefault="00382354" w:rsidP="00E9161C">
            <w:pPr>
              <w:rPr>
                <w:rFonts w:asciiTheme="minorHAnsi" w:hAnsiTheme="minorHAnsi" w:cstheme="minorHAnsi"/>
                <w:szCs w:val="22"/>
              </w:rPr>
            </w:pPr>
            <w:r w:rsidRPr="00835AC1">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14:paraId="1CBF93CF" w14:textId="77777777" w:rsidR="00382354" w:rsidRPr="00835AC1" w:rsidRDefault="00382354" w:rsidP="00862024">
            <w:pPr>
              <w:rPr>
                <w:rFonts w:asciiTheme="minorHAnsi" w:hAnsiTheme="minorHAnsi" w:cstheme="minorHAnsi"/>
                <w:b/>
                <w:szCs w:val="22"/>
              </w:rPr>
            </w:pPr>
            <w:r w:rsidRPr="00835AC1">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14:paraId="7C962CB6" w14:textId="428885E5" w:rsidR="00382354" w:rsidRPr="00835AC1" w:rsidRDefault="00382354" w:rsidP="00E9161C">
            <w:pPr>
              <w:ind w:right="75"/>
              <w:rPr>
                <w:rFonts w:asciiTheme="minorHAnsi" w:hAnsiTheme="minorHAnsi" w:cstheme="minorHAnsi"/>
                <w:szCs w:val="22"/>
              </w:rPr>
            </w:pPr>
            <w:r w:rsidRPr="00835AC1">
              <w:rPr>
                <w:rFonts w:asciiTheme="minorHAnsi" w:hAnsiTheme="minorHAnsi" w:cstheme="minorHAnsi"/>
                <w:szCs w:val="22"/>
              </w:rPr>
              <w:t>Vědecko-výzkumný projekt typu H</w:t>
            </w:r>
            <w:r w:rsidR="005F121A">
              <w:rPr>
                <w:rFonts w:asciiTheme="minorHAnsi" w:hAnsiTheme="minorHAnsi" w:cstheme="minorHAnsi"/>
                <w:szCs w:val="22"/>
              </w:rPr>
              <w:t>orizon 2020, kde FaME bylo v roli spoluřešitele. Jednalo</w:t>
            </w:r>
            <w:r w:rsidRPr="00835AC1">
              <w:rPr>
                <w:rFonts w:asciiTheme="minorHAnsi" w:hAnsiTheme="minorHAnsi" w:cstheme="minorHAnsi"/>
                <w:szCs w:val="22"/>
              </w:rPr>
              <w:t xml:space="preserve">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w:t>
            </w:r>
            <w:r w:rsidR="005F121A">
              <w:rPr>
                <w:rFonts w:asciiTheme="minorHAnsi" w:hAnsiTheme="minorHAnsi" w:cstheme="minorHAnsi"/>
                <w:szCs w:val="22"/>
              </w:rPr>
              <w:t>ouletého (2017-2019) projektu byla</w:t>
            </w:r>
            <w:r w:rsidRPr="00835AC1">
              <w:rPr>
                <w:rFonts w:asciiTheme="minorHAnsi" w:hAnsiTheme="minorHAnsi" w:cstheme="minorHAnsi"/>
                <w:szCs w:val="22"/>
              </w:rPr>
              <w:t xml:space="preserve"> Anglia Ruskin University z anglického Cambridge.</w:t>
            </w:r>
          </w:p>
        </w:tc>
      </w:tr>
      <w:tr w:rsidR="00835AC1" w:rsidRPr="00835AC1" w14:paraId="0039CAED" w14:textId="77777777" w:rsidTr="00AC2C2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74051DAE" w14:textId="77777777" w:rsidR="00AC2C27" w:rsidRPr="00835AC1" w:rsidRDefault="00AC2C27" w:rsidP="00AC2C27">
            <w:pPr>
              <w:rPr>
                <w:rFonts w:asciiTheme="minorHAnsi" w:hAnsiTheme="minorHAnsi" w:cstheme="minorHAnsi"/>
                <w:szCs w:val="22"/>
              </w:rPr>
            </w:pPr>
            <w:r w:rsidRPr="00835AC1">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03508544" w14:textId="77777777" w:rsidR="00AC2C27" w:rsidRPr="00835AC1" w:rsidRDefault="00AC2C27" w:rsidP="00987B8F">
            <w:pPr>
              <w:rPr>
                <w:rFonts w:asciiTheme="minorHAnsi" w:hAnsiTheme="minorHAnsi" w:cstheme="minorHAnsi"/>
                <w:szCs w:val="22"/>
              </w:rPr>
            </w:pPr>
            <w:r w:rsidRPr="00835AC1">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4315284B" w14:textId="77777777" w:rsidR="00AC2C27" w:rsidRPr="00835AC1" w:rsidRDefault="00AC2C27" w:rsidP="00AC2C27">
            <w:pPr>
              <w:rPr>
                <w:rFonts w:asciiTheme="minorHAnsi" w:hAnsiTheme="minorHAnsi" w:cstheme="minorHAnsi"/>
                <w:szCs w:val="22"/>
              </w:rPr>
            </w:pPr>
            <w:r w:rsidRPr="00835AC1">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1DB78DA2" w14:textId="77777777" w:rsidR="00AC2C27" w:rsidRPr="00835AC1" w:rsidRDefault="00AC2C27" w:rsidP="00AC2C27">
            <w:pPr>
              <w:rPr>
                <w:rFonts w:asciiTheme="minorHAnsi" w:hAnsiTheme="minorHAnsi" w:cstheme="minorHAnsi"/>
                <w:b/>
                <w:szCs w:val="22"/>
              </w:rPr>
            </w:pPr>
            <w:r w:rsidRPr="00835AC1">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25C135CD" w14:textId="77777777" w:rsidR="00AC2C27" w:rsidRPr="00835AC1" w:rsidRDefault="00AC2C27" w:rsidP="00AC2C27">
            <w:pPr>
              <w:ind w:right="75"/>
              <w:rPr>
                <w:rFonts w:asciiTheme="minorHAnsi" w:hAnsiTheme="minorHAnsi" w:cstheme="minorHAnsi"/>
                <w:szCs w:val="22"/>
              </w:rPr>
            </w:pPr>
            <w:r w:rsidRPr="00835AC1">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442A8438" w14:textId="77777777" w:rsidR="00382354" w:rsidRPr="00835AC1" w:rsidRDefault="00382354" w:rsidP="00382354">
      <w:pPr>
        <w:jc w:val="both"/>
        <w:rPr>
          <w:rFonts w:asciiTheme="minorHAnsi" w:hAnsiTheme="minorHAnsi" w:cstheme="minorHAnsi"/>
          <w:sz w:val="22"/>
          <w:szCs w:val="22"/>
        </w:rPr>
      </w:pPr>
    </w:p>
    <w:p w14:paraId="2E1F32EF" w14:textId="77777777" w:rsidR="00382354" w:rsidRPr="00835AC1" w:rsidRDefault="00382354" w:rsidP="00382354">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Fakulta managementu a ekonomiky v rámci akreditovaných studijních programů </w:t>
      </w:r>
      <w:r w:rsidR="00685B0B" w:rsidRPr="00835AC1">
        <w:rPr>
          <w:rFonts w:asciiTheme="minorHAnsi" w:hAnsiTheme="minorHAnsi" w:cstheme="minorHAnsi"/>
          <w:sz w:val="22"/>
          <w:szCs w:val="22"/>
        </w:rPr>
        <w:t xml:space="preserve">umožňuje </w:t>
      </w:r>
      <w:r w:rsidRPr="00835AC1">
        <w:rPr>
          <w:rFonts w:asciiTheme="minorHAnsi" w:hAnsiTheme="minorHAnsi" w:cstheme="minorHAnsi"/>
          <w:sz w:val="22"/>
          <w:szCs w:val="22"/>
        </w:rPr>
        <w:t xml:space="preserve">zpracovávat kvalifikační práce v anglickém jazyce. Po souhlasu děkana i v ostatních cizích jazycích. </w:t>
      </w:r>
    </w:p>
    <w:p w14:paraId="7DF1D3D6" w14:textId="3A55C407" w:rsidR="00382354" w:rsidRPr="00835AC1" w:rsidRDefault="00382354" w:rsidP="00382354">
      <w:pPr>
        <w:spacing w:after="120"/>
        <w:jc w:val="both"/>
        <w:rPr>
          <w:rFonts w:asciiTheme="minorHAnsi" w:hAnsiTheme="minorHAnsi" w:cstheme="minorHAnsi"/>
          <w:sz w:val="22"/>
          <w:szCs w:val="22"/>
        </w:rPr>
      </w:pPr>
      <w:r w:rsidRPr="00BA5C4C">
        <w:rPr>
          <w:rFonts w:asciiTheme="minorHAnsi" w:hAnsiTheme="minorHAnsi" w:cstheme="minorHAnsi"/>
          <w:sz w:val="22"/>
          <w:szCs w:val="22"/>
        </w:rPr>
        <w:t xml:space="preserve">Ve studijním plánu studijního programu Průmyslové inženýrství jsou zařazeny anglické ekvivalenty českých odborných předmětů. Každý student </w:t>
      </w:r>
      <w:r w:rsidR="002C0664" w:rsidRPr="00BA5C4C">
        <w:rPr>
          <w:rFonts w:asciiTheme="minorHAnsi" w:hAnsiTheme="minorHAnsi" w:cstheme="minorHAnsi"/>
          <w:sz w:val="22"/>
          <w:szCs w:val="22"/>
        </w:rPr>
        <w:t>magisterského</w:t>
      </w:r>
      <w:r w:rsidRPr="00BA5C4C">
        <w:rPr>
          <w:rFonts w:asciiTheme="minorHAnsi" w:hAnsiTheme="minorHAnsi" w:cstheme="minorHAnsi"/>
          <w:sz w:val="22"/>
          <w:szCs w:val="22"/>
        </w:rPr>
        <w:t xml:space="preserve"> studijního programu musí v průběhu studia absolvovat jeden odborný předmět v anglickém jazyce, což zvyšuje jeho jazykové dovednosti z oblasti odborné problematiky.</w:t>
      </w:r>
      <w:r w:rsidRPr="00835AC1">
        <w:rPr>
          <w:rFonts w:asciiTheme="minorHAnsi" w:hAnsiTheme="minorHAnsi" w:cstheme="minorHAnsi"/>
          <w:sz w:val="22"/>
          <w:szCs w:val="22"/>
        </w:rPr>
        <w:t xml:space="preserve"> </w:t>
      </w:r>
    </w:p>
    <w:p w14:paraId="4158B0DA" w14:textId="77777777" w:rsidR="00382354" w:rsidRDefault="00382354" w:rsidP="00382354">
      <w:pPr>
        <w:spacing w:after="120"/>
        <w:jc w:val="both"/>
        <w:rPr>
          <w:rFonts w:asciiTheme="minorHAnsi" w:hAnsiTheme="minorHAnsi" w:cstheme="minorHAnsi"/>
          <w:sz w:val="22"/>
          <w:szCs w:val="22"/>
        </w:rPr>
      </w:pPr>
      <w:r w:rsidRPr="00835AC1">
        <w:rPr>
          <w:rFonts w:asciiTheme="minorHAnsi" w:hAnsiTheme="minorHAnsi" w:cstheme="minorHAnsi"/>
          <w:sz w:val="22"/>
          <w:szCs w:val="22"/>
        </w:rPr>
        <w:t xml:space="preserve">FaME je členem sítě </w:t>
      </w:r>
      <w:r w:rsidRPr="00835AC1">
        <w:rPr>
          <w:rFonts w:asciiTheme="minorHAnsi" w:hAnsiTheme="minorHAnsi" w:cstheme="minorHAnsi"/>
          <w:b/>
          <w:sz w:val="22"/>
          <w:szCs w:val="22"/>
        </w:rPr>
        <w:t>NICE – New Initiatives and Challenges in Europe,</w:t>
      </w:r>
      <w:r w:rsidRPr="00835AC1">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20414" w:rsidRPr="00835AC1">
        <w:rPr>
          <w:rFonts w:asciiTheme="minorHAnsi" w:hAnsiTheme="minorHAnsi" w:cstheme="minorHAnsi"/>
          <w:sz w:val="22"/>
          <w:szCs w:val="22"/>
        </w:rPr>
        <w:t>.</w:t>
      </w:r>
    </w:p>
    <w:p w14:paraId="02857BA2" w14:textId="77777777"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55E4A08F" w14:textId="77777777" w:rsidR="00876F63" w:rsidRDefault="00876F63" w:rsidP="00876F63">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3EF07C52" w14:textId="77777777" w:rsidR="00E14C88" w:rsidRPr="00E14C88" w:rsidRDefault="00AA0793" w:rsidP="00AA0793">
      <w:pPr>
        <w:spacing w:after="600"/>
        <w:jc w:val="both"/>
        <w:rPr>
          <w:rFonts w:ascii="Calibri" w:hAnsi="Calibri" w:cs="Calibri"/>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07" w:history="1">
        <w:r w:rsidRPr="00321A3D">
          <w:rPr>
            <w:rStyle w:val="Hypertextovodkaz"/>
            <w:rFonts w:asciiTheme="minorHAnsi" w:hAnsiTheme="minorHAnsi" w:cstheme="minorHAnsi"/>
            <w:i/>
            <w:sz w:val="22"/>
            <w:szCs w:val="22"/>
          </w:rPr>
          <w:t>Mezinárodní vztahy.</w:t>
        </w:r>
      </w:hyperlink>
    </w:p>
    <w:p w14:paraId="2ADE35A0"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Profil absolventa a obsah studia </w:t>
      </w:r>
    </w:p>
    <w:p w14:paraId="29BBFAD1" w14:textId="77777777" w:rsidR="00E14C88" w:rsidRPr="00E14C88" w:rsidRDefault="00E14C88" w:rsidP="00E14C88">
      <w:pPr>
        <w:rPr>
          <w:rFonts w:ascii="Calibri" w:hAnsi="Calibri" w:cs="Calibri"/>
        </w:rPr>
      </w:pPr>
    </w:p>
    <w:p w14:paraId="2B91E68A"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Soulad získaných odborných znalostí, dovedností a způsobilostí s typem a profilem studijního programu </w:t>
      </w:r>
    </w:p>
    <w:p w14:paraId="174601F8"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2.4</w:t>
      </w:r>
    </w:p>
    <w:p w14:paraId="45835662"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Základem profilu absolventa je získání kompetencí k efektivnímu řízení a koordinaci výrobních systémů, vedení pracovních týmů, a celých výrobních příp. servisních oddělení, řešení projektů zaměřených na zvyšování výkonnosti procesů a projektování moderních výrob v duchu Industry 4.0. Pro dosažení výše zmíněných kompetencí absolvent během studia získá klíčové poznatky z oblasti moderních konceptů řízení výroby, materiálového inženýrství, průmyslu 4.0, ale naučí se také chápat podstatu procesů realizovaných v průmyslových firmách z hlediska strojírenské technologie, konstrukce a počítačového navrhování výrobků a obráběcích strategií (CAM - Computer Aided Manufacturing). Absolvent načerpá vědomosti také z oblasti obecné ekonomické teorie, kvantitativních metod a informačních technologií pro řešení vybraných problémů v organizaci a řízení zejména výrobních procesů a na ně navazujících podpůrných procesů. Na profil absolventa mají podstatný vliv i předměty směřující k získání aktivních znalostí IT podpory podnikových procesů. K uplatnění absolventů na trhu práce přispívá dále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které rovněž v nemalé míře podpoří jeho uplatnitelnost na trhu práce. Profil absolventa, struktura studijního programu byly konzultovány se zástupci průmyslových firem a reflektují výsledky dlouhodobého výzkumu mezi průmyslovými firmami v ČR i ve světě. Absolvent má možnost pokračovat v doktorských studijních programech na FaME.</w:t>
      </w:r>
    </w:p>
    <w:p w14:paraId="5A95D23B" w14:textId="77777777" w:rsidR="000E08FA" w:rsidRPr="000E08FA" w:rsidRDefault="000E08FA" w:rsidP="000E08FA">
      <w:pPr>
        <w:jc w:val="both"/>
        <w:rPr>
          <w:rFonts w:ascii="Calibri" w:hAnsi="Calibri" w:cs="Calibri"/>
          <w:sz w:val="22"/>
          <w:lang w:eastAsia="en-US"/>
        </w:rPr>
      </w:pPr>
    </w:p>
    <w:p w14:paraId="40AEF91A" w14:textId="77777777" w:rsidR="000E08FA" w:rsidRPr="000E08FA" w:rsidRDefault="000E08FA" w:rsidP="000E08FA">
      <w:pPr>
        <w:jc w:val="both"/>
        <w:rPr>
          <w:rFonts w:ascii="Calibri" w:hAnsi="Calibri" w:cs="Calibri"/>
          <w:b/>
          <w:sz w:val="22"/>
          <w:lang w:eastAsia="en-US"/>
        </w:rPr>
      </w:pPr>
      <w:r w:rsidRPr="000E08FA">
        <w:rPr>
          <w:rFonts w:ascii="Calibri" w:hAnsi="Calibri" w:cs="Calibri"/>
          <w:b/>
          <w:sz w:val="22"/>
          <w:lang w:eastAsia="en-US"/>
        </w:rPr>
        <w:t>Odborné znalosti:</w:t>
      </w:r>
    </w:p>
    <w:p w14:paraId="139721DB"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V rámci předmětů profilujícího základu studijního programu Průmyslové inženýrství absolvent získá následující odborné znalosti:</w:t>
      </w:r>
    </w:p>
    <w:p w14:paraId="27FA8602"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má znalosti klíčových makroekonomických a mikroekonomických teorií,</w:t>
      </w:r>
    </w:p>
    <w:p w14:paraId="50F3BE16"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ovládá základní matematicko-statistické metody využitelné pro zpracování a analýzu procesních dat,</w:t>
      </w:r>
    </w:p>
    <w:p w14:paraId="31D03726"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umí identifikovat pokročilé principy manažerských teorií a následně je využívat pro plánování výrobních a logistických procesů v průmyslové firmě,</w:t>
      </w:r>
    </w:p>
    <w:p w14:paraId="1BE06886"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orientuje se v oblastech materiálů používaných v praxi a strojírenských technologií, tzn. znalosti převážně strojírenské technologie a technologického vývoje materiálové problematiky a aplikace rozdílných typů materiálů,</w:t>
      </w:r>
    </w:p>
    <w:p w14:paraId="0B16AD9B"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orientuje se v metodách průmyslového inženýrství, které je schopen využívat pro řešení projektů spojených s plánováním, organizováním a řízením výrobních a logistických procesů v průmyslové firmě,</w:t>
      </w:r>
    </w:p>
    <w:p w14:paraId="000ECD62" w14:textId="77777777" w:rsidR="000E08FA" w:rsidRPr="000E08FA" w:rsidRDefault="000E08FA" w:rsidP="004C36BE">
      <w:pPr>
        <w:pStyle w:val="Odstavecseseznamem"/>
        <w:numPr>
          <w:ilvl w:val="0"/>
          <w:numId w:val="2"/>
        </w:numPr>
        <w:jc w:val="both"/>
        <w:rPr>
          <w:rFonts w:ascii="Calibri" w:hAnsi="Calibri" w:cs="Calibri"/>
          <w:b/>
          <w:sz w:val="22"/>
          <w:lang w:eastAsia="en-US"/>
        </w:rPr>
      </w:pPr>
      <w:r w:rsidRPr="000E08FA">
        <w:rPr>
          <w:rFonts w:ascii="Calibri" w:hAnsi="Calibri" w:cs="Calibri"/>
          <w:sz w:val="22"/>
          <w:lang w:eastAsia="en-US"/>
        </w:rPr>
        <w:t>má základy z oblasti informačních systémů a průmyslových moderací.</w:t>
      </w:r>
    </w:p>
    <w:p w14:paraId="2D1ADC1E" w14:textId="77777777" w:rsidR="00B5544D" w:rsidRDefault="00B5544D" w:rsidP="000E08FA">
      <w:pPr>
        <w:pStyle w:val="Odstavecseseznamem"/>
        <w:ind w:left="360"/>
        <w:jc w:val="both"/>
        <w:rPr>
          <w:rFonts w:ascii="Calibri" w:hAnsi="Calibri" w:cs="Calibri"/>
          <w:b/>
          <w:sz w:val="22"/>
          <w:lang w:eastAsia="en-US"/>
        </w:rPr>
      </w:pPr>
    </w:p>
    <w:p w14:paraId="52E9D34F" w14:textId="38082FB4" w:rsidR="000E08FA" w:rsidRPr="000E08FA" w:rsidRDefault="000E08FA" w:rsidP="00B5544D">
      <w:pPr>
        <w:pStyle w:val="Odstavecseseznamem"/>
        <w:ind w:left="0"/>
        <w:jc w:val="both"/>
        <w:rPr>
          <w:rFonts w:ascii="Calibri" w:hAnsi="Calibri" w:cs="Calibri"/>
          <w:b/>
          <w:sz w:val="22"/>
          <w:lang w:eastAsia="en-US"/>
        </w:rPr>
      </w:pPr>
      <w:r w:rsidRPr="000E08FA">
        <w:rPr>
          <w:rFonts w:ascii="Calibri" w:hAnsi="Calibri" w:cs="Calibri"/>
          <w:b/>
          <w:sz w:val="22"/>
          <w:lang w:eastAsia="en-US"/>
        </w:rPr>
        <w:t>Odborné dovednosti:</w:t>
      </w:r>
    </w:p>
    <w:p w14:paraId="6F5C6C11"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V rámci předmětů profilujícího základu studijního programu Průmyslové inženýrství absolvent získá následující odborné dovednosti:</w:t>
      </w:r>
    </w:p>
    <w:p w14:paraId="47AAC502"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je schopen analyzovat, syntetizovat a interpretovat vybraná data z podnikových procesů pro účely kvantifikace a kvalifikace podstatných procesních parametrů,</w:t>
      </w:r>
    </w:p>
    <w:p w14:paraId="7D54A8E0"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v rámci řešení procesu plánování, řízení a zlepšování výrobních procesů má schopnost predikovat vývoj vybraných procesních parametrů s ohledem na optimální plánování a řízení výrobních a logistických procesů, a jejich modelování a simulace,</w:t>
      </w:r>
    </w:p>
    <w:p w14:paraId="33DFA0B2"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umí definovat a optimalizovat nastavení výrobních layoutů, materiálového toku, výkonnost výrobních a logistických systémů a celkových kapacitních propočtů, s využitím vybraných metod průmyslového inženýrství i s ohledem na zpracovávané materiály, či prvky aplikované při konstrukci,</w:t>
      </w:r>
    </w:p>
    <w:p w14:paraId="2524A84E" w14:textId="115E2897" w:rsidR="000E08FA" w:rsidRPr="000E08FA" w:rsidDel="005930C5" w:rsidRDefault="000E08FA" w:rsidP="004C36BE">
      <w:pPr>
        <w:pStyle w:val="Odstavecseseznamem"/>
        <w:numPr>
          <w:ilvl w:val="0"/>
          <w:numId w:val="2"/>
        </w:numPr>
        <w:jc w:val="both"/>
        <w:rPr>
          <w:del w:id="1239" w:author="Michal Pilík" w:date="2019-09-04T09:34:00Z"/>
          <w:rFonts w:ascii="Calibri" w:hAnsi="Calibri" w:cs="Calibri"/>
          <w:sz w:val="22"/>
          <w:lang w:eastAsia="en-US"/>
        </w:rPr>
      </w:pPr>
      <w:del w:id="1240" w:author="Michal Pilík" w:date="2019-09-04T09:34:00Z">
        <w:r w:rsidRPr="000E08FA" w:rsidDel="005930C5">
          <w:rPr>
            <w:rFonts w:ascii="Calibri" w:hAnsi="Calibri" w:cs="Calibri"/>
            <w:sz w:val="22"/>
            <w:lang w:eastAsia="en-US"/>
          </w:rPr>
          <w:delText xml:space="preserve">dokáže navrhovat, konstruovat výrobky či jejich součásti, simulovat a optimalizovat obráběcí strategie s využitím moderní výpočetní techniky, </w:delText>
        </w:r>
      </w:del>
    </w:p>
    <w:p w14:paraId="0A59716F"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dokáže samostatné rozhodovat o souvislostech projektování a řízení výrobních procesů na základě daných předpokladů, koordinovat činnosti výrobních týmů,</w:t>
      </w:r>
    </w:p>
    <w:p w14:paraId="24617289"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umí vést pracovní týmy a workshopy pro zlepšování výrobních a logistických procesů s cílem nalezení optimálního řešení na základě znalostí moderačních technik a nástrojů průmyslového inženýrství.</w:t>
      </w:r>
    </w:p>
    <w:p w14:paraId="2BA827E1" w14:textId="77777777" w:rsidR="00B5544D" w:rsidRDefault="00B5544D" w:rsidP="000E08FA">
      <w:pPr>
        <w:jc w:val="both"/>
        <w:rPr>
          <w:rFonts w:ascii="Calibri" w:hAnsi="Calibri" w:cs="Calibri"/>
          <w:b/>
          <w:sz w:val="22"/>
          <w:lang w:eastAsia="en-US"/>
        </w:rPr>
      </w:pPr>
    </w:p>
    <w:p w14:paraId="4973C8FC" w14:textId="5889705B" w:rsidR="000E08FA" w:rsidRPr="000E08FA" w:rsidRDefault="000E08FA" w:rsidP="000E08FA">
      <w:pPr>
        <w:jc w:val="both"/>
        <w:rPr>
          <w:rFonts w:ascii="Calibri" w:hAnsi="Calibri" w:cs="Calibri"/>
          <w:b/>
          <w:sz w:val="22"/>
          <w:lang w:eastAsia="en-US"/>
        </w:rPr>
      </w:pPr>
      <w:r w:rsidRPr="000E08FA">
        <w:rPr>
          <w:rFonts w:ascii="Calibri" w:hAnsi="Calibri" w:cs="Calibri"/>
          <w:b/>
          <w:sz w:val="22"/>
          <w:lang w:eastAsia="en-US"/>
        </w:rPr>
        <w:t>Obecné způsobilosti:</w:t>
      </w:r>
    </w:p>
    <w:p w14:paraId="79F255DE" w14:textId="77777777" w:rsidR="000E08FA" w:rsidRPr="000E08FA" w:rsidRDefault="000E08FA" w:rsidP="000E08FA">
      <w:pPr>
        <w:jc w:val="both"/>
        <w:rPr>
          <w:rFonts w:ascii="Calibri" w:hAnsi="Calibri" w:cs="Calibri"/>
          <w:sz w:val="22"/>
          <w:lang w:eastAsia="en-US"/>
        </w:rPr>
      </w:pPr>
      <w:r w:rsidRPr="000E08FA">
        <w:rPr>
          <w:rFonts w:ascii="Calibri" w:hAnsi="Calibri" w:cs="Calibri"/>
          <w:sz w:val="22"/>
          <w:lang w:eastAsia="en-US"/>
        </w:rPr>
        <w:t>V rámci studijního programu Průmyslové inženýrství absolvent získá následující obecné způsobilosti:</w:t>
      </w:r>
    </w:p>
    <w:p w14:paraId="60D51C2F"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je schopen samostatně řešit praktické projektové zadání v průmyslové firmě na vybrané téma z oblasti průmyslového inženýrství,</w:t>
      </w:r>
    </w:p>
    <w:p w14:paraId="6AA71EB3"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dokáže hodnotit, zlepšovat a projektovat procesy zvláště v průmyslových odvětvích (strojírenství, automobilový průmysl),</w:t>
      </w:r>
    </w:p>
    <w:p w14:paraId="28519AE3"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zvládá vedení výrobních týmů a divizí průmyslového inženýrství,</w:t>
      </w:r>
    </w:p>
    <w:p w14:paraId="5DAFB27B" w14:textId="77777777" w:rsidR="000E08FA" w:rsidRPr="000E08FA" w:rsidRDefault="000E08FA" w:rsidP="004C36BE">
      <w:pPr>
        <w:pStyle w:val="Odstavecseseznamem"/>
        <w:numPr>
          <w:ilvl w:val="0"/>
          <w:numId w:val="2"/>
        </w:numPr>
        <w:jc w:val="both"/>
        <w:rPr>
          <w:rFonts w:ascii="Calibri" w:hAnsi="Calibri" w:cs="Calibri"/>
          <w:sz w:val="22"/>
          <w:lang w:eastAsia="en-US"/>
        </w:rPr>
      </w:pPr>
      <w:r w:rsidRPr="000E08FA">
        <w:rPr>
          <w:rFonts w:ascii="Calibri" w:hAnsi="Calibri" w:cs="Calibri"/>
          <w:sz w:val="22"/>
          <w:lang w:eastAsia="en-US"/>
        </w:rPr>
        <w:t>je způsobilý koordinovat a výrobní a logistické procesy, nastavovat parametry pro optimalizaci výrobních toků s využitím základních metod zlepšování a inovací,</w:t>
      </w:r>
    </w:p>
    <w:p w14:paraId="23703A1D" w14:textId="385F057B" w:rsidR="00E14C88" w:rsidRPr="00835AC1" w:rsidRDefault="000E08FA" w:rsidP="004C36BE">
      <w:pPr>
        <w:pStyle w:val="Odstavecseseznamem"/>
        <w:numPr>
          <w:ilvl w:val="0"/>
          <w:numId w:val="2"/>
        </w:numPr>
        <w:spacing w:after="240"/>
        <w:contextualSpacing w:val="0"/>
        <w:jc w:val="both"/>
        <w:rPr>
          <w:rFonts w:ascii="Calibri" w:hAnsi="Calibri" w:cs="Calibri"/>
          <w:sz w:val="22"/>
          <w:szCs w:val="22"/>
        </w:rPr>
      </w:pPr>
      <w:r w:rsidRPr="000E08FA">
        <w:rPr>
          <w:rFonts w:ascii="Calibri" w:hAnsi="Calibri" w:cs="Calibri"/>
          <w:sz w:val="22"/>
          <w:lang w:eastAsia="en-US"/>
        </w:rPr>
        <w:t>je schopen samostatně a odpovědně rozhodovat o klíčových parametrech výrobních a logistických procesů, organizaci a řízení lidí, hodnocení jejich produktivity a výkonnosti.</w:t>
      </w:r>
    </w:p>
    <w:p w14:paraId="23723C36"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 xml:space="preserve">Jazykové kompetence </w:t>
      </w:r>
    </w:p>
    <w:p w14:paraId="707C96A4"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2.5</w:t>
      </w:r>
    </w:p>
    <w:p w14:paraId="43A23478" w14:textId="7A250A16" w:rsidR="00E14C88" w:rsidRPr="00835AC1" w:rsidRDefault="00B5544D" w:rsidP="00D61182">
      <w:pPr>
        <w:autoSpaceDE w:val="0"/>
        <w:autoSpaceDN w:val="0"/>
        <w:adjustRightInd w:val="0"/>
        <w:spacing w:after="360"/>
        <w:jc w:val="both"/>
        <w:rPr>
          <w:rFonts w:ascii="Calibri" w:hAnsi="Calibri" w:cs="Calibri"/>
          <w:sz w:val="22"/>
          <w:szCs w:val="22"/>
        </w:rPr>
      </w:pPr>
      <w:r w:rsidRPr="007E544F">
        <w:rPr>
          <w:rFonts w:ascii="Calibri" w:hAnsi="Calibri" w:cs="Calibri"/>
          <w:sz w:val="22"/>
          <w:szCs w:val="22"/>
        </w:rPr>
        <w:t>Cizojazyčná kompetence je požadována jako standardní součást odborného profilu absolventů. Na UTB ve Zlíně je preferována angličtina.</w:t>
      </w:r>
      <w:r w:rsidRPr="007E544F">
        <w:rPr>
          <w:rFonts w:ascii="Calibri" w:hAnsi="Calibri" w:cs="Calibri"/>
          <w:b/>
          <w:sz w:val="22"/>
          <w:szCs w:val="22"/>
        </w:rPr>
        <w:t xml:space="preserve"> </w:t>
      </w:r>
      <w:r w:rsidRPr="007E544F">
        <w:rPr>
          <w:rFonts w:ascii="Calibri" w:hAnsi="Calibri" w:cs="Calibri"/>
          <w:sz w:val="22"/>
          <w:szCs w:val="22"/>
        </w:rPr>
        <w:t xml:space="preserve">Důvodem zaměření je současná dominance anglického jazyka v oblasti studia, akademické komunikace i budoucí zaměstnatelnosti absolventů. V rámci MSP </w:t>
      </w:r>
      <w:r w:rsidR="002C0664">
        <w:rPr>
          <w:rFonts w:ascii="Calibri" w:hAnsi="Calibri" w:cs="Calibri"/>
          <w:sz w:val="22"/>
          <w:szCs w:val="22"/>
        </w:rPr>
        <w:t xml:space="preserve">Průmyslové inženýrství </w:t>
      </w:r>
      <w:r w:rsidRPr="007E544F">
        <w:rPr>
          <w:rFonts w:ascii="Calibri" w:hAnsi="Calibri" w:cs="Calibri"/>
          <w:sz w:val="22"/>
          <w:szCs w:val="22"/>
        </w:rPr>
        <w:t xml:space="preserve">si student zvyšuje své jazykové kompetence studiem minimálně jednoho odborného předmětu v angličtině a dále povinnou volbou odborné angličtiny nebo němčiny v rámci povinných předmětů </w:t>
      </w:r>
      <w:r w:rsidRPr="002C0664">
        <w:rPr>
          <w:rFonts w:ascii="Calibri" w:hAnsi="Calibri" w:cs="Calibri"/>
          <w:sz w:val="22"/>
          <w:szCs w:val="22"/>
        </w:rPr>
        <w:t>zimního semestru.</w:t>
      </w:r>
      <w:r w:rsidRPr="007E544F">
        <w:rPr>
          <w:rFonts w:ascii="Calibri" w:hAnsi="Calibri" w:cs="Calibri"/>
          <w:sz w:val="22"/>
          <w:szCs w:val="22"/>
        </w:rPr>
        <w:t xml:space="preserve"> Dosažená jazyková úroveň po absolvování těchto jazykových předmětů je B1+ dle SERR. Tyto předměty mají v prezenční formě studia rozsah 0-2-0 a v kombinované formě studia 10 hodin za semestr a jsou zakončeny klasifikovaným zápočtem.</w:t>
      </w:r>
    </w:p>
    <w:p w14:paraId="40C3C9B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 xml:space="preserve">Pravidla a podmínky utváření studijních plánů </w:t>
      </w:r>
    </w:p>
    <w:p w14:paraId="321D6CEF"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2.6</w:t>
      </w:r>
    </w:p>
    <w:p w14:paraId="76BBB869" w14:textId="0DA25423" w:rsidR="00B5544D" w:rsidRPr="007E544F" w:rsidRDefault="00B5544D" w:rsidP="00B5544D">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Studijní plán magisterského studijního programu </w:t>
      </w:r>
      <w:r>
        <w:rPr>
          <w:rFonts w:ascii="Calibri" w:hAnsi="Calibri" w:cs="Calibri"/>
          <w:sz w:val="22"/>
          <w:szCs w:val="22"/>
        </w:rPr>
        <w:t>Prům</w:t>
      </w:r>
      <w:r w:rsidR="004A3806">
        <w:rPr>
          <w:rFonts w:ascii="Calibri" w:hAnsi="Calibri" w:cs="Calibri"/>
          <w:sz w:val="22"/>
          <w:szCs w:val="22"/>
        </w:rPr>
        <w:t>yslové inženýrství</w:t>
      </w:r>
      <w:r w:rsidRPr="007E544F">
        <w:rPr>
          <w:rFonts w:ascii="Calibri" w:hAnsi="Calibri" w:cs="Calibri"/>
          <w:sz w:val="22"/>
          <w:szCs w:val="22"/>
        </w:rPr>
        <w:t xml:space="preserve">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14:paraId="1A9E9DDE" w14:textId="77777777" w:rsidR="00B5544D" w:rsidRPr="007E544F" w:rsidRDefault="00B5544D" w:rsidP="00B5544D">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521AFBBB" w14:textId="77777777" w:rsidR="00B5544D" w:rsidRPr="007E544F" w:rsidRDefault="00B5544D" w:rsidP="004C36BE">
      <w:pPr>
        <w:numPr>
          <w:ilvl w:val="0"/>
          <w:numId w:val="2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hodnocení studia v příslušném studijním programu,</w:t>
      </w:r>
    </w:p>
    <w:p w14:paraId="7038039B" w14:textId="77777777" w:rsidR="00B5544D" w:rsidRPr="007E544F" w:rsidRDefault="00B5544D" w:rsidP="004C36BE">
      <w:pPr>
        <w:numPr>
          <w:ilvl w:val="0"/>
          <w:numId w:val="2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návrhu studijního plánu studijního programu, včetně obsahu státní závěrečné zkoušky, a změn ve struktuře předmětů,</w:t>
      </w:r>
    </w:p>
    <w:p w14:paraId="2FEF46DF" w14:textId="77777777" w:rsidR="00B5544D" w:rsidRPr="007E544F" w:rsidRDefault="00B5544D" w:rsidP="004C36BE">
      <w:pPr>
        <w:numPr>
          <w:ilvl w:val="0"/>
          <w:numId w:val="2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složení zkušebních komisí pro státní závěrečné zkoušky.</w:t>
      </w:r>
    </w:p>
    <w:p w14:paraId="097EB2B4" w14:textId="77777777" w:rsidR="00B5544D" w:rsidRDefault="00B5544D" w:rsidP="00B5544D">
      <w:pPr>
        <w:tabs>
          <w:tab w:val="left" w:pos="2835"/>
        </w:tabs>
        <w:spacing w:before="120" w:after="120"/>
        <w:jc w:val="both"/>
        <w:rPr>
          <w:rFonts w:ascii="Calibri" w:hAnsi="Calibri" w:cs="Calibri"/>
          <w:sz w:val="22"/>
          <w:szCs w:val="22"/>
        </w:rPr>
      </w:pPr>
    </w:p>
    <w:p w14:paraId="5C9A6720" w14:textId="77777777" w:rsidR="00B5544D" w:rsidRPr="007E544F" w:rsidRDefault="00B5544D" w:rsidP="00B5544D">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Podle článku 16 </w:t>
      </w:r>
      <w:hyperlink r:id="rId108" w:history="1">
        <w:r w:rsidRPr="002B387B">
          <w:rPr>
            <w:rStyle w:val="Hypertextovodkaz"/>
            <w:rFonts w:ascii="Calibri" w:hAnsi="Calibri" w:cs="Calibri"/>
            <w:i/>
            <w:sz w:val="22"/>
          </w:rPr>
          <w:t>Pravidel průběhu studia ve studijních programech uskutečňovaných na Fakultě managementu a ekonomiky</w:t>
        </w:r>
      </w:hyperlink>
      <w:r w:rsidRPr="007E544F">
        <w:rPr>
          <w:rFonts w:ascii="Calibri" w:hAnsi="Calibri" w:cs="Calibri"/>
          <w:sz w:val="22"/>
          <w:szCs w:val="22"/>
        </w:rPr>
        <w:t xml:space="preserve"> jsou také stanoveny následující podmínky pro pokračování ve studiu:</w:t>
      </w:r>
    </w:p>
    <w:p w14:paraId="2A731842"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14:paraId="1C766974"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Povinně volitelné předměty a volitelné předměty musí být zpravidla v BSP splněny nejpozději do konce pátého semestru a v MSP nejpozději do konce třetího semestru studia.</w:t>
      </w:r>
    </w:p>
    <w:p w14:paraId="05B859F1"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 pokračování v navazujících magisterských studijních programech se musí student, který ukončil BSP, zúčastnit přijímacího řízení.</w:t>
      </w:r>
    </w:p>
    <w:p w14:paraId="0C5F1B04" w14:textId="77777777" w:rsidR="00B5544D" w:rsidRPr="007E544F" w:rsidRDefault="00B5544D" w:rsidP="004C36BE">
      <w:pPr>
        <w:numPr>
          <w:ilvl w:val="0"/>
          <w:numId w:val="23"/>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 si do 2. ročníku MSP zapíše:</w:t>
      </w:r>
    </w:p>
    <w:p w14:paraId="379C1F3A" w14:textId="77777777" w:rsidR="00B5544D" w:rsidRPr="007E544F" w:rsidRDefault="00B5544D" w:rsidP="005961AC">
      <w:pPr>
        <w:numPr>
          <w:ilvl w:val="0"/>
          <w:numId w:val="86"/>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všechny neukončené předměty 1. ročníku,</w:t>
      </w:r>
    </w:p>
    <w:p w14:paraId="7B66C570" w14:textId="77777777" w:rsidR="00B5544D" w:rsidRPr="007E544F" w:rsidRDefault="00B5544D" w:rsidP="005961AC">
      <w:pPr>
        <w:numPr>
          <w:ilvl w:val="0"/>
          <w:numId w:val="86"/>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povinné předměty pro 2. ročník</w:t>
      </w:r>
    </w:p>
    <w:p w14:paraId="30B163EE" w14:textId="77777777" w:rsidR="00B5544D" w:rsidRPr="007E544F" w:rsidRDefault="00B5544D" w:rsidP="005961AC">
      <w:pPr>
        <w:numPr>
          <w:ilvl w:val="0"/>
          <w:numId w:val="86"/>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vybrané povinně volitelné předměty a volitelné předměty.</w:t>
      </w:r>
    </w:p>
    <w:p w14:paraId="2053803F" w14:textId="77777777" w:rsidR="00B5544D" w:rsidRPr="007E544F" w:rsidRDefault="00B5544D" w:rsidP="004C36BE">
      <w:pPr>
        <w:numPr>
          <w:ilvl w:val="0"/>
          <w:numId w:val="23"/>
        </w:numPr>
        <w:tabs>
          <w:tab w:val="left" w:pos="567"/>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14:paraId="3E6BC21C" w14:textId="77777777" w:rsidR="00B5544D" w:rsidRDefault="00B5544D" w:rsidP="00B5544D">
      <w:pPr>
        <w:tabs>
          <w:tab w:val="left" w:pos="567"/>
        </w:tabs>
        <w:spacing w:before="120" w:after="120"/>
        <w:jc w:val="both"/>
        <w:rPr>
          <w:rFonts w:ascii="Calibri" w:hAnsi="Calibri" w:cs="Calibri"/>
          <w:sz w:val="22"/>
          <w:szCs w:val="22"/>
        </w:rPr>
      </w:pPr>
    </w:p>
    <w:p w14:paraId="4702821D" w14:textId="77777777" w:rsidR="00B5544D" w:rsidRPr="007E544F" w:rsidRDefault="00B5544D" w:rsidP="00B5544D">
      <w:pPr>
        <w:tabs>
          <w:tab w:val="left" w:pos="567"/>
        </w:tabs>
        <w:spacing w:before="120" w:after="120"/>
        <w:jc w:val="both"/>
        <w:rPr>
          <w:rFonts w:ascii="Calibri" w:hAnsi="Calibri" w:cs="Calibri"/>
          <w:sz w:val="22"/>
          <w:szCs w:val="22"/>
        </w:rPr>
      </w:pPr>
      <w:r w:rsidRPr="007E544F">
        <w:rPr>
          <w:rFonts w:ascii="Calibri" w:hAnsi="Calibri" w:cs="Calibri"/>
          <w:sz w:val="22"/>
          <w:szCs w:val="22"/>
        </w:rPr>
        <w:t xml:space="preserve">V rámci magisterského studia musí studenti absolvovat </w:t>
      </w:r>
      <w:r w:rsidRPr="007E544F">
        <w:rPr>
          <w:rFonts w:ascii="Calibri" w:hAnsi="Calibri" w:cs="Calibri"/>
          <w:b/>
          <w:sz w:val="22"/>
          <w:szCs w:val="22"/>
        </w:rPr>
        <w:t>jeden odborný předmět v anglickém jazyce.</w:t>
      </w:r>
      <w:r w:rsidRPr="007E544F">
        <w:rPr>
          <w:rFonts w:ascii="Calibri" w:hAnsi="Calibri" w:cs="Calibri"/>
          <w:sz w:val="22"/>
          <w:szCs w:val="22"/>
        </w:rPr>
        <w:t xml:space="preserve"> </w:t>
      </w:r>
    </w:p>
    <w:p w14:paraId="4646797D" w14:textId="77777777" w:rsidR="00B5544D" w:rsidRPr="007E544F" w:rsidRDefault="00B5544D" w:rsidP="00B5544D">
      <w:pPr>
        <w:tabs>
          <w:tab w:val="left" w:pos="567"/>
        </w:tabs>
        <w:spacing w:before="120" w:after="120"/>
        <w:jc w:val="both"/>
        <w:rPr>
          <w:rFonts w:ascii="Calibri" w:hAnsi="Calibri" w:cs="Calibri"/>
          <w:sz w:val="22"/>
          <w:szCs w:val="22"/>
        </w:rPr>
      </w:pPr>
      <w:r w:rsidRPr="007E544F">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78E550A" w14:textId="18AF79EB" w:rsidR="00E14C88" w:rsidRPr="00835AC1" w:rsidRDefault="00B5544D" w:rsidP="00B5544D">
      <w:pPr>
        <w:tabs>
          <w:tab w:val="left" w:pos="567"/>
        </w:tabs>
        <w:spacing w:before="120" w:after="360"/>
        <w:jc w:val="both"/>
        <w:rPr>
          <w:rFonts w:ascii="Calibri" w:hAnsi="Calibri" w:cs="Calibri"/>
          <w:sz w:val="22"/>
        </w:rPr>
      </w:pPr>
      <w:r w:rsidRPr="007E544F">
        <w:rPr>
          <w:rFonts w:ascii="Calibri" w:hAnsi="Calibri" w:cs="Calibri"/>
          <w:sz w:val="22"/>
          <w:szCs w:val="22"/>
        </w:rPr>
        <w:t>Vyučovací jednotkou je vyučovací hodina, která trvá 50 minut.</w:t>
      </w:r>
    </w:p>
    <w:p w14:paraId="1A612BDD"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Vymezení uplatnění absolventů</w:t>
      </w:r>
    </w:p>
    <w:p w14:paraId="1CDC7EDA" w14:textId="0767E0B6" w:rsidR="00E14C88" w:rsidRPr="00633E43" w:rsidRDefault="00E14C88" w:rsidP="00E14C88">
      <w:pPr>
        <w:pStyle w:val="Nadpis3"/>
        <w:jc w:val="center"/>
        <w:rPr>
          <w:rFonts w:asciiTheme="minorHAnsi" w:hAnsiTheme="minorHAnsi" w:cstheme="minorHAnsi"/>
          <w:b/>
          <w:color w:val="auto"/>
        </w:rPr>
      </w:pPr>
      <w:r w:rsidRPr="00633E43">
        <w:rPr>
          <w:rFonts w:asciiTheme="minorHAnsi" w:hAnsiTheme="minorHAnsi" w:cstheme="minorHAnsi"/>
          <w:b/>
          <w:color w:val="auto"/>
        </w:rPr>
        <w:t>Standard 2.7</w:t>
      </w:r>
    </w:p>
    <w:p w14:paraId="223FCB85" w14:textId="77777777" w:rsidR="005F121A" w:rsidRPr="00633E43" w:rsidRDefault="005F121A" w:rsidP="00633E43">
      <w:pPr>
        <w:spacing w:before="120" w:after="120"/>
        <w:jc w:val="both"/>
        <w:rPr>
          <w:rFonts w:asciiTheme="minorHAnsi" w:hAnsiTheme="minorHAnsi" w:cstheme="minorHAnsi"/>
          <w:sz w:val="22"/>
        </w:rPr>
      </w:pPr>
      <w:r w:rsidRPr="00633E43">
        <w:rPr>
          <w:rFonts w:asciiTheme="minorHAnsi" w:hAnsiTheme="minorHAnsi" w:cstheme="minorHAnsi"/>
          <w:sz w:val="22"/>
        </w:rPr>
        <w:t xml:space="preserve">Absolventi jsou </w:t>
      </w:r>
      <w:r w:rsidRPr="00633E43">
        <w:rPr>
          <w:rFonts w:asciiTheme="minorHAnsi" w:hAnsiTheme="minorHAnsi" w:cstheme="minorHAnsi"/>
          <w:b/>
          <w:sz w:val="22"/>
        </w:rPr>
        <w:t>kompetentní</w:t>
      </w:r>
      <w:r w:rsidRPr="00633E43">
        <w:rPr>
          <w:rFonts w:asciiTheme="minorHAnsi" w:hAnsiTheme="minorHAnsi" w:cstheme="minorHAnsi"/>
          <w:sz w:val="22"/>
        </w:rPr>
        <w:t xml:space="preserve"> pro praktické uplatnění na střednch a vyšších manažersko-výrobních a ekonomicko-provozních pozicích v průmyslových společnostech, obchodně-servisních podnicích a firmách, poskytujících specializované projektové a inovační služby v oblastech projektování výrobních procesů ad.</w:t>
      </w:r>
    </w:p>
    <w:p w14:paraId="046F6BD0" w14:textId="77777777" w:rsidR="005F121A" w:rsidRPr="00633E43" w:rsidRDefault="005F121A" w:rsidP="00633E43">
      <w:pPr>
        <w:spacing w:before="120" w:after="120"/>
        <w:jc w:val="both"/>
        <w:rPr>
          <w:rFonts w:asciiTheme="minorHAnsi" w:hAnsiTheme="minorHAnsi" w:cstheme="minorHAnsi"/>
          <w:sz w:val="22"/>
        </w:rPr>
      </w:pPr>
      <w:r w:rsidRPr="00633E43">
        <w:rPr>
          <w:rFonts w:asciiTheme="minorHAnsi" w:hAnsiTheme="minorHAnsi" w:cstheme="minorHAnsi"/>
          <w:sz w:val="22"/>
        </w:rPr>
        <w:t xml:space="preserve">Absolventi jsou dále schopni </w:t>
      </w:r>
      <w:r w:rsidRPr="00633E43">
        <w:rPr>
          <w:rFonts w:asciiTheme="minorHAnsi" w:hAnsiTheme="minorHAnsi" w:cstheme="minorHAnsi"/>
          <w:sz w:val="22"/>
          <w:lang w:eastAsia="en-US"/>
        </w:rPr>
        <w:t>efektivního řízení a koordinace výrobních systémů, vedení pracovních týmů, a celých výrobních příp. servisních oddělení, řešení projektů zaměřených na zvyšování výkonnosti procesů a projektování moderních výrob v duchu Industry 4.0.</w:t>
      </w:r>
    </w:p>
    <w:p w14:paraId="1F57AD88" w14:textId="285821B1" w:rsidR="00E14C88" w:rsidRDefault="005F121A" w:rsidP="005F121A">
      <w:pPr>
        <w:tabs>
          <w:tab w:val="left" w:pos="2835"/>
        </w:tabs>
        <w:spacing w:before="120" w:after="120"/>
        <w:jc w:val="both"/>
        <w:rPr>
          <w:rFonts w:asciiTheme="minorHAnsi" w:hAnsiTheme="minorHAnsi" w:cstheme="minorHAnsi"/>
          <w:sz w:val="22"/>
          <w:lang w:eastAsia="en-US"/>
        </w:rPr>
      </w:pPr>
      <w:r w:rsidRPr="00633E43">
        <w:rPr>
          <w:rFonts w:asciiTheme="minorHAnsi" w:hAnsiTheme="minorHAnsi" w:cstheme="minorHAnsi"/>
          <w:sz w:val="22"/>
        </w:rPr>
        <w:t>Získané znalosti využijí absolventi magisterského studia pro výkon středních a vyšších provozně - řídících a ekonomických funkcí ve výrobních podnicích a organizacích služeb (vedoucí výroby, vedoucí manažer technické přípravy výroby, vedoucí manažer technologické přípravy výroby, manažer logistiky či útvaru kvality, procesní manažer, vedoucí pracovník informačního útvaru pro podporu plánování a řízení výroby a jiné.). Část absolventů může primárně řídit i další</w:t>
      </w:r>
      <w:r w:rsidRPr="00633E43">
        <w:rPr>
          <w:rFonts w:asciiTheme="minorHAnsi" w:hAnsiTheme="minorHAnsi" w:cstheme="minorHAnsi"/>
          <w:sz w:val="22"/>
          <w:lang w:eastAsia="en-US"/>
        </w:rPr>
        <w:t xml:space="preserve"> oblasti, které během studia absolvovali, tzn.: konstrukci a počítačové navrhování výrobků či obráběcí strategie (CAM - Computer Aided Manufacturing).</w:t>
      </w:r>
    </w:p>
    <w:p w14:paraId="58114AB5" w14:textId="77777777" w:rsidR="00633E43" w:rsidRPr="00633E43" w:rsidRDefault="00633E43" w:rsidP="005F121A">
      <w:pPr>
        <w:tabs>
          <w:tab w:val="left" w:pos="2835"/>
        </w:tabs>
        <w:spacing w:before="120" w:after="120"/>
        <w:jc w:val="both"/>
        <w:rPr>
          <w:rFonts w:asciiTheme="minorHAnsi" w:hAnsiTheme="minorHAnsi" w:cstheme="minorHAnsi"/>
          <w:sz w:val="22"/>
        </w:rPr>
      </w:pPr>
    </w:p>
    <w:p w14:paraId="01A8FC46" w14:textId="77777777" w:rsidR="00E14C88" w:rsidRPr="00633E43" w:rsidRDefault="00E14C88" w:rsidP="00E14C88">
      <w:pPr>
        <w:pStyle w:val="Nadpis3"/>
        <w:jc w:val="center"/>
        <w:rPr>
          <w:rFonts w:asciiTheme="minorHAnsi" w:hAnsiTheme="minorHAnsi" w:cstheme="minorHAnsi"/>
          <w:b/>
          <w:color w:val="auto"/>
        </w:rPr>
      </w:pPr>
      <w:r w:rsidRPr="00633E43">
        <w:rPr>
          <w:rFonts w:asciiTheme="minorHAnsi" w:hAnsiTheme="minorHAnsi" w:cstheme="minorHAnsi"/>
          <w:b/>
          <w:color w:val="auto"/>
        </w:rPr>
        <w:t>Standardní doba studia</w:t>
      </w:r>
    </w:p>
    <w:p w14:paraId="4AE2AFF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2.8</w:t>
      </w:r>
    </w:p>
    <w:p w14:paraId="75849853" w14:textId="37442C4B" w:rsidR="00E14C88" w:rsidRPr="00835AC1" w:rsidRDefault="004A3806" w:rsidP="00D61182">
      <w:pPr>
        <w:tabs>
          <w:tab w:val="left" w:pos="2835"/>
        </w:tabs>
        <w:spacing w:before="120" w:after="360"/>
        <w:jc w:val="both"/>
        <w:rPr>
          <w:rFonts w:ascii="Calibri" w:hAnsi="Calibri" w:cs="Calibri"/>
          <w:sz w:val="22"/>
        </w:rPr>
      </w:pPr>
      <w:r w:rsidRPr="007E544F">
        <w:rPr>
          <w:rFonts w:ascii="Calibri" w:hAnsi="Calibri" w:cs="Calibri"/>
          <w:sz w:val="22"/>
          <w:szCs w:val="22"/>
        </w:rPr>
        <w:t xml:space="preserve">Standardní doba studia magisterského studijního programu </w:t>
      </w:r>
      <w:r>
        <w:rPr>
          <w:rFonts w:ascii="Calibri" w:hAnsi="Calibri" w:cs="Calibri"/>
          <w:sz w:val="22"/>
          <w:szCs w:val="22"/>
        </w:rPr>
        <w:t>Průmyslové inženýrství</w:t>
      </w:r>
      <w:r w:rsidRPr="007E544F">
        <w:rPr>
          <w:rFonts w:ascii="Calibri" w:hAnsi="Calibri" w:cs="Calibri"/>
          <w:sz w:val="22"/>
          <w:szCs w:val="22"/>
        </w:rPr>
        <w:t xml:space="preserve"> je 2 roky, v jejichž průběhu musí student získat alespoň 120 kreditů v předepsané struktuře nutných k úspěšnému ukončení studia. Jejich získání je nutnou podmínkou pro konání státní závěrečné zkoušky.</w:t>
      </w:r>
    </w:p>
    <w:p w14:paraId="7AD4A368"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studia s cíli studia a profilem absolventa</w:t>
      </w:r>
    </w:p>
    <w:p w14:paraId="4A8DC557"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2.9</w:t>
      </w:r>
    </w:p>
    <w:p w14:paraId="3BD87E7C" w14:textId="77777777" w:rsidR="00E14C88" w:rsidRPr="00835AC1" w:rsidRDefault="00E14C88" w:rsidP="00D61182">
      <w:pPr>
        <w:tabs>
          <w:tab w:val="left" w:pos="2835"/>
        </w:tabs>
        <w:spacing w:before="120" w:after="360"/>
        <w:jc w:val="both"/>
        <w:rPr>
          <w:rFonts w:ascii="Calibri" w:hAnsi="Calibri" w:cs="Calibri"/>
          <w:sz w:val="22"/>
        </w:rPr>
      </w:pPr>
      <w:r w:rsidRPr="00835AC1">
        <w:rPr>
          <w:rFonts w:ascii="Calibri" w:hAnsi="Calibri" w:cs="Calibr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7B7939C1"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Struktura a rozsah studijních předmětů</w:t>
      </w:r>
    </w:p>
    <w:p w14:paraId="74A991BA"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2.12</w:t>
      </w:r>
    </w:p>
    <w:p w14:paraId="6D3EAF1C" w14:textId="773CC395" w:rsidR="005F121A" w:rsidRPr="005F121A" w:rsidRDefault="005E4B11" w:rsidP="00633E43">
      <w:pPr>
        <w:jc w:val="both"/>
        <w:rPr>
          <w:rFonts w:ascii="Calibri" w:hAnsi="Calibri" w:cs="Calibri"/>
          <w:sz w:val="22"/>
        </w:rPr>
      </w:pPr>
      <w:r w:rsidRPr="005F121A">
        <w:rPr>
          <w:rFonts w:ascii="Calibri" w:hAnsi="Calibri" w:cs="Calibri"/>
          <w:sz w:val="22"/>
        </w:rPr>
        <w:t xml:space="preserve">Profesní </w:t>
      </w:r>
      <w:r w:rsidR="004A3806" w:rsidRPr="005F121A">
        <w:rPr>
          <w:rFonts w:ascii="Calibri" w:hAnsi="Calibri" w:cs="Calibri"/>
          <w:sz w:val="22"/>
        </w:rPr>
        <w:t>magisterský</w:t>
      </w:r>
      <w:r w:rsidRPr="005F121A">
        <w:rPr>
          <w:rFonts w:ascii="Calibri" w:hAnsi="Calibri" w:cs="Calibri"/>
          <w:sz w:val="22"/>
        </w:rPr>
        <w:t xml:space="preserve"> studijní program Průmyslové inženýrství je programem kombinovaným v násle</w:t>
      </w:r>
      <w:r w:rsidR="007044B0" w:rsidRPr="005F121A">
        <w:rPr>
          <w:rFonts w:ascii="Calibri" w:hAnsi="Calibri" w:cs="Calibri"/>
          <w:sz w:val="22"/>
        </w:rPr>
        <w:t xml:space="preserve">dujících oblastech vzdělávání: </w:t>
      </w:r>
      <w:r w:rsidR="002A31C7">
        <w:rPr>
          <w:rFonts w:ascii="Calibri" w:hAnsi="Calibri" w:cs="Calibri"/>
          <w:sz w:val="22"/>
        </w:rPr>
        <w:t>Ekonomické obory (7</w:t>
      </w:r>
      <w:r w:rsidR="005F121A" w:rsidRPr="005F121A">
        <w:rPr>
          <w:rFonts w:ascii="Calibri" w:hAnsi="Calibri" w:cs="Calibri"/>
          <w:sz w:val="22"/>
        </w:rPr>
        <w:t>0%) + strojírenství, technologie a materiály (</w:t>
      </w:r>
      <w:r w:rsidR="002A31C7">
        <w:rPr>
          <w:rFonts w:ascii="Calibri" w:hAnsi="Calibri" w:cs="Calibri"/>
          <w:sz w:val="22"/>
        </w:rPr>
        <w:t>30</w:t>
      </w:r>
      <w:r w:rsidR="005F121A" w:rsidRPr="005F121A">
        <w:rPr>
          <w:rFonts w:ascii="Calibri" w:hAnsi="Calibri" w:cs="Calibri"/>
          <w:sz w:val="22"/>
        </w:rPr>
        <w:t>%)</w:t>
      </w:r>
      <w:r w:rsidR="005F121A">
        <w:rPr>
          <w:rFonts w:ascii="Calibri" w:hAnsi="Calibri" w:cs="Calibri"/>
          <w:sz w:val="22"/>
        </w:rPr>
        <w:t>.</w:t>
      </w:r>
      <w:r w:rsidR="005F121A" w:rsidRPr="005F121A">
        <w:rPr>
          <w:rFonts w:ascii="Calibri" w:hAnsi="Calibri" w:cs="Calibri"/>
          <w:sz w:val="22"/>
        </w:rPr>
        <w:t xml:space="preserve"> </w:t>
      </w:r>
    </w:p>
    <w:p w14:paraId="3631E0D2" w14:textId="50E80B42" w:rsidR="005F121A" w:rsidRPr="00514500" w:rsidRDefault="005E4B11" w:rsidP="00633E43">
      <w:pPr>
        <w:tabs>
          <w:tab w:val="left" w:pos="2835"/>
        </w:tabs>
        <w:spacing w:before="120" w:after="120"/>
        <w:jc w:val="both"/>
        <w:rPr>
          <w:rFonts w:ascii="Calibri" w:hAnsi="Calibri" w:cs="Calibri"/>
          <w:sz w:val="22"/>
        </w:rPr>
      </w:pPr>
      <w:r w:rsidRPr="00514500">
        <w:rPr>
          <w:rFonts w:ascii="Calibri" w:hAnsi="Calibri" w:cs="Calibri"/>
          <w:b/>
          <w:sz w:val="22"/>
        </w:rPr>
        <w:t>Ekonomické obory:</w:t>
      </w:r>
      <w:r w:rsidRPr="00514500">
        <w:rPr>
          <w:rFonts w:ascii="Calibri" w:hAnsi="Calibri" w:cs="Calibri"/>
          <w:sz w:val="22"/>
        </w:rPr>
        <w:t xml:space="preserve"> Mikroekonomie I</w:t>
      </w:r>
      <w:r w:rsidR="005F121A" w:rsidRPr="00514500">
        <w:rPr>
          <w:rFonts w:ascii="Calibri" w:hAnsi="Calibri" w:cs="Calibri"/>
          <w:sz w:val="22"/>
        </w:rPr>
        <w:t>I</w:t>
      </w:r>
      <w:r w:rsidRPr="00514500">
        <w:rPr>
          <w:rFonts w:ascii="Calibri" w:hAnsi="Calibri" w:cs="Calibri"/>
          <w:sz w:val="22"/>
        </w:rPr>
        <w:t xml:space="preserve">, Makroekonomie </w:t>
      </w:r>
      <w:r w:rsidR="005F121A" w:rsidRPr="00514500">
        <w:rPr>
          <w:rFonts w:ascii="Calibri" w:hAnsi="Calibri" w:cs="Calibri"/>
          <w:sz w:val="22"/>
        </w:rPr>
        <w:t>I</w:t>
      </w:r>
      <w:r w:rsidRPr="00514500">
        <w:rPr>
          <w:rFonts w:ascii="Calibri" w:hAnsi="Calibri" w:cs="Calibri"/>
          <w:sz w:val="22"/>
        </w:rPr>
        <w:t xml:space="preserve">I, </w:t>
      </w:r>
      <w:r w:rsidR="005F121A" w:rsidRPr="00514500">
        <w:rPr>
          <w:rFonts w:ascii="Calibri" w:hAnsi="Calibri" w:cs="Calibri"/>
          <w:sz w:val="22"/>
        </w:rPr>
        <w:t>Studie metod měření práce</w:t>
      </w:r>
      <w:r w:rsidR="00D71BAB">
        <w:rPr>
          <w:rFonts w:ascii="Calibri" w:hAnsi="Calibri" w:cs="Calibri"/>
          <w:sz w:val="22"/>
        </w:rPr>
        <w:t xml:space="preserve">, </w:t>
      </w:r>
      <w:r w:rsidR="005F121A" w:rsidRPr="00514500">
        <w:rPr>
          <w:rFonts w:ascii="Calibri" w:hAnsi="Calibri" w:cs="Calibri"/>
          <w:sz w:val="22"/>
        </w:rPr>
        <w:t>Řízení podnikových procesů, Kvantitativní metody v rozhodování, Firemní inovační politika</w:t>
      </w:r>
      <w:r w:rsidR="00514500" w:rsidRPr="00514500">
        <w:rPr>
          <w:rFonts w:ascii="Calibri" w:hAnsi="Calibri" w:cs="Calibri"/>
          <w:sz w:val="22"/>
        </w:rPr>
        <w:t>, Pokročilé metody plánování a řízení výroby, Logistika</w:t>
      </w:r>
      <w:r w:rsidR="005450DA">
        <w:rPr>
          <w:rFonts w:ascii="Calibri" w:hAnsi="Calibri" w:cs="Calibri"/>
          <w:sz w:val="22"/>
        </w:rPr>
        <w:t xml:space="preserve"> II</w:t>
      </w:r>
      <w:r w:rsidR="00514500" w:rsidRPr="00514500">
        <w:rPr>
          <w:rFonts w:ascii="Calibri" w:hAnsi="Calibri" w:cs="Calibri"/>
          <w:sz w:val="22"/>
        </w:rPr>
        <w:t>, Průmyslová moder</w:t>
      </w:r>
      <w:r w:rsidR="00D71BAB">
        <w:rPr>
          <w:rFonts w:ascii="Calibri" w:hAnsi="Calibri" w:cs="Calibri"/>
          <w:sz w:val="22"/>
        </w:rPr>
        <w:t xml:space="preserve">ace, </w:t>
      </w:r>
      <w:r w:rsidR="00D71BAB" w:rsidRPr="00514500">
        <w:rPr>
          <w:rFonts w:ascii="Calibri" w:hAnsi="Calibri" w:cs="Calibri"/>
          <w:sz w:val="22"/>
        </w:rPr>
        <w:t>Podnikové informační systémy, Počítačová simulace ekonomických systémů I, Počítačová simulace ekonomických systémů II</w:t>
      </w:r>
    </w:p>
    <w:p w14:paraId="183C562D" w14:textId="247C460A" w:rsidR="005E4B11" w:rsidRPr="00514500" w:rsidRDefault="005E4B11" w:rsidP="00633E43">
      <w:pPr>
        <w:tabs>
          <w:tab w:val="left" w:pos="2835"/>
        </w:tabs>
        <w:spacing w:before="120" w:after="120"/>
        <w:jc w:val="both"/>
        <w:rPr>
          <w:rFonts w:ascii="Calibri" w:hAnsi="Calibri" w:cs="Calibri"/>
          <w:sz w:val="22"/>
        </w:rPr>
      </w:pPr>
      <w:r w:rsidRPr="00514500">
        <w:rPr>
          <w:rFonts w:ascii="Calibri" w:hAnsi="Calibri" w:cs="Calibri"/>
          <w:b/>
          <w:sz w:val="22"/>
        </w:rPr>
        <w:t>Strojírenství, technologie a materiály:</w:t>
      </w:r>
      <w:r w:rsidRPr="00514500">
        <w:rPr>
          <w:rFonts w:ascii="Calibri" w:hAnsi="Calibri" w:cs="Calibri"/>
          <w:sz w:val="22"/>
        </w:rPr>
        <w:t xml:space="preserve"> </w:t>
      </w:r>
      <w:r w:rsidR="00514500" w:rsidRPr="00514500">
        <w:rPr>
          <w:rFonts w:ascii="Calibri" w:hAnsi="Calibri" w:cs="Calibri"/>
          <w:sz w:val="22"/>
        </w:rPr>
        <w:t>Materiálové inženýrství, Strojírenské technologie</w:t>
      </w:r>
      <w:r w:rsidR="00633E43">
        <w:rPr>
          <w:rFonts w:ascii="Calibri" w:hAnsi="Calibri" w:cs="Calibri"/>
          <w:sz w:val="22"/>
        </w:rPr>
        <w:t xml:space="preserve">, </w:t>
      </w:r>
      <w:r w:rsidR="00514500" w:rsidRPr="00514500">
        <w:rPr>
          <w:rFonts w:ascii="Calibri" w:hAnsi="Calibri" w:cs="Calibri"/>
          <w:sz w:val="22"/>
        </w:rPr>
        <w:t>Počítač</w:t>
      </w:r>
      <w:r w:rsidR="00D71BAB">
        <w:rPr>
          <w:rFonts w:ascii="Calibri" w:hAnsi="Calibri" w:cs="Calibri"/>
          <w:sz w:val="22"/>
        </w:rPr>
        <w:t xml:space="preserve">ová podpora konstrukce a výroby, </w:t>
      </w:r>
      <w:r w:rsidR="00D71BAB" w:rsidRPr="00514500">
        <w:rPr>
          <w:rFonts w:ascii="Calibri" w:hAnsi="Calibri" w:cs="Calibri"/>
          <w:sz w:val="22"/>
        </w:rPr>
        <w:t>Robotická pracoviště</w:t>
      </w:r>
      <w:r w:rsidR="005450DA">
        <w:rPr>
          <w:rFonts w:ascii="Calibri" w:hAnsi="Calibri" w:cs="Calibri"/>
          <w:sz w:val="22"/>
        </w:rPr>
        <w:t>, Průmyslové inženýrství – metody.</w:t>
      </w:r>
    </w:p>
    <w:p w14:paraId="5DC2AB07" w14:textId="797C791B" w:rsidR="00653AE7" w:rsidRDefault="00653AE7" w:rsidP="00633E43">
      <w:pPr>
        <w:tabs>
          <w:tab w:val="left" w:pos="2835"/>
        </w:tabs>
        <w:spacing w:before="120" w:after="120"/>
        <w:jc w:val="both"/>
        <w:rPr>
          <w:rFonts w:ascii="Calibri" w:hAnsi="Calibri" w:cs="Calibri"/>
          <w:sz w:val="22"/>
        </w:rPr>
      </w:pPr>
      <w:r w:rsidRPr="00514500">
        <w:rPr>
          <w:rFonts w:ascii="Calibri" w:hAnsi="Calibri" w:cs="Calibri"/>
          <w:sz w:val="22"/>
        </w:rPr>
        <w:t>Poměr jednotlivých oblastí vzdělávání byl stanoven na základě počtu kreditů odborných předmětů, které spadají do jednotlivých oblastí vzdělávání a to následovně:</w:t>
      </w:r>
    </w:p>
    <w:p w14:paraId="373F0236" w14:textId="77777777" w:rsidR="00D71BAB" w:rsidRPr="00514500" w:rsidRDefault="00D71BAB" w:rsidP="00633E43">
      <w:pPr>
        <w:tabs>
          <w:tab w:val="left" w:pos="2835"/>
        </w:tabs>
        <w:spacing w:before="120" w:after="120"/>
        <w:jc w:val="both"/>
        <w:rPr>
          <w:rFonts w:ascii="Calibri" w:hAnsi="Calibri" w:cs="Calibri"/>
          <w:sz w:val="22"/>
        </w:rPr>
      </w:pPr>
    </w:p>
    <w:tbl>
      <w:tblPr>
        <w:tblStyle w:val="Mkatabulky"/>
        <w:tblW w:w="0" w:type="auto"/>
        <w:jc w:val="center"/>
        <w:tblLook w:val="04A0" w:firstRow="1" w:lastRow="0" w:firstColumn="1" w:lastColumn="0" w:noHBand="0" w:noVBand="1"/>
      </w:tblPr>
      <w:tblGrid>
        <w:gridCol w:w="2132"/>
        <w:gridCol w:w="858"/>
        <w:gridCol w:w="2165"/>
        <w:gridCol w:w="858"/>
      </w:tblGrid>
      <w:tr w:rsidR="00D71BAB" w:rsidRPr="00514500" w14:paraId="04ADE759" w14:textId="77777777" w:rsidTr="00D71BAB">
        <w:trPr>
          <w:jc w:val="center"/>
        </w:trPr>
        <w:tc>
          <w:tcPr>
            <w:tcW w:w="2990" w:type="dxa"/>
            <w:gridSpan w:val="2"/>
            <w:tcBorders>
              <w:top w:val="single" w:sz="12" w:space="0" w:color="auto"/>
              <w:left w:val="single" w:sz="12" w:space="0" w:color="auto"/>
              <w:bottom w:val="single" w:sz="12" w:space="0" w:color="auto"/>
              <w:right w:val="single" w:sz="12" w:space="0" w:color="auto"/>
            </w:tcBorders>
          </w:tcPr>
          <w:p w14:paraId="10280B9B"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 xml:space="preserve">Předměty spadadající do oblasti vzdělávání </w:t>
            </w:r>
            <w:r w:rsidRPr="00514500">
              <w:rPr>
                <w:rFonts w:asciiTheme="minorHAnsi" w:hAnsiTheme="minorHAnsi" w:cs="Calibri"/>
                <w:b/>
              </w:rPr>
              <w:t>„Ekonomické obory“</w:t>
            </w:r>
          </w:p>
        </w:tc>
        <w:tc>
          <w:tcPr>
            <w:tcW w:w="3023" w:type="dxa"/>
            <w:gridSpan w:val="2"/>
            <w:tcBorders>
              <w:top w:val="single" w:sz="12" w:space="0" w:color="auto"/>
              <w:left w:val="single" w:sz="12" w:space="0" w:color="auto"/>
              <w:bottom w:val="single" w:sz="12" w:space="0" w:color="auto"/>
              <w:right w:val="single" w:sz="12" w:space="0" w:color="auto"/>
            </w:tcBorders>
          </w:tcPr>
          <w:p w14:paraId="402C75BF"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 xml:space="preserve">Předměty spadadající do oblasti vzdělávání </w:t>
            </w:r>
            <w:r w:rsidRPr="00514500">
              <w:rPr>
                <w:rFonts w:asciiTheme="minorHAnsi" w:hAnsiTheme="minorHAnsi" w:cs="Calibri"/>
                <w:b/>
              </w:rPr>
              <w:t>„Strojírenství, technologie a materiály“</w:t>
            </w:r>
          </w:p>
        </w:tc>
      </w:tr>
      <w:tr w:rsidR="00D71BAB" w:rsidRPr="004A3806" w14:paraId="6FFF619D" w14:textId="77777777" w:rsidTr="00D71BAB">
        <w:trPr>
          <w:jc w:val="center"/>
        </w:trPr>
        <w:tc>
          <w:tcPr>
            <w:tcW w:w="2132" w:type="dxa"/>
            <w:tcBorders>
              <w:top w:val="single" w:sz="12" w:space="0" w:color="auto"/>
              <w:left w:val="single" w:sz="12" w:space="0" w:color="auto"/>
              <w:bottom w:val="single" w:sz="12" w:space="0" w:color="auto"/>
            </w:tcBorders>
          </w:tcPr>
          <w:p w14:paraId="1E90F556"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Předmět</w:t>
            </w:r>
          </w:p>
        </w:tc>
        <w:tc>
          <w:tcPr>
            <w:tcW w:w="858" w:type="dxa"/>
            <w:tcBorders>
              <w:top w:val="single" w:sz="12" w:space="0" w:color="auto"/>
              <w:bottom w:val="single" w:sz="12" w:space="0" w:color="auto"/>
              <w:right w:val="single" w:sz="12" w:space="0" w:color="auto"/>
            </w:tcBorders>
          </w:tcPr>
          <w:p w14:paraId="3A2099F7" w14:textId="77777777" w:rsidR="00D71BAB" w:rsidRPr="00514500" w:rsidRDefault="00D71BAB" w:rsidP="00633E43">
            <w:pPr>
              <w:tabs>
                <w:tab w:val="left" w:pos="2835"/>
              </w:tabs>
              <w:jc w:val="center"/>
              <w:rPr>
                <w:rFonts w:asciiTheme="minorHAnsi" w:hAnsiTheme="minorHAnsi" w:cs="Calibri"/>
              </w:rPr>
            </w:pPr>
            <w:r w:rsidRPr="00514500">
              <w:rPr>
                <w:rFonts w:asciiTheme="minorHAnsi" w:hAnsiTheme="minorHAnsi" w:cs="Calibri"/>
              </w:rPr>
              <w:t>Počet kreditů</w:t>
            </w:r>
          </w:p>
        </w:tc>
        <w:tc>
          <w:tcPr>
            <w:tcW w:w="2165" w:type="dxa"/>
            <w:tcBorders>
              <w:top w:val="single" w:sz="12" w:space="0" w:color="auto"/>
              <w:left w:val="single" w:sz="12" w:space="0" w:color="auto"/>
              <w:bottom w:val="single" w:sz="12" w:space="0" w:color="auto"/>
            </w:tcBorders>
          </w:tcPr>
          <w:p w14:paraId="7EF15846" w14:textId="77777777"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Předmět</w:t>
            </w:r>
          </w:p>
        </w:tc>
        <w:tc>
          <w:tcPr>
            <w:tcW w:w="858" w:type="dxa"/>
            <w:tcBorders>
              <w:top w:val="single" w:sz="12" w:space="0" w:color="auto"/>
              <w:bottom w:val="single" w:sz="12" w:space="0" w:color="auto"/>
              <w:right w:val="single" w:sz="12" w:space="0" w:color="auto"/>
            </w:tcBorders>
          </w:tcPr>
          <w:p w14:paraId="0BD470FD" w14:textId="77777777"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Počet kreditů</w:t>
            </w:r>
          </w:p>
        </w:tc>
      </w:tr>
      <w:tr w:rsidR="00D71BAB" w:rsidRPr="004A3806" w14:paraId="09CB74C5" w14:textId="77777777" w:rsidTr="00D71BAB">
        <w:trPr>
          <w:jc w:val="center"/>
        </w:trPr>
        <w:tc>
          <w:tcPr>
            <w:tcW w:w="2132" w:type="dxa"/>
            <w:tcBorders>
              <w:top w:val="single" w:sz="12" w:space="0" w:color="auto"/>
              <w:left w:val="single" w:sz="12" w:space="0" w:color="auto"/>
            </w:tcBorders>
          </w:tcPr>
          <w:p w14:paraId="3350BDB8" w14:textId="3D857544" w:rsidR="00D71BAB" w:rsidRPr="00633E43" w:rsidRDefault="00D71BAB" w:rsidP="00BA5C4C">
            <w:pPr>
              <w:tabs>
                <w:tab w:val="left" w:pos="2835"/>
              </w:tabs>
              <w:rPr>
                <w:rFonts w:asciiTheme="minorHAnsi" w:hAnsiTheme="minorHAnsi" w:cs="Calibri"/>
              </w:rPr>
            </w:pPr>
            <w:r w:rsidRPr="00633E43">
              <w:rPr>
                <w:rFonts w:asciiTheme="minorHAnsi" w:hAnsiTheme="minorHAnsi" w:cs="Calibri"/>
              </w:rPr>
              <w:t>Mikroekonomie II</w:t>
            </w:r>
          </w:p>
        </w:tc>
        <w:tc>
          <w:tcPr>
            <w:tcW w:w="858" w:type="dxa"/>
            <w:tcBorders>
              <w:top w:val="single" w:sz="12" w:space="0" w:color="auto"/>
              <w:right w:val="single" w:sz="12" w:space="0" w:color="auto"/>
            </w:tcBorders>
          </w:tcPr>
          <w:p w14:paraId="3B8B1515" w14:textId="4C331181"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top w:val="single" w:sz="12" w:space="0" w:color="auto"/>
              <w:left w:val="single" w:sz="12" w:space="0" w:color="auto"/>
            </w:tcBorders>
          </w:tcPr>
          <w:p w14:paraId="21AFDE66" w14:textId="1257D9A1" w:rsidR="00D71BAB" w:rsidRPr="00633E43" w:rsidRDefault="00D71BAB" w:rsidP="00633E43">
            <w:pPr>
              <w:tabs>
                <w:tab w:val="left" w:pos="2835"/>
              </w:tabs>
              <w:rPr>
                <w:rFonts w:asciiTheme="minorHAnsi" w:hAnsiTheme="minorHAnsi" w:cs="Calibri"/>
              </w:rPr>
            </w:pPr>
            <w:r w:rsidRPr="00633E43">
              <w:rPr>
                <w:rFonts w:ascii="Calibri" w:hAnsi="Calibri" w:cs="Calibri"/>
              </w:rPr>
              <w:t>Materiálové inženýrství</w:t>
            </w:r>
          </w:p>
        </w:tc>
        <w:tc>
          <w:tcPr>
            <w:tcW w:w="858" w:type="dxa"/>
            <w:tcBorders>
              <w:top w:val="single" w:sz="12" w:space="0" w:color="auto"/>
              <w:right w:val="single" w:sz="12" w:space="0" w:color="auto"/>
            </w:tcBorders>
          </w:tcPr>
          <w:p w14:paraId="72F3B09D" w14:textId="4F44A178"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4</w:t>
            </w:r>
          </w:p>
        </w:tc>
      </w:tr>
      <w:tr w:rsidR="00D71BAB" w:rsidRPr="004A3806" w14:paraId="1E10FE42" w14:textId="77777777" w:rsidTr="00D71BAB">
        <w:trPr>
          <w:jc w:val="center"/>
        </w:trPr>
        <w:tc>
          <w:tcPr>
            <w:tcW w:w="2132" w:type="dxa"/>
            <w:tcBorders>
              <w:left w:val="single" w:sz="12" w:space="0" w:color="auto"/>
            </w:tcBorders>
          </w:tcPr>
          <w:p w14:paraId="5D4B5540" w14:textId="2B604BA0" w:rsidR="00D71BAB" w:rsidRPr="00633E43" w:rsidRDefault="00D71BAB" w:rsidP="00BA5C4C">
            <w:pPr>
              <w:tabs>
                <w:tab w:val="left" w:pos="2835"/>
              </w:tabs>
              <w:rPr>
                <w:rFonts w:asciiTheme="minorHAnsi" w:hAnsiTheme="minorHAnsi" w:cs="Calibri"/>
              </w:rPr>
            </w:pPr>
            <w:r w:rsidRPr="00633E43">
              <w:rPr>
                <w:rFonts w:asciiTheme="minorHAnsi" w:hAnsiTheme="minorHAnsi" w:cs="Calibri"/>
              </w:rPr>
              <w:t>Makroekonomie II</w:t>
            </w:r>
          </w:p>
        </w:tc>
        <w:tc>
          <w:tcPr>
            <w:tcW w:w="858" w:type="dxa"/>
            <w:tcBorders>
              <w:right w:val="single" w:sz="12" w:space="0" w:color="auto"/>
            </w:tcBorders>
          </w:tcPr>
          <w:p w14:paraId="2E124E1F" w14:textId="36DAE214"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1AD3334E" w14:textId="4650A133" w:rsidR="00D71BAB" w:rsidRPr="00633E43" w:rsidRDefault="00D71BAB" w:rsidP="00633E43">
            <w:pPr>
              <w:tabs>
                <w:tab w:val="left" w:pos="2835"/>
              </w:tabs>
              <w:rPr>
                <w:rFonts w:asciiTheme="minorHAnsi" w:hAnsiTheme="minorHAnsi" w:cs="Calibri"/>
              </w:rPr>
            </w:pPr>
            <w:r w:rsidRPr="00633E43">
              <w:rPr>
                <w:rFonts w:ascii="Calibri" w:hAnsi="Calibri" w:cs="Calibri"/>
              </w:rPr>
              <w:t>Strojírenské technologie</w:t>
            </w:r>
          </w:p>
        </w:tc>
        <w:tc>
          <w:tcPr>
            <w:tcW w:w="858" w:type="dxa"/>
            <w:tcBorders>
              <w:right w:val="single" w:sz="12" w:space="0" w:color="auto"/>
            </w:tcBorders>
          </w:tcPr>
          <w:p w14:paraId="3363FDEB" w14:textId="16F36A56" w:rsidR="00D71BAB" w:rsidRPr="00633E43" w:rsidRDefault="00D71BAB" w:rsidP="00633E43">
            <w:pPr>
              <w:tabs>
                <w:tab w:val="left" w:pos="2835"/>
              </w:tabs>
              <w:jc w:val="center"/>
              <w:rPr>
                <w:rFonts w:asciiTheme="minorHAnsi" w:hAnsiTheme="minorHAnsi" w:cs="Calibri"/>
              </w:rPr>
            </w:pPr>
            <w:r w:rsidRPr="00633E43">
              <w:rPr>
                <w:rFonts w:asciiTheme="minorHAnsi" w:hAnsiTheme="minorHAnsi" w:cs="Calibri"/>
              </w:rPr>
              <w:t>5</w:t>
            </w:r>
          </w:p>
        </w:tc>
      </w:tr>
      <w:tr w:rsidR="00D71BAB" w:rsidRPr="004A3806" w14:paraId="2B727817" w14:textId="77777777" w:rsidTr="00D71BAB">
        <w:trPr>
          <w:jc w:val="center"/>
        </w:trPr>
        <w:tc>
          <w:tcPr>
            <w:tcW w:w="2132" w:type="dxa"/>
            <w:tcBorders>
              <w:left w:val="single" w:sz="12" w:space="0" w:color="auto"/>
            </w:tcBorders>
          </w:tcPr>
          <w:p w14:paraId="0CF6F44F" w14:textId="3ABECAAB" w:rsidR="00D71BAB" w:rsidRPr="00633E43" w:rsidRDefault="00D71BAB" w:rsidP="00CE7461">
            <w:pPr>
              <w:tabs>
                <w:tab w:val="left" w:pos="2835"/>
              </w:tabs>
              <w:rPr>
                <w:rFonts w:ascii="Calibri" w:hAnsi="Calibri" w:cs="Calibri"/>
              </w:rPr>
            </w:pPr>
            <w:r w:rsidRPr="00633E43">
              <w:rPr>
                <w:rFonts w:ascii="Calibri" w:hAnsi="Calibri" w:cs="Calibri"/>
              </w:rPr>
              <w:t>Studie metod měření práce</w:t>
            </w:r>
          </w:p>
        </w:tc>
        <w:tc>
          <w:tcPr>
            <w:tcW w:w="858" w:type="dxa"/>
            <w:tcBorders>
              <w:right w:val="single" w:sz="12" w:space="0" w:color="auto"/>
            </w:tcBorders>
          </w:tcPr>
          <w:p w14:paraId="7907355D" w14:textId="5E336E22" w:rsidR="00D71BAB" w:rsidRPr="00633E43" w:rsidRDefault="00D71BAB" w:rsidP="00CE7461">
            <w:pPr>
              <w:tabs>
                <w:tab w:val="left" w:pos="2835"/>
              </w:tabs>
              <w:jc w:val="center"/>
              <w:rPr>
                <w:rFonts w:asciiTheme="minorHAnsi" w:hAnsiTheme="minorHAnsi" w:cs="Calibri"/>
              </w:rPr>
            </w:pPr>
            <w:r w:rsidRPr="00633E43">
              <w:rPr>
                <w:rFonts w:asciiTheme="minorHAnsi" w:hAnsiTheme="minorHAnsi" w:cs="Calibri"/>
              </w:rPr>
              <w:t>3</w:t>
            </w:r>
          </w:p>
        </w:tc>
        <w:tc>
          <w:tcPr>
            <w:tcW w:w="2165" w:type="dxa"/>
            <w:tcBorders>
              <w:left w:val="single" w:sz="12" w:space="0" w:color="auto"/>
            </w:tcBorders>
          </w:tcPr>
          <w:p w14:paraId="371F1DB0" w14:textId="0A6FCFF8" w:rsidR="00D71BAB" w:rsidRPr="00633E43" w:rsidRDefault="00D71BAB" w:rsidP="00CE7461">
            <w:pPr>
              <w:tabs>
                <w:tab w:val="left" w:pos="2835"/>
              </w:tabs>
              <w:rPr>
                <w:rFonts w:asciiTheme="minorHAnsi" w:hAnsiTheme="minorHAnsi" w:cs="Calibri"/>
              </w:rPr>
            </w:pPr>
            <w:r w:rsidRPr="00BE5B85">
              <w:rPr>
                <w:rFonts w:asciiTheme="minorHAnsi" w:hAnsiTheme="minorHAnsi" w:cs="Calibri"/>
              </w:rPr>
              <w:t>Počítačová podpora konstrukce a výroby</w:t>
            </w:r>
          </w:p>
        </w:tc>
        <w:tc>
          <w:tcPr>
            <w:tcW w:w="858" w:type="dxa"/>
            <w:tcBorders>
              <w:right w:val="single" w:sz="12" w:space="0" w:color="auto"/>
            </w:tcBorders>
          </w:tcPr>
          <w:p w14:paraId="3FC2B3A4" w14:textId="7E8A1A75" w:rsidR="00D71BAB" w:rsidRPr="00633E43" w:rsidRDefault="00D71BAB" w:rsidP="00CE7461">
            <w:pPr>
              <w:tabs>
                <w:tab w:val="left" w:pos="2835"/>
              </w:tabs>
              <w:jc w:val="center"/>
              <w:rPr>
                <w:rFonts w:asciiTheme="minorHAnsi" w:hAnsiTheme="minorHAnsi" w:cs="Calibri"/>
              </w:rPr>
            </w:pPr>
            <w:r>
              <w:rPr>
                <w:rFonts w:asciiTheme="minorHAnsi" w:hAnsiTheme="minorHAnsi" w:cs="Calibri"/>
              </w:rPr>
              <w:t>4</w:t>
            </w:r>
          </w:p>
        </w:tc>
      </w:tr>
      <w:tr w:rsidR="00D71BAB" w:rsidRPr="004A3806" w14:paraId="11F95699" w14:textId="77777777" w:rsidTr="00D71BAB">
        <w:trPr>
          <w:jc w:val="center"/>
        </w:trPr>
        <w:tc>
          <w:tcPr>
            <w:tcW w:w="2132" w:type="dxa"/>
            <w:tcBorders>
              <w:left w:val="single" w:sz="12" w:space="0" w:color="auto"/>
            </w:tcBorders>
          </w:tcPr>
          <w:p w14:paraId="6175D834" w14:textId="7614FA3F" w:rsidR="00D71BAB" w:rsidRPr="00633E43" w:rsidRDefault="00D71BAB" w:rsidP="00D71BAB">
            <w:pPr>
              <w:tabs>
                <w:tab w:val="left" w:pos="2835"/>
              </w:tabs>
              <w:rPr>
                <w:rFonts w:asciiTheme="minorHAnsi" w:hAnsiTheme="minorHAnsi" w:cs="Calibri"/>
              </w:rPr>
            </w:pPr>
            <w:r w:rsidRPr="00633E43">
              <w:rPr>
                <w:rFonts w:ascii="Calibri" w:hAnsi="Calibri" w:cs="Calibri"/>
              </w:rPr>
              <w:t>Řízení podnikových procesů</w:t>
            </w:r>
          </w:p>
        </w:tc>
        <w:tc>
          <w:tcPr>
            <w:tcW w:w="858" w:type="dxa"/>
            <w:tcBorders>
              <w:right w:val="single" w:sz="12" w:space="0" w:color="auto"/>
            </w:tcBorders>
          </w:tcPr>
          <w:p w14:paraId="00F43888" w14:textId="683437B1"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4B1D29FB" w14:textId="0BA647C4" w:rsidR="00D71BAB" w:rsidRPr="00633E43" w:rsidRDefault="00D71BAB" w:rsidP="00D71BAB">
            <w:pPr>
              <w:tabs>
                <w:tab w:val="left" w:pos="2835"/>
              </w:tabs>
              <w:rPr>
                <w:rFonts w:asciiTheme="minorHAnsi" w:hAnsiTheme="minorHAnsi" w:cs="Calibri"/>
              </w:rPr>
            </w:pPr>
            <w:r w:rsidRPr="00633E43">
              <w:rPr>
                <w:rFonts w:ascii="Calibri" w:hAnsi="Calibri" w:cs="Calibri"/>
              </w:rPr>
              <w:t>Robotická pracoviště</w:t>
            </w:r>
          </w:p>
        </w:tc>
        <w:tc>
          <w:tcPr>
            <w:tcW w:w="858" w:type="dxa"/>
            <w:tcBorders>
              <w:right w:val="single" w:sz="12" w:space="0" w:color="auto"/>
            </w:tcBorders>
          </w:tcPr>
          <w:p w14:paraId="38E05A6A" w14:textId="051BD60A"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6</w:t>
            </w:r>
          </w:p>
        </w:tc>
      </w:tr>
      <w:tr w:rsidR="00D71BAB" w:rsidRPr="004A3806" w14:paraId="478A9115" w14:textId="77777777" w:rsidTr="00D71BAB">
        <w:trPr>
          <w:jc w:val="center"/>
        </w:trPr>
        <w:tc>
          <w:tcPr>
            <w:tcW w:w="2132" w:type="dxa"/>
            <w:tcBorders>
              <w:left w:val="single" w:sz="12" w:space="0" w:color="auto"/>
            </w:tcBorders>
          </w:tcPr>
          <w:p w14:paraId="257BE701" w14:textId="771FF2C3" w:rsidR="00D71BAB" w:rsidRPr="00633E43" w:rsidRDefault="00D71BAB" w:rsidP="00D71BAB">
            <w:pPr>
              <w:tabs>
                <w:tab w:val="left" w:pos="2835"/>
              </w:tabs>
              <w:rPr>
                <w:rFonts w:asciiTheme="minorHAnsi" w:hAnsiTheme="minorHAnsi" w:cs="Calibri"/>
              </w:rPr>
            </w:pPr>
            <w:r w:rsidRPr="00633E43">
              <w:rPr>
                <w:rFonts w:ascii="Calibri" w:hAnsi="Calibri" w:cs="Calibri"/>
              </w:rPr>
              <w:t>Kvantitativní metody v rozhodování</w:t>
            </w:r>
          </w:p>
        </w:tc>
        <w:tc>
          <w:tcPr>
            <w:tcW w:w="858" w:type="dxa"/>
            <w:tcBorders>
              <w:right w:val="single" w:sz="12" w:space="0" w:color="auto"/>
            </w:tcBorders>
          </w:tcPr>
          <w:p w14:paraId="1D59C66A" w14:textId="0E3F07A2"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212DA00F" w14:textId="6F36CCA9" w:rsidR="00D71BAB" w:rsidRPr="00633E43" w:rsidRDefault="00D71BAB" w:rsidP="00D71BAB">
            <w:pPr>
              <w:tabs>
                <w:tab w:val="left" w:pos="2835"/>
              </w:tabs>
              <w:rPr>
                <w:rFonts w:asciiTheme="minorHAnsi" w:hAnsiTheme="minorHAnsi" w:cs="Calibri"/>
              </w:rPr>
            </w:pPr>
            <w:r>
              <w:rPr>
                <w:rFonts w:ascii="Calibri" w:hAnsi="Calibri" w:cs="Calibri"/>
              </w:rPr>
              <w:t>Průmyslové inženýrství – metody</w:t>
            </w:r>
          </w:p>
        </w:tc>
        <w:tc>
          <w:tcPr>
            <w:tcW w:w="858" w:type="dxa"/>
            <w:tcBorders>
              <w:right w:val="single" w:sz="12" w:space="0" w:color="auto"/>
            </w:tcBorders>
          </w:tcPr>
          <w:p w14:paraId="6E622DF9" w14:textId="245651A1" w:rsidR="00D71BAB" w:rsidRPr="00633E43" w:rsidRDefault="00D71BAB" w:rsidP="00D71BAB">
            <w:pPr>
              <w:tabs>
                <w:tab w:val="left" w:pos="2835"/>
              </w:tabs>
              <w:jc w:val="center"/>
              <w:rPr>
                <w:rFonts w:asciiTheme="minorHAnsi" w:hAnsiTheme="minorHAnsi" w:cs="Calibri"/>
              </w:rPr>
            </w:pPr>
            <w:r>
              <w:rPr>
                <w:rFonts w:asciiTheme="minorHAnsi" w:hAnsiTheme="minorHAnsi" w:cs="Calibri"/>
              </w:rPr>
              <w:t>4</w:t>
            </w:r>
          </w:p>
        </w:tc>
      </w:tr>
      <w:tr w:rsidR="00D71BAB" w:rsidRPr="004A3806" w14:paraId="3A76C0ED" w14:textId="77777777" w:rsidTr="00D71BAB">
        <w:trPr>
          <w:jc w:val="center"/>
        </w:trPr>
        <w:tc>
          <w:tcPr>
            <w:tcW w:w="2132" w:type="dxa"/>
            <w:tcBorders>
              <w:left w:val="single" w:sz="12" w:space="0" w:color="auto"/>
            </w:tcBorders>
          </w:tcPr>
          <w:p w14:paraId="29ECB490" w14:textId="1FB11568" w:rsidR="00D71BAB" w:rsidRPr="00633E43" w:rsidRDefault="00D71BAB" w:rsidP="00D71BAB">
            <w:pPr>
              <w:tabs>
                <w:tab w:val="left" w:pos="2835"/>
              </w:tabs>
              <w:rPr>
                <w:rFonts w:asciiTheme="minorHAnsi" w:hAnsiTheme="minorHAnsi" w:cs="Calibri"/>
              </w:rPr>
            </w:pPr>
            <w:r w:rsidRPr="00633E43">
              <w:rPr>
                <w:rFonts w:ascii="Calibri" w:hAnsi="Calibri" w:cs="Calibri"/>
              </w:rPr>
              <w:t>Firemní inovační politika</w:t>
            </w:r>
          </w:p>
        </w:tc>
        <w:tc>
          <w:tcPr>
            <w:tcW w:w="858" w:type="dxa"/>
            <w:tcBorders>
              <w:right w:val="single" w:sz="12" w:space="0" w:color="auto"/>
            </w:tcBorders>
          </w:tcPr>
          <w:p w14:paraId="78D7BB4C" w14:textId="678F0647"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6ACF2063" w14:textId="2C529CF1"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271A63E3" w14:textId="3BAB0E5B" w:rsidR="00D71BAB" w:rsidRPr="00633E43" w:rsidRDefault="00D71BAB" w:rsidP="00D71BAB">
            <w:pPr>
              <w:tabs>
                <w:tab w:val="left" w:pos="2835"/>
              </w:tabs>
              <w:jc w:val="center"/>
              <w:rPr>
                <w:rFonts w:asciiTheme="minorHAnsi" w:hAnsiTheme="minorHAnsi" w:cs="Calibri"/>
              </w:rPr>
            </w:pPr>
          </w:p>
        </w:tc>
      </w:tr>
      <w:tr w:rsidR="00D71BAB" w:rsidRPr="004A3806" w14:paraId="3FC82B4B" w14:textId="77777777" w:rsidTr="00D71BAB">
        <w:trPr>
          <w:jc w:val="center"/>
        </w:trPr>
        <w:tc>
          <w:tcPr>
            <w:tcW w:w="2132" w:type="dxa"/>
            <w:tcBorders>
              <w:left w:val="single" w:sz="12" w:space="0" w:color="auto"/>
            </w:tcBorders>
          </w:tcPr>
          <w:p w14:paraId="78D4062E" w14:textId="07049E47" w:rsidR="00D71BAB" w:rsidRPr="00633E43" w:rsidRDefault="00D71BAB" w:rsidP="00D71BAB">
            <w:pPr>
              <w:tabs>
                <w:tab w:val="left" w:pos="2835"/>
              </w:tabs>
              <w:rPr>
                <w:rFonts w:asciiTheme="minorHAnsi" w:hAnsiTheme="minorHAnsi" w:cs="Calibri"/>
              </w:rPr>
            </w:pPr>
            <w:r w:rsidRPr="00633E43">
              <w:rPr>
                <w:rFonts w:ascii="Calibri" w:hAnsi="Calibri" w:cs="Calibri"/>
              </w:rPr>
              <w:t>Pokročilé metody plánování a řízení výroby</w:t>
            </w:r>
          </w:p>
        </w:tc>
        <w:tc>
          <w:tcPr>
            <w:tcW w:w="858" w:type="dxa"/>
            <w:tcBorders>
              <w:right w:val="single" w:sz="12" w:space="0" w:color="auto"/>
            </w:tcBorders>
          </w:tcPr>
          <w:p w14:paraId="78FE1ADA" w14:textId="4316B66F"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0CAAE96E" w14:textId="69931ECE"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13C9CCF2" w14:textId="785B81E5" w:rsidR="00D71BAB" w:rsidRPr="00633E43" w:rsidRDefault="00D71BAB" w:rsidP="00D71BAB">
            <w:pPr>
              <w:tabs>
                <w:tab w:val="left" w:pos="2835"/>
              </w:tabs>
              <w:jc w:val="center"/>
              <w:rPr>
                <w:rFonts w:asciiTheme="minorHAnsi" w:hAnsiTheme="minorHAnsi" w:cs="Calibri"/>
              </w:rPr>
            </w:pPr>
          </w:p>
        </w:tc>
      </w:tr>
      <w:tr w:rsidR="00D71BAB" w:rsidRPr="004A3806" w14:paraId="15302B07" w14:textId="77777777" w:rsidTr="00D71BAB">
        <w:trPr>
          <w:jc w:val="center"/>
        </w:trPr>
        <w:tc>
          <w:tcPr>
            <w:tcW w:w="2132" w:type="dxa"/>
            <w:tcBorders>
              <w:left w:val="single" w:sz="12" w:space="0" w:color="auto"/>
            </w:tcBorders>
          </w:tcPr>
          <w:p w14:paraId="7D31ABBE" w14:textId="5F3B7501" w:rsidR="00D71BAB" w:rsidRPr="00633E43" w:rsidRDefault="00D71BAB" w:rsidP="00D71BAB">
            <w:pPr>
              <w:tabs>
                <w:tab w:val="left" w:pos="2835"/>
              </w:tabs>
              <w:rPr>
                <w:rFonts w:asciiTheme="minorHAnsi" w:hAnsiTheme="minorHAnsi" w:cs="Calibri"/>
              </w:rPr>
            </w:pPr>
            <w:r w:rsidRPr="00633E43">
              <w:rPr>
                <w:rFonts w:ascii="Calibri" w:hAnsi="Calibri" w:cs="Calibri"/>
              </w:rPr>
              <w:t>Logistika II</w:t>
            </w:r>
          </w:p>
        </w:tc>
        <w:tc>
          <w:tcPr>
            <w:tcW w:w="858" w:type="dxa"/>
            <w:tcBorders>
              <w:right w:val="single" w:sz="12" w:space="0" w:color="auto"/>
            </w:tcBorders>
          </w:tcPr>
          <w:p w14:paraId="75968D82" w14:textId="5738C762"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213B979C" w14:textId="60CC61C9"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06340854" w14:textId="4C11C556" w:rsidR="00D71BAB" w:rsidRPr="00633E43" w:rsidRDefault="00D71BAB" w:rsidP="00D71BAB">
            <w:pPr>
              <w:tabs>
                <w:tab w:val="left" w:pos="2835"/>
              </w:tabs>
              <w:jc w:val="center"/>
              <w:rPr>
                <w:rFonts w:asciiTheme="minorHAnsi" w:hAnsiTheme="minorHAnsi" w:cs="Calibri"/>
              </w:rPr>
            </w:pPr>
          </w:p>
        </w:tc>
      </w:tr>
      <w:tr w:rsidR="00D71BAB" w:rsidRPr="004A3806" w14:paraId="5EA2B743" w14:textId="77777777" w:rsidTr="00D71BAB">
        <w:trPr>
          <w:jc w:val="center"/>
        </w:trPr>
        <w:tc>
          <w:tcPr>
            <w:tcW w:w="2132" w:type="dxa"/>
            <w:tcBorders>
              <w:left w:val="single" w:sz="12" w:space="0" w:color="auto"/>
            </w:tcBorders>
          </w:tcPr>
          <w:p w14:paraId="73EF5AF8" w14:textId="7348470E" w:rsidR="00D71BAB" w:rsidRPr="00633E43" w:rsidRDefault="00D71BAB" w:rsidP="00D71BAB">
            <w:pPr>
              <w:tabs>
                <w:tab w:val="left" w:pos="2835"/>
              </w:tabs>
              <w:rPr>
                <w:rFonts w:ascii="Calibri" w:hAnsi="Calibri" w:cs="Calibri"/>
              </w:rPr>
            </w:pPr>
            <w:r w:rsidRPr="00633E43">
              <w:rPr>
                <w:rFonts w:ascii="Calibri" w:hAnsi="Calibri" w:cs="Calibri"/>
              </w:rPr>
              <w:t>Průmyslová moderace</w:t>
            </w:r>
          </w:p>
        </w:tc>
        <w:tc>
          <w:tcPr>
            <w:tcW w:w="858" w:type="dxa"/>
            <w:tcBorders>
              <w:right w:val="single" w:sz="12" w:space="0" w:color="auto"/>
            </w:tcBorders>
          </w:tcPr>
          <w:p w14:paraId="4081DB79" w14:textId="57442152" w:rsidR="00D71BAB" w:rsidRPr="00633E43" w:rsidRDefault="00D71BAB" w:rsidP="00D71BAB">
            <w:pPr>
              <w:tabs>
                <w:tab w:val="left" w:pos="2835"/>
              </w:tabs>
              <w:jc w:val="center"/>
              <w:rPr>
                <w:rFonts w:asciiTheme="minorHAnsi" w:hAnsiTheme="minorHAnsi" w:cs="Calibri"/>
              </w:rPr>
            </w:pPr>
            <w:r w:rsidRPr="00633E43">
              <w:rPr>
                <w:rFonts w:asciiTheme="minorHAnsi" w:hAnsiTheme="minorHAnsi" w:cs="Calibri"/>
              </w:rPr>
              <w:t>5</w:t>
            </w:r>
          </w:p>
        </w:tc>
        <w:tc>
          <w:tcPr>
            <w:tcW w:w="2165" w:type="dxa"/>
            <w:tcBorders>
              <w:left w:val="single" w:sz="12" w:space="0" w:color="auto"/>
            </w:tcBorders>
          </w:tcPr>
          <w:p w14:paraId="0B2E76DC" w14:textId="20E5259C"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10927BC4" w14:textId="1BD04B4A" w:rsidR="00D71BAB" w:rsidRPr="00633E43" w:rsidRDefault="00D71BAB" w:rsidP="00D71BAB">
            <w:pPr>
              <w:tabs>
                <w:tab w:val="left" w:pos="2835"/>
              </w:tabs>
              <w:jc w:val="center"/>
              <w:rPr>
                <w:rFonts w:asciiTheme="minorHAnsi" w:hAnsiTheme="minorHAnsi" w:cs="Calibri"/>
              </w:rPr>
            </w:pPr>
          </w:p>
        </w:tc>
      </w:tr>
      <w:tr w:rsidR="00D71BAB" w:rsidRPr="004A3806" w14:paraId="5691B56B" w14:textId="77777777" w:rsidTr="00D71BAB">
        <w:trPr>
          <w:jc w:val="center"/>
        </w:trPr>
        <w:tc>
          <w:tcPr>
            <w:tcW w:w="2132" w:type="dxa"/>
            <w:tcBorders>
              <w:left w:val="single" w:sz="12" w:space="0" w:color="auto"/>
            </w:tcBorders>
          </w:tcPr>
          <w:p w14:paraId="028DA746" w14:textId="77777777" w:rsidR="00D71BAB" w:rsidRPr="00633E43" w:rsidRDefault="00D71BAB" w:rsidP="00D71BAB">
            <w:pPr>
              <w:tabs>
                <w:tab w:val="left" w:pos="2835"/>
              </w:tabs>
              <w:rPr>
                <w:rFonts w:ascii="Calibri" w:hAnsi="Calibri" w:cs="Calibri"/>
              </w:rPr>
            </w:pPr>
            <w:r w:rsidRPr="00633E43">
              <w:rPr>
                <w:rFonts w:ascii="Calibri" w:hAnsi="Calibri" w:cs="Calibri"/>
              </w:rPr>
              <w:t>Počítačová simulace ekonomických systémů I</w:t>
            </w:r>
          </w:p>
          <w:p w14:paraId="5734E67E" w14:textId="77777777" w:rsidR="00D71BAB" w:rsidRDefault="00D71BAB" w:rsidP="00D71BAB">
            <w:pPr>
              <w:tabs>
                <w:tab w:val="left" w:pos="2835"/>
              </w:tabs>
              <w:rPr>
                <w:rFonts w:ascii="Calibri" w:hAnsi="Calibri" w:cs="Calibri"/>
              </w:rPr>
            </w:pPr>
          </w:p>
        </w:tc>
        <w:tc>
          <w:tcPr>
            <w:tcW w:w="858" w:type="dxa"/>
            <w:tcBorders>
              <w:right w:val="single" w:sz="12" w:space="0" w:color="auto"/>
            </w:tcBorders>
          </w:tcPr>
          <w:p w14:paraId="237B572D" w14:textId="0F56E799" w:rsidR="00D71BAB"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3674085E" w14:textId="77777777"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1C71D8AA" w14:textId="77777777" w:rsidR="00D71BAB" w:rsidRPr="00633E43" w:rsidRDefault="00D71BAB" w:rsidP="00D71BAB">
            <w:pPr>
              <w:tabs>
                <w:tab w:val="left" w:pos="2835"/>
              </w:tabs>
              <w:jc w:val="center"/>
              <w:rPr>
                <w:rFonts w:asciiTheme="minorHAnsi" w:hAnsiTheme="minorHAnsi" w:cs="Calibri"/>
              </w:rPr>
            </w:pPr>
          </w:p>
        </w:tc>
      </w:tr>
      <w:tr w:rsidR="00D71BAB" w:rsidRPr="004A3806" w14:paraId="2E3A1A77" w14:textId="77777777" w:rsidTr="00D71BAB">
        <w:trPr>
          <w:jc w:val="center"/>
        </w:trPr>
        <w:tc>
          <w:tcPr>
            <w:tcW w:w="2132" w:type="dxa"/>
            <w:tcBorders>
              <w:left w:val="single" w:sz="12" w:space="0" w:color="auto"/>
            </w:tcBorders>
          </w:tcPr>
          <w:p w14:paraId="5EABCA3A" w14:textId="13FF90C9" w:rsidR="00D71BAB" w:rsidRDefault="00D71BAB" w:rsidP="00D71BAB">
            <w:pPr>
              <w:tabs>
                <w:tab w:val="left" w:pos="2835"/>
              </w:tabs>
              <w:rPr>
                <w:rFonts w:ascii="Calibri" w:hAnsi="Calibri" w:cs="Calibri"/>
              </w:rPr>
            </w:pPr>
            <w:r w:rsidRPr="00633E43">
              <w:rPr>
                <w:rFonts w:ascii="Calibri" w:hAnsi="Calibri" w:cs="Calibri"/>
              </w:rPr>
              <w:t>Počítačová simulace ekonomických systémů II</w:t>
            </w:r>
          </w:p>
        </w:tc>
        <w:tc>
          <w:tcPr>
            <w:tcW w:w="858" w:type="dxa"/>
            <w:tcBorders>
              <w:right w:val="single" w:sz="12" w:space="0" w:color="auto"/>
            </w:tcBorders>
          </w:tcPr>
          <w:p w14:paraId="7F79F479" w14:textId="4E621BFA" w:rsidR="00D71BAB"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11CE6881" w14:textId="77777777"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368BDA15" w14:textId="77777777" w:rsidR="00D71BAB" w:rsidRPr="00633E43" w:rsidRDefault="00D71BAB" w:rsidP="00D71BAB">
            <w:pPr>
              <w:tabs>
                <w:tab w:val="left" w:pos="2835"/>
              </w:tabs>
              <w:jc w:val="center"/>
              <w:rPr>
                <w:rFonts w:asciiTheme="minorHAnsi" w:hAnsiTheme="minorHAnsi" w:cs="Calibri"/>
              </w:rPr>
            </w:pPr>
          </w:p>
        </w:tc>
      </w:tr>
      <w:tr w:rsidR="00D71BAB" w:rsidRPr="004A3806" w14:paraId="2C306EC9" w14:textId="77777777" w:rsidTr="00D71BAB">
        <w:trPr>
          <w:jc w:val="center"/>
        </w:trPr>
        <w:tc>
          <w:tcPr>
            <w:tcW w:w="2132" w:type="dxa"/>
            <w:tcBorders>
              <w:left w:val="single" w:sz="12" w:space="0" w:color="auto"/>
            </w:tcBorders>
          </w:tcPr>
          <w:p w14:paraId="1B1E578D" w14:textId="7782C460" w:rsidR="00D71BAB" w:rsidRDefault="00D71BAB" w:rsidP="00D71BAB">
            <w:pPr>
              <w:tabs>
                <w:tab w:val="left" w:pos="2835"/>
              </w:tabs>
              <w:rPr>
                <w:rFonts w:ascii="Calibri" w:hAnsi="Calibri" w:cs="Calibri"/>
              </w:rPr>
            </w:pPr>
            <w:r w:rsidRPr="00633E43">
              <w:rPr>
                <w:rFonts w:ascii="Calibri" w:hAnsi="Calibri" w:cs="Calibri"/>
              </w:rPr>
              <w:t>Podnikové informační systémy</w:t>
            </w:r>
          </w:p>
        </w:tc>
        <w:tc>
          <w:tcPr>
            <w:tcW w:w="858" w:type="dxa"/>
            <w:tcBorders>
              <w:right w:val="single" w:sz="12" w:space="0" w:color="auto"/>
            </w:tcBorders>
          </w:tcPr>
          <w:p w14:paraId="76117072" w14:textId="6EB493EE" w:rsidR="00D71BAB" w:rsidRDefault="00D71BAB" w:rsidP="00D71BAB">
            <w:pPr>
              <w:tabs>
                <w:tab w:val="left" w:pos="2835"/>
              </w:tabs>
              <w:jc w:val="center"/>
              <w:rPr>
                <w:rFonts w:asciiTheme="minorHAnsi" w:hAnsiTheme="minorHAnsi" w:cs="Calibri"/>
              </w:rPr>
            </w:pPr>
            <w:r w:rsidRPr="00633E43">
              <w:rPr>
                <w:rFonts w:asciiTheme="minorHAnsi" w:hAnsiTheme="minorHAnsi" w:cs="Calibri"/>
              </w:rPr>
              <w:t>4</w:t>
            </w:r>
          </w:p>
        </w:tc>
        <w:tc>
          <w:tcPr>
            <w:tcW w:w="2165" w:type="dxa"/>
            <w:tcBorders>
              <w:left w:val="single" w:sz="12" w:space="0" w:color="auto"/>
            </w:tcBorders>
          </w:tcPr>
          <w:p w14:paraId="594C641F" w14:textId="77777777" w:rsidR="00D71BAB" w:rsidRPr="00633E43" w:rsidRDefault="00D71BAB" w:rsidP="00D71BAB">
            <w:pPr>
              <w:tabs>
                <w:tab w:val="left" w:pos="2835"/>
              </w:tabs>
              <w:rPr>
                <w:rFonts w:asciiTheme="minorHAnsi" w:hAnsiTheme="minorHAnsi" w:cs="Calibri"/>
              </w:rPr>
            </w:pPr>
          </w:p>
        </w:tc>
        <w:tc>
          <w:tcPr>
            <w:tcW w:w="858" w:type="dxa"/>
            <w:tcBorders>
              <w:right w:val="single" w:sz="12" w:space="0" w:color="auto"/>
            </w:tcBorders>
          </w:tcPr>
          <w:p w14:paraId="62A9EE86" w14:textId="77777777" w:rsidR="00D71BAB" w:rsidRPr="00633E43" w:rsidRDefault="00D71BAB" w:rsidP="00D71BAB">
            <w:pPr>
              <w:tabs>
                <w:tab w:val="left" w:pos="2835"/>
              </w:tabs>
              <w:jc w:val="center"/>
              <w:rPr>
                <w:rFonts w:asciiTheme="minorHAnsi" w:hAnsiTheme="minorHAnsi" w:cs="Calibri"/>
              </w:rPr>
            </w:pPr>
          </w:p>
        </w:tc>
      </w:tr>
      <w:tr w:rsidR="00D71BAB" w:rsidRPr="004A3806" w14:paraId="607B3D79" w14:textId="77777777" w:rsidTr="00D71BAB">
        <w:trPr>
          <w:jc w:val="center"/>
        </w:trPr>
        <w:tc>
          <w:tcPr>
            <w:tcW w:w="2132" w:type="dxa"/>
            <w:tcBorders>
              <w:top w:val="single" w:sz="12" w:space="0" w:color="auto"/>
              <w:left w:val="single" w:sz="12" w:space="0" w:color="auto"/>
              <w:bottom w:val="single" w:sz="12" w:space="0" w:color="auto"/>
            </w:tcBorders>
          </w:tcPr>
          <w:p w14:paraId="45ACEBDF" w14:textId="77777777" w:rsidR="00D71BAB" w:rsidRPr="00633E43" w:rsidRDefault="00D71BAB" w:rsidP="00D71BAB">
            <w:pPr>
              <w:tabs>
                <w:tab w:val="left" w:pos="2835"/>
              </w:tabs>
              <w:jc w:val="both"/>
              <w:rPr>
                <w:rFonts w:asciiTheme="minorHAnsi" w:hAnsiTheme="minorHAnsi" w:cs="Calibri"/>
                <w:b/>
              </w:rPr>
            </w:pPr>
            <w:r w:rsidRPr="00633E43">
              <w:rPr>
                <w:rFonts w:asciiTheme="minorHAnsi" w:hAnsiTheme="minorHAnsi" w:cs="Calibri"/>
                <w:b/>
              </w:rPr>
              <w:t>Počet kreditů celkem</w:t>
            </w:r>
          </w:p>
        </w:tc>
        <w:tc>
          <w:tcPr>
            <w:tcW w:w="858" w:type="dxa"/>
            <w:tcBorders>
              <w:top w:val="single" w:sz="12" w:space="0" w:color="auto"/>
              <w:bottom w:val="single" w:sz="12" w:space="0" w:color="auto"/>
              <w:right w:val="single" w:sz="12" w:space="0" w:color="auto"/>
            </w:tcBorders>
          </w:tcPr>
          <w:p w14:paraId="15E1ADBF" w14:textId="31EDEB25" w:rsidR="00D71BAB" w:rsidRPr="00633E43" w:rsidRDefault="00D71BAB" w:rsidP="00D71BAB">
            <w:pPr>
              <w:tabs>
                <w:tab w:val="left" w:pos="2835"/>
              </w:tabs>
              <w:jc w:val="center"/>
              <w:rPr>
                <w:rFonts w:asciiTheme="minorHAnsi" w:hAnsiTheme="minorHAnsi" w:cs="Calibri"/>
                <w:b/>
              </w:rPr>
            </w:pPr>
            <w:r>
              <w:rPr>
                <w:rFonts w:asciiTheme="minorHAnsi" w:hAnsiTheme="minorHAnsi" w:cs="Calibri"/>
                <w:b/>
              </w:rPr>
              <w:t>53</w:t>
            </w:r>
          </w:p>
        </w:tc>
        <w:tc>
          <w:tcPr>
            <w:tcW w:w="2165" w:type="dxa"/>
            <w:tcBorders>
              <w:top w:val="single" w:sz="12" w:space="0" w:color="auto"/>
              <w:left w:val="single" w:sz="12" w:space="0" w:color="auto"/>
              <w:bottom w:val="single" w:sz="12" w:space="0" w:color="auto"/>
            </w:tcBorders>
          </w:tcPr>
          <w:p w14:paraId="039F19A1" w14:textId="77777777" w:rsidR="00D71BAB" w:rsidRPr="00633E43" w:rsidRDefault="00D71BAB" w:rsidP="00D71BAB">
            <w:pPr>
              <w:tabs>
                <w:tab w:val="left" w:pos="2835"/>
              </w:tabs>
              <w:rPr>
                <w:rFonts w:asciiTheme="minorHAnsi" w:hAnsiTheme="minorHAnsi" w:cs="Calibri"/>
                <w:b/>
              </w:rPr>
            </w:pPr>
            <w:r w:rsidRPr="00633E43">
              <w:rPr>
                <w:rFonts w:asciiTheme="minorHAnsi" w:hAnsiTheme="minorHAnsi" w:cs="Calibri"/>
                <w:b/>
              </w:rPr>
              <w:t>Počet kreditů celkem</w:t>
            </w:r>
          </w:p>
        </w:tc>
        <w:tc>
          <w:tcPr>
            <w:tcW w:w="858" w:type="dxa"/>
            <w:tcBorders>
              <w:top w:val="single" w:sz="12" w:space="0" w:color="auto"/>
              <w:bottom w:val="single" w:sz="12" w:space="0" w:color="auto"/>
              <w:right w:val="single" w:sz="12" w:space="0" w:color="auto"/>
            </w:tcBorders>
          </w:tcPr>
          <w:p w14:paraId="09A6D663" w14:textId="02CC9E71" w:rsidR="00D71BAB" w:rsidRPr="00633E43" w:rsidRDefault="00D71BAB" w:rsidP="00D71BAB">
            <w:pPr>
              <w:tabs>
                <w:tab w:val="center" w:pos="321"/>
                <w:tab w:val="left" w:pos="2835"/>
              </w:tabs>
              <w:rPr>
                <w:rFonts w:asciiTheme="minorHAnsi" w:hAnsiTheme="minorHAnsi" w:cs="Calibri"/>
                <w:b/>
              </w:rPr>
            </w:pPr>
            <w:r w:rsidRPr="00633E43">
              <w:rPr>
                <w:rFonts w:asciiTheme="minorHAnsi" w:hAnsiTheme="minorHAnsi" w:cs="Calibri"/>
                <w:b/>
              </w:rPr>
              <w:tab/>
            </w:r>
            <w:r>
              <w:rPr>
                <w:rFonts w:asciiTheme="minorHAnsi" w:hAnsiTheme="minorHAnsi" w:cs="Calibri"/>
                <w:b/>
              </w:rPr>
              <w:t>23</w:t>
            </w:r>
          </w:p>
        </w:tc>
      </w:tr>
    </w:tbl>
    <w:p w14:paraId="72F23CEC" w14:textId="77777777" w:rsidR="007F21E8" w:rsidRPr="008B7889" w:rsidRDefault="007F21E8" w:rsidP="005E4B11">
      <w:pPr>
        <w:tabs>
          <w:tab w:val="left" w:pos="2835"/>
        </w:tabs>
        <w:spacing w:before="120" w:after="120"/>
        <w:jc w:val="both"/>
        <w:rPr>
          <w:rFonts w:ascii="Calibri" w:hAnsi="Calibri" w:cs="Calibri"/>
          <w:sz w:val="22"/>
        </w:rPr>
      </w:pPr>
    </w:p>
    <w:p w14:paraId="52180E23" w14:textId="77777777" w:rsidR="00653AE7" w:rsidRPr="00F75C2D" w:rsidRDefault="00653AE7" w:rsidP="005E4B11">
      <w:pPr>
        <w:tabs>
          <w:tab w:val="left" w:pos="2835"/>
        </w:tabs>
        <w:spacing w:before="120" w:after="120"/>
        <w:jc w:val="both"/>
        <w:rPr>
          <w:rFonts w:ascii="Calibri" w:hAnsi="Calibri" w:cs="Calibri"/>
          <w:sz w:val="22"/>
        </w:rPr>
      </w:pPr>
      <w:r w:rsidRPr="00F75C2D">
        <w:rPr>
          <w:rFonts w:ascii="Calibri" w:hAnsi="Calibri" w:cs="Calibri"/>
          <w:sz w:val="22"/>
        </w:rPr>
        <w:t>Do celkového počtu kreditů nebyly započítány:</w:t>
      </w:r>
    </w:p>
    <w:p w14:paraId="79DBBD7A" w14:textId="1FC5F540" w:rsidR="00653AE7" w:rsidRPr="00F75C2D" w:rsidRDefault="00653AE7"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 xml:space="preserve">Povinně volitelné předměty za celé studium: </w:t>
      </w:r>
      <w:r w:rsidR="00390A7C" w:rsidRPr="00F75C2D">
        <w:rPr>
          <w:rFonts w:ascii="Calibri" w:hAnsi="Calibri" w:cs="Calibri"/>
          <w:sz w:val="22"/>
        </w:rPr>
        <w:tab/>
      </w:r>
      <w:r w:rsidR="00633E43" w:rsidRPr="00F75C2D">
        <w:rPr>
          <w:rFonts w:ascii="Calibri" w:hAnsi="Calibri" w:cs="Calibri"/>
          <w:sz w:val="22"/>
        </w:rPr>
        <w:t>9</w:t>
      </w:r>
      <w:r w:rsidRPr="00F75C2D">
        <w:rPr>
          <w:rFonts w:ascii="Calibri" w:hAnsi="Calibri" w:cs="Calibri"/>
          <w:sz w:val="22"/>
        </w:rPr>
        <w:t xml:space="preserve"> kreditů</w:t>
      </w:r>
    </w:p>
    <w:p w14:paraId="037847DD" w14:textId="11463AB9" w:rsidR="00653AE7" w:rsidRPr="00F75C2D" w:rsidRDefault="00390A7C"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 xml:space="preserve">Příprava </w:t>
      </w:r>
      <w:r w:rsidR="00633E43" w:rsidRPr="00F75C2D">
        <w:rPr>
          <w:rFonts w:ascii="Calibri" w:hAnsi="Calibri" w:cs="Calibri"/>
          <w:sz w:val="22"/>
        </w:rPr>
        <w:t xml:space="preserve">diplomové </w:t>
      </w:r>
      <w:r w:rsidRPr="00F75C2D">
        <w:rPr>
          <w:rFonts w:ascii="Calibri" w:hAnsi="Calibri" w:cs="Calibri"/>
          <w:sz w:val="22"/>
        </w:rPr>
        <w:t xml:space="preserve">práce: </w:t>
      </w:r>
      <w:r w:rsidRPr="00F75C2D">
        <w:rPr>
          <w:rFonts w:ascii="Calibri" w:hAnsi="Calibri" w:cs="Calibri"/>
          <w:sz w:val="22"/>
        </w:rPr>
        <w:tab/>
      </w:r>
      <w:r w:rsidR="00633E43" w:rsidRPr="00F75C2D">
        <w:rPr>
          <w:rFonts w:ascii="Calibri" w:hAnsi="Calibri" w:cs="Calibri"/>
          <w:sz w:val="22"/>
        </w:rPr>
        <w:t>15</w:t>
      </w:r>
      <w:r w:rsidRPr="00F75C2D">
        <w:rPr>
          <w:rFonts w:ascii="Calibri" w:hAnsi="Calibri" w:cs="Calibri"/>
          <w:sz w:val="22"/>
        </w:rPr>
        <w:t xml:space="preserve"> kreditů</w:t>
      </w:r>
    </w:p>
    <w:p w14:paraId="4D62651C" w14:textId="67B01535" w:rsidR="00633E43" w:rsidRPr="00F75C2D" w:rsidRDefault="00633E43"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Odborná praxe:</w:t>
      </w:r>
      <w:r w:rsidRPr="00F75C2D">
        <w:rPr>
          <w:rFonts w:ascii="Calibri" w:hAnsi="Calibri" w:cs="Calibri"/>
          <w:sz w:val="22"/>
        </w:rPr>
        <w:tab/>
        <w:t>15 kreditů</w:t>
      </w:r>
    </w:p>
    <w:p w14:paraId="3869A24E" w14:textId="1A839A66" w:rsidR="00390A7C" w:rsidRPr="00F75C2D" w:rsidRDefault="00390A7C"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Seminář k </w:t>
      </w:r>
      <w:r w:rsidR="00633E43" w:rsidRPr="00F75C2D">
        <w:rPr>
          <w:rFonts w:ascii="Calibri" w:hAnsi="Calibri" w:cs="Calibri"/>
          <w:sz w:val="22"/>
        </w:rPr>
        <w:t>diplomové</w:t>
      </w:r>
      <w:r w:rsidRPr="00F75C2D">
        <w:rPr>
          <w:rFonts w:ascii="Calibri" w:hAnsi="Calibri" w:cs="Calibri"/>
          <w:sz w:val="22"/>
        </w:rPr>
        <w:t xml:space="preserve"> práci: </w:t>
      </w:r>
      <w:r w:rsidRPr="00F75C2D">
        <w:rPr>
          <w:rFonts w:ascii="Calibri" w:hAnsi="Calibri" w:cs="Calibri"/>
          <w:sz w:val="22"/>
        </w:rPr>
        <w:tab/>
        <w:t>2 kredity</w:t>
      </w:r>
    </w:p>
    <w:p w14:paraId="45C6EC5C" w14:textId="16A20A80" w:rsidR="002F41AF" w:rsidRPr="00F75C2D" w:rsidRDefault="002F41AF" w:rsidP="005961AC">
      <w:pPr>
        <w:pStyle w:val="Odstavecseseznamem"/>
        <w:numPr>
          <w:ilvl w:val="0"/>
          <w:numId w:val="35"/>
        </w:numPr>
        <w:tabs>
          <w:tab w:val="left" w:pos="4962"/>
        </w:tabs>
        <w:spacing w:before="120" w:after="120"/>
        <w:jc w:val="both"/>
        <w:rPr>
          <w:rFonts w:ascii="Calibri" w:hAnsi="Calibri" w:cs="Calibri"/>
          <w:sz w:val="22"/>
        </w:rPr>
      </w:pPr>
      <w:r w:rsidRPr="00F75C2D">
        <w:rPr>
          <w:rFonts w:ascii="Calibri" w:hAnsi="Calibri" w:cs="Calibri"/>
          <w:sz w:val="22"/>
        </w:rPr>
        <w:t>Povinný cizý jazyk:</w:t>
      </w:r>
      <w:r w:rsidRPr="00F75C2D">
        <w:rPr>
          <w:rFonts w:ascii="Calibri" w:hAnsi="Calibri" w:cs="Calibri"/>
          <w:sz w:val="22"/>
        </w:rPr>
        <w:tab/>
        <w:t>3 kredity</w:t>
      </w:r>
    </w:p>
    <w:p w14:paraId="47846CF1" w14:textId="592A00E3" w:rsidR="00390A7C" w:rsidRPr="00F75C2D" w:rsidRDefault="00390A7C" w:rsidP="008B7889">
      <w:pPr>
        <w:tabs>
          <w:tab w:val="left" w:pos="4962"/>
        </w:tabs>
        <w:spacing w:before="120" w:after="120"/>
        <w:jc w:val="both"/>
        <w:rPr>
          <w:rFonts w:ascii="Calibri" w:hAnsi="Calibri" w:cs="Calibri"/>
          <w:sz w:val="22"/>
        </w:rPr>
      </w:pPr>
      <w:r w:rsidRPr="00F75C2D">
        <w:rPr>
          <w:rFonts w:ascii="Calibri" w:hAnsi="Calibri" w:cs="Calibri"/>
          <w:sz w:val="22"/>
        </w:rPr>
        <w:t xml:space="preserve">Základ pro výpočet poměru jednotlivých oblastní vzdělávání byl brán </w:t>
      </w:r>
      <w:r w:rsidR="002F41AF" w:rsidRPr="00F75C2D">
        <w:rPr>
          <w:rFonts w:ascii="Calibri" w:hAnsi="Calibri" w:cs="Calibri"/>
          <w:sz w:val="22"/>
        </w:rPr>
        <w:t xml:space="preserve">76 </w:t>
      </w:r>
      <w:r w:rsidRPr="00F75C2D">
        <w:rPr>
          <w:rFonts w:ascii="Calibri" w:hAnsi="Calibri" w:cs="Calibri"/>
          <w:sz w:val="22"/>
        </w:rPr>
        <w:t xml:space="preserve">kreditů z odborných předmětů. Potom </w:t>
      </w:r>
      <w:r w:rsidR="00506F69" w:rsidRPr="00F75C2D">
        <w:rPr>
          <w:rFonts w:ascii="Calibri" w:hAnsi="Calibri" w:cs="Calibri"/>
          <w:sz w:val="22"/>
        </w:rPr>
        <w:t>tedy jednotlivé oblast</w:t>
      </w:r>
      <w:r w:rsidRPr="00F75C2D">
        <w:rPr>
          <w:rFonts w:ascii="Calibri" w:hAnsi="Calibri" w:cs="Calibri"/>
          <w:sz w:val="22"/>
        </w:rPr>
        <w:t>i vzdělávání jsou zastoupeny následovně:</w:t>
      </w:r>
    </w:p>
    <w:p w14:paraId="3E5434E4" w14:textId="41A0A5AB" w:rsidR="00390A7C" w:rsidRPr="00514500" w:rsidRDefault="00390A7C" w:rsidP="00390A7C">
      <w:pPr>
        <w:tabs>
          <w:tab w:val="left" w:pos="2835"/>
        </w:tabs>
        <w:spacing w:before="120" w:after="120"/>
        <w:jc w:val="both"/>
        <w:rPr>
          <w:rFonts w:ascii="Calibri" w:hAnsi="Calibri" w:cs="Calibri"/>
          <w:sz w:val="22"/>
        </w:rPr>
      </w:pPr>
      <w:r w:rsidRPr="00514500">
        <w:rPr>
          <w:rFonts w:ascii="Calibri" w:hAnsi="Calibri" w:cs="Calibri"/>
          <w:b/>
          <w:sz w:val="22"/>
        </w:rPr>
        <w:t>Ekonomické obory:</w:t>
      </w:r>
      <w:r w:rsidRPr="00514500">
        <w:rPr>
          <w:rFonts w:ascii="Calibri" w:hAnsi="Calibri" w:cs="Calibri"/>
          <w:sz w:val="22"/>
        </w:rPr>
        <w:t xml:space="preserve"> </w:t>
      </w:r>
      <w:r w:rsidR="00D71BAB">
        <w:rPr>
          <w:rFonts w:ascii="Calibri" w:hAnsi="Calibri" w:cs="Calibri"/>
          <w:sz w:val="22"/>
        </w:rPr>
        <w:t>70</w:t>
      </w:r>
      <w:r w:rsidR="00CE7461" w:rsidRPr="00514500">
        <w:rPr>
          <w:rFonts w:ascii="Calibri" w:hAnsi="Calibri" w:cs="Calibri"/>
          <w:sz w:val="22"/>
        </w:rPr>
        <w:t xml:space="preserve"> </w:t>
      </w:r>
      <w:r w:rsidR="006A34F6" w:rsidRPr="00514500">
        <w:rPr>
          <w:rFonts w:ascii="Calibri" w:hAnsi="Calibri" w:cs="Calibri"/>
          <w:sz w:val="22"/>
        </w:rPr>
        <w:t>%</w:t>
      </w:r>
    </w:p>
    <w:p w14:paraId="58FE0034" w14:textId="16E95175" w:rsidR="00390A7C" w:rsidRPr="00514500" w:rsidRDefault="00390A7C" w:rsidP="00390A7C">
      <w:pPr>
        <w:tabs>
          <w:tab w:val="left" w:pos="2835"/>
        </w:tabs>
        <w:spacing w:before="120" w:after="120"/>
        <w:jc w:val="both"/>
        <w:rPr>
          <w:rFonts w:ascii="Calibri" w:hAnsi="Calibri" w:cs="Calibri"/>
          <w:sz w:val="22"/>
        </w:rPr>
      </w:pPr>
      <w:r w:rsidRPr="00514500">
        <w:rPr>
          <w:rFonts w:ascii="Calibri" w:hAnsi="Calibri" w:cs="Calibri"/>
          <w:b/>
          <w:sz w:val="22"/>
        </w:rPr>
        <w:t>Strojírenství, technologie a materiály:</w:t>
      </w:r>
      <w:r w:rsidRPr="00514500">
        <w:rPr>
          <w:rFonts w:ascii="Calibri" w:hAnsi="Calibri" w:cs="Calibri"/>
          <w:sz w:val="22"/>
        </w:rPr>
        <w:t xml:space="preserve"> </w:t>
      </w:r>
      <w:r w:rsidR="00D71BAB">
        <w:rPr>
          <w:rFonts w:ascii="Calibri" w:hAnsi="Calibri" w:cs="Calibri"/>
          <w:sz w:val="22"/>
        </w:rPr>
        <w:t>30</w:t>
      </w:r>
      <w:r w:rsidR="00CE7461" w:rsidRPr="00514500">
        <w:rPr>
          <w:rFonts w:ascii="Calibri" w:hAnsi="Calibri" w:cs="Calibri"/>
          <w:sz w:val="22"/>
        </w:rPr>
        <w:t xml:space="preserve"> </w:t>
      </w:r>
      <w:r w:rsidR="006A34F6" w:rsidRPr="00514500">
        <w:rPr>
          <w:rFonts w:ascii="Calibri" w:hAnsi="Calibri" w:cs="Calibri"/>
          <w:sz w:val="22"/>
        </w:rPr>
        <w:t>%</w:t>
      </w:r>
    </w:p>
    <w:p w14:paraId="235AA09C" w14:textId="77777777" w:rsidR="00390A7C" w:rsidRPr="008B7889" w:rsidRDefault="00390A7C" w:rsidP="008B7889">
      <w:pPr>
        <w:tabs>
          <w:tab w:val="left" w:pos="4962"/>
        </w:tabs>
        <w:spacing w:before="120" w:after="120"/>
        <w:jc w:val="both"/>
        <w:rPr>
          <w:rFonts w:ascii="Calibri" w:hAnsi="Calibri" w:cs="Calibri"/>
          <w:color w:val="FF0000"/>
          <w:sz w:val="22"/>
        </w:rPr>
      </w:pPr>
    </w:p>
    <w:p w14:paraId="66D052B7" w14:textId="6E77DA66" w:rsidR="00E14C88" w:rsidRPr="00F05F0A" w:rsidRDefault="00E14C88" w:rsidP="00E14C88">
      <w:pPr>
        <w:spacing w:before="120" w:after="120"/>
        <w:jc w:val="both"/>
        <w:rPr>
          <w:rFonts w:ascii="Calibri" w:hAnsi="Calibri" w:cs="Calibri"/>
          <w:sz w:val="22"/>
        </w:rPr>
      </w:pPr>
      <w:r w:rsidRPr="00F05F0A">
        <w:rPr>
          <w:rFonts w:ascii="Calibri" w:hAnsi="Calibri" w:cs="Calibri"/>
          <w:sz w:val="22"/>
        </w:rPr>
        <w:t xml:space="preserve">Studijní plán </w:t>
      </w:r>
      <w:r w:rsidR="00F05F0A">
        <w:rPr>
          <w:rFonts w:ascii="Calibri" w:hAnsi="Calibri" w:cs="Calibri"/>
          <w:sz w:val="22"/>
        </w:rPr>
        <w:t>magisterského</w:t>
      </w:r>
      <w:r w:rsidRPr="00F05F0A">
        <w:rPr>
          <w:rFonts w:ascii="Calibri" w:hAnsi="Calibri" w:cs="Calibri"/>
          <w:sz w:val="22"/>
        </w:rPr>
        <w:t xml:space="preserve"> studijního programu Průmyslové inženýrství je rozdělen do tří základních částí:</w:t>
      </w:r>
    </w:p>
    <w:p w14:paraId="610232B6" w14:textId="10B83E0D" w:rsidR="00E14C88" w:rsidRPr="00F05F0A" w:rsidRDefault="00E14C88" w:rsidP="004C36BE">
      <w:pPr>
        <w:pStyle w:val="Odstavecseseznamem"/>
        <w:numPr>
          <w:ilvl w:val="0"/>
          <w:numId w:val="28"/>
        </w:numPr>
        <w:spacing w:before="120" w:after="120"/>
        <w:ind w:left="714" w:hanging="357"/>
        <w:contextualSpacing w:val="0"/>
        <w:jc w:val="both"/>
        <w:rPr>
          <w:rFonts w:ascii="Calibri" w:hAnsi="Calibri" w:cs="Calibri"/>
          <w:sz w:val="22"/>
        </w:rPr>
      </w:pPr>
      <w:r w:rsidRPr="00F05F0A">
        <w:rPr>
          <w:rFonts w:ascii="Calibri" w:hAnsi="Calibri" w:cs="Calibri"/>
          <w:b/>
          <w:sz w:val="22"/>
        </w:rPr>
        <w:t>Povinné předměty:</w:t>
      </w:r>
      <w:r w:rsidRPr="00F05F0A">
        <w:rPr>
          <w:rFonts w:ascii="Calibri" w:hAnsi="Calibri" w:cs="Calibri"/>
          <w:sz w:val="22"/>
        </w:rPr>
        <w:t xml:space="preserve"> do této kategorie předmětů spadají základní teoretické předměty profilujícího základy a předměty profilujícího základu jako jsou např. Mikroekonomie </w:t>
      </w:r>
      <w:r w:rsidR="004A3806" w:rsidRPr="00F05F0A">
        <w:rPr>
          <w:rFonts w:ascii="Calibri" w:hAnsi="Calibri" w:cs="Calibri"/>
          <w:sz w:val="22"/>
        </w:rPr>
        <w:t>I</w:t>
      </w:r>
      <w:r w:rsidRPr="00F05F0A">
        <w:rPr>
          <w:rFonts w:ascii="Calibri" w:hAnsi="Calibri" w:cs="Calibri"/>
          <w:sz w:val="22"/>
        </w:rPr>
        <w:t xml:space="preserve">I, Makroekonomie </w:t>
      </w:r>
      <w:r w:rsidR="004A3806" w:rsidRPr="00F05F0A">
        <w:rPr>
          <w:rFonts w:ascii="Calibri" w:hAnsi="Calibri" w:cs="Calibri"/>
          <w:sz w:val="22"/>
        </w:rPr>
        <w:t>I</w:t>
      </w:r>
      <w:r w:rsidRPr="00F05F0A">
        <w:rPr>
          <w:rFonts w:ascii="Calibri" w:hAnsi="Calibri" w:cs="Calibri"/>
          <w:sz w:val="22"/>
        </w:rPr>
        <w:t>I</w:t>
      </w:r>
      <w:r w:rsidR="004A3806" w:rsidRPr="00F05F0A">
        <w:rPr>
          <w:rFonts w:ascii="Calibri" w:hAnsi="Calibri" w:cs="Calibri"/>
          <w:sz w:val="22"/>
        </w:rPr>
        <w:t>, Studie metod měření práce, Řízení podnikových procesů, Firemní inovační politika, Materiálové inženýrství, Pokročilé metody plánování a řízení výroby, Strojírenské technologie, Podnikové informační systémy, Počítačová podpora konstrukce a výroby, Počítacová simulace ekonomických systémů I a II, Robotická pracoviště atd.</w:t>
      </w:r>
      <w:r w:rsidRPr="00F05F0A">
        <w:rPr>
          <w:rFonts w:ascii="Calibri" w:hAnsi="Calibri" w:cs="Calibri"/>
          <w:sz w:val="22"/>
        </w:rPr>
        <w:t xml:space="preserve"> </w:t>
      </w:r>
    </w:p>
    <w:p w14:paraId="2C60501A" w14:textId="72A8EE64" w:rsidR="00E14C88" w:rsidRPr="00F05F0A" w:rsidRDefault="00E14C88" w:rsidP="004C36BE">
      <w:pPr>
        <w:pStyle w:val="Odstavecseseznamem"/>
        <w:numPr>
          <w:ilvl w:val="0"/>
          <w:numId w:val="28"/>
        </w:numPr>
        <w:spacing w:before="120" w:after="120"/>
        <w:ind w:left="714" w:hanging="357"/>
        <w:contextualSpacing w:val="0"/>
        <w:jc w:val="both"/>
        <w:rPr>
          <w:rFonts w:ascii="Calibri" w:hAnsi="Calibri" w:cs="Calibri"/>
          <w:sz w:val="22"/>
        </w:rPr>
      </w:pPr>
      <w:r w:rsidRPr="00F05F0A">
        <w:rPr>
          <w:rFonts w:ascii="Calibri" w:hAnsi="Calibri" w:cs="Calibri"/>
          <w:b/>
          <w:sz w:val="22"/>
        </w:rPr>
        <w:t xml:space="preserve">Povinně volitelné předměty: </w:t>
      </w:r>
      <w:r w:rsidRPr="00F05F0A">
        <w:rPr>
          <w:rFonts w:ascii="Calibri" w:hAnsi="Calibri" w:cs="Calibri"/>
          <w:sz w:val="22"/>
        </w:rPr>
        <w:t xml:space="preserve">doplňují profil absolventa studijního programu Průmyslové inženýrství. Jsou jimi např. </w:t>
      </w:r>
      <w:r w:rsidR="00F05F0A" w:rsidRPr="00F05F0A">
        <w:rPr>
          <w:rFonts w:ascii="Calibri" w:hAnsi="Calibri" w:cs="Calibri"/>
          <w:sz w:val="22"/>
        </w:rPr>
        <w:t xml:space="preserve">Business </w:t>
      </w:r>
      <w:r w:rsidRPr="00F05F0A">
        <w:rPr>
          <w:rFonts w:ascii="Calibri" w:hAnsi="Calibri" w:cs="Calibri"/>
          <w:sz w:val="22"/>
        </w:rPr>
        <w:t>akademie</w:t>
      </w:r>
      <w:r w:rsidR="00F95B1D" w:rsidRPr="00F05F0A">
        <w:rPr>
          <w:rFonts w:ascii="Calibri" w:hAnsi="Calibri" w:cs="Calibri"/>
          <w:sz w:val="22"/>
        </w:rPr>
        <w:t xml:space="preserve"> 1 a 2</w:t>
      </w:r>
      <w:r w:rsidRPr="00F05F0A">
        <w:rPr>
          <w:rFonts w:ascii="Calibri" w:hAnsi="Calibri" w:cs="Calibri"/>
          <w:sz w:val="22"/>
        </w:rPr>
        <w:t xml:space="preserve">, </w:t>
      </w:r>
      <w:r w:rsidR="00F05F0A" w:rsidRPr="00F05F0A">
        <w:rPr>
          <w:rFonts w:ascii="Calibri" w:hAnsi="Calibri" w:cs="Calibri"/>
          <w:sz w:val="22"/>
        </w:rPr>
        <w:t>Ekonometrie, Obchodní jednání, Počítačová simulace v ergonomii</w:t>
      </w:r>
      <w:r w:rsidRPr="00F05F0A">
        <w:rPr>
          <w:rFonts w:ascii="Calibri" w:hAnsi="Calibri" w:cs="Calibri"/>
          <w:sz w:val="22"/>
        </w:rPr>
        <w:t xml:space="preserve"> aj. </w:t>
      </w:r>
    </w:p>
    <w:p w14:paraId="0D616A46" w14:textId="77777777" w:rsidR="00E14C88" w:rsidRPr="00F05F0A" w:rsidRDefault="00E14C88" w:rsidP="004C36BE">
      <w:pPr>
        <w:pStyle w:val="Odstavecseseznamem"/>
        <w:numPr>
          <w:ilvl w:val="0"/>
          <w:numId w:val="28"/>
        </w:numPr>
        <w:spacing w:before="120" w:after="120"/>
        <w:jc w:val="both"/>
        <w:rPr>
          <w:rFonts w:ascii="Calibri" w:hAnsi="Calibri" w:cs="Calibri"/>
          <w:b/>
          <w:sz w:val="22"/>
        </w:rPr>
      </w:pPr>
      <w:r w:rsidRPr="00F05F0A">
        <w:rPr>
          <w:rFonts w:ascii="Calibri" w:hAnsi="Calibri" w:cs="Calibri"/>
          <w:b/>
          <w:sz w:val="22"/>
        </w:rPr>
        <w:t xml:space="preserve">Volitelné předměty: </w:t>
      </w:r>
      <w:r w:rsidR="00B04EAD" w:rsidRPr="00F05F0A">
        <w:rPr>
          <w:rFonts w:asciiTheme="minorHAnsi" w:hAnsiTheme="minorHAnsi" w:cstheme="minorHAnsi"/>
          <w:sz w:val="22"/>
        </w:rPr>
        <w:t>Student si může v rámci této skupiny zvolit předměty minimálně za 3 kredity, a to předměty podle aktuální nabídky mezifakultní nebo meziuniverzitní spolupráce nebo předměty nabízené v rámci ostatních studijních programů na FaME, které mohou sloužit k rozšíření jeho znalostí nebo dovedností. V případě, že si nezvolí z této skupiny předmětů, musí si zvolit adekvátně více kreditů za předměty ze skupiny povinně volitelných předmětů.</w:t>
      </w:r>
      <w:r w:rsidRPr="00F05F0A">
        <w:rPr>
          <w:rFonts w:ascii="Calibri" w:hAnsi="Calibri" w:cs="Calibri"/>
          <w:sz w:val="24"/>
        </w:rPr>
        <w:t xml:space="preserve"> </w:t>
      </w:r>
    </w:p>
    <w:p w14:paraId="6D36C602" w14:textId="77777777"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Struktura a rozsah studijních předmětů studijního programu Průmyslové inženýrství je uvedena v </w:t>
      </w:r>
      <w:r w:rsidRPr="00835AC1">
        <w:rPr>
          <w:rFonts w:ascii="Calibri" w:hAnsi="Calibri" w:cs="Calibri"/>
          <w:i/>
          <w:sz w:val="22"/>
        </w:rPr>
        <w:t>Příloze B-II Studijní plány a návrh témat prací (bakalářské a magisterské studijní programy).</w:t>
      </w:r>
      <w:r w:rsidRPr="00835AC1">
        <w:rPr>
          <w:rFonts w:ascii="Calibri" w:hAnsi="Calibri" w:cs="Calibri"/>
          <w:sz w:val="22"/>
        </w:rPr>
        <w:t xml:space="preserve"> Charakteristika jednotlivých studijních předmětů je uvedena v </w:t>
      </w:r>
      <w:r w:rsidRPr="00835AC1">
        <w:rPr>
          <w:rFonts w:ascii="Calibri" w:hAnsi="Calibri" w:cs="Calibri"/>
          <w:i/>
          <w:sz w:val="22"/>
        </w:rPr>
        <w:t>Příloze B-III Charakteristika studijního předmětu.</w:t>
      </w:r>
    </w:p>
    <w:p w14:paraId="69573EF9"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Rozsah povinné odborné praxe</w:t>
      </w:r>
    </w:p>
    <w:p w14:paraId="5317C739"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2.13</w:t>
      </w:r>
    </w:p>
    <w:p w14:paraId="3A5B3FA8" w14:textId="45BA7C7D" w:rsidR="00E14C88" w:rsidRPr="00F05F0A" w:rsidRDefault="00E14C88" w:rsidP="00F05F0A">
      <w:pPr>
        <w:spacing w:before="120" w:after="120"/>
        <w:jc w:val="both"/>
        <w:rPr>
          <w:rFonts w:ascii="Calibri" w:hAnsi="Calibri" w:cs="Calibri"/>
          <w:sz w:val="22"/>
        </w:rPr>
      </w:pPr>
      <w:r w:rsidRPr="00835AC1">
        <w:rPr>
          <w:rFonts w:ascii="Calibri" w:hAnsi="Calibri" w:cs="Calibri"/>
          <w:sz w:val="22"/>
        </w:rPr>
        <w:t xml:space="preserve">Studijní plán obsahuje </w:t>
      </w:r>
      <w:r w:rsidR="00F05F0A">
        <w:rPr>
          <w:rFonts w:ascii="Calibri" w:hAnsi="Calibri" w:cs="Calibri"/>
          <w:sz w:val="22"/>
        </w:rPr>
        <w:t>6</w:t>
      </w:r>
      <w:r w:rsidRPr="00835AC1">
        <w:rPr>
          <w:rFonts w:ascii="Calibri" w:hAnsi="Calibri" w:cs="Calibri"/>
          <w:sz w:val="22"/>
        </w:rPr>
        <w:t xml:space="preserve"> týdnů praxe</w:t>
      </w:r>
      <w:r w:rsidR="003A3C83">
        <w:rPr>
          <w:rFonts w:ascii="Calibri" w:hAnsi="Calibri" w:cs="Calibri"/>
          <w:sz w:val="22"/>
        </w:rPr>
        <w:t xml:space="preserve"> (celkem </w:t>
      </w:r>
      <w:r w:rsidR="00F05F0A">
        <w:rPr>
          <w:rFonts w:ascii="Calibri" w:hAnsi="Calibri" w:cs="Calibri"/>
          <w:sz w:val="22"/>
        </w:rPr>
        <w:t>24</w:t>
      </w:r>
      <w:r w:rsidR="003A3C83">
        <w:rPr>
          <w:rFonts w:ascii="Calibri" w:hAnsi="Calibri" w:cs="Calibri"/>
          <w:sz w:val="22"/>
        </w:rPr>
        <w:t xml:space="preserve">0h za </w:t>
      </w:r>
      <w:r w:rsidR="00F05F0A">
        <w:rPr>
          <w:rFonts w:ascii="Calibri" w:hAnsi="Calibri" w:cs="Calibri"/>
          <w:sz w:val="22"/>
        </w:rPr>
        <w:t>magisterské</w:t>
      </w:r>
      <w:r w:rsidR="003A3C83">
        <w:rPr>
          <w:rFonts w:ascii="Calibri" w:hAnsi="Calibri" w:cs="Calibri"/>
          <w:sz w:val="22"/>
        </w:rPr>
        <w:t xml:space="preserve"> studium)</w:t>
      </w:r>
      <w:r w:rsidR="00F05F0A">
        <w:rPr>
          <w:rFonts w:ascii="Calibri" w:hAnsi="Calibri" w:cs="Calibri"/>
          <w:sz w:val="22"/>
        </w:rPr>
        <w:t xml:space="preserve">. Student si může tuto odbornou praxi splnit </w:t>
      </w:r>
      <w:r w:rsidR="00FF25D5">
        <w:rPr>
          <w:rFonts w:ascii="Calibri" w:hAnsi="Calibri" w:cs="Calibri"/>
          <w:sz w:val="22"/>
        </w:rPr>
        <w:t>v průběhu celého magisterského studia.</w:t>
      </w:r>
    </w:p>
    <w:p w14:paraId="59A5F4BC" w14:textId="59D08CEE" w:rsidR="00E14C88" w:rsidRPr="00835AC1" w:rsidRDefault="00E14C88" w:rsidP="00D61182">
      <w:pPr>
        <w:spacing w:before="120" w:after="360"/>
        <w:jc w:val="both"/>
        <w:rPr>
          <w:rFonts w:ascii="Calibri" w:hAnsi="Calibri" w:cs="Calibri"/>
          <w:sz w:val="22"/>
        </w:rPr>
      </w:pPr>
      <w:r w:rsidRPr="00835AC1">
        <w:rPr>
          <w:rFonts w:ascii="Calibri" w:hAnsi="Calibri" w:cs="Calibri"/>
          <w:sz w:val="22"/>
        </w:rPr>
        <w:t>Ve stu</w:t>
      </w:r>
      <w:r w:rsidR="00F05F0A">
        <w:rPr>
          <w:rFonts w:ascii="Calibri" w:hAnsi="Calibri" w:cs="Calibri"/>
          <w:sz w:val="22"/>
        </w:rPr>
        <w:t>dijním plánu se jedná o předmět Odborná praxe</w:t>
      </w:r>
      <w:r w:rsidRPr="00835AC1">
        <w:rPr>
          <w:rFonts w:ascii="Calibri" w:hAnsi="Calibri" w:cs="Calibri"/>
          <w:sz w:val="22"/>
        </w:rPr>
        <w:t>, kter</w:t>
      </w:r>
      <w:r w:rsidR="00F05F0A">
        <w:rPr>
          <w:rFonts w:ascii="Calibri" w:hAnsi="Calibri" w:cs="Calibri"/>
          <w:sz w:val="22"/>
        </w:rPr>
        <w:t>ý</w:t>
      </w:r>
      <w:r w:rsidRPr="00835AC1">
        <w:rPr>
          <w:rFonts w:ascii="Calibri" w:hAnsi="Calibri" w:cs="Calibri"/>
          <w:sz w:val="22"/>
        </w:rPr>
        <w:t xml:space="preserve"> </w:t>
      </w:r>
      <w:r w:rsidR="00F05F0A">
        <w:rPr>
          <w:rFonts w:ascii="Calibri" w:hAnsi="Calibri" w:cs="Calibri"/>
          <w:sz w:val="22"/>
        </w:rPr>
        <w:t>je</w:t>
      </w:r>
      <w:r w:rsidRPr="00835AC1">
        <w:rPr>
          <w:rFonts w:ascii="Calibri" w:hAnsi="Calibri" w:cs="Calibri"/>
          <w:sz w:val="22"/>
        </w:rPr>
        <w:t xml:space="preserve"> ohodnocen </w:t>
      </w:r>
      <w:r w:rsidR="00F05F0A">
        <w:rPr>
          <w:rFonts w:ascii="Calibri" w:hAnsi="Calibri" w:cs="Calibri"/>
          <w:sz w:val="22"/>
        </w:rPr>
        <w:t>1</w:t>
      </w:r>
      <w:r w:rsidRPr="00835AC1">
        <w:rPr>
          <w:rFonts w:ascii="Calibri" w:hAnsi="Calibri" w:cs="Calibri"/>
          <w:sz w:val="22"/>
        </w:rPr>
        <w:t xml:space="preserve">5 kredity. Garantem odborné praxe je Ing. </w:t>
      </w:r>
      <w:r w:rsidR="00F05F0A">
        <w:rPr>
          <w:rFonts w:ascii="Calibri" w:hAnsi="Calibri" w:cs="Calibri"/>
          <w:sz w:val="22"/>
        </w:rPr>
        <w:t>Lucie Macurová</w:t>
      </w:r>
      <w:r w:rsidRPr="00835AC1">
        <w:rPr>
          <w:rFonts w:ascii="Calibri" w:hAnsi="Calibri" w:cs="Calibri"/>
          <w:sz w:val="22"/>
        </w:rPr>
        <w:t>, Ph.D.</w:t>
      </w:r>
    </w:p>
    <w:p w14:paraId="4EAAAEEE"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Soulad obsahu studijních předmětů, státních zkoušek a kvalifikačních prací s výsled</w:t>
      </w:r>
      <w:r w:rsidR="00EB43E9" w:rsidRPr="00835AC1">
        <w:rPr>
          <w:rFonts w:ascii="Calibri" w:hAnsi="Calibri" w:cs="Calibri"/>
          <w:b/>
          <w:color w:val="auto"/>
        </w:rPr>
        <w:t>ky učení a profilem absolventa</w:t>
      </w:r>
    </w:p>
    <w:p w14:paraId="0505CA1D" w14:textId="77777777" w:rsidR="00E14C88" w:rsidRPr="00835AC1" w:rsidRDefault="00E14C88" w:rsidP="00E14C88">
      <w:pPr>
        <w:pStyle w:val="Nadpis3"/>
        <w:jc w:val="center"/>
        <w:rPr>
          <w:rFonts w:ascii="Calibri" w:hAnsi="Calibri" w:cs="Calibri"/>
          <w:b/>
          <w:color w:val="auto"/>
        </w:rPr>
      </w:pPr>
      <w:r w:rsidRPr="00835AC1">
        <w:rPr>
          <w:rFonts w:ascii="Calibri" w:hAnsi="Calibri" w:cs="Calibri"/>
          <w:b/>
          <w:color w:val="auto"/>
        </w:rPr>
        <w:t>Standard 2.14</w:t>
      </w:r>
    </w:p>
    <w:p w14:paraId="53E38686" w14:textId="77777777" w:rsidR="00FF25D5" w:rsidRPr="007E544F" w:rsidRDefault="00FF25D5" w:rsidP="00FF25D5">
      <w:pPr>
        <w:spacing w:before="120" w:after="120"/>
        <w:jc w:val="both"/>
        <w:rPr>
          <w:rFonts w:ascii="Calibri" w:hAnsi="Calibri" w:cs="Calibri"/>
          <w:sz w:val="22"/>
          <w:szCs w:val="22"/>
        </w:rPr>
      </w:pPr>
      <w:r w:rsidRPr="007E544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5AAC99E5" w14:textId="40683118" w:rsidR="00FF25D5" w:rsidRPr="007E544F" w:rsidRDefault="00FF25D5" w:rsidP="00FF25D5">
      <w:pPr>
        <w:spacing w:before="120" w:after="120"/>
        <w:jc w:val="both"/>
        <w:rPr>
          <w:rFonts w:ascii="Calibri" w:hAnsi="Calibri" w:cs="Calibri"/>
          <w:color w:val="00B050"/>
          <w:sz w:val="22"/>
          <w:szCs w:val="22"/>
        </w:rPr>
      </w:pPr>
      <w:r w:rsidRPr="007E544F">
        <w:rPr>
          <w:rFonts w:ascii="Calibri" w:hAnsi="Calibri" w:cs="Calibri"/>
          <w:sz w:val="22"/>
          <w:szCs w:val="22"/>
        </w:rPr>
        <w:t xml:space="preserve">Znalosti a dovednosti získané během studia ve studijním programu </w:t>
      </w:r>
      <w:r w:rsidR="00D8382D">
        <w:rPr>
          <w:rFonts w:ascii="Calibri" w:hAnsi="Calibri" w:cs="Calibri"/>
          <w:sz w:val="22"/>
          <w:szCs w:val="22"/>
        </w:rPr>
        <w:t>Průmyslové inženýrství</w:t>
      </w:r>
      <w:r w:rsidRPr="007E544F">
        <w:rPr>
          <w:rFonts w:ascii="Calibri" w:hAnsi="Calibri" w:cs="Calibri"/>
          <w:sz w:val="22"/>
          <w:szCs w:val="22"/>
        </w:rPr>
        <w:t xml:space="preserve"> jsou ověřování u státní závěrečné zkoušky, jejíž průběh a hodnocení je zakotven ve </w:t>
      </w:r>
      <w:hyperlink r:id="rId109" w:history="1">
        <w:r w:rsidRPr="007E544F">
          <w:rPr>
            <w:rFonts w:ascii="Calibri" w:hAnsi="Calibri" w:cs="Calibri"/>
            <w:i/>
            <w:color w:val="0000FF"/>
            <w:sz w:val="22"/>
            <w:szCs w:val="22"/>
            <w:u w:val="single"/>
          </w:rPr>
          <w:t>Studijním a zkušebním řádu UTB</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(článek 26 – 30) a konkretizována ve vnitřním předpisu FaME </w:t>
      </w:r>
      <w:hyperlink r:id="rId110"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26 – 30). Dále je způsob organizace a hodnocení státních závěrečných obsažen ve vnitřní normě SD č. 1/2018</w:t>
      </w:r>
      <w:r w:rsidRPr="007E544F">
        <w:rPr>
          <w:rFonts w:ascii="Calibri" w:hAnsi="Calibri" w:cs="Calibri"/>
          <w:color w:val="00B050"/>
          <w:sz w:val="22"/>
          <w:szCs w:val="22"/>
        </w:rPr>
        <w:t xml:space="preserve"> </w:t>
      </w:r>
      <w:hyperlink r:id="rId111" w:history="1">
        <w:r w:rsidRPr="007E544F">
          <w:rPr>
            <w:rFonts w:ascii="Calibri" w:hAnsi="Calibri" w:cs="Calibri"/>
            <w:i/>
            <w:color w:val="0000FF"/>
            <w:sz w:val="22"/>
            <w:szCs w:val="22"/>
            <w:u w:val="single"/>
          </w:rPr>
          <w:t>Organizace, průběh a hodnocení státních závěrečných zkoušek</w:t>
        </w:r>
      </w:hyperlink>
      <w:r>
        <w:rPr>
          <w:rFonts w:ascii="Calibri" w:hAnsi="Calibri" w:cs="Calibri"/>
          <w:color w:val="00B050"/>
          <w:sz w:val="22"/>
          <w:szCs w:val="22"/>
        </w:rPr>
        <w:t>.</w:t>
      </w:r>
    </w:p>
    <w:p w14:paraId="2A98D084" w14:textId="4529DED3" w:rsidR="00FF25D5" w:rsidRPr="00633E43" w:rsidRDefault="00FF25D5" w:rsidP="00FF25D5">
      <w:pPr>
        <w:spacing w:before="120" w:after="120"/>
        <w:jc w:val="both"/>
        <w:rPr>
          <w:rFonts w:asciiTheme="minorHAnsi" w:hAnsiTheme="minorHAnsi" w:cstheme="minorHAnsi"/>
          <w:sz w:val="22"/>
          <w:szCs w:val="22"/>
        </w:rPr>
      </w:pPr>
      <w:r w:rsidRPr="00633E43">
        <w:rPr>
          <w:rFonts w:asciiTheme="minorHAnsi" w:hAnsiTheme="minorHAnsi" w:cstheme="minorHAnsi"/>
          <w:sz w:val="22"/>
          <w:szCs w:val="22"/>
        </w:rPr>
        <w:t>Student může skládat SZZ</w:t>
      </w:r>
      <w:r w:rsidR="007A35C3" w:rsidRPr="00633E43">
        <w:rPr>
          <w:rFonts w:asciiTheme="minorHAnsi" w:hAnsiTheme="minorHAnsi" w:cstheme="minorHAnsi"/>
          <w:sz w:val="22"/>
          <w:szCs w:val="22"/>
        </w:rPr>
        <w:t xml:space="preserve"> </w:t>
      </w:r>
      <w:r w:rsidRPr="00633E43">
        <w:rPr>
          <w:rFonts w:asciiTheme="minorHAnsi" w:hAnsiTheme="minorHAnsi" w:cstheme="minorHAnsi"/>
          <w:sz w:val="22"/>
          <w:szCs w:val="22"/>
        </w:rPr>
        <w:t>v magisterském studijním programu po získání minimálně 120 kreditů studijního programu.</w:t>
      </w:r>
    </w:p>
    <w:p w14:paraId="450796C1" w14:textId="77777777" w:rsidR="00D8382D" w:rsidRPr="00633E43" w:rsidRDefault="00D8382D" w:rsidP="00D8382D">
      <w:pPr>
        <w:pStyle w:val="Zkladntext"/>
        <w:ind w:left="22"/>
        <w:rPr>
          <w:rFonts w:asciiTheme="minorHAnsi" w:hAnsiTheme="minorHAnsi" w:cstheme="minorHAnsi"/>
          <w:i w:val="0"/>
          <w:sz w:val="22"/>
          <w:szCs w:val="22"/>
        </w:rPr>
      </w:pPr>
      <w:r w:rsidRPr="00633E43">
        <w:rPr>
          <w:rFonts w:asciiTheme="minorHAnsi" w:hAnsiTheme="minorHAnsi" w:cstheme="minorHAnsi"/>
          <w:i w:val="0"/>
          <w:sz w:val="22"/>
          <w:szCs w:val="22"/>
        </w:rPr>
        <w:t>SZZ se skládá ze dvou částí:</w:t>
      </w:r>
    </w:p>
    <w:p w14:paraId="4F2F40CE" w14:textId="77777777" w:rsidR="00D8382D" w:rsidRPr="00633E43" w:rsidRDefault="00D8382D" w:rsidP="00FA4A83">
      <w:pPr>
        <w:pStyle w:val="Zkladntext"/>
        <w:numPr>
          <w:ilvl w:val="0"/>
          <w:numId w:val="89"/>
        </w:numPr>
        <w:rPr>
          <w:rFonts w:asciiTheme="minorHAnsi" w:hAnsiTheme="minorHAnsi" w:cstheme="minorHAnsi"/>
          <w:i w:val="0"/>
          <w:sz w:val="22"/>
          <w:szCs w:val="22"/>
        </w:rPr>
      </w:pPr>
      <w:r w:rsidRPr="00633E43">
        <w:rPr>
          <w:rFonts w:asciiTheme="minorHAnsi" w:hAnsiTheme="minorHAnsi" w:cstheme="minorHAnsi"/>
          <w:i w:val="0"/>
          <w:sz w:val="22"/>
          <w:szCs w:val="22"/>
        </w:rPr>
        <w:t>část: obhajoba DP a</w:t>
      </w:r>
    </w:p>
    <w:p w14:paraId="62D5FEBE" w14:textId="77777777" w:rsidR="00D8382D" w:rsidRPr="00633E43" w:rsidRDefault="00D8382D" w:rsidP="00FA4A83">
      <w:pPr>
        <w:pStyle w:val="Zkladntext"/>
        <w:numPr>
          <w:ilvl w:val="0"/>
          <w:numId w:val="89"/>
        </w:numPr>
        <w:rPr>
          <w:rFonts w:asciiTheme="minorHAnsi" w:hAnsiTheme="minorHAnsi" w:cstheme="minorHAnsi"/>
          <w:i w:val="0"/>
          <w:sz w:val="22"/>
          <w:szCs w:val="22"/>
        </w:rPr>
      </w:pPr>
      <w:r w:rsidRPr="00633E43">
        <w:rPr>
          <w:rFonts w:asciiTheme="minorHAnsi" w:hAnsiTheme="minorHAnsi" w:cstheme="minorHAnsi"/>
          <w:i w:val="0"/>
          <w:sz w:val="22"/>
          <w:szCs w:val="22"/>
        </w:rPr>
        <w:t>část: zkouška z odborné problematiky související se studovaným programem, specializací a zaměřením DP</w:t>
      </w:r>
    </w:p>
    <w:p w14:paraId="469AAC0B" w14:textId="77777777" w:rsidR="00D8382D" w:rsidRPr="00633E43" w:rsidRDefault="00D8382D" w:rsidP="00D8382D">
      <w:pPr>
        <w:pStyle w:val="Zkladntext"/>
        <w:ind w:left="720"/>
        <w:rPr>
          <w:rFonts w:asciiTheme="minorHAnsi" w:hAnsiTheme="minorHAnsi" w:cstheme="minorHAnsi"/>
          <w:i w:val="0"/>
          <w:sz w:val="22"/>
          <w:szCs w:val="22"/>
        </w:rPr>
      </w:pPr>
    </w:p>
    <w:p w14:paraId="2D2FB1EB" w14:textId="77777777" w:rsidR="00633E43" w:rsidRPr="00633E43" w:rsidRDefault="00633E43" w:rsidP="00633E43">
      <w:pPr>
        <w:spacing w:before="120" w:after="120"/>
        <w:jc w:val="both"/>
        <w:rPr>
          <w:rFonts w:asciiTheme="minorHAnsi" w:hAnsiTheme="minorHAnsi" w:cstheme="minorHAnsi"/>
          <w:sz w:val="22"/>
          <w:szCs w:val="22"/>
        </w:rPr>
      </w:pPr>
      <w:r w:rsidRPr="00633E43">
        <w:rPr>
          <w:rFonts w:asciiTheme="minorHAnsi" w:hAnsiTheme="minorHAnsi" w:cstheme="minorHAnsi"/>
          <w:sz w:val="22"/>
          <w:szCs w:val="22"/>
        </w:rPr>
        <w:t>Zkouška z odborné problematiky pro studijní program Průmyslové inženýrství se skládá z následujících tří zkouškových okruhů, které v sobě zahrnují uvedené předměty:</w:t>
      </w:r>
    </w:p>
    <w:p w14:paraId="7C78DAC4" w14:textId="77777777" w:rsidR="004A502C" w:rsidRPr="004A502C" w:rsidRDefault="004A502C" w:rsidP="00FA4A83">
      <w:pPr>
        <w:pStyle w:val="Odstavecseseznamem"/>
        <w:numPr>
          <w:ilvl w:val="0"/>
          <w:numId w:val="98"/>
        </w:numPr>
        <w:jc w:val="both"/>
        <w:rPr>
          <w:rFonts w:ascii="Calibri" w:hAnsi="Calibri" w:cs="Calibri"/>
          <w:sz w:val="22"/>
        </w:rPr>
      </w:pPr>
      <w:r w:rsidRPr="004A502C">
        <w:rPr>
          <w:rFonts w:ascii="Calibri" w:hAnsi="Calibri" w:cs="Calibri"/>
          <w:b/>
          <w:sz w:val="22"/>
        </w:rPr>
        <w:t>Ekonomie</w:t>
      </w:r>
      <w:r w:rsidRPr="004A502C">
        <w:rPr>
          <w:rFonts w:ascii="Calibri" w:hAnsi="Calibri" w:cs="Calibri"/>
          <w:sz w:val="22"/>
        </w:rPr>
        <w:t xml:space="preserve"> </w:t>
      </w:r>
      <w:r w:rsidRPr="004A502C">
        <w:rPr>
          <w:rFonts w:ascii="Calibri" w:hAnsi="Calibri" w:cs="Calibri"/>
          <w:i/>
          <w:sz w:val="22"/>
        </w:rPr>
        <w:t>(rozsah je dán předměty Mikroekonomie II, Makroekonomie II)</w:t>
      </w:r>
    </w:p>
    <w:p w14:paraId="436D8977" w14:textId="77777777" w:rsidR="004A502C" w:rsidRPr="004A502C" w:rsidRDefault="004A502C" w:rsidP="00FA4A83">
      <w:pPr>
        <w:pStyle w:val="Odstavecseseznamem"/>
        <w:numPr>
          <w:ilvl w:val="0"/>
          <w:numId w:val="98"/>
        </w:numPr>
        <w:jc w:val="both"/>
        <w:rPr>
          <w:rFonts w:ascii="Calibri" w:hAnsi="Calibri" w:cs="Calibri"/>
          <w:sz w:val="22"/>
        </w:rPr>
      </w:pPr>
      <w:r w:rsidRPr="004A502C">
        <w:rPr>
          <w:rFonts w:ascii="Calibri" w:hAnsi="Calibri" w:cs="Calibri"/>
          <w:b/>
          <w:sz w:val="22"/>
        </w:rPr>
        <w:t>Průmyslové inženýrství a řízení</w:t>
      </w:r>
      <w:r w:rsidRPr="004A502C">
        <w:rPr>
          <w:rFonts w:ascii="Calibri" w:hAnsi="Calibri" w:cs="Calibri"/>
          <w:sz w:val="22"/>
        </w:rPr>
        <w:t xml:space="preserve"> </w:t>
      </w:r>
      <w:r w:rsidRPr="004A502C">
        <w:rPr>
          <w:rFonts w:ascii="Calibri" w:hAnsi="Calibri" w:cs="Calibri"/>
          <w:i/>
          <w:sz w:val="22"/>
        </w:rPr>
        <w:t>(rozsah je dán předměty Řízení podnikových procesů, Firemní a inovační politika, Logistika II, Pokročilé metody plánování a řízení výroby, Studie metod měření práce, Průmyslové inženýrství – metody, Průmyslová moderace)</w:t>
      </w:r>
    </w:p>
    <w:p w14:paraId="2620229D" w14:textId="762AF06C" w:rsidR="004A502C" w:rsidRPr="004A502C" w:rsidRDefault="004A502C" w:rsidP="00FA4A83">
      <w:pPr>
        <w:pStyle w:val="Odstavecseseznamem"/>
        <w:numPr>
          <w:ilvl w:val="0"/>
          <w:numId w:val="98"/>
        </w:numPr>
        <w:spacing w:after="120"/>
        <w:jc w:val="both"/>
        <w:rPr>
          <w:rFonts w:ascii="Calibri" w:hAnsi="Calibri" w:cs="Calibri"/>
          <w:sz w:val="24"/>
          <w:szCs w:val="22"/>
        </w:rPr>
      </w:pPr>
      <w:r w:rsidRPr="004A502C">
        <w:rPr>
          <w:rFonts w:ascii="Calibri" w:hAnsi="Calibri" w:cs="Calibri"/>
          <w:b/>
          <w:sz w:val="22"/>
        </w:rPr>
        <w:t>Materiály, technologie</w:t>
      </w:r>
      <w:r w:rsidR="00A8259D">
        <w:rPr>
          <w:rFonts w:ascii="Calibri" w:hAnsi="Calibri" w:cs="Calibri"/>
          <w:b/>
          <w:sz w:val="22"/>
        </w:rPr>
        <w:t xml:space="preserve"> a robotika</w:t>
      </w:r>
      <w:r w:rsidRPr="004A502C">
        <w:rPr>
          <w:rFonts w:ascii="Calibri" w:hAnsi="Calibri" w:cs="Calibri"/>
          <w:b/>
          <w:sz w:val="22"/>
        </w:rPr>
        <w:t xml:space="preserve"> </w:t>
      </w:r>
      <w:r w:rsidRPr="004A502C">
        <w:rPr>
          <w:rFonts w:ascii="Calibri" w:hAnsi="Calibri" w:cs="Calibri"/>
          <w:i/>
          <w:sz w:val="22"/>
        </w:rPr>
        <w:t>(rozsah je dán předměty Materiálové inženýrství, Strojírenské technologie</w:t>
      </w:r>
      <w:r w:rsidR="00A8259D">
        <w:rPr>
          <w:rFonts w:ascii="Calibri" w:hAnsi="Calibri" w:cs="Calibri"/>
          <w:i/>
          <w:sz w:val="22"/>
        </w:rPr>
        <w:t>, Robotická pracoviště</w:t>
      </w:r>
      <w:r w:rsidRPr="004A502C">
        <w:rPr>
          <w:rFonts w:ascii="Calibri" w:hAnsi="Calibri" w:cs="Calibri"/>
          <w:i/>
          <w:sz w:val="22"/>
        </w:rPr>
        <w:t>)</w:t>
      </w:r>
    </w:p>
    <w:p w14:paraId="660D8DF1" w14:textId="67C564A2" w:rsidR="00AC2C27" w:rsidRPr="004A502C" w:rsidRDefault="00AC2C27" w:rsidP="004A502C">
      <w:pPr>
        <w:spacing w:after="120"/>
        <w:jc w:val="both"/>
        <w:rPr>
          <w:rFonts w:asciiTheme="minorHAnsi" w:hAnsiTheme="minorHAnsi" w:cstheme="minorHAnsi"/>
          <w:color w:val="FF0000"/>
          <w:sz w:val="22"/>
          <w:szCs w:val="22"/>
        </w:rPr>
      </w:pPr>
      <w:r w:rsidRPr="004A502C">
        <w:rPr>
          <w:rFonts w:asciiTheme="minorHAnsi" w:hAnsiTheme="minorHAnsi" w:cstheme="minorHAnsi"/>
          <w:sz w:val="22"/>
          <w:szCs w:val="22"/>
        </w:rPr>
        <w:t xml:space="preserve">Hodnocení státní závěrečné zkoušky se řídí Článkem 29 </w:t>
      </w:r>
      <w:hyperlink r:id="rId112" w:history="1">
        <w:r w:rsidRPr="004A502C">
          <w:rPr>
            <w:rStyle w:val="Hypertextovodkaz"/>
            <w:rFonts w:asciiTheme="minorHAnsi" w:hAnsiTheme="minorHAnsi" w:cstheme="minorHAnsi"/>
            <w:i/>
            <w:sz w:val="22"/>
            <w:szCs w:val="22"/>
          </w:rPr>
          <w:t>Studijního a zkušebního řádu UTB ve Zlíně,</w:t>
        </w:r>
      </w:hyperlink>
      <w:r w:rsidRPr="004A502C">
        <w:rPr>
          <w:rFonts w:asciiTheme="minorHAnsi" w:hAnsiTheme="minorHAnsi" w:cstheme="minorHAnsi"/>
          <w:color w:val="00B050"/>
          <w:sz w:val="22"/>
          <w:szCs w:val="22"/>
        </w:rPr>
        <w:t xml:space="preserve"> </w:t>
      </w:r>
      <w:r w:rsidRPr="004A502C">
        <w:rPr>
          <w:rFonts w:asciiTheme="minorHAnsi" w:hAnsiTheme="minorHAnsi" w:cstheme="minorHAnsi"/>
          <w:sz w:val="22"/>
          <w:szCs w:val="22"/>
        </w:rPr>
        <w:t xml:space="preserve">Článkem 29 vnitřního předpisu FaME </w:t>
      </w:r>
      <w:hyperlink r:id="rId113" w:history="1">
        <w:r w:rsidRPr="004A502C">
          <w:rPr>
            <w:rStyle w:val="Hypertextovodkaz"/>
            <w:rFonts w:asciiTheme="minorHAnsi" w:hAnsiTheme="minorHAnsi" w:cstheme="minorHAnsi"/>
            <w:i/>
            <w:sz w:val="22"/>
            <w:szCs w:val="22"/>
          </w:rPr>
          <w:t>Pravidla průběhu studia ve studijních programech uskutečňovaných na Fakultě managementu a ekonomiky</w:t>
        </w:r>
      </w:hyperlink>
      <w:r w:rsidRPr="004A502C">
        <w:rPr>
          <w:rFonts w:asciiTheme="minorHAnsi" w:hAnsiTheme="minorHAnsi" w:cstheme="minorHAnsi"/>
          <w:color w:val="00B050"/>
          <w:sz w:val="22"/>
          <w:szCs w:val="22"/>
        </w:rPr>
        <w:t xml:space="preserve"> </w:t>
      </w:r>
      <w:r w:rsidRPr="004A502C">
        <w:rPr>
          <w:rFonts w:asciiTheme="minorHAnsi" w:hAnsiTheme="minorHAnsi" w:cstheme="minorHAnsi"/>
          <w:sz w:val="22"/>
          <w:szCs w:val="22"/>
        </w:rPr>
        <w:t xml:space="preserve">a vnitřní normou SD č. 1/2018 </w:t>
      </w:r>
      <w:hyperlink r:id="rId114" w:history="1">
        <w:r w:rsidRPr="004A502C">
          <w:rPr>
            <w:rStyle w:val="Hypertextovodkaz"/>
            <w:rFonts w:asciiTheme="minorHAnsi" w:hAnsiTheme="minorHAnsi" w:cstheme="minorHAnsi"/>
            <w:i/>
            <w:sz w:val="22"/>
            <w:szCs w:val="22"/>
          </w:rPr>
          <w:t>Organizace, průběh a hodnocení státních závěrečných zkoušek</w:t>
        </w:r>
      </w:hyperlink>
      <w:r w:rsidRPr="004A502C">
        <w:rPr>
          <w:rFonts w:asciiTheme="minorHAnsi" w:hAnsiTheme="minorHAnsi" w:cstheme="minorHAnsi"/>
          <w:color w:val="00B050"/>
          <w:sz w:val="22"/>
          <w:szCs w:val="22"/>
        </w:rPr>
        <w:t xml:space="preserve">. </w:t>
      </w:r>
    </w:p>
    <w:p w14:paraId="310B37A9" w14:textId="03D7145C" w:rsidR="00E14C88" w:rsidRPr="00835AC1" w:rsidRDefault="00FF25D5" w:rsidP="00EB43E9">
      <w:pPr>
        <w:spacing w:before="120" w:after="120"/>
        <w:jc w:val="both"/>
        <w:rPr>
          <w:rFonts w:asciiTheme="minorHAnsi" w:hAnsiTheme="minorHAnsi" w:cstheme="minorHAnsi"/>
          <w:sz w:val="22"/>
          <w:szCs w:val="22"/>
        </w:rPr>
      </w:pPr>
      <w:r w:rsidRPr="007E544F">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2121CC05" w14:textId="77777777" w:rsidR="00FF25D5" w:rsidRPr="007E544F" w:rsidRDefault="00FF25D5" w:rsidP="00FF25D5">
      <w:pPr>
        <w:spacing w:before="120" w:after="120"/>
        <w:jc w:val="both"/>
        <w:rPr>
          <w:rFonts w:ascii="Calibri" w:hAnsi="Calibri" w:cs="Calibri"/>
          <w:sz w:val="22"/>
          <w:szCs w:val="22"/>
        </w:rPr>
      </w:pPr>
      <w:r w:rsidRPr="007E544F">
        <w:rPr>
          <w:rFonts w:ascii="Calibri" w:hAnsi="Calibri" w:cs="Calibri"/>
          <w:sz w:val="22"/>
          <w:szCs w:val="22"/>
        </w:rPr>
        <w:t>Výsledek SZZ vyhlásí předseda, v jeho nepřítomnosti místopředseda nebo jiný předsedou pověřený člen zkušební komise v den konání SZZ.</w:t>
      </w:r>
    </w:p>
    <w:p w14:paraId="71A17EC8" w14:textId="2121FB7C" w:rsidR="00E14C88" w:rsidRPr="00835AC1" w:rsidRDefault="00FF25D5" w:rsidP="00FF25D5">
      <w:pPr>
        <w:spacing w:before="120" w:after="120"/>
        <w:jc w:val="both"/>
        <w:rPr>
          <w:rFonts w:asciiTheme="minorHAnsi" w:hAnsiTheme="minorHAnsi" w:cstheme="minorHAnsi"/>
          <w:sz w:val="22"/>
          <w:szCs w:val="22"/>
        </w:rPr>
      </w:pPr>
      <w:r w:rsidRPr="007E544F">
        <w:rPr>
          <w:rFonts w:ascii="Calibri" w:hAnsi="Calibri" w:cs="Calibri"/>
          <w:sz w:val="22"/>
          <w:szCs w:val="22"/>
        </w:rPr>
        <w:t>Hodnocení obhajované DP vychází z návrhů hodnocení vedoucího a oponenta DP. Komise na základě obhajoby DP provede její celkovou klasifikaci.</w:t>
      </w:r>
    </w:p>
    <w:p w14:paraId="5B89B138" w14:textId="77777777"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14C88" w:rsidRPr="00EB43E9" w14:paraId="7E06D759" w14:textId="77777777" w:rsidTr="003F6EB7">
        <w:trPr>
          <w:jc w:val="center"/>
        </w:trPr>
        <w:tc>
          <w:tcPr>
            <w:tcW w:w="2025" w:type="dxa"/>
            <w:tcBorders>
              <w:top w:val="single" w:sz="12" w:space="0" w:color="auto"/>
              <w:left w:val="single" w:sz="12" w:space="0" w:color="auto"/>
              <w:bottom w:val="single" w:sz="12" w:space="0" w:color="auto"/>
            </w:tcBorders>
            <w:shd w:val="clear" w:color="auto" w:fill="auto"/>
          </w:tcPr>
          <w:p w14:paraId="4C60A735"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32FB6B61"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72533AE2"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Číselné vyjádření</w:t>
            </w:r>
          </w:p>
        </w:tc>
      </w:tr>
      <w:tr w:rsidR="00E14C88" w:rsidRPr="00EB43E9" w14:paraId="2514C4CD" w14:textId="77777777" w:rsidTr="003F6EB7">
        <w:trPr>
          <w:jc w:val="center"/>
        </w:trPr>
        <w:tc>
          <w:tcPr>
            <w:tcW w:w="2025" w:type="dxa"/>
            <w:tcBorders>
              <w:top w:val="single" w:sz="12" w:space="0" w:color="auto"/>
              <w:left w:val="single" w:sz="12" w:space="0" w:color="auto"/>
            </w:tcBorders>
            <w:shd w:val="clear" w:color="auto" w:fill="auto"/>
          </w:tcPr>
          <w:p w14:paraId="67807D39"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506" w:type="dxa"/>
            <w:tcBorders>
              <w:top w:val="single" w:sz="12" w:space="0" w:color="auto"/>
            </w:tcBorders>
            <w:shd w:val="clear" w:color="auto" w:fill="auto"/>
          </w:tcPr>
          <w:p w14:paraId="4750D25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02A23D42"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w:t>
            </w:r>
          </w:p>
        </w:tc>
      </w:tr>
      <w:tr w:rsidR="00E14C88" w:rsidRPr="00EB43E9" w14:paraId="2715E13D" w14:textId="77777777" w:rsidTr="003F6EB7">
        <w:trPr>
          <w:jc w:val="center"/>
        </w:trPr>
        <w:tc>
          <w:tcPr>
            <w:tcW w:w="2025" w:type="dxa"/>
            <w:tcBorders>
              <w:left w:val="single" w:sz="12" w:space="0" w:color="auto"/>
            </w:tcBorders>
            <w:shd w:val="clear" w:color="auto" w:fill="auto"/>
          </w:tcPr>
          <w:p w14:paraId="28CEAC51"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506" w:type="dxa"/>
            <w:shd w:val="clear" w:color="auto" w:fill="auto"/>
          </w:tcPr>
          <w:p w14:paraId="1BB5609E"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184841ED"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w:t>
            </w:r>
          </w:p>
        </w:tc>
      </w:tr>
      <w:tr w:rsidR="00E14C88" w:rsidRPr="00EB43E9" w14:paraId="55BC2D12" w14:textId="77777777" w:rsidTr="003F6EB7">
        <w:trPr>
          <w:jc w:val="center"/>
        </w:trPr>
        <w:tc>
          <w:tcPr>
            <w:tcW w:w="2025" w:type="dxa"/>
            <w:tcBorders>
              <w:left w:val="single" w:sz="12" w:space="0" w:color="auto"/>
            </w:tcBorders>
            <w:shd w:val="clear" w:color="auto" w:fill="auto"/>
          </w:tcPr>
          <w:p w14:paraId="0D6EA739"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506" w:type="dxa"/>
            <w:shd w:val="clear" w:color="auto" w:fill="auto"/>
          </w:tcPr>
          <w:p w14:paraId="6911E2D0"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127" w:type="dxa"/>
            <w:tcBorders>
              <w:right w:val="single" w:sz="12" w:space="0" w:color="auto"/>
            </w:tcBorders>
            <w:shd w:val="clear" w:color="auto" w:fill="auto"/>
          </w:tcPr>
          <w:p w14:paraId="6E372CB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w:t>
            </w:r>
          </w:p>
        </w:tc>
      </w:tr>
      <w:tr w:rsidR="00E14C88" w:rsidRPr="00EB43E9" w14:paraId="379030B5" w14:textId="77777777" w:rsidTr="003F6EB7">
        <w:trPr>
          <w:jc w:val="center"/>
        </w:trPr>
        <w:tc>
          <w:tcPr>
            <w:tcW w:w="2025" w:type="dxa"/>
            <w:tcBorders>
              <w:left w:val="single" w:sz="12" w:space="0" w:color="auto"/>
            </w:tcBorders>
            <w:shd w:val="clear" w:color="auto" w:fill="auto"/>
          </w:tcPr>
          <w:p w14:paraId="2F19E049"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506" w:type="dxa"/>
            <w:shd w:val="clear" w:color="auto" w:fill="auto"/>
          </w:tcPr>
          <w:p w14:paraId="0EBE14B5"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2D2D2278"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w:t>
            </w:r>
          </w:p>
        </w:tc>
      </w:tr>
      <w:tr w:rsidR="00E14C88" w:rsidRPr="00EB43E9" w14:paraId="7E2EFE97" w14:textId="77777777" w:rsidTr="003F6EB7">
        <w:trPr>
          <w:jc w:val="center"/>
        </w:trPr>
        <w:tc>
          <w:tcPr>
            <w:tcW w:w="2025" w:type="dxa"/>
            <w:tcBorders>
              <w:left w:val="single" w:sz="12" w:space="0" w:color="auto"/>
            </w:tcBorders>
            <w:shd w:val="clear" w:color="auto" w:fill="auto"/>
          </w:tcPr>
          <w:p w14:paraId="31A964C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506" w:type="dxa"/>
            <w:shd w:val="clear" w:color="auto" w:fill="auto"/>
          </w:tcPr>
          <w:p w14:paraId="4A8CC62B"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159B3438"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3</w:t>
            </w:r>
          </w:p>
        </w:tc>
      </w:tr>
      <w:tr w:rsidR="00E14C88" w:rsidRPr="00EB43E9" w14:paraId="02C9CD90" w14:textId="77777777" w:rsidTr="003F6EB7">
        <w:trPr>
          <w:jc w:val="center"/>
        </w:trPr>
        <w:tc>
          <w:tcPr>
            <w:tcW w:w="2025" w:type="dxa"/>
            <w:tcBorders>
              <w:left w:val="single" w:sz="12" w:space="0" w:color="auto"/>
              <w:bottom w:val="single" w:sz="12" w:space="0" w:color="auto"/>
            </w:tcBorders>
            <w:shd w:val="clear" w:color="auto" w:fill="auto"/>
          </w:tcPr>
          <w:p w14:paraId="6BE9D42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F</w:t>
            </w:r>
          </w:p>
        </w:tc>
        <w:tc>
          <w:tcPr>
            <w:tcW w:w="2506" w:type="dxa"/>
            <w:tcBorders>
              <w:bottom w:val="single" w:sz="12" w:space="0" w:color="auto"/>
            </w:tcBorders>
            <w:shd w:val="clear" w:color="auto" w:fill="auto"/>
          </w:tcPr>
          <w:p w14:paraId="047D9CCA"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61F4AE26"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14:paraId="12DFB40E" w14:textId="77777777" w:rsidR="00E14C88" w:rsidRPr="00EB43E9" w:rsidRDefault="00E14C88" w:rsidP="00E14C88">
      <w:pPr>
        <w:jc w:val="both"/>
        <w:rPr>
          <w:rFonts w:asciiTheme="minorHAnsi" w:hAnsiTheme="minorHAnsi" w:cstheme="minorHAnsi"/>
          <w:color w:val="00B050"/>
          <w:sz w:val="22"/>
          <w:szCs w:val="22"/>
        </w:rPr>
      </w:pPr>
    </w:p>
    <w:p w14:paraId="2B0B2D0B" w14:textId="77777777"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66CBD310" w14:textId="77777777" w:rsidR="00E14C88" w:rsidRPr="00835AC1" w:rsidRDefault="00E14C88" w:rsidP="00EB43E9">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14C88" w:rsidRPr="00EB43E9" w14:paraId="285DA7FF" w14:textId="77777777" w:rsidTr="003F6EB7">
        <w:tc>
          <w:tcPr>
            <w:tcW w:w="1985" w:type="dxa"/>
            <w:tcBorders>
              <w:top w:val="single" w:sz="12" w:space="0" w:color="auto"/>
              <w:left w:val="single" w:sz="12" w:space="0" w:color="auto"/>
              <w:bottom w:val="single" w:sz="12" w:space="0" w:color="auto"/>
            </w:tcBorders>
            <w:shd w:val="clear" w:color="auto" w:fill="auto"/>
          </w:tcPr>
          <w:p w14:paraId="346D0560"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14:paraId="5573F151"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5BFD882A"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b/>
                <w:sz w:val="22"/>
                <w:szCs w:val="22"/>
              </w:rPr>
              <w:t>Rozsah</w:t>
            </w:r>
          </w:p>
        </w:tc>
      </w:tr>
      <w:tr w:rsidR="00E14C88" w:rsidRPr="00EB43E9" w14:paraId="0BA794A8" w14:textId="77777777" w:rsidTr="003F6EB7">
        <w:tc>
          <w:tcPr>
            <w:tcW w:w="1985" w:type="dxa"/>
            <w:tcBorders>
              <w:top w:val="single" w:sz="12" w:space="0" w:color="auto"/>
              <w:left w:val="single" w:sz="12" w:space="0" w:color="auto"/>
            </w:tcBorders>
            <w:shd w:val="clear" w:color="auto" w:fill="auto"/>
          </w:tcPr>
          <w:p w14:paraId="2C02BB54"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A</w:t>
            </w:r>
          </w:p>
        </w:tc>
        <w:tc>
          <w:tcPr>
            <w:tcW w:w="2409" w:type="dxa"/>
            <w:tcBorders>
              <w:top w:val="single" w:sz="12" w:space="0" w:color="auto"/>
            </w:tcBorders>
            <w:shd w:val="clear" w:color="auto" w:fill="auto"/>
          </w:tcPr>
          <w:p w14:paraId="7FD9493F"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4DDBFDE2"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1,00 – 1,24</w:t>
            </w:r>
          </w:p>
        </w:tc>
      </w:tr>
      <w:tr w:rsidR="00E14C88" w:rsidRPr="00EB43E9" w14:paraId="0585B1F1" w14:textId="77777777" w:rsidTr="003F6EB7">
        <w:tc>
          <w:tcPr>
            <w:tcW w:w="1985" w:type="dxa"/>
            <w:tcBorders>
              <w:left w:val="single" w:sz="12" w:space="0" w:color="auto"/>
            </w:tcBorders>
            <w:shd w:val="clear" w:color="auto" w:fill="auto"/>
          </w:tcPr>
          <w:p w14:paraId="36FEA46F"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B</w:t>
            </w:r>
          </w:p>
        </w:tc>
        <w:tc>
          <w:tcPr>
            <w:tcW w:w="2409" w:type="dxa"/>
            <w:shd w:val="clear" w:color="auto" w:fill="auto"/>
          </w:tcPr>
          <w:p w14:paraId="61F7010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5BEF470D"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1,25 – 1,50</w:t>
            </w:r>
          </w:p>
        </w:tc>
      </w:tr>
      <w:tr w:rsidR="00E14C88" w:rsidRPr="00EB43E9" w14:paraId="398AFD05" w14:textId="77777777" w:rsidTr="003F6EB7">
        <w:tc>
          <w:tcPr>
            <w:tcW w:w="1985" w:type="dxa"/>
            <w:tcBorders>
              <w:left w:val="single" w:sz="12" w:space="0" w:color="auto"/>
            </w:tcBorders>
            <w:shd w:val="clear" w:color="auto" w:fill="auto"/>
          </w:tcPr>
          <w:p w14:paraId="75081375"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C</w:t>
            </w:r>
          </w:p>
        </w:tc>
        <w:tc>
          <w:tcPr>
            <w:tcW w:w="2409" w:type="dxa"/>
            <w:shd w:val="clear" w:color="auto" w:fill="auto"/>
          </w:tcPr>
          <w:p w14:paraId="51DF7673"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dobře</w:t>
            </w:r>
          </w:p>
        </w:tc>
        <w:tc>
          <w:tcPr>
            <w:tcW w:w="2268" w:type="dxa"/>
            <w:tcBorders>
              <w:right w:val="single" w:sz="12" w:space="0" w:color="auto"/>
            </w:tcBorders>
            <w:shd w:val="clear" w:color="auto" w:fill="auto"/>
          </w:tcPr>
          <w:p w14:paraId="04CFF8DE"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1,51 – 2,00</w:t>
            </w:r>
          </w:p>
        </w:tc>
      </w:tr>
      <w:tr w:rsidR="00E14C88" w:rsidRPr="00EB43E9" w14:paraId="0822D1CF" w14:textId="77777777" w:rsidTr="003F6EB7">
        <w:tc>
          <w:tcPr>
            <w:tcW w:w="1985" w:type="dxa"/>
            <w:tcBorders>
              <w:left w:val="single" w:sz="12" w:space="0" w:color="auto"/>
            </w:tcBorders>
            <w:shd w:val="clear" w:color="auto" w:fill="auto"/>
          </w:tcPr>
          <w:p w14:paraId="24196E4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w:t>
            </w:r>
          </w:p>
        </w:tc>
        <w:tc>
          <w:tcPr>
            <w:tcW w:w="2409" w:type="dxa"/>
            <w:shd w:val="clear" w:color="auto" w:fill="auto"/>
          </w:tcPr>
          <w:p w14:paraId="7EA85BE0"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1BD9A886"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2,01 – 2,50</w:t>
            </w:r>
          </w:p>
        </w:tc>
      </w:tr>
      <w:tr w:rsidR="00E14C88" w:rsidRPr="00EB43E9" w14:paraId="3152D9A0" w14:textId="77777777" w:rsidTr="003F6EB7">
        <w:tc>
          <w:tcPr>
            <w:tcW w:w="1985" w:type="dxa"/>
            <w:tcBorders>
              <w:left w:val="single" w:sz="12" w:space="0" w:color="auto"/>
            </w:tcBorders>
            <w:shd w:val="clear" w:color="auto" w:fill="auto"/>
          </w:tcPr>
          <w:p w14:paraId="3AD79D5C"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E</w:t>
            </w:r>
          </w:p>
        </w:tc>
        <w:tc>
          <w:tcPr>
            <w:tcW w:w="2409" w:type="dxa"/>
            <w:shd w:val="clear" w:color="auto" w:fill="auto"/>
          </w:tcPr>
          <w:p w14:paraId="7CBC9DDF"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6B0170D7"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2,51 – 3,00</w:t>
            </w:r>
          </w:p>
        </w:tc>
      </w:tr>
      <w:tr w:rsidR="00E14C88" w:rsidRPr="00EB43E9" w14:paraId="4A032C13" w14:textId="77777777" w:rsidTr="003F6EB7">
        <w:tc>
          <w:tcPr>
            <w:tcW w:w="1985" w:type="dxa"/>
            <w:tcBorders>
              <w:left w:val="single" w:sz="12" w:space="0" w:color="auto"/>
              <w:bottom w:val="single" w:sz="12" w:space="0" w:color="auto"/>
            </w:tcBorders>
            <w:shd w:val="clear" w:color="auto" w:fill="auto"/>
          </w:tcPr>
          <w:p w14:paraId="527389CB"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F</w:t>
            </w:r>
          </w:p>
        </w:tc>
        <w:tc>
          <w:tcPr>
            <w:tcW w:w="2409" w:type="dxa"/>
            <w:tcBorders>
              <w:bottom w:val="single" w:sz="12" w:space="0" w:color="auto"/>
            </w:tcBorders>
            <w:shd w:val="clear" w:color="auto" w:fill="auto"/>
          </w:tcPr>
          <w:p w14:paraId="357A1334"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273F7F4B" w14:textId="77777777" w:rsidR="00E14C88" w:rsidRPr="00EB43E9" w:rsidRDefault="00E14C88" w:rsidP="00F95B1D">
            <w:pPr>
              <w:spacing w:after="60"/>
              <w:jc w:val="center"/>
              <w:rPr>
                <w:rFonts w:asciiTheme="minorHAnsi" w:hAnsiTheme="minorHAnsi" w:cstheme="minorHAnsi"/>
                <w:sz w:val="22"/>
                <w:szCs w:val="22"/>
              </w:rPr>
            </w:pPr>
            <w:r w:rsidRPr="00EB43E9">
              <w:rPr>
                <w:rFonts w:asciiTheme="minorHAnsi" w:hAnsiTheme="minorHAnsi" w:cstheme="minorHAnsi"/>
                <w:sz w:val="22"/>
                <w:szCs w:val="22"/>
              </w:rPr>
              <w:t>-</w:t>
            </w:r>
          </w:p>
        </w:tc>
      </w:tr>
    </w:tbl>
    <w:p w14:paraId="76BEA7D8" w14:textId="77777777" w:rsidR="00E14C88" w:rsidRPr="00EB43E9" w:rsidRDefault="00E14C88" w:rsidP="00E14C88">
      <w:pPr>
        <w:rPr>
          <w:rFonts w:asciiTheme="minorHAnsi" w:hAnsiTheme="minorHAnsi" w:cstheme="minorHAnsi"/>
          <w:sz w:val="22"/>
          <w:szCs w:val="22"/>
          <w:highlight w:val="yellow"/>
        </w:rPr>
      </w:pPr>
    </w:p>
    <w:p w14:paraId="0B3A0C99"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w:t>
      </w:r>
      <w:r w:rsidR="004F44AF" w:rsidRPr="00835AC1">
        <w:rPr>
          <w:rFonts w:asciiTheme="minorHAnsi" w:hAnsiTheme="minorHAnsi" w:cstheme="minorHAnsi"/>
          <w:sz w:val="22"/>
          <w:szCs w:val="22"/>
        </w:rPr>
        <w:t xml:space="preserve">la 1. část SZZ, tj. obhajoba </w:t>
      </w:r>
      <w:r w:rsidRPr="00835AC1">
        <w:rPr>
          <w:rFonts w:asciiTheme="minorHAnsi" w:hAnsiTheme="minorHAnsi" w:cstheme="minorHAnsi"/>
          <w:sz w:val="22"/>
          <w:szCs w:val="22"/>
        </w:rPr>
        <w:t>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4D01F843"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Pokud byla 2. část SZZ, tj. odborná rozprava, hodnocena lépe než stupněm „nedostatečně“ (F)</w:t>
      </w:r>
      <w:r w:rsidR="004F44AF" w:rsidRPr="00835AC1">
        <w:rPr>
          <w:rFonts w:asciiTheme="minorHAnsi" w:hAnsiTheme="minorHAnsi" w:cstheme="minorHAnsi"/>
          <w:sz w:val="22"/>
          <w:szCs w:val="22"/>
        </w:rPr>
        <w:t xml:space="preserve"> a 1. část SZZ, tj. obhajoba </w:t>
      </w:r>
      <w:r w:rsidRPr="00835AC1">
        <w:rPr>
          <w:rFonts w:asciiTheme="minorHAnsi" w:hAnsiTheme="minorHAnsi" w:cstheme="minorHAnsi"/>
          <w:sz w:val="22"/>
          <w:szCs w:val="22"/>
        </w:rPr>
        <w:t>BP, hodnocena stupněm „nedostatečně“ (F), komise zdůvodní své rozhodnutí a uvede je do protokolu o SZZ. Student svým podpisem potvrdí, že byl se zdůvodněním seznámen. Student má možnost v opravném termínu opakovat je</w:t>
      </w:r>
      <w:r w:rsidR="004F44AF" w:rsidRPr="00835AC1">
        <w:rPr>
          <w:rFonts w:asciiTheme="minorHAnsi" w:hAnsiTheme="minorHAnsi" w:cstheme="minorHAnsi"/>
          <w:sz w:val="22"/>
          <w:szCs w:val="22"/>
        </w:rPr>
        <w:t xml:space="preserve">n 1. část SZZ, tzn. obhajobu </w:t>
      </w:r>
      <w:r w:rsidRPr="00835AC1">
        <w:rPr>
          <w:rFonts w:asciiTheme="minorHAnsi" w:hAnsiTheme="minorHAnsi" w:cstheme="minorHAnsi"/>
          <w:sz w:val="22"/>
          <w:szCs w:val="22"/>
        </w:rPr>
        <w:t>BP.</w:t>
      </w:r>
    </w:p>
    <w:p w14:paraId="5F9E0265"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4BCED7A6" w14:textId="77777777" w:rsidR="00E14C88" w:rsidRPr="00835AC1" w:rsidRDefault="00E14C88"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Pokud byl student hodnocen stupněm </w:t>
      </w:r>
      <w:r w:rsidR="004F44AF" w:rsidRPr="00835AC1">
        <w:rPr>
          <w:rFonts w:asciiTheme="minorHAnsi" w:hAnsiTheme="minorHAnsi" w:cstheme="minorHAnsi"/>
          <w:sz w:val="22"/>
          <w:szCs w:val="22"/>
        </w:rPr>
        <w:t xml:space="preserve">„nedostatečně“ (F) z obhajoby </w:t>
      </w:r>
      <w:r w:rsidRPr="00835AC1">
        <w:rPr>
          <w:rFonts w:asciiTheme="minorHAnsi" w:hAnsiTheme="minorHAnsi" w:cstheme="minorHAnsi"/>
          <w:sz w:val="22"/>
          <w:szCs w:val="22"/>
        </w:rPr>
        <w:t>BP, bude tato původní práce přístupna vedoucímu, oponentovi i komisi, která bude hodnotit nově předloženou práci u obhajoby v opravném termínu SZZ.</w:t>
      </w:r>
    </w:p>
    <w:p w14:paraId="5933D7EA" w14:textId="77777777" w:rsidR="00E14C88" w:rsidRPr="00835AC1" w:rsidRDefault="004F44AF" w:rsidP="00E14C88">
      <w:pPr>
        <w:tabs>
          <w:tab w:val="left" w:pos="2835"/>
        </w:tabs>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 xml:space="preserve">V případě neúspěšné obhajoby </w:t>
      </w:r>
      <w:r w:rsidR="00E14C88" w:rsidRPr="00835AC1">
        <w:rPr>
          <w:rFonts w:asciiTheme="minorHAnsi" w:hAnsiTheme="minorHAnsi" w:cstheme="minorHAnsi"/>
          <w:sz w:val="22"/>
          <w:szCs w:val="22"/>
        </w:rPr>
        <w:t>BP nelze v opravném termínu opětov</w:t>
      </w:r>
      <w:r w:rsidRPr="00835AC1">
        <w:rPr>
          <w:rFonts w:asciiTheme="minorHAnsi" w:hAnsiTheme="minorHAnsi" w:cstheme="minorHAnsi"/>
          <w:sz w:val="22"/>
          <w:szCs w:val="22"/>
        </w:rPr>
        <w:t xml:space="preserve">ně předložit totožnou </w:t>
      </w:r>
      <w:r w:rsidR="00E14C88" w:rsidRPr="00835AC1">
        <w:rPr>
          <w:rFonts w:asciiTheme="minorHAnsi" w:hAnsiTheme="minorHAnsi" w:cstheme="minorHAnsi"/>
          <w:sz w:val="22"/>
          <w:szCs w:val="22"/>
        </w:rPr>
        <w:t>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34EF1954" w14:textId="77777777" w:rsidR="00E14C88" w:rsidRPr="00835AC1" w:rsidRDefault="00E14C88" w:rsidP="00E14C88">
      <w:pPr>
        <w:tabs>
          <w:tab w:val="left" w:pos="2835"/>
        </w:tabs>
        <w:spacing w:before="120" w:after="120"/>
        <w:jc w:val="both"/>
        <w:rPr>
          <w:rFonts w:asciiTheme="minorHAnsi" w:hAnsiTheme="minorHAnsi" w:cstheme="minorHAnsi"/>
          <w:b/>
          <w:sz w:val="22"/>
          <w:szCs w:val="22"/>
        </w:rPr>
      </w:pPr>
      <w:r w:rsidRPr="00835AC1">
        <w:rPr>
          <w:rFonts w:asciiTheme="minorHAnsi" w:hAnsiTheme="minorHAnsi" w:cstheme="minorHAnsi"/>
          <w:b/>
          <w:sz w:val="22"/>
          <w:szCs w:val="22"/>
        </w:rPr>
        <w:t>Pro celkové hodnocení studia jsou stanoven</w:t>
      </w:r>
      <w:r w:rsidR="00D61182">
        <w:rPr>
          <w:rFonts w:asciiTheme="minorHAnsi" w:hAnsiTheme="minorHAnsi" w:cstheme="minorHAnsi"/>
          <w:b/>
          <w:sz w:val="22"/>
          <w:szCs w:val="22"/>
        </w:rPr>
        <w:t>a</w:t>
      </w:r>
      <w:r w:rsidRPr="00835AC1">
        <w:rPr>
          <w:rFonts w:asciiTheme="minorHAnsi" w:hAnsiTheme="minorHAnsi" w:cstheme="minorHAnsi"/>
          <w:b/>
          <w:sz w:val="22"/>
          <w:szCs w:val="22"/>
        </w:rPr>
        <w:t xml:space="preserve"> následující pravidla:</w:t>
      </w:r>
    </w:p>
    <w:p w14:paraId="53AB85E1" w14:textId="77777777"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Na FaME se vynikajícími studijními výsledky rozumí skutečnost, kdy vážený průměr za celou dobu studia nepřesáhne hodnotu 1,30.</w:t>
      </w:r>
    </w:p>
    <w:p w14:paraId="763BE4D2" w14:textId="77777777" w:rsidR="00E14C88" w:rsidRPr="00835AC1" w:rsidRDefault="00E14C88" w:rsidP="00E14C88">
      <w:pPr>
        <w:pStyle w:val="Zkladntext"/>
        <w:rPr>
          <w:rFonts w:asciiTheme="minorHAnsi" w:hAnsiTheme="minorHAnsi" w:cstheme="minorHAnsi"/>
          <w:i w:val="0"/>
          <w:sz w:val="22"/>
          <w:szCs w:val="22"/>
        </w:rPr>
      </w:pPr>
    </w:p>
    <w:p w14:paraId="72C6558E" w14:textId="77777777" w:rsidR="00E14C88" w:rsidRPr="00835AC1" w:rsidRDefault="00E14C88" w:rsidP="00E14C88">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Celkové hodnocení studia:</w:t>
      </w:r>
    </w:p>
    <w:p w14:paraId="3DCD1FCC" w14:textId="77777777" w:rsidR="00E14C88" w:rsidRPr="00835AC1" w:rsidRDefault="00E14C88" w:rsidP="004C36BE">
      <w:pPr>
        <w:pStyle w:val="Zkladntext"/>
        <w:numPr>
          <w:ilvl w:val="0"/>
          <w:numId w:val="29"/>
        </w:numPr>
        <w:ind w:left="426" w:hanging="425"/>
        <w:rPr>
          <w:rFonts w:asciiTheme="minorHAnsi" w:hAnsiTheme="minorHAnsi" w:cstheme="minorHAnsi"/>
          <w:b/>
          <w:bCs/>
          <w:i w:val="0"/>
          <w:sz w:val="22"/>
          <w:szCs w:val="22"/>
        </w:rPr>
      </w:pPr>
      <w:r w:rsidRPr="00835AC1">
        <w:rPr>
          <w:rFonts w:asciiTheme="minorHAnsi" w:hAnsiTheme="minorHAnsi" w:cstheme="minorHAnsi"/>
          <w:b/>
          <w:i w:val="0"/>
          <w:sz w:val="22"/>
          <w:szCs w:val="22"/>
        </w:rPr>
        <w:t>Prospěl</w:t>
      </w:r>
      <w:r w:rsidRPr="00835AC1">
        <w:rPr>
          <w:rFonts w:asciiTheme="minorHAnsi" w:hAnsiTheme="minorHAnsi" w:cstheme="minorHAnsi"/>
          <w:b/>
          <w:bCs/>
          <w:i w:val="0"/>
          <w:sz w:val="22"/>
          <w:szCs w:val="22"/>
        </w:rPr>
        <w:t xml:space="preserve"> </w:t>
      </w:r>
      <w:r w:rsidRPr="00835AC1">
        <w:rPr>
          <w:rFonts w:asciiTheme="minorHAnsi" w:hAnsiTheme="minorHAnsi" w:cstheme="minorHAnsi"/>
          <w:b/>
          <w:i w:val="0"/>
          <w:sz w:val="22"/>
          <w:szCs w:val="22"/>
        </w:rPr>
        <w:t>s</w:t>
      </w:r>
      <w:r w:rsidRPr="00835AC1">
        <w:rPr>
          <w:rFonts w:asciiTheme="minorHAnsi" w:hAnsiTheme="minorHAnsi" w:cstheme="minorHAnsi"/>
          <w:b/>
          <w:bCs/>
          <w:i w:val="0"/>
          <w:sz w:val="22"/>
          <w:szCs w:val="22"/>
        </w:rPr>
        <w:t> </w:t>
      </w:r>
      <w:r w:rsidRPr="00835AC1">
        <w:rPr>
          <w:rFonts w:asciiTheme="minorHAnsi" w:hAnsiTheme="minorHAnsi" w:cstheme="minorHAnsi"/>
          <w:b/>
          <w:i w:val="0"/>
          <w:sz w:val="22"/>
          <w:szCs w:val="22"/>
        </w:rPr>
        <w:t>vyznamenáním</w:t>
      </w:r>
    </w:p>
    <w:p w14:paraId="0149AEA7" w14:textId="77777777" w:rsidR="00E14C88" w:rsidRPr="00835AC1" w:rsidRDefault="00E14C88" w:rsidP="004C36BE">
      <w:pPr>
        <w:pStyle w:val="Zkladntext"/>
        <w:numPr>
          <w:ilvl w:val="0"/>
          <w:numId w:val="30"/>
        </w:numPr>
        <w:ind w:left="851"/>
        <w:rPr>
          <w:rFonts w:asciiTheme="minorHAnsi" w:hAnsiTheme="minorHAnsi" w:cstheme="minorHAnsi"/>
          <w:i w:val="0"/>
          <w:sz w:val="22"/>
          <w:szCs w:val="22"/>
        </w:rPr>
      </w:pPr>
      <w:r w:rsidRPr="00835AC1">
        <w:rPr>
          <w:rFonts w:asciiTheme="minorHAnsi" w:hAnsiTheme="minorHAnsi" w:cstheme="minorHAnsi"/>
          <w:i w:val="0"/>
          <w:sz w:val="22"/>
          <w:szCs w:val="22"/>
        </w:rPr>
        <w:t xml:space="preserve">vážený průměr za celou dobu studia v akreditovaném studijním programu nepřesáhne: </w:t>
      </w:r>
      <w:r w:rsidRPr="00835AC1">
        <w:rPr>
          <w:rFonts w:asciiTheme="minorHAnsi" w:hAnsiTheme="minorHAnsi" w:cstheme="minorHAnsi"/>
          <w:i w:val="0"/>
          <w:sz w:val="22"/>
          <w:szCs w:val="22"/>
        </w:rPr>
        <w:tab/>
        <w:t>pro BSP</w:t>
      </w:r>
      <w:r w:rsidRPr="00835AC1">
        <w:rPr>
          <w:rFonts w:asciiTheme="minorHAnsi" w:hAnsiTheme="minorHAnsi" w:cstheme="minorHAnsi"/>
          <w:i w:val="0"/>
          <w:sz w:val="22"/>
          <w:szCs w:val="22"/>
        </w:rPr>
        <w:tab/>
      </w:r>
      <w:r w:rsidRPr="00835AC1">
        <w:rPr>
          <w:rFonts w:asciiTheme="minorHAnsi" w:hAnsiTheme="minorHAnsi" w:cstheme="minorHAnsi"/>
          <w:i w:val="0"/>
          <w:sz w:val="22"/>
          <w:szCs w:val="22"/>
        </w:rPr>
        <w:tab/>
        <w:t>1,30</w:t>
      </w:r>
    </w:p>
    <w:p w14:paraId="02BDF278" w14:textId="77777777" w:rsidR="00E14C88" w:rsidRPr="00835AC1" w:rsidRDefault="00E14C88" w:rsidP="00E14C88">
      <w:pPr>
        <w:pStyle w:val="Zkladntext"/>
        <w:ind w:left="708" w:firstLine="708"/>
        <w:rPr>
          <w:rFonts w:asciiTheme="minorHAnsi" w:hAnsiTheme="minorHAnsi" w:cstheme="minorHAnsi"/>
          <w:i w:val="0"/>
          <w:sz w:val="22"/>
          <w:szCs w:val="22"/>
        </w:rPr>
      </w:pPr>
      <w:r w:rsidRPr="00835AC1">
        <w:rPr>
          <w:rFonts w:asciiTheme="minorHAnsi" w:hAnsiTheme="minorHAnsi" w:cstheme="minorHAnsi"/>
          <w:i w:val="0"/>
          <w:sz w:val="22"/>
          <w:szCs w:val="22"/>
        </w:rPr>
        <w:t>pro MSP</w:t>
      </w:r>
      <w:r w:rsidRPr="00835AC1">
        <w:rPr>
          <w:rFonts w:asciiTheme="minorHAnsi" w:hAnsiTheme="minorHAnsi" w:cstheme="minorHAnsi"/>
          <w:i w:val="0"/>
          <w:sz w:val="22"/>
          <w:szCs w:val="22"/>
        </w:rPr>
        <w:tab/>
        <w:t>1,30</w:t>
      </w:r>
    </w:p>
    <w:p w14:paraId="4C0BA91B" w14:textId="77777777" w:rsidR="00E14C88" w:rsidRPr="00835AC1" w:rsidRDefault="00E14C88" w:rsidP="00E14C88">
      <w:pPr>
        <w:pStyle w:val="Zkladntext"/>
        <w:tabs>
          <w:tab w:val="left" w:pos="2880"/>
        </w:tabs>
        <w:spacing w:after="60"/>
        <w:rPr>
          <w:rFonts w:asciiTheme="minorHAnsi" w:hAnsiTheme="minorHAnsi" w:cstheme="minorHAnsi"/>
          <w:i w:val="0"/>
          <w:sz w:val="22"/>
          <w:szCs w:val="22"/>
        </w:rPr>
      </w:pPr>
      <w:r w:rsidRPr="00835AC1">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76634908" w14:textId="77777777" w:rsidR="00E14C88" w:rsidRPr="00835AC1" w:rsidRDefault="00E14C88" w:rsidP="004C36BE">
      <w:pPr>
        <w:pStyle w:val="Zkladntext"/>
        <w:numPr>
          <w:ilvl w:val="0"/>
          <w:numId w:val="29"/>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t>Prospěl</w:t>
      </w:r>
    </w:p>
    <w:p w14:paraId="59F5AFCA" w14:textId="77777777" w:rsidR="00E14C88" w:rsidRPr="00835AC1" w:rsidRDefault="00E14C88" w:rsidP="004C36BE">
      <w:pPr>
        <w:pStyle w:val="Zkladntext"/>
        <w:numPr>
          <w:ilvl w:val="0"/>
          <w:numId w:val="30"/>
        </w:numPr>
        <w:ind w:left="851"/>
        <w:rPr>
          <w:rFonts w:asciiTheme="minorHAnsi" w:hAnsiTheme="minorHAnsi" w:cstheme="minorHAnsi"/>
          <w:i w:val="0"/>
          <w:sz w:val="22"/>
          <w:szCs w:val="22"/>
        </w:rPr>
      </w:pPr>
      <w:r w:rsidRPr="00835AC1">
        <w:rPr>
          <w:rFonts w:asciiTheme="minorHAnsi" w:hAnsiTheme="minorHAnsi" w:cstheme="minorHAnsi"/>
          <w:i w:val="0"/>
          <w:sz w:val="22"/>
          <w:szCs w:val="22"/>
        </w:rPr>
        <w:t>absolvování SZZ s celkovým prospěchem „výborně“ (A), „velmi dobře“ (B), „dobře“(C), „uspokojivě“ (D) nebo „dostatečně“ (E).</w:t>
      </w:r>
    </w:p>
    <w:p w14:paraId="4165CA33" w14:textId="77777777" w:rsidR="00E14C88" w:rsidRPr="00835AC1" w:rsidRDefault="00E14C88" w:rsidP="004C36BE">
      <w:pPr>
        <w:pStyle w:val="Zkladntext"/>
        <w:numPr>
          <w:ilvl w:val="0"/>
          <w:numId w:val="29"/>
        </w:numPr>
        <w:ind w:left="426" w:hanging="425"/>
        <w:rPr>
          <w:rFonts w:asciiTheme="minorHAnsi" w:hAnsiTheme="minorHAnsi" w:cstheme="minorHAnsi"/>
          <w:b/>
          <w:i w:val="0"/>
          <w:sz w:val="22"/>
          <w:szCs w:val="22"/>
        </w:rPr>
      </w:pPr>
      <w:r w:rsidRPr="00835AC1">
        <w:rPr>
          <w:rFonts w:asciiTheme="minorHAnsi" w:hAnsiTheme="minorHAnsi" w:cstheme="minorHAnsi"/>
          <w:b/>
          <w:i w:val="0"/>
          <w:sz w:val="22"/>
          <w:szCs w:val="22"/>
        </w:rPr>
        <w:t>Neprospěl</w:t>
      </w:r>
    </w:p>
    <w:p w14:paraId="790ADCFE" w14:textId="77777777" w:rsidR="00E14C88" w:rsidRPr="00835AC1" w:rsidRDefault="00E14C88" w:rsidP="004C36BE">
      <w:pPr>
        <w:pStyle w:val="Zkladntext"/>
        <w:numPr>
          <w:ilvl w:val="0"/>
          <w:numId w:val="30"/>
        </w:numPr>
        <w:ind w:left="851"/>
        <w:rPr>
          <w:rFonts w:asciiTheme="minorHAnsi" w:hAnsiTheme="minorHAnsi" w:cstheme="minorHAnsi"/>
          <w:i w:val="0"/>
          <w:sz w:val="22"/>
          <w:szCs w:val="22"/>
        </w:rPr>
      </w:pPr>
      <w:r w:rsidRPr="00835AC1">
        <w:rPr>
          <w:rFonts w:asciiTheme="minorHAnsi" w:hAnsiTheme="minorHAnsi" w:cstheme="minorHAnsi"/>
          <w:i w:val="0"/>
          <w:sz w:val="22"/>
          <w:szCs w:val="22"/>
        </w:rPr>
        <w:t>pokud byl klasifikován u SZZ stupněm „nedostatečně“ (F) u kterékoliv části SZZ.</w:t>
      </w:r>
    </w:p>
    <w:p w14:paraId="30CCEDA4" w14:textId="77777777" w:rsidR="00E14C88" w:rsidRPr="00835AC1" w:rsidRDefault="00E14C88" w:rsidP="00E14C88">
      <w:pPr>
        <w:pStyle w:val="Zkladntext"/>
        <w:ind w:left="1416" w:firstLine="24"/>
        <w:rPr>
          <w:rFonts w:asciiTheme="minorHAnsi" w:hAnsiTheme="minorHAnsi" w:cstheme="minorHAnsi"/>
          <w:i w:val="0"/>
          <w:sz w:val="22"/>
          <w:szCs w:val="22"/>
        </w:rPr>
      </w:pPr>
    </w:p>
    <w:p w14:paraId="40C57FAD" w14:textId="77777777" w:rsidR="00E14C88" w:rsidRPr="00835AC1" w:rsidRDefault="00E14C88" w:rsidP="00D61182">
      <w:pPr>
        <w:pStyle w:val="Zkladntext"/>
        <w:spacing w:after="120"/>
        <w:rPr>
          <w:rFonts w:asciiTheme="minorHAnsi" w:hAnsiTheme="minorHAnsi" w:cstheme="minorHAnsi"/>
          <w:i w:val="0"/>
          <w:sz w:val="22"/>
          <w:szCs w:val="22"/>
        </w:rPr>
      </w:pPr>
      <w:r w:rsidRPr="00835AC1">
        <w:rPr>
          <w:rFonts w:asciiTheme="minorHAnsi" w:hAnsiTheme="minorHAnsi" w:cstheme="minorHAnsi"/>
          <w:i w:val="0"/>
          <w:sz w:val="22"/>
          <w:szCs w:val="22"/>
        </w:rPr>
        <w:t>Témata kvalifikačních prací korespondují se zaměřením studijního programu a s profilem absolventa studijního programu Průmyslové inženýrství. Je možno uvést návrh témat kvalifikačních prací pro SP Průmyslové inženýrství:</w:t>
      </w:r>
    </w:p>
    <w:p w14:paraId="147F76DB"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Projektování výrobních systémů podniku s využitím prvků fraktálové organizace</w:t>
      </w:r>
    </w:p>
    <w:p w14:paraId="78FF7550"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Logistická a výrobní výkonnost výrobní firmy</w:t>
      </w:r>
    </w:p>
    <w:p w14:paraId="7B448262"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Aplikace vybraných prvků Baťovy soustavy řízení při řízení organizace v současných podmínkách</w:t>
      </w:r>
    </w:p>
    <w:p w14:paraId="0E4AE16A"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Možnosti využití podpůrného softwaru při managementu kvality v organizaci</w:t>
      </w:r>
    </w:p>
    <w:p w14:paraId="69B66411"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 xml:space="preserve">Optimalizace procesů organizace pomocí nástrojů managementu kvality </w:t>
      </w:r>
    </w:p>
    <w:p w14:paraId="1529C1BC"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Aplikace procesního řízení v podniku, např. při řízení vztahů se zákazníky</w:t>
      </w:r>
    </w:p>
    <w:p w14:paraId="7D3D28C0"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Management znalostí v podnikové praxi</w:t>
      </w:r>
    </w:p>
    <w:p w14:paraId="7E736F0B"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Informační technologie v podnikové praxi</w:t>
      </w:r>
    </w:p>
    <w:p w14:paraId="2D77E5F1"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Analýza implementace ergonomických zásad ve vybraném podniku</w:t>
      </w:r>
    </w:p>
    <w:p w14:paraId="6BBD2C95"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Racionalizace výrobního procesu ve vybrané společnosti se zaměřením na ergonomii</w:t>
      </w:r>
    </w:p>
    <w:p w14:paraId="53644EC2"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Zefektivnění QMS (systému řízení kvality) dle aktualizace normy ISO 9001:2015 ve vybrané společnosti</w:t>
      </w:r>
    </w:p>
    <w:p w14:paraId="4A2E416B"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Snížení ukazatele nekvality na pracovišti XY</w:t>
      </w:r>
    </w:p>
    <w:p w14:paraId="6B9070A6"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Zavedení procesu řízení rizik ve vybrané společnosti</w:t>
      </w:r>
    </w:p>
    <w:p w14:paraId="1F3E74C9"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výběru, implementace nebo inovace informačního systému pro podporu plánování a řízení výroby ve vybrané organizaci</w:t>
      </w:r>
    </w:p>
    <w:p w14:paraId="3A130CD3"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Zvyšování výkonnosti podniku podle principů Teorie omezení</w:t>
      </w:r>
    </w:p>
    <w:p w14:paraId="07DFD146"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Optimalizace výrobních procesů pomocí metod a nástrojů průmyslového inženýrství</w:t>
      </w:r>
    </w:p>
    <w:p w14:paraId="306C1D02"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 xml:space="preserve">Implementace procesního řízení ve výrobní společnosti </w:t>
      </w:r>
    </w:p>
    <w:p w14:paraId="3EA1A081"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Procesní analýza a návrh nastavení procesů pro implementaci konceptu Industry 4.0.</w:t>
      </w:r>
    </w:p>
    <w:p w14:paraId="59975957"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Počítačové simulace a jejich využití při zvyšování výkonnosti organizace pro implementaci konceptu Industry 4.0.</w:t>
      </w:r>
    </w:p>
    <w:p w14:paraId="1E4B4EB3"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zavádění produktové inovace ve vybrané společnosti v České republice</w:t>
      </w:r>
    </w:p>
    <w:p w14:paraId="4A16F8AD"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zefektivnění výrobního procesu za využití simulačního softwaru Plant Simulation</w:t>
      </w:r>
    </w:p>
    <w:p w14:paraId="6E4EE1E8"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zavedení nového podnikového informačního systému v podniku</w:t>
      </w:r>
    </w:p>
    <w:p w14:paraId="633D720C"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Možnosti a podmínky uplatnění outsourcingu a lean managementu ve vybraném průmyslovém podniku</w:t>
      </w:r>
    </w:p>
    <w:p w14:paraId="474D1E6F" w14:textId="77777777" w:rsidR="00FF25D5" w:rsidRP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Projekt zvyšování konkurenceschopnosti podniků využitím informačních technologií u podniků World Class</w:t>
      </w:r>
    </w:p>
    <w:p w14:paraId="7CC54763" w14:textId="74956DA0" w:rsidR="00FF25D5" w:rsidRDefault="00FF25D5" w:rsidP="004C36BE">
      <w:pPr>
        <w:pStyle w:val="Odstavecseseznamem"/>
        <w:numPr>
          <w:ilvl w:val="0"/>
          <w:numId w:val="31"/>
        </w:numPr>
        <w:spacing w:after="160"/>
        <w:jc w:val="both"/>
        <w:rPr>
          <w:rFonts w:asciiTheme="minorHAnsi" w:hAnsiTheme="minorHAnsi" w:cstheme="minorHAnsi"/>
          <w:sz w:val="22"/>
          <w:szCs w:val="22"/>
        </w:rPr>
      </w:pPr>
      <w:r w:rsidRPr="00FF25D5">
        <w:rPr>
          <w:rFonts w:asciiTheme="minorHAnsi" w:hAnsiTheme="minorHAnsi" w:cstheme="minorHAnsi"/>
          <w:sz w:val="22"/>
          <w:szCs w:val="22"/>
        </w:rPr>
        <w:t>Problematika změn řízení při využití procesního řízení a procesního modelování</w:t>
      </w:r>
    </w:p>
    <w:p w14:paraId="7E71AC56" w14:textId="77777777" w:rsidR="00AC2C27" w:rsidRPr="00835AC1" w:rsidRDefault="00AC2C27" w:rsidP="00AC2C27">
      <w:pPr>
        <w:pStyle w:val="Zkladntext"/>
        <w:rPr>
          <w:rFonts w:asciiTheme="minorHAnsi" w:hAnsiTheme="minorHAnsi" w:cstheme="minorHAnsi"/>
          <w:i w:val="0"/>
          <w:sz w:val="22"/>
          <w:szCs w:val="22"/>
        </w:rPr>
      </w:pPr>
      <w:r w:rsidRPr="00835AC1">
        <w:rPr>
          <w:rFonts w:asciiTheme="minorHAnsi" w:hAnsiTheme="minorHAnsi" w:cstheme="minorHAnsi"/>
          <w:i w:val="0"/>
          <w:sz w:val="22"/>
          <w:szCs w:val="22"/>
        </w:rPr>
        <w:t xml:space="preserve">Na FaME UTB ve Zlíně je vnitřní normou SD 6/2017 </w:t>
      </w:r>
      <w:hyperlink r:id="rId115"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835AC1">
        <w:rPr>
          <w:rFonts w:asciiTheme="minorHAnsi" w:hAnsiTheme="minorHAnsi" w:cstheme="minorHAnsi"/>
          <w:i w:val="0"/>
          <w:sz w:val="22"/>
          <w:szCs w:val="22"/>
        </w:rPr>
        <w:t>stanoven maximální počet vedených BP a DP jedním akademickým pracovníkem v souhrnu BP a DP na UTB na 12.</w:t>
      </w:r>
    </w:p>
    <w:p w14:paraId="69ED4C56" w14:textId="77777777" w:rsidR="00AC2C27" w:rsidRPr="00EF7007" w:rsidRDefault="00AC2C27" w:rsidP="00AC2C27">
      <w:pPr>
        <w:pStyle w:val="Zkladntext"/>
        <w:rPr>
          <w:rFonts w:asciiTheme="minorHAnsi" w:hAnsiTheme="minorHAnsi" w:cstheme="minorHAnsi"/>
          <w:i w:val="0"/>
          <w:color w:val="00B050"/>
          <w:sz w:val="22"/>
          <w:szCs w:val="22"/>
        </w:rPr>
      </w:pPr>
    </w:p>
    <w:p w14:paraId="4F966B10" w14:textId="77777777" w:rsidR="00AC2C27" w:rsidRPr="00EF7007" w:rsidRDefault="00AC2C27" w:rsidP="00AC2C27">
      <w:pPr>
        <w:pStyle w:val="Zkladntext"/>
        <w:rPr>
          <w:rFonts w:asciiTheme="minorHAnsi" w:hAnsiTheme="minorHAnsi" w:cstheme="minorHAnsi"/>
          <w:i w:val="0"/>
          <w:color w:val="00B050"/>
          <w:sz w:val="22"/>
          <w:szCs w:val="22"/>
        </w:rPr>
      </w:pPr>
      <w:r w:rsidRPr="00835AC1">
        <w:rPr>
          <w:rFonts w:asciiTheme="minorHAnsi" w:hAnsiTheme="minorHAnsi" w:cstheme="minorHAnsi"/>
          <w:i w:val="0"/>
          <w:sz w:val="22"/>
          <w:szCs w:val="22"/>
        </w:rPr>
        <w:t xml:space="preserve">Všechny kvalifikační práce jsou centrálně ukládány na elektronickém úložišti Digitální knihovna UTB </w:t>
      </w:r>
      <w:r w:rsidRPr="00835AC1">
        <w:rPr>
          <w:rFonts w:asciiTheme="minorHAnsi" w:hAnsiTheme="minorHAnsi" w:cstheme="minorHAnsi"/>
          <w:sz w:val="22"/>
          <w:szCs w:val="22"/>
        </w:rPr>
        <w:t>(</w:t>
      </w:r>
      <w:hyperlink r:id="rId116" w:history="1">
        <w:r w:rsidRPr="00641137">
          <w:rPr>
            <w:rStyle w:val="Hypertextovodkaz"/>
            <w:rFonts w:asciiTheme="minorHAnsi" w:hAnsiTheme="minorHAnsi" w:cstheme="minorHAnsi"/>
            <w:sz w:val="22"/>
            <w:szCs w:val="22"/>
          </w:rPr>
          <w:t>https://digilib.k.utb.cz</w:t>
        </w:r>
      </w:hyperlink>
      <w:r w:rsidRPr="00835AC1">
        <w:rPr>
          <w:rFonts w:asciiTheme="minorHAnsi" w:hAnsiTheme="minorHAnsi" w:cstheme="minorHAnsi"/>
          <w:sz w:val="22"/>
          <w:szCs w:val="22"/>
        </w:rPr>
        <w:t>).</w:t>
      </w:r>
      <w:r w:rsidRPr="00835AC1">
        <w:rPr>
          <w:rFonts w:asciiTheme="minorHAnsi" w:hAnsiTheme="minorHAnsi" w:cstheme="minorHAnsi"/>
          <w:i w:val="0"/>
          <w:sz w:val="22"/>
          <w:szCs w:val="22"/>
        </w:rPr>
        <w:t xml:space="preserve"> </w:t>
      </w:r>
    </w:p>
    <w:p w14:paraId="58962D43" w14:textId="77777777" w:rsidR="00835AC1" w:rsidRDefault="00E14C88" w:rsidP="00835AC1">
      <w:pPr>
        <w:pStyle w:val="Zkladntext"/>
        <w:rPr>
          <w:rFonts w:asciiTheme="minorHAnsi" w:hAnsiTheme="minorHAnsi" w:cstheme="minorHAnsi"/>
          <w:i w:val="0"/>
          <w:color w:val="00B050"/>
          <w:sz w:val="22"/>
          <w:szCs w:val="22"/>
        </w:rPr>
      </w:pPr>
      <w:r w:rsidRPr="00EB43E9">
        <w:rPr>
          <w:rFonts w:asciiTheme="minorHAnsi" w:hAnsiTheme="minorHAnsi" w:cstheme="minorHAnsi"/>
          <w:i w:val="0"/>
          <w:color w:val="00B050"/>
          <w:sz w:val="22"/>
          <w:szCs w:val="22"/>
        </w:rPr>
        <w:t xml:space="preserve"> </w:t>
      </w:r>
    </w:p>
    <w:p w14:paraId="14534520" w14:textId="77777777" w:rsidR="00E14C88" w:rsidRPr="00835AC1" w:rsidRDefault="00E14C88" w:rsidP="00D61182">
      <w:pPr>
        <w:pStyle w:val="Zkladntext"/>
        <w:spacing w:after="360"/>
        <w:rPr>
          <w:rFonts w:asciiTheme="minorHAnsi" w:hAnsiTheme="minorHAnsi" w:cstheme="minorHAnsi"/>
          <w:i w:val="0"/>
          <w:sz w:val="22"/>
          <w:szCs w:val="22"/>
        </w:rPr>
      </w:pPr>
      <w:r w:rsidRPr="00835AC1">
        <w:rPr>
          <w:rFonts w:asciiTheme="minorHAnsi" w:hAnsiTheme="minorHAnsi" w:cstheme="minorHAnsi"/>
          <w:i w:val="0"/>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598F91AC" w14:textId="77777777" w:rsidR="00E14C88" w:rsidRPr="00A06C81" w:rsidRDefault="00E14C88" w:rsidP="00E14C88">
      <w:pPr>
        <w:pStyle w:val="Nadpis3"/>
        <w:jc w:val="center"/>
        <w:rPr>
          <w:rFonts w:ascii="Calibri" w:hAnsi="Calibri" w:cs="Calibri"/>
          <w:b/>
          <w:color w:val="auto"/>
        </w:rPr>
      </w:pPr>
      <w:r w:rsidRPr="00A06C81">
        <w:rPr>
          <w:rFonts w:ascii="Calibri" w:hAnsi="Calibri" w:cs="Calibri"/>
          <w:b/>
          <w:color w:val="auto"/>
        </w:rPr>
        <w:t>Specifika spolupráce s praxí</w:t>
      </w:r>
    </w:p>
    <w:p w14:paraId="73D46466" w14:textId="77777777" w:rsidR="00E14C88" w:rsidRPr="00A06C81" w:rsidRDefault="00E14C88" w:rsidP="005E4B11">
      <w:pPr>
        <w:pStyle w:val="Nadpis3"/>
        <w:jc w:val="center"/>
        <w:rPr>
          <w:rFonts w:ascii="Calibri" w:hAnsi="Calibri" w:cs="Calibri"/>
          <w:b/>
          <w:color w:val="auto"/>
        </w:rPr>
      </w:pPr>
      <w:r w:rsidRPr="00A06C81">
        <w:rPr>
          <w:rFonts w:ascii="Calibri" w:hAnsi="Calibri" w:cs="Calibri"/>
          <w:b/>
          <w:color w:val="auto"/>
        </w:rPr>
        <w:t>Standard 2.15</w:t>
      </w:r>
    </w:p>
    <w:p w14:paraId="394C46A8" w14:textId="438657A1" w:rsidR="00A06C81" w:rsidRPr="00C92733" w:rsidRDefault="00E14C88" w:rsidP="00A06C81">
      <w:pPr>
        <w:jc w:val="both"/>
        <w:rPr>
          <w:rFonts w:asciiTheme="minorHAnsi" w:hAnsiTheme="minorHAnsi" w:cstheme="minorHAnsi"/>
          <w:iCs/>
          <w:sz w:val="22"/>
          <w:szCs w:val="22"/>
        </w:rPr>
      </w:pPr>
      <w:r w:rsidRPr="00C92733">
        <w:rPr>
          <w:rFonts w:asciiTheme="minorHAnsi" w:hAnsiTheme="minorHAnsi" w:cstheme="minorHAnsi"/>
          <w:iCs/>
          <w:sz w:val="22"/>
          <w:szCs w:val="22"/>
        </w:rPr>
        <w:t xml:space="preserve">Obsah </w:t>
      </w:r>
      <w:r w:rsidR="00D8382D" w:rsidRPr="00C92733">
        <w:rPr>
          <w:rFonts w:asciiTheme="minorHAnsi" w:hAnsiTheme="minorHAnsi" w:cstheme="minorHAnsi"/>
          <w:iCs/>
          <w:sz w:val="22"/>
          <w:szCs w:val="22"/>
        </w:rPr>
        <w:t>profesně zaměřeného magisterského</w:t>
      </w:r>
      <w:r w:rsidRPr="00C92733">
        <w:rPr>
          <w:rFonts w:asciiTheme="minorHAnsi" w:hAnsiTheme="minorHAnsi" w:cstheme="minorHAnsi"/>
          <w:iCs/>
          <w:sz w:val="22"/>
          <w:szCs w:val="22"/>
        </w:rPr>
        <w:t xml:space="preserve"> studijního programu Průmyslové inženýrství je orientován na výchovu absolvent</w:t>
      </w:r>
      <w:r w:rsidR="00D8382D" w:rsidRPr="00C92733">
        <w:rPr>
          <w:rFonts w:asciiTheme="minorHAnsi" w:hAnsiTheme="minorHAnsi" w:cstheme="minorHAnsi"/>
          <w:iCs/>
          <w:sz w:val="22"/>
          <w:szCs w:val="22"/>
        </w:rPr>
        <w:t>ů, znalých tradičních i modreních</w:t>
      </w:r>
      <w:r w:rsidRPr="00C92733">
        <w:rPr>
          <w:rFonts w:asciiTheme="minorHAnsi" w:hAnsiTheme="minorHAnsi" w:cstheme="minorHAnsi"/>
          <w:iCs/>
          <w:sz w:val="22"/>
          <w:szCs w:val="22"/>
        </w:rPr>
        <w:t xml:space="preserve"> metod průmyslového inženýrství a dále znalých nejnovějších automatizovaných a digitalizovaných přístupů, využívaných v oblasti průmyslového inženýrství. Z uvedeného důvodu je naprosto nezbytná spolupráce s průmyslovými společnostmi, které aktivně působí na českém</w:t>
      </w:r>
      <w:r w:rsidR="00D8382D" w:rsidRPr="00C92733">
        <w:rPr>
          <w:rFonts w:asciiTheme="minorHAnsi" w:hAnsiTheme="minorHAnsi" w:cstheme="minorHAnsi"/>
          <w:iCs/>
          <w:sz w:val="22"/>
          <w:szCs w:val="22"/>
        </w:rPr>
        <w:t xml:space="preserve"> i evropském</w:t>
      </w:r>
      <w:r w:rsidRPr="00C92733">
        <w:rPr>
          <w:rFonts w:asciiTheme="minorHAnsi" w:hAnsiTheme="minorHAnsi" w:cstheme="minorHAnsi"/>
          <w:iCs/>
          <w:sz w:val="22"/>
          <w:szCs w:val="22"/>
        </w:rPr>
        <w:t xml:space="preserve"> trhu.</w:t>
      </w:r>
      <w:r w:rsidR="00A06C81" w:rsidRPr="00C92733">
        <w:rPr>
          <w:rFonts w:asciiTheme="minorHAnsi" w:hAnsiTheme="minorHAnsi" w:cstheme="minorHAnsi"/>
          <w:iCs/>
          <w:sz w:val="22"/>
          <w:szCs w:val="22"/>
        </w:rPr>
        <w:t xml:space="preserve"> Vzdělávacím, výzkumném i pracovním.</w:t>
      </w:r>
      <w:r w:rsidRPr="00C92733">
        <w:rPr>
          <w:rFonts w:asciiTheme="minorHAnsi" w:hAnsiTheme="minorHAnsi" w:cstheme="minorHAnsi"/>
          <w:iCs/>
          <w:sz w:val="22"/>
          <w:szCs w:val="22"/>
        </w:rPr>
        <w:t xml:space="preserve"> </w:t>
      </w:r>
      <w:r w:rsidR="00A06C81" w:rsidRPr="00C92733">
        <w:rPr>
          <w:rFonts w:asciiTheme="minorHAnsi" w:hAnsiTheme="minorHAnsi" w:cstheme="minorHAnsi"/>
          <w:iCs/>
          <w:sz w:val="22"/>
          <w:szCs w:val="22"/>
        </w:rPr>
        <w:t>Absolventi jsou plně kompetentní právě pro praktické uplatnění na střednch a vyšších manažersko-výrobních a ekonomicko-provozních pozicích v průmyslových společnostech, obchodně-servisních podnicích a firmách, poskytujících specializované projektové a inovační služby v oblastech projektování výrobních procesů ad.</w:t>
      </w:r>
    </w:p>
    <w:p w14:paraId="361C92FE" w14:textId="4E1FE977" w:rsidR="00E14C88" w:rsidRPr="00C92733" w:rsidRDefault="00E14C88" w:rsidP="00E14C88">
      <w:pPr>
        <w:spacing w:before="120" w:after="120"/>
        <w:jc w:val="both"/>
        <w:rPr>
          <w:rFonts w:asciiTheme="minorHAnsi" w:hAnsiTheme="minorHAnsi" w:cstheme="minorHAnsi"/>
          <w:iCs/>
          <w:sz w:val="22"/>
          <w:szCs w:val="22"/>
        </w:rPr>
      </w:pPr>
      <w:r w:rsidRPr="00C92733">
        <w:rPr>
          <w:rFonts w:asciiTheme="minorHAnsi" w:hAnsiTheme="minorHAnsi" w:cstheme="minorHAnsi"/>
          <w:iCs/>
          <w:sz w:val="22"/>
          <w:szCs w:val="22"/>
        </w:rPr>
        <w:t>Vzdělávací proces je z hlediska profesní přípravy budoucích absolventů uvedeného studijního programu závislý na níže uvedených pilířích – specifických potřebách v oblasti vzdělávání průmyslových inženýrů:</w:t>
      </w:r>
    </w:p>
    <w:p w14:paraId="013FF085"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praktická zkušenost v rámci plánované odborné praxe v konkrétních podmínkách výrobního procesu s orientací na analýzu a využívání metod průmyslového inženýrství</w:t>
      </w:r>
    </w:p>
    <w:p w14:paraId="0CFAD46B" w14:textId="13BF0B85"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specifická forma implementace vybraných metod prů</w:t>
      </w:r>
      <w:r w:rsidR="007F6D24" w:rsidRPr="00C92733">
        <w:rPr>
          <w:rFonts w:asciiTheme="minorHAnsi" w:hAnsiTheme="minorHAnsi" w:cstheme="minorHAnsi"/>
          <w:iCs/>
          <w:sz w:val="22"/>
          <w:szCs w:val="22"/>
        </w:rPr>
        <w:t>myslového inženýrství závislá na</w:t>
      </w:r>
      <w:r w:rsidRPr="00C92733">
        <w:rPr>
          <w:rFonts w:asciiTheme="minorHAnsi" w:hAnsiTheme="minorHAnsi" w:cstheme="minorHAnsi"/>
          <w:iCs/>
          <w:sz w:val="22"/>
          <w:szCs w:val="22"/>
        </w:rPr>
        <w:t xml:space="preserve"> metod</w:t>
      </w:r>
      <w:r w:rsidR="007F6D24" w:rsidRPr="00C92733">
        <w:rPr>
          <w:rFonts w:asciiTheme="minorHAnsi" w:hAnsiTheme="minorHAnsi" w:cstheme="minorHAnsi"/>
          <w:iCs/>
          <w:sz w:val="22"/>
          <w:szCs w:val="22"/>
        </w:rPr>
        <w:t>ách a nástrojích</w:t>
      </w:r>
      <w:r w:rsidRPr="00C92733">
        <w:rPr>
          <w:rFonts w:asciiTheme="minorHAnsi" w:hAnsiTheme="minorHAnsi" w:cstheme="minorHAnsi"/>
          <w:iCs/>
          <w:sz w:val="22"/>
          <w:szCs w:val="22"/>
        </w:rPr>
        <w:t xml:space="preserve"> řízení lidských zdrojů, jejich motivace a stimulace z hlediska naplňování interních firemních cílů zaměstnanců výrobních provozů</w:t>
      </w:r>
    </w:p>
    <w:p w14:paraId="0DB3C5E5" w14:textId="39BB2E2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disponibilita moderních automatizovaných a digitalizovaných technologií pro nastavování procesních modelů orientovaných na možnost implementace nebo zlepšování výrobních a podpůrných procesů</w:t>
      </w:r>
      <w:r w:rsidR="00A06C81" w:rsidRPr="00C92733">
        <w:rPr>
          <w:rFonts w:asciiTheme="minorHAnsi" w:hAnsiTheme="minorHAnsi" w:cstheme="minorHAnsi"/>
          <w:iCs/>
          <w:sz w:val="22"/>
          <w:szCs w:val="22"/>
        </w:rPr>
        <w:t xml:space="preserve"> a jejich simulování</w:t>
      </w:r>
    </w:p>
    <w:p w14:paraId="44BBA9EF"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možnost získávání praktických zručností v ovládání vybraných automatizovaných a digitalizovaných technologií integrovaných v rámci konceptu Průmyslu 4.0</w:t>
      </w:r>
    </w:p>
    <w:p w14:paraId="6E731FCF"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klíčové znalosti a zkušenosti zaměstnanců průmyslových firem z oblasti implementace metod průmyslového inženýrství a vzájemné sdílení znalostí a zkušeností se studenty uvedeného studijního programu</w:t>
      </w:r>
    </w:p>
    <w:p w14:paraId="51983299"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realizace odborných praxí na individuálně zadávané projekty ze strany kooperujících průmyslových společností a možnosti integrace uvedených studentů do projektových týmů v průmyslových firmách pro získání zkušenosti práce v týmu a týmové zlepšování procesů / týmovou implementaci metod průmyslového inženýrství</w:t>
      </w:r>
    </w:p>
    <w:p w14:paraId="56D9EEB9"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realizace odborně zaměřených exkurzí v průmyslových procesech s cílem získat kvalifikovanější přehled o stávajících a aktivně využívaných průmyslových technologiích, procesních a manažerských nástrojích pro oblast řízení a organizace výroby a produktových inovacích</w:t>
      </w:r>
    </w:p>
    <w:p w14:paraId="01A81291" w14:textId="77777777" w:rsidR="00E14C88" w:rsidRPr="00C92733" w:rsidRDefault="00E14C88" w:rsidP="004C36BE">
      <w:pPr>
        <w:pStyle w:val="Odstavecseseznamem"/>
        <w:numPr>
          <w:ilvl w:val="0"/>
          <w:numId w:val="34"/>
        </w:numPr>
        <w:spacing w:before="120" w:after="120" w:line="259" w:lineRule="auto"/>
        <w:jc w:val="both"/>
        <w:rPr>
          <w:rFonts w:asciiTheme="minorHAnsi" w:hAnsiTheme="minorHAnsi" w:cstheme="minorHAnsi"/>
          <w:iCs/>
          <w:sz w:val="22"/>
          <w:szCs w:val="22"/>
        </w:rPr>
      </w:pPr>
      <w:r w:rsidRPr="00C92733">
        <w:rPr>
          <w:rFonts w:asciiTheme="minorHAnsi" w:hAnsiTheme="minorHAnsi" w:cstheme="minorHAnsi"/>
          <w:iCs/>
          <w:sz w:val="22"/>
          <w:szCs w:val="22"/>
        </w:rPr>
        <w:t>odborné konzultace a workshopy s vybranými pracovníky na pozicích průmyslových inženýrů, výrobních ředitelů, tým lídrů, výrobních zaměstnanců s cílem získávat nové poznatky a vyměňovat si zkušenosti</w:t>
      </w:r>
    </w:p>
    <w:p w14:paraId="54592627" w14:textId="0AB2352F" w:rsidR="00A06C81" w:rsidRPr="00C92733" w:rsidRDefault="00E14C88" w:rsidP="006A180C">
      <w:pPr>
        <w:jc w:val="both"/>
        <w:rPr>
          <w:rFonts w:asciiTheme="minorHAnsi" w:hAnsiTheme="minorHAnsi" w:cstheme="minorHAnsi"/>
          <w:iCs/>
          <w:sz w:val="22"/>
          <w:szCs w:val="22"/>
        </w:rPr>
      </w:pPr>
      <w:r w:rsidRPr="00C92733">
        <w:rPr>
          <w:rFonts w:asciiTheme="minorHAnsi" w:hAnsiTheme="minorHAnsi" w:cstheme="minorHAnsi"/>
          <w:iCs/>
          <w:sz w:val="22"/>
          <w:szCs w:val="22"/>
        </w:rPr>
        <w:t xml:space="preserve">Z uvedeného důvodu jsou do obsahové struktury předmětů </w:t>
      </w:r>
      <w:r w:rsidR="007F6D24" w:rsidRPr="00C92733">
        <w:rPr>
          <w:rFonts w:asciiTheme="minorHAnsi" w:hAnsiTheme="minorHAnsi" w:cstheme="minorHAnsi"/>
          <w:iCs/>
          <w:sz w:val="22"/>
          <w:szCs w:val="22"/>
        </w:rPr>
        <w:t>magisterského</w:t>
      </w:r>
      <w:r w:rsidRPr="00C92733">
        <w:rPr>
          <w:rFonts w:asciiTheme="minorHAnsi" w:hAnsiTheme="minorHAnsi" w:cstheme="minorHAnsi"/>
          <w:iCs/>
          <w:sz w:val="22"/>
          <w:szCs w:val="22"/>
        </w:rPr>
        <w:t xml:space="preserve"> studijního programu Průmyslové inženýrství zařazen</w:t>
      </w:r>
      <w:r w:rsidR="00EB43E9" w:rsidRPr="00C92733">
        <w:rPr>
          <w:rFonts w:asciiTheme="minorHAnsi" w:hAnsiTheme="minorHAnsi" w:cstheme="minorHAnsi"/>
          <w:iCs/>
          <w:sz w:val="22"/>
          <w:szCs w:val="22"/>
        </w:rPr>
        <w:t>y</w:t>
      </w:r>
      <w:r w:rsidRPr="00C92733">
        <w:rPr>
          <w:rFonts w:asciiTheme="minorHAnsi" w:hAnsiTheme="minorHAnsi" w:cstheme="minorHAnsi"/>
          <w:iCs/>
          <w:sz w:val="22"/>
          <w:szCs w:val="22"/>
        </w:rPr>
        <w:t xml:space="preserve"> předměty, které na jedné straně obsahují stěžejní poznatky ve vybraných teoretických oblastech</w:t>
      </w:r>
      <w:r w:rsidR="00A06C81" w:rsidRPr="00C92733">
        <w:rPr>
          <w:rFonts w:asciiTheme="minorHAnsi" w:hAnsiTheme="minorHAnsi" w:cstheme="minorHAnsi"/>
          <w:iCs/>
          <w:sz w:val="22"/>
          <w:szCs w:val="22"/>
        </w:rPr>
        <w:t xml:space="preserve">, nicméně ve vyvážené struktuře odpovídající profilu absolventa. Tzn. ekonomické obory (60%), informatika (20%) a strojírenství, technologie a materiály (20%). </w:t>
      </w:r>
    </w:p>
    <w:p w14:paraId="71AF09F6" w14:textId="77777777" w:rsidR="00A06C81" w:rsidRPr="00C92733" w:rsidRDefault="00A06C81" w:rsidP="006A180C">
      <w:pPr>
        <w:jc w:val="both"/>
        <w:rPr>
          <w:rFonts w:asciiTheme="minorHAnsi" w:hAnsiTheme="minorHAnsi" w:cstheme="minorHAnsi"/>
          <w:iCs/>
          <w:sz w:val="22"/>
          <w:szCs w:val="22"/>
        </w:rPr>
      </w:pPr>
    </w:p>
    <w:p w14:paraId="27DCF29C" w14:textId="463F39F8" w:rsidR="00E14C88" w:rsidRPr="00C92733" w:rsidRDefault="00A06C81" w:rsidP="006A180C">
      <w:pPr>
        <w:spacing w:before="120" w:after="120"/>
        <w:jc w:val="both"/>
        <w:rPr>
          <w:rFonts w:asciiTheme="minorHAnsi" w:hAnsiTheme="minorHAnsi" w:cstheme="minorHAnsi"/>
          <w:iCs/>
          <w:sz w:val="22"/>
          <w:szCs w:val="22"/>
        </w:rPr>
      </w:pPr>
      <w:r w:rsidRPr="00C92733">
        <w:rPr>
          <w:rFonts w:asciiTheme="minorHAnsi" w:hAnsiTheme="minorHAnsi" w:cstheme="minorHAnsi"/>
          <w:iCs/>
          <w:sz w:val="22"/>
          <w:szCs w:val="22"/>
        </w:rPr>
        <w:t xml:space="preserve">Do všech těchto předmětů jsou </w:t>
      </w:r>
      <w:r w:rsidR="00E14C88" w:rsidRPr="00C92733">
        <w:rPr>
          <w:rFonts w:asciiTheme="minorHAnsi" w:hAnsiTheme="minorHAnsi" w:cstheme="minorHAnsi"/>
          <w:iCs/>
          <w:sz w:val="22"/>
          <w:szCs w:val="22"/>
        </w:rPr>
        <w:t>integrovaní odborní spolupracovníci z praxe (z vybraných průmyslových firem), čímž lze dosáhnout multiplikační efekt v rámci studia vybraných předmětů. Uvedený efekt je ještě podpo</w:t>
      </w:r>
      <w:r w:rsidR="007F6D24" w:rsidRPr="00C92733">
        <w:rPr>
          <w:rFonts w:asciiTheme="minorHAnsi" w:hAnsiTheme="minorHAnsi" w:cstheme="minorHAnsi"/>
          <w:iCs/>
          <w:sz w:val="22"/>
          <w:szCs w:val="22"/>
        </w:rPr>
        <w:t>řený zařazením odborné praxe</w:t>
      </w:r>
      <w:r w:rsidR="00E14C88" w:rsidRPr="00C92733">
        <w:rPr>
          <w:rFonts w:asciiTheme="minorHAnsi" w:hAnsiTheme="minorHAnsi" w:cstheme="minorHAnsi"/>
          <w:iCs/>
          <w:sz w:val="22"/>
          <w:szCs w:val="22"/>
        </w:rPr>
        <w:t>, povinných pro všechny studenty uvedeného studijního programu. Absolvent získá pří</w:t>
      </w:r>
      <w:r w:rsidR="007F6D24" w:rsidRPr="00C92733">
        <w:rPr>
          <w:rFonts w:asciiTheme="minorHAnsi" w:hAnsiTheme="minorHAnsi" w:cstheme="minorHAnsi"/>
          <w:iCs/>
          <w:sz w:val="22"/>
          <w:szCs w:val="22"/>
        </w:rPr>
        <w:t>mou spoluprací s praxí</w:t>
      </w:r>
      <w:r w:rsidR="00E14C88" w:rsidRPr="00C92733">
        <w:rPr>
          <w:rFonts w:asciiTheme="minorHAnsi" w:hAnsiTheme="minorHAnsi" w:cstheme="minorHAnsi"/>
          <w:iCs/>
          <w:sz w:val="22"/>
          <w:szCs w:val="22"/>
        </w:rPr>
        <w:t xml:space="preserve"> odborné znalosti nezbytné pro kvalifikovanou práci na pozici průmyslového inženýra v rozsahu znalostí a zkušeností studenta </w:t>
      </w:r>
      <w:r w:rsidR="007F6D24" w:rsidRPr="00C92733">
        <w:rPr>
          <w:rFonts w:asciiTheme="minorHAnsi" w:hAnsiTheme="minorHAnsi" w:cstheme="minorHAnsi"/>
          <w:iCs/>
          <w:sz w:val="22"/>
          <w:szCs w:val="22"/>
        </w:rPr>
        <w:t>magisterského</w:t>
      </w:r>
      <w:r w:rsidR="00E14C88" w:rsidRPr="00C92733">
        <w:rPr>
          <w:rFonts w:asciiTheme="minorHAnsi" w:hAnsiTheme="minorHAnsi" w:cstheme="minorHAnsi"/>
          <w:iCs/>
          <w:sz w:val="22"/>
          <w:szCs w:val="22"/>
        </w:rPr>
        <w:t xml:space="preserve"> stupně studia.</w:t>
      </w:r>
    </w:p>
    <w:p w14:paraId="62540B69" w14:textId="77777777" w:rsidR="00E14C88" w:rsidRPr="00E14C88" w:rsidRDefault="00E14C88" w:rsidP="00E14C88">
      <w:pPr>
        <w:spacing w:before="120" w:after="120"/>
        <w:jc w:val="both"/>
        <w:rPr>
          <w:rFonts w:ascii="Calibri" w:hAnsi="Calibri" w:cs="Calibri"/>
          <w:color w:val="00B050"/>
        </w:rPr>
      </w:pPr>
    </w:p>
    <w:p w14:paraId="4D469E16"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Vzdělávací a tvůrčí činnost ve studijním programu</w:t>
      </w:r>
    </w:p>
    <w:p w14:paraId="292B998B"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Metody výuky a hodnocení výsledků studia</w:t>
      </w:r>
    </w:p>
    <w:p w14:paraId="08AE4463" w14:textId="77777777" w:rsidR="00E14C88" w:rsidRPr="00E14C88" w:rsidRDefault="00E14C88" w:rsidP="00E14C88">
      <w:pPr>
        <w:pStyle w:val="Nadpis3"/>
        <w:jc w:val="center"/>
        <w:rPr>
          <w:rFonts w:ascii="Calibri" w:hAnsi="Calibri" w:cs="Calibri"/>
          <w:b/>
          <w:color w:val="000000" w:themeColor="text1"/>
        </w:rPr>
      </w:pPr>
      <w:r w:rsidRPr="00E14C88">
        <w:rPr>
          <w:rFonts w:ascii="Calibri" w:hAnsi="Calibri" w:cs="Calibri"/>
          <w:b/>
          <w:color w:val="000000" w:themeColor="text1"/>
        </w:rPr>
        <w:t>Standard 3.1</w:t>
      </w:r>
    </w:p>
    <w:p w14:paraId="20824A1B" w14:textId="77777777" w:rsidR="00E14C88" w:rsidRPr="00EB43E9" w:rsidRDefault="00AC2C27" w:rsidP="00E14C88">
      <w:pPr>
        <w:tabs>
          <w:tab w:val="left" w:pos="2835"/>
        </w:tabs>
        <w:spacing w:before="120" w:after="120"/>
        <w:jc w:val="both"/>
        <w:rPr>
          <w:rFonts w:ascii="Calibri" w:hAnsi="Calibri" w:cs="Calibri"/>
          <w:color w:val="00B050"/>
          <w:sz w:val="22"/>
          <w:szCs w:val="22"/>
        </w:rPr>
      </w:pPr>
      <w:r w:rsidRPr="00835AC1">
        <w:rPr>
          <w:rFonts w:asciiTheme="minorHAnsi" w:hAnsiTheme="minorHAnsi" w:cstheme="minorHAnsi"/>
          <w:sz w:val="22"/>
          <w:szCs w:val="22"/>
        </w:rPr>
        <w:t xml:space="preserve">Metody a způsoby výuky jsou zakotveny ve </w:t>
      </w:r>
      <w:hyperlink r:id="rId117" w:history="1">
        <w:r w:rsidRPr="00CA0FD2">
          <w:rPr>
            <w:rStyle w:val="Hypertextovodkaz"/>
            <w:rFonts w:asciiTheme="minorHAnsi" w:hAnsiTheme="minorHAnsi" w:cstheme="minorHAnsi"/>
            <w:i/>
            <w:sz w:val="22"/>
            <w:szCs w:val="22"/>
          </w:rPr>
          <w:t>Studijním a zkušebním řádu UTB ve Zlíně</w:t>
        </w:r>
      </w:hyperlink>
      <w:r w:rsidRPr="00835AC1">
        <w:rPr>
          <w:rFonts w:asciiTheme="minorHAnsi" w:hAnsiTheme="minorHAnsi" w:cstheme="minorHAnsi"/>
          <w:i/>
          <w:sz w:val="22"/>
          <w:szCs w:val="22"/>
        </w:rPr>
        <w:t>,</w:t>
      </w:r>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7 a dále upřesněny a doplněny ve Vnitřním předpisu FaME</w:t>
      </w:r>
      <w:r w:rsidRPr="00EF7007">
        <w:rPr>
          <w:rFonts w:asciiTheme="minorHAnsi" w:hAnsiTheme="minorHAnsi" w:cstheme="minorHAnsi"/>
          <w:color w:val="00B050"/>
          <w:sz w:val="22"/>
          <w:szCs w:val="22"/>
        </w:rPr>
        <w:t xml:space="preserve"> </w:t>
      </w:r>
      <w:hyperlink r:id="rId118"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4161B3DE"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Způsoby výuky jsou zejména přednášky, semináře, ateliéry, projekty, cvičení, laboratorní cvičení, e-learning, workshopy, různé typy řízených konzultací, odborné praxe a exkurze.</w:t>
      </w:r>
    </w:p>
    <w:p w14:paraId="5C3E1F1E"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(2) Způsoby výuky uvedené v odstavci 1 jsou charakterizovány takto:</w:t>
      </w:r>
    </w:p>
    <w:p w14:paraId="563CA913"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Přednášky mají charakter výkladu základních principů, metodologie dané disciplíny, problémů a jejich vzorových řešení.</w:t>
      </w:r>
    </w:p>
    <w:p w14:paraId="702F1C4F"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Semináře, ateliéry a projekty jsou způsoby výuky, kde je akcentována samostatná práce studentů. Významnou součástí této výuky je prezentace výsledků vlastní práce a kritické diskuse.</w:t>
      </w:r>
    </w:p>
    <w:p w14:paraId="5A5DFDCE"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Cvičení podporují zejména praktické ovládnutí látky vyložené na přednáškách nebo zadané k samostatnému nastudování za aktivní účasti studentů.</w:t>
      </w:r>
    </w:p>
    <w:p w14:paraId="62DEB275"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Laboratorní cvičení seznamují s podstatou vyučované látky, studenti získávají zkušenosti v oblasti metodologie vědeckého výzkumu a manipulace s materiálem, přístroji a dalším laboratorním vybavením.</w:t>
      </w:r>
    </w:p>
    <w:p w14:paraId="14711E8E"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52ADDE37"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Workshop je nástrojem moderní formy výuky zajišťující zejména přenos poznatků z praxe. Probíhá zpravidla pod vedením odborníků z praxe.</w:t>
      </w:r>
    </w:p>
    <w:p w14:paraId="7332B965"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Řízené konzultace jsou využívány zejména v kombinované formě studia a jsou věnovány konzultacím problematiky daného předmětu a kontrole úkolů zadaných k samostatnému zpracování.</w:t>
      </w:r>
    </w:p>
    <w:p w14:paraId="7BFF5A96"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Odborné praxe slouží k prohloubení znalostí a dovedností získaných studiem a k ověření jejich aplikace v praxi, jakož i k doplnění znalostí a k seznámení se s metodami práce, a to zejména v mimouniverzitních institucích.</w:t>
      </w:r>
    </w:p>
    <w:p w14:paraId="0E433949" w14:textId="77777777" w:rsidR="00E14C88" w:rsidRPr="00835AC1" w:rsidRDefault="00E14C88" w:rsidP="004C36BE">
      <w:pPr>
        <w:pStyle w:val="Odstavecseseznamem"/>
        <w:numPr>
          <w:ilvl w:val="0"/>
          <w:numId w:val="24"/>
        </w:numPr>
        <w:tabs>
          <w:tab w:val="left" w:pos="2835"/>
        </w:tabs>
        <w:spacing w:before="120" w:after="120"/>
        <w:jc w:val="both"/>
        <w:rPr>
          <w:rFonts w:ascii="Calibri" w:hAnsi="Calibri" w:cs="Calibri"/>
          <w:sz w:val="22"/>
          <w:szCs w:val="22"/>
        </w:rPr>
      </w:pPr>
      <w:r w:rsidRPr="00835AC1">
        <w:rPr>
          <w:rFonts w:ascii="Calibri" w:hAnsi="Calibri" w:cs="Calibri"/>
          <w:sz w:val="22"/>
          <w:szCs w:val="22"/>
        </w:rPr>
        <w:t>Exkurze slouží zejména k tomu, aby se studenti seznamovali s metodami práce v mimouniverzitních institucích.</w:t>
      </w:r>
    </w:p>
    <w:p w14:paraId="43F964AF"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(3) Výuku doplňují individuální konzultace, přičemž rozsah a způsob jejich poskytování upravuje vnitřní předpis fakulty.</w:t>
      </w:r>
    </w:p>
    <w:p w14:paraId="51986C22"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(4) Nedílnou součástí studijních činností studenta je zadávaná a vlastní samostatná práce.</w:t>
      </w:r>
    </w:p>
    <w:p w14:paraId="5F793708"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(5) Účast na přednáškách je doporučená, účast na ostatní výuce je kontrolovaná. Stupeň a způsoby kontroly jsou dány v dokumentaci (sylabu) předmětu podle čl. 8.</w:t>
      </w:r>
    </w:p>
    <w:p w14:paraId="0FDB0EE2" w14:textId="77777777" w:rsidR="006A180C" w:rsidRDefault="006A180C" w:rsidP="00E14C88">
      <w:pPr>
        <w:tabs>
          <w:tab w:val="left" w:pos="2835"/>
        </w:tabs>
        <w:spacing w:before="120" w:after="120"/>
        <w:jc w:val="both"/>
        <w:rPr>
          <w:rFonts w:ascii="Calibri" w:hAnsi="Calibri" w:cs="Calibri"/>
          <w:sz w:val="22"/>
          <w:szCs w:val="22"/>
        </w:rPr>
      </w:pPr>
    </w:p>
    <w:p w14:paraId="48411036" w14:textId="13DC9209"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7 doplňuje SZŘ UTB:</w:t>
      </w:r>
    </w:p>
    <w:p w14:paraId="0317CD73"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(3) SZŘ UTB:</w:t>
      </w:r>
    </w:p>
    <w:p w14:paraId="4331627C" w14:textId="61D69CA3"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589C013F"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73E8A254"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Studijní výsledky se ověřují průběžně a při zakončení předmětu zápočtem, klasifikovaným zápočtem, zkouškou nebo zápočtem a zkouškou.</w:t>
      </w:r>
    </w:p>
    <w:p w14:paraId="3EA8658E"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Zvládnutí látky obsažené v souboru předmětů v souvislostech a vazbách se prověřuje soubornou zkouškou, pokud je po definované studijní etapě ve studijním programu stanovena.</w:t>
      </w:r>
    </w:p>
    <w:p w14:paraId="5D4CC7EF"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659F0360"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Údaje o všech studijních výsledcích jsou povinně evidovány v IS/STAG. Listinná podoba evidence z IS/STAG (dále jen „zkouškový katalog“) je archivována na příslušném ústavu.</w:t>
      </w:r>
    </w:p>
    <w:p w14:paraId="205154C4" w14:textId="77777777" w:rsidR="00E14C88" w:rsidRPr="00835AC1" w:rsidRDefault="00E14C88" w:rsidP="004C36BE">
      <w:pPr>
        <w:pStyle w:val="Odstavecseseznamem"/>
        <w:numPr>
          <w:ilvl w:val="0"/>
          <w:numId w:val="25"/>
        </w:numPr>
        <w:tabs>
          <w:tab w:val="left" w:pos="2835"/>
        </w:tabs>
        <w:spacing w:before="120" w:after="120"/>
        <w:jc w:val="both"/>
        <w:rPr>
          <w:rFonts w:ascii="Calibri" w:hAnsi="Calibri" w:cs="Calibri"/>
          <w:sz w:val="22"/>
          <w:szCs w:val="22"/>
        </w:rPr>
      </w:pPr>
      <w:r w:rsidRPr="00835AC1">
        <w:rPr>
          <w:rFonts w:ascii="Calibri" w:hAnsi="Calibri" w:cs="Calibri"/>
          <w:sz w:val="22"/>
          <w:szCs w:val="22"/>
        </w:rPr>
        <w:t>Výkaz o studiu může být veden ve formě listinného tiskopisu (dále jen „index“) nebo výpisu z IS/STAG úředně potvrzeného studijním oddělením. Forma výkazu o studiu je stanovena ve vnitřním předpisu fakulty.</w:t>
      </w:r>
    </w:p>
    <w:p w14:paraId="6B2DA357"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Vnitřní předpis FaME dále v článku 10 doplňuje SZŘ UTB:</w:t>
      </w:r>
    </w:p>
    <w:p w14:paraId="50E02D07"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Ad odst. (1) SZŘ UTB:</w:t>
      </w:r>
    </w:p>
    <w:p w14:paraId="432C3917"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(1) 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1296EF24" w14:textId="77777777" w:rsidR="00E14C88" w:rsidRPr="00835AC1" w:rsidRDefault="00E14C88" w:rsidP="00E14C88">
      <w:pPr>
        <w:tabs>
          <w:tab w:val="left" w:pos="2835"/>
        </w:tabs>
        <w:spacing w:before="120" w:after="120"/>
        <w:jc w:val="both"/>
        <w:rPr>
          <w:rFonts w:ascii="Calibri" w:hAnsi="Calibri" w:cs="Calibri"/>
          <w:sz w:val="22"/>
          <w:szCs w:val="22"/>
        </w:rPr>
      </w:pPr>
      <w:r w:rsidRPr="00835AC1">
        <w:rPr>
          <w:rFonts w:ascii="Calibri" w:hAnsi="Calibri" w:cs="Calibri"/>
          <w:sz w:val="22"/>
          <w:szCs w:val="22"/>
        </w:rPr>
        <w:t>(2) 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„nedostatečně“(F) a u zápočtu slovním hodnocením „nesplněn“ (N), pokračuje ve studiu předmětu podle původních pravidel a podmínek.</w:t>
      </w:r>
    </w:p>
    <w:p w14:paraId="4360EC01" w14:textId="77777777" w:rsidR="00E14C88" w:rsidRPr="00835AC1" w:rsidRDefault="00E14C88" w:rsidP="00E14C88">
      <w:pPr>
        <w:tabs>
          <w:tab w:val="left" w:pos="2835"/>
        </w:tabs>
        <w:spacing w:before="120" w:after="120"/>
        <w:rPr>
          <w:rFonts w:ascii="Calibri" w:hAnsi="Calibri" w:cs="Calibri"/>
          <w:sz w:val="22"/>
          <w:szCs w:val="22"/>
        </w:rPr>
      </w:pPr>
      <w:r w:rsidRPr="00835AC1">
        <w:rPr>
          <w:rFonts w:ascii="Calibri" w:hAnsi="Calibri" w:cs="Calibri"/>
          <w:sz w:val="22"/>
          <w:szCs w:val="22"/>
        </w:rPr>
        <w:t>(3) S ohledem na počet studentů, kteří mají právo konat zkoušku nebo klasifikovaný zápočet, jsou zkoušející povinni rozložit zkouškové termíny do celého zkouškového období.</w:t>
      </w:r>
    </w:p>
    <w:p w14:paraId="784AB77B"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3.2</w:t>
      </w:r>
    </w:p>
    <w:p w14:paraId="656DD0B5"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Podíl přímé výuky a samostudia je definován pro každý předmět v charakteristice předmětu, kterou má student k dispozici v infomačním systému UTB ve Zlíně. Celková studijní zátěž se skládá na UTB ve Zlíně z(e):</w:t>
      </w:r>
    </w:p>
    <w:p w14:paraId="40ECA6AA"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Přímé účasti studenta na výuce,</w:t>
      </w:r>
      <w:r w:rsidRPr="00835AC1">
        <w:rPr>
          <w:rFonts w:ascii="Calibri" w:hAnsi="Calibri" w:cs="Calibri"/>
          <w:sz w:val="22"/>
        </w:rPr>
        <w:t xml:space="preserve"> což je definováno počtem hodin přednášek a seminářů v rámci semestru,</w:t>
      </w:r>
    </w:p>
    <w:p w14:paraId="51C2ABB6"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Samostudia</w:t>
      </w:r>
      <w:r w:rsidRPr="00835AC1">
        <w:rPr>
          <w:rFonts w:ascii="Calibri" w:hAnsi="Calibri" w:cs="Calibri"/>
          <w:sz w:val="22"/>
        </w:rPr>
        <w:t xml:space="preserve"> neboli domácí přípravy na výuku pro zvládnutí látky z přednášek pro účely seminářů a cvičení,</w:t>
      </w:r>
    </w:p>
    <w:p w14:paraId="34424ACC"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Přípravy na zápočet</w:t>
      </w:r>
      <w:r w:rsidRPr="00835AC1">
        <w:rPr>
          <w:rFonts w:ascii="Calibri" w:hAnsi="Calibri" w:cs="Calibri"/>
          <w:sz w:val="22"/>
        </w:rPr>
        <w:t xml:space="preserve"> u předmětů, které jsou zakončeny zápočtem a zkouškou nebo klasifikovaným zápočtem,</w:t>
      </w:r>
    </w:p>
    <w:p w14:paraId="6E3C3A3D"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Přípravy na zkoušku</w:t>
      </w:r>
      <w:r w:rsidRPr="00835AC1">
        <w:rPr>
          <w:rFonts w:ascii="Calibri" w:hAnsi="Calibri" w:cs="Calibri"/>
          <w:sz w:val="22"/>
        </w:rPr>
        <w:t xml:space="preserve"> u předmětů, které jsou zakončeny zkouškou,</w:t>
      </w:r>
    </w:p>
    <w:p w14:paraId="179336F7" w14:textId="77777777" w:rsidR="00E14C88" w:rsidRPr="00835AC1" w:rsidRDefault="00E14C88" w:rsidP="004C36BE">
      <w:pPr>
        <w:pStyle w:val="Odstavecseseznamem"/>
        <w:numPr>
          <w:ilvl w:val="0"/>
          <w:numId w:val="32"/>
        </w:numPr>
        <w:tabs>
          <w:tab w:val="left" w:pos="2835"/>
        </w:tabs>
        <w:spacing w:before="120" w:after="120"/>
        <w:jc w:val="both"/>
        <w:rPr>
          <w:rFonts w:ascii="Calibri" w:hAnsi="Calibri" w:cs="Calibri"/>
          <w:sz w:val="22"/>
        </w:rPr>
      </w:pPr>
      <w:r w:rsidRPr="00835AC1">
        <w:rPr>
          <w:rFonts w:ascii="Calibri" w:hAnsi="Calibri" w:cs="Calibri"/>
          <w:i/>
          <w:sz w:val="22"/>
        </w:rPr>
        <w:t>Exkurze,</w:t>
      </w:r>
      <w:r w:rsidRPr="00835AC1">
        <w:rPr>
          <w:rFonts w:ascii="Calibri" w:hAnsi="Calibri" w:cs="Calibri"/>
          <w:sz w:val="22"/>
        </w:rPr>
        <w:t xml:space="preserve"> pokud je nutná pro praktickou výuku nebo demonstrativní výuku.</w:t>
      </w:r>
    </w:p>
    <w:p w14:paraId="05B05E80"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kombinované formě studia je vysoká část studijní zátěže zaměřena na samostudium.</w:t>
      </w:r>
    </w:p>
    <w:p w14:paraId="5A2613E3"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3.3</w:t>
      </w:r>
    </w:p>
    <w:p w14:paraId="01D5DEEF"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Studijní literatura ke všem předmětům studijního programu </w:t>
      </w:r>
      <w:r w:rsidR="00125405" w:rsidRPr="00835AC1">
        <w:rPr>
          <w:rFonts w:ascii="Calibri" w:hAnsi="Calibri" w:cs="Calibri"/>
          <w:sz w:val="22"/>
        </w:rPr>
        <w:t>Průmyslové inženýrství</w:t>
      </w:r>
      <w:r w:rsidRPr="00835AC1">
        <w:rPr>
          <w:rFonts w:ascii="Calibri" w:hAnsi="Calibri" w:cs="Calibri"/>
          <w:sz w:val="22"/>
        </w:rPr>
        <w:t xml:space="preserve"> reflektuje aktuální stav poznání v daném oboru. U každého předmětu v přílohách </w:t>
      </w:r>
      <w:r w:rsidRPr="00835AC1">
        <w:rPr>
          <w:rFonts w:ascii="Calibri" w:hAnsi="Calibri" w:cs="Calibri"/>
          <w:i/>
          <w:sz w:val="22"/>
        </w:rPr>
        <w:t>B-III – Charakteristika studijního předmětu</w:t>
      </w:r>
      <w:r w:rsidRPr="00835AC1">
        <w:rPr>
          <w:rFonts w:ascii="Calibri" w:hAnsi="Calibri" w:cs="Calibri"/>
          <w:sz w:val="22"/>
        </w:rPr>
        <w:t xml:space="preserve"> je uvedena povinná a doporučená literatura. V příloze </w:t>
      </w:r>
      <w:r w:rsidRPr="00835AC1">
        <w:rPr>
          <w:rFonts w:ascii="Calibri" w:hAnsi="Calibri" w:cs="Calibri"/>
          <w:i/>
          <w:sz w:val="22"/>
        </w:rPr>
        <w:t>C-III Informační zabezpečení studijního programu</w:t>
      </w:r>
      <w:r w:rsidRPr="00835AC1">
        <w:rPr>
          <w:rFonts w:ascii="Calibri" w:hAnsi="Calibri" w:cs="Calibri"/>
          <w:sz w:val="22"/>
        </w:rPr>
        <w:t xml:space="preserve"> jsou uvedeny další údaje o informačním zabezpečení výuky. </w:t>
      </w:r>
    </w:p>
    <w:p w14:paraId="04D626C8"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3.4</w:t>
      </w:r>
    </w:p>
    <w:p w14:paraId="269A83BA" w14:textId="77777777" w:rsidR="00E14C88" w:rsidRPr="00EB43E9" w:rsidRDefault="00AC2C27" w:rsidP="00E14C88">
      <w:pPr>
        <w:tabs>
          <w:tab w:val="left" w:pos="2835"/>
        </w:tabs>
        <w:spacing w:before="120" w:after="120"/>
        <w:jc w:val="both"/>
        <w:rPr>
          <w:rFonts w:ascii="Calibri" w:hAnsi="Calibri" w:cs="Calibri"/>
          <w:color w:val="00B050"/>
          <w:sz w:val="22"/>
        </w:rPr>
      </w:pPr>
      <w:r w:rsidRPr="00835AC1">
        <w:rPr>
          <w:rFonts w:asciiTheme="minorHAnsi" w:hAnsiTheme="minorHAnsi" w:cstheme="minorHAnsi"/>
          <w:sz w:val="22"/>
          <w:szCs w:val="22"/>
        </w:rPr>
        <w:t xml:space="preserve">Pravidla pro hodnocení studia jsou uvedena ve </w:t>
      </w:r>
      <w:hyperlink r:id="rId119"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20"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35AC1">
        <w:rPr>
          <w:rFonts w:asciiTheme="minorHAnsi" w:hAnsiTheme="minorHAnsi" w:cstheme="minorHAnsi"/>
          <w:sz w:val="22"/>
          <w:szCs w:val="22"/>
        </w:rPr>
        <w:t>článek 10 – 15.</w:t>
      </w:r>
    </w:p>
    <w:p w14:paraId="10BC4277" w14:textId="77777777" w:rsidR="00E14C88" w:rsidRPr="00E14C88" w:rsidRDefault="00E14C88" w:rsidP="00E14C88">
      <w:pPr>
        <w:tabs>
          <w:tab w:val="left" w:pos="2835"/>
        </w:tabs>
        <w:spacing w:before="120" w:after="120"/>
        <w:rPr>
          <w:rFonts w:ascii="Calibri" w:hAnsi="Calibri" w:cs="Calibri"/>
        </w:rPr>
      </w:pPr>
    </w:p>
    <w:p w14:paraId="214E99E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Tvůrčí činnost vztahující se ke studijnímu programu </w:t>
      </w:r>
    </w:p>
    <w:p w14:paraId="5F72D36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3.5</w:t>
      </w:r>
    </w:p>
    <w:p w14:paraId="5324D326" w14:textId="2D7C5445" w:rsidR="00E14C88" w:rsidRPr="00A94150"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sidR="006A180C">
        <w:rPr>
          <w:rFonts w:ascii="Calibri" w:hAnsi="Calibri" w:cs="Calibri"/>
          <w:sz w:val="22"/>
        </w:rPr>
        <w:t>magisters</w:t>
      </w:r>
      <w:r w:rsidRPr="00835AC1">
        <w:rPr>
          <w:rFonts w:ascii="Calibri" w:hAnsi="Calibri" w:cs="Calibri"/>
          <w:sz w:val="22"/>
        </w:rPr>
        <w:t>kým studijním programem „</w:t>
      </w:r>
      <w:r w:rsidR="006C3B43" w:rsidRPr="00A94150">
        <w:rPr>
          <w:rFonts w:ascii="Calibri" w:hAnsi="Calibri" w:cs="Calibri"/>
          <w:sz w:val="22"/>
        </w:rPr>
        <w:t>Průmyslové inženýrství</w:t>
      </w:r>
      <w:r w:rsidRPr="00A94150">
        <w:rPr>
          <w:rFonts w:ascii="Calibri" w:hAnsi="Calibri" w:cs="Calibri"/>
          <w:sz w:val="22"/>
        </w:rPr>
        <w:t xml:space="preserve">“. </w:t>
      </w:r>
      <w:r w:rsidRPr="00BA5C4C">
        <w:rPr>
          <w:rFonts w:ascii="Calibri" w:hAnsi="Calibri" w:cs="Calibri"/>
          <w:sz w:val="22"/>
        </w:rPr>
        <w:t xml:space="preserve">V současné době jsou řešeny </w:t>
      </w:r>
      <w:r w:rsidR="00A94150" w:rsidRPr="00BA5C4C">
        <w:rPr>
          <w:rFonts w:ascii="Calibri" w:hAnsi="Calibri" w:cs="Calibri"/>
          <w:sz w:val="22"/>
        </w:rPr>
        <w:t xml:space="preserve">tyto </w:t>
      </w:r>
      <w:r w:rsidRPr="00BA5C4C">
        <w:rPr>
          <w:rFonts w:ascii="Calibri" w:hAnsi="Calibri" w:cs="Calibri"/>
          <w:sz w:val="22"/>
        </w:rPr>
        <w:t>grantové projekty GA ČR</w:t>
      </w:r>
      <w:r w:rsidR="00A94150" w:rsidRPr="00BA5C4C">
        <w:rPr>
          <w:rFonts w:ascii="Calibri" w:hAnsi="Calibri" w:cs="Calibri"/>
          <w:sz w:val="22"/>
        </w:rPr>
        <w:t xml:space="preserve"> a TA ČR</w:t>
      </w:r>
      <w:r w:rsidRPr="00BA5C4C">
        <w:rPr>
          <w:rFonts w:ascii="Calibri" w:hAnsi="Calibri" w:cs="Calibri"/>
          <w:sz w:val="22"/>
        </w:rPr>
        <w:t>:</w:t>
      </w:r>
    </w:p>
    <w:p w14:paraId="46C527EE"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b/>
          <w:bCs/>
          <w:sz w:val="22"/>
        </w:rPr>
      </w:pPr>
      <w:r w:rsidRPr="00835AC1">
        <w:rPr>
          <w:rFonts w:ascii="Calibri" w:hAnsi="Calibri" w:cs="Calibri"/>
          <w:sz w:val="22"/>
        </w:rPr>
        <w:t>První projekt s názvem „</w:t>
      </w:r>
      <w:r w:rsidRPr="00835AC1">
        <w:rPr>
          <w:rFonts w:ascii="Calibri" w:hAnsi="Calibri" w:cs="Calibri"/>
          <w:b/>
          <w:bCs/>
          <w:sz w:val="22"/>
        </w:rPr>
        <w:t>Determinanty struktury systémů rozpočetnictví a měření výkonnosti a jejich vliv na chování a výkonnost organizace</w:t>
      </w:r>
      <w:r w:rsidRPr="00835AC1">
        <w:rPr>
          <w:rFonts w:ascii="Calibri" w:hAnsi="Calibri" w:cs="Calibr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1499A81C"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b/>
          <w:bCs/>
          <w:sz w:val="22"/>
        </w:rPr>
      </w:pPr>
      <w:r w:rsidRPr="00835AC1">
        <w:rPr>
          <w:rFonts w:ascii="Calibri" w:hAnsi="Calibri" w:cs="Calibri"/>
          <w:sz w:val="22"/>
        </w:rPr>
        <w:t>Druhý projekt s názvem „</w:t>
      </w:r>
      <w:r w:rsidRPr="00835AC1">
        <w:rPr>
          <w:rFonts w:ascii="Calibri" w:hAnsi="Calibri" w:cs="Calibri"/>
          <w:b/>
          <w:bCs/>
          <w:sz w:val="22"/>
        </w:rPr>
        <w:t xml:space="preserve">Metodika tvorby modelu predikce sektorové a podnikové výkonnosti v makroekonomických souvislostech“ </w:t>
      </w:r>
      <w:r w:rsidRPr="00835AC1">
        <w:rPr>
          <w:rFonts w:ascii="Calibri" w:hAnsi="Calibri" w:cs="Calibr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14:paraId="65D2FB0F"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sz w:val="22"/>
        </w:rPr>
      </w:pPr>
      <w:r w:rsidRPr="00BA5C4C">
        <w:rPr>
          <w:rFonts w:ascii="Calibri" w:hAnsi="Calibri" w:cs="Calibri"/>
          <w:sz w:val="22"/>
        </w:rPr>
        <w:t>Třetí projekt financovaný</w:t>
      </w:r>
      <w:r w:rsidRPr="00835AC1">
        <w:rPr>
          <w:rFonts w:ascii="Calibri" w:hAnsi="Calibri" w:cs="Calibri"/>
          <w:sz w:val="22"/>
        </w:rPr>
        <w:t xml:space="preserve"> TA ČR, a názvem „</w:t>
      </w:r>
      <w:r w:rsidRPr="00835AC1">
        <w:rPr>
          <w:rFonts w:ascii="Calibri" w:hAnsi="Calibri" w:cs="Calibri"/>
          <w:b/>
          <w:sz w:val="22"/>
        </w:rPr>
        <w:t>Inovace systémů řízení subjektů cestovního ruchu pomocí nástrojů procesního řízení</w:t>
      </w:r>
      <w:r w:rsidRPr="00835AC1">
        <w:rPr>
          <w:rFonts w:ascii="Calibri" w:hAnsi="Calibri" w:cs="Calibr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69F653D3" w14:textId="77777777" w:rsidR="00E14C88" w:rsidRPr="00835AC1" w:rsidRDefault="00E14C88" w:rsidP="004C36BE">
      <w:pPr>
        <w:pStyle w:val="Odstavecseseznamem"/>
        <w:numPr>
          <w:ilvl w:val="2"/>
          <w:numId w:val="33"/>
        </w:numPr>
        <w:ind w:left="1134"/>
        <w:jc w:val="both"/>
        <w:rPr>
          <w:rFonts w:ascii="Calibri" w:hAnsi="Calibri" w:cs="Calibri"/>
          <w:sz w:val="22"/>
        </w:rPr>
      </w:pPr>
      <w:r w:rsidRPr="00835AC1">
        <w:rPr>
          <w:rFonts w:ascii="Calibri" w:hAnsi="Calibri" w:cs="Calibri"/>
          <w:sz w:val="22"/>
        </w:rPr>
        <w:t>Interaktivní knihovna klíčových procesů hotelových společností a dalších organizací cestovního ruchu,</w:t>
      </w:r>
    </w:p>
    <w:p w14:paraId="29FABCA4" w14:textId="77777777" w:rsidR="00E14C88" w:rsidRPr="00835AC1" w:rsidRDefault="00E14C88" w:rsidP="004C36BE">
      <w:pPr>
        <w:pStyle w:val="Odstavecseseznamem"/>
        <w:numPr>
          <w:ilvl w:val="2"/>
          <w:numId w:val="33"/>
        </w:numPr>
        <w:ind w:left="1134"/>
        <w:jc w:val="both"/>
        <w:rPr>
          <w:rFonts w:ascii="Calibri" w:hAnsi="Calibri" w:cs="Calibri"/>
          <w:sz w:val="22"/>
        </w:rPr>
      </w:pPr>
      <w:r w:rsidRPr="00835AC1">
        <w:rPr>
          <w:rFonts w:ascii="Calibri" w:hAnsi="Calibri" w:cs="Calibri"/>
          <w:sz w:val="22"/>
        </w:rPr>
        <w:t>Procesní simulátor hotelu simulující klíčové procesy hotelu a prezentující vliv jejich nastavení na výkonnost hotelu.</w:t>
      </w:r>
    </w:p>
    <w:p w14:paraId="1323A424" w14:textId="77777777" w:rsidR="00E14C88" w:rsidRPr="00835AC1" w:rsidRDefault="00E14C88" w:rsidP="00E14C88">
      <w:pPr>
        <w:ind w:left="426"/>
        <w:jc w:val="both"/>
        <w:rPr>
          <w:rFonts w:ascii="Calibri" w:hAnsi="Calibri" w:cs="Calibri"/>
          <w:sz w:val="22"/>
        </w:rPr>
      </w:pPr>
      <w:r w:rsidRPr="00835AC1">
        <w:rPr>
          <w:rFonts w:ascii="Calibri" w:hAnsi="Calibri" w:cs="Calibri"/>
          <w:sz w:val="22"/>
        </w:rPr>
        <w:t>Uvedené klíčové výstupy projektu budou společně s metodologií implementace nástrojů procesního řízení v hotelnictví a cestovním ruchu do praxe aplikované především partnery Bookassist ČR a VŠH.</w:t>
      </w:r>
    </w:p>
    <w:p w14:paraId="595CB445" w14:textId="77777777" w:rsidR="00E14C88" w:rsidRPr="00835AC1" w:rsidRDefault="00E14C88" w:rsidP="00E14C88">
      <w:pPr>
        <w:jc w:val="both"/>
        <w:rPr>
          <w:rFonts w:ascii="Calibri" w:hAnsi="Calibri" w:cs="Calibri"/>
          <w:b/>
          <w:bCs/>
          <w:sz w:val="22"/>
        </w:rPr>
      </w:pPr>
    </w:p>
    <w:p w14:paraId="547CA7F0"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V posledních letech byly řešeny také následující výzkumné projekty:</w:t>
      </w:r>
    </w:p>
    <w:p w14:paraId="4D43791B"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sz w:val="22"/>
        </w:rPr>
        <w:t xml:space="preserve">První projekt s názvem </w:t>
      </w:r>
      <w:r w:rsidRPr="00835AC1">
        <w:rPr>
          <w:rFonts w:ascii="Calibri" w:hAnsi="Calibri" w:cs="Calibri"/>
          <w:b/>
          <w:sz w:val="22"/>
        </w:rPr>
        <w:t xml:space="preserve">„Tvorba strategického modelu výkonnosti založeného na synergických efektech vybraných soustav řízení“ </w:t>
      </w:r>
      <w:r w:rsidRPr="00835AC1">
        <w:rPr>
          <w:rFonts w:ascii="Calibri" w:hAnsi="Calibri" w:cs="Calibr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3089CF43" w14:textId="77777777" w:rsidR="00E14C88" w:rsidRPr="00835AC1" w:rsidRDefault="00E14C88"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sz w:val="22"/>
        </w:rPr>
        <w:t xml:space="preserve">Druhý projekt s názvem </w:t>
      </w:r>
      <w:r w:rsidRPr="00835AC1">
        <w:rPr>
          <w:rFonts w:ascii="Calibri" w:hAnsi="Calibri" w:cs="Calibri"/>
          <w:b/>
          <w:sz w:val="22"/>
        </w:rPr>
        <w:t>„Variabilita skupin nákladů a její promítnutí v kalkulačním systému ve výrobních firmách“</w:t>
      </w:r>
      <w:r w:rsidRPr="00835AC1">
        <w:rPr>
          <w:rFonts w:ascii="Calibri" w:hAnsi="Calibri" w:cs="Calibr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31E0F7A3" w14:textId="77777777" w:rsidR="00D27386" w:rsidRPr="00835AC1" w:rsidRDefault="00D27386" w:rsidP="00546686">
      <w:pPr>
        <w:tabs>
          <w:tab w:val="left" w:pos="2835"/>
        </w:tabs>
        <w:spacing w:before="120" w:after="120"/>
        <w:jc w:val="both"/>
        <w:rPr>
          <w:rFonts w:ascii="Calibri" w:hAnsi="Calibri" w:cs="Calibri"/>
          <w:sz w:val="22"/>
        </w:rPr>
      </w:pPr>
      <w:r w:rsidRPr="00835AC1">
        <w:rPr>
          <w:rFonts w:ascii="Calibri" w:hAnsi="Calibri" w:cs="Calibri"/>
          <w:sz w:val="22"/>
        </w:rPr>
        <w:t>Ostatní projekty vztahující se ke studijnímu programu:</w:t>
      </w:r>
    </w:p>
    <w:p w14:paraId="1E88E7D5" w14:textId="77777777" w:rsidR="00D27386" w:rsidRPr="00835AC1" w:rsidRDefault="00D27386"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b/>
          <w:sz w:val="22"/>
        </w:rPr>
        <w:t>ININET – kolaborativní platforma pro inovační inženýrství (2010-2012), Registrační číslo projektu: CZ.1.07/2.4.00/12.0031:</w:t>
      </w:r>
      <w:r w:rsidRPr="00835AC1">
        <w:rPr>
          <w:rFonts w:ascii="Calibri" w:hAnsi="Calibri" w:cs="Calibri"/>
          <w:sz w:val="22"/>
        </w:rPr>
        <w:t xml:space="preserve"> Projekt byl zaměřen na vytvoření a neustále zlepšování kolaborativní platformy INInet, smyslem které je i nadále vzájemná vědecká a studentská spolupráce v oblasti tzv. inovačního inženýrství (INI). Na základě identifikované primární myšlenky rychlé transformace inovace do inovovaného produktu vybudoval komplexní metodický cyklus řízené inovace, přičemž využil specifické inženýrské metody, poznatky z teorie managementu, sociálních a přírodních věd.</w:t>
      </w:r>
    </w:p>
    <w:p w14:paraId="05329207" w14:textId="77777777" w:rsidR="00D27386" w:rsidRPr="00835AC1" w:rsidRDefault="00D27386" w:rsidP="004C36BE">
      <w:pPr>
        <w:pStyle w:val="Odstavecseseznamem"/>
        <w:numPr>
          <w:ilvl w:val="1"/>
          <w:numId w:val="33"/>
        </w:numPr>
        <w:spacing w:after="120"/>
        <w:ind w:left="425" w:hanging="425"/>
        <w:contextualSpacing w:val="0"/>
        <w:jc w:val="both"/>
        <w:rPr>
          <w:rFonts w:ascii="Calibri" w:hAnsi="Calibri" w:cs="Calibri"/>
          <w:sz w:val="22"/>
        </w:rPr>
      </w:pPr>
      <w:r w:rsidRPr="00835AC1">
        <w:rPr>
          <w:rFonts w:ascii="Calibri" w:hAnsi="Calibri" w:cs="Calibri"/>
          <w:b/>
          <w:sz w:val="22"/>
        </w:rPr>
        <w:t>Consulting point pro rozvoj spolupráce v oblasti řízení inovací a transferu technologií (2009-2011), Registrační číslo projektu: CZ.1.07/2.4.00/12.0094:</w:t>
      </w:r>
      <w:r w:rsidRPr="00835AC1">
        <w:rPr>
          <w:rFonts w:ascii="Calibri" w:hAnsi="Calibri" w:cs="Calibri"/>
          <w:sz w:val="22"/>
        </w:rPr>
        <w:t xml:space="preserve"> Cílem projektu bylo vytvoření informačního portálu, který nabízí i v současné době odborně zaměřené kurzy v oblasti průmyslového inženýrství a je primárně určen pro univerzitní studenty a vybrané zaměstnance partnerských průmyslových firem. Primárně projekt řešil sběr a přenos informací z oblasti vědy, výzkumu, inovací v propojení na průmyslové inženýrství, ekonomiku, management. Záměrem bylo vytvořit partnerskou síť, která umožní vytvářet a využívat znalostní sítě za účelem prohlubování znalostí, společného využívání výzkumných a vývojových kapacit a rovněž i oboustranně prospěšnou konzultační činnost.</w:t>
      </w:r>
    </w:p>
    <w:p w14:paraId="0018BA23" w14:textId="77777777" w:rsidR="00E14C88" w:rsidRPr="00835AC1" w:rsidRDefault="00D27386" w:rsidP="004C36BE">
      <w:pPr>
        <w:pStyle w:val="Odstavecseseznamem"/>
        <w:numPr>
          <w:ilvl w:val="1"/>
          <w:numId w:val="33"/>
        </w:numPr>
        <w:spacing w:after="600"/>
        <w:ind w:left="425" w:hanging="425"/>
        <w:contextualSpacing w:val="0"/>
        <w:jc w:val="both"/>
        <w:rPr>
          <w:rFonts w:ascii="Calibri" w:hAnsi="Calibri" w:cs="Calibri"/>
          <w:sz w:val="22"/>
        </w:rPr>
      </w:pPr>
      <w:r w:rsidRPr="00835AC1">
        <w:rPr>
          <w:rFonts w:ascii="Calibri" w:hAnsi="Calibri" w:cs="Calibri"/>
          <w:b/>
          <w:sz w:val="22"/>
        </w:rPr>
        <w:t>Budování partnerství a posilování spolupráce v oblasti štíhlé výroby a služeb, inovací a průmyslového inženýrství s důrazem na posílení konkurenceschopnosti ČR (2012-2014), Reg. č. proj</w:t>
      </w:r>
      <w:r w:rsidR="00BD2AD5" w:rsidRPr="00835AC1">
        <w:rPr>
          <w:rFonts w:ascii="Calibri" w:hAnsi="Calibri" w:cs="Calibri"/>
          <w:b/>
          <w:sz w:val="22"/>
        </w:rPr>
        <w:t xml:space="preserve">ektu: CZ.1.07/2.4.00/31.0096: </w:t>
      </w:r>
      <w:r w:rsidRPr="00835AC1">
        <w:rPr>
          <w:rFonts w:ascii="Calibri" w:hAnsi="Calibri" w:cs="Calibri"/>
          <w:sz w:val="22"/>
        </w:rPr>
        <w:t>Hlavním cílem projektu bylo zlepšit uplatnitelnost absolventů FaME UTB ve Zlíně, kteří měli možnost získat teoretické i praktické znalosti a dovednosti v oblasti metod a nástrojů štíhlé výroby, tradičních metod a nástrojů průmyslového inženýrství, managementu kvality, organizace a řízení procesních a produktových inovací a optimalizace procesů. Projekt posilnil vztahy tak mezi vědecko-výzkumnými institucemi, zapojenými do projektu, jak i mezi průmyslovými firmami a konzultačními společnostmi, integrovanými na projektových úlohách. Projekt disponuje kontinuálním procesem sdílení znalostí mezi projektovými partnery, umožňuje realizovat teoretické a praktické stáže pro studenty i akademiky a posiluje znalostní potenciál v oblasti přechodu průmyslových firem od štíhlé výroby ke konceptu Průmyslu 4.0.</w:t>
      </w:r>
    </w:p>
    <w:p w14:paraId="4FA98EE8"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Finanční, materiální a další zabezpečení studijního programu</w:t>
      </w:r>
    </w:p>
    <w:p w14:paraId="36DC2AFB"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Finanční zabezpečení studijního programu </w:t>
      </w:r>
    </w:p>
    <w:p w14:paraId="3769B859"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4.1</w:t>
      </w:r>
    </w:p>
    <w:p w14:paraId="6DD20E03" w14:textId="77777777" w:rsidR="00E14C88" w:rsidRPr="00835AC1"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 xml:space="preserve">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 </w:t>
      </w:r>
    </w:p>
    <w:p w14:paraId="2E708792" w14:textId="77777777" w:rsidR="00C01C73" w:rsidRDefault="00C01C73" w:rsidP="00EB43E9">
      <w:pPr>
        <w:pStyle w:val="Nadpis3"/>
        <w:jc w:val="center"/>
        <w:rPr>
          <w:rFonts w:ascii="Calibri" w:hAnsi="Calibri" w:cs="Calibri"/>
          <w:b/>
          <w:color w:val="000000" w:themeColor="text1"/>
        </w:rPr>
      </w:pPr>
    </w:p>
    <w:p w14:paraId="2E0DB6E5"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Materiální a technické zabezpečení studijního programu </w:t>
      </w:r>
    </w:p>
    <w:p w14:paraId="5F2E344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4.2</w:t>
      </w:r>
    </w:p>
    <w:p w14:paraId="0A984D68" w14:textId="77777777"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 xml:space="preserve">Studijní program </w:t>
      </w:r>
      <w:r w:rsidR="00F95B1D" w:rsidRPr="00835AC1">
        <w:rPr>
          <w:rFonts w:ascii="Calibri" w:hAnsi="Calibri" w:cs="Calibri"/>
          <w:sz w:val="22"/>
        </w:rPr>
        <w:t>Průmyslové inženýrství</w:t>
      </w:r>
      <w:r w:rsidRPr="00835AC1">
        <w:rPr>
          <w:rFonts w:ascii="Calibri" w:hAnsi="Calibri" w:cs="Calibri"/>
          <w:sz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0FDE3872" w14:textId="77777777" w:rsidR="00E14C88" w:rsidRPr="00835AC1" w:rsidRDefault="00E14C88" w:rsidP="00EB43E9">
      <w:pPr>
        <w:spacing w:before="120" w:after="120"/>
        <w:jc w:val="both"/>
        <w:rPr>
          <w:rFonts w:ascii="Calibri" w:hAnsi="Calibri" w:cs="Calibri"/>
          <w:sz w:val="22"/>
        </w:rPr>
      </w:pPr>
      <w:r w:rsidRPr="00835AC1">
        <w:rPr>
          <w:rFonts w:ascii="Calibri" w:hAnsi="Calibri" w:cs="Calibri"/>
          <w:sz w:val="22"/>
        </w:rPr>
        <w:t>Z toho Fakulta managementu a ekonomiky disponuje:</w:t>
      </w:r>
    </w:p>
    <w:p w14:paraId="5B282097" w14:textId="77777777" w:rsidR="00E14C88" w:rsidRPr="00835AC1" w:rsidRDefault="00E14C88" w:rsidP="004C36BE">
      <w:pPr>
        <w:pStyle w:val="Odstavecseseznamem"/>
        <w:numPr>
          <w:ilvl w:val="0"/>
          <w:numId w:val="26"/>
        </w:numPr>
        <w:spacing w:before="120" w:after="120" w:line="259" w:lineRule="auto"/>
        <w:jc w:val="both"/>
        <w:rPr>
          <w:rFonts w:ascii="Calibri" w:hAnsi="Calibri" w:cs="Calibri"/>
          <w:sz w:val="22"/>
        </w:rPr>
      </w:pPr>
      <w:r w:rsidRPr="00835AC1">
        <w:rPr>
          <w:rFonts w:ascii="Calibri" w:hAnsi="Calibri" w:cs="Calibri"/>
          <w:sz w:val="22"/>
        </w:rPr>
        <w:t>6 počítačovými učebnami o celkové kapacitě 126 míst vybavenými moderní výpočetní a audiovizuální technikou, včetně tabulí pro popis stíratelnými fixy,</w:t>
      </w:r>
    </w:p>
    <w:p w14:paraId="2D771D05" w14:textId="1A6B7E27" w:rsidR="00E14C88" w:rsidRPr="00835AC1" w:rsidRDefault="00E14C88" w:rsidP="004C36BE">
      <w:pPr>
        <w:pStyle w:val="Odstavecseseznamem"/>
        <w:numPr>
          <w:ilvl w:val="0"/>
          <w:numId w:val="26"/>
        </w:numPr>
        <w:spacing w:before="120" w:after="120" w:line="259" w:lineRule="auto"/>
        <w:jc w:val="both"/>
        <w:rPr>
          <w:rFonts w:ascii="Calibri" w:hAnsi="Calibri" w:cs="Calibri"/>
          <w:sz w:val="22"/>
        </w:rPr>
      </w:pPr>
      <w:r w:rsidRPr="00835AC1">
        <w:rPr>
          <w:rFonts w:ascii="Calibri" w:hAnsi="Calibri" w:cs="Calibri"/>
          <w:sz w:val="22"/>
        </w:rPr>
        <w:t>5 posluchárnami s kapacitou 3</w:t>
      </w:r>
      <w:r w:rsidR="00C92733">
        <w:rPr>
          <w:rFonts w:ascii="Calibri" w:hAnsi="Calibri" w:cs="Calibri"/>
          <w:sz w:val="22"/>
        </w:rPr>
        <w:t>55</w:t>
      </w:r>
      <w:r w:rsidRPr="00835AC1">
        <w:rPr>
          <w:rFonts w:ascii="Calibri" w:hAnsi="Calibri" w:cs="Calibri"/>
          <w:sz w:val="22"/>
        </w:rPr>
        <w:t xml:space="preserve"> míst vybavenými moderní audiovizuální technikou, včetně tabulí pro popis stíratelnými fixy</w:t>
      </w:r>
      <w:r w:rsidR="00C92733">
        <w:rPr>
          <w:rFonts w:ascii="Calibri" w:hAnsi="Calibri" w:cs="Calibri"/>
          <w:sz w:val="22"/>
        </w:rPr>
        <w:t>, v tom i dvě moderně vybavené posluchárny vybavené i nteraktivními tabulemi, promítáním na více ploch a doplněné velkoplošnými televizemi s možností dodatečného promítání z dalších zdrojů,</w:t>
      </w:r>
    </w:p>
    <w:p w14:paraId="4DA10C54" w14:textId="77777777" w:rsidR="007044B0" w:rsidRDefault="00E14C88" w:rsidP="004C36BE">
      <w:pPr>
        <w:pStyle w:val="Odstavecseseznamem"/>
        <w:numPr>
          <w:ilvl w:val="0"/>
          <w:numId w:val="26"/>
        </w:numPr>
        <w:spacing w:before="120" w:after="120" w:line="259" w:lineRule="auto"/>
        <w:jc w:val="both"/>
        <w:rPr>
          <w:rFonts w:ascii="Calibri" w:hAnsi="Calibri" w:cs="Calibri"/>
          <w:sz w:val="22"/>
        </w:rPr>
      </w:pPr>
      <w:r w:rsidRPr="00835AC1">
        <w:rPr>
          <w:rFonts w:ascii="Calibri" w:hAnsi="Calibri" w:cs="Calibri"/>
          <w:sz w:val="22"/>
        </w:rPr>
        <w:t>1 přednáškovou místností o kapacitě 180 míst vybavenou moderní audiovizuální technikou s možností promítání prezentací na více ploch a včetně tabulí,</w:t>
      </w:r>
    </w:p>
    <w:p w14:paraId="3662BF3E" w14:textId="77777777" w:rsidR="00E14C88" w:rsidRPr="007044B0" w:rsidRDefault="00E14C88" w:rsidP="004C36BE">
      <w:pPr>
        <w:pStyle w:val="Odstavecseseznamem"/>
        <w:numPr>
          <w:ilvl w:val="0"/>
          <w:numId w:val="26"/>
        </w:numPr>
        <w:spacing w:before="120" w:after="120" w:line="259" w:lineRule="auto"/>
        <w:jc w:val="both"/>
        <w:rPr>
          <w:rFonts w:ascii="Calibri" w:hAnsi="Calibri" w:cs="Calibri"/>
          <w:sz w:val="22"/>
        </w:rPr>
      </w:pPr>
      <w:r w:rsidRPr="007044B0">
        <w:rPr>
          <w:rFonts w:ascii="Calibri" w:hAnsi="Calibri" w:cs="Calibri"/>
          <w:sz w:val="22"/>
        </w:rPr>
        <w:t>9 seminárními místnosti o kapacitě 276 míst vybavenými jednotným prezentačním místem, které obsahují moderní počítačovou a audiovizuální techniku včetně tabulí.</w:t>
      </w:r>
    </w:p>
    <w:p w14:paraId="25E285B5" w14:textId="77777777" w:rsidR="00C92733" w:rsidRPr="006A180C" w:rsidRDefault="00E14C88" w:rsidP="006A180C">
      <w:pPr>
        <w:spacing w:before="120" w:after="120"/>
        <w:jc w:val="both"/>
        <w:rPr>
          <w:rFonts w:asciiTheme="minorHAnsi" w:hAnsiTheme="minorHAnsi" w:cstheme="minorHAnsi"/>
          <w:iCs/>
          <w:sz w:val="22"/>
          <w:szCs w:val="22"/>
        </w:rPr>
      </w:pPr>
      <w:r w:rsidRPr="006A180C">
        <w:rPr>
          <w:rFonts w:asciiTheme="minorHAnsi" w:hAnsiTheme="minorHAnsi" w:cstheme="minorHAnsi"/>
          <w:iCs/>
          <w:sz w:val="22"/>
          <w:szCs w:val="22"/>
        </w:rPr>
        <w:t>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w:t>
      </w:r>
      <w:r w:rsidR="00C92733" w:rsidRPr="006A180C">
        <w:rPr>
          <w:rFonts w:asciiTheme="minorHAnsi" w:hAnsiTheme="minorHAnsi" w:cstheme="minorHAnsi"/>
          <w:iCs/>
          <w:sz w:val="22"/>
          <w:szCs w:val="22"/>
        </w:rPr>
        <w:t>ech</w:t>
      </w:r>
      <w:r w:rsidRPr="006A180C">
        <w:rPr>
          <w:rFonts w:asciiTheme="minorHAnsi" w:hAnsiTheme="minorHAnsi" w:cstheme="minorHAnsi"/>
          <w:iCs/>
          <w:sz w:val="22"/>
          <w:szCs w:val="22"/>
        </w:rPr>
        <w: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w:t>
      </w:r>
      <w:r w:rsidR="00C92733" w:rsidRPr="006A180C">
        <w:rPr>
          <w:rFonts w:asciiTheme="minorHAnsi" w:hAnsiTheme="minorHAnsi" w:cstheme="minorHAnsi"/>
          <w:iCs/>
          <w:sz w:val="22"/>
          <w:szCs w:val="22"/>
        </w:rPr>
        <w:t>, či měření lokální svalové zátěže.</w:t>
      </w:r>
    </w:p>
    <w:p w14:paraId="0BBD7033"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 xml:space="preserve">Kromě výše uvedeného technického a materiálového zázemí je v nejbližší době plánovaná rekonstrukce další místnosti v areálu budovy U2 a vybudování laboratoře průmyslového inženýrství. Uvedená laboratoř umožní praktickou výuku napříč jednotlivými předměty studijního programu. Tato nová učebna bude vybavena didaktickou linkou řízenou MES systémem, technologiemi pro 3D skenování, 3D tisk a materiálové zkušebnictví. </w:t>
      </w:r>
    </w:p>
    <w:p w14:paraId="7D861556"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Didaktická linka řízená MES systémem poskytuje možnosti simulované výroby k aplikaci metod průmyslového inženýrství, analýzy a měření práce, plánování a řízení výrobních procesů a materiálových toků, logistiky a prvků Industry 4.0. Systém řízení MES (Manufacturing Execution System) navíc pokrývá v profilu absolventa velmi důležitou a doposud chybějící třetí úroveň mezinárodního standardu ANSI/ISA-95 pro automatizované rozhraní mezi podnikovými plánovacími systémy (ERP) a řídicími systémy (PLC). Studenti tak budou moci kromě teoretické výuky řešit také praktické ukázky a úlohy, což výrazně přispívá k získání praktických dovedností, které jsou pro profil absolventa nezbytné. Didaktická linka se skládá z několika částí tak, aby jako celek komplexně pokrývala výukové potřeby všech klíčových předmětů studijního programu a zároveň poskytla studentům možnost řešení ucelených problémů co nejbližších reálné praxi:</w:t>
      </w:r>
    </w:p>
    <w:p w14:paraId="1BED8905" w14:textId="77777777" w:rsidR="00C92733" w:rsidRPr="006A180C" w:rsidRDefault="00C92733" w:rsidP="00FA4A83">
      <w:pPr>
        <w:pStyle w:val="Odstavecseseznamem"/>
        <w:numPr>
          <w:ilvl w:val="0"/>
          <w:numId w:val="90"/>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Didaktická linka s prvky Industry 4.0 a pokročilou logistikou, která simuluje několik operací a je doplněn automatizovanými logistickými prvky (automatizovaný sklad, AGV manipulátor)</w:t>
      </w:r>
    </w:p>
    <w:p w14:paraId="02AE3333" w14:textId="54166DD6" w:rsidR="00C92733" w:rsidRPr="006A180C" w:rsidRDefault="00C92733" w:rsidP="00FA4A83">
      <w:pPr>
        <w:pStyle w:val="Odstavecseseznamem"/>
        <w:numPr>
          <w:ilvl w:val="0"/>
          <w:numId w:val="90"/>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 xml:space="preserve">Didaktická linka s CNC pracovišti dotváří ucelenou koncepci didaktické linky o zařízení CNC obrábění a CNC frézování s návazností na předchozí moduly. Linka je vhodná pro potřeby aplikace metody rychlé výměny (SMED) nebo vytváření standardů TPM. </w:t>
      </w:r>
    </w:p>
    <w:p w14:paraId="6FEEEFB6" w14:textId="54441CEC" w:rsidR="00C92733" w:rsidRPr="006A180C" w:rsidRDefault="00C92733" w:rsidP="00FA4A83">
      <w:pPr>
        <w:pStyle w:val="Odstavecseseznamem"/>
        <w:numPr>
          <w:ilvl w:val="0"/>
          <w:numId w:val="90"/>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Didaktické montážní pracoviště ruční montáže s elektrickou utahovačkou a systémem zásobníků je doplňkem výše uvedených částí automatizované didaktické linky. Toto pracoviště umožňuje aplikaci standardizace práce, měření ergonomických podmínek, simulaci principů metody 5S a dalších metod průmyslového inženýrství nebo logistiky.</w:t>
      </w:r>
    </w:p>
    <w:p w14:paraId="3C6EFE33"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 xml:space="preserve">Všechny části didaktické linky obsahují dále ucelený dopravníkový systém se snímači RFID kódů a ovládací konzolí, dopravníkové odbočky, dotykové panely k jednotlivým pracovištím, manipulační jednotky (palety, bedínky) ošetřené RFID kódy, samotné komponenty a materiály pro simulovaný proces (znovupoužitelné). Velmi důležitou a zásadní součástí řešení je MES systém, který umožňuje plánování a řízení celého procesu nebo jeho částí, nastavování výrobních dávek, sledování a vyhodnocování výkonnosti procesu a využití jednotlivých pracovišť, měření celkové efektivnosti zařízení, identifikaci a řízení úzkých míst, sběr a vyhodnocování dat sbíraných z jednotlivých senzorů v procesu atd. </w:t>
      </w:r>
    </w:p>
    <w:p w14:paraId="091AB649"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Didaktická linka s MES systémem včetně doplňků a dalšího SW vybavení komplexně pokrývá potřeby praktické výuky klíčových předmětů BSP i MSP Průmyslové inženýrství ve vazbě na rostoucí požadavky trhu na znalosti absolventů oboru v oblasti kyberfyzikálních systémů a synchronizace automatizovaných procesů s manuálně obsluhovanými procesy za účelem modelování vysoce produktivních výrobních systémů s vysokou výkonností.</w:t>
      </w:r>
    </w:p>
    <w:p w14:paraId="60CFB422" w14:textId="77777777" w:rsidR="00C92733" w:rsidRPr="006A180C" w:rsidRDefault="00C92733" w:rsidP="006A180C">
      <w:p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Kromě didaktické linky s MES systémem bude nová laboratoř průmyslového inženýrství vybavena také technologiemi pro možnost praktické výuky moderních technologií v oblasti strojírenství a řízení kvality, konkrétně:</w:t>
      </w:r>
    </w:p>
    <w:p w14:paraId="1B3E5D3D" w14:textId="77777777" w:rsidR="00C92733" w:rsidRPr="006A180C" w:rsidRDefault="00C92733" w:rsidP="00FA4A83">
      <w:pPr>
        <w:pStyle w:val="Odstavecseseznamem"/>
        <w:numPr>
          <w:ilvl w:val="0"/>
          <w:numId w:val="91"/>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Dvousloupcový trhací stroj je využitelný pro testování mechanických vlastností materiálů, konkrétně pro zkoušky různých typů materiálů v tahu, tlaku a ohybu. Studenti se tak naučí ověřovat teoretické znalosti z oblasti kvality a metrologie, testovat vzorky materiálů a porovnávat naměřené výsledky s normami. V návaznosti na technologii Rapid Prototyping a 3D tisk, je využití také v testování vhodnosti použitého materiálu pro 3D tisk a hustoty jeho výplně. Studenti se tak naučí volit nejvhodnější variantu poměru cena/kvalita ve vazbě na minimální požadované kvalitativní vlastnosti výsledného produktu s minimem nákladů na materiál. Samozřejmostí je pak sběr dat a jejich interpretace a další využití v rozhodování průmyslového inženýra o dizajnu produktů a procesů, statistickém měření kvality, řízení materiálové spotřeby nebo řízení kvality metodikou Lean Six Sigma.</w:t>
      </w:r>
    </w:p>
    <w:p w14:paraId="428B9B51" w14:textId="77777777" w:rsidR="00C92733" w:rsidRPr="006A180C" w:rsidRDefault="00C92733" w:rsidP="00FA4A83">
      <w:pPr>
        <w:pStyle w:val="Odstavecseseznamem"/>
        <w:numPr>
          <w:ilvl w:val="0"/>
          <w:numId w:val="91"/>
        </w:numPr>
        <w:spacing w:after="100" w:afterAutospacing="1"/>
        <w:jc w:val="both"/>
        <w:rPr>
          <w:rFonts w:asciiTheme="minorHAnsi" w:hAnsiTheme="minorHAnsi" w:cstheme="minorHAnsi"/>
          <w:sz w:val="22"/>
          <w:szCs w:val="22"/>
        </w:rPr>
      </w:pPr>
      <w:r w:rsidRPr="006A180C">
        <w:rPr>
          <w:rFonts w:asciiTheme="minorHAnsi" w:hAnsiTheme="minorHAnsi" w:cstheme="minorHAnsi"/>
          <w:sz w:val="22"/>
          <w:szCs w:val="22"/>
        </w:rPr>
        <w:t>3D scanner a 3D tiskárna, která rozšíří studentům možnosti aplikace metod pro návrh a konstrukci výrobků s využitím technologií Rapid Prototyping, které mají přímou vazbu na metody průmyslového inženýrství ve fázi návrhu výrobku – tzv. štíhlý vývoj nebo vývoj s ohledem na štíhlou výrobu. 3D skenování a 3D tisk umožní studentům naučit se odhalovat a řešit problémy spojené s budoucí výrobou nebo finální podobou výrobků, jejich ekonomickou stránkou a hledat optimální varianty vyrobitelnosti s maximální úsporou nákladů na materiál i celkový výrobní proces. Další otázkou při návrhu produktů z pohledu průmyslového inženýra je také ergonomie. Na vytisknutém produktu tedy bude možnost vyzkoušet si ergonomickou vhodnost dílu nebo i vazbu na logistické procesy (přeprava, balení).</w:t>
      </w:r>
    </w:p>
    <w:p w14:paraId="5708CC75" w14:textId="15B9A59F" w:rsidR="00E14C88" w:rsidRPr="00E14C88" w:rsidRDefault="00E14C88" w:rsidP="006A180C">
      <w:pPr>
        <w:spacing w:before="120" w:after="120"/>
        <w:jc w:val="both"/>
        <w:rPr>
          <w:rFonts w:ascii="Calibri" w:hAnsi="Calibri" w:cs="Calibri"/>
          <w:b/>
        </w:rPr>
      </w:pPr>
    </w:p>
    <w:p w14:paraId="07987DE6"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Odborná literatura a elektronické databáze odpovídající studijnímu programu </w:t>
      </w:r>
    </w:p>
    <w:p w14:paraId="0022886C"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4.3</w:t>
      </w:r>
    </w:p>
    <w:p w14:paraId="47D83CA0" w14:textId="77777777" w:rsidR="00E14C88" w:rsidRPr="00835AC1" w:rsidRDefault="00E14C88" w:rsidP="00EB43E9">
      <w:pPr>
        <w:spacing w:before="120" w:after="120"/>
        <w:jc w:val="both"/>
        <w:rPr>
          <w:rFonts w:ascii="Calibri" w:hAnsi="Calibri" w:cs="Calibri"/>
          <w:sz w:val="22"/>
          <w:szCs w:val="22"/>
        </w:rPr>
      </w:pPr>
      <w:r w:rsidRPr="00835AC1">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Průmyslové inženýrství mají přístup k domácí i zahraniční literatuře vztahující se ke studovaným předmětům, jak v tištěné, tak elektronické verzi. </w:t>
      </w:r>
    </w:p>
    <w:p w14:paraId="4D9A921A" w14:textId="77777777"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3DE3DEB7" w14:textId="77777777" w:rsidR="00E14C88" w:rsidRPr="00835AC1" w:rsidRDefault="00E14C88" w:rsidP="00EB43E9">
      <w:pPr>
        <w:pStyle w:val="Default"/>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Konkrétní dostupné databáze: </w:t>
      </w:r>
    </w:p>
    <w:p w14:paraId="69E3E234" w14:textId="77777777" w:rsidR="00E14C88" w:rsidRPr="00835AC1" w:rsidRDefault="00E14C88" w:rsidP="004C36BE">
      <w:pPr>
        <w:pStyle w:val="Default"/>
        <w:numPr>
          <w:ilvl w:val="0"/>
          <w:numId w:val="18"/>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Citační databáze Web of Science a Scopus </w:t>
      </w:r>
    </w:p>
    <w:p w14:paraId="6669C8EB" w14:textId="77777777" w:rsidR="00E14C88" w:rsidRPr="00835AC1" w:rsidRDefault="00E14C88" w:rsidP="004C36BE">
      <w:pPr>
        <w:pStyle w:val="Default"/>
        <w:numPr>
          <w:ilvl w:val="0"/>
          <w:numId w:val="18"/>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kolekce elektronických časopisů Elsevier ScienceDirect, Wiley Online Library, SpringerLink a další. </w:t>
      </w:r>
    </w:p>
    <w:p w14:paraId="034DCC05" w14:textId="77777777" w:rsidR="00E14C88" w:rsidRPr="00835AC1" w:rsidRDefault="00E14C88" w:rsidP="004C36BE">
      <w:pPr>
        <w:pStyle w:val="Default"/>
        <w:numPr>
          <w:ilvl w:val="0"/>
          <w:numId w:val="18"/>
        </w:numPr>
        <w:spacing w:before="120" w:after="120"/>
        <w:jc w:val="both"/>
        <w:rPr>
          <w:rFonts w:ascii="Calibri" w:hAnsi="Calibri" w:cs="Calibri"/>
          <w:color w:val="auto"/>
          <w:sz w:val="22"/>
          <w:szCs w:val="22"/>
        </w:rPr>
      </w:pPr>
      <w:r w:rsidRPr="00835AC1">
        <w:rPr>
          <w:rFonts w:ascii="Calibri" w:hAnsi="Calibri" w:cs="Calibri"/>
          <w:color w:val="auto"/>
          <w:sz w:val="22"/>
          <w:szCs w:val="22"/>
        </w:rPr>
        <w:t xml:space="preserve">Multioborové plnotextové databáze Ebsco a ProQuest </w:t>
      </w:r>
    </w:p>
    <w:p w14:paraId="5A989DD4" w14:textId="77777777" w:rsidR="00E14C88" w:rsidRPr="00EB43E9" w:rsidRDefault="00E14C88" w:rsidP="00D61182">
      <w:pPr>
        <w:tabs>
          <w:tab w:val="left" w:pos="2835"/>
        </w:tabs>
        <w:spacing w:before="120" w:after="600"/>
        <w:rPr>
          <w:rFonts w:ascii="Calibri" w:hAnsi="Calibri" w:cs="Calibri"/>
          <w:sz w:val="22"/>
          <w:szCs w:val="22"/>
        </w:rPr>
      </w:pPr>
      <w:r w:rsidRPr="00835AC1">
        <w:rPr>
          <w:rFonts w:ascii="Calibri" w:hAnsi="Calibri" w:cs="Calibri"/>
          <w:sz w:val="22"/>
          <w:szCs w:val="22"/>
        </w:rPr>
        <w:t>Seznam všech databází:</w:t>
      </w:r>
      <w:r w:rsidRPr="00EB43E9">
        <w:rPr>
          <w:rFonts w:ascii="Calibri" w:hAnsi="Calibri" w:cs="Calibri"/>
          <w:color w:val="00B050"/>
          <w:sz w:val="22"/>
          <w:szCs w:val="22"/>
        </w:rPr>
        <w:t xml:space="preserve"> </w:t>
      </w:r>
      <w:hyperlink r:id="rId121" w:history="1">
        <w:r w:rsidR="00C01C73" w:rsidRPr="00835AC1">
          <w:rPr>
            <w:rStyle w:val="Hypertextovodkaz"/>
            <w:rFonts w:ascii="Calibri" w:hAnsi="Calibri" w:cs="Calibri"/>
            <w:i/>
            <w:sz w:val="22"/>
            <w:szCs w:val="22"/>
          </w:rPr>
          <w:t>http://portal.k.utb.cz/databases/alphabetical/</w:t>
        </w:r>
      </w:hyperlink>
      <w:r w:rsidR="00C01C73">
        <w:rPr>
          <w:rFonts w:ascii="Calibri" w:hAnsi="Calibri" w:cs="Calibri"/>
          <w:color w:val="00B050"/>
          <w:sz w:val="22"/>
          <w:szCs w:val="22"/>
        </w:rPr>
        <w:t xml:space="preserve"> </w:t>
      </w:r>
    </w:p>
    <w:p w14:paraId="2BEBA8D5"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 xml:space="preserve">Garant studijního programu </w:t>
      </w:r>
    </w:p>
    <w:p w14:paraId="0AB8C38E"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Pravomoci a odpovědnost garanta </w:t>
      </w:r>
    </w:p>
    <w:p w14:paraId="6D32DFB2"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 5.1</w:t>
      </w:r>
    </w:p>
    <w:p w14:paraId="53BCA9F2" w14:textId="77777777" w:rsidR="00E14C88" w:rsidRPr="00835AC1" w:rsidRDefault="00C01C73" w:rsidP="00E14C88">
      <w:pPr>
        <w:spacing w:before="120" w:after="120"/>
        <w:jc w:val="both"/>
        <w:rPr>
          <w:rFonts w:ascii="Calibri" w:hAnsi="Calibri" w:cs="Calibri"/>
          <w:sz w:val="22"/>
        </w:rPr>
      </w:pPr>
      <w:r w:rsidRPr="00835AC1">
        <w:rPr>
          <w:rFonts w:asciiTheme="minorHAnsi" w:hAnsiTheme="minorHAnsi" w:cstheme="minorHAnsi"/>
          <w:sz w:val="22"/>
          <w:szCs w:val="22"/>
        </w:rPr>
        <w:t xml:space="preserve">Pravomoci a odpovědnosti garanta studijního programu upravuje vnitřní předpis UTB ve Zlíně </w:t>
      </w:r>
      <w:hyperlink r:id="rId122"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835AC1">
        <w:rPr>
          <w:rFonts w:asciiTheme="minorHAnsi" w:hAnsiTheme="minorHAnsi" w:cstheme="minorHAnsi"/>
          <w:sz w:val="22"/>
          <w:szCs w:val="22"/>
        </w:rPr>
        <w:t>ze dne 28. června 2017, článek 8.</w:t>
      </w:r>
      <w:r w:rsidR="00E14C88" w:rsidRPr="00835AC1">
        <w:rPr>
          <w:rFonts w:ascii="Calibri" w:hAnsi="Calibri" w:cs="Calibri"/>
          <w:sz w:val="22"/>
        </w:rPr>
        <w:t xml:space="preserve"> </w:t>
      </w:r>
    </w:p>
    <w:p w14:paraId="07D0938A"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Z uvedeného vnitřního předpisu UTB ve Zlíně vyplývají zejména tyto povinnosti garanta studijního programu:</w:t>
      </w:r>
    </w:p>
    <w:p w14:paraId="67B8DAD0" w14:textId="77777777" w:rsidR="00E14C88" w:rsidRPr="00835AC1" w:rsidRDefault="00E14C88" w:rsidP="00E14C88">
      <w:pPr>
        <w:jc w:val="both"/>
        <w:rPr>
          <w:rFonts w:ascii="Calibri" w:hAnsi="Calibri" w:cs="Calibri"/>
          <w:sz w:val="22"/>
        </w:rPr>
      </w:pPr>
      <w:r w:rsidRPr="00835AC1">
        <w:rPr>
          <w:rFonts w:ascii="Calibri" w:hAnsi="Calibri" w:cs="Calibri"/>
          <w:sz w:val="22"/>
        </w:rPr>
        <w:t>Garant bakalářského a magisterského studijního programu zejména:</w:t>
      </w:r>
    </w:p>
    <w:p w14:paraId="39AF5AE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koordinuje obsahovou přípravu studijního programu,</w:t>
      </w:r>
    </w:p>
    <w:p w14:paraId="173FBEC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dbá na to, aby studijní program byl uskutečňován v souladu s akreditačním spisem,</w:t>
      </w:r>
    </w:p>
    <w:p w14:paraId="038727EC"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dohlíží na kvalitu uskutečňování studijního programu,</w:t>
      </w:r>
    </w:p>
    <w:p w14:paraId="731348B8"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studentům ve studijním programu poskytuje odborné studijní poradenství,</w:t>
      </w:r>
    </w:p>
    <w:p w14:paraId="45D9BFB1"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schvaluje výběr studijních předmětů studia v zahraničí a jejich uznání,</w:t>
      </w:r>
    </w:p>
    <w:p w14:paraId="4D9BC516"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doporučuje uznání části studia podle čl. 24 Studijního a zkušebního řádu UTB,</w:t>
      </w:r>
    </w:p>
    <w:p w14:paraId="6BE4CA63"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schvaluje témata bakalářských nebo diplomových prací,</w:t>
      </w:r>
    </w:p>
    <w:p w14:paraId="4335194C"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obsahově a metodicky rozvíjí studijní program v souladu s aktuální úrovní poznání a potřebami praxe,</w:t>
      </w:r>
    </w:p>
    <w:p w14:paraId="671850A6"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předkládá radě studijního programu návrhy na změny studijního programu,</w:t>
      </w:r>
    </w:p>
    <w:p w14:paraId="2ADADA8E"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účastní se jednání rady studijního programu,</w:t>
      </w:r>
    </w:p>
    <w:p w14:paraId="28FF42C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spolupracuje s proděkany, řediteli ústavů a garanty dalších studijních programů uskutečňovaných na dané součásti,</w:t>
      </w:r>
    </w:p>
    <w:p w14:paraId="63B22AFA"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vyhodnocuje obsah a uskutečňování studijního programu, přičemž se opírá o procesy zpětné vazby, zejména ankety a kvantitativní a kvalitativní průzkumy u studentů, zaměstnavatelů, profesních komor a oborových sdružení,</w:t>
      </w:r>
    </w:p>
    <w:p w14:paraId="4527B2BB"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zpracovává hodnotící zprávu o studijním programu jako podklad pro hodnocení kvality uskutečňovaného studijního programu,</w:t>
      </w:r>
    </w:p>
    <w:p w14:paraId="1F0077B8" w14:textId="77777777" w:rsidR="00E14C88" w:rsidRPr="00835AC1" w:rsidRDefault="00E14C88" w:rsidP="004C36BE">
      <w:pPr>
        <w:pStyle w:val="Odstavecseseznamem"/>
        <w:numPr>
          <w:ilvl w:val="0"/>
          <w:numId w:val="27"/>
        </w:numPr>
        <w:jc w:val="both"/>
        <w:rPr>
          <w:rFonts w:ascii="Calibri" w:hAnsi="Calibri" w:cs="Calibri"/>
          <w:sz w:val="22"/>
        </w:rPr>
      </w:pPr>
      <w:r w:rsidRPr="00835AC1">
        <w:rPr>
          <w:rFonts w:ascii="Calibri" w:hAnsi="Calibri" w:cs="Calibri"/>
          <w:sz w:val="22"/>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6FFD81C4" w14:textId="77777777" w:rsidR="00E14C88" w:rsidRPr="00835AC1" w:rsidRDefault="00E14C88" w:rsidP="00E14C88">
      <w:pPr>
        <w:pStyle w:val="Odstavecseseznamem"/>
        <w:jc w:val="both"/>
        <w:rPr>
          <w:rFonts w:ascii="Calibri" w:hAnsi="Calibri" w:cs="Calibri"/>
        </w:rPr>
      </w:pPr>
    </w:p>
    <w:p w14:paraId="6B6837AF"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 xml:space="preserve">Zhodnocení osoby garanta z hlediska naplnění standardů </w:t>
      </w:r>
    </w:p>
    <w:p w14:paraId="182D1B9A" w14:textId="77777777" w:rsidR="00E14C88" w:rsidRPr="00835AC1" w:rsidRDefault="00E14C88" w:rsidP="00EB43E9">
      <w:pPr>
        <w:pStyle w:val="Nadpis3"/>
        <w:jc w:val="center"/>
        <w:rPr>
          <w:rFonts w:ascii="Calibri" w:hAnsi="Calibri" w:cs="Calibri"/>
          <w:b/>
          <w:color w:val="auto"/>
        </w:rPr>
      </w:pPr>
      <w:r w:rsidRPr="00835AC1">
        <w:rPr>
          <w:rFonts w:ascii="Calibri" w:hAnsi="Calibri" w:cs="Calibri"/>
          <w:b/>
          <w:color w:val="auto"/>
        </w:rPr>
        <w:t>Standard 5.2</w:t>
      </w:r>
    </w:p>
    <w:p w14:paraId="5E10B829" w14:textId="679288C1"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s="Arial"/>
          <w:color w:val="auto"/>
          <w:sz w:val="22"/>
          <w:szCs w:val="22"/>
          <w:lang w:eastAsia="en-US"/>
        </w:rPr>
        <w:t>Garant</w:t>
      </w:r>
      <w:r w:rsidRPr="00EA3338">
        <w:rPr>
          <w:rFonts w:asciiTheme="minorHAnsi" w:hAnsiTheme="minorHAnsi"/>
          <w:color w:val="auto"/>
          <w:sz w:val="22"/>
          <w:szCs w:val="22"/>
        </w:rPr>
        <w:t>em</w:t>
      </w:r>
      <w:r w:rsidRPr="00EA3338">
        <w:rPr>
          <w:rFonts w:asciiTheme="minorHAnsi" w:hAnsiTheme="minorHAnsi" w:cs="Arial"/>
          <w:color w:val="auto"/>
          <w:sz w:val="22"/>
          <w:szCs w:val="22"/>
          <w:lang w:eastAsia="en-US"/>
        </w:rPr>
        <w:t xml:space="preserve"> </w:t>
      </w:r>
      <w:r>
        <w:rPr>
          <w:rFonts w:asciiTheme="minorHAnsi" w:hAnsiTheme="minorHAnsi"/>
          <w:color w:val="auto"/>
          <w:sz w:val="22"/>
          <w:szCs w:val="22"/>
        </w:rPr>
        <w:t>magisterského</w:t>
      </w:r>
      <w:r w:rsidRPr="00EA3338">
        <w:rPr>
          <w:rFonts w:asciiTheme="minorHAnsi" w:hAnsiTheme="minorHAnsi" w:cs="Arial"/>
          <w:color w:val="auto"/>
          <w:sz w:val="22"/>
          <w:szCs w:val="22"/>
          <w:lang w:eastAsia="en-US"/>
        </w:rPr>
        <w:t xml:space="preserve"> studijního programu </w:t>
      </w:r>
      <w:r w:rsidRPr="00EA3338">
        <w:rPr>
          <w:rFonts w:asciiTheme="minorHAnsi" w:hAnsiTheme="minorHAnsi"/>
          <w:color w:val="auto"/>
          <w:sz w:val="22"/>
          <w:szCs w:val="22"/>
        </w:rPr>
        <w:t>Průmyslové inženýrství</w:t>
      </w:r>
      <w:r w:rsidRPr="00EA3338">
        <w:rPr>
          <w:rFonts w:asciiTheme="minorHAnsi" w:hAnsiTheme="minorHAnsi" w:cs="Arial"/>
          <w:color w:val="auto"/>
          <w:sz w:val="22"/>
          <w:szCs w:val="22"/>
          <w:lang w:eastAsia="en-US"/>
        </w:rPr>
        <w:t xml:space="preserve"> je</w:t>
      </w:r>
      <w:r w:rsidRPr="00EA3338">
        <w:rPr>
          <w:rFonts w:asciiTheme="minorHAnsi" w:hAnsiTheme="minorHAnsi"/>
          <w:color w:val="auto"/>
          <w:sz w:val="22"/>
          <w:szCs w:val="22"/>
        </w:rPr>
        <w:t xml:space="preserve"> </w:t>
      </w:r>
      <w:r w:rsidRPr="00EA3338">
        <w:rPr>
          <w:rFonts w:asciiTheme="minorHAnsi" w:hAnsiTheme="minorHAnsi"/>
          <w:b/>
          <w:color w:val="auto"/>
          <w:sz w:val="22"/>
          <w:szCs w:val="22"/>
        </w:rPr>
        <w:t>doc. Ing. David Tuček, Ph.D.</w:t>
      </w:r>
      <w:r w:rsidRPr="00EA3338">
        <w:rPr>
          <w:rFonts w:asciiTheme="minorHAnsi" w:hAnsiTheme="minorHAnsi"/>
          <w:color w:val="auto"/>
          <w:sz w:val="22"/>
          <w:szCs w:val="22"/>
        </w:rPr>
        <w:t xml:space="preserve"> Garant má požadovanou kvalifikaci (doc. – Ekonomika a management podniku, Ph.D. – Řízení a ekonomika podniku) a jeho tvůrčí a vědecká činnost je stručně uvedena v akreditačních materiálech v části C-I – Personální zabezpečení. V rámci své habilitační práce se zabýval problematikou procesního řízení a koncepty řízení výroby českých průmyslových podniků. </w:t>
      </w:r>
    </w:p>
    <w:p w14:paraId="4275E2CC" w14:textId="77777777"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Garant je autorem a spoluautorem 1</w:t>
      </w:r>
      <w:r>
        <w:rPr>
          <w:rFonts w:asciiTheme="minorHAnsi" w:hAnsiTheme="minorHAnsi"/>
          <w:color w:val="auto"/>
          <w:sz w:val="22"/>
          <w:szCs w:val="22"/>
        </w:rPr>
        <w:t>8</w:t>
      </w:r>
      <w:r w:rsidRPr="00EA3338">
        <w:rPr>
          <w:rFonts w:asciiTheme="minorHAnsi" w:hAnsiTheme="minorHAnsi"/>
          <w:color w:val="auto"/>
          <w:sz w:val="22"/>
          <w:szCs w:val="22"/>
        </w:rPr>
        <w:t xml:space="preserve"> publikací indexovaných na Web of Science (H-Index: 3), </w:t>
      </w:r>
      <w:r>
        <w:rPr>
          <w:rFonts w:asciiTheme="minorHAnsi" w:hAnsiTheme="minorHAnsi"/>
          <w:color w:val="auto"/>
          <w:sz w:val="22"/>
          <w:szCs w:val="22"/>
        </w:rPr>
        <w:t>22</w:t>
      </w:r>
      <w:r w:rsidRPr="00EA3338">
        <w:rPr>
          <w:rFonts w:asciiTheme="minorHAnsi" w:hAnsiTheme="minorHAnsi"/>
          <w:color w:val="auto"/>
          <w:sz w:val="22"/>
          <w:szCs w:val="22"/>
        </w:rPr>
        <w:t xml:space="preserve"> publikací indexovaných v databázi SCOPUS (H-Index: </w:t>
      </w:r>
      <w:r>
        <w:rPr>
          <w:rFonts w:asciiTheme="minorHAnsi" w:hAnsiTheme="minorHAnsi"/>
          <w:color w:val="auto"/>
          <w:sz w:val="22"/>
          <w:szCs w:val="22"/>
        </w:rPr>
        <w:t>4</w:t>
      </w:r>
      <w:r w:rsidRPr="00EA3338">
        <w:rPr>
          <w:rFonts w:asciiTheme="minorHAnsi" w:hAnsiTheme="minorHAnsi"/>
          <w:color w:val="auto"/>
          <w:sz w:val="22"/>
          <w:szCs w:val="22"/>
        </w:rPr>
        <w:t xml:space="preserve">) a více než 90 ostatních odborných vědeckých publikací. Garant je dále spoluautorem monografií: Projektování výrobních procesů pro průmysl 4.0, Procesní řízení v praxi podniků a vysokých škol, Řízení a hodnocení výkonnosti podnikových procesů v praxi a spoluautorem zahraničních monografií: Competitiveness of Enterprises and National Economies (kapitola Quality Management as a Source of the Product Competitiveness) či v případě vědecké monografie: Next Generation Logistics - Technologies and Applications autorem kapitol: </w:t>
      </w:r>
      <w:bookmarkStart w:id="1241" w:name="_Toc422313250"/>
      <w:r w:rsidRPr="00EA3338">
        <w:rPr>
          <w:rFonts w:asciiTheme="minorHAnsi" w:hAnsiTheme="minorHAnsi"/>
          <w:color w:val="auto"/>
          <w:sz w:val="22"/>
          <w:szCs w:val="22"/>
        </w:rPr>
        <w:t>BPM approach in Czech companies in the context of logistic</w:t>
      </w:r>
      <w:bookmarkEnd w:id="1241"/>
      <w:r w:rsidRPr="00EA3338">
        <w:rPr>
          <w:rFonts w:asciiTheme="minorHAnsi" w:hAnsiTheme="minorHAnsi"/>
          <w:color w:val="auto"/>
          <w:sz w:val="22"/>
          <w:szCs w:val="22"/>
        </w:rPr>
        <w:t xml:space="preserve"> ad.</w:t>
      </w:r>
    </w:p>
    <w:p w14:paraId="3F8A8726" w14:textId="77777777"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V rámci vědecko-výzkumných aktivit realizoval projekty zaměřené na oblast Business Process Managementu, Business Process Reengineeringu, dále na oblast Průmyslového inženýrství – klasické a moderní metody a oblast Ergonomie. V rámci individuálního projektu národního EFIN působil jako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 Garant vedl projekt Optimalizace procesů údržby energetiky ve společnosti Barum Continental Otrokovice s využitím nástrojů Lean Production a Business Process Managementu a Projekt procesních analýz ve společnosti Meopta Přerov. Byl hlavním řešitelem projektu Zlepšování projektů – VaV Ergonomie drobné svalové zátěže, vědeckovýzkumný projekt OPPI – MPO, řešený pro Moravskoslezský automobilový klastr, o. s. Působil jako expertní konzultant v národním projektu KREDO (Kvalita, relevance, efektivita, diverzifikace a otevřenost). Aktuálně se podílí na realizaci projektu OPVVV Strategický projekt UTB ve Zlíně v oblasti inovace předmětů oboru Průmyslové inženýrství. Kromě toho je zapojen do řešení grantového projektu Grantové agentury České republiky GAČR č. 17-11321S Název projektu: Behaiviorální důvody úpadku firem: Experimentální přístup (GA309027).</w:t>
      </w:r>
    </w:p>
    <w:p w14:paraId="406F8AE1" w14:textId="77777777" w:rsidR="00FF25D5" w:rsidRPr="00EA3338" w:rsidRDefault="00FF25D5" w:rsidP="00FF25D5">
      <w:pPr>
        <w:pStyle w:val="Default"/>
        <w:spacing w:after="120"/>
        <w:jc w:val="both"/>
        <w:rPr>
          <w:rFonts w:asciiTheme="minorHAnsi" w:hAnsiTheme="minorHAnsi"/>
          <w:color w:val="auto"/>
          <w:sz w:val="22"/>
          <w:szCs w:val="22"/>
        </w:rPr>
      </w:pPr>
      <w:r w:rsidRPr="00EA3338">
        <w:rPr>
          <w:rFonts w:asciiTheme="minorHAnsi" w:hAnsiTheme="minorHAnsi"/>
          <w:color w:val="auto"/>
          <w:sz w:val="22"/>
          <w:szCs w:val="22"/>
        </w:rPr>
        <w:t>Garant je spoluautorem užitného vzoru č. 29172 Ergonomické zařízení pro monitorování lokální svalové zátěže a patentu evidovaném na Úřadu průmyslového vlastnictví: Národní patent: číslo přihlášky: PV/2015-820, č. ochr. dokumentu: 306627 - Ergonomické zařízení pro monitorování lokální svalové zátěže (15%)</w:t>
      </w:r>
    </w:p>
    <w:p w14:paraId="122FBDEC" w14:textId="77777777" w:rsidR="00FF25D5" w:rsidRPr="00EA3338" w:rsidRDefault="00FF25D5" w:rsidP="00FF25D5">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 se aktivně podílel na přípravě akreditace studijního oboru Průmyslové inženýrství v bakalářském studijním programu a v navazujícím magisterském studijním programu v době jeho vzniku na Fakultě managementu a ekonomiky Univerzity Tomáše Bati a od té doby zabezpečuje jeho realizaci včetně odborných diplomových praxí a státních závěrečných zkoušek.</w:t>
      </w:r>
    </w:p>
    <w:p w14:paraId="4C95B497" w14:textId="77777777" w:rsidR="00FF25D5" w:rsidRPr="00D23723" w:rsidRDefault="00FF25D5" w:rsidP="00FF25D5">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263DE4FE" w14:textId="77777777" w:rsidR="00FF25D5" w:rsidRPr="00EA3338" w:rsidRDefault="00FF25D5" w:rsidP="00FF25D5">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2F869979" w14:textId="77777777" w:rsidR="00FF25D5" w:rsidRPr="00EA3338" w:rsidRDefault="00FF25D5" w:rsidP="00FF25D5">
      <w:pPr>
        <w:pStyle w:val="Nadpis3"/>
        <w:jc w:val="center"/>
        <w:rPr>
          <w:rFonts w:asciiTheme="minorHAnsi" w:hAnsiTheme="minorHAnsi"/>
          <w:b/>
          <w:color w:val="auto"/>
        </w:rPr>
      </w:pPr>
      <w:r w:rsidRPr="00EA3338">
        <w:rPr>
          <w:rFonts w:asciiTheme="minorHAnsi" w:hAnsiTheme="minorHAnsi"/>
          <w:b/>
          <w:color w:val="auto"/>
        </w:rPr>
        <w:t>Standard 5.4</w:t>
      </w:r>
    </w:p>
    <w:p w14:paraId="42A5C457" w14:textId="23C087D3" w:rsidR="00E14C88" w:rsidRPr="00835AC1" w:rsidRDefault="00FF25D5" w:rsidP="00FF25D5">
      <w:pPr>
        <w:spacing w:before="120" w:after="600"/>
        <w:jc w:val="both"/>
        <w:rPr>
          <w:rFonts w:ascii="Calibri" w:hAnsi="Calibri" w:cs="Calibri"/>
          <w:sz w:val="22"/>
        </w:rPr>
      </w:pPr>
      <w:r w:rsidRPr="00EA3338">
        <w:rPr>
          <w:rFonts w:asciiTheme="minorHAnsi" w:hAnsiTheme="minorHAnsi"/>
          <w:sz w:val="22"/>
        </w:rPr>
        <w:t xml:space="preserve">Doc. Ing. David Tuček, Ph.D. je </w:t>
      </w:r>
      <w:r>
        <w:rPr>
          <w:rFonts w:asciiTheme="minorHAnsi" w:hAnsiTheme="minorHAnsi"/>
          <w:sz w:val="22"/>
        </w:rPr>
        <w:t xml:space="preserve">v současné chvíli garantem bakalářského studijního programu Systémové inženýrství a informatika, magisterského studijního programu Systémové inženýrství a informatika a </w:t>
      </w:r>
      <w:r w:rsidRPr="00EA3338">
        <w:rPr>
          <w:rFonts w:asciiTheme="minorHAnsi" w:hAnsiTheme="minorHAnsi"/>
          <w:sz w:val="22"/>
        </w:rPr>
        <w:t xml:space="preserve">garantem předkládaného </w:t>
      </w:r>
      <w:del w:id="1242" w:author="Michal Pilík" w:date="2019-09-06T08:44:00Z">
        <w:r w:rsidRPr="00EA3338" w:rsidDel="00A11A3D">
          <w:rPr>
            <w:rFonts w:asciiTheme="minorHAnsi" w:hAnsiTheme="minorHAnsi"/>
            <w:sz w:val="22"/>
          </w:rPr>
          <w:delText xml:space="preserve">doktorského </w:delText>
        </w:r>
      </w:del>
      <w:ins w:id="1243" w:author="Michal Pilík" w:date="2019-09-06T08:44:00Z">
        <w:r w:rsidR="00A11A3D">
          <w:rPr>
            <w:rFonts w:asciiTheme="minorHAnsi" w:hAnsiTheme="minorHAnsi"/>
            <w:sz w:val="22"/>
          </w:rPr>
          <w:t>magisterského</w:t>
        </w:r>
        <w:r w:rsidR="00A11A3D" w:rsidRPr="00EA3338">
          <w:rPr>
            <w:rFonts w:asciiTheme="minorHAnsi" w:hAnsiTheme="minorHAnsi"/>
            <w:sz w:val="22"/>
          </w:rPr>
          <w:t xml:space="preserve"> </w:t>
        </w:r>
      </w:ins>
      <w:r w:rsidRPr="00EA3338">
        <w:rPr>
          <w:rFonts w:asciiTheme="minorHAnsi" w:hAnsiTheme="minorHAnsi"/>
          <w:sz w:val="22"/>
        </w:rPr>
        <w:t>studijního programu Průmyslové inženýrství.</w:t>
      </w:r>
      <w:r>
        <w:rPr>
          <w:rFonts w:asciiTheme="minorHAnsi" w:hAnsiTheme="minorHAnsi"/>
          <w:sz w:val="22"/>
        </w:rPr>
        <w:t xml:space="preserve"> Fakulta managementu </w:t>
      </w:r>
      <w:del w:id="1244" w:author="Michal Pilík" w:date="2019-09-06T08:44:00Z">
        <w:r w:rsidDel="00A11A3D">
          <w:rPr>
            <w:rFonts w:asciiTheme="minorHAnsi" w:hAnsiTheme="minorHAnsi"/>
            <w:sz w:val="22"/>
          </w:rPr>
          <w:delText xml:space="preserve">zároveň </w:delText>
        </w:r>
      </w:del>
      <w:ins w:id="1245" w:author="Michal Pilík" w:date="2019-09-06T08:44:00Z">
        <w:r w:rsidR="00A11A3D">
          <w:rPr>
            <w:rFonts w:asciiTheme="minorHAnsi" w:hAnsiTheme="minorHAnsi"/>
            <w:sz w:val="22"/>
          </w:rPr>
          <w:t>již získala</w:t>
        </w:r>
      </w:ins>
      <w:del w:id="1246" w:author="Michal Pilík" w:date="2019-09-06T08:44:00Z">
        <w:r w:rsidDel="00A11A3D">
          <w:rPr>
            <w:rFonts w:asciiTheme="minorHAnsi" w:hAnsiTheme="minorHAnsi"/>
            <w:sz w:val="22"/>
          </w:rPr>
          <w:delText xml:space="preserve">žádá o </w:delText>
        </w:r>
      </w:del>
      <w:ins w:id="1247" w:author="Michal Pilík" w:date="2019-09-06T08:44:00Z">
        <w:r w:rsidR="00A11A3D">
          <w:rPr>
            <w:rFonts w:asciiTheme="minorHAnsi" w:hAnsiTheme="minorHAnsi"/>
            <w:sz w:val="22"/>
          </w:rPr>
          <w:t xml:space="preserve"> </w:t>
        </w:r>
      </w:ins>
      <w:r>
        <w:rPr>
          <w:rFonts w:asciiTheme="minorHAnsi" w:hAnsiTheme="minorHAnsi"/>
          <w:sz w:val="22"/>
        </w:rPr>
        <w:t xml:space="preserve">akreditaci bakalářského studijního programu Průmyslové inženýrství, který bude mít již jiného garanta (prof. Ing. Felicita Chromjaková, PhD.) </w:t>
      </w:r>
      <w:ins w:id="1248" w:author="Michal Pilík" w:date="2019-09-06T08:46:00Z">
        <w:r w:rsidR="00A11A3D">
          <w:rPr>
            <w:rFonts w:asciiTheme="minorHAnsi" w:hAnsiTheme="minorHAnsi"/>
            <w:sz w:val="22"/>
          </w:rPr>
          <w:t xml:space="preserve">a také akreditace DSP Průmyslové inženýrství </w:t>
        </w:r>
      </w:ins>
      <w:r>
        <w:rPr>
          <w:rFonts w:asciiTheme="minorHAnsi" w:hAnsiTheme="minorHAnsi"/>
          <w:sz w:val="22"/>
        </w:rPr>
        <w:t xml:space="preserve">a doc. Tuček zůstane garantem pouze </w:t>
      </w:r>
      <w:ins w:id="1249" w:author="Michal Pilík" w:date="2019-09-06T08:46:00Z">
        <w:r w:rsidR="00A11A3D">
          <w:rPr>
            <w:rFonts w:asciiTheme="minorHAnsi" w:hAnsiTheme="minorHAnsi"/>
            <w:sz w:val="22"/>
          </w:rPr>
          <w:t xml:space="preserve">předkládaného </w:t>
        </w:r>
      </w:ins>
      <w:r>
        <w:rPr>
          <w:rFonts w:asciiTheme="minorHAnsi" w:hAnsiTheme="minorHAnsi"/>
          <w:sz w:val="22"/>
        </w:rPr>
        <w:t xml:space="preserve">magisterského studijního programu </w:t>
      </w:r>
      <w:ins w:id="1250" w:author="Michal Pilík" w:date="2019-09-06T08:45:00Z">
        <w:r w:rsidR="00A11A3D">
          <w:rPr>
            <w:rFonts w:asciiTheme="minorHAnsi" w:hAnsiTheme="minorHAnsi"/>
            <w:sz w:val="22"/>
          </w:rPr>
          <w:t xml:space="preserve">Průmyslové inženýrství </w:t>
        </w:r>
      </w:ins>
      <w:r>
        <w:rPr>
          <w:rFonts w:asciiTheme="minorHAnsi" w:hAnsiTheme="minorHAnsi"/>
          <w:sz w:val="22"/>
        </w:rPr>
        <w:t>a doktorského studijního programu</w:t>
      </w:r>
      <w:ins w:id="1251" w:author="Michal Pilík" w:date="2019-09-06T08:46:00Z">
        <w:r w:rsidR="00A11A3D">
          <w:rPr>
            <w:rFonts w:asciiTheme="minorHAnsi" w:hAnsiTheme="minorHAnsi"/>
            <w:sz w:val="22"/>
          </w:rPr>
          <w:t xml:space="preserve"> Průmyslové inženýrství</w:t>
        </w:r>
      </w:ins>
      <w:r>
        <w:rPr>
          <w:rFonts w:asciiTheme="minorHAnsi" w:hAnsiTheme="minorHAnsi"/>
          <w:sz w:val="22"/>
        </w:rPr>
        <w:t>.</w:t>
      </w:r>
      <w:ins w:id="1252" w:author="Michal Pilík" w:date="2019-09-06T08:45:00Z">
        <w:r w:rsidR="00A11A3D">
          <w:rPr>
            <w:rFonts w:asciiTheme="minorHAnsi" w:hAnsiTheme="minorHAnsi"/>
            <w:sz w:val="22"/>
          </w:rPr>
          <w:t xml:space="preserve"> Do původního BSP Systémové inženýrství a informatika již nejsou přijímání studenti. </w:t>
        </w:r>
      </w:ins>
    </w:p>
    <w:p w14:paraId="6C6A151F" w14:textId="77777777" w:rsidR="00E14C88" w:rsidRPr="00E14C88" w:rsidRDefault="00E14C88" w:rsidP="00E14C88">
      <w:pPr>
        <w:pStyle w:val="Nadpis2"/>
        <w:jc w:val="center"/>
        <w:rPr>
          <w:rFonts w:ascii="Calibri" w:hAnsi="Calibri" w:cs="Calibri"/>
          <w:b/>
          <w:sz w:val="32"/>
        </w:rPr>
      </w:pPr>
      <w:r w:rsidRPr="00E14C88">
        <w:rPr>
          <w:rFonts w:ascii="Calibri" w:hAnsi="Calibri" w:cs="Calibri"/>
          <w:b/>
          <w:sz w:val="32"/>
        </w:rPr>
        <w:t>Personální zabezpečení studijního programu</w:t>
      </w:r>
    </w:p>
    <w:p w14:paraId="3CB92618"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Zhodnocení celkového personálního zabezpečení studijního programu z hlediska naplnění standardů (včetně zhodnocení zapojení odborníků z praxe do výuky u bakalářských profesně zaměřených studijních programů)</w:t>
      </w:r>
    </w:p>
    <w:p w14:paraId="25F74CD9"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6.1-6.2, 6.7-6.8</w:t>
      </w:r>
    </w:p>
    <w:p w14:paraId="1F620437" w14:textId="208BFFBB" w:rsidR="003A67F4" w:rsidRPr="00685533" w:rsidRDefault="003A67F4" w:rsidP="003A67F4">
      <w:pPr>
        <w:spacing w:before="120" w:after="120"/>
        <w:jc w:val="both"/>
        <w:rPr>
          <w:rFonts w:ascii="Calibri" w:hAnsi="Calibri" w:cs="Calibri"/>
          <w:sz w:val="22"/>
        </w:rPr>
      </w:pPr>
      <w:r w:rsidRPr="00BA5C4C">
        <w:rPr>
          <w:rFonts w:ascii="Calibri" w:hAnsi="Calibri" w:cs="Calibri"/>
          <w:sz w:val="22"/>
        </w:rPr>
        <w:t xml:space="preserve">Na zabezpečení studijního programu se podílí </w:t>
      </w:r>
      <w:ins w:id="1253" w:author="Pavla Trefilová" w:date="2019-09-10T13:25:00Z">
        <w:r w:rsidR="00A169EA">
          <w:rPr>
            <w:rFonts w:ascii="Calibri" w:hAnsi="Calibri" w:cs="Calibri"/>
            <w:sz w:val="22"/>
          </w:rPr>
          <w:t>5</w:t>
        </w:r>
      </w:ins>
      <w:del w:id="1254" w:author="Pavla Trefilová" w:date="2019-09-10T13:25:00Z">
        <w:r w:rsidR="00C9183D" w:rsidDel="00A169EA">
          <w:rPr>
            <w:rFonts w:ascii="Calibri" w:hAnsi="Calibri" w:cs="Calibri"/>
            <w:sz w:val="22"/>
          </w:rPr>
          <w:delText>3</w:delText>
        </w:r>
      </w:del>
      <w:r w:rsidRPr="00BA5C4C">
        <w:rPr>
          <w:rFonts w:ascii="Calibri" w:hAnsi="Calibri" w:cs="Calibri"/>
          <w:sz w:val="22"/>
        </w:rPr>
        <w:t xml:space="preserve"> profesoři, 1</w:t>
      </w:r>
      <w:del w:id="1255" w:author="Pavla Trefilová" w:date="2019-09-10T13:25:00Z">
        <w:r w:rsidR="00C9183D" w:rsidDel="00A169EA">
          <w:rPr>
            <w:rFonts w:ascii="Calibri" w:hAnsi="Calibri" w:cs="Calibri"/>
            <w:sz w:val="22"/>
          </w:rPr>
          <w:delText>5</w:delText>
        </w:r>
      </w:del>
      <w:ins w:id="1256" w:author="Pavla Trefilová" w:date="2019-09-10T13:25:00Z">
        <w:r w:rsidR="00A169EA">
          <w:rPr>
            <w:rFonts w:ascii="Calibri" w:hAnsi="Calibri" w:cs="Calibri"/>
            <w:sz w:val="22"/>
          </w:rPr>
          <w:t>3</w:t>
        </w:r>
      </w:ins>
      <w:r w:rsidRPr="00BA5C4C">
        <w:rPr>
          <w:rFonts w:ascii="Calibri" w:hAnsi="Calibri" w:cs="Calibri"/>
          <w:sz w:val="22"/>
        </w:rPr>
        <w:t xml:space="preserve"> docentů, 14 odborných asistentů s titulem Ph.D., 1 asistent, </w:t>
      </w:r>
      <w:r w:rsidRPr="00BA5C4C">
        <w:rPr>
          <w:rFonts w:asciiTheme="minorHAnsi" w:hAnsiTheme="minorHAnsi" w:cstheme="minorHAnsi"/>
          <w:sz w:val="22"/>
          <w:szCs w:val="22"/>
        </w:rPr>
        <w:t>7 lektorů zajišťujících výuku cizích jazaků</w:t>
      </w:r>
      <w:r w:rsidRPr="00BA5C4C">
        <w:rPr>
          <w:rFonts w:ascii="Calibri" w:hAnsi="Calibri" w:cs="Calibri"/>
          <w:sz w:val="22"/>
        </w:rPr>
        <w:t xml:space="preserve"> a 12 odborníků z praxe.</w:t>
      </w:r>
      <w:r w:rsidRPr="00685533">
        <w:rPr>
          <w:rFonts w:ascii="Calibri" w:hAnsi="Calibri" w:cs="Calibri"/>
          <w:sz w:val="22"/>
        </w:rPr>
        <w:t xml:space="preserve"> </w:t>
      </w:r>
    </w:p>
    <w:p w14:paraId="1B4BEA6A" w14:textId="2633165C" w:rsidR="00E14C88" w:rsidRPr="00835AC1" w:rsidRDefault="00E14C88" w:rsidP="00E14C88">
      <w:pPr>
        <w:spacing w:before="120" w:after="120"/>
        <w:jc w:val="both"/>
        <w:rPr>
          <w:rFonts w:ascii="Calibri" w:hAnsi="Calibri" w:cs="Calibri"/>
          <w:sz w:val="22"/>
        </w:rPr>
      </w:pPr>
    </w:p>
    <w:p w14:paraId="4A6CA638" w14:textId="4E132E86" w:rsidR="00E14C88" w:rsidRPr="00835AC1" w:rsidRDefault="00F07774" w:rsidP="00E14C88">
      <w:pPr>
        <w:pStyle w:val="Nadpis3"/>
        <w:jc w:val="center"/>
        <w:rPr>
          <w:rFonts w:ascii="Calibri" w:hAnsi="Calibri" w:cs="Calibri"/>
          <w:color w:val="auto"/>
        </w:rPr>
      </w:pPr>
      <w:r w:rsidRPr="00F07774">
        <w:rPr>
          <w:noProof/>
        </w:rPr>
        <w:t xml:space="preserve"> </w:t>
      </w:r>
      <w:r w:rsidR="00C9183D">
        <w:rPr>
          <w:noProof/>
        </w:rPr>
        <w:drawing>
          <wp:inline distT="0" distB="0" distL="0" distR="0" wp14:anchorId="50ECB501" wp14:editId="1D9D44B7">
            <wp:extent cx="5276850" cy="280035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3"/>
              </a:graphicData>
            </a:graphic>
          </wp:inline>
        </w:drawing>
      </w:r>
    </w:p>
    <w:p w14:paraId="453197A6" w14:textId="77777777" w:rsidR="00E14C88" w:rsidRPr="00835AC1" w:rsidRDefault="00E14C88" w:rsidP="00E14C88">
      <w:pPr>
        <w:spacing w:before="120" w:after="120"/>
        <w:jc w:val="center"/>
        <w:rPr>
          <w:rFonts w:ascii="Calibri" w:hAnsi="Calibri" w:cs="Calibri"/>
          <w:i/>
        </w:rPr>
      </w:pPr>
      <w:r w:rsidRPr="00835AC1">
        <w:rPr>
          <w:rFonts w:ascii="Calibri" w:hAnsi="Calibri" w:cs="Calibri"/>
          <w:i/>
        </w:rPr>
        <w:t xml:space="preserve">Graf </w:t>
      </w:r>
      <w:r w:rsidR="00563C00">
        <w:rPr>
          <w:rFonts w:ascii="Calibri" w:hAnsi="Calibri" w:cs="Calibri"/>
          <w:i/>
        </w:rPr>
        <w:t xml:space="preserve">1 </w:t>
      </w:r>
      <w:r w:rsidRPr="00835AC1">
        <w:rPr>
          <w:rFonts w:ascii="Calibri" w:hAnsi="Calibri" w:cs="Calibri"/>
          <w:i/>
        </w:rPr>
        <w:t>– Podíl profesorů, docentů a odborných asistentů na přednáškové činnosti v rámci studijního programu Průmyslové inženýrství</w:t>
      </w:r>
    </w:p>
    <w:p w14:paraId="1A9384F6" w14:textId="77777777" w:rsidR="00E14C88" w:rsidRPr="00835AC1" w:rsidRDefault="00E14C88" w:rsidP="00E14C88">
      <w:pPr>
        <w:spacing w:before="120" w:after="120"/>
        <w:jc w:val="both"/>
        <w:rPr>
          <w:rFonts w:ascii="Calibri" w:hAnsi="Calibri" w:cs="Calibri"/>
          <w:sz w:val="22"/>
        </w:rPr>
      </w:pPr>
      <w:r w:rsidRPr="00835AC1">
        <w:rPr>
          <w:rFonts w:ascii="Calibri" w:hAnsi="Calibri" w:cs="Calibri"/>
          <w:sz w:val="22"/>
        </w:rPr>
        <w:t xml:space="preserve">Následující tabulka dokládá seznam akademických pracovníků podílejících se na výuce ve studijním programu Průmyslové inženýrství. </w:t>
      </w:r>
      <w:r w:rsidR="005A225B" w:rsidRPr="00835AC1">
        <w:rPr>
          <w:rFonts w:asciiTheme="minorHAnsi" w:hAnsiTheme="minorHAnsi" w:cstheme="minorHAnsi"/>
          <w:sz w:val="22"/>
          <w:szCs w:val="22"/>
        </w:rPr>
        <w:t xml:space="preserve">V přehledu jsou uvedeni akademičtí pracovníci podílející se na </w:t>
      </w:r>
      <w:r w:rsidR="005A225B" w:rsidRPr="00835AC1">
        <w:rPr>
          <w:rFonts w:asciiTheme="minorHAnsi" w:hAnsiTheme="minorHAnsi" w:cstheme="minorHAnsi"/>
          <w:b/>
          <w:sz w:val="22"/>
          <w:szCs w:val="22"/>
        </w:rPr>
        <w:t>přednáškách (nebo seminářích u předmětů, které nemají přednášku) z </w:t>
      </w:r>
      <w:r w:rsidR="005A225B" w:rsidRPr="00835AC1">
        <w:rPr>
          <w:rFonts w:asciiTheme="minorHAnsi" w:hAnsiTheme="minorHAnsi" w:cstheme="minorHAnsi"/>
          <w:b/>
          <w:i/>
          <w:sz w:val="22"/>
          <w:szCs w:val="22"/>
        </w:rPr>
        <w:t>předmětů povinných a povinně volitelných</w:t>
      </w:r>
      <w:r w:rsidRPr="00835AC1">
        <w:rPr>
          <w:rFonts w:ascii="Calibri" w:hAnsi="Calibri" w:cs="Calibri"/>
          <w:sz w:val="22"/>
        </w:rPr>
        <w:t xml:space="preserve"> v rámci daného studijního plánu, který je uveden v </w:t>
      </w:r>
      <w:r w:rsidRPr="00835AC1">
        <w:rPr>
          <w:rFonts w:ascii="Calibri" w:hAnsi="Calibri" w:cs="Calibri"/>
          <w:i/>
          <w:sz w:val="22"/>
        </w:rPr>
        <w:t>Příloze B-IIa – Studijní plány a návrh témat prací (bakalářské a magisterské studijní programy).</w:t>
      </w:r>
    </w:p>
    <w:p w14:paraId="28609A0D" w14:textId="77777777" w:rsidR="00E14C88" w:rsidRPr="00835AC1" w:rsidRDefault="00E14C88" w:rsidP="00D61182">
      <w:pPr>
        <w:spacing w:before="120" w:after="240"/>
        <w:jc w:val="both"/>
        <w:rPr>
          <w:rFonts w:ascii="Calibri" w:hAnsi="Calibri" w:cs="Calibri"/>
          <w:sz w:val="22"/>
        </w:rPr>
      </w:pPr>
      <w:r w:rsidRPr="00835AC1">
        <w:rPr>
          <w:rFonts w:ascii="Calibri" w:hAnsi="Calibri" w:cs="Calibr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835AC1">
        <w:rPr>
          <w:rFonts w:ascii="Calibri" w:hAnsi="Calibri" w:cs="Calibri"/>
          <w:i/>
          <w:sz w:val="22"/>
        </w:rPr>
        <w:t>Příloze C-I – Personální zabezpečení.</w:t>
      </w:r>
      <w:r w:rsidRPr="00835AC1">
        <w:rPr>
          <w:rFonts w:ascii="Calibri" w:hAnsi="Calibri" w:cs="Calibri"/>
          <w:sz w:val="22"/>
        </w:rPr>
        <w:t xml:space="preserve"> </w:t>
      </w:r>
    </w:p>
    <w:p w14:paraId="4B3D3D34" w14:textId="77777777" w:rsidR="00E14C88" w:rsidRPr="00563C00" w:rsidRDefault="00E14C88" w:rsidP="00E14C88">
      <w:pPr>
        <w:spacing w:before="120" w:after="120"/>
        <w:jc w:val="center"/>
        <w:rPr>
          <w:rFonts w:ascii="Calibri" w:hAnsi="Calibri" w:cs="Calibri"/>
          <w:i/>
        </w:rPr>
      </w:pPr>
      <w:r w:rsidRPr="00563C00">
        <w:rPr>
          <w:rFonts w:ascii="Calibri" w:hAnsi="Calibri" w:cs="Calibri"/>
          <w:i/>
        </w:rPr>
        <w:t xml:space="preserve">Tab. </w:t>
      </w:r>
      <w:r w:rsidR="00563C00" w:rsidRPr="00563C00">
        <w:rPr>
          <w:rFonts w:ascii="Calibri" w:hAnsi="Calibri" w:cs="Calibri"/>
          <w:i/>
        </w:rPr>
        <w:t xml:space="preserve">2 </w:t>
      </w:r>
      <w:r w:rsidRPr="00563C00">
        <w:rPr>
          <w:rFonts w:ascii="Calibri" w:hAnsi="Calibri" w:cs="Calibri"/>
          <w:i/>
        </w:rPr>
        <w:t>– Personální struktura studijního programu Průmyslové inženýrství</w:t>
      </w:r>
    </w:p>
    <w:tbl>
      <w:tblPr>
        <w:tblW w:w="7568" w:type="dxa"/>
        <w:jc w:val="center"/>
        <w:tblCellMar>
          <w:left w:w="70" w:type="dxa"/>
          <w:right w:w="70" w:type="dxa"/>
        </w:tblCellMar>
        <w:tblLook w:val="04A0" w:firstRow="1" w:lastRow="0" w:firstColumn="1" w:lastColumn="0" w:noHBand="0" w:noVBand="1"/>
      </w:tblPr>
      <w:tblGrid>
        <w:gridCol w:w="3813"/>
        <w:gridCol w:w="1300"/>
        <w:gridCol w:w="870"/>
        <w:gridCol w:w="1585"/>
      </w:tblGrid>
      <w:tr w:rsidR="006A180C" w:rsidRPr="006A180C" w14:paraId="20A688FB" w14:textId="77777777" w:rsidTr="00C06696">
        <w:trPr>
          <w:trHeight w:val="315"/>
          <w:jc w:val="center"/>
        </w:trPr>
        <w:tc>
          <w:tcPr>
            <w:tcW w:w="3813"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7B3F9712" w14:textId="77777777" w:rsidR="006A180C" w:rsidRPr="006A180C" w:rsidRDefault="006A180C" w:rsidP="006A180C">
            <w:pPr>
              <w:rPr>
                <w:rFonts w:asciiTheme="minorHAnsi" w:hAnsiTheme="minorHAnsi" w:cstheme="minorHAnsi"/>
                <w:b/>
                <w:bCs/>
              </w:rPr>
            </w:pPr>
            <w:r w:rsidRPr="006A180C">
              <w:rPr>
                <w:rFonts w:asciiTheme="minorHAnsi" w:hAnsiTheme="minorHAnsi" w:cstheme="minorHAns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51939575" w14:textId="77777777" w:rsidR="006A180C" w:rsidRPr="006A180C" w:rsidRDefault="006A180C" w:rsidP="006A180C">
            <w:pPr>
              <w:jc w:val="center"/>
              <w:rPr>
                <w:rFonts w:asciiTheme="minorHAnsi" w:hAnsiTheme="minorHAnsi" w:cstheme="minorHAnsi"/>
                <w:b/>
                <w:bCs/>
                <w:color w:val="000000"/>
              </w:rPr>
            </w:pPr>
            <w:r w:rsidRPr="006A180C">
              <w:rPr>
                <w:rFonts w:asciiTheme="minorHAnsi" w:hAnsiTheme="minorHAnsi" w:cstheme="minorHAnsi"/>
                <w:b/>
                <w:bCs/>
                <w:color w:val="000000"/>
              </w:rPr>
              <w:t>Rok narození</w:t>
            </w:r>
          </w:p>
        </w:tc>
        <w:tc>
          <w:tcPr>
            <w:tcW w:w="870" w:type="dxa"/>
            <w:tcBorders>
              <w:top w:val="single" w:sz="12" w:space="0" w:color="auto"/>
              <w:left w:val="nil"/>
              <w:bottom w:val="single" w:sz="12" w:space="0" w:color="auto"/>
              <w:right w:val="single" w:sz="4" w:space="0" w:color="auto"/>
            </w:tcBorders>
            <w:shd w:val="clear" w:color="auto" w:fill="auto"/>
            <w:noWrap/>
            <w:vAlign w:val="center"/>
            <w:hideMark/>
          </w:tcPr>
          <w:p w14:paraId="25D99687" w14:textId="77777777" w:rsidR="006A180C" w:rsidRPr="006A180C" w:rsidRDefault="006A180C" w:rsidP="006A180C">
            <w:pPr>
              <w:jc w:val="center"/>
              <w:rPr>
                <w:rFonts w:asciiTheme="minorHAnsi" w:hAnsiTheme="minorHAnsi" w:cstheme="minorHAnsi"/>
                <w:b/>
                <w:bCs/>
                <w:color w:val="000000"/>
              </w:rPr>
            </w:pPr>
            <w:r w:rsidRPr="006A180C">
              <w:rPr>
                <w:rFonts w:asciiTheme="minorHAnsi" w:hAnsiTheme="minorHAnsi" w:cstheme="minorHAnsi"/>
                <w:b/>
                <w:bCs/>
                <w:color w:val="000000"/>
              </w:rPr>
              <w:t>Úvazek</w:t>
            </w:r>
          </w:p>
        </w:tc>
        <w:tc>
          <w:tcPr>
            <w:tcW w:w="1585" w:type="dxa"/>
            <w:tcBorders>
              <w:top w:val="single" w:sz="12" w:space="0" w:color="auto"/>
              <w:left w:val="nil"/>
              <w:bottom w:val="single" w:sz="12" w:space="0" w:color="auto"/>
              <w:right w:val="single" w:sz="12" w:space="0" w:color="auto"/>
            </w:tcBorders>
            <w:shd w:val="clear" w:color="auto" w:fill="auto"/>
            <w:noWrap/>
            <w:vAlign w:val="center"/>
            <w:hideMark/>
          </w:tcPr>
          <w:p w14:paraId="27707789" w14:textId="77777777" w:rsidR="006A180C" w:rsidRPr="006A180C" w:rsidRDefault="006A180C" w:rsidP="006A180C">
            <w:pPr>
              <w:jc w:val="center"/>
              <w:rPr>
                <w:rFonts w:asciiTheme="minorHAnsi" w:hAnsiTheme="minorHAnsi" w:cstheme="minorHAnsi"/>
                <w:b/>
                <w:bCs/>
                <w:color w:val="000000"/>
              </w:rPr>
            </w:pPr>
            <w:r w:rsidRPr="006A180C">
              <w:rPr>
                <w:rFonts w:asciiTheme="minorHAnsi" w:hAnsiTheme="minorHAnsi" w:cstheme="minorHAnsi"/>
                <w:b/>
                <w:bCs/>
                <w:color w:val="000000"/>
              </w:rPr>
              <w:t>Pracovní poměr</w:t>
            </w:r>
          </w:p>
        </w:tc>
      </w:tr>
      <w:tr w:rsidR="006A180C" w:rsidRPr="006A180C" w14:paraId="02985002"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FE1C03A" w14:textId="77777777" w:rsidR="006A180C" w:rsidRPr="006A180C" w:rsidRDefault="006A180C" w:rsidP="006A180C">
            <w:pPr>
              <w:rPr>
                <w:rFonts w:asciiTheme="minorHAnsi" w:hAnsiTheme="minorHAnsi" w:cstheme="minorHAnsi"/>
                <w:b/>
                <w:bCs/>
                <w:color w:val="000000"/>
              </w:rPr>
            </w:pPr>
            <w:r w:rsidRPr="006A180C">
              <w:rPr>
                <w:rFonts w:asciiTheme="minorHAnsi" w:hAnsiTheme="minorHAnsi" w:cstheme="minorHAnsi"/>
                <w:b/>
                <w:bCs/>
                <w:color w:val="000000"/>
              </w:rPr>
              <w:t>Profesoři</w:t>
            </w:r>
          </w:p>
        </w:tc>
      </w:tr>
      <w:tr w:rsidR="006A180C" w:rsidRPr="006A180C" w14:paraId="28552CC9" w14:textId="77777777" w:rsidTr="00C06696">
        <w:trPr>
          <w:trHeight w:val="315"/>
          <w:jc w:val="center"/>
        </w:trPr>
        <w:tc>
          <w:tcPr>
            <w:tcW w:w="3813"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28421586"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prof. Ing. Felicita Chromjaková,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0A408363"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1968</w:t>
            </w:r>
          </w:p>
        </w:tc>
        <w:tc>
          <w:tcPr>
            <w:tcW w:w="870" w:type="dxa"/>
            <w:tcBorders>
              <w:top w:val="single" w:sz="12" w:space="0" w:color="auto"/>
              <w:left w:val="nil"/>
              <w:bottom w:val="single" w:sz="4" w:space="0" w:color="auto"/>
              <w:right w:val="single" w:sz="4" w:space="0" w:color="auto"/>
            </w:tcBorders>
            <w:shd w:val="clear" w:color="auto" w:fill="auto"/>
            <w:noWrap/>
            <w:vAlign w:val="bottom"/>
            <w:hideMark/>
          </w:tcPr>
          <w:p w14:paraId="67FD1EF1"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12" w:space="0" w:color="auto"/>
              <w:left w:val="nil"/>
              <w:bottom w:val="single" w:sz="4" w:space="0" w:color="auto"/>
              <w:right w:val="single" w:sz="12" w:space="0" w:color="auto"/>
            </w:tcBorders>
            <w:shd w:val="clear" w:color="auto" w:fill="auto"/>
            <w:noWrap/>
            <w:vAlign w:val="bottom"/>
            <w:hideMark/>
          </w:tcPr>
          <w:p w14:paraId="7498E34E"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N</w:t>
            </w:r>
          </w:p>
        </w:tc>
      </w:tr>
      <w:tr w:rsidR="00C06696" w:rsidRPr="006A180C" w14:paraId="3EA6F6A7"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89376B0" w14:textId="5C21A1F4" w:rsidR="00C06696" w:rsidRPr="006A180C" w:rsidRDefault="00C06696" w:rsidP="00136289">
            <w:pPr>
              <w:rPr>
                <w:rFonts w:asciiTheme="minorHAnsi" w:hAnsiTheme="minorHAnsi" w:cstheme="minorHAnsi"/>
              </w:rPr>
            </w:pPr>
            <w:r>
              <w:rPr>
                <w:rFonts w:asciiTheme="minorHAnsi" w:hAnsiTheme="minorHAnsi" w:cstheme="minorHAnsi"/>
              </w:rPr>
              <w:t>prof. Ing. Katarína Mo</w:t>
            </w:r>
            <w:r w:rsidR="00136289">
              <w:rPr>
                <w:rFonts w:asciiTheme="minorHAnsi" w:hAnsiTheme="minorHAnsi" w:cstheme="minorHAnsi"/>
              </w:rPr>
              <w:t>n</w:t>
            </w:r>
            <w:r>
              <w:rPr>
                <w:rFonts w:asciiTheme="minorHAnsi" w:hAnsiTheme="minorHAnsi" w:cstheme="minorHAnsi"/>
              </w:rPr>
              <w:t>ková, Ph.D.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1C3D0499" w14:textId="10F54D26" w:rsidR="00C06696" w:rsidRPr="006A180C" w:rsidRDefault="00136289" w:rsidP="006A180C">
            <w:pPr>
              <w:jc w:val="center"/>
              <w:rPr>
                <w:rFonts w:asciiTheme="minorHAnsi" w:hAnsiTheme="minorHAnsi" w:cstheme="minorHAnsi"/>
                <w:color w:val="000000"/>
              </w:rPr>
            </w:pPr>
            <w:r>
              <w:rPr>
                <w:rFonts w:asciiTheme="minorHAnsi" w:hAnsiTheme="minorHAnsi" w:cstheme="minorHAnsi"/>
                <w:color w:val="000000"/>
              </w:rPr>
              <w:t>1969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BE62012" w14:textId="47D0E531" w:rsidR="00C06696" w:rsidRPr="006A180C" w:rsidRDefault="00136289" w:rsidP="006A180C">
            <w:pPr>
              <w:jc w:val="center"/>
              <w:rPr>
                <w:rFonts w:asciiTheme="minorHAnsi" w:hAnsiTheme="minorHAnsi" w:cstheme="minorHAnsi"/>
                <w:color w:val="000000"/>
              </w:rPr>
            </w:pPr>
            <w:r>
              <w:rPr>
                <w:rFonts w:asciiTheme="minorHAnsi" w:hAnsiTheme="minorHAnsi" w:cstheme="minorHAnsi"/>
                <w:color w:val="000000"/>
              </w:rPr>
              <w:t>10</w:t>
            </w:r>
          </w:p>
        </w:tc>
        <w:tc>
          <w:tcPr>
            <w:tcW w:w="1585" w:type="dxa"/>
            <w:tcBorders>
              <w:top w:val="single" w:sz="4" w:space="0" w:color="auto"/>
              <w:left w:val="nil"/>
              <w:bottom w:val="single" w:sz="4" w:space="0" w:color="auto"/>
              <w:right w:val="single" w:sz="12" w:space="0" w:color="auto"/>
            </w:tcBorders>
            <w:shd w:val="clear" w:color="auto" w:fill="auto"/>
            <w:noWrap/>
            <w:vAlign w:val="bottom"/>
          </w:tcPr>
          <w:p w14:paraId="76693F1B" w14:textId="43992575" w:rsidR="00C06696" w:rsidRPr="006A180C" w:rsidRDefault="00136289" w:rsidP="001A35C8">
            <w:pPr>
              <w:jc w:val="center"/>
              <w:rPr>
                <w:rFonts w:asciiTheme="minorHAnsi" w:hAnsiTheme="minorHAnsi" w:cstheme="minorHAnsi"/>
                <w:color w:val="000000"/>
              </w:rPr>
            </w:pPr>
            <w:r>
              <w:rPr>
                <w:rFonts w:asciiTheme="minorHAnsi" w:hAnsiTheme="minorHAnsi" w:cstheme="minorHAnsi"/>
                <w:color w:val="000000"/>
              </w:rPr>
              <w:t>U-31.8.</w:t>
            </w:r>
            <w:del w:id="1257" w:author="Pavla Trefilová" w:date="2019-09-11T09:43:00Z">
              <w:r w:rsidDel="001A35C8">
                <w:rPr>
                  <w:rFonts w:asciiTheme="minorHAnsi" w:hAnsiTheme="minorHAnsi" w:cstheme="minorHAnsi"/>
                  <w:color w:val="000000"/>
                </w:rPr>
                <w:delText>2019</w:delText>
              </w:r>
            </w:del>
            <w:ins w:id="1258" w:author="Pavla Trefilová" w:date="2019-09-11T09:43:00Z">
              <w:r w:rsidR="001A35C8">
                <w:rPr>
                  <w:rFonts w:asciiTheme="minorHAnsi" w:hAnsiTheme="minorHAnsi" w:cstheme="minorHAnsi"/>
                  <w:color w:val="000000"/>
                </w:rPr>
                <w:t>2022</w:t>
              </w:r>
            </w:ins>
          </w:p>
        </w:tc>
      </w:tr>
      <w:tr w:rsidR="006A180C" w:rsidRPr="006A180C" w14:paraId="799E0A94" w14:textId="77777777" w:rsidTr="00A169EA">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6A3E1D3" w14:textId="77777777" w:rsidR="006A180C" w:rsidRPr="006A180C" w:rsidRDefault="006A180C" w:rsidP="006A180C">
            <w:pPr>
              <w:rPr>
                <w:rFonts w:asciiTheme="minorHAnsi" w:hAnsiTheme="minorHAnsi" w:cstheme="minorHAnsi"/>
              </w:rPr>
            </w:pPr>
            <w:r w:rsidRPr="006A180C">
              <w:rPr>
                <w:rFonts w:asciiTheme="minorHAnsi" w:hAnsiTheme="minorHAnsi" w:cstheme="minorHAnsi"/>
              </w:rPr>
              <w:t>prof. Dr. Ing. Drahomíra Pavelková</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381B4E71"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1963</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A9D2962"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nil"/>
              <w:bottom w:val="single" w:sz="4" w:space="0" w:color="auto"/>
              <w:right w:val="single" w:sz="12" w:space="0" w:color="auto"/>
            </w:tcBorders>
            <w:shd w:val="clear" w:color="auto" w:fill="auto"/>
            <w:noWrap/>
            <w:vAlign w:val="bottom"/>
          </w:tcPr>
          <w:p w14:paraId="4A495065" w14:textId="77777777" w:rsidR="006A180C" w:rsidRPr="006A180C" w:rsidRDefault="006A180C" w:rsidP="006A180C">
            <w:pPr>
              <w:jc w:val="center"/>
              <w:rPr>
                <w:rFonts w:asciiTheme="minorHAnsi" w:hAnsiTheme="minorHAnsi" w:cstheme="minorHAnsi"/>
                <w:color w:val="000000"/>
              </w:rPr>
            </w:pPr>
            <w:r w:rsidRPr="006A180C">
              <w:rPr>
                <w:rFonts w:asciiTheme="minorHAnsi" w:hAnsiTheme="minorHAnsi" w:cstheme="minorHAnsi"/>
                <w:color w:val="000000"/>
              </w:rPr>
              <w:t>N</w:t>
            </w:r>
          </w:p>
        </w:tc>
      </w:tr>
      <w:tr w:rsidR="00A169EA" w:rsidRPr="006A180C" w14:paraId="3D31496A" w14:textId="77777777" w:rsidTr="00A169EA">
        <w:trPr>
          <w:trHeight w:val="315"/>
          <w:jc w:val="center"/>
          <w:ins w:id="1259" w:author="Pavla Trefilová" w:date="2019-09-10T13:25:00Z"/>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1B5B244" w14:textId="2684B04A" w:rsidR="00A169EA" w:rsidRPr="006A180C" w:rsidRDefault="00607BEC" w:rsidP="00A169EA">
            <w:pPr>
              <w:rPr>
                <w:ins w:id="1260" w:author="Pavla Trefilová" w:date="2019-09-10T13:25:00Z"/>
                <w:rFonts w:asciiTheme="minorHAnsi" w:hAnsiTheme="minorHAnsi" w:cstheme="minorHAnsi"/>
              </w:rPr>
            </w:pPr>
            <w:ins w:id="1261" w:author="Pavla Trefilová" w:date="2019-09-10T13:33:00Z">
              <w:r>
                <w:rPr>
                  <w:rFonts w:asciiTheme="minorHAnsi" w:hAnsiTheme="minorHAnsi" w:cstheme="minorHAnsi"/>
                </w:rPr>
                <w:t>prof</w:t>
              </w:r>
            </w:ins>
            <w:ins w:id="1262" w:author="Pavla Trefilová" w:date="2019-09-10T13:26:00Z">
              <w:r w:rsidR="00A169EA" w:rsidRPr="006A180C">
                <w:rPr>
                  <w:rFonts w:asciiTheme="minorHAnsi" w:hAnsiTheme="minorHAnsi" w:cstheme="minorHAnsi"/>
                </w:rPr>
                <w:t>. Ing. Boris Popesko, Ph.D.</w:t>
              </w:r>
            </w:ins>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1284D7B0" w14:textId="65731326" w:rsidR="00A169EA" w:rsidRPr="006A180C" w:rsidRDefault="00A169EA" w:rsidP="00A169EA">
            <w:pPr>
              <w:jc w:val="center"/>
              <w:rPr>
                <w:ins w:id="1263" w:author="Pavla Trefilová" w:date="2019-09-10T13:25:00Z"/>
                <w:rFonts w:asciiTheme="minorHAnsi" w:hAnsiTheme="minorHAnsi" w:cstheme="minorHAnsi"/>
                <w:color w:val="000000"/>
              </w:rPr>
            </w:pPr>
            <w:ins w:id="1264" w:author="Pavla Trefilová" w:date="2019-09-10T13:26:00Z">
              <w:r w:rsidRPr="006A180C">
                <w:rPr>
                  <w:rFonts w:asciiTheme="minorHAnsi" w:hAnsiTheme="minorHAnsi" w:cstheme="minorHAnsi"/>
                  <w:color w:val="000000"/>
                </w:rPr>
                <w:t>1978</w:t>
              </w:r>
            </w:ins>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D532D84" w14:textId="0AB28AD9" w:rsidR="00A169EA" w:rsidRPr="006A180C" w:rsidRDefault="00A169EA" w:rsidP="00A169EA">
            <w:pPr>
              <w:jc w:val="center"/>
              <w:rPr>
                <w:ins w:id="1265" w:author="Pavla Trefilová" w:date="2019-09-10T13:25:00Z"/>
                <w:rFonts w:asciiTheme="minorHAnsi" w:hAnsiTheme="minorHAnsi" w:cstheme="minorHAnsi"/>
                <w:color w:val="000000"/>
              </w:rPr>
            </w:pPr>
            <w:ins w:id="1266" w:author="Pavla Trefilová" w:date="2019-09-10T13:26:00Z">
              <w:r w:rsidRPr="006A180C">
                <w:rPr>
                  <w:rFonts w:asciiTheme="minorHAnsi" w:hAnsiTheme="minorHAnsi" w:cstheme="minorHAnsi"/>
                  <w:color w:val="000000"/>
                </w:rPr>
                <w:t>40</w:t>
              </w:r>
            </w:ins>
          </w:p>
        </w:tc>
        <w:tc>
          <w:tcPr>
            <w:tcW w:w="1585" w:type="dxa"/>
            <w:tcBorders>
              <w:top w:val="single" w:sz="4" w:space="0" w:color="auto"/>
              <w:left w:val="nil"/>
              <w:bottom w:val="single" w:sz="4" w:space="0" w:color="auto"/>
              <w:right w:val="single" w:sz="12" w:space="0" w:color="auto"/>
            </w:tcBorders>
            <w:shd w:val="clear" w:color="auto" w:fill="auto"/>
            <w:noWrap/>
            <w:vAlign w:val="bottom"/>
          </w:tcPr>
          <w:p w14:paraId="4B05EBBB" w14:textId="7E856BD6" w:rsidR="00A169EA" w:rsidRPr="006A180C" w:rsidRDefault="00A169EA" w:rsidP="00A169EA">
            <w:pPr>
              <w:jc w:val="center"/>
              <w:rPr>
                <w:ins w:id="1267" w:author="Pavla Trefilová" w:date="2019-09-10T13:25:00Z"/>
                <w:rFonts w:asciiTheme="minorHAnsi" w:hAnsiTheme="minorHAnsi" w:cstheme="minorHAnsi"/>
                <w:color w:val="000000"/>
              </w:rPr>
            </w:pPr>
            <w:ins w:id="1268" w:author="Pavla Trefilová" w:date="2019-09-10T13:26:00Z">
              <w:r w:rsidRPr="006A180C">
                <w:rPr>
                  <w:rFonts w:asciiTheme="minorHAnsi" w:hAnsiTheme="minorHAnsi" w:cstheme="minorHAnsi"/>
                  <w:color w:val="000000"/>
                </w:rPr>
                <w:t>N</w:t>
              </w:r>
            </w:ins>
          </w:p>
        </w:tc>
      </w:tr>
      <w:tr w:rsidR="00A169EA" w:rsidRPr="006A180C" w14:paraId="078C819B" w14:textId="77777777" w:rsidTr="00C06696">
        <w:trPr>
          <w:trHeight w:val="315"/>
          <w:jc w:val="center"/>
          <w:ins w:id="1269" w:author="Pavla Trefilová" w:date="2019-09-10T13:25:00Z"/>
        </w:trPr>
        <w:tc>
          <w:tcPr>
            <w:tcW w:w="3813"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6FE8394D" w14:textId="1931B6F6" w:rsidR="00A169EA" w:rsidRPr="006A180C" w:rsidRDefault="00607BEC" w:rsidP="00A169EA">
            <w:pPr>
              <w:rPr>
                <w:ins w:id="1270" w:author="Pavla Trefilová" w:date="2019-09-10T13:25:00Z"/>
                <w:rFonts w:asciiTheme="minorHAnsi" w:hAnsiTheme="minorHAnsi" w:cstheme="minorHAnsi"/>
              </w:rPr>
            </w:pPr>
            <w:ins w:id="1271" w:author="Pavla Trefilová" w:date="2019-09-10T13:33:00Z">
              <w:r>
                <w:rPr>
                  <w:rFonts w:asciiTheme="minorHAnsi" w:hAnsiTheme="minorHAnsi" w:cstheme="minorHAnsi"/>
                </w:rPr>
                <w:t>prof</w:t>
              </w:r>
            </w:ins>
            <w:ins w:id="1272" w:author="Pavla Trefilová" w:date="2019-09-10T13:26:00Z">
              <w:r w:rsidR="00A169EA" w:rsidRPr="006A180C">
                <w:rPr>
                  <w:rFonts w:asciiTheme="minorHAnsi" w:hAnsiTheme="minorHAnsi" w:cstheme="minorHAnsi"/>
                </w:rPr>
                <w:t>. Ing. Rastislav Rajnoha, PhD.</w:t>
              </w:r>
            </w:ins>
          </w:p>
        </w:tc>
        <w:tc>
          <w:tcPr>
            <w:tcW w:w="1300" w:type="dxa"/>
            <w:tcBorders>
              <w:top w:val="single" w:sz="4" w:space="0" w:color="auto"/>
              <w:left w:val="nil"/>
              <w:bottom w:val="single" w:sz="12" w:space="0" w:color="auto"/>
              <w:right w:val="single" w:sz="4" w:space="0" w:color="auto"/>
            </w:tcBorders>
            <w:shd w:val="clear" w:color="auto" w:fill="auto"/>
            <w:noWrap/>
            <w:vAlign w:val="bottom"/>
          </w:tcPr>
          <w:p w14:paraId="3AEB2E2B" w14:textId="58829251" w:rsidR="00A169EA" w:rsidRPr="006A180C" w:rsidRDefault="00A169EA" w:rsidP="00A169EA">
            <w:pPr>
              <w:jc w:val="center"/>
              <w:rPr>
                <w:ins w:id="1273" w:author="Pavla Trefilová" w:date="2019-09-10T13:25:00Z"/>
                <w:rFonts w:asciiTheme="minorHAnsi" w:hAnsiTheme="minorHAnsi" w:cstheme="minorHAnsi"/>
                <w:color w:val="000000"/>
              </w:rPr>
            </w:pPr>
            <w:ins w:id="1274" w:author="Pavla Trefilová" w:date="2019-09-10T13:26:00Z">
              <w:r w:rsidRPr="006A180C">
                <w:rPr>
                  <w:rFonts w:asciiTheme="minorHAnsi" w:hAnsiTheme="minorHAnsi" w:cstheme="minorHAnsi"/>
                  <w:color w:val="000000"/>
                </w:rPr>
                <w:t>1971</w:t>
              </w:r>
            </w:ins>
          </w:p>
        </w:tc>
        <w:tc>
          <w:tcPr>
            <w:tcW w:w="870" w:type="dxa"/>
            <w:tcBorders>
              <w:top w:val="single" w:sz="4" w:space="0" w:color="auto"/>
              <w:left w:val="nil"/>
              <w:bottom w:val="single" w:sz="12" w:space="0" w:color="auto"/>
              <w:right w:val="single" w:sz="4" w:space="0" w:color="auto"/>
            </w:tcBorders>
            <w:shd w:val="clear" w:color="auto" w:fill="auto"/>
            <w:noWrap/>
            <w:vAlign w:val="bottom"/>
          </w:tcPr>
          <w:p w14:paraId="6B56F060" w14:textId="24340698" w:rsidR="00A169EA" w:rsidRPr="006A180C" w:rsidRDefault="00A169EA" w:rsidP="00A169EA">
            <w:pPr>
              <w:jc w:val="center"/>
              <w:rPr>
                <w:ins w:id="1275" w:author="Pavla Trefilová" w:date="2019-09-10T13:25:00Z"/>
                <w:rFonts w:asciiTheme="minorHAnsi" w:hAnsiTheme="minorHAnsi" w:cstheme="minorHAnsi"/>
                <w:color w:val="000000"/>
              </w:rPr>
            </w:pPr>
            <w:ins w:id="1276" w:author="Pavla Trefilová" w:date="2019-09-10T13:26:00Z">
              <w:r w:rsidRPr="006A180C">
                <w:rPr>
                  <w:rFonts w:asciiTheme="minorHAnsi" w:hAnsiTheme="minorHAnsi" w:cstheme="minorHAnsi"/>
                  <w:color w:val="000000"/>
                </w:rPr>
                <w:t>20</w:t>
              </w:r>
            </w:ins>
          </w:p>
        </w:tc>
        <w:tc>
          <w:tcPr>
            <w:tcW w:w="1585" w:type="dxa"/>
            <w:tcBorders>
              <w:top w:val="single" w:sz="4" w:space="0" w:color="auto"/>
              <w:left w:val="nil"/>
              <w:bottom w:val="single" w:sz="12" w:space="0" w:color="auto"/>
              <w:right w:val="single" w:sz="12" w:space="0" w:color="auto"/>
            </w:tcBorders>
            <w:shd w:val="clear" w:color="auto" w:fill="auto"/>
            <w:noWrap/>
            <w:vAlign w:val="bottom"/>
          </w:tcPr>
          <w:p w14:paraId="01507B08" w14:textId="7AEDAE89" w:rsidR="00A169EA" w:rsidRPr="006A180C" w:rsidRDefault="00A169EA" w:rsidP="00A169EA">
            <w:pPr>
              <w:jc w:val="center"/>
              <w:rPr>
                <w:ins w:id="1277" w:author="Pavla Trefilová" w:date="2019-09-10T13:25:00Z"/>
                <w:rFonts w:asciiTheme="minorHAnsi" w:hAnsiTheme="minorHAnsi" w:cstheme="minorHAnsi"/>
                <w:color w:val="000000"/>
              </w:rPr>
            </w:pPr>
            <w:ins w:id="1278" w:author="Pavla Trefilová" w:date="2019-09-10T13:26:00Z">
              <w:r w:rsidRPr="006A180C">
                <w:rPr>
                  <w:rFonts w:asciiTheme="minorHAnsi" w:hAnsiTheme="minorHAnsi" w:cstheme="minorHAnsi"/>
                  <w:color w:val="000000"/>
                </w:rPr>
                <w:t>N</w:t>
              </w:r>
            </w:ins>
          </w:p>
        </w:tc>
      </w:tr>
      <w:tr w:rsidR="00A169EA" w:rsidRPr="006A180C" w14:paraId="507E0A7F"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08D271" w14:textId="77777777" w:rsidR="00A169EA" w:rsidRPr="006A180C" w:rsidRDefault="00A169EA" w:rsidP="00A169EA">
            <w:pPr>
              <w:rPr>
                <w:rFonts w:asciiTheme="minorHAnsi" w:hAnsiTheme="minorHAnsi" w:cstheme="minorHAnsi"/>
                <w:b/>
                <w:bCs/>
                <w:color w:val="000000"/>
              </w:rPr>
            </w:pPr>
            <w:r w:rsidRPr="006A180C">
              <w:rPr>
                <w:rFonts w:asciiTheme="minorHAnsi" w:hAnsiTheme="minorHAnsi" w:cstheme="minorHAnsi"/>
                <w:b/>
                <w:bCs/>
                <w:color w:val="000000"/>
              </w:rPr>
              <w:t>Docenti</w:t>
            </w:r>
          </w:p>
        </w:tc>
      </w:tr>
      <w:tr w:rsidR="00A169EA" w:rsidRPr="006A180C" w14:paraId="1933659D"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EDC0F37"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Roman Bobák,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06EB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1947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1E47C7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58778D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N</w:t>
            </w:r>
          </w:p>
        </w:tc>
      </w:tr>
      <w:tr w:rsidR="00A169EA" w:rsidRPr="006A180C" w14:paraId="2B2BA75F"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3CDF087"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Petr Briš,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1699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1955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B8CE467"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7232ABE"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N</w:t>
            </w:r>
          </w:p>
        </w:tc>
      </w:tr>
      <w:tr w:rsidR="00A169EA" w:rsidRPr="006A180C" w14:paraId="7BE79FA4" w14:textId="77777777" w:rsidTr="00C06696">
        <w:trPr>
          <w:trHeight w:val="315"/>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4C0B403"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Zuzana Dohnalová,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6C26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71C2DFF"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F1D8E4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N</w:t>
            </w:r>
          </w:p>
        </w:tc>
      </w:tr>
      <w:tr w:rsidR="00A169EA" w:rsidRPr="006A180C" w14:paraId="264270FB"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FE447B7"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73A0427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1952</w:t>
            </w:r>
          </w:p>
        </w:tc>
        <w:tc>
          <w:tcPr>
            <w:tcW w:w="870" w:type="dxa"/>
            <w:tcBorders>
              <w:top w:val="nil"/>
              <w:left w:val="nil"/>
              <w:bottom w:val="single" w:sz="4" w:space="0" w:color="auto"/>
              <w:right w:val="single" w:sz="4" w:space="0" w:color="auto"/>
            </w:tcBorders>
            <w:shd w:val="clear" w:color="auto" w:fill="auto"/>
            <w:noWrap/>
            <w:vAlign w:val="bottom"/>
          </w:tcPr>
          <w:p w14:paraId="6622F3B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65EBE87A"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5C062172"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5DF50CCC"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CF8D01E"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1977</w:t>
            </w:r>
          </w:p>
        </w:tc>
        <w:tc>
          <w:tcPr>
            <w:tcW w:w="870" w:type="dxa"/>
            <w:tcBorders>
              <w:top w:val="nil"/>
              <w:left w:val="nil"/>
              <w:bottom w:val="single" w:sz="4" w:space="0" w:color="auto"/>
              <w:right w:val="single" w:sz="4" w:space="0" w:color="auto"/>
            </w:tcBorders>
            <w:shd w:val="clear" w:color="auto" w:fill="auto"/>
            <w:noWrap/>
            <w:vAlign w:val="bottom"/>
          </w:tcPr>
          <w:p w14:paraId="1054D8DB"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221007C0"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N</w:t>
            </w:r>
          </w:p>
        </w:tc>
      </w:tr>
      <w:tr w:rsidR="00A169EA" w:rsidRPr="006A180C" w14:paraId="4D84CE1A"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23E044D"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prof. Ing. Vieroslav Molnár,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03801C5"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1960</w:t>
            </w:r>
          </w:p>
        </w:tc>
        <w:tc>
          <w:tcPr>
            <w:tcW w:w="870" w:type="dxa"/>
            <w:tcBorders>
              <w:top w:val="nil"/>
              <w:left w:val="nil"/>
              <w:bottom w:val="single" w:sz="4" w:space="0" w:color="auto"/>
              <w:right w:val="single" w:sz="4" w:space="0" w:color="auto"/>
            </w:tcBorders>
            <w:shd w:val="clear" w:color="auto" w:fill="auto"/>
            <w:noWrap/>
            <w:vAlign w:val="bottom"/>
          </w:tcPr>
          <w:p w14:paraId="0FA8CFE4"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20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5A3C11D4"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U-31.8.2021</w:t>
            </w:r>
          </w:p>
        </w:tc>
      </w:tr>
      <w:tr w:rsidR="00A169EA" w:rsidRPr="006A180C" w14:paraId="3B1DC3D6"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AE39E59"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Mgr. Aleš Mráček,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93EB38C"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1977</w:t>
            </w:r>
          </w:p>
        </w:tc>
        <w:tc>
          <w:tcPr>
            <w:tcW w:w="870" w:type="dxa"/>
            <w:tcBorders>
              <w:top w:val="nil"/>
              <w:left w:val="nil"/>
              <w:bottom w:val="single" w:sz="4" w:space="0" w:color="auto"/>
              <w:right w:val="single" w:sz="4" w:space="0" w:color="auto"/>
            </w:tcBorders>
            <w:shd w:val="clear" w:color="auto" w:fill="auto"/>
            <w:noWrap/>
            <w:vAlign w:val="bottom"/>
          </w:tcPr>
          <w:p w14:paraId="457AB509"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0F7FF66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N</w:t>
            </w:r>
          </w:p>
        </w:tc>
      </w:tr>
      <w:tr w:rsidR="00A169EA" w:rsidRPr="006A180C" w14:paraId="1DFE4DA9"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FEEB577" w14:textId="60A0358C" w:rsidR="00A169EA" w:rsidRPr="006A180C" w:rsidRDefault="00A169EA" w:rsidP="00A169EA">
            <w:pPr>
              <w:rPr>
                <w:rFonts w:asciiTheme="minorHAnsi" w:hAnsiTheme="minorHAnsi" w:cstheme="minorHAnsi"/>
              </w:rPr>
            </w:pPr>
            <w:ins w:id="1279" w:author="Pavla Trefilová" w:date="2019-09-10T13:26:00Z">
              <w:r>
                <w:rPr>
                  <w:rFonts w:asciiTheme="minorHAnsi" w:hAnsiTheme="minorHAnsi" w:cstheme="minorHAnsi"/>
                </w:rPr>
                <w:t xml:space="preserve">doc. </w:t>
              </w:r>
            </w:ins>
            <w:r w:rsidRPr="006A180C">
              <w:rPr>
                <w:rFonts w:asciiTheme="minorHAnsi" w:hAnsiTheme="minorHAnsi" w:cstheme="minorHAns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3B49670"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1979</w:t>
            </w:r>
          </w:p>
        </w:tc>
        <w:tc>
          <w:tcPr>
            <w:tcW w:w="870" w:type="dxa"/>
            <w:tcBorders>
              <w:top w:val="nil"/>
              <w:left w:val="nil"/>
              <w:bottom w:val="single" w:sz="4" w:space="0" w:color="auto"/>
              <w:right w:val="single" w:sz="4" w:space="0" w:color="auto"/>
            </w:tcBorders>
            <w:shd w:val="clear" w:color="auto" w:fill="auto"/>
            <w:noWrap/>
            <w:vAlign w:val="bottom"/>
          </w:tcPr>
          <w:p w14:paraId="41FBF212"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79827CE5"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rsidDel="00A169EA" w14:paraId="30D28C87" w14:textId="550CFA6E" w:rsidTr="00C06696">
        <w:trPr>
          <w:trHeight w:val="300"/>
          <w:jc w:val="center"/>
          <w:del w:id="1280" w:author="Pavla Trefilová" w:date="2019-09-10T13:26:00Z"/>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3FF61899" w14:textId="118D9AAD" w:rsidR="00A169EA" w:rsidRPr="006A180C" w:rsidDel="00A169EA" w:rsidRDefault="00A169EA" w:rsidP="00A169EA">
            <w:pPr>
              <w:rPr>
                <w:del w:id="1281" w:author="Pavla Trefilová" w:date="2019-09-10T13:26:00Z"/>
                <w:rFonts w:asciiTheme="minorHAnsi" w:hAnsiTheme="minorHAnsi" w:cstheme="minorHAnsi"/>
              </w:rPr>
            </w:pPr>
            <w:del w:id="1282" w:author="Pavla Trefilová" w:date="2019-09-10T13:26:00Z">
              <w:r w:rsidRPr="006A180C" w:rsidDel="00A169EA">
                <w:rPr>
                  <w:rFonts w:asciiTheme="minorHAnsi" w:hAnsiTheme="minorHAnsi" w:cstheme="minorHAnsi"/>
                </w:rPr>
                <w:delText>doc. Ing. Boris Popesko,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F1A7501" w14:textId="00739866" w:rsidR="00A169EA" w:rsidRPr="006A180C" w:rsidDel="00A169EA" w:rsidRDefault="00A169EA" w:rsidP="00A169EA">
            <w:pPr>
              <w:jc w:val="center"/>
              <w:rPr>
                <w:del w:id="1283" w:author="Pavla Trefilová" w:date="2019-09-10T13:26:00Z"/>
                <w:rFonts w:asciiTheme="minorHAnsi" w:hAnsiTheme="minorHAnsi" w:cstheme="minorHAnsi"/>
                <w:color w:val="000000"/>
              </w:rPr>
            </w:pPr>
            <w:del w:id="1284" w:author="Pavla Trefilová" w:date="2019-09-10T13:26:00Z">
              <w:r w:rsidRPr="006A180C" w:rsidDel="00A169EA">
                <w:rPr>
                  <w:rFonts w:asciiTheme="minorHAnsi" w:hAnsiTheme="minorHAnsi" w:cstheme="minorHAnsi"/>
                  <w:color w:val="000000"/>
                </w:rPr>
                <w:delText>1978</w:delText>
              </w:r>
            </w:del>
          </w:p>
        </w:tc>
        <w:tc>
          <w:tcPr>
            <w:tcW w:w="870" w:type="dxa"/>
            <w:tcBorders>
              <w:top w:val="nil"/>
              <w:left w:val="nil"/>
              <w:bottom w:val="single" w:sz="4" w:space="0" w:color="auto"/>
              <w:right w:val="single" w:sz="4" w:space="0" w:color="auto"/>
            </w:tcBorders>
            <w:shd w:val="clear" w:color="auto" w:fill="auto"/>
            <w:noWrap/>
            <w:vAlign w:val="bottom"/>
          </w:tcPr>
          <w:p w14:paraId="150795E3" w14:textId="6DAA2159" w:rsidR="00A169EA" w:rsidRPr="006A180C" w:rsidDel="00A169EA" w:rsidRDefault="00A169EA" w:rsidP="00A169EA">
            <w:pPr>
              <w:jc w:val="center"/>
              <w:rPr>
                <w:del w:id="1285" w:author="Pavla Trefilová" w:date="2019-09-10T13:26:00Z"/>
                <w:rFonts w:asciiTheme="minorHAnsi" w:hAnsiTheme="minorHAnsi" w:cstheme="minorHAnsi"/>
                <w:color w:val="000000"/>
              </w:rPr>
            </w:pPr>
            <w:del w:id="1286" w:author="Pavla Trefilová" w:date="2019-09-10T13:26:00Z">
              <w:r w:rsidRPr="006A180C" w:rsidDel="00A169EA">
                <w:rPr>
                  <w:rFonts w:asciiTheme="minorHAnsi" w:hAnsiTheme="minorHAnsi" w:cstheme="minorHAnsi"/>
                  <w:color w:val="000000"/>
                </w:rPr>
                <w:delText>40</w:delText>
              </w:r>
            </w:del>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5F0DD5DE" w14:textId="2C4E5B30" w:rsidR="00A169EA" w:rsidRPr="006A180C" w:rsidDel="00A169EA" w:rsidRDefault="00A169EA" w:rsidP="00A169EA">
            <w:pPr>
              <w:jc w:val="center"/>
              <w:rPr>
                <w:del w:id="1287" w:author="Pavla Trefilová" w:date="2019-09-10T13:26:00Z"/>
                <w:rFonts w:asciiTheme="minorHAnsi" w:hAnsiTheme="minorHAnsi" w:cstheme="minorHAnsi"/>
              </w:rPr>
            </w:pPr>
            <w:del w:id="1288" w:author="Pavla Trefilová" w:date="2019-09-10T13:26:00Z">
              <w:r w:rsidRPr="006A180C" w:rsidDel="00A169EA">
                <w:rPr>
                  <w:rFonts w:asciiTheme="minorHAnsi" w:hAnsiTheme="minorHAnsi" w:cstheme="minorHAnsi"/>
                  <w:color w:val="000000"/>
                </w:rPr>
                <w:delText>N</w:delText>
              </w:r>
            </w:del>
          </w:p>
        </w:tc>
      </w:tr>
      <w:tr w:rsidR="00A169EA" w:rsidRPr="006A180C" w:rsidDel="00A169EA" w14:paraId="3F534186" w14:textId="6B46597F" w:rsidTr="00C06696">
        <w:trPr>
          <w:trHeight w:val="300"/>
          <w:jc w:val="center"/>
          <w:del w:id="1289" w:author="Pavla Trefilová" w:date="2019-09-10T13:26:00Z"/>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1865D995" w14:textId="6DF03E6D" w:rsidR="00A169EA" w:rsidRPr="006A180C" w:rsidDel="00A169EA" w:rsidRDefault="00A169EA" w:rsidP="00A169EA">
            <w:pPr>
              <w:rPr>
                <w:del w:id="1290" w:author="Pavla Trefilová" w:date="2019-09-10T13:26:00Z"/>
                <w:rFonts w:asciiTheme="minorHAnsi" w:hAnsiTheme="minorHAnsi" w:cstheme="minorHAnsi"/>
              </w:rPr>
            </w:pPr>
            <w:del w:id="1291" w:author="Pavla Trefilová" w:date="2019-09-10T13:26:00Z">
              <w:r w:rsidRPr="006A180C" w:rsidDel="00A169EA">
                <w:rPr>
                  <w:rFonts w:asciiTheme="minorHAnsi" w:hAnsiTheme="minorHAnsi" w:cstheme="minorHAnsi"/>
                </w:rPr>
                <w:delText>doc. Ing. Rastislav Rajnoha, PhD.</w:delText>
              </w:r>
            </w:del>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658E7FF" w14:textId="3497CE17" w:rsidR="00A169EA" w:rsidRPr="006A180C" w:rsidDel="00A169EA" w:rsidRDefault="00A169EA" w:rsidP="00A169EA">
            <w:pPr>
              <w:jc w:val="center"/>
              <w:rPr>
                <w:del w:id="1292" w:author="Pavla Trefilová" w:date="2019-09-10T13:26:00Z"/>
                <w:rFonts w:asciiTheme="minorHAnsi" w:hAnsiTheme="minorHAnsi" w:cstheme="minorHAnsi"/>
                <w:color w:val="000000"/>
              </w:rPr>
            </w:pPr>
            <w:del w:id="1293" w:author="Pavla Trefilová" w:date="2019-09-10T13:26:00Z">
              <w:r w:rsidRPr="006A180C" w:rsidDel="00A169EA">
                <w:rPr>
                  <w:rFonts w:asciiTheme="minorHAnsi" w:hAnsiTheme="minorHAnsi" w:cstheme="minorHAnsi"/>
                  <w:color w:val="000000"/>
                </w:rPr>
                <w:delText>1971</w:delText>
              </w:r>
            </w:del>
          </w:p>
        </w:tc>
        <w:tc>
          <w:tcPr>
            <w:tcW w:w="870" w:type="dxa"/>
            <w:tcBorders>
              <w:top w:val="nil"/>
              <w:left w:val="nil"/>
              <w:bottom w:val="single" w:sz="4" w:space="0" w:color="auto"/>
              <w:right w:val="single" w:sz="4" w:space="0" w:color="auto"/>
            </w:tcBorders>
            <w:shd w:val="clear" w:color="auto" w:fill="auto"/>
            <w:noWrap/>
            <w:vAlign w:val="bottom"/>
          </w:tcPr>
          <w:p w14:paraId="6BC8E452" w14:textId="3ECA10D0" w:rsidR="00A169EA" w:rsidRPr="006A180C" w:rsidDel="00A169EA" w:rsidRDefault="00A169EA" w:rsidP="00A169EA">
            <w:pPr>
              <w:jc w:val="center"/>
              <w:rPr>
                <w:del w:id="1294" w:author="Pavla Trefilová" w:date="2019-09-10T13:26:00Z"/>
                <w:rFonts w:asciiTheme="minorHAnsi" w:hAnsiTheme="minorHAnsi" w:cstheme="minorHAnsi"/>
                <w:color w:val="000000"/>
              </w:rPr>
            </w:pPr>
            <w:del w:id="1295" w:author="Pavla Trefilová" w:date="2019-09-10T13:26:00Z">
              <w:r w:rsidRPr="006A180C" w:rsidDel="00A169EA">
                <w:rPr>
                  <w:rFonts w:asciiTheme="minorHAnsi" w:hAnsiTheme="minorHAnsi" w:cstheme="minorHAnsi"/>
                  <w:color w:val="000000"/>
                </w:rPr>
                <w:delText>20</w:delText>
              </w:r>
            </w:del>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14EC10F5" w14:textId="68F3C7D6" w:rsidR="00A169EA" w:rsidRPr="006A180C" w:rsidDel="00A169EA" w:rsidRDefault="00A169EA" w:rsidP="00A169EA">
            <w:pPr>
              <w:jc w:val="center"/>
              <w:rPr>
                <w:del w:id="1296" w:author="Pavla Trefilová" w:date="2019-09-10T13:26:00Z"/>
                <w:rFonts w:asciiTheme="minorHAnsi" w:hAnsiTheme="minorHAnsi" w:cstheme="minorHAnsi"/>
                <w:color w:val="000000"/>
              </w:rPr>
            </w:pPr>
            <w:del w:id="1297" w:author="Pavla Trefilová" w:date="2019-09-10T13:26:00Z">
              <w:r w:rsidRPr="006A180C" w:rsidDel="00A169EA">
                <w:rPr>
                  <w:rFonts w:asciiTheme="minorHAnsi" w:hAnsiTheme="minorHAnsi" w:cstheme="minorHAnsi"/>
                  <w:color w:val="000000"/>
                </w:rPr>
                <w:delText>N</w:delText>
              </w:r>
            </w:del>
          </w:p>
        </w:tc>
      </w:tr>
      <w:tr w:rsidR="00A169EA" w:rsidRPr="006A180C" w14:paraId="1AC867F9"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8058632"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Josef Sedlák,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6FA282D"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45E3EB2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20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53C07EAC" w14:textId="4D08E308"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U-31.8.20</w:t>
            </w:r>
            <w:ins w:id="1298" w:author="Pavla Trefilová" w:date="2019-09-10T13:26:00Z">
              <w:r>
                <w:rPr>
                  <w:rFonts w:asciiTheme="minorHAnsi" w:hAnsiTheme="minorHAnsi" w:cstheme="minorHAnsi"/>
                  <w:color w:val="000000"/>
                </w:rPr>
                <w:t>22</w:t>
              </w:r>
            </w:ins>
            <w:del w:id="1299" w:author="Pavla Trefilová" w:date="2019-09-10T13:26:00Z">
              <w:r w:rsidRPr="006A180C" w:rsidDel="00A169EA">
                <w:rPr>
                  <w:rFonts w:asciiTheme="minorHAnsi" w:hAnsiTheme="minorHAnsi" w:cstheme="minorHAnsi"/>
                  <w:color w:val="000000"/>
                </w:rPr>
                <w:delText>19</w:delText>
              </w:r>
            </w:del>
          </w:p>
        </w:tc>
      </w:tr>
      <w:tr w:rsidR="00A169EA" w:rsidRPr="006A180C" w14:paraId="2C3B63DD"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15498CFB"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1B244A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1972</w:t>
            </w:r>
          </w:p>
        </w:tc>
        <w:tc>
          <w:tcPr>
            <w:tcW w:w="870" w:type="dxa"/>
            <w:tcBorders>
              <w:top w:val="nil"/>
              <w:left w:val="nil"/>
              <w:bottom w:val="single" w:sz="4" w:space="0" w:color="auto"/>
              <w:right w:val="single" w:sz="4" w:space="0" w:color="auto"/>
            </w:tcBorders>
            <w:shd w:val="clear" w:color="auto" w:fill="auto"/>
            <w:noWrap/>
            <w:vAlign w:val="bottom"/>
          </w:tcPr>
          <w:p w14:paraId="6EFFF7AE"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6CCDBF93"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55AECC4A"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7D72D9B1"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3A16554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1963</w:t>
            </w:r>
          </w:p>
        </w:tc>
        <w:tc>
          <w:tcPr>
            <w:tcW w:w="870" w:type="dxa"/>
            <w:tcBorders>
              <w:top w:val="nil"/>
              <w:left w:val="nil"/>
              <w:bottom w:val="single" w:sz="4" w:space="0" w:color="auto"/>
              <w:right w:val="single" w:sz="4" w:space="0" w:color="auto"/>
            </w:tcBorders>
            <w:shd w:val="clear" w:color="auto" w:fill="auto"/>
            <w:noWrap/>
            <w:vAlign w:val="bottom"/>
          </w:tcPr>
          <w:p w14:paraId="05D2A046"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7C5B4D3B"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62AA7EB3"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2DE01677"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8CA961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1975</w:t>
            </w:r>
          </w:p>
        </w:tc>
        <w:tc>
          <w:tcPr>
            <w:tcW w:w="870" w:type="dxa"/>
            <w:tcBorders>
              <w:top w:val="nil"/>
              <w:left w:val="nil"/>
              <w:bottom w:val="single" w:sz="4" w:space="0" w:color="auto"/>
              <w:right w:val="single" w:sz="4" w:space="0" w:color="auto"/>
            </w:tcBorders>
            <w:shd w:val="clear" w:color="auto" w:fill="auto"/>
            <w:noWrap/>
            <w:vAlign w:val="bottom"/>
          </w:tcPr>
          <w:p w14:paraId="5EEBE4E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1AB9BD93"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196338D0"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41CB921D"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doc. RNDr. Ing. Zdeněk Úředníček,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39B12A6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1950</w:t>
            </w:r>
          </w:p>
        </w:tc>
        <w:tc>
          <w:tcPr>
            <w:tcW w:w="870" w:type="dxa"/>
            <w:tcBorders>
              <w:top w:val="nil"/>
              <w:left w:val="nil"/>
              <w:bottom w:val="single" w:sz="4" w:space="0" w:color="auto"/>
              <w:right w:val="single" w:sz="4" w:space="0" w:color="auto"/>
            </w:tcBorders>
            <w:shd w:val="clear" w:color="auto" w:fill="auto"/>
            <w:noWrap/>
            <w:vAlign w:val="bottom"/>
          </w:tcPr>
          <w:p w14:paraId="5CB41F9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052C8E7E" w14:textId="191E68B7" w:rsidR="00A169EA" w:rsidRPr="006A180C" w:rsidRDefault="00A169EA" w:rsidP="00A169EA">
            <w:pPr>
              <w:jc w:val="center"/>
              <w:rPr>
                <w:rFonts w:asciiTheme="minorHAnsi" w:hAnsiTheme="minorHAnsi" w:cstheme="minorHAnsi"/>
              </w:rPr>
            </w:pPr>
            <w:r>
              <w:rPr>
                <w:rFonts w:asciiTheme="minorHAnsi" w:hAnsiTheme="minorHAnsi" w:cstheme="minorHAnsi"/>
              </w:rPr>
              <w:t>U-30.6.2020</w:t>
            </w:r>
          </w:p>
        </w:tc>
      </w:tr>
      <w:tr w:rsidR="00A169EA" w:rsidRPr="006A180C" w14:paraId="7828A055"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E875084" w14:textId="77777777" w:rsidR="00A169EA" w:rsidRPr="006A180C" w:rsidRDefault="00A169EA" w:rsidP="00A169EA">
            <w:pPr>
              <w:rPr>
                <w:rFonts w:asciiTheme="minorHAnsi" w:hAnsiTheme="minorHAnsi" w:cstheme="minorHAnsi"/>
                <w:b/>
                <w:bCs/>
                <w:color w:val="000000"/>
              </w:rPr>
            </w:pPr>
            <w:r w:rsidRPr="006A180C">
              <w:rPr>
                <w:rFonts w:asciiTheme="minorHAnsi" w:hAnsiTheme="minorHAnsi" w:cstheme="minorHAnsi"/>
                <w:b/>
                <w:bCs/>
                <w:color w:val="000000"/>
              </w:rPr>
              <w:t>Odborní asistenti</w:t>
            </w:r>
          </w:p>
        </w:tc>
      </w:tr>
      <w:tr w:rsidR="00A169EA" w:rsidRPr="006A180C" w14:paraId="7ECD0CF0"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9BC88D"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9A3CF"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7BE2D3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5D88758"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618D1BAB"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B764874"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647F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1988</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8C3563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8CFA8D7" w14:textId="0A6E1295" w:rsidR="00A169EA" w:rsidRPr="006A180C" w:rsidRDefault="00A169EA">
            <w:pPr>
              <w:jc w:val="center"/>
              <w:rPr>
                <w:rFonts w:asciiTheme="minorHAnsi" w:hAnsiTheme="minorHAnsi" w:cstheme="minorHAnsi"/>
                <w:color w:val="000000"/>
              </w:rPr>
            </w:pPr>
            <w:r w:rsidRPr="006A180C">
              <w:rPr>
                <w:rFonts w:asciiTheme="minorHAnsi" w:hAnsiTheme="minorHAnsi" w:cstheme="minorHAnsi"/>
                <w:color w:val="000000"/>
              </w:rPr>
              <w:t>U-31.8.</w:t>
            </w:r>
            <w:del w:id="1300" w:author="Pavla Trefilová" w:date="2019-09-10T13:26:00Z">
              <w:r w:rsidRPr="006A180C" w:rsidDel="00A169EA">
                <w:rPr>
                  <w:rFonts w:asciiTheme="minorHAnsi" w:hAnsiTheme="minorHAnsi" w:cstheme="minorHAnsi"/>
                  <w:color w:val="000000"/>
                </w:rPr>
                <w:delText>2019</w:delText>
              </w:r>
            </w:del>
            <w:ins w:id="1301" w:author="Pavla Trefilová" w:date="2019-09-10T13:26:00Z">
              <w:r w:rsidRPr="006A180C">
                <w:rPr>
                  <w:rFonts w:asciiTheme="minorHAnsi" w:hAnsiTheme="minorHAnsi" w:cstheme="minorHAnsi"/>
                  <w:color w:val="000000"/>
                </w:rPr>
                <w:t>2</w:t>
              </w:r>
              <w:r>
                <w:rPr>
                  <w:rFonts w:asciiTheme="minorHAnsi" w:hAnsiTheme="minorHAnsi" w:cstheme="minorHAnsi"/>
                  <w:color w:val="000000"/>
                </w:rPr>
                <w:t>022</w:t>
              </w:r>
            </w:ins>
          </w:p>
        </w:tc>
      </w:tr>
      <w:tr w:rsidR="00A169EA" w:rsidRPr="006A180C" w14:paraId="61B6B4E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D6B479C"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7195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1985</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08501F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9AA34C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N</w:t>
            </w:r>
          </w:p>
        </w:tc>
      </w:tr>
      <w:tr w:rsidR="00A169EA" w:rsidRPr="006A180C" w14:paraId="723B9F46"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9467FEF"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Denisa Hrušecká,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6C19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785DF93F"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82FF0F4"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2D061130"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45A2A13"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Eva Juřičková,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D1F9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C8224CD"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7CA7561"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4000F8B7"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CCE1728"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5B46A0"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1964</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DB153F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6EE535D"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N</w:t>
            </w:r>
          </w:p>
        </w:tc>
      </w:tr>
      <w:tr w:rsidR="00A169EA" w:rsidRPr="006A180C" w14:paraId="08FC5A33"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0526DD5"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C46B0"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1957</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0A40C4A1"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1C40B8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26EC156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41D03B5"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Lucie Macurová,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424E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1DA865D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057E4A9"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5CFD7762"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9FD69AE"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C159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1979</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45646851"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802C2F1"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2CA59F4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2D9D0A8"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67FA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1982</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4FBA2C7"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4A081E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rPr>
              <w:t>N</w:t>
            </w:r>
          </w:p>
        </w:tc>
      </w:tr>
      <w:tr w:rsidR="00A169EA" w:rsidRPr="006A180C" w14:paraId="379BB8EB"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8DBCDB1"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 xml:space="preserve">Ing. Michal Pivnička, Ph.D.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EDEE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5F6A61C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F3677B9"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09B33C64" w14:textId="77777777" w:rsidTr="00C06696">
        <w:trPr>
          <w:trHeight w:val="300"/>
          <w:jc w:val="center"/>
        </w:trPr>
        <w:tc>
          <w:tcPr>
            <w:tcW w:w="3813"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C11D880"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PhDr. Zdeněk Pokluda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B8B2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1946</w:t>
            </w:r>
          </w:p>
        </w:tc>
        <w:tc>
          <w:tcPr>
            <w:tcW w:w="870" w:type="dxa"/>
            <w:tcBorders>
              <w:top w:val="single" w:sz="4" w:space="0" w:color="auto"/>
              <w:left w:val="nil"/>
              <w:bottom w:val="single" w:sz="4" w:space="0" w:color="auto"/>
              <w:right w:val="single" w:sz="4" w:space="0" w:color="auto"/>
            </w:tcBorders>
            <w:shd w:val="clear" w:color="auto" w:fill="auto"/>
            <w:noWrap/>
            <w:vAlign w:val="bottom"/>
          </w:tcPr>
          <w:p w14:paraId="670548BA" w14:textId="77777777" w:rsidR="00A169EA" w:rsidRPr="006A180C" w:rsidRDefault="00A169EA" w:rsidP="00A169EA">
            <w:pPr>
              <w:jc w:val="center"/>
              <w:rPr>
                <w:rFonts w:asciiTheme="minorHAnsi" w:hAnsiTheme="minorHAnsi" w:cstheme="minorHAnsi"/>
                <w:color w:val="000000"/>
                <w:highlight w:val="yellow"/>
              </w:rPr>
            </w:pPr>
            <w:r w:rsidRPr="006A180C">
              <w:rPr>
                <w:rFonts w:asciiTheme="minorHAnsi" w:hAnsiTheme="minorHAnsi" w:cstheme="minorHAnsi"/>
                <w:color w:val="000000"/>
              </w:rPr>
              <w:t>14</w:t>
            </w:r>
          </w:p>
        </w:tc>
        <w:tc>
          <w:tcPr>
            <w:tcW w:w="1585"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50C3FC4F" w14:textId="77777777" w:rsidR="00A169EA" w:rsidRPr="006A180C" w:rsidRDefault="00A169EA" w:rsidP="00A169EA">
            <w:pPr>
              <w:jc w:val="center"/>
              <w:rPr>
                <w:rFonts w:asciiTheme="minorHAnsi" w:hAnsiTheme="minorHAnsi" w:cstheme="minorHAnsi"/>
                <w:color w:val="000000"/>
                <w:highlight w:val="yellow"/>
              </w:rPr>
            </w:pPr>
            <w:r w:rsidRPr="006A180C">
              <w:rPr>
                <w:rFonts w:asciiTheme="minorHAnsi" w:hAnsiTheme="minorHAnsi" w:cstheme="minorHAnsi"/>
                <w:color w:val="000000"/>
              </w:rPr>
              <w:t>U-31.12.2020</w:t>
            </w:r>
          </w:p>
        </w:tc>
      </w:tr>
      <w:tr w:rsidR="00A169EA" w:rsidRPr="006A180C" w14:paraId="17BFD2F4"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3C208C10"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7AA237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nil"/>
              <w:left w:val="nil"/>
              <w:bottom w:val="single" w:sz="4" w:space="0" w:color="auto"/>
              <w:right w:val="single" w:sz="4" w:space="0" w:color="auto"/>
            </w:tcBorders>
            <w:shd w:val="clear" w:color="auto" w:fill="auto"/>
            <w:noWrap/>
            <w:vAlign w:val="bottom"/>
          </w:tcPr>
          <w:p w14:paraId="651E99E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6202929F"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43276B6D" w14:textId="77777777" w:rsidTr="00C06696">
        <w:trPr>
          <w:trHeight w:val="300"/>
          <w:jc w:val="center"/>
        </w:trPr>
        <w:tc>
          <w:tcPr>
            <w:tcW w:w="3813" w:type="dxa"/>
            <w:tcBorders>
              <w:top w:val="nil"/>
              <w:left w:val="single" w:sz="12" w:space="0" w:color="auto"/>
              <w:bottom w:val="single" w:sz="12" w:space="0" w:color="auto"/>
              <w:right w:val="single" w:sz="4" w:space="0" w:color="auto"/>
            </w:tcBorders>
            <w:shd w:val="clear" w:color="auto" w:fill="auto"/>
            <w:noWrap/>
            <w:vAlign w:val="bottom"/>
          </w:tcPr>
          <w:p w14:paraId="350C916A"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RNDr. Bedřich Zimola, Ph.D.</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3E3360E1"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1954</w:t>
            </w:r>
          </w:p>
        </w:tc>
        <w:tc>
          <w:tcPr>
            <w:tcW w:w="870" w:type="dxa"/>
            <w:tcBorders>
              <w:top w:val="nil"/>
              <w:left w:val="nil"/>
              <w:bottom w:val="single" w:sz="12" w:space="0" w:color="auto"/>
              <w:right w:val="single" w:sz="4" w:space="0" w:color="auto"/>
            </w:tcBorders>
            <w:shd w:val="clear" w:color="auto" w:fill="auto"/>
            <w:noWrap/>
            <w:vAlign w:val="bottom"/>
          </w:tcPr>
          <w:p w14:paraId="54187B9E"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nil"/>
              <w:left w:val="single" w:sz="4" w:space="0" w:color="auto"/>
              <w:bottom w:val="single" w:sz="12" w:space="0" w:color="auto"/>
              <w:right w:val="single" w:sz="12" w:space="0" w:color="auto"/>
            </w:tcBorders>
            <w:shd w:val="clear" w:color="auto" w:fill="auto"/>
            <w:noWrap/>
            <w:vAlign w:val="bottom"/>
          </w:tcPr>
          <w:p w14:paraId="4A4B3B1C"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N</w:t>
            </w:r>
          </w:p>
        </w:tc>
      </w:tr>
      <w:tr w:rsidR="00A169EA" w:rsidRPr="006A180C" w14:paraId="72AC4FF8" w14:textId="77777777" w:rsidTr="006A180C">
        <w:trPr>
          <w:trHeight w:val="300"/>
          <w:jc w:val="center"/>
        </w:trPr>
        <w:tc>
          <w:tcPr>
            <w:tcW w:w="7568" w:type="dxa"/>
            <w:gridSpan w:val="4"/>
            <w:tcBorders>
              <w:top w:val="nil"/>
              <w:left w:val="single" w:sz="12" w:space="0" w:color="auto"/>
              <w:bottom w:val="single" w:sz="12" w:space="0" w:color="auto"/>
              <w:right w:val="single" w:sz="12" w:space="0" w:color="auto"/>
            </w:tcBorders>
            <w:shd w:val="clear" w:color="auto" w:fill="auto"/>
            <w:noWrap/>
            <w:vAlign w:val="bottom"/>
          </w:tcPr>
          <w:p w14:paraId="5A510EA9" w14:textId="77777777" w:rsidR="00A169EA" w:rsidRPr="006A180C" w:rsidRDefault="00A169EA" w:rsidP="00A169EA">
            <w:pPr>
              <w:rPr>
                <w:rFonts w:asciiTheme="minorHAnsi" w:hAnsiTheme="minorHAnsi" w:cstheme="minorHAnsi"/>
                <w:b/>
                <w:color w:val="000000"/>
              </w:rPr>
            </w:pPr>
            <w:r w:rsidRPr="006A180C">
              <w:rPr>
                <w:rFonts w:asciiTheme="minorHAnsi" w:hAnsiTheme="minorHAnsi" w:cstheme="minorHAnsi"/>
                <w:b/>
                <w:color w:val="000000"/>
              </w:rPr>
              <w:t>Asistenti</w:t>
            </w:r>
          </w:p>
        </w:tc>
      </w:tr>
      <w:tr w:rsidR="00A169EA" w:rsidRPr="006A180C" w14:paraId="0AE6B1A6" w14:textId="77777777" w:rsidTr="00C06696">
        <w:trPr>
          <w:trHeight w:val="300"/>
          <w:jc w:val="center"/>
        </w:trPr>
        <w:tc>
          <w:tcPr>
            <w:tcW w:w="3813" w:type="dxa"/>
            <w:tcBorders>
              <w:top w:val="nil"/>
              <w:left w:val="single" w:sz="12" w:space="0" w:color="auto"/>
              <w:bottom w:val="single" w:sz="12" w:space="0" w:color="auto"/>
              <w:right w:val="single" w:sz="4" w:space="0" w:color="auto"/>
            </w:tcBorders>
            <w:shd w:val="clear" w:color="auto" w:fill="auto"/>
            <w:noWrap/>
            <w:vAlign w:val="bottom"/>
          </w:tcPr>
          <w:p w14:paraId="5784D07B"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Lucie Hrbáčková</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1D3EF466"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1983</w:t>
            </w:r>
          </w:p>
        </w:tc>
        <w:tc>
          <w:tcPr>
            <w:tcW w:w="870" w:type="dxa"/>
            <w:tcBorders>
              <w:top w:val="nil"/>
              <w:left w:val="nil"/>
              <w:bottom w:val="single" w:sz="12" w:space="0" w:color="auto"/>
              <w:right w:val="single" w:sz="4" w:space="0" w:color="auto"/>
            </w:tcBorders>
            <w:shd w:val="clear" w:color="auto" w:fill="auto"/>
            <w:noWrap/>
            <w:vAlign w:val="bottom"/>
          </w:tcPr>
          <w:p w14:paraId="1332AE3F"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4" w:space="0" w:color="auto"/>
              <w:bottom w:val="single" w:sz="12" w:space="0" w:color="auto"/>
              <w:right w:val="single" w:sz="12" w:space="0" w:color="auto"/>
            </w:tcBorders>
            <w:shd w:val="clear" w:color="auto" w:fill="auto"/>
            <w:noWrap/>
            <w:vAlign w:val="bottom"/>
          </w:tcPr>
          <w:p w14:paraId="1A535B6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U-31.08.2020</w:t>
            </w:r>
          </w:p>
        </w:tc>
      </w:tr>
      <w:tr w:rsidR="00A169EA" w:rsidRPr="006A180C" w14:paraId="7D3A0A40"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F39F35D" w14:textId="77777777" w:rsidR="00A169EA" w:rsidRPr="006A180C" w:rsidRDefault="00A169EA" w:rsidP="00A169EA">
            <w:pPr>
              <w:rPr>
                <w:rFonts w:asciiTheme="minorHAnsi" w:hAnsiTheme="minorHAnsi" w:cstheme="minorHAnsi"/>
                <w:b/>
                <w:bCs/>
              </w:rPr>
            </w:pPr>
            <w:r w:rsidRPr="006A180C">
              <w:rPr>
                <w:rFonts w:asciiTheme="minorHAnsi" w:hAnsiTheme="minorHAnsi" w:cstheme="minorHAnsi"/>
                <w:b/>
                <w:bCs/>
              </w:rPr>
              <w:t>Lektoři</w:t>
            </w:r>
          </w:p>
        </w:tc>
      </w:tr>
      <w:tr w:rsidR="00A169EA" w:rsidRPr="006A180C" w14:paraId="566AF249" w14:textId="77777777" w:rsidTr="00C06696">
        <w:trPr>
          <w:trHeight w:val="300"/>
          <w:jc w:val="center"/>
        </w:trPr>
        <w:tc>
          <w:tcPr>
            <w:tcW w:w="3813" w:type="dxa"/>
            <w:tcBorders>
              <w:top w:val="single" w:sz="2" w:space="0" w:color="auto"/>
              <w:left w:val="single" w:sz="12" w:space="0" w:color="auto"/>
              <w:bottom w:val="single" w:sz="4" w:space="0" w:color="auto"/>
              <w:right w:val="single" w:sz="4" w:space="0" w:color="auto"/>
            </w:tcBorders>
            <w:shd w:val="clear" w:color="auto" w:fill="auto"/>
            <w:noWrap/>
            <w:vAlign w:val="center"/>
          </w:tcPr>
          <w:p w14:paraId="36A846CA"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Xiaofang Chen</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70B091DD"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1990</w:t>
            </w:r>
          </w:p>
        </w:tc>
        <w:tc>
          <w:tcPr>
            <w:tcW w:w="870" w:type="dxa"/>
            <w:tcBorders>
              <w:top w:val="single" w:sz="2" w:space="0" w:color="auto"/>
              <w:left w:val="nil"/>
              <w:bottom w:val="single" w:sz="4" w:space="0" w:color="auto"/>
              <w:right w:val="single" w:sz="4" w:space="0" w:color="auto"/>
            </w:tcBorders>
            <w:shd w:val="clear" w:color="auto" w:fill="auto"/>
            <w:noWrap/>
            <w:vAlign w:val="bottom"/>
          </w:tcPr>
          <w:p w14:paraId="40D8CD5C"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12</w:t>
            </w:r>
          </w:p>
        </w:tc>
        <w:tc>
          <w:tcPr>
            <w:tcW w:w="1585" w:type="dxa"/>
            <w:tcBorders>
              <w:top w:val="single" w:sz="2" w:space="0" w:color="auto"/>
              <w:left w:val="single" w:sz="4" w:space="0" w:color="auto"/>
              <w:bottom w:val="single" w:sz="4" w:space="0" w:color="auto"/>
              <w:right w:val="single" w:sz="12" w:space="0" w:color="auto"/>
            </w:tcBorders>
            <w:shd w:val="clear" w:color="auto" w:fill="auto"/>
            <w:noWrap/>
            <w:vAlign w:val="bottom"/>
          </w:tcPr>
          <w:p w14:paraId="584B28D9"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U-31.12.2019</w:t>
            </w:r>
          </w:p>
        </w:tc>
      </w:tr>
      <w:tr w:rsidR="00A169EA" w:rsidRPr="006A180C" w14:paraId="2A8C54BD" w14:textId="77777777" w:rsidTr="00C06696">
        <w:trPr>
          <w:trHeight w:val="300"/>
          <w:jc w:val="center"/>
        </w:trPr>
        <w:tc>
          <w:tcPr>
            <w:tcW w:w="3813" w:type="dxa"/>
            <w:tcBorders>
              <w:top w:val="nil"/>
              <w:left w:val="single" w:sz="12" w:space="0" w:color="auto"/>
              <w:bottom w:val="single" w:sz="4" w:space="0" w:color="auto"/>
              <w:right w:val="single" w:sz="4" w:space="0" w:color="auto"/>
            </w:tcBorders>
            <w:shd w:val="clear" w:color="auto" w:fill="auto"/>
            <w:noWrap/>
            <w:vAlign w:val="bottom"/>
          </w:tcPr>
          <w:p w14:paraId="5FDDB21C" w14:textId="78BC603E" w:rsidR="00A169EA" w:rsidRPr="006A180C" w:rsidRDefault="00A169EA" w:rsidP="00771C29">
            <w:pPr>
              <w:rPr>
                <w:rFonts w:asciiTheme="minorHAnsi" w:hAnsiTheme="minorHAnsi" w:cstheme="minorHAnsi"/>
              </w:rPr>
              <w:pPrChange w:id="1302" w:author="Pavla Trefilová" w:date="2019-09-16T08:57:00Z">
                <w:pPr/>
              </w:pPrChange>
            </w:pPr>
            <w:r w:rsidRPr="006A180C">
              <w:rPr>
                <w:rFonts w:asciiTheme="minorHAnsi" w:hAnsiTheme="minorHAnsi" w:cstheme="minorHAnsi"/>
              </w:rPr>
              <w:t xml:space="preserve">Mgr. </w:t>
            </w:r>
            <w:del w:id="1303" w:author="Pavla Trefilová" w:date="2019-09-16T08:57:00Z">
              <w:r w:rsidRPr="006A180C" w:rsidDel="00771C29">
                <w:rPr>
                  <w:rFonts w:asciiTheme="minorHAnsi" w:hAnsiTheme="minorHAnsi" w:cstheme="minorHAnsi"/>
                </w:rPr>
                <w:delText>Marcela Krumpolcová</w:delText>
              </w:r>
            </w:del>
            <w:ins w:id="1304" w:author="Pavla Trefilová" w:date="2019-09-16T08:57:00Z">
              <w:r w:rsidR="00771C29">
                <w:rPr>
                  <w:rFonts w:asciiTheme="minorHAnsi" w:hAnsiTheme="minorHAnsi" w:cstheme="minorHAnsi"/>
                </w:rPr>
                <w:t>Eva Chmelařová</w:t>
              </w:r>
            </w:ins>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706C2F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1978</w:t>
            </w:r>
          </w:p>
        </w:tc>
        <w:tc>
          <w:tcPr>
            <w:tcW w:w="870" w:type="dxa"/>
            <w:tcBorders>
              <w:top w:val="nil"/>
              <w:left w:val="nil"/>
              <w:bottom w:val="single" w:sz="4" w:space="0" w:color="auto"/>
              <w:right w:val="single" w:sz="4" w:space="0" w:color="auto"/>
            </w:tcBorders>
            <w:shd w:val="clear" w:color="auto" w:fill="auto"/>
            <w:noWrap/>
            <w:vAlign w:val="bottom"/>
          </w:tcPr>
          <w:p w14:paraId="3972AC6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rPr>
              <w:t>40</w:t>
            </w:r>
          </w:p>
        </w:tc>
        <w:tc>
          <w:tcPr>
            <w:tcW w:w="1585" w:type="dxa"/>
            <w:tcBorders>
              <w:top w:val="nil"/>
              <w:left w:val="single" w:sz="4" w:space="0" w:color="auto"/>
              <w:bottom w:val="single" w:sz="4" w:space="0" w:color="auto"/>
              <w:right w:val="single" w:sz="12" w:space="0" w:color="auto"/>
            </w:tcBorders>
            <w:shd w:val="clear" w:color="auto" w:fill="auto"/>
            <w:noWrap/>
            <w:vAlign w:val="bottom"/>
          </w:tcPr>
          <w:p w14:paraId="7F4C3B4F" w14:textId="29CE9861" w:rsidR="00A169EA" w:rsidRPr="006A180C" w:rsidRDefault="00A169EA" w:rsidP="00A169EA">
            <w:pPr>
              <w:jc w:val="center"/>
              <w:rPr>
                <w:rFonts w:asciiTheme="minorHAnsi" w:hAnsiTheme="minorHAnsi" w:cstheme="minorHAnsi"/>
              </w:rPr>
            </w:pPr>
            <w:r w:rsidRPr="006A180C">
              <w:rPr>
                <w:rFonts w:asciiTheme="minorHAnsi" w:hAnsiTheme="minorHAnsi" w:cstheme="minorHAnsi"/>
              </w:rPr>
              <w:t>U-31.8.202</w:t>
            </w:r>
            <w:ins w:id="1305" w:author="Pavla Trefilová" w:date="2019-09-16T08:57:00Z">
              <w:r w:rsidR="00771C29">
                <w:rPr>
                  <w:rFonts w:asciiTheme="minorHAnsi" w:hAnsiTheme="minorHAnsi" w:cstheme="minorHAnsi"/>
                </w:rPr>
                <w:t>2</w:t>
              </w:r>
            </w:ins>
            <w:del w:id="1306" w:author="Pavla Trefilová" w:date="2019-09-16T08:57:00Z">
              <w:r w:rsidRPr="006A180C" w:rsidDel="00771C29">
                <w:rPr>
                  <w:rFonts w:asciiTheme="minorHAnsi" w:hAnsiTheme="minorHAnsi" w:cstheme="minorHAnsi"/>
                </w:rPr>
                <w:delText>1</w:delText>
              </w:r>
            </w:del>
          </w:p>
        </w:tc>
      </w:tr>
      <w:tr w:rsidR="00A169EA" w:rsidRPr="006A180C" w14:paraId="7448E6B4" w14:textId="77777777" w:rsidTr="00C06696">
        <w:trPr>
          <w:trHeight w:val="300"/>
          <w:jc w:val="center"/>
        </w:trPr>
        <w:tc>
          <w:tcPr>
            <w:tcW w:w="3813" w:type="dxa"/>
            <w:tcBorders>
              <w:top w:val="nil"/>
              <w:left w:val="single" w:sz="12" w:space="0" w:color="auto"/>
              <w:bottom w:val="single" w:sz="4" w:space="0" w:color="auto"/>
              <w:right w:val="single" w:sz="2" w:space="0" w:color="auto"/>
            </w:tcBorders>
            <w:shd w:val="clear" w:color="auto" w:fill="auto"/>
            <w:noWrap/>
            <w:vAlign w:val="center"/>
            <w:hideMark/>
          </w:tcPr>
          <w:p w14:paraId="649BA70E"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bottom"/>
            <w:hideMark/>
          </w:tcPr>
          <w:p w14:paraId="4264C07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1979</w:t>
            </w:r>
          </w:p>
        </w:tc>
        <w:tc>
          <w:tcPr>
            <w:tcW w:w="870" w:type="dxa"/>
            <w:tcBorders>
              <w:top w:val="nil"/>
              <w:left w:val="nil"/>
              <w:bottom w:val="single" w:sz="4" w:space="0" w:color="auto"/>
              <w:right w:val="single" w:sz="2" w:space="0" w:color="auto"/>
            </w:tcBorders>
            <w:shd w:val="clear" w:color="auto" w:fill="auto"/>
            <w:noWrap/>
            <w:vAlign w:val="bottom"/>
            <w:hideMark/>
          </w:tcPr>
          <w:p w14:paraId="2E388327"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nil"/>
              <w:left w:val="single" w:sz="2" w:space="0" w:color="auto"/>
              <w:bottom w:val="single" w:sz="4" w:space="0" w:color="auto"/>
              <w:right w:val="single" w:sz="12" w:space="0" w:color="auto"/>
            </w:tcBorders>
            <w:shd w:val="clear" w:color="auto" w:fill="auto"/>
            <w:noWrap/>
            <w:vAlign w:val="bottom"/>
            <w:hideMark/>
          </w:tcPr>
          <w:p w14:paraId="490C348D" w14:textId="3FE21417" w:rsidR="00A169EA" w:rsidRPr="006A180C" w:rsidRDefault="00A169EA" w:rsidP="00E076C6">
            <w:pPr>
              <w:jc w:val="center"/>
              <w:rPr>
                <w:rFonts w:asciiTheme="minorHAnsi" w:hAnsiTheme="minorHAnsi" w:cstheme="minorHAnsi"/>
                <w:color w:val="000000"/>
              </w:rPr>
            </w:pPr>
            <w:r w:rsidRPr="006A180C">
              <w:rPr>
                <w:rFonts w:asciiTheme="minorHAnsi" w:hAnsiTheme="minorHAnsi" w:cstheme="minorHAnsi"/>
                <w:color w:val="000000"/>
              </w:rPr>
              <w:t>U-31.8.</w:t>
            </w:r>
            <w:del w:id="1307" w:author="Pavla Trefilová" w:date="2019-09-11T09:43:00Z">
              <w:r w:rsidRPr="006A180C" w:rsidDel="00E076C6">
                <w:rPr>
                  <w:rFonts w:asciiTheme="minorHAnsi" w:hAnsiTheme="minorHAnsi" w:cstheme="minorHAnsi"/>
                  <w:color w:val="000000"/>
                </w:rPr>
                <w:delText>2019</w:delText>
              </w:r>
            </w:del>
            <w:ins w:id="1308" w:author="Pavla Trefilová" w:date="2019-09-11T09:43:00Z">
              <w:r w:rsidR="00E076C6" w:rsidRPr="006A180C">
                <w:rPr>
                  <w:rFonts w:asciiTheme="minorHAnsi" w:hAnsiTheme="minorHAnsi" w:cstheme="minorHAnsi"/>
                  <w:color w:val="000000"/>
                </w:rPr>
                <w:t>20</w:t>
              </w:r>
              <w:r w:rsidR="00E076C6">
                <w:rPr>
                  <w:rFonts w:asciiTheme="minorHAnsi" w:hAnsiTheme="minorHAnsi" w:cstheme="minorHAnsi"/>
                  <w:color w:val="000000"/>
                </w:rPr>
                <w:t>22</w:t>
              </w:r>
            </w:ins>
          </w:p>
        </w:tc>
      </w:tr>
      <w:tr w:rsidR="00A169EA" w:rsidRPr="006A180C" w14:paraId="0E40DF5A"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BC76D4B"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CB8B14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4760B9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FA7AA65" w14:textId="68EB23AA" w:rsidR="00A169EA" w:rsidRPr="006A180C" w:rsidRDefault="00A169EA" w:rsidP="00771C29">
            <w:pPr>
              <w:jc w:val="center"/>
              <w:rPr>
                <w:rFonts w:asciiTheme="minorHAnsi" w:hAnsiTheme="minorHAnsi" w:cstheme="minorHAnsi"/>
                <w:color w:val="000000"/>
              </w:rPr>
              <w:pPrChange w:id="1309" w:author="Pavla Trefilová" w:date="2019-09-16T08:57:00Z">
                <w:pPr>
                  <w:jc w:val="center"/>
                </w:pPr>
              </w:pPrChange>
            </w:pPr>
            <w:r w:rsidRPr="006A180C">
              <w:rPr>
                <w:rFonts w:asciiTheme="minorHAnsi" w:hAnsiTheme="minorHAnsi" w:cstheme="minorHAnsi"/>
                <w:color w:val="000000"/>
              </w:rPr>
              <w:t>U-31.8.</w:t>
            </w:r>
            <w:del w:id="1310" w:author="Pavla Trefilová" w:date="2019-09-16T08:57:00Z">
              <w:r w:rsidRPr="006A180C" w:rsidDel="00771C29">
                <w:rPr>
                  <w:rFonts w:asciiTheme="minorHAnsi" w:hAnsiTheme="minorHAnsi" w:cstheme="minorHAnsi"/>
                  <w:color w:val="000000"/>
                </w:rPr>
                <w:delText>2019</w:delText>
              </w:r>
            </w:del>
            <w:ins w:id="1311" w:author="Pavla Trefilová" w:date="2019-09-16T08:57:00Z">
              <w:r w:rsidR="00771C29" w:rsidRPr="006A180C">
                <w:rPr>
                  <w:rFonts w:asciiTheme="minorHAnsi" w:hAnsiTheme="minorHAnsi" w:cstheme="minorHAnsi"/>
                  <w:color w:val="000000"/>
                </w:rPr>
                <w:t>20</w:t>
              </w:r>
              <w:r w:rsidR="00771C29">
                <w:rPr>
                  <w:rFonts w:asciiTheme="minorHAnsi" w:hAnsiTheme="minorHAnsi" w:cstheme="minorHAnsi"/>
                  <w:color w:val="000000"/>
                </w:rPr>
                <w:t>22</w:t>
              </w:r>
            </w:ins>
          </w:p>
        </w:tc>
      </w:tr>
      <w:tr w:rsidR="00A169EA" w:rsidRPr="006A180C" w14:paraId="093F894E"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9C54082"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F4899A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F3AD6F6"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7F555F8C"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3F265506"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5832A29"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Mgr. Renata Šilhánová,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3F542E7"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3149A3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86D2B63" w14:textId="0E87AC90" w:rsidR="00A169EA" w:rsidRPr="006A180C" w:rsidRDefault="00A169EA" w:rsidP="00A169EA">
            <w:pPr>
              <w:jc w:val="center"/>
              <w:rPr>
                <w:rFonts w:asciiTheme="minorHAnsi" w:hAnsiTheme="minorHAnsi" w:cstheme="minorHAnsi"/>
                <w:color w:val="000000"/>
              </w:rPr>
            </w:pPr>
            <w:del w:id="1312" w:author="Pavla Trefilová" w:date="2019-09-12T08:40:00Z">
              <w:r w:rsidRPr="006A180C" w:rsidDel="00205E53">
                <w:rPr>
                  <w:rFonts w:asciiTheme="minorHAnsi" w:hAnsiTheme="minorHAnsi" w:cstheme="minorHAnsi"/>
                </w:rPr>
                <w:delText>U - 31.8.2019</w:delText>
              </w:r>
            </w:del>
            <w:ins w:id="1313" w:author="Pavla Trefilová" w:date="2019-09-12T08:40:00Z">
              <w:r w:rsidR="00205E53">
                <w:rPr>
                  <w:rFonts w:asciiTheme="minorHAnsi" w:hAnsiTheme="minorHAnsi" w:cstheme="minorHAnsi"/>
                </w:rPr>
                <w:t>N</w:t>
              </w:r>
            </w:ins>
          </w:p>
        </w:tc>
      </w:tr>
      <w:tr w:rsidR="00A169EA" w:rsidRPr="006A180C" w14:paraId="4CDDE2F3" w14:textId="77777777" w:rsidTr="00C06696">
        <w:trPr>
          <w:trHeight w:val="315"/>
          <w:jc w:val="center"/>
        </w:trPr>
        <w:tc>
          <w:tcPr>
            <w:tcW w:w="3813"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3C989BC6"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bottom"/>
          </w:tcPr>
          <w:p w14:paraId="459CD78B"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1956</w:t>
            </w:r>
          </w:p>
        </w:tc>
        <w:tc>
          <w:tcPr>
            <w:tcW w:w="870" w:type="dxa"/>
            <w:tcBorders>
              <w:top w:val="single" w:sz="2" w:space="0" w:color="auto"/>
              <w:left w:val="nil"/>
              <w:bottom w:val="single" w:sz="12" w:space="0" w:color="auto"/>
              <w:right w:val="single" w:sz="2" w:space="0" w:color="auto"/>
            </w:tcBorders>
            <w:shd w:val="clear" w:color="auto" w:fill="auto"/>
            <w:noWrap/>
            <w:vAlign w:val="bottom"/>
          </w:tcPr>
          <w:p w14:paraId="2D05B67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40</w:t>
            </w:r>
          </w:p>
        </w:tc>
        <w:tc>
          <w:tcPr>
            <w:tcW w:w="1585" w:type="dxa"/>
            <w:tcBorders>
              <w:top w:val="single" w:sz="2" w:space="0" w:color="auto"/>
              <w:left w:val="single" w:sz="2" w:space="0" w:color="auto"/>
              <w:bottom w:val="single" w:sz="12" w:space="0" w:color="auto"/>
              <w:right w:val="single" w:sz="12" w:space="0" w:color="auto"/>
            </w:tcBorders>
            <w:shd w:val="clear" w:color="auto" w:fill="auto"/>
            <w:noWrap/>
            <w:vAlign w:val="bottom"/>
          </w:tcPr>
          <w:p w14:paraId="4F355A81" w14:textId="77777777" w:rsidR="00A169EA" w:rsidRPr="006A180C" w:rsidRDefault="00A169EA" w:rsidP="00A169EA">
            <w:pPr>
              <w:jc w:val="center"/>
              <w:rPr>
                <w:rFonts w:asciiTheme="minorHAnsi" w:hAnsiTheme="minorHAnsi" w:cstheme="minorHAnsi"/>
              </w:rPr>
            </w:pPr>
            <w:r w:rsidRPr="006A180C">
              <w:rPr>
                <w:rFonts w:asciiTheme="minorHAnsi" w:hAnsiTheme="minorHAnsi" w:cstheme="minorHAnsi"/>
                <w:color w:val="000000"/>
              </w:rPr>
              <w:t>N</w:t>
            </w:r>
          </w:p>
        </w:tc>
      </w:tr>
      <w:tr w:rsidR="00A169EA" w:rsidRPr="006A180C" w14:paraId="157B46ED" w14:textId="77777777" w:rsidTr="006A180C">
        <w:trPr>
          <w:trHeight w:val="315"/>
          <w:jc w:val="center"/>
        </w:trPr>
        <w:tc>
          <w:tcPr>
            <w:tcW w:w="7568"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7758672E" w14:textId="77777777" w:rsidR="00A169EA" w:rsidRPr="006A180C" w:rsidRDefault="00A169EA" w:rsidP="00A169EA">
            <w:pPr>
              <w:rPr>
                <w:rFonts w:asciiTheme="minorHAnsi" w:hAnsiTheme="minorHAnsi" w:cstheme="minorHAnsi"/>
                <w:b/>
                <w:bCs/>
              </w:rPr>
            </w:pPr>
            <w:r w:rsidRPr="006A180C">
              <w:rPr>
                <w:rFonts w:asciiTheme="minorHAnsi" w:hAnsiTheme="minorHAnsi" w:cstheme="minorHAnsi"/>
                <w:b/>
                <w:bCs/>
              </w:rPr>
              <w:t>Externí spolupracovníci</w:t>
            </w:r>
            <w:r w:rsidRPr="006A180C">
              <w:rPr>
                <w:rFonts w:asciiTheme="minorHAnsi" w:hAnsiTheme="minorHAnsi" w:cstheme="minorHAnsi"/>
                <w:color w:val="000000"/>
              </w:rPr>
              <w:t> </w:t>
            </w:r>
          </w:p>
        </w:tc>
      </w:tr>
      <w:tr w:rsidR="00A169EA" w:rsidRPr="006A180C" w14:paraId="20F2433C" w14:textId="77777777" w:rsidTr="00C06696">
        <w:trPr>
          <w:trHeight w:val="315"/>
          <w:jc w:val="center"/>
        </w:trPr>
        <w:tc>
          <w:tcPr>
            <w:tcW w:w="3813"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355CA546"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Oxana Cagašová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3E3D4A9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1986</w:t>
            </w:r>
          </w:p>
        </w:tc>
        <w:tc>
          <w:tcPr>
            <w:tcW w:w="870"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50636CB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12" w:space="0" w:color="auto"/>
              <w:left w:val="single" w:sz="2" w:space="0" w:color="auto"/>
              <w:bottom w:val="single" w:sz="2" w:space="0" w:color="auto"/>
              <w:right w:val="single" w:sz="12" w:space="0" w:color="auto"/>
            </w:tcBorders>
            <w:shd w:val="clear" w:color="auto" w:fill="auto"/>
            <w:noWrap/>
            <w:vAlign w:val="bottom"/>
          </w:tcPr>
          <w:p w14:paraId="114F0EAA" w14:textId="77777777" w:rsidR="00A169EA" w:rsidRPr="006A180C" w:rsidRDefault="00A169EA" w:rsidP="00A169EA">
            <w:pPr>
              <w:jc w:val="center"/>
              <w:rPr>
                <w:rFonts w:asciiTheme="minorHAnsi" w:hAnsiTheme="minorHAnsi" w:cstheme="minorHAnsi"/>
                <w:color w:val="000000"/>
              </w:rPr>
            </w:pPr>
          </w:p>
        </w:tc>
      </w:tr>
      <w:tr w:rsidR="00A169EA" w:rsidRPr="006A180C" w14:paraId="35CC43A1"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90A2679"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Jaroslav Dlabač,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572A2FB"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9E36BC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24AA56AF" w14:textId="77777777" w:rsidR="00A169EA" w:rsidRPr="006A180C" w:rsidRDefault="00A169EA" w:rsidP="00A169EA">
            <w:pPr>
              <w:jc w:val="center"/>
              <w:rPr>
                <w:rFonts w:asciiTheme="minorHAnsi" w:hAnsiTheme="minorHAnsi" w:cstheme="minorHAnsi"/>
                <w:color w:val="000000"/>
              </w:rPr>
            </w:pPr>
          </w:p>
        </w:tc>
      </w:tr>
      <w:tr w:rsidR="00A169EA" w:rsidRPr="006A180C" w14:paraId="5C225F1D"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784B38F9"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8D59F37"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1981</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649FD70"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4F8C8049" w14:textId="77777777" w:rsidR="00A169EA" w:rsidRPr="006A180C" w:rsidRDefault="00A169EA" w:rsidP="00A169EA">
            <w:pPr>
              <w:jc w:val="center"/>
              <w:rPr>
                <w:rFonts w:asciiTheme="minorHAnsi" w:hAnsiTheme="minorHAnsi" w:cstheme="minorHAnsi"/>
                <w:color w:val="000000"/>
              </w:rPr>
            </w:pPr>
          </w:p>
        </w:tc>
      </w:tr>
      <w:tr w:rsidR="00A169EA" w:rsidRPr="006A180C" w14:paraId="14E4C143"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DA7B946"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prof. Ing. Ján Košturiak,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67B6ED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1961</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8575791"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9C71104" w14:textId="77777777" w:rsidR="00A169EA" w:rsidRPr="006A180C" w:rsidRDefault="00A169EA" w:rsidP="00A169EA">
            <w:pPr>
              <w:jc w:val="center"/>
              <w:rPr>
                <w:rFonts w:asciiTheme="minorHAnsi" w:hAnsiTheme="minorHAnsi" w:cstheme="minorHAnsi"/>
                <w:color w:val="000000"/>
              </w:rPr>
            </w:pPr>
          </w:p>
        </w:tc>
      </w:tr>
      <w:tr w:rsidR="00A169EA" w:rsidRPr="006A180C" w14:paraId="08786D47"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26D6F604"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Pavlína Pivodová,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FA8C6A8" w14:textId="3EA3FBD0" w:rsidR="00A169EA" w:rsidRPr="006A180C" w:rsidRDefault="00A169EA" w:rsidP="00A169EA">
            <w:pPr>
              <w:jc w:val="center"/>
              <w:rPr>
                <w:rFonts w:asciiTheme="minorHAnsi" w:hAnsiTheme="minorHAnsi" w:cstheme="minorHAnsi"/>
                <w:color w:val="000000"/>
              </w:rPr>
            </w:pPr>
            <w:r>
              <w:rPr>
                <w:rFonts w:asciiTheme="minorHAnsi" w:hAnsiTheme="minorHAnsi" w:cstheme="minorHAnsi"/>
                <w:color w:val="000000"/>
              </w:rPr>
              <w:t>1984</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8D9CE4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46CB8349" w14:textId="77777777" w:rsidR="00A169EA" w:rsidRPr="006A180C" w:rsidRDefault="00A169EA" w:rsidP="00A169EA">
            <w:pPr>
              <w:jc w:val="center"/>
              <w:rPr>
                <w:rFonts w:asciiTheme="minorHAnsi" w:hAnsiTheme="minorHAnsi" w:cstheme="minorHAnsi"/>
                <w:color w:val="000000"/>
              </w:rPr>
            </w:pPr>
          </w:p>
        </w:tc>
      </w:tr>
      <w:tr w:rsidR="00A169EA" w:rsidRPr="006A180C" w14:paraId="1C59354E"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bottom"/>
          </w:tcPr>
          <w:p w14:paraId="0F04E389"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Martin Hrabal, Ph.D.</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4999AEB9" w14:textId="77777777" w:rsidR="00A169EA" w:rsidRPr="006A180C" w:rsidRDefault="00A169EA" w:rsidP="00A169EA">
            <w:pPr>
              <w:jc w:val="center"/>
              <w:rPr>
                <w:rFonts w:asciiTheme="minorHAnsi" w:hAnsiTheme="minorHAnsi" w:cstheme="minorHAnsi"/>
                <w:color w:val="000000"/>
                <w:highlight w:val="yellow"/>
              </w:rPr>
            </w:pPr>
            <w:r w:rsidRPr="006A180C">
              <w:rPr>
                <w:rFonts w:asciiTheme="minorHAnsi" w:hAnsiTheme="minorHAnsi" w:cstheme="minorHAns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27D0D2A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12D927B" w14:textId="77777777" w:rsidR="00A169EA" w:rsidRPr="006A180C" w:rsidRDefault="00A169EA" w:rsidP="00A169EA">
            <w:pPr>
              <w:jc w:val="center"/>
              <w:rPr>
                <w:rFonts w:asciiTheme="minorHAnsi" w:hAnsiTheme="minorHAnsi" w:cstheme="minorHAnsi"/>
                <w:color w:val="000000"/>
              </w:rPr>
            </w:pPr>
          </w:p>
        </w:tc>
      </w:tr>
      <w:tr w:rsidR="00A169EA" w:rsidRPr="006A180C" w14:paraId="05F1D5A0"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55EA2CA"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Dalibor Toncer</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A97F4BA" w14:textId="34003168" w:rsidR="00A169EA" w:rsidRPr="006A180C" w:rsidRDefault="00A169EA" w:rsidP="00A169EA">
            <w:pPr>
              <w:jc w:val="center"/>
              <w:rPr>
                <w:rFonts w:asciiTheme="minorHAnsi" w:hAnsiTheme="minorHAnsi" w:cstheme="minorHAnsi"/>
                <w:color w:val="000000"/>
              </w:rPr>
            </w:pPr>
            <w:r>
              <w:rPr>
                <w:rFonts w:asciiTheme="minorHAnsi" w:hAnsiTheme="minorHAnsi" w:cstheme="minorHAnsi"/>
                <w:color w:val="000000"/>
              </w:rPr>
              <w:t>1993</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294592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402C7E30" w14:textId="77777777" w:rsidR="00A169EA" w:rsidRPr="006A180C" w:rsidRDefault="00A169EA" w:rsidP="00A169EA">
            <w:pPr>
              <w:jc w:val="center"/>
              <w:rPr>
                <w:rFonts w:asciiTheme="minorHAnsi" w:hAnsiTheme="minorHAnsi" w:cstheme="minorHAnsi"/>
                <w:color w:val="000000"/>
              </w:rPr>
            </w:pPr>
          </w:p>
        </w:tc>
      </w:tr>
      <w:tr w:rsidR="00A169EA" w:rsidRPr="006A180C" w14:paraId="20580063"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99D1AF7"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Zdeněk Liška</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B204648"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7034F5BF"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3AC48611" w14:textId="77777777" w:rsidR="00A169EA" w:rsidRPr="006A180C" w:rsidRDefault="00A169EA" w:rsidP="00A169EA">
            <w:pPr>
              <w:jc w:val="center"/>
              <w:rPr>
                <w:rFonts w:asciiTheme="minorHAnsi" w:hAnsiTheme="minorHAnsi" w:cstheme="minorHAnsi"/>
                <w:color w:val="000000"/>
              </w:rPr>
            </w:pPr>
          </w:p>
        </w:tc>
      </w:tr>
      <w:tr w:rsidR="00A169EA" w:rsidRPr="006A180C" w14:paraId="71EF5D1C"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6B139102"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Božena Sejkorová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8AED8A9"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1960</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6BAAAA2"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1230B729" w14:textId="77777777" w:rsidR="00A169EA" w:rsidRPr="006A180C" w:rsidRDefault="00A169EA" w:rsidP="00A169EA">
            <w:pPr>
              <w:jc w:val="center"/>
              <w:rPr>
                <w:rFonts w:asciiTheme="minorHAnsi" w:hAnsiTheme="minorHAnsi" w:cstheme="minorHAnsi"/>
                <w:color w:val="000000"/>
              </w:rPr>
            </w:pPr>
          </w:p>
        </w:tc>
      </w:tr>
      <w:tr w:rsidR="00A169EA" w:rsidRPr="006A180C" w14:paraId="26A5E1CB"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6D3E460"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Aleš Papadakis</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09ECEB41"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1985</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109CED0"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504FF63A" w14:textId="77777777" w:rsidR="00A169EA" w:rsidRPr="006A180C" w:rsidRDefault="00A169EA" w:rsidP="00A169EA">
            <w:pPr>
              <w:jc w:val="center"/>
              <w:rPr>
                <w:rFonts w:asciiTheme="minorHAnsi" w:hAnsiTheme="minorHAnsi" w:cstheme="minorHAnsi"/>
                <w:color w:val="000000"/>
              </w:rPr>
            </w:pPr>
          </w:p>
        </w:tc>
      </w:tr>
      <w:tr w:rsidR="00A169EA" w:rsidRPr="006A180C" w14:paraId="156ADC9A" w14:textId="77777777" w:rsidTr="00C06696">
        <w:trPr>
          <w:trHeight w:val="315"/>
          <w:jc w:val="center"/>
        </w:trPr>
        <w:tc>
          <w:tcPr>
            <w:tcW w:w="3813"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4D3F09A"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Tomáš Janů</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1C22535"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1988</w:t>
            </w:r>
          </w:p>
        </w:tc>
        <w:tc>
          <w:tcPr>
            <w:tcW w:w="870" w:type="dxa"/>
            <w:tcBorders>
              <w:top w:val="single" w:sz="2" w:space="0" w:color="auto"/>
              <w:left w:val="single" w:sz="2" w:space="0" w:color="auto"/>
              <w:bottom w:val="single" w:sz="2" w:space="0" w:color="auto"/>
              <w:right w:val="single" w:sz="2" w:space="0" w:color="auto"/>
            </w:tcBorders>
            <w:shd w:val="clear" w:color="auto" w:fill="auto"/>
            <w:noWrap/>
            <w:vAlign w:val="bottom"/>
          </w:tcPr>
          <w:p w14:paraId="601A0CE3"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2" w:space="0" w:color="auto"/>
              <w:right w:val="single" w:sz="12" w:space="0" w:color="auto"/>
            </w:tcBorders>
            <w:shd w:val="clear" w:color="auto" w:fill="auto"/>
            <w:noWrap/>
            <w:vAlign w:val="bottom"/>
          </w:tcPr>
          <w:p w14:paraId="626D47DD" w14:textId="77777777" w:rsidR="00A169EA" w:rsidRPr="006A180C" w:rsidRDefault="00A169EA" w:rsidP="00A169EA">
            <w:pPr>
              <w:jc w:val="center"/>
              <w:rPr>
                <w:rFonts w:asciiTheme="minorHAnsi" w:hAnsiTheme="minorHAnsi" w:cstheme="minorHAnsi"/>
                <w:color w:val="000000"/>
              </w:rPr>
            </w:pPr>
          </w:p>
        </w:tc>
      </w:tr>
      <w:tr w:rsidR="00A169EA" w:rsidRPr="006A180C" w14:paraId="000EF5D3" w14:textId="77777777" w:rsidTr="00C06696">
        <w:trPr>
          <w:trHeight w:val="315"/>
          <w:jc w:val="center"/>
        </w:trPr>
        <w:tc>
          <w:tcPr>
            <w:tcW w:w="3813" w:type="dxa"/>
            <w:tcBorders>
              <w:top w:val="single" w:sz="2" w:space="0" w:color="auto"/>
              <w:left w:val="single" w:sz="12" w:space="0" w:color="auto"/>
              <w:bottom w:val="single" w:sz="18" w:space="0" w:color="auto"/>
              <w:right w:val="single" w:sz="2" w:space="0" w:color="auto"/>
            </w:tcBorders>
            <w:shd w:val="clear" w:color="auto" w:fill="auto"/>
            <w:noWrap/>
            <w:vAlign w:val="bottom"/>
          </w:tcPr>
          <w:p w14:paraId="3F9DC854" w14:textId="77777777" w:rsidR="00A169EA" w:rsidRPr="006A180C" w:rsidRDefault="00A169EA" w:rsidP="00A169EA">
            <w:pPr>
              <w:rPr>
                <w:rFonts w:asciiTheme="minorHAnsi" w:hAnsiTheme="minorHAnsi" w:cstheme="minorHAnsi"/>
              </w:rPr>
            </w:pPr>
            <w:r w:rsidRPr="006A180C">
              <w:rPr>
                <w:rFonts w:asciiTheme="minorHAnsi" w:hAnsiTheme="minorHAnsi" w:cstheme="minorHAnsi"/>
              </w:rPr>
              <w:t>Ing. Michaela Opletalová</w:t>
            </w:r>
          </w:p>
        </w:tc>
        <w:tc>
          <w:tcPr>
            <w:tcW w:w="1300" w:type="dxa"/>
            <w:tcBorders>
              <w:top w:val="single" w:sz="2" w:space="0" w:color="auto"/>
              <w:left w:val="single" w:sz="2" w:space="0" w:color="auto"/>
              <w:bottom w:val="single" w:sz="18" w:space="0" w:color="auto"/>
              <w:right w:val="single" w:sz="2" w:space="0" w:color="auto"/>
            </w:tcBorders>
            <w:shd w:val="clear" w:color="auto" w:fill="auto"/>
            <w:noWrap/>
            <w:vAlign w:val="bottom"/>
          </w:tcPr>
          <w:p w14:paraId="231B03D4"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1987</w:t>
            </w:r>
          </w:p>
        </w:tc>
        <w:tc>
          <w:tcPr>
            <w:tcW w:w="870" w:type="dxa"/>
            <w:tcBorders>
              <w:top w:val="single" w:sz="2" w:space="0" w:color="auto"/>
              <w:left w:val="single" w:sz="2" w:space="0" w:color="auto"/>
              <w:bottom w:val="single" w:sz="18" w:space="0" w:color="auto"/>
              <w:right w:val="single" w:sz="2" w:space="0" w:color="auto"/>
            </w:tcBorders>
            <w:shd w:val="clear" w:color="auto" w:fill="auto"/>
            <w:noWrap/>
            <w:vAlign w:val="bottom"/>
          </w:tcPr>
          <w:p w14:paraId="5E6E902A" w14:textId="77777777" w:rsidR="00A169EA" w:rsidRPr="006A180C" w:rsidRDefault="00A169EA" w:rsidP="00A169EA">
            <w:pPr>
              <w:jc w:val="center"/>
              <w:rPr>
                <w:rFonts w:asciiTheme="minorHAnsi" w:hAnsiTheme="minorHAnsi" w:cstheme="minorHAnsi"/>
                <w:color w:val="000000"/>
              </w:rPr>
            </w:pPr>
            <w:r w:rsidRPr="006A180C">
              <w:rPr>
                <w:rFonts w:asciiTheme="minorHAnsi" w:hAnsiTheme="minorHAnsi" w:cstheme="minorHAnsi"/>
                <w:color w:val="000000"/>
              </w:rPr>
              <w:t>DPP</w:t>
            </w:r>
          </w:p>
        </w:tc>
        <w:tc>
          <w:tcPr>
            <w:tcW w:w="1585" w:type="dxa"/>
            <w:tcBorders>
              <w:top w:val="single" w:sz="2" w:space="0" w:color="auto"/>
              <w:left w:val="single" w:sz="2" w:space="0" w:color="auto"/>
              <w:bottom w:val="single" w:sz="18" w:space="0" w:color="auto"/>
              <w:right w:val="single" w:sz="12" w:space="0" w:color="auto"/>
            </w:tcBorders>
            <w:shd w:val="clear" w:color="auto" w:fill="auto"/>
            <w:noWrap/>
            <w:vAlign w:val="bottom"/>
          </w:tcPr>
          <w:p w14:paraId="529D8548" w14:textId="77777777" w:rsidR="00A169EA" w:rsidRPr="006A180C" w:rsidRDefault="00A169EA" w:rsidP="00A169EA">
            <w:pPr>
              <w:jc w:val="center"/>
              <w:rPr>
                <w:rFonts w:asciiTheme="minorHAnsi" w:hAnsiTheme="minorHAnsi" w:cstheme="minorHAnsi"/>
                <w:color w:val="000000"/>
              </w:rPr>
            </w:pPr>
          </w:p>
        </w:tc>
      </w:tr>
    </w:tbl>
    <w:p w14:paraId="0C4611E5" w14:textId="77777777" w:rsidR="00602B1A" w:rsidRPr="00E14C88" w:rsidRDefault="00602B1A" w:rsidP="00E14C88">
      <w:pPr>
        <w:spacing w:before="120" w:after="120"/>
        <w:ind w:left="993" w:right="992"/>
        <w:jc w:val="both"/>
        <w:rPr>
          <w:rFonts w:ascii="Calibri" w:hAnsi="Calibri" w:cs="Calibri"/>
        </w:rPr>
      </w:pPr>
    </w:p>
    <w:p w14:paraId="77292A19" w14:textId="32CC958A" w:rsidR="00E14C88" w:rsidRDefault="00F07774" w:rsidP="00E14C88">
      <w:pPr>
        <w:jc w:val="center"/>
        <w:rPr>
          <w:ins w:id="1314" w:author="Michal Pilík" w:date="2019-09-06T08:35:00Z"/>
          <w:noProof/>
        </w:rPr>
      </w:pPr>
      <w:r w:rsidRPr="00F07774">
        <w:rPr>
          <w:noProof/>
        </w:rPr>
        <w:t xml:space="preserve"> </w:t>
      </w:r>
      <w:del w:id="1315" w:author="Michal Pilík" w:date="2019-09-06T08:35:00Z">
        <w:r w:rsidR="00905AED" w:rsidDel="00DD27C4">
          <w:rPr>
            <w:noProof/>
          </w:rPr>
          <w:drawing>
            <wp:inline distT="0" distB="0" distL="0" distR="0" wp14:anchorId="582FDE24" wp14:editId="788BC1DE">
              <wp:extent cx="4705350" cy="2762250"/>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4"/>
                </a:graphicData>
              </a:graphic>
            </wp:inline>
          </w:drawing>
        </w:r>
      </w:del>
    </w:p>
    <w:p w14:paraId="6D919ACF" w14:textId="55F6D2DB" w:rsidR="00DD27C4" w:rsidRDefault="00DD27C4" w:rsidP="00E14C88">
      <w:pPr>
        <w:jc w:val="center"/>
        <w:rPr>
          <w:rFonts w:ascii="Calibri" w:hAnsi="Calibri" w:cs="Calibri"/>
        </w:rPr>
      </w:pPr>
      <w:ins w:id="1316" w:author="Michal Pilík" w:date="2019-09-06T08:35:00Z">
        <w:r>
          <w:rPr>
            <w:noProof/>
          </w:rPr>
          <w:drawing>
            <wp:inline distT="0" distB="0" distL="0" distR="0" wp14:anchorId="7903F5FE" wp14:editId="6379104B">
              <wp:extent cx="4705350" cy="2762250"/>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5"/>
                </a:graphicData>
              </a:graphic>
            </wp:inline>
          </w:drawing>
        </w:r>
      </w:ins>
    </w:p>
    <w:p w14:paraId="0140EBDC" w14:textId="77777777" w:rsidR="00602B1A" w:rsidRPr="00835AC1" w:rsidRDefault="00602B1A" w:rsidP="00602B1A">
      <w:pPr>
        <w:spacing w:before="240" w:after="120"/>
        <w:jc w:val="center"/>
        <w:rPr>
          <w:rFonts w:ascii="Calibri" w:hAnsi="Calibri" w:cs="Calibri"/>
          <w:i/>
        </w:rPr>
      </w:pPr>
      <w:r w:rsidRPr="00835AC1">
        <w:rPr>
          <w:rFonts w:ascii="Calibri" w:hAnsi="Calibri" w:cs="Calibri"/>
          <w:i/>
        </w:rPr>
        <w:t xml:space="preserve">Graf </w:t>
      </w:r>
      <w:r>
        <w:rPr>
          <w:rFonts w:ascii="Calibri" w:hAnsi="Calibri" w:cs="Calibri"/>
          <w:i/>
        </w:rPr>
        <w:t xml:space="preserve">2 </w:t>
      </w:r>
      <w:r w:rsidRPr="00835AC1">
        <w:rPr>
          <w:rFonts w:ascii="Calibri" w:hAnsi="Calibri" w:cs="Calibri"/>
          <w:i/>
        </w:rPr>
        <w:t>– Věková struktura akademických pracovníků SP Průmyslové inženýrství</w:t>
      </w:r>
    </w:p>
    <w:p w14:paraId="32A50441" w14:textId="77777777" w:rsidR="00602B1A" w:rsidRPr="00835AC1" w:rsidRDefault="00602B1A" w:rsidP="00E14C88">
      <w:pPr>
        <w:jc w:val="center"/>
        <w:rPr>
          <w:rFonts w:ascii="Calibri" w:hAnsi="Calibri" w:cs="Calibri"/>
        </w:rPr>
      </w:pPr>
    </w:p>
    <w:p w14:paraId="7FA10754" w14:textId="044B2E23" w:rsidR="00E14C88" w:rsidRPr="0099247B" w:rsidRDefault="00E14C88" w:rsidP="00E14C88">
      <w:pPr>
        <w:spacing w:before="120" w:after="120"/>
        <w:jc w:val="both"/>
        <w:rPr>
          <w:rFonts w:ascii="Calibri" w:hAnsi="Calibri" w:cs="Calibri"/>
          <w:sz w:val="22"/>
        </w:rPr>
      </w:pPr>
      <w:r w:rsidRPr="00835AC1">
        <w:rPr>
          <w:rFonts w:ascii="Calibri" w:hAnsi="Calibri" w:cs="Calibri"/>
          <w:sz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w:t>
      </w:r>
      <w:del w:id="1317" w:author="Pavla Trefilová" w:date="2019-09-10T13:35:00Z">
        <w:r w:rsidRPr="00835AC1" w:rsidDel="00607BEC">
          <w:rPr>
            <w:rFonts w:ascii="Calibri" w:hAnsi="Calibri" w:cs="Calibri"/>
            <w:sz w:val="22"/>
          </w:rPr>
          <w:delText xml:space="preserve"> dr. Novák,</w:delText>
        </w:r>
      </w:del>
      <w:r w:rsidRPr="00835AC1">
        <w:rPr>
          <w:rFonts w:ascii="Calibri" w:hAnsi="Calibri" w:cs="Calibri"/>
          <w:sz w:val="22"/>
        </w:rPr>
        <w:t xml:space="preserve"> dr. Papadaki, dr. Kozubíková, dr. Juřičková a také docenty, kteří již </w:t>
      </w:r>
      <w:r w:rsidRPr="00BA5C4C">
        <w:rPr>
          <w:rFonts w:ascii="Calibri" w:hAnsi="Calibri" w:cs="Calibri"/>
          <w:sz w:val="22"/>
        </w:rPr>
        <w:t>splňují kritéria pro profesorské řízení – např.</w:t>
      </w:r>
      <w:r w:rsidRPr="0099247B">
        <w:rPr>
          <w:rFonts w:ascii="Calibri" w:hAnsi="Calibri" w:cs="Calibri"/>
          <w:sz w:val="22"/>
        </w:rPr>
        <w:t xml:space="preserve"> doc. Tuček.</w:t>
      </w:r>
    </w:p>
    <w:p w14:paraId="5FA3256D" w14:textId="77777777" w:rsidR="009F7820" w:rsidRPr="00835AC1" w:rsidRDefault="009F7820" w:rsidP="00D61182">
      <w:pPr>
        <w:spacing w:before="120" w:after="360"/>
        <w:jc w:val="both"/>
        <w:rPr>
          <w:rFonts w:ascii="Calibri" w:hAnsi="Calibri" w:cs="Calibri"/>
          <w:sz w:val="22"/>
        </w:rPr>
      </w:pPr>
      <w:r w:rsidRPr="00835AC1">
        <w:rPr>
          <w:rFonts w:asciiTheme="minorHAnsi" w:hAnsiTheme="minorHAnsi" w:cstheme="minorHAnsi"/>
          <w:sz w:val="22"/>
          <w:szCs w:val="22"/>
        </w:rPr>
        <w:t>U pracovních smluv na dobu určitou předpokládá fakulta jejich prodlužování na pracovní smlouvy na dobu neurčitou.</w:t>
      </w:r>
    </w:p>
    <w:p w14:paraId="10DFAB3B"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 xml:space="preserve">Personální zabezpečení předmětů profilujícího základu </w:t>
      </w:r>
    </w:p>
    <w:p w14:paraId="6FB8A7BC" w14:textId="77777777" w:rsidR="00E14C88" w:rsidRPr="00EB43E9" w:rsidRDefault="00E14C88" w:rsidP="00EB43E9">
      <w:pPr>
        <w:pStyle w:val="Nadpis3"/>
        <w:jc w:val="center"/>
        <w:rPr>
          <w:rFonts w:ascii="Calibri" w:hAnsi="Calibri" w:cs="Calibri"/>
          <w:b/>
          <w:color w:val="000000" w:themeColor="text1"/>
        </w:rPr>
      </w:pPr>
      <w:r w:rsidRPr="00EB43E9">
        <w:rPr>
          <w:rFonts w:ascii="Calibri" w:hAnsi="Calibri" w:cs="Calibri"/>
          <w:b/>
          <w:color w:val="000000" w:themeColor="text1"/>
        </w:rPr>
        <w:t>Standardy 6.4 a 6.9</w:t>
      </w:r>
    </w:p>
    <w:p w14:paraId="1A07C512" w14:textId="77777777" w:rsidR="00E14C88" w:rsidRDefault="00E14C88" w:rsidP="00E14C88">
      <w:pPr>
        <w:tabs>
          <w:tab w:val="left" w:pos="2835"/>
        </w:tabs>
        <w:spacing w:before="120" w:after="120"/>
        <w:jc w:val="both"/>
        <w:rPr>
          <w:rFonts w:ascii="Calibri" w:hAnsi="Calibri" w:cs="Calibri"/>
          <w:sz w:val="22"/>
        </w:rPr>
      </w:pPr>
      <w:r w:rsidRPr="00835AC1">
        <w:rPr>
          <w:rFonts w:ascii="Calibri" w:hAnsi="Calibri" w:cs="Calibri"/>
          <w:sz w:val="22"/>
        </w:rPr>
        <w:t>Základní teoretické předměty profilujícího základu a předměty profilujícího základu jsou zajištěny garanty, kteří se významně podílejí na jejich výuce, především na vedení přednášek.</w:t>
      </w:r>
    </w:p>
    <w:p w14:paraId="5A21C91C" w14:textId="77777777" w:rsidR="00563C00" w:rsidRPr="00BA5C4C" w:rsidRDefault="00563C00" w:rsidP="00563C00">
      <w:pPr>
        <w:tabs>
          <w:tab w:val="left" w:pos="2835"/>
        </w:tabs>
        <w:spacing w:before="120" w:after="120"/>
        <w:jc w:val="center"/>
        <w:rPr>
          <w:rFonts w:asciiTheme="minorHAnsi" w:hAnsiTheme="minorHAnsi" w:cstheme="minorHAnsi"/>
          <w:i/>
          <w:szCs w:val="22"/>
        </w:rPr>
      </w:pPr>
      <w:r w:rsidRPr="00BA5C4C">
        <w:rPr>
          <w:rFonts w:asciiTheme="minorHAnsi" w:hAnsiTheme="minorHAnsi" w:cstheme="minorHAnsi"/>
          <w:i/>
          <w:szCs w:val="22"/>
        </w:rPr>
        <w:t>Tab. 3 – Personální zabezpečení předmětů ZT a PZ</w:t>
      </w:r>
    </w:p>
    <w:tbl>
      <w:tblPr>
        <w:tblW w:w="933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750"/>
        <w:gridCol w:w="641"/>
        <w:gridCol w:w="814"/>
      </w:tblGrid>
      <w:tr w:rsidR="00E14C88" w:rsidRPr="006A180C" w14:paraId="2900600F" w14:textId="77777777" w:rsidTr="00F21D4B">
        <w:tc>
          <w:tcPr>
            <w:tcW w:w="2717" w:type="dxa"/>
            <w:tcBorders>
              <w:top w:val="single" w:sz="12" w:space="0" w:color="auto"/>
              <w:left w:val="single" w:sz="12" w:space="0" w:color="auto"/>
              <w:bottom w:val="single" w:sz="12" w:space="0" w:color="auto"/>
            </w:tcBorders>
            <w:shd w:val="clear" w:color="auto" w:fill="auto"/>
          </w:tcPr>
          <w:p w14:paraId="5D2D19A0"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Název předmětu</w:t>
            </w:r>
          </w:p>
        </w:tc>
        <w:tc>
          <w:tcPr>
            <w:tcW w:w="857" w:type="dxa"/>
            <w:tcBorders>
              <w:top w:val="single" w:sz="12" w:space="0" w:color="auto"/>
              <w:bottom w:val="single" w:sz="12" w:space="0" w:color="auto"/>
            </w:tcBorders>
            <w:shd w:val="clear" w:color="auto" w:fill="auto"/>
          </w:tcPr>
          <w:p w14:paraId="263D02E4"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Rozsah</w:t>
            </w:r>
          </w:p>
          <w:p w14:paraId="0DA4B0A9"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rPr>
              <w:t>p-c-s</w:t>
            </w:r>
          </w:p>
        </w:tc>
        <w:tc>
          <w:tcPr>
            <w:tcW w:w="850" w:type="dxa"/>
            <w:tcBorders>
              <w:top w:val="single" w:sz="12" w:space="0" w:color="auto"/>
              <w:bottom w:val="single" w:sz="12" w:space="0" w:color="auto"/>
            </w:tcBorders>
            <w:shd w:val="clear" w:color="auto" w:fill="auto"/>
          </w:tcPr>
          <w:p w14:paraId="0219EFFB"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Způsob</w:t>
            </w:r>
          </w:p>
          <w:p w14:paraId="38182695"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ověř.</w:t>
            </w:r>
          </w:p>
        </w:tc>
        <w:tc>
          <w:tcPr>
            <w:tcW w:w="709" w:type="dxa"/>
            <w:tcBorders>
              <w:top w:val="single" w:sz="12" w:space="0" w:color="auto"/>
              <w:bottom w:val="single" w:sz="12" w:space="0" w:color="auto"/>
            </w:tcBorders>
            <w:shd w:val="clear" w:color="auto" w:fill="auto"/>
          </w:tcPr>
          <w:p w14:paraId="118CF707"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Kr.</w:t>
            </w:r>
          </w:p>
        </w:tc>
        <w:tc>
          <w:tcPr>
            <w:tcW w:w="2750" w:type="dxa"/>
            <w:tcBorders>
              <w:top w:val="single" w:sz="12" w:space="0" w:color="auto"/>
              <w:bottom w:val="single" w:sz="12" w:space="0" w:color="auto"/>
            </w:tcBorders>
            <w:shd w:val="clear" w:color="auto" w:fill="auto"/>
          </w:tcPr>
          <w:p w14:paraId="67ED8A4D" w14:textId="77777777" w:rsidR="00E14C88" w:rsidRPr="006A180C" w:rsidRDefault="00E14C88" w:rsidP="003F6EB7">
            <w:pPr>
              <w:tabs>
                <w:tab w:val="left" w:pos="2835"/>
              </w:tabs>
              <w:jc w:val="center"/>
              <w:rPr>
                <w:rFonts w:asciiTheme="minorHAnsi" w:hAnsiTheme="minorHAnsi" w:cstheme="minorHAnsi"/>
                <w:b/>
              </w:rPr>
            </w:pPr>
            <w:r w:rsidRPr="006A180C">
              <w:rPr>
                <w:rFonts w:asciiTheme="minorHAnsi" w:hAnsiTheme="minorHAnsi" w:cstheme="minorHAnsi"/>
                <w:b/>
              </w:rPr>
              <w:t>Garant</w:t>
            </w:r>
          </w:p>
          <w:p w14:paraId="1EDFA61C"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rPr>
              <w:t>Přednášející</w:t>
            </w:r>
          </w:p>
        </w:tc>
        <w:tc>
          <w:tcPr>
            <w:tcW w:w="641" w:type="dxa"/>
            <w:tcBorders>
              <w:top w:val="single" w:sz="12" w:space="0" w:color="auto"/>
              <w:bottom w:val="single" w:sz="12" w:space="0" w:color="auto"/>
            </w:tcBorders>
            <w:shd w:val="clear" w:color="auto" w:fill="auto"/>
          </w:tcPr>
          <w:p w14:paraId="04F43680"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Roč./sem.</w:t>
            </w:r>
          </w:p>
        </w:tc>
        <w:tc>
          <w:tcPr>
            <w:tcW w:w="814" w:type="dxa"/>
            <w:tcBorders>
              <w:top w:val="single" w:sz="12" w:space="0" w:color="auto"/>
              <w:bottom w:val="single" w:sz="12" w:space="0" w:color="auto"/>
              <w:right w:val="single" w:sz="12" w:space="0" w:color="auto"/>
            </w:tcBorders>
            <w:shd w:val="clear" w:color="auto" w:fill="auto"/>
          </w:tcPr>
          <w:p w14:paraId="27DB7410" w14:textId="77777777" w:rsidR="00E14C88" w:rsidRPr="006A180C" w:rsidRDefault="00E14C88" w:rsidP="003F6EB7">
            <w:pPr>
              <w:jc w:val="center"/>
              <w:rPr>
                <w:rFonts w:asciiTheme="minorHAnsi" w:hAnsiTheme="minorHAnsi" w:cstheme="minorHAnsi"/>
                <w:b/>
              </w:rPr>
            </w:pPr>
            <w:r w:rsidRPr="006A180C">
              <w:rPr>
                <w:rFonts w:asciiTheme="minorHAnsi" w:hAnsiTheme="minorHAnsi" w:cstheme="minorHAnsi"/>
                <w:b/>
              </w:rPr>
              <w:t>Typ</w:t>
            </w:r>
          </w:p>
        </w:tc>
      </w:tr>
      <w:tr w:rsidR="006A180C" w:rsidRPr="006A180C" w14:paraId="70496ECD" w14:textId="77777777" w:rsidTr="00F21D4B">
        <w:trPr>
          <w:trHeight w:val="501"/>
        </w:trPr>
        <w:tc>
          <w:tcPr>
            <w:tcW w:w="2717" w:type="dxa"/>
            <w:tcBorders>
              <w:top w:val="single" w:sz="12" w:space="0" w:color="auto"/>
              <w:left w:val="single" w:sz="12" w:space="0" w:color="auto"/>
            </w:tcBorders>
          </w:tcPr>
          <w:p w14:paraId="0E71D58D" w14:textId="7A871265" w:rsidR="006A180C" w:rsidRPr="006A180C" w:rsidRDefault="006A180C" w:rsidP="006A180C">
            <w:pPr>
              <w:rPr>
                <w:rFonts w:asciiTheme="minorHAnsi" w:hAnsiTheme="minorHAnsi" w:cstheme="minorHAnsi"/>
                <w:b/>
              </w:rPr>
            </w:pPr>
            <w:r w:rsidRPr="006A180C">
              <w:rPr>
                <w:rFonts w:asciiTheme="minorHAnsi" w:hAnsiTheme="minorHAnsi" w:cstheme="minorHAnsi"/>
              </w:rPr>
              <w:t>Mikroekonomie II</w:t>
            </w:r>
          </w:p>
        </w:tc>
        <w:tc>
          <w:tcPr>
            <w:tcW w:w="857" w:type="dxa"/>
            <w:tcBorders>
              <w:top w:val="single" w:sz="12" w:space="0" w:color="auto"/>
            </w:tcBorders>
          </w:tcPr>
          <w:p w14:paraId="401A3B3E" w14:textId="78ED9FD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26-0-26</w:t>
            </w:r>
          </w:p>
        </w:tc>
        <w:tc>
          <w:tcPr>
            <w:tcW w:w="850" w:type="dxa"/>
            <w:tcBorders>
              <w:top w:val="single" w:sz="12" w:space="0" w:color="auto"/>
            </w:tcBorders>
          </w:tcPr>
          <w:p w14:paraId="495F9C21" w14:textId="2F3BA08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Borders>
              <w:top w:val="single" w:sz="12" w:space="0" w:color="auto"/>
            </w:tcBorders>
          </w:tcPr>
          <w:p w14:paraId="73F57953" w14:textId="4B2F5FA6"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Borders>
              <w:top w:val="single" w:sz="12" w:space="0" w:color="auto"/>
            </w:tcBorders>
          </w:tcPr>
          <w:p w14:paraId="724A7689" w14:textId="7999B2F1"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w:t>
            </w:r>
            <w:ins w:id="1318" w:author="Pavla Trefilová" w:date="2019-09-10T13:26:00Z">
              <w:r w:rsidR="00A169EA">
                <w:rPr>
                  <w:rFonts w:asciiTheme="minorHAnsi" w:hAnsiTheme="minorHAnsi" w:cstheme="minorHAnsi"/>
                  <w:b/>
                </w:rPr>
                <w:t xml:space="preserve"> Zuzana</w:t>
              </w:r>
            </w:ins>
            <w:r w:rsidRPr="006A180C">
              <w:rPr>
                <w:rFonts w:asciiTheme="minorHAnsi" w:hAnsiTheme="minorHAnsi" w:cstheme="minorHAnsi"/>
                <w:b/>
              </w:rPr>
              <w:t xml:space="preserve"> Dohnalová, Ph.D.</w:t>
            </w:r>
          </w:p>
          <w:p w14:paraId="43B36C4A" w14:textId="15BF2D5A"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Dohnalová </w:t>
            </w:r>
            <w:ins w:id="1319" w:author="Pavla Trefilová" w:date="2019-09-10T13:26:00Z">
              <w:r w:rsidR="00A169EA">
                <w:rPr>
                  <w:rFonts w:asciiTheme="minorHAnsi" w:hAnsiTheme="minorHAnsi" w:cstheme="minorHAnsi"/>
                </w:rPr>
                <w:t>(</w:t>
              </w:r>
            </w:ins>
            <w:r w:rsidRPr="006A180C">
              <w:rPr>
                <w:rFonts w:asciiTheme="minorHAnsi" w:hAnsiTheme="minorHAnsi" w:cstheme="minorHAnsi"/>
              </w:rPr>
              <w:t>100%</w:t>
            </w:r>
            <w:ins w:id="1320" w:author="Pavla Trefilová" w:date="2019-09-10T13:26:00Z">
              <w:r w:rsidR="00A169EA">
                <w:rPr>
                  <w:rFonts w:asciiTheme="minorHAnsi" w:hAnsiTheme="minorHAnsi" w:cstheme="minorHAnsi"/>
                </w:rPr>
                <w:t>)</w:t>
              </w:r>
            </w:ins>
          </w:p>
        </w:tc>
        <w:tc>
          <w:tcPr>
            <w:tcW w:w="641" w:type="dxa"/>
            <w:tcBorders>
              <w:top w:val="single" w:sz="12" w:space="0" w:color="auto"/>
            </w:tcBorders>
          </w:tcPr>
          <w:p w14:paraId="554E3689" w14:textId="62438ECD"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top w:val="single" w:sz="12" w:space="0" w:color="auto"/>
              <w:right w:val="single" w:sz="12" w:space="0" w:color="auto"/>
            </w:tcBorders>
          </w:tcPr>
          <w:p w14:paraId="348F15F0" w14:textId="6ECEE4D0"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5D663E50" w14:textId="77777777" w:rsidTr="00F21D4B">
        <w:tc>
          <w:tcPr>
            <w:tcW w:w="2717" w:type="dxa"/>
            <w:tcBorders>
              <w:left w:val="single" w:sz="12" w:space="0" w:color="auto"/>
            </w:tcBorders>
          </w:tcPr>
          <w:p w14:paraId="4C2CADC7" w14:textId="6375B3A5" w:rsidR="006A180C" w:rsidRPr="006A180C" w:rsidRDefault="006A180C" w:rsidP="006A180C">
            <w:pPr>
              <w:rPr>
                <w:rFonts w:asciiTheme="minorHAnsi" w:hAnsiTheme="minorHAnsi" w:cstheme="minorHAnsi"/>
                <w:b/>
              </w:rPr>
            </w:pPr>
            <w:r w:rsidRPr="006A180C">
              <w:rPr>
                <w:rFonts w:asciiTheme="minorHAnsi" w:hAnsiTheme="minorHAnsi" w:cstheme="minorHAnsi"/>
              </w:rPr>
              <w:t>Studie metod měření práce</w:t>
            </w:r>
          </w:p>
        </w:tc>
        <w:tc>
          <w:tcPr>
            <w:tcW w:w="857" w:type="dxa"/>
          </w:tcPr>
          <w:p w14:paraId="69137625" w14:textId="19E8262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0-0-39</w:t>
            </w:r>
          </w:p>
        </w:tc>
        <w:tc>
          <w:tcPr>
            <w:tcW w:w="850" w:type="dxa"/>
          </w:tcPr>
          <w:p w14:paraId="2AA854E4" w14:textId="3B38C67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klz</w:t>
            </w:r>
          </w:p>
        </w:tc>
        <w:tc>
          <w:tcPr>
            <w:tcW w:w="709" w:type="dxa"/>
          </w:tcPr>
          <w:p w14:paraId="16CD7470" w14:textId="27ED81D5"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3</w:t>
            </w:r>
          </w:p>
        </w:tc>
        <w:tc>
          <w:tcPr>
            <w:tcW w:w="2750" w:type="dxa"/>
          </w:tcPr>
          <w:p w14:paraId="0DA1EECC" w14:textId="4DA28023"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w:t>
            </w:r>
            <w:del w:id="1321" w:author="Pavla Trefilová" w:date="2019-09-10T13:27:00Z">
              <w:r w:rsidRPr="006A180C" w:rsidDel="00A169EA">
                <w:rPr>
                  <w:rFonts w:asciiTheme="minorHAnsi" w:hAnsiTheme="minorHAnsi" w:cstheme="minorHAnsi"/>
                  <w:b/>
                </w:rPr>
                <w:delText xml:space="preserve">. </w:delText>
              </w:r>
            </w:del>
            <w:ins w:id="1322" w:author="Pavla Trefilová" w:date="2019-09-10T13:27:00Z">
              <w:r w:rsidR="00A169EA" w:rsidRPr="006A180C">
                <w:rPr>
                  <w:rFonts w:asciiTheme="minorHAnsi" w:hAnsiTheme="minorHAnsi" w:cstheme="minorHAnsi"/>
                  <w:b/>
                </w:rPr>
                <w:t>.</w:t>
              </w:r>
              <w:r w:rsidR="00A169EA">
                <w:rPr>
                  <w:rFonts w:asciiTheme="minorHAnsi" w:hAnsiTheme="minorHAnsi" w:cstheme="minorHAnsi"/>
                  <w:b/>
                </w:rPr>
                <w:t xml:space="preserve"> Roman </w:t>
              </w:r>
            </w:ins>
            <w:r w:rsidRPr="006A180C">
              <w:rPr>
                <w:rFonts w:asciiTheme="minorHAnsi" w:hAnsiTheme="minorHAnsi" w:cstheme="minorHAnsi"/>
                <w:b/>
              </w:rPr>
              <w:t>Bobák, Ph.D.</w:t>
            </w:r>
          </w:p>
          <w:p w14:paraId="1852D0DE" w14:textId="625B888F"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Hrbáčková </w:t>
            </w:r>
            <w:ins w:id="1323" w:author="Pavla Trefilová" w:date="2019-09-10T13:27:00Z">
              <w:r w:rsidR="00A169EA">
                <w:rPr>
                  <w:rFonts w:asciiTheme="minorHAnsi" w:hAnsiTheme="minorHAnsi" w:cstheme="minorHAnsi"/>
                </w:rPr>
                <w:t>(</w:t>
              </w:r>
            </w:ins>
            <w:r w:rsidRPr="006A180C">
              <w:rPr>
                <w:rFonts w:asciiTheme="minorHAnsi" w:hAnsiTheme="minorHAnsi" w:cstheme="minorHAnsi"/>
              </w:rPr>
              <w:t>60%</w:t>
            </w:r>
            <w:ins w:id="1324" w:author="Pavla Trefilová" w:date="2019-09-10T13:27:00Z">
              <w:r w:rsidR="00A169EA">
                <w:rPr>
                  <w:rFonts w:asciiTheme="minorHAnsi" w:hAnsiTheme="minorHAnsi" w:cstheme="minorHAnsi"/>
                </w:rPr>
                <w:t>)</w:t>
              </w:r>
            </w:ins>
          </w:p>
          <w:p w14:paraId="7B6C6BA7" w14:textId="4C363DAD"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Pivodová </w:t>
            </w:r>
            <w:ins w:id="1325" w:author="Pavla Trefilová" w:date="2019-09-10T13:27:00Z">
              <w:r w:rsidR="00A169EA">
                <w:rPr>
                  <w:rFonts w:asciiTheme="minorHAnsi" w:hAnsiTheme="minorHAnsi" w:cstheme="minorHAnsi"/>
                </w:rPr>
                <w:t>(</w:t>
              </w:r>
            </w:ins>
            <w:r w:rsidRPr="006A180C">
              <w:rPr>
                <w:rFonts w:asciiTheme="minorHAnsi" w:hAnsiTheme="minorHAnsi" w:cstheme="minorHAnsi"/>
              </w:rPr>
              <w:t>40%</w:t>
            </w:r>
            <w:ins w:id="1326" w:author="Pavla Trefilová" w:date="2019-09-10T13:27:00Z">
              <w:r w:rsidR="00A169EA">
                <w:rPr>
                  <w:rFonts w:asciiTheme="minorHAnsi" w:hAnsiTheme="minorHAnsi" w:cstheme="minorHAnsi"/>
                </w:rPr>
                <w:t>)</w:t>
              </w:r>
            </w:ins>
            <w:r w:rsidRPr="006A180C">
              <w:rPr>
                <w:rFonts w:asciiTheme="minorHAnsi" w:hAnsiTheme="minorHAnsi" w:cstheme="minorHAnsi"/>
              </w:rPr>
              <w:t xml:space="preserve"> ext</w:t>
            </w:r>
          </w:p>
        </w:tc>
        <w:tc>
          <w:tcPr>
            <w:tcW w:w="641" w:type="dxa"/>
          </w:tcPr>
          <w:p w14:paraId="096AE832" w14:textId="3FA30F1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655A89D3" w14:textId="0B1C004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58E8FFE4" w14:textId="77777777" w:rsidTr="00F21D4B">
        <w:tc>
          <w:tcPr>
            <w:tcW w:w="2717" w:type="dxa"/>
            <w:tcBorders>
              <w:left w:val="single" w:sz="12" w:space="0" w:color="auto"/>
            </w:tcBorders>
          </w:tcPr>
          <w:p w14:paraId="36717B06" w14:textId="7706709C" w:rsidR="006A180C" w:rsidRPr="006A180C" w:rsidRDefault="006A180C" w:rsidP="006A180C">
            <w:pPr>
              <w:rPr>
                <w:rFonts w:asciiTheme="minorHAnsi" w:hAnsiTheme="minorHAnsi" w:cstheme="minorHAnsi"/>
                <w:b/>
              </w:rPr>
            </w:pPr>
            <w:r w:rsidRPr="006A180C">
              <w:rPr>
                <w:rFonts w:asciiTheme="minorHAnsi" w:hAnsiTheme="minorHAnsi" w:cstheme="minorHAnsi"/>
              </w:rPr>
              <w:t>Řízení podnikových procesů*</w:t>
            </w:r>
          </w:p>
        </w:tc>
        <w:tc>
          <w:tcPr>
            <w:tcW w:w="857" w:type="dxa"/>
          </w:tcPr>
          <w:p w14:paraId="3A89679A" w14:textId="2246746B"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26-0-26</w:t>
            </w:r>
          </w:p>
        </w:tc>
        <w:tc>
          <w:tcPr>
            <w:tcW w:w="850" w:type="dxa"/>
          </w:tcPr>
          <w:p w14:paraId="4458514B" w14:textId="32CED7D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0B3375A1" w14:textId="2AB14EB0"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63D5AEB4" w14:textId="1A7DA092"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 xml:space="preserve">doc. Ing. </w:t>
            </w:r>
            <w:ins w:id="1327" w:author="Pavla Trefilová" w:date="2019-09-10T13:27:00Z">
              <w:r w:rsidR="00A169EA">
                <w:rPr>
                  <w:rFonts w:asciiTheme="minorHAnsi" w:hAnsiTheme="minorHAnsi" w:cstheme="minorHAnsi"/>
                  <w:b/>
                </w:rPr>
                <w:t xml:space="preserve">David </w:t>
              </w:r>
            </w:ins>
            <w:r w:rsidRPr="006A180C">
              <w:rPr>
                <w:rFonts w:asciiTheme="minorHAnsi" w:hAnsiTheme="minorHAnsi" w:cstheme="minorHAnsi"/>
                <w:b/>
              </w:rPr>
              <w:t>Tuček, Ph.D.</w:t>
            </w:r>
          </w:p>
          <w:p w14:paraId="179C1452" w14:textId="4597F875"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Tuček </w:t>
            </w:r>
            <w:ins w:id="1328" w:author="Pavla Trefilová" w:date="2019-09-10T13:27:00Z">
              <w:r w:rsidR="00A169EA">
                <w:rPr>
                  <w:rFonts w:asciiTheme="minorHAnsi" w:hAnsiTheme="minorHAnsi" w:cstheme="minorHAnsi"/>
                </w:rPr>
                <w:t>(</w:t>
              </w:r>
            </w:ins>
            <w:r w:rsidRPr="006A180C">
              <w:rPr>
                <w:rFonts w:asciiTheme="minorHAnsi" w:hAnsiTheme="minorHAnsi" w:cstheme="minorHAnsi"/>
              </w:rPr>
              <w:t>50%</w:t>
            </w:r>
            <w:ins w:id="1329" w:author="Pavla Trefilová" w:date="2019-09-10T13:27:00Z">
              <w:r w:rsidR="00A169EA">
                <w:rPr>
                  <w:rFonts w:asciiTheme="minorHAnsi" w:hAnsiTheme="minorHAnsi" w:cstheme="minorHAnsi"/>
                </w:rPr>
                <w:t>)</w:t>
              </w:r>
            </w:ins>
          </w:p>
          <w:p w14:paraId="59C45AF7" w14:textId="7960ABAF"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Briš </w:t>
            </w:r>
            <w:ins w:id="1330" w:author="Pavla Trefilová" w:date="2019-09-10T13:27:00Z">
              <w:r w:rsidR="00A169EA">
                <w:rPr>
                  <w:rFonts w:asciiTheme="minorHAnsi" w:hAnsiTheme="minorHAnsi" w:cstheme="minorHAnsi"/>
                </w:rPr>
                <w:t>(</w:t>
              </w:r>
            </w:ins>
            <w:r w:rsidRPr="006A180C">
              <w:rPr>
                <w:rFonts w:asciiTheme="minorHAnsi" w:hAnsiTheme="minorHAnsi" w:cstheme="minorHAnsi"/>
              </w:rPr>
              <w:t>35%</w:t>
            </w:r>
            <w:ins w:id="1331" w:author="Pavla Trefilová" w:date="2019-09-10T13:27:00Z">
              <w:r w:rsidR="00A169EA">
                <w:rPr>
                  <w:rFonts w:asciiTheme="minorHAnsi" w:hAnsiTheme="minorHAnsi" w:cstheme="minorHAnsi"/>
                </w:rPr>
                <w:t>)</w:t>
              </w:r>
            </w:ins>
          </w:p>
          <w:p w14:paraId="011FAB41" w14:textId="51B600BF"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Slinták </w:t>
            </w:r>
            <w:ins w:id="1332" w:author="Pavla Trefilová" w:date="2019-09-10T13:27:00Z">
              <w:r w:rsidR="00A169EA">
                <w:rPr>
                  <w:rFonts w:asciiTheme="minorHAnsi" w:hAnsiTheme="minorHAnsi" w:cstheme="minorHAnsi"/>
                </w:rPr>
                <w:t>(</w:t>
              </w:r>
            </w:ins>
            <w:r w:rsidRPr="006A180C">
              <w:rPr>
                <w:rFonts w:asciiTheme="minorHAnsi" w:hAnsiTheme="minorHAnsi" w:cstheme="minorHAnsi"/>
              </w:rPr>
              <w:t>15%</w:t>
            </w:r>
            <w:ins w:id="1333" w:author="Pavla Trefilová" w:date="2019-09-10T13:27:00Z">
              <w:r w:rsidR="00A169EA">
                <w:rPr>
                  <w:rFonts w:asciiTheme="minorHAnsi" w:hAnsiTheme="minorHAnsi" w:cstheme="minorHAnsi"/>
                </w:rPr>
                <w:t>)</w:t>
              </w:r>
            </w:ins>
          </w:p>
        </w:tc>
        <w:tc>
          <w:tcPr>
            <w:tcW w:w="641" w:type="dxa"/>
          </w:tcPr>
          <w:p w14:paraId="36F988E6" w14:textId="504B177A"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1E05A072" w14:textId="3938D5BD"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5381A21B" w14:textId="77777777" w:rsidTr="00F21D4B">
        <w:tc>
          <w:tcPr>
            <w:tcW w:w="2717" w:type="dxa"/>
            <w:tcBorders>
              <w:left w:val="single" w:sz="12" w:space="0" w:color="auto"/>
            </w:tcBorders>
          </w:tcPr>
          <w:p w14:paraId="7DADBCCB" w14:textId="304B9A4D" w:rsidR="006A180C" w:rsidRPr="006A180C" w:rsidRDefault="006A180C" w:rsidP="006A180C">
            <w:pPr>
              <w:rPr>
                <w:rFonts w:asciiTheme="minorHAnsi" w:hAnsiTheme="minorHAnsi" w:cstheme="minorHAnsi"/>
                <w:b/>
              </w:rPr>
            </w:pPr>
            <w:r w:rsidRPr="006A180C">
              <w:rPr>
                <w:rFonts w:asciiTheme="minorHAnsi" w:hAnsiTheme="minorHAnsi" w:cstheme="minorHAnsi"/>
              </w:rPr>
              <w:t>Firemní inovační politika*</w:t>
            </w:r>
          </w:p>
        </w:tc>
        <w:tc>
          <w:tcPr>
            <w:tcW w:w="857" w:type="dxa"/>
          </w:tcPr>
          <w:p w14:paraId="0D30B854" w14:textId="3201B2AB"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13-0-26</w:t>
            </w:r>
          </w:p>
        </w:tc>
        <w:tc>
          <w:tcPr>
            <w:tcW w:w="850" w:type="dxa"/>
          </w:tcPr>
          <w:p w14:paraId="211C164E" w14:textId="7FA6E89F"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4D90731F" w14:textId="7B01DB6C"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4</w:t>
            </w:r>
          </w:p>
        </w:tc>
        <w:tc>
          <w:tcPr>
            <w:tcW w:w="2750" w:type="dxa"/>
          </w:tcPr>
          <w:p w14:paraId="1FD31783" w14:textId="059312D6"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Ing.</w:t>
            </w:r>
            <w:ins w:id="1334" w:author="Pavla Trefilová" w:date="2019-09-10T13:27:00Z">
              <w:r w:rsidR="00A169EA">
                <w:rPr>
                  <w:rFonts w:asciiTheme="minorHAnsi" w:hAnsiTheme="minorHAnsi" w:cstheme="minorHAnsi"/>
                  <w:b/>
                </w:rPr>
                <w:t xml:space="preserve"> Eva</w:t>
              </w:r>
            </w:ins>
            <w:r w:rsidRPr="006A180C">
              <w:rPr>
                <w:rFonts w:asciiTheme="minorHAnsi" w:hAnsiTheme="minorHAnsi" w:cstheme="minorHAnsi"/>
                <w:b/>
              </w:rPr>
              <w:t xml:space="preserve"> Juřičková, Ph.D.</w:t>
            </w:r>
          </w:p>
          <w:p w14:paraId="602175EE" w14:textId="2691E7F6"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Juřičková </w:t>
            </w:r>
            <w:ins w:id="1335" w:author="Pavla Trefilová" w:date="2019-09-10T13:27:00Z">
              <w:r w:rsidR="00A169EA">
                <w:rPr>
                  <w:rFonts w:asciiTheme="minorHAnsi" w:hAnsiTheme="minorHAnsi" w:cstheme="minorHAnsi"/>
                </w:rPr>
                <w:t>(</w:t>
              </w:r>
              <w:r w:rsidR="00A169EA" w:rsidRPr="006A180C">
                <w:rPr>
                  <w:rFonts w:asciiTheme="minorHAnsi" w:hAnsiTheme="minorHAnsi" w:cstheme="minorHAnsi"/>
                </w:rPr>
                <w:t>100%</w:t>
              </w:r>
              <w:r w:rsidR="00A169EA">
                <w:rPr>
                  <w:rFonts w:asciiTheme="minorHAnsi" w:hAnsiTheme="minorHAnsi" w:cstheme="minorHAnsi"/>
                </w:rPr>
                <w:t>)</w:t>
              </w:r>
            </w:ins>
            <w:del w:id="1336" w:author="Pavla Trefilová" w:date="2019-09-10T13:27:00Z">
              <w:r w:rsidRPr="006A180C" w:rsidDel="00A169EA">
                <w:rPr>
                  <w:rFonts w:asciiTheme="minorHAnsi" w:hAnsiTheme="minorHAnsi" w:cstheme="minorHAnsi"/>
                </w:rPr>
                <w:delText>100%</w:delText>
              </w:r>
            </w:del>
          </w:p>
        </w:tc>
        <w:tc>
          <w:tcPr>
            <w:tcW w:w="641" w:type="dxa"/>
          </w:tcPr>
          <w:p w14:paraId="7EB60380" w14:textId="1C53411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27B12FC0" w14:textId="09C92CB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072EB2A0" w14:textId="77777777" w:rsidTr="00F21D4B">
        <w:tc>
          <w:tcPr>
            <w:tcW w:w="2717" w:type="dxa"/>
            <w:tcBorders>
              <w:left w:val="single" w:sz="12" w:space="0" w:color="auto"/>
            </w:tcBorders>
          </w:tcPr>
          <w:p w14:paraId="2F34B8FB" w14:textId="6C9381FB" w:rsidR="006A180C" w:rsidRPr="006A180C" w:rsidRDefault="006A180C" w:rsidP="006A180C">
            <w:pPr>
              <w:rPr>
                <w:rFonts w:asciiTheme="minorHAnsi" w:hAnsiTheme="minorHAnsi" w:cstheme="minorHAnsi"/>
                <w:b/>
              </w:rPr>
            </w:pPr>
            <w:r w:rsidRPr="006A180C">
              <w:rPr>
                <w:rFonts w:asciiTheme="minorHAnsi" w:hAnsiTheme="minorHAnsi" w:cstheme="minorHAnsi"/>
              </w:rPr>
              <w:t>Materiálové inženýrství</w:t>
            </w:r>
          </w:p>
        </w:tc>
        <w:tc>
          <w:tcPr>
            <w:tcW w:w="857" w:type="dxa"/>
          </w:tcPr>
          <w:p w14:paraId="60C3A8C9" w14:textId="77777777" w:rsidR="006A180C" w:rsidRPr="006A180C" w:rsidRDefault="006A180C" w:rsidP="006A180C">
            <w:pPr>
              <w:jc w:val="both"/>
              <w:rPr>
                <w:rFonts w:asciiTheme="minorHAnsi" w:hAnsiTheme="minorHAnsi" w:cstheme="minorHAnsi"/>
              </w:rPr>
            </w:pPr>
            <w:r w:rsidRPr="006A180C">
              <w:rPr>
                <w:rFonts w:asciiTheme="minorHAnsi" w:hAnsiTheme="minorHAnsi" w:cstheme="minorHAnsi"/>
              </w:rPr>
              <w:t>26-13-0</w:t>
            </w:r>
          </w:p>
          <w:p w14:paraId="14A9407D" w14:textId="71EE5F1C" w:rsidR="006A180C" w:rsidRPr="006A180C" w:rsidRDefault="006A180C" w:rsidP="006A180C">
            <w:pPr>
              <w:jc w:val="center"/>
              <w:rPr>
                <w:rFonts w:asciiTheme="minorHAnsi" w:hAnsiTheme="minorHAnsi" w:cstheme="minorHAnsi"/>
              </w:rPr>
            </w:pPr>
          </w:p>
        </w:tc>
        <w:tc>
          <w:tcPr>
            <w:tcW w:w="850" w:type="dxa"/>
          </w:tcPr>
          <w:p w14:paraId="3C1BC3F1" w14:textId="20D3377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1038C7CD" w14:textId="63D3FC48"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4</w:t>
            </w:r>
          </w:p>
        </w:tc>
        <w:tc>
          <w:tcPr>
            <w:tcW w:w="2750" w:type="dxa"/>
          </w:tcPr>
          <w:p w14:paraId="5FF5E794" w14:textId="792C5521"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 xml:space="preserve">doc. </w:t>
            </w:r>
            <w:del w:id="1337" w:author="Pavla Trefilová" w:date="2019-09-10T13:27:00Z">
              <w:r w:rsidRPr="006A180C" w:rsidDel="00A169EA">
                <w:rPr>
                  <w:rFonts w:asciiTheme="minorHAnsi" w:hAnsiTheme="minorHAnsi" w:cstheme="minorHAnsi"/>
                  <w:b/>
                </w:rPr>
                <w:delText>Ing</w:delText>
              </w:r>
            </w:del>
            <w:ins w:id="1338" w:author="Pavla Trefilová" w:date="2019-09-10T13:27:00Z">
              <w:r w:rsidR="00A169EA">
                <w:rPr>
                  <w:rFonts w:asciiTheme="minorHAnsi" w:hAnsiTheme="minorHAnsi" w:cstheme="minorHAnsi"/>
                  <w:b/>
                </w:rPr>
                <w:t>Mgr. Aleš</w:t>
              </w:r>
            </w:ins>
            <w:del w:id="1339" w:author="Pavla Trefilová" w:date="2019-09-10T13:27:00Z">
              <w:r w:rsidRPr="006A180C" w:rsidDel="00A169EA">
                <w:rPr>
                  <w:rFonts w:asciiTheme="minorHAnsi" w:hAnsiTheme="minorHAnsi" w:cstheme="minorHAnsi"/>
                  <w:b/>
                </w:rPr>
                <w:delText>.</w:delText>
              </w:r>
            </w:del>
            <w:r w:rsidRPr="006A180C">
              <w:rPr>
                <w:rFonts w:asciiTheme="minorHAnsi" w:hAnsiTheme="minorHAnsi" w:cstheme="minorHAnsi"/>
                <w:b/>
              </w:rPr>
              <w:t xml:space="preserve"> Mráček, Ph.D.</w:t>
            </w:r>
          </w:p>
          <w:p w14:paraId="77C1F35A" w14:textId="1553ABAF"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Mráček </w:t>
            </w:r>
            <w:ins w:id="1340" w:author="Pavla Trefilová" w:date="2019-09-10T13:28:00Z">
              <w:r w:rsidR="00A169EA">
                <w:rPr>
                  <w:rFonts w:asciiTheme="minorHAnsi" w:hAnsiTheme="minorHAnsi" w:cstheme="minorHAnsi"/>
                </w:rPr>
                <w:t>(</w:t>
              </w:r>
            </w:ins>
            <w:r w:rsidRPr="006A180C">
              <w:rPr>
                <w:rFonts w:asciiTheme="minorHAnsi" w:hAnsiTheme="minorHAnsi" w:cstheme="minorHAnsi"/>
              </w:rPr>
              <w:t>80%</w:t>
            </w:r>
            <w:ins w:id="1341" w:author="Pavla Trefilová" w:date="2019-09-10T13:27:00Z">
              <w:r w:rsidR="00A169EA">
                <w:rPr>
                  <w:rFonts w:asciiTheme="minorHAnsi" w:hAnsiTheme="minorHAnsi" w:cstheme="minorHAnsi"/>
                </w:rPr>
                <w:t>)</w:t>
              </w:r>
            </w:ins>
          </w:p>
          <w:p w14:paraId="32B7D1C9" w14:textId="32CDF707"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Molnár </w:t>
            </w:r>
            <w:ins w:id="1342" w:author="Pavla Trefilová" w:date="2019-09-10T13:28:00Z">
              <w:r w:rsidR="00A169EA">
                <w:rPr>
                  <w:rFonts w:asciiTheme="minorHAnsi" w:hAnsiTheme="minorHAnsi" w:cstheme="minorHAnsi"/>
                </w:rPr>
                <w:t>(</w:t>
              </w:r>
            </w:ins>
            <w:r w:rsidRPr="006A180C">
              <w:rPr>
                <w:rFonts w:asciiTheme="minorHAnsi" w:hAnsiTheme="minorHAnsi" w:cstheme="minorHAnsi"/>
              </w:rPr>
              <w:t>20%</w:t>
            </w:r>
            <w:ins w:id="1343" w:author="Pavla Trefilová" w:date="2019-09-10T13:27:00Z">
              <w:r w:rsidR="00A169EA">
                <w:rPr>
                  <w:rFonts w:asciiTheme="minorHAnsi" w:hAnsiTheme="minorHAnsi" w:cstheme="minorHAnsi"/>
                </w:rPr>
                <w:t>)</w:t>
              </w:r>
            </w:ins>
          </w:p>
        </w:tc>
        <w:tc>
          <w:tcPr>
            <w:tcW w:w="641" w:type="dxa"/>
          </w:tcPr>
          <w:p w14:paraId="50F7E1BD" w14:textId="0D3C32A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1/Z</w:t>
            </w:r>
          </w:p>
        </w:tc>
        <w:tc>
          <w:tcPr>
            <w:tcW w:w="814" w:type="dxa"/>
            <w:tcBorders>
              <w:right w:val="single" w:sz="12" w:space="0" w:color="auto"/>
            </w:tcBorders>
          </w:tcPr>
          <w:p w14:paraId="509BE1B5" w14:textId="3E6BFF91"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1AC2C999" w14:textId="77777777" w:rsidTr="00F21D4B">
        <w:tc>
          <w:tcPr>
            <w:tcW w:w="2717" w:type="dxa"/>
            <w:tcBorders>
              <w:left w:val="single" w:sz="12" w:space="0" w:color="auto"/>
            </w:tcBorders>
          </w:tcPr>
          <w:p w14:paraId="25875DBF" w14:textId="15D3AA5B" w:rsidR="006A180C" w:rsidRPr="006A180C" w:rsidRDefault="006A180C" w:rsidP="006A180C">
            <w:pPr>
              <w:rPr>
                <w:rFonts w:asciiTheme="minorHAnsi" w:hAnsiTheme="minorHAnsi" w:cstheme="minorHAnsi"/>
                <w:b/>
              </w:rPr>
            </w:pPr>
            <w:r w:rsidRPr="006A180C">
              <w:rPr>
                <w:rFonts w:asciiTheme="minorHAnsi" w:hAnsiTheme="minorHAnsi" w:cstheme="minorHAnsi"/>
              </w:rPr>
              <w:t>Makroekonomie II*</w:t>
            </w:r>
          </w:p>
        </w:tc>
        <w:tc>
          <w:tcPr>
            <w:tcW w:w="857" w:type="dxa"/>
          </w:tcPr>
          <w:p w14:paraId="55243603" w14:textId="1A5CCF1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26-0-26</w:t>
            </w:r>
          </w:p>
        </w:tc>
        <w:tc>
          <w:tcPr>
            <w:tcW w:w="850" w:type="dxa"/>
          </w:tcPr>
          <w:p w14:paraId="6938F1D2" w14:textId="26C861ED"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48A1F23C" w14:textId="6B6ABBE4"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2294007C" w14:textId="77777777"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 Švarcová, Ph.D.</w:t>
            </w:r>
          </w:p>
          <w:p w14:paraId="74DF42F2" w14:textId="29446E5A"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Švarcová </w:t>
            </w:r>
            <w:ins w:id="1344" w:author="Pavla Trefilová" w:date="2019-09-10T13:27:00Z">
              <w:r w:rsidR="00A169EA">
                <w:rPr>
                  <w:rFonts w:asciiTheme="minorHAnsi" w:hAnsiTheme="minorHAnsi" w:cstheme="minorHAnsi"/>
                </w:rPr>
                <w:t>(</w:t>
              </w:r>
              <w:r w:rsidR="00A169EA" w:rsidRPr="006A180C">
                <w:rPr>
                  <w:rFonts w:asciiTheme="minorHAnsi" w:hAnsiTheme="minorHAnsi" w:cstheme="minorHAnsi"/>
                </w:rPr>
                <w:t>100%</w:t>
              </w:r>
              <w:r w:rsidR="00A169EA">
                <w:rPr>
                  <w:rFonts w:asciiTheme="minorHAnsi" w:hAnsiTheme="minorHAnsi" w:cstheme="minorHAnsi"/>
                </w:rPr>
                <w:t>)</w:t>
              </w:r>
            </w:ins>
            <w:del w:id="1345" w:author="Pavla Trefilová" w:date="2019-09-10T13:27:00Z">
              <w:r w:rsidRPr="006A180C" w:rsidDel="00A169EA">
                <w:rPr>
                  <w:rFonts w:asciiTheme="minorHAnsi" w:hAnsiTheme="minorHAnsi" w:cstheme="minorHAnsi"/>
                </w:rPr>
                <w:delText>100%</w:delText>
              </w:r>
            </w:del>
          </w:p>
        </w:tc>
        <w:tc>
          <w:tcPr>
            <w:tcW w:w="641" w:type="dxa"/>
          </w:tcPr>
          <w:p w14:paraId="341846BC" w14:textId="581C914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1/L</w:t>
            </w:r>
          </w:p>
        </w:tc>
        <w:tc>
          <w:tcPr>
            <w:tcW w:w="814" w:type="dxa"/>
            <w:tcBorders>
              <w:right w:val="single" w:sz="12" w:space="0" w:color="auto"/>
            </w:tcBorders>
          </w:tcPr>
          <w:p w14:paraId="225E67DA" w14:textId="65E12190"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7DCD7162" w14:textId="77777777" w:rsidTr="00F21D4B">
        <w:tc>
          <w:tcPr>
            <w:tcW w:w="2717" w:type="dxa"/>
            <w:tcBorders>
              <w:left w:val="single" w:sz="12" w:space="0" w:color="auto"/>
            </w:tcBorders>
          </w:tcPr>
          <w:p w14:paraId="3DBCBD49" w14:textId="668117E5" w:rsidR="006A180C" w:rsidRPr="006A180C" w:rsidRDefault="006A180C" w:rsidP="006A180C">
            <w:pPr>
              <w:rPr>
                <w:rFonts w:asciiTheme="minorHAnsi" w:hAnsiTheme="minorHAnsi" w:cstheme="minorHAnsi"/>
                <w:b/>
              </w:rPr>
            </w:pPr>
            <w:r w:rsidRPr="006A180C">
              <w:rPr>
                <w:rFonts w:asciiTheme="minorHAnsi" w:hAnsiTheme="minorHAnsi" w:cstheme="minorHAnsi"/>
              </w:rPr>
              <w:t>Pokročilé metody plánování a řízení výroby</w:t>
            </w:r>
          </w:p>
        </w:tc>
        <w:tc>
          <w:tcPr>
            <w:tcW w:w="857" w:type="dxa"/>
          </w:tcPr>
          <w:p w14:paraId="0CB67709" w14:textId="732CD5EC"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13-26-0</w:t>
            </w:r>
          </w:p>
        </w:tc>
        <w:tc>
          <w:tcPr>
            <w:tcW w:w="850" w:type="dxa"/>
          </w:tcPr>
          <w:p w14:paraId="4F013BC2" w14:textId="19C3146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7D5E50BF" w14:textId="451030B2"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5129DFB1" w14:textId="47A216D5"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doc. Ing.</w:t>
            </w:r>
            <w:ins w:id="1346" w:author="Pavla Trefilová" w:date="2019-09-10T13:28:00Z">
              <w:r w:rsidR="00A169EA">
                <w:rPr>
                  <w:rFonts w:asciiTheme="minorHAnsi" w:hAnsiTheme="minorHAnsi" w:cstheme="minorHAnsi"/>
                  <w:b/>
                </w:rPr>
                <w:t xml:space="preserve"> David</w:t>
              </w:r>
            </w:ins>
            <w:r w:rsidRPr="006A180C">
              <w:rPr>
                <w:rFonts w:asciiTheme="minorHAnsi" w:hAnsiTheme="minorHAnsi" w:cstheme="minorHAnsi"/>
                <w:b/>
              </w:rPr>
              <w:t xml:space="preserve"> Tuček, Ph.D.</w:t>
            </w:r>
          </w:p>
          <w:p w14:paraId="4E77781F" w14:textId="3E664ECC"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Tuček </w:t>
            </w:r>
            <w:ins w:id="1347" w:author="Pavla Trefilová" w:date="2019-09-10T13:28:00Z">
              <w:r w:rsidR="00A169EA">
                <w:rPr>
                  <w:rFonts w:asciiTheme="minorHAnsi" w:hAnsiTheme="minorHAnsi" w:cstheme="minorHAnsi"/>
                </w:rPr>
                <w:t>(</w:t>
              </w:r>
            </w:ins>
            <w:r w:rsidRPr="006A180C">
              <w:rPr>
                <w:rFonts w:asciiTheme="minorHAnsi" w:hAnsiTheme="minorHAnsi" w:cstheme="minorHAnsi"/>
              </w:rPr>
              <w:t>50%</w:t>
            </w:r>
            <w:ins w:id="1348" w:author="Pavla Trefilová" w:date="2019-09-10T13:28:00Z">
              <w:r w:rsidR="00A169EA">
                <w:rPr>
                  <w:rFonts w:asciiTheme="minorHAnsi" w:hAnsiTheme="minorHAnsi" w:cstheme="minorHAnsi"/>
                </w:rPr>
                <w:t>)</w:t>
              </w:r>
            </w:ins>
          </w:p>
          <w:p w14:paraId="5848098A" w14:textId="76F58C64"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Chromjaková </w:t>
            </w:r>
            <w:ins w:id="1349" w:author="Pavla Trefilová" w:date="2019-09-10T13:28:00Z">
              <w:r w:rsidR="00A169EA">
                <w:rPr>
                  <w:rFonts w:asciiTheme="minorHAnsi" w:hAnsiTheme="minorHAnsi" w:cstheme="minorHAnsi"/>
                </w:rPr>
                <w:t>(</w:t>
              </w:r>
            </w:ins>
            <w:r w:rsidRPr="006A180C">
              <w:rPr>
                <w:rFonts w:asciiTheme="minorHAnsi" w:hAnsiTheme="minorHAnsi" w:cstheme="minorHAnsi"/>
              </w:rPr>
              <w:t>30%</w:t>
            </w:r>
            <w:ins w:id="1350" w:author="Pavla Trefilová" w:date="2019-09-10T13:28:00Z">
              <w:r w:rsidR="00A169EA">
                <w:rPr>
                  <w:rFonts w:asciiTheme="minorHAnsi" w:hAnsiTheme="minorHAnsi" w:cstheme="minorHAnsi"/>
                </w:rPr>
                <w:t>)</w:t>
              </w:r>
            </w:ins>
          </w:p>
          <w:p w14:paraId="5EA2C986" w14:textId="7F86E828"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Dlabač </w:t>
            </w:r>
            <w:ins w:id="1351" w:author="Pavla Trefilová" w:date="2019-09-10T13:28:00Z">
              <w:r w:rsidR="00A169EA">
                <w:rPr>
                  <w:rFonts w:asciiTheme="minorHAnsi" w:hAnsiTheme="minorHAnsi" w:cstheme="minorHAnsi"/>
                </w:rPr>
                <w:t>(</w:t>
              </w:r>
            </w:ins>
            <w:r w:rsidRPr="006A180C">
              <w:rPr>
                <w:rFonts w:asciiTheme="minorHAnsi" w:hAnsiTheme="minorHAnsi" w:cstheme="minorHAnsi"/>
              </w:rPr>
              <w:t>10%</w:t>
            </w:r>
            <w:ins w:id="1352" w:author="Pavla Trefilová" w:date="2019-09-10T13:28:00Z">
              <w:r w:rsidR="00A169EA">
                <w:rPr>
                  <w:rFonts w:asciiTheme="minorHAnsi" w:hAnsiTheme="minorHAnsi" w:cstheme="minorHAnsi"/>
                </w:rPr>
                <w:t>)</w:t>
              </w:r>
            </w:ins>
            <w:r w:rsidRPr="006A180C">
              <w:rPr>
                <w:rFonts w:asciiTheme="minorHAnsi" w:hAnsiTheme="minorHAnsi" w:cstheme="minorHAnsi"/>
              </w:rPr>
              <w:t xml:space="preserve"> ext</w:t>
            </w:r>
          </w:p>
          <w:p w14:paraId="67FBB9F6" w14:textId="773811C2"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Papadakis </w:t>
            </w:r>
            <w:ins w:id="1353" w:author="Pavla Trefilová" w:date="2019-09-10T13:28:00Z">
              <w:r w:rsidR="00A169EA">
                <w:rPr>
                  <w:rFonts w:asciiTheme="minorHAnsi" w:hAnsiTheme="minorHAnsi" w:cstheme="minorHAnsi"/>
                </w:rPr>
                <w:t>(</w:t>
              </w:r>
            </w:ins>
            <w:r w:rsidRPr="006A180C">
              <w:rPr>
                <w:rFonts w:asciiTheme="minorHAnsi" w:hAnsiTheme="minorHAnsi" w:cstheme="minorHAnsi"/>
              </w:rPr>
              <w:t>10%</w:t>
            </w:r>
            <w:ins w:id="1354" w:author="Pavla Trefilová" w:date="2019-09-10T13:28:00Z">
              <w:r w:rsidR="00A169EA">
                <w:rPr>
                  <w:rFonts w:asciiTheme="minorHAnsi" w:hAnsiTheme="minorHAnsi" w:cstheme="minorHAnsi"/>
                </w:rPr>
                <w:t>)</w:t>
              </w:r>
            </w:ins>
            <w:r w:rsidRPr="006A180C">
              <w:rPr>
                <w:rFonts w:asciiTheme="minorHAnsi" w:hAnsiTheme="minorHAnsi" w:cstheme="minorHAnsi"/>
              </w:rPr>
              <w:t xml:space="preserve"> ext</w:t>
            </w:r>
          </w:p>
        </w:tc>
        <w:tc>
          <w:tcPr>
            <w:tcW w:w="641" w:type="dxa"/>
          </w:tcPr>
          <w:p w14:paraId="3F19FF77" w14:textId="65025B22"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1/L</w:t>
            </w:r>
          </w:p>
        </w:tc>
        <w:tc>
          <w:tcPr>
            <w:tcW w:w="814" w:type="dxa"/>
            <w:tcBorders>
              <w:right w:val="single" w:sz="12" w:space="0" w:color="auto"/>
            </w:tcBorders>
          </w:tcPr>
          <w:p w14:paraId="636A3DB0" w14:textId="10788DD5"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4671359D" w14:textId="77777777" w:rsidTr="00F21D4B">
        <w:tc>
          <w:tcPr>
            <w:tcW w:w="2717" w:type="dxa"/>
            <w:tcBorders>
              <w:left w:val="single" w:sz="12" w:space="0" w:color="auto"/>
            </w:tcBorders>
          </w:tcPr>
          <w:p w14:paraId="4D83C4BF" w14:textId="3B3AC25F" w:rsidR="006A180C" w:rsidRPr="006A180C" w:rsidRDefault="006A180C" w:rsidP="006A180C">
            <w:pPr>
              <w:rPr>
                <w:rFonts w:asciiTheme="minorHAnsi" w:hAnsiTheme="minorHAnsi" w:cstheme="minorHAnsi"/>
                <w:b/>
              </w:rPr>
            </w:pPr>
            <w:r w:rsidRPr="006A180C">
              <w:rPr>
                <w:rFonts w:asciiTheme="minorHAnsi" w:hAnsiTheme="minorHAnsi" w:cstheme="minorHAnsi"/>
              </w:rPr>
              <w:t>Strojírenské technologie</w:t>
            </w:r>
          </w:p>
        </w:tc>
        <w:tc>
          <w:tcPr>
            <w:tcW w:w="857" w:type="dxa"/>
          </w:tcPr>
          <w:p w14:paraId="531FAEE0" w14:textId="164A4422"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26-26-0</w:t>
            </w:r>
          </w:p>
        </w:tc>
        <w:tc>
          <w:tcPr>
            <w:tcW w:w="850" w:type="dxa"/>
          </w:tcPr>
          <w:p w14:paraId="018498E7" w14:textId="2753E22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56EA7B02" w14:textId="20BE5FA6"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36380597" w14:textId="62D61C91" w:rsidR="00C06696" w:rsidRPr="00C06696" w:rsidRDefault="00C06696" w:rsidP="00C06696">
            <w:pPr>
              <w:jc w:val="both"/>
              <w:rPr>
                <w:rFonts w:asciiTheme="minorHAnsi" w:hAnsiTheme="minorHAnsi" w:cstheme="minorHAnsi"/>
                <w:b/>
              </w:rPr>
            </w:pPr>
            <w:r w:rsidRPr="00C06696">
              <w:rPr>
                <w:rFonts w:asciiTheme="minorHAnsi" w:hAnsiTheme="minorHAnsi" w:cstheme="minorHAnsi"/>
                <w:b/>
              </w:rPr>
              <w:t xml:space="preserve">doc. Ing. </w:t>
            </w:r>
            <w:ins w:id="1355" w:author="Pavla Trefilová" w:date="2019-09-10T13:28:00Z">
              <w:r w:rsidR="00A169EA">
                <w:rPr>
                  <w:rFonts w:asciiTheme="minorHAnsi" w:hAnsiTheme="minorHAnsi" w:cstheme="minorHAnsi"/>
                  <w:b/>
                </w:rPr>
                <w:t xml:space="preserve">Josef </w:t>
              </w:r>
            </w:ins>
            <w:r w:rsidRPr="00C06696">
              <w:rPr>
                <w:rFonts w:asciiTheme="minorHAnsi" w:hAnsiTheme="minorHAnsi" w:cstheme="minorHAnsi"/>
                <w:b/>
              </w:rPr>
              <w:t>Sedlák, Ph.D.</w:t>
            </w:r>
          </w:p>
          <w:p w14:paraId="1E3B4255" w14:textId="429E1FA2" w:rsidR="00C06696" w:rsidRPr="00C06696" w:rsidRDefault="00C06696" w:rsidP="00C06696">
            <w:pPr>
              <w:jc w:val="both"/>
              <w:rPr>
                <w:rFonts w:asciiTheme="minorHAnsi" w:hAnsiTheme="minorHAnsi" w:cstheme="minorHAnsi"/>
              </w:rPr>
            </w:pPr>
            <w:r w:rsidRPr="00C06696">
              <w:rPr>
                <w:rFonts w:asciiTheme="minorHAnsi" w:hAnsiTheme="minorHAnsi" w:cstheme="minorHAnsi"/>
              </w:rPr>
              <w:t xml:space="preserve">Sedlák </w:t>
            </w:r>
            <w:ins w:id="1356" w:author="Pavla Trefilová" w:date="2019-09-10T13:28:00Z">
              <w:r w:rsidR="00A169EA">
                <w:rPr>
                  <w:rFonts w:asciiTheme="minorHAnsi" w:hAnsiTheme="minorHAnsi" w:cstheme="minorHAnsi"/>
                </w:rPr>
                <w:t>(</w:t>
              </w:r>
            </w:ins>
            <w:r w:rsidRPr="00C06696">
              <w:rPr>
                <w:rFonts w:asciiTheme="minorHAnsi" w:hAnsiTheme="minorHAnsi" w:cstheme="minorHAnsi"/>
              </w:rPr>
              <w:t>80%</w:t>
            </w:r>
            <w:del w:id="1357" w:author="Pavla Trefilová" w:date="2019-09-10T13:28:00Z">
              <w:r w:rsidRPr="00C06696" w:rsidDel="00A169EA">
                <w:rPr>
                  <w:rFonts w:asciiTheme="minorHAnsi" w:hAnsiTheme="minorHAnsi" w:cstheme="minorHAnsi"/>
                </w:rPr>
                <w:delText xml:space="preserve"> </w:delText>
              </w:r>
            </w:del>
            <w:ins w:id="1358" w:author="Pavla Trefilová" w:date="2019-09-10T13:28:00Z">
              <w:r w:rsidR="00A169EA">
                <w:rPr>
                  <w:rFonts w:asciiTheme="minorHAnsi" w:hAnsiTheme="minorHAnsi" w:cstheme="minorHAnsi"/>
                </w:rPr>
                <w:t>)</w:t>
              </w:r>
            </w:ins>
          </w:p>
          <w:p w14:paraId="46D37801" w14:textId="6A1EA8DC" w:rsidR="006A180C" w:rsidRPr="006A180C" w:rsidRDefault="00C06696" w:rsidP="00136289">
            <w:pPr>
              <w:jc w:val="both"/>
              <w:rPr>
                <w:rFonts w:asciiTheme="minorHAnsi" w:hAnsiTheme="minorHAnsi" w:cstheme="minorHAnsi"/>
              </w:rPr>
            </w:pPr>
            <w:r w:rsidRPr="00C06696">
              <w:rPr>
                <w:rFonts w:asciiTheme="minorHAnsi" w:hAnsiTheme="minorHAnsi" w:cstheme="minorHAnsi"/>
              </w:rPr>
              <w:t>Mo</w:t>
            </w:r>
            <w:r w:rsidR="00136289">
              <w:rPr>
                <w:rFonts w:asciiTheme="minorHAnsi" w:hAnsiTheme="minorHAnsi" w:cstheme="minorHAnsi"/>
              </w:rPr>
              <w:t>n</w:t>
            </w:r>
            <w:r w:rsidRPr="00C06696">
              <w:rPr>
                <w:rFonts w:asciiTheme="minorHAnsi" w:hAnsiTheme="minorHAnsi" w:cstheme="minorHAnsi"/>
              </w:rPr>
              <w:t xml:space="preserve">ková </w:t>
            </w:r>
            <w:ins w:id="1359" w:author="Pavla Trefilová" w:date="2019-09-10T13:28:00Z">
              <w:r w:rsidR="00A169EA">
                <w:rPr>
                  <w:rFonts w:asciiTheme="minorHAnsi" w:hAnsiTheme="minorHAnsi" w:cstheme="minorHAnsi"/>
                </w:rPr>
                <w:t>(</w:t>
              </w:r>
            </w:ins>
            <w:r w:rsidRPr="00C06696">
              <w:rPr>
                <w:rFonts w:asciiTheme="minorHAnsi" w:hAnsiTheme="minorHAnsi" w:cstheme="minorHAnsi"/>
              </w:rPr>
              <w:t>20%</w:t>
            </w:r>
            <w:ins w:id="1360" w:author="Pavla Trefilová" w:date="2019-09-10T13:28:00Z">
              <w:r w:rsidR="00A169EA">
                <w:rPr>
                  <w:rFonts w:asciiTheme="minorHAnsi" w:hAnsiTheme="minorHAnsi" w:cstheme="minorHAnsi"/>
                </w:rPr>
                <w:t>)</w:t>
              </w:r>
            </w:ins>
          </w:p>
        </w:tc>
        <w:tc>
          <w:tcPr>
            <w:tcW w:w="641" w:type="dxa"/>
          </w:tcPr>
          <w:p w14:paraId="39AF9F53" w14:textId="4D35FDB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1/L</w:t>
            </w:r>
          </w:p>
        </w:tc>
        <w:tc>
          <w:tcPr>
            <w:tcW w:w="814" w:type="dxa"/>
            <w:tcBorders>
              <w:right w:val="single" w:sz="12" w:space="0" w:color="auto"/>
            </w:tcBorders>
          </w:tcPr>
          <w:p w14:paraId="217FFF48" w14:textId="332E18BC"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0E2E9966" w14:textId="77777777" w:rsidTr="00F21D4B">
        <w:tc>
          <w:tcPr>
            <w:tcW w:w="2717" w:type="dxa"/>
            <w:tcBorders>
              <w:left w:val="single" w:sz="12" w:space="0" w:color="auto"/>
            </w:tcBorders>
          </w:tcPr>
          <w:p w14:paraId="00229451" w14:textId="28A8B3C5" w:rsidR="006A180C" w:rsidRPr="006A180C" w:rsidRDefault="006A180C" w:rsidP="006A180C">
            <w:pPr>
              <w:rPr>
                <w:rFonts w:asciiTheme="minorHAnsi" w:hAnsiTheme="minorHAnsi" w:cstheme="minorHAnsi"/>
                <w:b/>
              </w:rPr>
            </w:pPr>
            <w:r w:rsidRPr="006A180C">
              <w:rPr>
                <w:rFonts w:asciiTheme="minorHAnsi" w:hAnsiTheme="minorHAnsi" w:cstheme="minorHAnsi"/>
              </w:rPr>
              <w:t>Robotická pracoviště</w:t>
            </w:r>
          </w:p>
        </w:tc>
        <w:tc>
          <w:tcPr>
            <w:tcW w:w="857" w:type="dxa"/>
          </w:tcPr>
          <w:p w14:paraId="49A09774" w14:textId="482281DE"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26-13-26</w:t>
            </w:r>
          </w:p>
        </w:tc>
        <w:tc>
          <w:tcPr>
            <w:tcW w:w="850" w:type="dxa"/>
          </w:tcPr>
          <w:p w14:paraId="30DF278B" w14:textId="306927E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7BFCBEA8" w14:textId="4B856C6A"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6</w:t>
            </w:r>
          </w:p>
        </w:tc>
        <w:tc>
          <w:tcPr>
            <w:tcW w:w="2750" w:type="dxa"/>
          </w:tcPr>
          <w:p w14:paraId="589CFC18" w14:textId="0A9E45AD"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 xml:space="preserve">doc. </w:t>
            </w:r>
            <w:ins w:id="1361" w:author="Pavla Trefilová" w:date="2019-09-10T13:28:00Z">
              <w:r w:rsidR="00A169EA">
                <w:rPr>
                  <w:rFonts w:asciiTheme="minorHAnsi" w:hAnsiTheme="minorHAnsi" w:cstheme="minorHAnsi"/>
                  <w:b/>
                </w:rPr>
                <w:t xml:space="preserve">RNDr. Ing. Zdeněk </w:t>
              </w:r>
            </w:ins>
            <w:r w:rsidRPr="006A180C">
              <w:rPr>
                <w:rFonts w:asciiTheme="minorHAnsi" w:hAnsiTheme="minorHAnsi" w:cstheme="minorHAnsi"/>
                <w:b/>
              </w:rPr>
              <w:t>Úředníček, CSc.</w:t>
            </w:r>
          </w:p>
          <w:p w14:paraId="5FB0E1D6" w14:textId="323769ED"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Úředníček </w:t>
            </w:r>
            <w:ins w:id="1362" w:author="Pavla Trefilová" w:date="2019-09-10T13:27:00Z">
              <w:r w:rsidR="00A169EA">
                <w:rPr>
                  <w:rFonts w:asciiTheme="minorHAnsi" w:hAnsiTheme="minorHAnsi" w:cstheme="minorHAnsi"/>
                </w:rPr>
                <w:t>(</w:t>
              </w:r>
              <w:r w:rsidR="00A169EA" w:rsidRPr="006A180C">
                <w:rPr>
                  <w:rFonts w:asciiTheme="minorHAnsi" w:hAnsiTheme="minorHAnsi" w:cstheme="minorHAnsi"/>
                </w:rPr>
                <w:t>100%</w:t>
              </w:r>
              <w:r w:rsidR="00A169EA">
                <w:rPr>
                  <w:rFonts w:asciiTheme="minorHAnsi" w:hAnsiTheme="minorHAnsi" w:cstheme="minorHAnsi"/>
                </w:rPr>
                <w:t>)</w:t>
              </w:r>
            </w:ins>
            <w:del w:id="1363" w:author="Pavla Trefilová" w:date="2019-09-10T13:27:00Z">
              <w:r w:rsidRPr="006A180C" w:rsidDel="00A169EA">
                <w:rPr>
                  <w:rFonts w:asciiTheme="minorHAnsi" w:hAnsiTheme="minorHAnsi" w:cstheme="minorHAnsi"/>
                </w:rPr>
                <w:delText>100%</w:delText>
              </w:r>
            </w:del>
          </w:p>
        </w:tc>
        <w:tc>
          <w:tcPr>
            <w:tcW w:w="641" w:type="dxa"/>
          </w:tcPr>
          <w:p w14:paraId="1FD4AC54" w14:textId="3586477A"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2/Z</w:t>
            </w:r>
          </w:p>
        </w:tc>
        <w:tc>
          <w:tcPr>
            <w:tcW w:w="814" w:type="dxa"/>
            <w:tcBorders>
              <w:right w:val="single" w:sz="12" w:space="0" w:color="auto"/>
            </w:tcBorders>
          </w:tcPr>
          <w:p w14:paraId="3CE3E756" w14:textId="36864CB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r w:rsidR="006A180C" w:rsidRPr="006A180C" w14:paraId="56A9F227" w14:textId="77777777" w:rsidTr="00F21D4B">
        <w:tc>
          <w:tcPr>
            <w:tcW w:w="2717" w:type="dxa"/>
            <w:tcBorders>
              <w:left w:val="single" w:sz="12" w:space="0" w:color="auto"/>
            </w:tcBorders>
          </w:tcPr>
          <w:p w14:paraId="2CBF98A6" w14:textId="48E37D90" w:rsidR="006A180C" w:rsidRPr="006A180C" w:rsidRDefault="006A180C" w:rsidP="006A180C">
            <w:pPr>
              <w:rPr>
                <w:rFonts w:asciiTheme="minorHAnsi" w:hAnsiTheme="minorHAnsi" w:cstheme="minorHAnsi"/>
                <w:b/>
              </w:rPr>
            </w:pPr>
            <w:r w:rsidRPr="006A180C">
              <w:rPr>
                <w:rFonts w:asciiTheme="minorHAnsi" w:hAnsiTheme="minorHAnsi" w:cstheme="minorHAnsi"/>
              </w:rPr>
              <w:t xml:space="preserve">Průmyslové inženýrství - metody </w:t>
            </w:r>
          </w:p>
        </w:tc>
        <w:tc>
          <w:tcPr>
            <w:tcW w:w="857" w:type="dxa"/>
          </w:tcPr>
          <w:p w14:paraId="4D4FF3CB" w14:textId="66B95FE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13-0-26</w:t>
            </w:r>
          </w:p>
        </w:tc>
        <w:tc>
          <w:tcPr>
            <w:tcW w:w="850" w:type="dxa"/>
          </w:tcPr>
          <w:p w14:paraId="0F488445" w14:textId="6C3C2513"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6C071684" w14:textId="467ECBF8"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4</w:t>
            </w:r>
          </w:p>
        </w:tc>
        <w:tc>
          <w:tcPr>
            <w:tcW w:w="2750" w:type="dxa"/>
          </w:tcPr>
          <w:p w14:paraId="56001C8D" w14:textId="36C0C43F"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 xml:space="preserve">prof. Ing. </w:t>
            </w:r>
            <w:ins w:id="1364" w:author="Pavla Trefilová" w:date="2019-09-10T13:28:00Z">
              <w:r w:rsidR="00A169EA">
                <w:rPr>
                  <w:rFonts w:asciiTheme="minorHAnsi" w:hAnsiTheme="minorHAnsi" w:cstheme="minorHAnsi"/>
                  <w:b/>
                </w:rPr>
                <w:t xml:space="preserve">Felicita </w:t>
              </w:r>
            </w:ins>
            <w:r w:rsidRPr="006A180C">
              <w:rPr>
                <w:rFonts w:asciiTheme="minorHAnsi" w:hAnsiTheme="minorHAnsi" w:cstheme="minorHAnsi"/>
                <w:b/>
              </w:rPr>
              <w:t>Chromjaková, PhD.</w:t>
            </w:r>
          </w:p>
          <w:p w14:paraId="5D543885" w14:textId="59E709DE"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Chromjaková </w:t>
            </w:r>
            <w:ins w:id="1365" w:author="Pavla Trefilová" w:date="2019-09-10T13:29:00Z">
              <w:r w:rsidR="00A169EA">
                <w:rPr>
                  <w:rFonts w:asciiTheme="minorHAnsi" w:hAnsiTheme="minorHAnsi" w:cstheme="minorHAnsi"/>
                </w:rPr>
                <w:t>(</w:t>
              </w:r>
            </w:ins>
            <w:r w:rsidRPr="006A180C">
              <w:rPr>
                <w:rFonts w:asciiTheme="minorHAnsi" w:hAnsiTheme="minorHAnsi" w:cstheme="minorHAnsi"/>
              </w:rPr>
              <w:t>90%</w:t>
            </w:r>
            <w:ins w:id="1366" w:author="Pavla Trefilová" w:date="2019-09-10T13:29:00Z">
              <w:r w:rsidR="00A169EA">
                <w:rPr>
                  <w:rFonts w:asciiTheme="minorHAnsi" w:hAnsiTheme="minorHAnsi" w:cstheme="minorHAnsi"/>
                </w:rPr>
                <w:t>)</w:t>
              </w:r>
            </w:ins>
          </w:p>
          <w:p w14:paraId="49F8642C" w14:textId="11EF2738"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Košturiak </w:t>
            </w:r>
            <w:ins w:id="1367" w:author="Pavla Trefilová" w:date="2019-09-10T13:29:00Z">
              <w:r w:rsidR="00A169EA">
                <w:rPr>
                  <w:rFonts w:asciiTheme="minorHAnsi" w:hAnsiTheme="minorHAnsi" w:cstheme="minorHAnsi"/>
                </w:rPr>
                <w:t>(</w:t>
              </w:r>
            </w:ins>
            <w:r w:rsidRPr="006A180C">
              <w:rPr>
                <w:rFonts w:asciiTheme="minorHAnsi" w:hAnsiTheme="minorHAnsi" w:cstheme="minorHAnsi"/>
              </w:rPr>
              <w:t>10 %</w:t>
            </w:r>
            <w:ins w:id="1368" w:author="Pavla Trefilová" w:date="2019-09-10T13:29:00Z">
              <w:r w:rsidR="00A169EA">
                <w:rPr>
                  <w:rFonts w:asciiTheme="minorHAnsi" w:hAnsiTheme="minorHAnsi" w:cstheme="minorHAnsi"/>
                </w:rPr>
                <w:t>)</w:t>
              </w:r>
            </w:ins>
            <w:r w:rsidRPr="006A180C">
              <w:rPr>
                <w:rFonts w:asciiTheme="minorHAnsi" w:hAnsiTheme="minorHAnsi" w:cstheme="minorHAnsi"/>
              </w:rPr>
              <w:t xml:space="preserve"> ext</w:t>
            </w:r>
          </w:p>
        </w:tc>
        <w:tc>
          <w:tcPr>
            <w:tcW w:w="641" w:type="dxa"/>
          </w:tcPr>
          <w:p w14:paraId="5927CCF1" w14:textId="59FB7E29"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2/Z</w:t>
            </w:r>
          </w:p>
        </w:tc>
        <w:tc>
          <w:tcPr>
            <w:tcW w:w="814" w:type="dxa"/>
            <w:tcBorders>
              <w:right w:val="single" w:sz="12" w:space="0" w:color="auto"/>
            </w:tcBorders>
          </w:tcPr>
          <w:p w14:paraId="66EE1509" w14:textId="16593C51"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ZT</w:t>
            </w:r>
          </w:p>
        </w:tc>
      </w:tr>
      <w:tr w:rsidR="006A180C" w:rsidRPr="006A180C" w14:paraId="51484912" w14:textId="77777777" w:rsidTr="00F21D4B">
        <w:tc>
          <w:tcPr>
            <w:tcW w:w="2717" w:type="dxa"/>
            <w:tcBorders>
              <w:left w:val="single" w:sz="12" w:space="0" w:color="auto"/>
            </w:tcBorders>
          </w:tcPr>
          <w:p w14:paraId="50BBB3FC" w14:textId="3FCD3776" w:rsidR="006A180C" w:rsidRPr="006A180C" w:rsidRDefault="006A180C" w:rsidP="006A180C">
            <w:pPr>
              <w:rPr>
                <w:rFonts w:asciiTheme="minorHAnsi" w:hAnsiTheme="minorHAnsi" w:cstheme="minorHAnsi"/>
                <w:b/>
              </w:rPr>
            </w:pPr>
            <w:r w:rsidRPr="006A180C">
              <w:rPr>
                <w:rFonts w:asciiTheme="minorHAnsi" w:hAnsiTheme="minorHAnsi" w:cstheme="minorHAnsi"/>
              </w:rPr>
              <w:t xml:space="preserve">Průmyslová moderace   </w:t>
            </w:r>
          </w:p>
        </w:tc>
        <w:tc>
          <w:tcPr>
            <w:tcW w:w="857" w:type="dxa"/>
          </w:tcPr>
          <w:p w14:paraId="4BF4A104" w14:textId="2204D31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13-39-0</w:t>
            </w:r>
          </w:p>
        </w:tc>
        <w:tc>
          <w:tcPr>
            <w:tcW w:w="850" w:type="dxa"/>
          </w:tcPr>
          <w:p w14:paraId="02D1E176" w14:textId="099CE798" w:rsidR="006A180C" w:rsidRPr="006A180C" w:rsidRDefault="006A180C" w:rsidP="006A180C">
            <w:pPr>
              <w:jc w:val="center"/>
              <w:rPr>
                <w:rFonts w:asciiTheme="minorHAnsi" w:hAnsiTheme="minorHAnsi" w:cstheme="minorHAnsi"/>
              </w:rPr>
            </w:pPr>
            <w:r w:rsidRPr="006A180C">
              <w:rPr>
                <w:rFonts w:asciiTheme="minorHAnsi" w:hAnsiTheme="minorHAnsi" w:cstheme="minorHAnsi"/>
              </w:rPr>
              <w:t>zp, zk</w:t>
            </w:r>
          </w:p>
        </w:tc>
        <w:tc>
          <w:tcPr>
            <w:tcW w:w="709" w:type="dxa"/>
          </w:tcPr>
          <w:p w14:paraId="48C31886" w14:textId="79AEEF21" w:rsidR="006A180C" w:rsidRPr="006A180C" w:rsidRDefault="006A180C" w:rsidP="006A180C">
            <w:pPr>
              <w:jc w:val="center"/>
              <w:rPr>
                <w:rFonts w:asciiTheme="minorHAnsi" w:hAnsiTheme="minorHAnsi" w:cstheme="minorHAnsi"/>
              </w:rPr>
            </w:pPr>
            <w:r w:rsidRPr="006A180C">
              <w:rPr>
                <w:rFonts w:asciiTheme="minorHAnsi" w:hAnsiTheme="minorHAnsi" w:cstheme="minorHAnsi"/>
                <w:lang w:eastAsia="en-US"/>
              </w:rPr>
              <w:t>5</w:t>
            </w:r>
          </w:p>
        </w:tc>
        <w:tc>
          <w:tcPr>
            <w:tcW w:w="2750" w:type="dxa"/>
          </w:tcPr>
          <w:p w14:paraId="1DB34AB8" w14:textId="61CAD334" w:rsidR="006A180C" w:rsidRPr="006A180C" w:rsidRDefault="006A180C" w:rsidP="006A180C">
            <w:pPr>
              <w:jc w:val="both"/>
              <w:rPr>
                <w:rFonts w:asciiTheme="minorHAnsi" w:hAnsiTheme="minorHAnsi" w:cstheme="minorHAnsi"/>
                <w:b/>
              </w:rPr>
            </w:pPr>
            <w:r w:rsidRPr="006A180C">
              <w:rPr>
                <w:rFonts w:asciiTheme="minorHAnsi" w:hAnsiTheme="minorHAnsi" w:cstheme="minorHAnsi"/>
                <w:b/>
              </w:rPr>
              <w:t xml:space="preserve">prof. Ing. </w:t>
            </w:r>
            <w:ins w:id="1369" w:author="Pavla Trefilová" w:date="2019-09-10T13:29:00Z">
              <w:r w:rsidR="00A169EA">
                <w:rPr>
                  <w:rFonts w:asciiTheme="minorHAnsi" w:hAnsiTheme="minorHAnsi" w:cstheme="minorHAnsi"/>
                  <w:b/>
                </w:rPr>
                <w:t xml:space="preserve">Felicita </w:t>
              </w:r>
            </w:ins>
            <w:r w:rsidRPr="006A180C">
              <w:rPr>
                <w:rFonts w:asciiTheme="minorHAnsi" w:hAnsiTheme="minorHAnsi" w:cstheme="minorHAnsi"/>
                <w:b/>
              </w:rPr>
              <w:t>Chromjaková, PhD.</w:t>
            </w:r>
          </w:p>
          <w:p w14:paraId="02462DA5" w14:textId="0049453A" w:rsidR="006A180C" w:rsidRPr="006A180C" w:rsidRDefault="006A180C" w:rsidP="006A180C">
            <w:pPr>
              <w:jc w:val="both"/>
              <w:rPr>
                <w:rFonts w:asciiTheme="minorHAnsi" w:hAnsiTheme="minorHAnsi" w:cstheme="minorHAnsi"/>
              </w:rPr>
            </w:pPr>
            <w:r w:rsidRPr="006A180C">
              <w:rPr>
                <w:rFonts w:asciiTheme="minorHAnsi" w:hAnsiTheme="minorHAnsi" w:cstheme="minorHAnsi"/>
              </w:rPr>
              <w:t xml:space="preserve">Chromjaková </w:t>
            </w:r>
            <w:ins w:id="1370" w:author="Pavla Trefilová" w:date="2019-09-10T13:29:00Z">
              <w:r w:rsidR="00C62AD3">
                <w:rPr>
                  <w:rFonts w:asciiTheme="minorHAnsi" w:hAnsiTheme="minorHAnsi" w:cstheme="minorHAnsi"/>
                </w:rPr>
                <w:t>(</w:t>
              </w:r>
            </w:ins>
            <w:r w:rsidRPr="006A180C">
              <w:rPr>
                <w:rFonts w:asciiTheme="minorHAnsi" w:hAnsiTheme="minorHAnsi" w:cstheme="minorHAnsi"/>
              </w:rPr>
              <w:t>90%</w:t>
            </w:r>
            <w:ins w:id="1371" w:author="Pavla Trefilová" w:date="2019-09-10T13:29:00Z">
              <w:r w:rsidR="00C62AD3">
                <w:rPr>
                  <w:rFonts w:asciiTheme="minorHAnsi" w:hAnsiTheme="minorHAnsi" w:cstheme="minorHAnsi"/>
                </w:rPr>
                <w:t>)</w:t>
              </w:r>
            </w:ins>
          </w:p>
          <w:p w14:paraId="6CCC93EB" w14:textId="55C93481" w:rsidR="006A180C" w:rsidRPr="006A180C" w:rsidRDefault="006A180C">
            <w:pPr>
              <w:jc w:val="both"/>
              <w:rPr>
                <w:rFonts w:asciiTheme="minorHAnsi" w:hAnsiTheme="minorHAnsi" w:cstheme="minorHAnsi"/>
              </w:rPr>
            </w:pPr>
            <w:r w:rsidRPr="006A180C">
              <w:rPr>
                <w:rFonts w:asciiTheme="minorHAnsi" w:hAnsiTheme="minorHAnsi" w:cstheme="minorHAnsi"/>
              </w:rPr>
              <w:t xml:space="preserve">Sejkorová </w:t>
            </w:r>
            <w:ins w:id="1372" w:author="Pavla Trefilová" w:date="2019-09-10T13:29:00Z">
              <w:r w:rsidR="00C62AD3">
                <w:rPr>
                  <w:rFonts w:asciiTheme="minorHAnsi" w:hAnsiTheme="minorHAnsi" w:cstheme="minorHAnsi"/>
                </w:rPr>
                <w:t>(</w:t>
              </w:r>
            </w:ins>
            <w:r w:rsidRPr="006A180C">
              <w:rPr>
                <w:rFonts w:asciiTheme="minorHAnsi" w:hAnsiTheme="minorHAnsi" w:cstheme="minorHAnsi"/>
              </w:rPr>
              <w:t>10</w:t>
            </w:r>
            <w:del w:id="1373" w:author="Pavla Trefilová" w:date="2019-09-10T13:29:00Z">
              <w:r w:rsidRPr="006A180C" w:rsidDel="00C62AD3">
                <w:rPr>
                  <w:rFonts w:asciiTheme="minorHAnsi" w:hAnsiTheme="minorHAnsi" w:cstheme="minorHAnsi"/>
                </w:rPr>
                <w:delText xml:space="preserve"> </w:delText>
              </w:r>
            </w:del>
            <w:r w:rsidRPr="006A180C">
              <w:rPr>
                <w:rFonts w:asciiTheme="minorHAnsi" w:hAnsiTheme="minorHAnsi" w:cstheme="minorHAnsi"/>
              </w:rPr>
              <w:t>%</w:t>
            </w:r>
            <w:ins w:id="1374" w:author="Pavla Trefilová" w:date="2019-09-10T13:29:00Z">
              <w:r w:rsidR="00C62AD3">
                <w:rPr>
                  <w:rFonts w:asciiTheme="minorHAnsi" w:hAnsiTheme="minorHAnsi" w:cstheme="minorHAnsi"/>
                </w:rPr>
                <w:t>)</w:t>
              </w:r>
            </w:ins>
            <w:r w:rsidRPr="006A180C">
              <w:rPr>
                <w:rFonts w:asciiTheme="minorHAnsi" w:hAnsiTheme="minorHAnsi" w:cstheme="minorHAnsi"/>
              </w:rPr>
              <w:t xml:space="preserve"> ext</w:t>
            </w:r>
          </w:p>
        </w:tc>
        <w:tc>
          <w:tcPr>
            <w:tcW w:w="641" w:type="dxa"/>
          </w:tcPr>
          <w:p w14:paraId="7F538E3C" w14:textId="2ECC6A9A" w:rsidR="006A180C" w:rsidRPr="006A180C" w:rsidRDefault="006A180C" w:rsidP="006A180C">
            <w:pPr>
              <w:jc w:val="center"/>
              <w:rPr>
                <w:rFonts w:asciiTheme="minorHAnsi" w:hAnsiTheme="minorHAnsi" w:cstheme="minorHAnsi"/>
              </w:rPr>
            </w:pPr>
            <w:r w:rsidRPr="006A180C">
              <w:rPr>
                <w:rFonts w:asciiTheme="minorHAnsi" w:hAnsiTheme="minorHAnsi" w:cstheme="minorHAnsi"/>
              </w:rPr>
              <w:t>2/Z</w:t>
            </w:r>
          </w:p>
        </w:tc>
        <w:tc>
          <w:tcPr>
            <w:tcW w:w="814" w:type="dxa"/>
            <w:tcBorders>
              <w:right w:val="single" w:sz="12" w:space="0" w:color="auto"/>
            </w:tcBorders>
          </w:tcPr>
          <w:p w14:paraId="43849B58" w14:textId="0A750BB7" w:rsidR="006A180C" w:rsidRPr="006A180C" w:rsidRDefault="006A180C" w:rsidP="006A180C">
            <w:pPr>
              <w:jc w:val="center"/>
              <w:rPr>
                <w:rFonts w:asciiTheme="minorHAnsi" w:hAnsiTheme="minorHAnsi" w:cstheme="minorHAnsi"/>
              </w:rPr>
            </w:pPr>
            <w:r w:rsidRPr="006A180C">
              <w:rPr>
                <w:rFonts w:asciiTheme="minorHAnsi" w:hAnsiTheme="minorHAnsi" w:cstheme="minorHAnsi"/>
              </w:rPr>
              <w:t>PZ</w:t>
            </w:r>
          </w:p>
        </w:tc>
      </w:tr>
    </w:tbl>
    <w:p w14:paraId="269279C2" w14:textId="77777777" w:rsidR="00835AC1" w:rsidRPr="006A180C" w:rsidRDefault="00835AC1" w:rsidP="00EB43E9">
      <w:pPr>
        <w:pStyle w:val="Nadpis3"/>
        <w:jc w:val="center"/>
        <w:rPr>
          <w:rFonts w:ascii="Calibri" w:hAnsi="Calibri" w:cs="Calibri"/>
          <w:b/>
          <w:color w:val="auto"/>
        </w:rPr>
      </w:pPr>
    </w:p>
    <w:p w14:paraId="5C55BC3A" w14:textId="77777777" w:rsidR="00B70994" w:rsidRPr="006A180C" w:rsidRDefault="00B70994" w:rsidP="00B70994"/>
    <w:p w14:paraId="6022D21D" w14:textId="77777777" w:rsidR="00E14C88" w:rsidRPr="006A180C" w:rsidRDefault="00E14C88" w:rsidP="00EB43E9">
      <w:pPr>
        <w:pStyle w:val="Nadpis3"/>
        <w:jc w:val="center"/>
        <w:rPr>
          <w:rFonts w:ascii="Calibri" w:hAnsi="Calibri" w:cs="Calibri"/>
          <w:b/>
          <w:color w:val="auto"/>
        </w:rPr>
      </w:pPr>
      <w:r w:rsidRPr="006A180C">
        <w:rPr>
          <w:rFonts w:ascii="Calibri" w:hAnsi="Calibri" w:cs="Calibri"/>
          <w:b/>
          <w:color w:val="auto"/>
        </w:rPr>
        <w:t xml:space="preserve">Kvalifikace odborníků z praxe zapojených do výuky ve studijním programu </w:t>
      </w:r>
    </w:p>
    <w:p w14:paraId="32E38298" w14:textId="77777777" w:rsidR="00E14C88" w:rsidRPr="006A180C" w:rsidRDefault="00E14C88" w:rsidP="00EB43E9">
      <w:pPr>
        <w:pStyle w:val="Nadpis3"/>
        <w:jc w:val="center"/>
        <w:rPr>
          <w:rFonts w:ascii="Calibri" w:hAnsi="Calibri" w:cs="Calibri"/>
          <w:b/>
          <w:color w:val="auto"/>
        </w:rPr>
      </w:pPr>
      <w:r w:rsidRPr="006A180C">
        <w:rPr>
          <w:rFonts w:ascii="Calibri" w:hAnsi="Calibri" w:cs="Calibri"/>
          <w:b/>
          <w:color w:val="auto"/>
        </w:rPr>
        <w:t>Standardy 6.5-6.6</w:t>
      </w:r>
    </w:p>
    <w:p w14:paraId="5D15D5D0" w14:textId="77777777" w:rsidR="00E14C88" w:rsidRPr="006A180C" w:rsidRDefault="00E14C88" w:rsidP="00EB43E9">
      <w:pPr>
        <w:spacing w:before="120" w:after="120"/>
        <w:jc w:val="both"/>
        <w:rPr>
          <w:rFonts w:ascii="Calibri" w:hAnsi="Calibri" w:cs="Calibri"/>
          <w:sz w:val="22"/>
        </w:rPr>
      </w:pPr>
      <w:r w:rsidRPr="006A180C">
        <w:rPr>
          <w:rFonts w:ascii="Calibri" w:hAnsi="Calibri" w:cs="Calibri"/>
          <w:sz w:val="22"/>
        </w:rPr>
        <w:t>Všichni odborníci zapojení do výuky ve studijním programu Průmyslové inženýrství mají dosažen minimálně magisterský stupeň vysokoškolského vzdělání.</w:t>
      </w:r>
    </w:p>
    <w:p w14:paraId="29B8692D" w14:textId="307B2997" w:rsidR="00E14C88" w:rsidRPr="00361B46" w:rsidRDefault="00E14C88" w:rsidP="00563C00">
      <w:pPr>
        <w:spacing w:before="120" w:after="240"/>
        <w:jc w:val="both"/>
        <w:rPr>
          <w:rFonts w:asciiTheme="minorHAnsi" w:hAnsiTheme="minorHAnsi" w:cstheme="minorHAnsi"/>
          <w:sz w:val="22"/>
          <w:szCs w:val="22"/>
        </w:rPr>
      </w:pPr>
      <w:r w:rsidRPr="00EC1DA4">
        <w:rPr>
          <w:rFonts w:asciiTheme="minorHAnsi" w:hAnsiTheme="minorHAnsi" w:cstheme="minorHAnsi"/>
          <w:sz w:val="22"/>
          <w:szCs w:val="22"/>
        </w:rPr>
        <w:t>V rámci studijního programu Průmyslové inženýrství se na výuce podílejí odborníci z praxe v</w:t>
      </w:r>
      <w:r w:rsidR="00364413" w:rsidRPr="00EC1DA4">
        <w:rPr>
          <w:rFonts w:asciiTheme="minorHAnsi" w:hAnsiTheme="minorHAnsi" w:cstheme="minorHAnsi"/>
          <w:sz w:val="22"/>
          <w:szCs w:val="22"/>
        </w:rPr>
        <w:t xml:space="preserve"> předmětech: </w:t>
      </w:r>
      <w:r w:rsidR="00361B46" w:rsidRPr="00EC1DA4">
        <w:rPr>
          <w:rFonts w:asciiTheme="minorHAnsi" w:hAnsiTheme="minorHAnsi" w:cstheme="minorHAnsi"/>
          <w:sz w:val="22"/>
          <w:szCs w:val="22"/>
        </w:rPr>
        <w:t xml:space="preserve">Studie metod měření práce, Pokročilé metody plánování a řízení výroby, Počítačová podpora konstrukce a výroby, Průmyslové inženýrství – metody, Logistika II, Průmyslová moderace, Informační podpora ekonomického řízení firmy, Business akademie </w:t>
      </w:r>
      <w:r w:rsidR="00BA5C4C" w:rsidRPr="00EC1DA4">
        <w:rPr>
          <w:rFonts w:asciiTheme="minorHAnsi" w:hAnsiTheme="minorHAnsi" w:cstheme="minorHAnsi"/>
          <w:sz w:val="22"/>
          <w:szCs w:val="22"/>
        </w:rPr>
        <w:t xml:space="preserve">1 a 2, </w:t>
      </w:r>
      <w:r w:rsidR="00361B46" w:rsidRPr="00EC1DA4">
        <w:rPr>
          <w:rFonts w:asciiTheme="minorHAnsi" w:hAnsiTheme="minorHAnsi" w:cstheme="minorHAnsi"/>
          <w:sz w:val="22"/>
          <w:szCs w:val="22"/>
        </w:rPr>
        <w:t>Počítačová simulace v ergonomii</w:t>
      </w:r>
      <w:r w:rsidR="00CD68E3" w:rsidRPr="00EC1DA4">
        <w:rPr>
          <w:rFonts w:asciiTheme="minorHAnsi" w:hAnsiTheme="minorHAnsi" w:cstheme="minorHAnsi"/>
          <w:sz w:val="22"/>
          <w:szCs w:val="22"/>
        </w:rPr>
        <w:t>. Rozsah jejich zapojení je uveden níže:</w:t>
      </w:r>
    </w:p>
    <w:p w14:paraId="22A7AA4F" w14:textId="77777777" w:rsidR="00563C00" w:rsidRPr="00361B46" w:rsidRDefault="00563C00" w:rsidP="00563C00">
      <w:pPr>
        <w:spacing w:before="120" w:after="120"/>
        <w:jc w:val="center"/>
        <w:rPr>
          <w:rFonts w:ascii="Calibri" w:hAnsi="Calibri" w:cs="Calibri"/>
          <w:i/>
        </w:rPr>
      </w:pPr>
      <w:r w:rsidRPr="00361B46">
        <w:rPr>
          <w:rFonts w:ascii="Calibri" w:hAnsi="Calibri" w:cs="Calibri"/>
          <w:i/>
        </w:rPr>
        <w:t xml:space="preserve">Tab. 4 – Zapojení odborníků z praxe do výuky v rámci SP </w:t>
      </w:r>
      <w:r w:rsidR="003A630A" w:rsidRPr="00361B46">
        <w:rPr>
          <w:rFonts w:ascii="Calibri" w:hAnsi="Calibri" w:cs="Calibri"/>
          <w:i/>
        </w:rPr>
        <w:t>Průmyslové inženýrství</w:t>
      </w:r>
    </w:p>
    <w:tbl>
      <w:tblPr>
        <w:tblStyle w:val="Mkatabulky"/>
        <w:tblW w:w="7909" w:type="dxa"/>
        <w:jc w:val="center"/>
        <w:tblLayout w:type="fixed"/>
        <w:tblLook w:val="04A0" w:firstRow="1" w:lastRow="0" w:firstColumn="1" w:lastColumn="0" w:noHBand="0" w:noVBand="1"/>
      </w:tblPr>
      <w:tblGrid>
        <w:gridCol w:w="3813"/>
        <w:gridCol w:w="4096"/>
      </w:tblGrid>
      <w:tr w:rsidR="00835AC1" w:rsidRPr="00FE0556" w14:paraId="201011E7" w14:textId="77777777" w:rsidTr="00F21D4B">
        <w:trPr>
          <w:jc w:val="center"/>
        </w:trPr>
        <w:tc>
          <w:tcPr>
            <w:tcW w:w="3813" w:type="dxa"/>
            <w:tcBorders>
              <w:top w:val="single" w:sz="12" w:space="0" w:color="auto"/>
              <w:left w:val="single" w:sz="12" w:space="0" w:color="auto"/>
              <w:bottom w:val="single" w:sz="12" w:space="0" w:color="auto"/>
            </w:tcBorders>
          </w:tcPr>
          <w:p w14:paraId="153D4CB4" w14:textId="77777777" w:rsidR="00E14C88" w:rsidRPr="00361B46" w:rsidRDefault="00E14C88" w:rsidP="003F6EB7">
            <w:pPr>
              <w:rPr>
                <w:rFonts w:ascii="Calibri" w:hAnsi="Calibri" w:cs="Calibri"/>
                <w:sz w:val="20"/>
              </w:rPr>
            </w:pPr>
            <w:r w:rsidRPr="00361B46">
              <w:rPr>
                <w:rFonts w:ascii="Calibri" w:hAnsi="Calibri" w:cs="Calibri"/>
                <w:b/>
                <w:sz w:val="20"/>
                <w:szCs w:val="21"/>
              </w:rPr>
              <w:t>Název předmětu</w:t>
            </w:r>
          </w:p>
        </w:tc>
        <w:tc>
          <w:tcPr>
            <w:tcW w:w="4096" w:type="dxa"/>
            <w:tcBorders>
              <w:top w:val="single" w:sz="12" w:space="0" w:color="auto"/>
              <w:bottom w:val="single" w:sz="12" w:space="0" w:color="auto"/>
              <w:right w:val="single" w:sz="12" w:space="0" w:color="auto"/>
            </w:tcBorders>
          </w:tcPr>
          <w:p w14:paraId="6BB44B1D" w14:textId="77777777" w:rsidR="00E14C88" w:rsidRPr="00361B46" w:rsidRDefault="00E14C88" w:rsidP="003F6EB7">
            <w:pPr>
              <w:jc w:val="center"/>
              <w:rPr>
                <w:rFonts w:ascii="Calibri" w:hAnsi="Calibri" w:cs="Calibri"/>
                <w:b/>
                <w:sz w:val="20"/>
                <w:szCs w:val="21"/>
              </w:rPr>
            </w:pPr>
            <w:r w:rsidRPr="00361B46">
              <w:rPr>
                <w:rFonts w:ascii="Calibri" w:hAnsi="Calibri" w:cs="Calibri"/>
                <w:b/>
                <w:sz w:val="20"/>
                <w:szCs w:val="21"/>
              </w:rPr>
              <w:t>Garant</w:t>
            </w:r>
          </w:p>
          <w:p w14:paraId="7EB27A70" w14:textId="77777777" w:rsidR="00E14C88" w:rsidRPr="00361B46" w:rsidRDefault="00E14C88" w:rsidP="003F6EB7">
            <w:pPr>
              <w:jc w:val="center"/>
              <w:rPr>
                <w:rFonts w:ascii="Calibri" w:hAnsi="Calibri" w:cs="Calibri"/>
                <w:sz w:val="20"/>
              </w:rPr>
            </w:pPr>
            <w:r w:rsidRPr="00361B46">
              <w:rPr>
                <w:rFonts w:ascii="Calibri" w:hAnsi="Calibri" w:cs="Calibri"/>
                <w:sz w:val="20"/>
                <w:szCs w:val="21"/>
              </w:rPr>
              <w:t>Přednášející</w:t>
            </w:r>
          </w:p>
        </w:tc>
      </w:tr>
      <w:tr w:rsidR="00835AC1" w:rsidRPr="00FE0556" w14:paraId="21ADC4AE" w14:textId="77777777" w:rsidTr="00F21D4B">
        <w:trPr>
          <w:jc w:val="center"/>
        </w:trPr>
        <w:tc>
          <w:tcPr>
            <w:tcW w:w="3813" w:type="dxa"/>
            <w:tcBorders>
              <w:top w:val="single" w:sz="12" w:space="0" w:color="auto"/>
              <w:left w:val="single" w:sz="12" w:space="0" w:color="auto"/>
            </w:tcBorders>
          </w:tcPr>
          <w:p w14:paraId="238B7E19" w14:textId="0F698483" w:rsidR="00E14C88" w:rsidRPr="00893987" w:rsidRDefault="00361B46" w:rsidP="003F6EB7">
            <w:pPr>
              <w:rPr>
                <w:rFonts w:asciiTheme="minorHAnsi" w:hAnsiTheme="minorHAnsi" w:cstheme="minorHAnsi"/>
                <w:b/>
                <w:sz w:val="20"/>
                <w:szCs w:val="20"/>
              </w:rPr>
            </w:pPr>
            <w:r w:rsidRPr="00893987">
              <w:rPr>
                <w:rFonts w:asciiTheme="minorHAnsi" w:hAnsiTheme="minorHAnsi" w:cstheme="minorHAnsi"/>
                <w:b/>
                <w:sz w:val="20"/>
                <w:szCs w:val="20"/>
              </w:rPr>
              <w:t xml:space="preserve">Studie metod měření práce </w:t>
            </w:r>
            <w:r w:rsidR="00E14C88" w:rsidRPr="00893987">
              <w:rPr>
                <w:rFonts w:asciiTheme="minorHAnsi" w:hAnsiTheme="minorHAnsi" w:cstheme="minorHAnsi"/>
                <w:b/>
                <w:sz w:val="20"/>
                <w:szCs w:val="20"/>
              </w:rPr>
              <w:t>I</w:t>
            </w:r>
          </w:p>
        </w:tc>
        <w:tc>
          <w:tcPr>
            <w:tcW w:w="4096" w:type="dxa"/>
            <w:tcBorders>
              <w:top w:val="single" w:sz="12" w:space="0" w:color="auto"/>
              <w:right w:val="single" w:sz="12" w:space="0" w:color="auto"/>
            </w:tcBorders>
          </w:tcPr>
          <w:p w14:paraId="3A28E059" w14:textId="1414B269" w:rsidR="00361B46" w:rsidRPr="00361B46" w:rsidRDefault="00361B46" w:rsidP="00361B46">
            <w:pPr>
              <w:jc w:val="both"/>
              <w:rPr>
                <w:rFonts w:asciiTheme="minorHAnsi" w:hAnsiTheme="minorHAnsi" w:cstheme="minorHAnsi"/>
                <w:b/>
                <w:sz w:val="20"/>
                <w:szCs w:val="20"/>
              </w:rPr>
            </w:pPr>
            <w:r w:rsidRPr="00361B46">
              <w:rPr>
                <w:rFonts w:asciiTheme="minorHAnsi" w:hAnsiTheme="minorHAnsi" w:cstheme="minorHAnsi"/>
                <w:b/>
                <w:sz w:val="20"/>
                <w:szCs w:val="20"/>
              </w:rPr>
              <w:t>doc. Ing. Roman Bobák, Ph.D.</w:t>
            </w:r>
          </w:p>
          <w:p w14:paraId="4D3381B6" w14:textId="50300C6D"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 xml:space="preserve">Ing. Lucie Hrbáčková </w:t>
            </w:r>
            <w:ins w:id="1375" w:author="Pavla Trefilová" w:date="2019-09-10T13:29:00Z">
              <w:r w:rsidR="00C62AD3">
                <w:rPr>
                  <w:rFonts w:asciiTheme="minorHAnsi" w:hAnsiTheme="minorHAnsi" w:cstheme="minorHAnsi"/>
                  <w:sz w:val="20"/>
                  <w:szCs w:val="20"/>
                </w:rPr>
                <w:t>(</w:t>
              </w:r>
            </w:ins>
            <w:r w:rsidRPr="00361B46">
              <w:rPr>
                <w:rFonts w:asciiTheme="minorHAnsi" w:hAnsiTheme="minorHAnsi" w:cstheme="minorHAnsi"/>
                <w:sz w:val="20"/>
                <w:szCs w:val="20"/>
              </w:rPr>
              <w:t>60%</w:t>
            </w:r>
            <w:ins w:id="1376" w:author="Pavla Trefilová" w:date="2019-09-10T13:29:00Z">
              <w:r w:rsidR="00C62AD3">
                <w:rPr>
                  <w:rFonts w:asciiTheme="minorHAnsi" w:hAnsiTheme="minorHAnsi" w:cstheme="minorHAnsi"/>
                  <w:sz w:val="20"/>
                  <w:szCs w:val="20"/>
                </w:rPr>
                <w:t>)</w:t>
              </w:r>
            </w:ins>
          </w:p>
          <w:p w14:paraId="5EB35AC3" w14:textId="5A2CAA0A" w:rsidR="00E14C88" w:rsidRPr="00361B46" w:rsidRDefault="00361B46" w:rsidP="00361B46">
            <w:pPr>
              <w:rPr>
                <w:rFonts w:asciiTheme="minorHAnsi" w:hAnsiTheme="minorHAnsi" w:cstheme="minorHAnsi"/>
                <w:b/>
                <w:i/>
                <w:sz w:val="20"/>
                <w:szCs w:val="20"/>
              </w:rPr>
            </w:pPr>
            <w:r w:rsidRPr="00361B46">
              <w:rPr>
                <w:rFonts w:asciiTheme="minorHAnsi" w:hAnsiTheme="minorHAnsi" w:cstheme="minorHAnsi"/>
                <w:b/>
                <w:i/>
                <w:sz w:val="20"/>
                <w:szCs w:val="20"/>
              </w:rPr>
              <w:t xml:space="preserve">Ing. Pavlína Pivodová, Ph.D. </w:t>
            </w:r>
            <w:ins w:id="1377" w:author="Pavla Trefilová" w:date="2019-09-10T13:29:00Z">
              <w:r w:rsidR="00C62AD3">
                <w:rPr>
                  <w:rFonts w:asciiTheme="minorHAnsi" w:hAnsiTheme="minorHAnsi" w:cstheme="minorHAnsi"/>
                  <w:b/>
                  <w:i/>
                  <w:sz w:val="20"/>
                  <w:szCs w:val="20"/>
                </w:rPr>
                <w:t>(</w:t>
              </w:r>
            </w:ins>
            <w:r w:rsidRPr="00361B46">
              <w:rPr>
                <w:rFonts w:asciiTheme="minorHAnsi" w:hAnsiTheme="minorHAnsi" w:cstheme="minorHAnsi"/>
                <w:b/>
                <w:i/>
                <w:sz w:val="20"/>
                <w:szCs w:val="20"/>
              </w:rPr>
              <w:t>40%</w:t>
            </w:r>
            <w:ins w:id="1378" w:author="Pavla Trefilová" w:date="2019-09-10T13:29:00Z">
              <w:r w:rsidR="00C62AD3">
                <w:rPr>
                  <w:rFonts w:asciiTheme="minorHAnsi" w:hAnsiTheme="minorHAnsi" w:cstheme="minorHAnsi"/>
                  <w:b/>
                  <w:i/>
                  <w:sz w:val="20"/>
                  <w:szCs w:val="20"/>
                </w:rPr>
                <w:t>)</w:t>
              </w:r>
            </w:ins>
          </w:p>
        </w:tc>
      </w:tr>
      <w:tr w:rsidR="00835AC1" w:rsidRPr="00FE0556" w14:paraId="03EED218" w14:textId="77777777" w:rsidTr="00F21D4B">
        <w:trPr>
          <w:trHeight w:val="70"/>
          <w:jc w:val="center"/>
        </w:trPr>
        <w:tc>
          <w:tcPr>
            <w:tcW w:w="3813" w:type="dxa"/>
            <w:tcBorders>
              <w:left w:val="single" w:sz="12" w:space="0" w:color="auto"/>
            </w:tcBorders>
          </w:tcPr>
          <w:p w14:paraId="225F18E3" w14:textId="79352EA3" w:rsidR="00E14C88" w:rsidRPr="00893987" w:rsidRDefault="00361B46" w:rsidP="003F6EB7">
            <w:pPr>
              <w:rPr>
                <w:rFonts w:asciiTheme="minorHAnsi" w:hAnsiTheme="minorHAnsi" w:cstheme="minorHAnsi"/>
                <w:b/>
                <w:sz w:val="20"/>
                <w:szCs w:val="20"/>
              </w:rPr>
            </w:pPr>
            <w:r w:rsidRPr="00893987">
              <w:rPr>
                <w:rFonts w:asciiTheme="minorHAnsi" w:hAnsiTheme="minorHAnsi" w:cstheme="minorHAnsi"/>
                <w:b/>
                <w:sz w:val="20"/>
                <w:szCs w:val="20"/>
              </w:rPr>
              <w:t>Pokročilé metody plánování a řízení výroby</w:t>
            </w:r>
          </w:p>
        </w:tc>
        <w:tc>
          <w:tcPr>
            <w:tcW w:w="4096" w:type="dxa"/>
            <w:tcBorders>
              <w:right w:val="single" w:sz="12" w:space="0" w:color="auto"/>
            </w:tcBorders>
          </w:tcPr>
          <w:p w14:paraId="2F05A2FD" w14:textId="02E03E73" w:rsidR="00361B46" w:rsidRPr="00361B46" w:rsidRDefault="00361B46" w:rsidP="00361B46">
            <w:pPr>
              <w:jc w:val="both"/>
              <w:rPr>
                <w:rFonts w:asciiTheme="minorHAnsi" w:hAnsiTheme="minorHAnsi" w:cstheme="minorHAnsi"/>
                <w:b/>
                <w:sz w:val="20"/>
                <w:szCs w:val="20"/>
              </w:rPr>
            </w:pPr>
            <w:r w:rsidRPr="00361B46">
              <w:rPr>
                <w:rFonts w:asciiTheme="minorHAnsi" w:hAnsiTheme="minorHAnsi" w:cstheme="minorHAnsi"/>
                <w:b/>
                <w:sz w:val="20"/>
                <w:szCs w:val="20"/>
              </w:rPr>
              <w:t>doc. Ing. David Tuček, Ph.D.</w:t>
            </w:r>
          </w:p>
          <w:p w14:paraId="064A8EC4" w14:textId="68DACBE2"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 xml:space="preserve">doc. Ing. David Tuček, Ph.D. </w:t>
            </w:r>
            <w:ins w:id="1379" w:author="Pavla Trefilová" w:date="2019-09-10T13:29:00Z">
              <w:r w:rsidR="00C62AD3">
                <w:rPr>
                  <w:rFonts w:asciiTheme="minorHAnsi" w:hAnsiTheme="minorHAnsi" w:cstheme="minorHAnsi"/>
                  <w:sz w:val="20"/>
                  <w:szCs w:val="20"/>
                </w:rPr>
                <w:t>(</w:t>
              </w:r>
            </w:ins>
            <w:r w:rsidRPr="00361B46">
              <w:rPr>
                <w:rFonts w:asciiTheme="minorHAnsi" w:hAnsiTheme="minorHAnsi" w:cstheme="minorHAnsi"/>
                <w:sz w:val="20"/>
                <w:szCs w:val="20"/>
              </w:rPr>
              <w:t>50%</w:t>
            </w:r>
            <w:ins w:id="1380" w:author="Pavla Trefilová" w:date="2019-09-10T13:29:00Z">
              <w:r w:rsidR="00C62AD3">
                <w:rPr>
                  <w:rFonts w:asciiTheme="minorHAnsi" w:hAnsiTheme="minorHAnsi" w:cstheme="minorHAnsi"/>
                  <w:sz w:val="20"/>
                  <w:szCs w:val="20"/>
                </w:rPr>
                <w:t>)</w:t>
              </w:r>
            </w:ins>
          </w:p>
          <w:p w14:paraId="51F9A2FE" w14:textId="57087EEF"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 xml:space="preserve">prof. Ing. Felicita Chromjaková, PhD. </w:t>
            </w:r>
            <w:ins w:id="1381" w:author="Pavla Trefilová" w:date="2019-09-10T13:29:00Z">
              <w:r w:rsidR="00C62AD3">
                <w:rPr>
                  <w:rFonts w:asciiTheme="minorHAnsi" w:hAnsiTheme="minorHAnsi" w:cstheme="minorHAnsi"/>
                  <w:sz w:val="20"/>
                  <w:szCs w:val="20"/>
                </w:rPr>
                <w:t>(</w:t>
              </w:r>
            </w:ins>
            <w:r>
              <w:rPr>
                <w:rFonts w:asciiTheme="minorHAnsi" w:hAnsiTheme="minorHAnsi" w:cstheme="minorHAnsi"/>
                <w:sz w:val="20"/>
                <w:szCs w:val="20"/>
              </w:rPr>
              <w:t>3</w:t>
            </w:r>
            <w:r w:rsidRPr="00361B46">
              <w:rPr>
                <w:rFonts w:asciiTheme="minorHAnsi" w:hAnsiTheme="minorHAnsi" w:cstheme="minorHAnsi"/>
                <w:sz w:val="20"/>
                <w:szCs w:val="20"/>
              </w:rPr>
              <w:t>0%</w:t>
            </w:r>
            <w:ins w:id="1382" w:author="Pavla Trefilová" w:date="2019-09-10T13:29:00Z">
              <w:r w:rsidR="00C62AD3">
                <w:rPr>
                  <w:rFonts w:asciiTheme="minorHAnsi" w:hAnsiTheme="minorHAnsi" w:cstheme="minorHAnsi"/>
                  <w:sz w:val="20"/>
                  <w:szCs w:val="20"/>
                </w:rPr>
                <w:t>)</w:t>
              </w:r>
            </w:ins>
          </w:p>
          <w:p w14:paraId="281E6E7E" w14:textId="7F7B784E" w:rsidR="00361B46" w:rsidRPr="00361B46" w:rsidRDefault="00361B46" w:rsidP="00361B46">
            <w:pPr>
              <w:jc w:val="both"/>
              <w:rPr>
                <w:rFonts w:asciiTheme="minorHAnsi" w:hAnsiTheme="minorHAnsi" w:cstheme="minorHAnsi"/>
                <w:b/>
                <w:i/>
                <w:sz w:val="20"/>
                <w:szCs w:val="20"/>
              </w:rPr>
            </w:pPr>
            <w:r w:rsidRPr="00361B46">
              <w:rPr>
                <w:rFonts w:asciiTheme="minorHAnsi" w:hAnsiTheme="minorHAnsi" w:cstheme="minorHAnsi"/>
                <w:b/>
                <w:i/>
                <w:sz w:val="20"/>
                <w:szCs w:val="20"/>
              </w:rPr>
              <w:t xml:space="preserve">Ing. Jaroslav Dlabač, Ph.D. </w:t>
            </w:r>
            <w:ins w:id="1383" w:author="Pavla Trefilová" w:date="2019-09-10T13:29:00Z">
              <w:r w:rsidR="00C62AD3">
                <w:rPr>
                  <w:rFonts w:asciiTheme="minorHAnsi" w:hAnsiTheme="minorHAnsi" w:cstheme="minorHAnsi"/>
                  <w:b/>
                  <w:i/>
                  <w:sz w:val="20"/>
                  <w:szCs w:val="20"/>
                </w:rPr>
                <w:t>(</w:t>
              </w:r>
            </w:ins>
            <w:r w:rsidRPr="00361B46">
              <w:rPr>
                <w:rFonts w:asciiTheme="minorHAnsi" w:hAnsiTheme="minorHAnsi" w:cstheme="minorHAnsi"/>
                <w:b/>
                <w:i/>
                <w:sz w:val="20"/>
                <w:szCs w:val="20"/>
              </w:rPr>
              <w:t>10%</w:t>
            </w:r>
            <w:ins w:id="1384" w:author="Pavla Trefilová" w:date="2019-09-10T13:29:00Z">
              <w:r w:rsidR="00C62AD3">
                <w:rPr>
                  <w:rFonts w:asciiTheme="minorHAnsi" w:hAnsiTheme="minorHAnsi" w:cstheme="minorHAnsi"/>
                  <w:b/>
                  <w:i/>
                  <w:sz w:val="20"/>
                  <w:szCs w:val="20"/>
                </w:rPr>
                <w:t>)</w:t>
              </w:r>
            </w:ins>
            <w:r w:rsidRPr="00361B46">
              <w:rPr>
                <w:rFonts w:asciiTheme="minorHAnsi" w:hAnsiTheme="minorHAnsi" w:cstheme="minorHAnsi"/>
                <w:b/>
                <w:i/>
                <w:sz w:val="20"/>
                <w:szCs w:val="20"/>
              </w:rPr>
              <w:t xml:space="preserve"> </w:t>
            </w:r>
          </w:p>
          <w:p w14:paraId="4613E2C1" w14:textId="02AF3891" w:rsidR="00E14C88" w:rsidRPr="00361B46" w:rsidRDefault="00361B46" w:rsidP="00361B46">
            <w:pPr>
              <w:jc w:val="both"/>
              <w:rPr>
                <w:rFonts w:asciiTheme="minorHAnsi" w:hAnsiTheme="minorHAnsi" w:cstheme="minorHAnsi"/>
                <w:b/>
                <w:i/>
                <w:sz w:val="20"/>
                <w:szCs w:val="20"/>
              </w:rPr>
            </w:pPr>
            <w:r w:rsidRPr="00361B46">
              <w:rPr>
                <w:rFonts w:asciiTheme="minorHAnsi" w:hAnsiTheme="minorHAnsi" w:cstheme="minorHAnsi"/>
                <w:b/>
                <w:i/>
                <w:sz w:val="20"/>
                <w:szCs w:val="20"/>
              </w:rPr>
              <w:t xml:space="preserve">Ing. Aleš Papadakis </w:t>
            </w:r>
            <w:ins w:id="1385" w:author="Pavla Trefilová" w:date="2019-09-10T13:29:00Z">
              <w:r w:rsidR="00C62AD3">
                <w:rPr>
                  <w:rFonts w:asciiTheme="minorHAnsi" w:hAnsiTheme="minorHAnsi" w:cstheme="minorHAnsi"/>
                  <w:b/>
                  <w:i/>
                  <w:sz w:val="20"/>
                  <w:szCs w:val="20"/>
                </w:rPr>
                <w:t>(</w:t>
              </w:r>
            </w:ins>
            <w:r w:rsidRPr="00361B46">
              <w:rPr>
                <w:rFonts w:asciiTheme="minorHAnsi" w:hAnsiTheme="minorHAnsi" w:cstheme="minorHAnsi"/>
                <w:b/>
                <w:i/>
                <w:sz w:val="20"/>
                <w:szCs w:val="20"/>
              </w:rPr>
              <w:t>10%</w:t>
            </w:r>
            <w:ins w:id="1386" w:author="Pavla Trefilová" w:date="2019-09-10T13:29:00Z">
              <w:r w:rsidR="00C62AD3">
                <w:rPr>
                  <w:rFonts w:asciiTheme="minorHAnsi" w:hAnsiTheme="minorHAnsi" w:cstheme="minorHAnsi"/>
                  <w:b/>
                  <w:i/>
                  <w:sz w:val="20"/>
                  <w:szCs w:val="20"/>
                </w:rPr>
                <w:t>)</w:t>
              </w:r>
            </w:ins>
            <w:r w:rsidRPr="00361B46">
              <w:rPr>
                <w:rFonts w:asciiTheme="minorHAnsi" w:hAnsiTheme="minorHAnsi" w:cstheme="minorHAnsi"/>
                <w:sz w:val="20"/>
                <w:szCs w:val="20"/>
              </w:rPr>
              <w:t xml:space="preserve"> </w:t>
            </w:r>
          </w:p>
        </w:tc>
      </w:tr>
      <w:tr w:rsidR="00835AC1" w:rsidRPr="00FE0556" w14:paraId="47ED0013" w14:textId="77777777" w:rsidTr="00F21D4B">
        <w:trPr>
          <w:jc w:val="center"/>
        </w:trPr>
        <w:tc>
          <w:tcPr>
            <w:tcW w:w="3813" w:type="dxa"/>
            <w:tcBorders>
              <w:left w:val="single" w:sz="12" w:space="0" w:color="auto"/>
            </w:tcBorders>
          </w:tcPr>
          <w:p w14:paraId="7BFE9D3C" w14:textId="791EDD14" w:rsidR="00E14C88" w:rsidRPr="00893987" w:rsidRDefault="00361B46" w:rsidP="003F6EB7">
            <w:pPr>
              <w:rPr>
                <w:rFonts w:asciiTheme="minorHAnsi" w:hAnsiTheme="minorHAnsi" w:cstheme="minorHAnsi"/>
                <w:b/>
                <w:color w:val="FF0000"/>
                <w:sz w:val="20"/>
              </w:rPr>
            </w:pPr>
            <w:r w:rsidRPr="00893987">
              <w:rPr>
                <w:rFonts w:asciiTheme="minorHAnsi" w:hAnsiTheme="minorHAnsi" w:cstheme="minorHAnsi"/>
                <w:b/>
                <w:sz w:val="20"/>
              </w:rPr>
              <w:t>Počítačová podpora konstrukce a výroby</w:t>
            </w:r>
          </w:p>
        </w:tc>
        <w:tc>
          <w:tcPr>
            <w:tcW w:w="4096" w:type="dxa"/>
            <w:tcBorders>
              <w:right w:val="single" w:sz="12" w:space="0" w:color="auto"/>
            </w:tcBorders>
          </w:tcPr>
          <w:p w14:paraId="7BE3FEC7" w14:textId="19077D3B" w:rsidR="00361B46" w:rsidRPr="00361B46" w:rsidRDefault="00361B46" w:rsidP="00361B46">
            <w:pPr>
              <w:jc w:val="both"/>
              <w:rPr>
                <w:rFonts w:asciiTheme="minorHAnsi" w:hAnsiTheme="minorHAnsi" w:cstheme="minorHAnsi"/>
                <w:b/>
                <w:sz w:val="20"/>
              </w:rPr>
            </w:pPr>
            <w:r w:rsidRPr="00361B46">
              <w:rPr>
                <w:rFonts w:asciiTheme="minorHAnsi" w:hAnsiTheme="minorHAnsi" w:cstheme="minorHAnsi"/>
                <w:b/>
                <w:sz w:val="20"/>
              </w:rPr>
              <w:t>doc. Ing. Josef Sedlák, Ph.D.</w:t>
            </w:r>
          </w:p>
          <w:p w14:paraId="74B20DA1" w14:textId="2E2E6C0D"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 xml:space="preserve">doc. Ing. Josef Sedlák, Ph.D. </w:t>
            </w:r>
            <w:ins w:id="1387" w:author="Pavla Trefilová" w:date="2019-09-10T13:29:00Z">
              <w:r w:rsidR="00C62AD3">
                <w:rPr>
                  <w:rFonts w:asciiTheme="minorHAnsi" w:hAnsiTheme="minorHAnsi" w:cstheme="minorHAnsi"/>
                  <w:sz w:val="20"/>
                </w:rPr>
                <w:t>(</w:t>
              </w:r>
            </w:ins>
            <w:r w:rsidRPr="00361B46">
              <w:rPr>
                <w:rFonts w:asciiTheme="minorHAnsi" w:hAnsiTheme="minorHAnsi" w:cstheme="minorHAnsi"/>
                <w:sz w:val="20"/>
              </w:rPr>
              <w:t>50%</w:t>
            </w:r>
            <w:ins w:id="1388" w:author="Pavla Trefilová" w:date="2019-09-10T13:29:00Z">
              <w:r w:rsidR="00C62AD3">
                <w:rPr>
                  <w:rFonts w:asciiTheme="minorHAnsi" w:hAnsiTheme="minorHAnsi" w:cstheme="minorHAnsi"/>
                  <w:sz w:val="20"/>
                </w:rPr>
                <w:t>)</w:t>
              </w:r>
            </w:ins>
          </w:p>
          <w:p w14:paraId="6DC1C4B5" w14:textId="5CC592C0"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 xml:space="preserve">Ing. Denisa Hrušecká, Ph.D. </w:t>
            </w:r>
            <w:ins w:id="1389" w:author="Pavla Trefilová" w:date="2019-09-10T13:30:00Z">
              <w:r w:rsidR="00C62AD3">
                <w:rPr>
                  <w:rFonts w:asciiTheme="minorHAnsi" w:hAnsiTheme="minorHAnsi" w:cstheme="minorHAnsi"/>
                  <w:sz w:val="20"/>
                </w:rPr>
                <w:t>(</w:t>
              </w:r>
            </w:ins>
            <w:r w:rsidRPr="00361B46">
              <w:rPr>
                <w:rFonts w:asciiTheme="minorHAnsi" w:hAnsiTheme="minorHAnsi" w:cstheme="minorHAnsi"/>
                <w:sz w:val="20"/>
              </w:rPr>
              <w:t>40%</w:t>
            </w:r>
            <w:ins w:id="1390" w:author="Pavla Trefilová" w:date="2019-09-10T13:29:00Z">
              <w:r w:rsidR="00C62AD3">
                <w:rPr>
                  <w:rFonts w:asciiTheme="minorHAnsi" w:hAnsiTheme="minorHAnsi" w:cstheme="minorHAnsi"/>
                  <w:sz w:val="20"/>
                </w:rPr>
                <w:t>)</w:t>
              </w:r>
            </w:ins>
          </w:p>
          <w:p w14:paraId="00B8ADB7" w14:textId="18F3B6EC" w:rsidR="00E14C88" w:rsidRPr="00361B46" w:rsidRDefault="00361B46" w:rsidP="00361B46">
            <w:pPr>
              <w:jc w:val="both"/>
              <w:rPr>
                <w:rFonts w:asciiTheme="minorHAnsi" w:hAnsiTheme="minorHAnsi" w:cstheme="minorHAnsi"/>
                <w:b/>
                <w:i/>
                <w:color w:val="FF0000"/>
                <w:sz w:val="20"/>
              </w:rPr>
            </w:pPr>
            <w:r w:rsidRPr="00361B46">
              <w:rPr>
                <w:rFonts w:asciiTheme="minorHAnsi" w:hAnsiTheme="minorHAnsi" w:cstheme="minorHAnsi"/>
                <w:b/>
                <w:i/>
                <w:sz w:val="20"/>
              </w:rPr>
              <w:t xml:space="preserve">Ing. Dalibor Toncer </w:t>
            </w:r>
            <w:ins w:id="1391" w:author="Pavla Trefilová" w:date="2019-09-10T13:30:00Z">
              <w:r w:rsidR="00C62AD3">
                <w:rPr>
                  <w:rFonts w:asciiTheme="minorHAnsi" w:hAnsiTheme="minorHAnsi" w:cstheme="minorHAnsi"/>
                  <w:b/>
                  <w:i/>
                  <w:sz w:val="20"/>
                </w:rPr>
                <w:t>(</w:t>
              </w:r>
            </w:ins>
            <w:r w:rsidRPr="00361B46">
              <w:rPr>
                <w:rFonts w:asciiTheme="minorHAnsi" w:hAnsiTheme="minorHAnsi" w:cstheme="minorHAnsi"/>
                <w:b/>
                <w:i/>
                <w:sz w:val="20"/>
              </w:rPr>
              <w:t>10%</w:t>
            </w:r>
            <w:ins w:id="1392" w:author="Pavla Trefilová" w:date="2019-09-10T13:30:00Z">
              <w:r w:rsidR="00C62AD3">
                <w:rPr>
                  <w:rFonts w:asciiTheme="minorHAnsi" w:hAnsiTheme="minorHAnsi" w:cstheme="minorHAnsi"/>
                  <w:b/>
                  <w:i/>
                  <w:sz w:val="20"/>
                </w:rPr>
                <w:t>)</w:t>
              </w:r>
            </w:ins>
          </w:p>
        </w:tc>
      </w:tr>
      <w:tr w:rsidR="00835AC1" w:rsidRPr="00FE0556" w14:paraId="3CA71EF5" w14:textId="77777777" w:rsidTr="00F21D4B">
        <w:trPr>
          <w:jc w:val="center"/>
        </w:trPr>
        <w:tc>
          <w:tcPr>
            <w:tcW w:w="3813" w:type="dxa"/>
            <w:tcBorders>
              <w:left w:val="single" w:sz="12" w:space="0" w:color="auto"/>
            </w:tcBorders>
          </w:tcPr>
          <w:p w14:paraId="6A28B464" w14:textId="30963687" w:rsidR="00E14C88" w:rsidRPr="00893987" w:rsidRDefault="00361B46" w:rsidP="003F6EB7">
            <w:pPr>
              <w:rPr>
                <w:rFonts w:asciiTheme="minorHAnsi" w:hAnsiTheme="minorHAnsi" w:cstheme="minorHAnsi"/>
                <w:b/>
                <w:sz w:val="20"/>
                <w:szCs w:val="20"/>
              </w:rPr>
            </w:pPr>
            <w:r w:rsidRPr="00893987">
              <w:rPr>
                <w:rFonts w:asciiTheme="minorHAnsi" w:hAnsiTheme="minorHAnsi" w:cstheme="minorHAnsi"/>
                <w:b/>
                <w:sz w:val="20"/>
                <w:szCs w:val="20"/>
              </w:rPr>
              <w:t xml:space="preserve">Průmyslové inženýrství - metody                                               </w:t>
            </w:r>
          </w:p>
        </w:tc>
        <w:tc>
          <w:tcPr>
            <w:tcW w:w="4096" w:type="dxa"/>
            <w:tcBorders>
              <w:right w:val="single" w:sz="12" w:space="0" w:color="auto"/>
            </w:tcBorders>
          </w:tcPr>
          <w:p w14:paraId="369D3D51" w14:textId="03A530B8" w:rsidR="00E14C88" w:rsidRPr="00361B46" w:rsidRDefault="00E14C88" w:rsidP="003F6EB7">
            <w:pPr>
              <w:jc w:val="both"/>
              <w:rPr>
                <w:rFonts w:asciiTheme="minorHAnsi" w:hAnsiTheme="minorHAnsi" w:cstheme="minorHAnsi"/>
                <w:b/>
                <w:sz w:val="20"/>
                <w:szCs w:val="20"/>
              </w:rPr>
            </w:pPr>
            <w:r w:rsidRPr="00361B46">
              <w:rPr>
                <w:rFonts w:asciiTheme="minorHAnsi" w:hAnsiTheme="minorHAnsi" w:cstheme="minorHAnsi"/>
                <w:b/>
                <w:sz w:val="20"/>
                <w:szCs w:val="20"/>
              </w:rPr>
              <w:t xml:space="preserve">prof. Ing. </w:t>
            </w:r>
            <w:ins w:id="1393" w:author="Pavla Trefilová" w:date="2019-09-10T13:31:00Z">
              <w:r w:rsidR="00C62AD3">
                <w:rPr>
                  <w:rFonts w:asciiTheme="minorHAnsi" w:hAnsiTheme="minorHAnsi" w:cstheme="minorHAnsi"/>
                  <w:b/>
                  <w:sz w:val="20"/>
                  <w:szCs w:val="20"/>
                </w:rPr>
                <w:t xml:space="preserve">Felicita </w:t>
              </w:r>
            </w:ins>
            <w:r w:rsidRPr="00361B46">
              <w:rPr>
                <w:rFonts w:asciiTheme="minorHAnsi" w:hAnsiTheme="minorHAnsi" w:cstheme="minorHAnsi"/>
                <w:b/>
                <w:sz w:val="20"/>
                <w:szCs w:val="20"/>
              </w:rPr>
              <w:t>Chromjaková, PhD.</w:t>
            </w:r>
          </w:p>
          <w:p w14:paraId="49460FDC" w14:textId="4FD953D1" w:rsidR="00E14C88" w:rsidRPr="00361B46" w:rsidRDefault="00665A80" w:rsidP="003F6EB7">
            <w:pPr>
              <w:jc w:val="both"/>
              <w:rPr>
                <w:rFonts w:asciiTheme="minorHAnsi" w:hAnsiTheme="minorHAnsi" w:cstheme="minorHAnsi"/>
                <w:sz w:val="20"/>
                <w:szCs w:val="20"/>
              </w:rPr>
            </w:pPr>
            <w:r w:rsidRPr="00361B46">
              <w:rPr>
                <w:rFonts w:asciiTheme="minorHAnsi" w:hAnsiTheme="minorHAnsi" w:cstheme="minorHAnsi"/>
                <w:sz w:val="20"/>
                <w:szCs w:val="20"/>
              </w:rPr>
              <w:t xml:space="preserve">prof. Ing. </w:t>
            </w:r>
            <w:r w:rsidR="00361B46" w:rsidRPr="00361B46">
              <w:rPr>
                <w:rFonts w:asciiTheme="minorHAnsi" w:hAnsiTheme="minorHAnsi" w:cstheme="minorHAnsi"/>
                <w:sz w:val="20"/>
                <w:szCs w:val="20"/>
              </w:rPr>
              <w:t xml:space="preserve">Felicita </w:t>
            </w:r>
            <w:r w:rsidRPr="00361B46">
              <w:rPr>
                <w:rFonts w:asciiTheme="minorHAnsi" w:hAnsiTheme="minorHAnsi" w:cstheme="minorHAnsi"/>
                <w:sz w:val="20"/>
                <w:szCs w:val="20"/>
              </w:rPr>
              <w:t xml:space="preserve">Chromjaková, PhD. </w:t>
            </w:r>
            <w:ins w:id="1394" w:author="Pavla Trefilová" w:date="2019-09-10T13:30:00Z">
              <w:r w:rsidR="00C62AD3">
                <w:rPr>
                  <w:rFonts w:asciiTheme="minorHAnsi" w:hAnsiTheme="minorHAnsi" w:cstheme="minorHAnsi"/>
                  <w:sz w:val="20"/>
                  <w:szCs w:val="20"/>
                </w:rPr>
                <w:t>(</w:t>
              </w:r>
            </w:ins>
            <w:r w:rsidR="00361B46" w:rsidRPr="00361B46">
              <w:rPr>
                <w:rFonts w:asciiTheme="minorHAnsi" w:hAnsiTheme="minorHAnsi" w:cstheme="minorHAnsi"/>
                <w:sz w:val="20"/>
                <w:szCs w:val="20"/>
              </w:rPr>
              <w:t>9</w:t>
            </w:r>
            <w:r w:rsidR="00E14C88" w:rsidRPr="00361B46">
              <w:rPr>
                <w:rFonts w:asciiTheme="minorHAnsi" w:hAnsiTheme="minorHAnsi" w:cstheme="minorHAnsi"/>
                <w:sz w:val="20"/>
                <w:szCs w:val="20"/>
              </w:rPr>
              <w:t>0%</w:t>
            </w:r>
            <w:ins w:id="1395" w:author="Pavla Trefilová" w:date="2019-09-10T13:30:00Z">
              <w:r w:rsidR="00C62AD3">
                <w:rPr>
                  <w:rFonts w:asciiTheme="minorHAnsi" w:hAnsiTheme="minorHAnsi" w:cstheme="minorHAnsi"/>
                  <w:sz w:val="20"/>
                  <w:szCs w:val="20"/>
                </w:rPr>
                <w:t>)</w:t>
              </w:r>
            </w:ins>
          </w:p>
          <w:p w14:paraId="1FDB570C" w14:textId="57231439" w:rsidR="00E14C88" w:rsidRPr="00361B46" w:rsidRDefault="00361B46" w:rsidP="008A4AFD">
            <w:pPr>
              <w:jc w:val="both"/>
              <w:rPr>
                <w:rFonts w:asciiTheme="minorHAnsi" w:hAnsiTheme="minorHAnsi" w:cstheme="minorHAnsi"/>
                <w:b/>
                <w:i/>
                <w:sz w:val="20"/>
                <w:szCs w:val="20"/>
              </w:rPr>
            </w:pPr>
            <w:r w:rsidRPr="00361B46">
              <w:rPr>
                <w:rFonts w:asciiTheme="minorHAnsi" w:hAnsiTheme="minorHAnsi" w:cstheme="minorHAnsi"/>
                <w:b/>
                <w:i/>
                <w:sz w:val="20"/>
                <w:szCs w:val="20"/>
              </w:rPr>
              <w:t>prof. Ing. Ján Košturiak, PhD.</w:t>
            </w:r>
            <w:r w:rsidR="00E14C88" w:rsidRPr="00361B46">
              <w:rPr>
                <w:rFonts w:asciiTheme="minorHAnsi" w:hAnsiTheme="minorHAnsi" w:cstheme="minorHAnsi"/>
                <w:b/>
                <w:i/>
                <w:sz w:val="20"/>
                <w:szCs w:val="20"/>
              </w:rPr>
              <w:t xml:space="preserve"> </w:t>
            </w:r>
            <w:ins w:id="1396" w:author="Pavla Trefilová" w:date="2019-09-10T13:30:00Z">
              <w:r w:rsidR="00C62AD3">
                <w:rPr>
                  <w:rFonts w:asciiTheme="minorHAnsi" w:hAnsiTheme="minorHAnsi" w:cstheme="minorHAnsi"/>
                  <w:b/>
                  <w:i/>
                  <w:sz w:val="20"/>
                  <w:szCs w:val="20"/>
                </w:rPr>
                <w:t>(</w:t>
              </w:r>
            </w:ins>
            <w:r w:rsidRPr="00361B46">
              <w:rPr>
                <w:rFonts w:asciiTheme="minorHAnsi" w:hAnsiTheme="minorHAnsi" w:cstheme="minorHAnsi"/>
                <w:b/>
                <w:i/>
                <w:sz w:val="20"/>
                <w:szCs w:val="20"/>
              </w:rPr>
              <w:t>1</w:t>
            </w:r>
            <w:r w:rsidR="00E14C88" w:rsidRPr="00361B46">
              <w:rPr>
                <w:rFonts w:asciiTheme="minorHAnsi" w:hAnsiTheme="minorHAnsi" w:cstheme="minorHAnsi"/>
                <w:b/>
                <w:i/>
                <w:sz w:val="20"/>
                <w:szCs w:val="20"/>
              </w:rPr>
              <w:t>0%</w:t>
            </w:r>
            <w:ins w:id="1397" w:author="Pavla Trefilová" w:date="2019-09-10T13:30:00Z">
              <w:r w:rsidR="00C62AD3">
                <w:rPr>
                  <w:rFonts w:asciiTheme="minorHAnsi" w:hAnsiTheme="minorHAnsi" w:cstheme="minorHAnsi"/>
                  <w:b/>
                  <w:i/>
                  <w:sz w:val="20"/>
                  <w:szCs w:val="20"/>
                </w:rPr>
                <w:t>)</w:t>
              </w:r>
            </w:ins>
          </w:p>
        </w:tc>
      </w:tr>
      <w:tr w:rsidR="00835AC1" w:rsidRPr="00FE0556" w14:paraId="5D315520" w14:textId="77777777" w:rsidTr="00F21D4B">
        <w:trPr>
          <w:jc w:val="center"/>
        </w:trPr>
        <w:tc>
          <w:tcPr>
            <w:tcW w:w="3813" w:type="dxa"/>
            <w:tcBorders>
              <w:left w:val="single" w:sz="12" w:space="0" w:color="auto"/>
            </w:tcBorders>
          </w:tcPr>
          <w:p w14:paraId="725B6E4C" w14:textId="62735CB6" w:rsidR="00E14C88" w:rsidRPr="00B671E9" w:rsidRDefault="00361B46" w:rsidP="003F6EB7">
            <w:pPr>
              <w:rPr>
                <w:rFonts w:asciiTheme="minorHAnsi" w:hAnsiTheme="minorHAnsi" w:cstheme="minorHAnsi"/>
                <w:b/>
                <w:sz w:val="20"/>
              </w:rPr>
            </w:pPr>
            <w:r w:rsidRPr="00B671E9">
              <w:rPr>
                <w:rFonts w:asciiTheme="minorHAnsi" w:hAnsiTheme="minorHAnsi" w:cstheme="minorHAnsi"/>
                <w:b/>
                <w:sz w:val="20"/>
              </w:rPr>
              <w:t>Logistika II</w:t>
            </w:r>
          </w:p>
        </w:tc>
        <w:tc>
          <w:tcPr>
            <w:tcW w:w="4096" w:type="dxa"/>
            <w:tcBorders>
              <w:right w:val="single" w:sz="12" w:space="0" w:color="auto"/>
            </w:tcBorders>
          </w:tcPr>
          <w:p w14:paraId="4A084B3E" w14:textId="5AB2E45D" w:rsidR="00361B46" w:rsidRPr="00361B46" w:rsidRDefault="00361B46" w:rsidP="00361B46">
            <w:pPr>
              <w:jc w:val="both"/>
              <w:rPr>
                <w:rFonts w:asciiTheme="minorHAnsi" w:hAnsiTheme="minorHAnsi" w:cstheme="minorHAnsi"/>
                <w:b/>
                <w:sz w:val="20"/>
              </w:rPr>
            </w:pPr>
            <w:r w:rsidRPr="00361B46">
              <w:rPr>
                <w:rFonts w:asciiTheme="minorHAnsi" w:hAnsiTheme="minorHAnsi" w:cstheme="minorHAnsi"/>
                <w:b/>
                <w:sz w:val="20"/>
              </w:rPr>
              <w:t>Ing. Denisa Hrušecká, Ph.D.</w:t>
            </w:r>
          </w:p>
          <w:p w14:paraId="3B3B57F9" w14:textId="6F5B3AE7"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 xml:space="preserve">Ing. Denisa Hrušecká, Ph.D. </w:t>
            </w:r>
            <w:ins w:id="1398" w:author="Pavla Trefilová" w:date="2019-09-10T13:30:00Z">
              <w:r w:rsidR="00C62AD3">
                <w:rPr>
                  <w:rFonts w:asciiTheme="minorHAnsi" w:hAnsiTheme="minorHAnsi" w:cstheme="minorHAnsi"/>
                  <w:sz w:val="20"/>
                </w:rPr>
                <w:t>(</w:t>
              </w:r>
            </w:ins>
            <w:r w:rsidRPr="00361B46">
              <w:rPr>
                <w:rFonts w:asciiTheme="minorHAnsi" w:hAnsiTheme="minorHAnsi" w:cstheme="minorHAnsi"/>
                <w:sz w:val="20"/>
              </w:rPr>
              <w:t>55%</w:t>
            </w:r>
            <w:ins w:id="1399" w:author="Pavla Trefilová" w:date="2019-09-10T13:30:00Z">
              <w:r w:rsidR="00C62AD3">
                <w:rPr>
                  <w:rFonts w:asciiTheme="minorHAnsi" w:hAnsiTheme="minorHAnsi" w:cstheme="minorHAnsi"/>
                  <w:sz w:val="20"/>
                </w:rPr>
                <w:t>)</w:t>
              </w:r>
            </w:ins>
          </w:p>
          <w:p w14:paraId="6EAACC1D" w14:textId="3949ABCB" w:rsidR="00361B46" w:rsidRPr="00361B46" w:rsidRDefault="00361B46" w:rsidP="00361B46">
            <w:pPr>
              <w:jc w:val="both"/>
              <w:rPr>
                <w:rFonts w:asciiTheme="minorHAnsi" w:hAnsiTheme="minorHAnsi" w:cstheme="minorHAnsi"/>
                <w:sz w:val="20"/>
              </w:rPr>
            </w:pPr>
            <w:r w:rsidRPr="00361B46">
              <w:rPr>
                <w:rFonts w:asciiTheme="minorHAnsi" w:hAnsiTheme="minorHAnsi" w:cstheme="minorHAnsi"/>
                <w:sz w:val="20"/>
              </w:rPr>
              <w:t xml:space="preserve">doc. Ing. Roman Bobák, Ph.D. </w:t>
            </w:r>
            <w:ins w:id="1400" w:author="Pavla Trefilová" w:date="2019-09-10T13:30:00Z">
              <w:r w:rsidR="00C62AD3">
                <w:rPr>
                  <w:rFonts w:asciiTheme="minorHAnsi" w:hAnsiTheme="minorHAnsi" w:cstheme="minorHAnsi"/>
                  <w:sz w:val="20"/>
                </w:rPr>
                <w:t>(</w:t>
              </w:r>
            </w:ins>
            <w:r w:rsidRPr="00361B46">
              <w:rPr>
                <w:rFonts w:asciiTheme="minorHAnsi" w:hAnsiTheme="minorHAnsi" w:cstheme="minorHAnsi"/>
                <w:sz w:val="20"/>
              </w:rPr>
              <w:t>35%</w:t>
            </w:r>
            <w:ins w:id="1401" w:author="Pavla Trefilová" w:date="2019-09-10T13:30:00Z">
              <w:r w:rsidR="00C62AD3">
                <w:rPr>
                  <w:rFonts w:asciiTheme="minorHAnsi" w:hAnsiTheme="minorHAnsi" w:cstheme="minorHAnsi"/>
                  <w:sz w:val="20"/>
                </w:rPr>
                <w:t>)</w:t>
              </w:r>
            </w:ins>
          </w:p>
          <w:p w14:paraId="22DB96B5" w14:textId="7034C5CE" w:rsidR="00E14C88" w:rsidRPr="00361B46" w:rsidRDefault="00361B46">
            <w:pPr>
              <w:jc w:val="both"/>
              <w:rPr>
                <w:rFonts w:asciiTheme="minorHAnsi" w:hAnsiTheme="minorHAnsi" w:cstheme="minorHAnsi"/>
                <w:b/>
                <w:i/>
                <w:sz w:val="20"/>
              </w:rPr>
            </w:pPr>
            <w:r w:rsidRPr="00361B46">
              <w:rPr>
                <w:rFonts w:asciiTheme="minorHAnsi" w:hAnsiTheme="minorHAnsi" w:cstheme="minorHAnsi"/>
                <w:b/>
                <w:i/>
                <w:sz w:val="20"/>
              </w:rPr>
              <w:t xml:space="preserve">Ing. Zdeněk Liška </w:t>
            </w:r>
            <w:ins w:id="1402" w:author="Pavla Trefilová" w:date="2019-09-10T13:30:00Z">
              <w:r w:rsidR="00C62AD3">
                <w:rPr>
                  <w:rFonts w:asciiTheme="minorHAnsi" w:hAnsiTheme="minorHAnsi" w:cstheme="minorHAnsi"/>
                  <w:b/>
                  <w:i/>
                  <w:sz w:val="20"/>
                </w:rPr>
                <w:t>(</w:t>
              </w:r>
            </w:ins>
            <w:r w:rsidRPr="00361B46">
              <w:rPr>
                <w:rFonts w:asciiTheme="minorHAnsi" w:hAnsiTheme="minorHAnsi" w:cstheme="minorHAnsi"/>
                <w:b/>
                <w:i/>
                <w:sz w:val="20"/>
              </w:rPr>
              <w:t>10%</w:t>
            </w:r>
            <w:del w:id="1403" w:author="Pavla Trefilová" w:date="2019-09-10T13:31:00Z">
              <w:r w:rsidRPr="00361B46" w:rsidDel="00C62AD3">
                <w:rPr>
                  <w:rFonts w:asciiTheme="minorHAnsi" w:hAnsiTheme="minorHAnsi" w:cstheme="minorHAnsi"/>
                  <w:b/>
                  <w:i/>
                  <w:sz w:val="20"/>
                </w:rPr>
                <w:delText xml:space="preserve"> </w:delText>
              </w:r>
            </w:del>
            <w:ins w:id="1404" w:author="Pavla Trefilová" w:date="2019-09-10T13:30:00Z">
              <w:r w:rsidR="00C62AD3">
                <w:rPr>
                  <w:rFonts w:asciiTheme="minorHAnsi" w:hAnsiTheme="minorHAnsi" w:cstheme="minorHAnsi"/>
                  <w:b/>
                  <w:i/>
                  <w:sz w:val="20"/>
                </w:rPr>
                <w:t>)</w:t>
              </w:r>
            </w:ins>
          </w:p>
        </w:tc>
      </w:tr>
      <w:tr w:rsidR="00835AC1" w:rsidRPr="00FE0556" w14:paraId="418B13C3" w14:textId="77777777" w:rsidTr="00F21D4B">
        <w:trPr>
          <w:jc w:val="center"/>
        </w:trPr>
        <w:tc>
          <w:tcPr>
            <w:tcW w:w="3813" w:type="dxa"/>
            <w:tcBorders>
              <w:left w:val="single" w:sz="12" w:space="0" w:color="auto"/>
            </w:tcBorders>
          </w:tcPr>
          <w:p w14:paraId="489B8F61" w14:textId="49F3E3BD" w:rsidR="00665A80" w:rsidRPr="00B671E9" w:rsidRDefault="00361B46" w:rsidP="003F6EB7">
            <w:pPr>
              <w:rPr>
                <w:rFonts w:ascii="Calibri" w:hAnsi="Calibri" w:cs="Calibri"/>
                <w:b/>
              </w:rPr>
            </w:pPr>
            <w:r w:rsidRPr="00B671E9">
              <w:rPr>
                <w:rFonts w:ascii="Calibri" w:hAnsi="Calibri" w:cs="Calibri"/>
                <w:b/>
                <w:sz w:val="20"/>
              </w:rPr>
              <w:t>Průmyslová moderace</w:t>
            </w:r>
          </w:p>
        </w:tc>
        <w:tc>
          <w:tcPr>
            <w:tcW w:w="4096" w:type="dxa"/>
            <w:tcBorders>
              <w:right w:val="single" w:sz="12" w:space="0" w:color="auto"/>
            </w:tcBorders>
          </w:tcPr>
          <w:p w14:paraId="275A18A5" w14:textId="4E567EC8" w:rsidR="00361B46" w:rsidRPr="00361B46" w:rsidRDefault="00361B46" w:rsidP="00361B46">
            <w:pPr>
              <w:jc w:val="both"/>
              <w:rPr>
                <w:rFonts w:asciiTheme="minorHAnsi" w:hAnsiTheme="minorHAnsi" w:cstheme="minorHAnsi"/>
                <w:b/>
                <w:sz w:val="20"/>
                <w:szCs w:val="20"/>
              </w:rPr>
            </w:pPr>
            <w:r w:rsidRPr="00361B46">
              <w:rPr>
                <w:rFonts w:asciiTheme="minorHAnsi" w:hAnsiTheme="minorHAnsi" w:cstheme="minorHAnsi"/>
                <w:b/>
                <w:sz w:val="20"/>
                <w:szCs w:val="20"/>
              </w:rPr>
              <w:t xml:space="preserve">prof. Ing. </w:t>
            </w:r>
            <w:ins w:id="1405" w:author="Pavla Trefilová" w:date="2019-09-10T13:31:00Z">
              <w:r w:rsidR="00C62AD3">
                <w:rPr>
                  <w:rFonts w:asciiTheme="minorHAnsi" w:hAnsiTheme="minorHAnsi" w:cstheme="minorHAnsi"/>
                  <w:b/>
                  <w:sz w:val="20"/>
                  <w:szCs w:val="20"/>
                </w:rPr>
                <w:t xml:space="preserve">Felicita </w:t>
              </w:r>
            </w:ins>
            <w:r w:rsidRPr="00361B46">
              <w:rPr>
                <w:rFonts w:asciiTheme="minorHAnsi" w:hAnsiTheme="minorHAnsi" w:cstheme="minorHAnsi"/>
                <w:b/>
                <w:sz w:val="20"/>
                <w:szCs w:val="20"/>
              </w:rPr>
              <w:t>Chromjaková, PhD.</w:t>
            </w:r>
          </w:p>
          <w:p w14:paraId="467031DB" w14:textId="54C46B22" w:rsidR="00361B46" w:rsidRPr="00361B46" w:rsidRDefault="00361B46" w:rsidP="00361B46">
            <w:pPr>
              <w:jc w:val="both"/>
              <w:rPr>
                <w:rFonts w:asciiTheme="minorHAnsi" w:hAnsiTheme="minorHAnsi" w:cstheme="minorHAnsi"/>
                <w:sz w:val="20"/>
                <w:szCs w:val="20"/>
              </w:rPr>
            </w:pPr>
            <w:r w:rsidRPr="00361B46">
              <w:rPr>
                <w:rFonts w:asciiTheme="minorHAnsi" w:hAnsiTheme="minorHAnsi" w:cstheme="minorHAnsi"/>
                <w:sz w:val="20"/>
                <w:szCs w:val="20"/>
              </w:rPr>
              <w:t xml:space="preserve">prof. Ing. Felicita Chromjaková, PhD. </w:t>
            </w:r>
            <w:ins w:id="1406" w:author="Pavla Trefilová" w:date="2019-09-10T13:30:00Z">
              <w:r w:rsidR="00C62AD3">
                <w:rPr>
                  <w:rFonts w:asciiTheme="minorHAnsi" w:hAnsiTheme="minorHAnsi" w:cstheme="minorHAnsi"/>
                  <w:sz w:val="20"/>
                  <w:szCs w:val="20"/>
                </w:rPr>
                <w:t>(</w:t>
              </w:r>
            </w:ins>
            <w:r w:rsidRPr="00361B46">
              <w:rPr>
                <w:rFonts w:asciiTheme="minorHAnsi" w:hAnsiTheme="minorHAnsi" w:cstheme="minorHAnsi"/>
                <w:sz w:val="20"/>
                <w:szCs w:val="20"/>
              </w:rPr>
              <w:t>90%</w:t>
            </w:r>
            <w:ins w:id="1407" w:author="Pavla Trefilová" w:date="2019-09-10T13:30:00Z">
              <w:r w:rsidR="00C62AD3">
                <w:rPr>
                  <w:rFonts w:asciiTheme="minorHAnsi" w:hAnsiTheme="minorHAnsi" w:cstheme="minorHAnsi"/>
                  <w:sz w:val="20"/>
                  <w:szCs w:val="20"/>
                </w:rPr>
                <w:t>)</w:t>
              </w:r>
            </w:ins>
          </w:p>
          <w:p w14:paraId="32D21C0E" w14:textId="331BC411" w:rsidR="00665A80" w:rsidRPr="00FE0556" w:rsidRDefault="00361B46" w:rsidP="00361B46">
            <w:pPr>
              <w:jc w:val="both"/>
              <w:rPr>
                <w:rFonts w:ascii="Calibri" w:hAnsi="Calibri" w:cs="Calibri"/>
                <w:b/>
                <w:i/>
                <w:color w:val="FF0000"/>
              </w:rPr>
            </w:pPr>
            <w:r>
              <w:rPr>
                <w:rFonts w:asciiTheme="minorHAnsi" w:hAnsiTheme="minorHAnsi" w:cstheme="minorHAnsi"/>
                <w:b/>
                <w:i/>
                <w:sz w:val="20"/>
                <w:szCs w:val="20"/>
              </w:rPr>
              <w:t>Mgr. Božena Sejkorová</w:t>
            </w:r>
            <w:r w:rsidRPr="00361B46">
              <w:rPr>
                <w:rFonts w:asciiTheme="minorHAnsi" w:hAnsiTheme="minorHAnsi" w:cstheme="minorHAnsi"/>
                <w:b/>
                <w:i/>
                <w:sz w:val="20"/>
                <w:szCs w:val="20"/>
              </w:rPr>
              <w:t xml:space="preserve">, PhD. </w:t>
            </w:r>
            <w:ins w:id="1408" w:author="Pavla Trefilová" w:date="2019-09-10T13:30:00Z">
              <w:r w:rsidR="00C62AD3">
                <w:rPr>
                  <w:rFonts w:asciiTheme="minorHAnsi" w:hAnsiTheme="minorHAnsi" w:cstheme="minorHAnsi"/>
                  <w:b/>
                  <w:i/>
                  <w:sz w:val="20"/>
                  <w:szCs w:val="20"/>
                </w:rPr>
                <w:t>(</w:t>
              </w:r>
            </w:ins>
            <w:r w:rsidRPr="00361B46">
              <w:rPr>
                <w:rFonts w:asciiTheme="minorHAnsi" w:hAnsiTheme="minorHAnsi" w:cstheme="minorHAnsi"/>
                <w:b/>
                <w:i/>
                <w:sz w:val="20"/>
                <w:szCs w:val="20"/>
              </w:rPr>
              <w:t>10%</w:t>
            </w:r>
            <w:ins w:id="1409" w:author="Pavla Trefilová" w:date="2019-09-10T13:30:00Z">
              <w:r w:rsidR="00C62AD3">
                <w:rPr>
                  <w:rFonts w:asciiTheme="minorHAnsi" w:hAnsiTheme="minorHAnsi" w:cstheme="minorHAnsi"/>
                  <w:b/>
                  <w:i/>
                  <w:sz w:val="20"/>
                  <w:szCs w:val="20"/>
                </w:rPr>
                <w:t>)</w:t>
              </w:r>
            </w:ins>
          </w:p>
        </w:tc>
      </w:tr>
      <w:tr w:rsidR="00835AC1" w:rsidRPr="00FE0556" w14:paraId="446EB181" w14:textId="77777777" w:rsidTr="00F95B1D">
        <w:trPr>
          <w:jc w:val="center"/>
        </w:trPr>
        <w:tc>
          <w:tcPr>
            <w:tcW w:w="3813" w:type="dxa"/>
            <w:tcBorders>
              <w:left w:val="single" w:sz="12" w:space="0" w:color="auto"/>
            </w:tcBorders>
          </w:tcPr>
          <w:p w14:paraId="0F81EF0B" w14:textId="776DC7A7" w:rsidR="00665A80" w:rsidRPr="00B671E9" w:rsidRDefault="00361B46" w:rsidP="003F6EB7">
            <w:pPr>
              <w:rPr>
                <w:rFonts w:asciiTheme="minorHAnsi" w:hAnsiTheme="minorHAnsi" w:cstheme="minorHAnsi"/>
                <w:b/>
                <w:sz w:val="20"/>
                <w:szCs w:val="20"/>
              </w:rPr>
            </w:pPr>
            <w:r w:rsidRPr="00B671E9">
              <w:rPr>
                <w:rFonts w:asciiTheme="minorHAnsi" w:hAnsiTheme="minorHAnsi" w:cstheme="minorHAnsi"/>
                <w:b/>
                <w:sz w:val="20"/>
                <w:szCs w:val="20"/>
              </w:rPr>
              <w:t>Informační podpora ekonomického řízení firmy</w:t>
            </w:r>
          </w:p>
        </w:tc>
        <w:tc>
          <w:tcPr>
            <w:tcW w:w="4096" w:type="dxa"/>
            <w:tcBorders>
              <w:right w:val="single" w:sz="12" w:space="0" w:color="auto"/>
            </w:tcBorders>
          </w:tcPr>
          <w:p w14:paraId="06BC2C40" w14:textId="2F79B00F" w:rsidR="00665A80" w:rsidRPr="00893987" w:rsidRDefault="00F92D53" w:rsidP="003F6EB7">
            <w:pPr>
              <w:jc w:val="both"/>
              <w:rPr>
                <w:rFonts w:asciiTheme="minorHAnsi" w:hAnsiTheme="minorHAnsi" w:cstheme="minorHAnsi"/>
                <w:b/>
                <w:sz w:val="20"/>
                <w:szCs w:val="20"/>
              </w:rPr>
            </w:pPr>
            <w:del w:id="1410" w:author="Pavla Trefilová" w:date="2019-09-10T13:32:00Z">
              <w:r w:rsidRPr="00893987" w:rsidDel="00C62AD3">
                <w:rPr>
                  <w:rFonts w:asciiTheme="minorHAnsi" w:hAnsiTheme="minorHAnsi" w:cstheme="minorHAnsi"/>
                  <w:b/>
                  <w:sz w:val="20"/>
                  <w:szCs w:val="20"/>
                </w:rPr>
                <w:delText>d</w:delText>
              </w:r>
              <w:r w:rsidR="00665A80" w:rsidRPr="00893987" w:rsidDel="00C62AD3">
                <w:rPr>
                  <w:rFonts w:asciiTheme="minorHAnsi" w:hAnsiTheme="minorHAnsi" w:cstheme="minorHAnsi"/>
                  <w:b/>
                  <w:sz w:val="20"/>
                  <w:szCs w:val="20"/>
                </w:rPr>
                <w:delText>oc</w:delText>
              </w:r>
            </w:del>
            <w:ins w:id="1411" w:author="Pavla Trefilová" w:date="2019-09-10T13:32:00Z">
              <w:r w:rsidR="00C62AD3">
                <w:rPr>
                  <w:rFonts w:asciiTheme="minorHAnsi" w:hAnsiTheme="minorHAnsi" w:cstheme="minorHAnsi"/>
                  <w:b/>
                  <w:sz w:val="20"/>
                  <w:szCs w:val="20"/>
                </w:rPr>
                <w:t>prof</w:t>
              </w:r>
            </w:ins>
            <w:r w:rsidR="00665A80" w:rsidRPr="00893987">
              <w:rPr>
                <w:rFonts w:asciiTheme="minorHAnsi" w:hAnsiTheme="minorHAnsi" w:cstheme="minorHAnsi"/>
                <w:b/>
                <w:sz w:val="20"/>
                <w:szCs w:val="20"/>
              </w:rPr>
              <w:t xml:space="preserve">. Ing. </w:t>
            </w:r>
            <w:r w:rsidR="00361B46" w:rsidRPr="00893987">
              <w:rPr>
                <w:rFonts w:asciiTheme="minorHAnsi" w:hAnsiTheme="minorHAnsi" w:cstheme="minorHAnsi"/>
                <w:b/>
                <w:sz w:val="20"/>
                <w:szCs w:val="20"/>
              </w:rPr>
              <w:t>Rastislav Rajnoha</w:t>
            </w:r>
            <w:r w:rsidR="00665A80" w:rsidRPr="00893987">
              <w:rPr>
                <w:rFonts w:asciiTheme="minorHAnsi" w:hAnsiTheme="minorHAnsi" w:cstheme="minorHAnsi"/>
                <w:b/>
                <w:sz w:val="20"/>
                <w:szCs w:val="20"/>
              </w:rPr>
              <w:t>, PhD.</w:t>
            </w:r>
          </w:p>
          <w:p w14:paraId="7BFA5003" w14:textId="7ECE8926" w:rsidR="00665A80" w:rsidRPr="00893987" w:rsidRDefault="00F21D4B" w:rsidP="00665A80">
            <w:pPr>
              <w:jc w:val="both"/>
              <w:rPr>
                <w:rFonts w:asciiTheme="minorHAnsi" w:hAnsiTheme="minorHAnsi" w:cstheme="minorHAnsi"/>
                <w:sz w:val="20"/>
                <w:szCs w:val="20"/>
              </w:rPr>
            </w:pPr>
            <w:del w:id="1412" w:author="Pavla Trefilová" w:date="2019-09-10T13:32:00Z">
              <w:r w:rsidRPr="00893987" w:rsidDel="00C62AD3">
                <w:rPr>
                  <w:rFonts w:asciiTheme="minorHAnsi" w:hAnsiTheme="minorHAnsi" w:cstheme="minorHAnsi"/>
                  <w:sz w:val="20"/>
                  <w:szCs w:val="20"/>
                </w:rPr>
                <w:delText>d</w:delText>
              </w:r>
              <w:r w:rsidR="00665A80" w:rsidRPr="00893987" w:rsidDel="00C62AD3">
                <w:rPr>
                  <w:rFonts w:asciiTheme="minorHAnsi" w:hAnsiTheme="minorHAnsi" w:cstheme="minorHAnsi"/>
                  <w:sz w:val="20"/>
                  <w:szCs w:val="20"/>
                </w:rPr>
                <w:delText>oc</w:delText>
              </w:r>
            </w:del>
            <w:ins w:id="1413" w:author="Pavla Trefilová" w:date="2019-09-10T13:32:00Z">
              <w:r w:rsidR="00C62AD3">
                <w:rPr>
                  <w:rFonts w:asciiTheme="minorHAnsi" w:hAnsiTheme="minorHAnsi" w:cstheme="minorHAnsi"/>
                  <w:sz w:val="20"/>
                  <w:szCs w:val="20"/>
                </w:rPr>
                <w:t>prof</w:t>
              </w:r>
            </w:ins>
            <w:r w:rsidR="00665A80" w:rsidRPr="00893987">
              <w:rPr>
                <w:rFonts w:asciiTheme="minorHAnsi" w:hAnsiTheme="minorHAnsi" w:cstheme="minorHAnsi"/>
                <w:sz w:val="20"/>
                <w:szCs w:val="20"/>
              </w:rPr>
              <w:t xml:space="preserve">. Ing. </w:t>
            </w:r>
            <w:r w:rsidR="00361B46" w:rsidRPr="00893987">
              <w:rPr>
                <w:rFonts w:asciiTheme="minorHAnsi" w:hAnsiTheme="minorHAnsi" w:cstheme="minorHAnsi"/>
                <w:sz w:val="20"/>
                <w:szCs w:val="20"/>
              </w:rPr>
              <w:t>Rastislav Rajnoha</w:t>
            </w:r>
            <w:r w:rsidR="00665A80" w:rsidRPr="00893987">
              <w:rPr>
                <w:rFonts w:asciiTheme="minorHAnsi" w:hAnsiTheme="minorHAnsi" w:cstheme="minorHAnsi"/>
                <w:sz w:val="20"/>
                <w:szCs w:val="20"/>
              </w:rPr>
              <w:t xml:space="preserve">, PhD. </w:t>
            </w:r>
            <w:ins w:id="1414" w:author="Pavla Trefilová" w:date="2019-09-10T13:30:00Z">
              <w:r w:rsidR="00C62AD3">
                <w:rPr>
                  <w:rFonts w:asciiTheme="minorHAnsi" w:hAnsiTheme="minorHAnsi" w:cstheme="minorHAnsi"/>
                  <w:sz w:val="20"/>
                  <w:szCs w:val="20"/>
                </w:rPr>
                <w:t>(</w:t>
              </w:r>
            </w:ins>
            <w:r w:rsidR="00893987" w:rsidRPr="00893987">
              <w:rPr>
                <w:rFonts w:asciiTheme="minorHAnsi" w:hAnsiTheme="minorHAnsi" w:cstheme="minorHAnsi"/>
                <w:sz w:val="20"/>
                <w:szCs w:val="20"/>
              </w:rPr>
              <w:t>9</w:t>
            </w:r>
            <w:r w:rsidR="00665A80" w:rsidRPr="00893987">
              <w:rPr>
                <w:rFonts w:asciiTheme="minorHAnsi" w:hAnsiTheme="minorHAnsi" w:cstheme="minorHAnsi"/>
                <w:sz w:val="20"/>
                <w:szCs w:val="20"/>
              </w:rPr>
              <w:t>0%</w:t>
            </w:r>
            <w:ins w:id="1415" w:author="Pavla Trefilová" w:date="2019-09-10T13:30:00Z">
              <w:r w:rsidR="00C62AD3">
                <w:rPr>
                  <w:rFonts w:asciiTheme="minorHAnsi" w:hAnsiTheme="minorHAnsi" w:cstheme="minorHAnsi"/>
                  <w:sz w:val="20"/>
                  <w:szCs w:val="20"/>
                </w:rPr>
                <w:t>)</w:t>
              </w:r>
            </w:ins>
          </w:p>
          <w:p w14:paraId="4CDC8F35" w14:textId="74CC6D87" w:rsidR="00665A80" w:rsidRPr="00893987" w:rsidRDefault="00665A80" w:rsidP="003F6EB7">
            <w:pPr>
              <w:jc w:val="both"/>
              <w:rPr>
                <w:rFonts w:asciiTheme="minorHAnsi" w:hAnsiTheme="minorHAnsi" w:cstheme="minorHAnsi"/>
                <w:b/>
                <w:i/>
                <w:sz w:val="20"/>
                <w:szCs w:val="20"/>
              </w:rPr>
            </w:pPr>
            <w:r w:rsidRPr="00893987">
              <w:rPr>
                <w:rFonts w:asciiTheme="minorHAnsi" w:hAnsiTheme="minorHAnsi" w:cstheme="minorHAnsi"/>
                <w:b/>
                <w:i/>
                <w:sz w:val="20"/>
                <w:szCs w:val="20"/>
              </w:rPr>
              <w:t xml:space="preserve">Ing. </w:t>
            </w:r>
            <w:r w:rsidR="00893987" w:rsidRPr="00893987">
              <w:rPr>
                <w:rFonts w:asciiTheme="minorHAnsi" w:hAnsiTheme="minorHAnsi" w:cstheme="minorHAnsi"/>
                <w:b/>
                <w:i/>
                <w:sz w:val="20"/>
                <w:szCs w:val="20"/>
              </w:rPr>
              <w:t>Tomáš Janů</w:t>
            </w:r>
            <w:r w:rsidRPr="00893987">
              <w:rPr>
                <w:rFonts w:asciiTheme="minorHAnsi" w:hAnsiTheme="minorHAnsi" w:cstheme="minorHAnsi"/>
                <w:b/>
                <w:i/>
                <w:sz w:val="20"/>
                <w:szCs w:val="20"/>
              </w:rPr>
              <w:t xml:space="preserve"> </w:t>
            </w:r>
            <w:ins w:id="1416" w:author="Pavla Trefilová" w:date="2019-09-10T13:30:00Z">
              <w:r w:rsidR="00C62AD3">
                <w:rPr>
                  <w:rFonts w:asciiTheme="minorHAnsi" w:hAnsiTheme="minorHAnsi" w:cstheme="minorHAnsi"/>
                  <w:b/>
                  <w:i/>
                  <w:sz w:val="20"/>
                  <w:szCs w:val="20"/>
                </w:rPr>
                <w:t>(</w:t>
              </w:r>
            </w:ins>
            <w:r w:rsidR="00893987" w:rsidRPr="00893987">
              <w:rPr>
                <w:rFonts w:asciiTheme="minorHAnsi" w:hAnsiTheme="minorHAnsi" w:cstheme="minorHAnsi"/>
                <w:b/>
                <w:i/>
                <w:sz w:val="20"/>
                <w:szCs w:val="20"/>
              </w:rPr>
              <w:t>1</w:t>
            </w:r>
            <w:r w:rsidRPr="00893987">
              <w:rPr>
                <w:rFonts w:asciiTheme="minorHAnsi" w:hAnsiTheme="minorHAnsi" w:cstheme="minorHAnsi"/>
                <w:b/>
                <w:i/>
                <w:sz w:val="20"/>
                <w:szCs w:val="20"/>
              </w:rPr>
              <w:t>0%</w:t>
            </w:r>
            <w:ins w:id="1417" w:author="Pavla Trefilová" w:date="2019-09-10T13:30:00Z">
              <w:r w:rsidR="00C62AD3">
                <w:rPr>
                  <w:rFonts w:asciiTheme="minorHAnsi" w:hAnsiTheme="minorHAnsi" w:cstheme="minorHAnsi"/>
                  <w:b/>
                  <w:i/>
                  <w:sz w:val="20"/>
                  <w:szCs w:val="20"/>
                </w:rPr>
                <w:t>)</w:t>
              </w:r>
            </w:ins>
          </w:p>
        </w:tc>
      </w:tr>
      <w:tr w:rsidR="00835AC1" w:rsidRPr="00FE0556" w14:paraId="590DA1A6" w14:textId="77777777" w:rsidTr="00F95B1D">
        <w:trPr>
          <w:jc w:val="center"/>
        </w:trPr>
        <w:tc>
          <w:tcPr>
            <w:tcW w:w="3813" w:type="dxa"/>
            <w:tcBorders>
              <w:left w:val="single" w:sz="12" w:space="0" w:color="auto"/>
            </w:tcBorders>
          </w:tcPr>
          <w:p w14:paraId="71F0FEA3" w14:textId="1A871F4F" w:rsidR="00F95B1D" w:rsidRPr="00B671E9" w:rsidRDefault="00B671E9" w:rsidP="003F6EB7">
            <w:pPr>
              <w:rPr>
                <w:rFonts w:ascii="Calibri" w:hAnsi="Calibri" w:cs="Calibri"/>
                <w:b/>
                <w:sz w:val="20"/>
              </w:rPr>
            </w:pPr>
            <w:r w:rsidRPr="00B671E9">
              <w:rPr>
                <w:rFonts w:ascii="Calibri" w:hAnsi="Calibri" w:cs="Calibri"/>
                <w:b/>
                <w:sz w:val="20"/>
              </w:rPr>
              <w:t>Business</w:t>
            </w:r>
            <w:r w:rsidR="00F95B1D" w:rsidRPr="00B671E9">
              <w:rPr>
                <w:rFonts w:ascii="Calibri" w:hAnsi="Calibri" w:cs="Calibri"/>
                <w:b/>
                <w:sz w:val="20"/>
              </w:rPr>
              <w:t xml:space="preserve"> akademie </w:t>
            </w:r>
            <w:r w:rsidRPr="00B671E9">
              <w:rPr>
                <w:rFonts w:ascii="Calibri" w:hAnsi="Calibri" w:cs="Calibri"/>
                <w:b/>
                <w:sz w:val="20"/>
              </w:rPr>
              <w:t>1</w:t>
            </w:r>
          </w:p>
        </w:tc>
        <w:tc>
          <w:tcPr>
            <w:tcW w:w="4096" w:type="dxa"/>
            <w:tcBorders>
              <w:right w:val="single" w:sz="12" w:space="0" w:color="auto"/>
            </w:tcBorders>
          </w:tcPr>
          <w:p w14:paraId="4565B24B" w14:textId="5A228286" w:rsidR="00F95B1D" w:rsidRPr="00B671E9" w:rsidRDefault="00F95B1D" w:rsidP="003F6EB7">
            <w:pPr>
              <w:jc w:val="both"/>
              <w:rPr>
                <w:rFonts w:ascii="Calibri" w:hAnsi="Calibri" w:cs="Calibri"/>
                <w:b/>
                <w:sz w:val="20"/>
              </w:rPr>
            </w:pPr>
            <w:del w:id="1418" w:author="Pavla Trefilová" w:date="2019-09-10T13:32:00Z">
              <w:r w:rsidRPr="00B671E9" w:rsidDel="00C62AD3">
                <w:rPr>
                  <w:rFonts w:ascii="Calibri" w:hAnsi="Calibri" w:cs="Calibri"/>
                  <w:b/>
                  <w:sz w:val="20"/>
                </w:rPr>
                <w:delText>Ing</w:delText>
              </w:r>
            </w:del>
            <w:ins w:id="1419" w:author="Pavla Trefilová" w:date="2019-09-10T13:32:00Z">
              <w:r w:rsidR="00C62AD3">
                <w:rPr>
                  <w:rFonts w:ascii="Calibri" w:hAnsi="Calibri" w:cs="Calibri"/>
                  <w:b/>
                  <w:sz w:val="20"/>
                </w:rPr>
                <w:t>doc</w:t>
              </w:r>
            </w:ins>
            <w:r w:rsidRPr="00B671E9">
              <w:rPr>
                <w:rFonts w:ascii="Calibri" w:hAnsi="Calibri" w:cs="Calibri"/>
                <w:b/>
                <w:sz w:val="20"/>
              </w:rPr>
              <w:t>. Petr Novák, Ph.D.</w:t>
            </w:r>
          </w:p>
          <w:p w14:paraId="6975C37B" w14:textId="7FB8CE1A" w:rsidR="00F95B1D" w:rsidRPr="00B671E9" w:rsidRDefault="00F95B1D" w:rsidP="003F6EB7">
            <w:pPr>
              <w:jc w:val="both"/>
              <w:rPr>
                <w:rFonts w:ascii="Calibri" w:hAnsi="Calibri" w:cs="Calibri"/>
                <w:sz w:val="20"/>
              </w:rPr>
            </w:pPr>
            <w:del w:id="1420" w:author="Pavla Trefilová" w:date="2019-09-10T13:32:00Z">
              <w:r w:rsidRPr="00B671E9" w:rsidDel="00C62AD3">
                <w:rPr>
                  <w:rFonts w:ascii="Calibri" w:hAnsi="Calibri" w:cs="Calibri"/>
                  <w:sz w:val="20"/>
                </w:rPr>
                <w:delText>Ing</w:delText>
              </w:r>
            </w:del>
            <w:ins w:id="1421" w:author="Pavla Trefilová" w:date="2019-09-10T13:32:00Z">
              <w:r w:rsidR="00C62AD3">
                <w:rPr>
                  <w:rFonts w:ascii="Calibri" w:hAnsi="Calibri" w:cs="Calibri"/>
                  <w:sz w:val="20"/>
                </w:rPr>
                <w:t>doc</w:t>
              </w:r>
            </w:ins>
            <w:r w:rsidRPr="00B671E9">
              <w:rPr>
                <w:rFonts w:ascii="Calibri" w:hAnsi="Calibri" w:cs="Calibri"/>
                <w:sz w:val="20"/>
              </w:rPr>
              <w:t xml:space="preserve">. Petr Novák, Ph.D. </w:t>
            </w:r>
            <w:ins w:id="1422" w:author="Pavla Trefilová" w:date="2019-09-10T13:31:00Z">
              <w:r w:rsidR="00C62AD3">
                <w:rPr>
                  <w:rFonts w:ascii="Calibri" w:hAnsi="Calibri" w:cs="Calibri"/>
                  <w:sz w:val="20"/>
                </w:rPr>
                <w:t>(</w:t>
              </w:r>
            </w:ins>
            <w:r w:rsidR="00897D5A" w:rsidRPr="00B671E9">
              <w:rPr>
                <w:rFonts w:ascii="Calibri" w:hAnsi="Calibri" w:cs="Calibri"/>
                <w:sz w:val="20"/>
              </w:rPr>
              <w:t>7</w:t>
            </w:r>
            <w:r w:rsidRPr="00B671E9">
              <w:rPr>
                <w:rFonts w:ascii="Calibri" w:hAnsi="Calibri" w:cs="Calibri"/>
                <w:sz w:val="20"/>
              </w:rPr>
              <w:t>0%</w:t>
            </w:r>
            <w:ins w:id="1423" w:author="Pavla Trefilová" w:date="2019-09-10T13:31:00Z">
              <w:r w:rsidR="00C62AD3">
                <w:rPr>
                  <w:rFonts w:ascii="Calibri" w:hAnsi="Calibri" w:cs="Calibri"/>
                  <w:sz w:val="20"/>
                </w:rPr>
                <w:t>)</w:t>
              </w:r>
            </w:ins>
          </w:p>
          <w:p w14:paraId="65D93686" w14:textId="387421FA" w:rsidR="00F95B1D" w:rsidRPr="00B671E9" w:rsidRDefault="00F95B1D" w:rsidP="003F6EB7">
            <w:pPr>
              <w:jc w:val="both"/>
              <w:rPr>
                <w:rFonts w:ascii="Calibri" w:hAnsi="Calibri" w:cs="Calibri"/>
                <w:b/>
                <w:i/>
                <w:sz w:val="20"/>
              </w:rPr>
            </w:pPr>
            <w:r w:rsidRPr="00B671E9">
              <w:rPr>
                <w:rFonts w:ascii="Calibri" w:hAnsi="Calibri" w:cs="Calibri"/>
                <w:b/>
                <w:i/>
                <w:sz w:val="20"/>
              </w:rPr>
              <w:t xml:space="preserve">Ing. Petr Konečný </w:t>
            </w:r>
            <w:ins w:id="1424" w:author="Pavla Trefilová" w:date="2019-09-10T13:31:00Z">
              <w:r w:rsidR="00C62AD3">
                <w:rPr>
                  <w:rFonts w:ascii="Calibri" w:hAnsi="Calibri" w:cs="Calibri"/>
                  <w:b/>
                  <w:i/>
                  <w:sz w:val="20"/>
                </w:rPr>
                <w:t>(</w:t>
              </w:r>
            </w:ins>
            <w:r w:rsidRPr="00B671E9">
              <w:rPr>
                <w:rFonts w:ascii="Calibri" w:hAnsi="Calibri" w:cs="Calibri"/>
                <w:b/>
                <w:i/>
                <w:sz w:val="20"/>
              </w:rPr>
              <w:t>30%</w:t>
            </w:r>
            <w:ins w:id="1425" w:author="Pavla Trefilová" w:date="2019-09-10T13:31:00Z">
              <w:r w:rsidR="00C62AD3">
                <w:rPr>
                  <w:rFonts w:ascii="Calibri" w:hAnsi="Calibri" w:cs="Calibri"/>
                  <w:b/>
                  <w:i/>
                  <w:sz w:val="20"/>
                </w:rPr>
                <w:t>)</w:t>
              </w:r>
            </w:ins>
          </w:p>
        </w:tc>
      </w:tr>
      <w:tr w:rsidR="00F95B1D" w:rsidRPr="00FE0556" w14:paraId="386AD5A4" w14:textId="77777777" w:rsidTr="00B671E9">
        <w:trPr>
          <w:jc w:val="center"/>
        </w:trPr>
        <w:tc>
          <w:tcPr>
            <w:tcW w:w="3813" w:type="dxa"/>
            <w:tcBorders>
              <w:left w:val="single" w:sz="12" w:space="0" w:color="auto"/>
            </w:tcBorders>
          </w:tcPr>
          <w:p w14:paraId="7AFF3784" w14:textId="2CC8F6E4" w:rsidR="00F95B1D" w:rsidRPr="00B671E9" w:rsidRDefault="00B671E9" w:rsidP="003F6EB7">
            <w:pPr>
              <w:rPr>
                <w:rFonts w:ascii="Calibri" w:hAnsi="Calibri" w:cs="Calibri"/>
                <w:b/>
                <w:sz w:val="20"/>
              </w:rPr>
            </w:pPr>
            <w:r w:rsidRPr="00B671E9">
              <w:rPr>
                <w:rFonts w:ascii="Calibri" w:hAnsi="Calibri" w:cs="Calibri"/>
                <w:b/>
                <w:sz w:val="20"/>
              </w:rPr>
              <w:t>Business</w:t>
            </w:r>
            <w:r w:rsidR="00F95B1D" w:rsidRPr="00B671E9">
              <w:rPr>
                <w:rFonts w:ascii="Calibri" w:hAnsi="Calibri" w:cs="Calibri"/>
                <w:b/>
                <w:sz w:val="20"/>
              </w:rPr>
              <w:t xml:space="preserve"> akademie </w:t>
            </w:r>
            <w:r w:rsidRPr="00B671E9">
              <w:rPr>
                <w:rFonts w:ascii="Calibri" w:hAnsi="Calibri" w:cs="Calibri"/>
                <w:b/>
                <w:sz w:val="20"/>
              </w:rPr>
              <w:t>2</w:t>
            </w:r>
          </w:p>
        </w:tc>
        <w:tc>
          <w:tcPr>
            <w:tcW w:w="4096" w:type="dxa"/>
            <w:tcBorders>
              <w:right w:val="single" w:sz="12" w:space="0" w:color="auto"/>
            </w:tcBorders>
          </w:tcPr>
          <w:p w14:paraId="2C01B778" w14:textId="43BDC7CA" w:rsidR="00897D5A" w:rsidRPr="00B671E9" w:rsidRDefault="00897D5A" w:rsidP="00897D5A">
            <w:pPr>
              <w:jc w:val="both"/>
              <w:rPr>
                <w:rFonts w:ascii="Calibri" w:hAnsi="Calibri" w:cs="Calibri"/>
                <w:b/>
                <w:sz w:val="20"/>
              </w:rPr>
            </w:pPr>
            <w:del w:id="1426" w:author="Pavla Trefilová" w:date="2019-09-10T13:32:00Z">
              <w:r w:rsidRPr="00B671E9" w:rsidDel="00C62AD3">
                <w:rPr>
                  <w:rFonts w:ascii="Calibri" w:hAnsi="Calibri" w:cs="Calibri"/>
                  <w:b/>
                  <w:sz w:val="20"/>
                </w:rPr>
                <w:delText>doc</w:delText>
              </w:r>
            </w:del>
            <w:ins w:id="1427" w:author="Pavla Trefilová" w:date="2019-09-10T13:32:00Z">
              <w:r w:rsidR="00C62AD3">
                <w:rPr>
                  <w:rFonts w:ascii="Calibri" w:hAnsi="Calibri" w:cs="Calibri"/>
                  <w:b/>
                  <w:sz w:val="20"/>
                </w:rPr>
                <w:t>prof</w:t>
              </w:r>
            </w:ins>
            <w:r w:rsidRPr="00B671E9">
              <w:rPr>
                <w:rFonts w:ascii="Calibri" w:hAnsi="Calibri" w:cs="Calibri"/>
                <w:b/>
                <w:sz w:val="20"/>
              </w:rPr>
              <w:t>. Ing. Boris Popesko, Ph.D.</w:t>
            </w:r>
          </w:p>
          <w:p w14:paraId="58E83B74" w14:textId="708D643F" w:rsidR="00897D5A" w:rsidRPr="00B671E9" w:rsidRDefault="00897D5A" w:rsidP="00897D5A">
            <w:pPr>
              <w:jc w:val="both"/>
              <w:rPr>
                <w:rFonts w:ascii="Calibri" w:hAnsi="Calibri" w:cs="Calibri"/>
                <w:sz w:val="20"/>
              </w:rPr>
            </w:pPr>
            <w:del w:id="1428" w:author="Pavla Trefilová" w:date="2019-09-10T13:32:00Z">
              <w:r w:rsidRPr="00B671E9" w:rsidDel="00C62AD3">
                <w:rPr>
                  <w:rFonts w:ascii="Calibri" w:hAnsi="Calibri" w:cs="Calibri"/>
                  <w:sz w:val="20"/>
                </w:rPr>
                <w:delText>doc</w:delText>
              </w:r>
            </w:del>
            <w:ins w:id="1429" w:author="Pavla Trefilová" w:date="2019-09-10T13:32:00Z">
              <w:r w:rsidR="00C62AD3">
                <w:rPr>
                  <w:rFonts w:ascii="Calibri" w:hAnsi="Calibri" w:cs="Calibri"/>
                  <w:sz w:val="20"/>
                </w:rPr>
                <w:t>prof</w:t>
              </w:r>
            </w:ins>
            <w:r w:rsidRPr="00B671E9">
              <w:rPr>
                <w:rFonts w:ascii="Calibri" w:hAnsi="Calibri" w:cs="Calibri"/>
                <w:sz w:val="20"/>
              </w:rPr>
              <w:t xml:space="preserve">. Ing. Boris Popesko, Ph.D. </w:t>
            </w:r>
            <w:ins w:id="1430" w:author="Pavla Trefilová" w:date="2019-09-10T13:31:00Z">
              <w:r w:rsidR="00C62AD3">
                <w:rPr>
                  <w:rFonts w:ascii="Calibri" w:hAnsi="Calibri" w:cs="Calibri"/>
                  <w:sz w:val="20"/>
                </w:rPr>
                <w:t>(</w:t>
              </w:r>
            </w:ins>
            <w:r w:rsidRPr="00B671E9">
              <w:rPr>
                <w:rFonts w:ascii="Calibri" w:hAnsi="Calibri" w:cs="Calibri"/>
                <w:sz w:val="20"/>
              </w:rPr>
              <w:t>70%</w:t>
            </w:r>
            <w:ins w:id="1431" w:author="Pavla Trefilová" w:date="2019-09-10T13:31:00Z">
              <w:r w:rsidR="00C62AD3">
                <w:rPr>
                  <w:rFonts w:ascii="Calibri" w:hAnsi="Calibri" w:cs="Calibri"/>
                  <w:sz w:val="20"/>
                </w:rPr>
                <w:t>)</w:t>
              </w:r>
            </w:ins>
          </w:p>
          <w:p w14:paraId="603DA835" w14:textId="733926C0" w:rsidR="00F95B1D" w:rsidRPr="00B671E9" w:rsidRDefault="00897D5A" w:rsidP="00897D5A">
            <w:pPr>
              <w:jc w:val="both"/>
              <w:rPr>
                <w:rFonts w:ascii="Calibri" w:hAnsi="Calibri" w:cs="Calibri"/>
                <w:b/>
                <w:i/>
                <w:sz w:val="20"/>
              </w:rPr>
            </w:pPr>
            <w:r w:rsidRPr="00B671E9">
              <w:rPr>
                <w:rFonts w:ascii="Calibri" w:hAnsi="Calibri" w:cs="Calibri"/>
                <w:b/>
                <w:i/>
                <w:sz w:val="20"/>
              </w:rPr>
              <w:t xml:space="preserve">Ing. Petr Konečný </w:t>
            </w:r>
            <w:ins w:id="1432" w:author="Pavla Trefilová" w:date="2019-09-10T13:31:00Z">
              <w:r w:rsidR="00C62AD3">
                <w:rPr>
                  <w:rFonts w:ascii="Calibri" w:hAnsi="Calibri" w:cs="Calibri"/>
                  <w:b/>
                  <w:i/>
                  <w:sz w:val="20"/>
                </w:rPr>
                <w:t>(</w:t>
              </w:r>
            </w:ins>
            <w:r w:rsidRPr="00B671E9">
              <w:rPr>
                <w:rFonts w:ascii="Calibri" w:hAnsi="Calibri" w:cs="Calibri"/>
                <w:b/>
                <w:i/>
                <w:sz w:val="20"/>
              </w:rPr>
              <w:t>30%</w:t>
            </w:r>
            <w:ins w:id="1433" w:author="Pavla Trefilová" w:date="2019-09-10T13:31:00Z">
              <w:r w:rsidR="00C62AD3">
                <w:rPr>
                  <w:rFonts w:ascii="Calibri" w:hAnsi="Calibri" w:cs="Calibri"/>
                  <w:b/>
                  <w:i/>
                  <w:sz w:val="20"/>
                </w:rPr>
                <w:t>)</w:t>
              </w:r>
            </w:ins>
          </w:p>
        </w:tc>
      </w:tr>
      <w:tr w:rsidR="00B671E9" w:rsidRPr="00FE0556" w14:paraId="02CBD133" w14:textId="77777777" w:rsidTr="00F21D4B">
        <w:trPr>
          <w:jc w:val="center"/>
        </w:trPr>
        <w:tc>
          <w:tcPr>
            <w:tcW w:w="3813" w:type="dxa"/>
            <w:tcBorders>
              <w:left w:val="single" w:sz="12" w:space="0" w:color="auto"/>
              <w:bottom w:val="single" w:sz="12" w:space="0" w:color="auto"/>
            </w:tcBorders>
          </w:tcPr>
          <w:p w14:paraId="00A0ACEA" w14:textId="79454839" w:rsidR="00B671E9" w:rsidRPr="00B671E9" w:rsidRDefault="00B671E9" w:rsidP="003F6EB7">
            <w:pPr>
              <w:rPr>
                <w:rFonts w:asciiTheme="minorHAnsi" w:hAnsiTheme="minorHAnsi" w:cstheme="minorHAnsi"/>
                <w:b/>
                <w:sz w:val="20"/>
              </w:rPr>
            </w:pPr>
            <w:r w:rsidRPr="00B671E9">
              <w:rPr>
                <w:rFonts w:asciiTheme="minorHAnsi" w:hAnsiTheme="minorHAnsi" w:cstheme="minorHAnsi"/>
                <w:sz w:val="20"/>
              </w:rPr>
              <w:t>Počítačová simulace v ergonomii</w:t>
            </w:r>
          </w:p>
        </w:tc>
        <w:tc>
          <w:tcPr>
            <w:tcW w:w="4096" w:type="dxa"/>
            <w:tcBorders>
              <w:bottom w:val="single" w:sz="12" w:space="0" w:color="auto"/>
              <w:right w:val="single" w:sz="12" w:space="0" w:color="auto"/>
            </w:tcBorders>
          </w:tcPr>
          <w:p w14:paraId="731E45CE" w14:textId="4EAA06F7" w:rsidR="00B671E9" w:rsidRPr="00B671E9" w:rsidRDefault="00B671E9" w:rsidP="00B671E9">
            <w:pPr>
              <w:jc w:val="both"/>
              <w:rPr>
                <w:rFonts w:asciiTheme="minorHAnsi" w:hAnsiTheme="minorHAnsi" w:cstheme="minorHAnsi"/>
                <w:b/>
                <w:sz w:val="20"/>
              </w:rPr>
            </w:pPr>
            <w:r w:rsidRPr="00B671E9">
              <w:rPr>
                <w:rFonts w:asciiTheme="minorHAnsi" w:hAnsiTheme="minorHAnsi" w:cstheme="minorHAnsi"/>
                <w:b/>
                <w:sz w:val="20"/>
              </w:rPr>
              <w:t>Ing. Lucie Hrbáčková</w:t>
            </w:r>
          </w:p>
          <w:p w14:paraId="6B68ED0A" w14:textId="6DD778DD" w:rsidR="00B671E9" w:rsidRPr="00B671E9" w:rsidRDefault="00B671E9" w:rsidP="00B671E9">
            <w:pPr>
              <w:jc w:val="both"/>
              <w:rPr>
                <w:rFonts w:asciiTheme="minorHAnsi" w:hAnsiTheme="minorHAnsi" w:cstheme="minorHAnsi"/>
                <w:sz w:val="20"/>
              </w:rPr>
            </w:pPr>
            <w:r w:rsidRPr="00B671E9">
              <w:rPr>
                <w:rFonts w:asciiTheme="minorHAnsi" w:hAnsiTheme="minorHAnsi" w:cstheme="minorHAnsi"/>
                <w:sz w:val="20"/>
              </w:rPr>
              <w:t xml:space="preserve">Ing. Lucie Hrbáčková </w:t>
            </w:r>
            <w:ins w:id="1434" w:author="Pavla Trefilová" w:date="2019-09-10T13:31:00Z">
              <w:r w:rsidR="00C62AD3">
                <w:rPr>
                  <w:rFonts w:asciiTheme="minorHAnsi" w:hAnsiTheme="minorHAnsi" w:cstheme="minorHAnsi"/>
                  <w:sz w:val="20"/>
                </w:rPr>
                <w:t>(</w:t>
              </w:r>
            </w:ins>
            <w:r w:rsidRPr="00B671E9">
              <w:rPr>
                <w:rFonts w:asciiTheme="minorHAnsi" w:hAnsiTheme="minorHAnsi" w:cstheme="minorHAnsi"/>
                <w:sz w:val="20"/>
              </w:rPr>
              <w:t>80%</w:t>
            </w:r>
            <w:ins w:id="1435" w:author="Pavla Trefilová" w:date="2019-09-10T13:31:00Z">
              <w:r w:rsidR="00C62AD3">
                <w:rPr>
                  <w:rFonts w:asciiTheme="minorHAnsi" w:hAnsiTheme="minorHAnsi" w:cstheme="minorHAnsi"/>
                  <w:sz w:val="20"/>
                </w:rPr>
                <w:t>)</w:t>
              </w:r>
            </w:ins>
          </w:p>
          <w:p w14:paraId="335A868E" w14:textId="40D9C270" w:rsidR="00B671E9" w:rsidRPr="00B671E9" w:rsidRDefault="00B671E9" w:rsidP="00B671E9">
            <w:pPr>
              <w:jc w:val="both"/>
              <w:rPr>
                <w:rFonts w:asciiTheme="minorHAnsi" w:hAnsiTheme="minorHAnsi" w:cstheme="minorHAnsi"/>
                <w:b/>
                <w:i/>
                <w:sz w:val="20"/>
              </w:rPr>
            </w:pPr>
            <w:r w:rsidRPr="00B671E9">
              <w:rPr>
                <w:rFonts w:asciiTheme="minorHAnsi" w:hAnsiTheme="minorHAnsi" w:cstheme="minorHAnsi"/>
                <w:b/>
                <w:i/>
                <w:sz w:val="20"/>
              </w:rPr>
              <w:t xml:space="preserve">Ing. Michaela Opletalová </w:t>
            </w:r>
            <w:ins w:id="1436" w:author="Pavla Trefilová" w:date="2019-09-10T13:31:00Z">
              <w:r w:rsidR="00C62AD3">
                <w:rPr>
                  <w:rFonts w:asciiTheme="minorHAnsi" w:hAnsiTheme="minorHAnsi" w:cstheme="minorHAnsi"/>
                  <w:b/>
                  <w:i/>
                  <w:sz w:val="20"/>
                </w:rPr>
                <w:t>(</w:t>
              </w:r>
            </w:ins>
            <w:r w:rsidRPr="00B671E9">
              <w:rPr>
                <w:rFonts w:asciiTheme="minorHAnsi" w:hAnsiTheme="minorHAnsi" w:cstheme="minorHAnsi"/>
                <w:b/>
                <w:i/>
                <w:sz w:val="20"/>
              </w:rPr>
              <w:t>10%</w:t>
            </w:r>
            <w:del w:id="1437" w:author="Pavla Trefilová" w:date="2019-09-10T13:31:00Z">
              <w:r w:rsidRPr="00B671E9" w:rsidDel="00C62AD3">
                <w:rPr>
                  <w:rFonts w:asciiTheme="minorHAnsi" w:hAnsiTheme="minorHAnsi" w:cstheme="minorHAnsi"/>
                  <w:b/>
                  <w:i/>
                  <w:sz w:val="20"/>
                </w:rPr>
                <w:delText xml:space="preserve"> </w:delText>
              </w:r>
            </w:del>
            <w:ins w:id="1438" w:author="Pavla Trefilová" w:date="2019-09-10T13:31:00Z">
              <w:r w:rsidR="00C62AD3">
                <w:rPr>
                  <w:rFonts w:asciiTheme="minorHAnsi" w:hAnsiTheme="minorHAnsi" w:cstheme="minorHAnsi"/>
                  <w:b/>
                  <w:i/>
                  <w:sz w:val="20"/>
                </w:rPr>
                <w:t>)</w:t>
              </w:r>
            </w:ins>
          </w:p>
          <w:p w14:paraId="2F163A6A" w14:textId="404FC5AB" w:rsidR="00B671E9" w:rsidRPr="00B671E9" w:rsidRDefault="00B671E9" w:rsidP="00B671E9">
            <w:pPr>
              <w:jc w:val="both"/>
              <w:rPr>
                <w:rFonts w:asciiTheme="minorHAnsi" w:hAnsiTheme="minorHAnsi" w:cstheme="minorHAnsi"/>
                <w:b/>
                <w:sz w:val="20"/>
              </w:rPr>
            </w:pPr>
            <w:r w:rsidRPr="00B671E9">
              <w:rPr>
                <w:rFonts w:asciiTheme="minorHAnsi" w:hAnsiTheme="minorHAnsi" w:cstheme="minorHAnsi"/>
                <w:b/>
                <w:i/>
                <w:sz w:val="20"/>
              </w:rPr>
              <w:t xml:space="preserve">Ing. Martin Hrabal, Ph.D. </w:t>
            </w:r>
            <w:ins w:id="1439" w:author="Pavla Trefilová" w:date="2019-09-10T13:31:00Z">
              <w:r w:rsidR="00C62AD3">
                <w:rPr>
                  <w:rFonts w:asciiTheme="minorHAnsi" w:hAnsiTheme="minorHAnsi" w:cstheme="minorHAnsi"/>
                  <w:b/>
                  <w:i/>
                  <w:sz w:val="20"/>
                </w:rPr>
                <w:t>(</w:t>
              </w:r>
            </w:ins>
            <w:r w:rsidRPr="00B671E9">
              <w:rPr>
                <w:rFonts w:asciiTheme="minorHAnsi" w:hAnsiTheme="minorHAnsi" w:cstheme="minorHAnsi"/>
                <w:b/>
                <w:i/>
                <w:sz w:val="20"/>
              </w:rPr>
              <w:t>10 %</w:t>
            </w:r>
            <w:ins w:id="1440" w:author="Pavla Trefilová" w:date="2019-09-10T13:31:00Z">
              <w:r w:rsidR="00C62AD3">
                <w:rPr>
                  <w:rFonts w:asciiTheme="minorHAnsi" w:hAnsiTheme="minorHAnsi" w:cstheme="minorHAnsi"/>
                  <w:b/>
                  <w:i/>
                  <w:sz w:val="20"/>
                </w:rPr>
                <w:t>)</w:t>
              </w:r>
            </w:ins>
            <w:r w:rsidRPr="00B671E9">
              <w:rPr>
                <w:rFonts w:asciiTheme="minorHAnsi" w:hAnsiTheme="minorHAnsi" w:cstheme="minorHAnsi"/>
                <w:sz w:val="20"/>
              </w:rPr>
              <w:t xml:space="preserve"> </w:t>
            </w:r>
          </w:p>
        </w:tc>
      </w:tr>
    </w:tbl>
    <w:p w14:paraId="7592CCFE" w14:textId="77777777" w:rsidR="00E14C88" w:rsidRPr="00B671E9" w:rsidRDefault="00E14C88" w:rsidP="00E14C88">
      <w:pPr>
        <w:ind w:left="3540"/>
        <w:rPr>
          <w:rFonts w:ascii="Calibri" w:hAnsi="Calibri" w:cs="Calibri"/>
        </w:rPr>
      </w:pPr>
    </w:p>
    <w:p w14:paraId="11EF56EE" w14:textId="126784C9" w:rsidR="0067233B" w:rsidRPr="00BA5C4C" w:rsidRDefault="00B671E9" w:rsidP="00BA5C4C">
      <w:pPr>
        <w:spacing w:before="120" w:after="120"/>
        <w:jc w:val="both"/>
        <w:rPr>
          <w:rFonts w:asciiTheme="minorHAnsi" w:hAnsiTheme="minorHAnsi" w:cstheme="minorHAnsi"/>
          <w:sz w:val="22"/>
        </w:rPr>
      </w:pPr>
      <w:r w:rsidRPr="00BA5C4C">
        <w:rPr>
          <w:rFonts w:asciiTheme="minorHAnsi" w:hAnsiTheme="minorHAnsi" w:cstheme="minorHAnsi"/>
          <w:b/>
          <w:sz w:val="22"/>
          <w:szCs w:val="22"/>
        </w:rPr>
        <w:t>Ing. Jaroslav DLABAČ, Ph.D.</w:t>
      </w:r>
      <w:r w:rsidR="0067233B">
        <w:rPr>
          <w:rFonts w:asciiTheme="minorHAnsi" w:hAnsiTheme="minorHAnsi" w:cstheme="minorHAnsi"/>
          <w:b/>
          <w:sz w:val="22"/>
          <w:szCs w:val="22"/>
        </w:rPr>
        <w:t xml:space="preserve"> </w:t>
      </w:r>
      <w:r w:rsidR="003A67F4">
        <w:rPr>
          <w:rFonts w:ascii="Calibri" w:hAnsi="Calibri" w:cs="Calibri"/>
          <w:sz w:val="22"/>
        </w:rPr>
        <w:t>j</w:t>
      </w:r>
      <w:r w:rsidR="0067233B" w:rsidRPr="00BA5C4C">
        <w:rPr>
          <w:rFonts w:asciiTheme="minorHAnsi" w:hAnsiTheme="minorHAnsi" w:cstheme="minorHAnsi"/>
          <w:sz w:val="22"/>
        </w:rPr>
        <w:t>e absolventem UTB ve Zlíně - Fakulty managementu a ekonomiky, kde absolvoval v r. 2007 nejen navazující magisterský program Průmyslové inženýrství (zakončení: Ing.), ale i doktorský studijní program Ekonomika a management. v r. 2016. Po ukončení, MSP nastoupil na hlavní pracovní poměr v API- Akademie produktivity a inovací s.r.o. jako junior, později jako senior konzultant. Realizacuje projekty a lektorskou činnost zaměřenou na implementaci metod a nástrojů z oblasti Lean managementu.</w:t>
      </w:r>
      <w:r w:rsidR="0067233B">
        <w:rPr>
          <w:rFonts w:asciiTheme="minorHAnsi" w:hAnsiTheme="minorHAnsi" w:cstheme="minorHAnsi"/>
          <w:sz w:val="22"/>
        </w:rPr>
        <w:t xml:space="preserve"> P</w:t>
      </w:r>
      <w:r w:rsidR="0067233B" w:rsidRPr="00BA5C4C">
        <w:rPr>
          <w:rFonts w:asciiTheme="minorHAnsi" w:hAnsiTheme="minorHAnsi" w:cstheme="minorHAnsi"/>
          <w:sz w:val="22"/>
        </w:rPr>
        <w:t xml:space="preserve">rofesní orientace: Štíhlý podnik, Value Stream Mapping, 5S, vizuální podnik, SMED, One Piece Flow, Lean Flow, zvyšování efektivity výrobního zařízení, optimalizace výrobních linek, projektování výrobních buněk, analýza a měření práce, MOST, ergonomie a jiné. Řešil řadu porjektů zaměřených na: Optimalizaci výrobních linek De Walt a balících příslušenství ve společnosti Black&amp;Decker (Czech) s.r.o., Implementace prvků štíhlé výroby ve společnosti Flow Instruments &amp; Engineering GmbH, Implementace Lean metod a nástrojů ve společnosti Geomine, a.s. Provozuje i lektorskou činnost: Přednášky na seminářích a konferencích na témata: Analýza a měření práce, Naučme se vidět a eliminovat plýtvání, Nástroje štíhlé výroby, Projektování výrobních buněk, Optimalizace výrobních pracovišť, Efektivní využívání strojních zařízení, Ergonomie a pohybová ekonomie, Zlepšování procesů a jiné. Vede firemní tréninky a workshopy: Vedení firemních tréninků a workshopů ve společnostech: BAEST, a.s., Baxter Bioscience s.r.o., BOSAL ČR, spol. s r.o., Busch Výroba CZ s.r.o., CeramTec Czech Republic, s.r.o., Connectronics s.r.o., Doosan Bobcat Manufacturing s.r.o., EPCOS s.r.o., Fuji Koyo Czech, s.r.o., Chart Ferox, a.s., IMI International s.r.o., </w:t>
      </w:r>
    </w:p>
    <w:p w14:paraId="66D0E454" w14:textId="0CA75040" w:rsidR="00E444E8" w:rsidRPr="00BA5C4C" w:rsidRDefault="00B671E9" w:rsidP="00BA5C4C">
      <w:pPr>
        <w:jc w:val="both"/>
        <w:rPr>
          <w:rFonts w:asciiTheme="minorHAnsi" w:hAnsiTheme="minorHAnsi" w:cstheme="minorHAnsi"/>
          <w:sz w:val="22"/>
        </w:rPr>
      </w:pPr>
      <w:r w:rsidRPr="00BA5C4C">
        <w:rPr>
          <w:rFonts w:asciiTheme="minorHAnsi" w:hAnsiTheme="minorHAnsi" w:cstheme="minorHAnsi"/>
          <w:b/>
          <w:sz w:val="22"/>
          <w:szCs w:val="22"/>
        </w:rPr>
        <w:t xml:space="preserve">Ing. </w:t>
      </w:r>
      <w:r w:rsidRPr="00BA5C4C">
        <w:rPr>
          <w:rFonts w:asciiTheme="minorHAnsi" w:hAnsiTheme="minorHAnsi" w:cstheme="minorHAnsi"/>
          <w:b/>
          <w:sz w:val="22"/>
        </w:rPr>
        <w:t>Martin HRABAL, Ph.D.</w:t>
      </w:r>
      <w:r w:rsidR="00D766FF" w:rsidRPr="00BA5C4C">
        <w:rPr>
          <w:rFonts w:asciiTheme="minorHAnsi" w:hAnsiTheme="minorHAnsi" w:cstheme="minorHAnsi"/>
          <w:sz w:val="22"/>
        </w:rPr>
        <w:t xml:space="preserve"> </w:t>
      </w:r>
      <w:r w:rsidR="003A67F4">
        <w:rPr>
          <w:rFonts w:asciiTheme="minorHAnsi" w:hAnsiTheme="minorHAnsi" w:cstheme="minorHAnsi"/>
          <w:sz w:val="22"/>
        </w:rPr>
        <w:t>j</w:t>
      </w:r>
      <w:r w:rsidR="00D766FF" w:rsidRPr="00BA5C4C">
        <w:rPr>
          <w:rFonts w:asciiTheme="minorHAnsi" w:hAnsiTheme="minorHAnsi" w:cstheme="minorHAnsi"/>
          <w:sz w:val="22"/>
        </w:rPr>
        <w:t>e absolventem UTB ve Zlíně - Fakulty managementu a ekonomiky, kde absolvoval v r. 2007 nejen navazující magisterský program Průmyslové inženýrství (zakončení: Ing.), ale i doktorský studijní program Ekonomik</w:t>
      </w:r>
      <w:r w:rsidR="00E444E8" w:rsidRPr="00BA5C4C">
        <w:rPr>
          <w:rFonts w:asciiTheme="minorHAnsi" w:hAnsiTheme="minorHAnsi" w:cstheme="minorHAnsi"/>
          <w:sz w:val="22"/>
        </w:rPr>
        <w:t>a a management. v r. 2017. Po uk</w:t>
      </w:r>
      <w:r w:rsidR="00D766FF" w:rsidRPr="00BA5C4C">
        <w:rPr>
          <w:rFonts w:asciiTheme="minorHAnsi" w:hAnsiTheme="minorHAnsi" w:cstheme="minorHAnsi"/>
          <w:sz w:val="22"/>
        </w:rPr>
        <w:t>ončení, MSP nastoupil na hlavní pracovní poměr</w:t>
      </w:r>
      <w:r w:rsidR="00E444E8" w:rsidRPr="00BA5C4C">
        <w:rPr>
          <w:rFonts w:asciiTheme="minorHAnsi" w:hAnsiTheme="minorHAnsi" w:cstheme="minorHAnsi"/>
          <w:sz w:val="22"/>
        </w:rPr>
        <w:t xml:space="preserve"> ve společnosti ATTN Consulting, s.r.o., Olomouc, jako modelář podnikových procesů, věnoval se identifikaci a analýze podnikových procesů, modelování podnikových procesů a optimalizaci modelu. Procesnímu řízení se věnoval i nadále ve společnosti Greiner – Assistec, s.r.o., Březová, jako procesní analytik měl na starosti implementaci procesního řízení, analýzu a modelování podnikových procesů. Následně od r. 2013 </w:t>
      </w:r>
      <w:r w:rsidR="003A67F4">
        <w:rPr>
          <w:rFonts w:asciiTheme="minorHAnsi" w:hAnsiTheme="minorHAnsi" w:cstheme="minorHAnsi"/>
          <w:sz w:val="22"/>
        </w:rPr>
        <w:t>j</w:t>
      </w:r>
      <w:r w:rsidR="00E444E8" w:rsidRPr="00BA5C4C">
        <w:rPr>
          <w:rFonts w:asciiTheme="minorHAnsi" w:hAnsiTheme="minorHAnsi" w:cstheme="minorHAnsi"/>
          <w:sz w:val="22"/>
        </w:rPr>
        <w:t>ako Trainee ve společnosti Meopta – optika, s.r.o., Přerov. Od r. 2014 jako administrátor interních procesů, a při</w:t>
      </w:r>
      <w:r w:rsidR="003A67F4">
        <w:rPr>
          <w:rFonts w:asciiTheme="minorHAnsi" w:hAnsiTheme="minorHAnsi" w:cstheme="minorHAnsi"/>
          <w:sz w:val="22"/>
        </w:rPr>
        <w:t xml:space="preserve"> </w:t>
      </w:r>
      <w:r w:rsidR="00E444E8" w:rsidRPr="00BA5C4C">
        <w:rPr>
          <w:rFonts w:asciiTheme="minorHAnsi" w:hAnsiTheme="minorHAnsi" w:cstheme="minorHAnsi"/>
          <w:sz w:val="22"/>
        </w:rPr>
        <w:t>analýze a modelování podnikových procesů a navrhování zlepšení a měření výkonnosti procesů. Od r. 2017 jako i</w:t>
      </w:r>
      <w:r w:rsidR="00D766FF" w:rsidRPr="00BA5C4C">
        <w:rPr>
          <w:rFonts w:asciiTheme="minorHAnsi" w:hAnsiTheme="minorHAnsi" w:cstheme="minorHAnsi"/>
          <w:sz w:val="22"/>
        </w:rPr>
        <w:t>nženýr QEMS</w:t>
      </w:r>
      <w:r w:rsidR="00E444E8" w:rsidRPr="00BA5C4C">
        <w:rPr>
          <w:rFonts w:asciiTheme="minorHAnsi" w:hAnsiTheme="minorHAnsi" w:cstheme="minorHAnsi"/>
          <w:sz w:val="22"/>
        </w:rPr>
        <w:t>. Jeho vědeckovýzkumná a publiakční činnost je zaměřena na lidský faktor v projektech nasazení Business Process Managementu, a analýzu a modelování podnikových procesů.</w:t>
      </w:r>
    </w:p>
    <w:p w14:paraId="4345F6A5" w14:textId="7D24B4C2" w:rsidR="00D766FF" w:rsidRDefault="00D766FF" w:rsidP="00BA5C4C">
      <w:pPr>
        <w:jc w:val="both"/>
        <w:rPr>
          <w:szCs w:val="28"/>
        </w:rPr>
      </w:pPr>
    </w:p>
    <w:p w14:paraId="2A027643" w14:textId="3BCADB87" w:rsidR="00D766FF" w:rsidRPr="00E54DBA" w:rsidDel="00FC5E07" w:rsidRDefault="00D766FF" w:rsidP="00D766FF">
      <w:pPr>
        <w:rPr>
          <w:del w:id="1441" w:author="Michal Pilík" w:date="2019-09-11T11:22:00Z"/>
          <w:szCs w:val="28"/>
        </w:rPr>
      </w:pPr>
    </w:p>
    <w:p w14:paraId="44C92E56" w14:textId="0A596A62" w:rsidR="0067233B" w:rsidDel="00FC5E07" w:rsidRDefault="0067233B" w:rsidP="00C525A2">
      <w:pPr>
        <w:spacing w:before="120" w:after="120"/>
        <w:jc w:val="both"/>
        <w:rPr>
          <w:del w:id="1442" w:author="Michal Pilík" w:date="2019-09-11T11:22:00Z"/>
          <w:rFonts w:asciiTheme="minorHAnsi" w:hAnsiTheme="minorHAnsi" w:cstheme="minorHAnsi"/>
          <w:b/>
          <w:sz w:val="22"/>
          <w:szCs w:val="22"/>
        </w:rPr>
      </w:pPr>
    </w:p>
    <w:p w14:paraId="00B322B8" w14:textId="70F2E994" w:rsidR="00B671E9" w:rsidRPr="006E2CD2" w:rsidRDefault="00B671E9" w:rsidP="00B671E9">
      <w:pPr>
        <w:jc w:val="both"/>
        <w:rPr>
          <w:rFonts w:asciiTheme="minorHAnsi" w:hAnsiTheme="minorHAnsi" w:cstheme="minorHAnsi"/>
          <w:sz w:val="22"/>
        </w:rPr>
      </w:pPr>
      <w:r w:rsidRPr="006E2CD2">
        <w:rPr>
          <w:rFonts w:asciiTheme="minorHAnsi" w:hAnsiTheme="minorHAnsi" w:cstheme="minorHAnsi"/>
          <w:b/>
          <w:sz w:val="22"/>
        </w:rPr>
        <w:t>Ing. Tomáš JANŮ</w:t>
      </w:r>
      <w:r w:rsidRPr="006E2CD2">
        <w:rPr>
          <w:rFonts w:asciiTheme="minorHAnsi" w:hAnsiTheme="minorHAnsi" w:cstheme="minorHAnsi"/>
          <w:sz w:val="22"/>
        </w:rPr>
        <w:t xml:space="preserve"> vystudoval v roce 2013 Fakultu managementu a ekonomiky Univerzity Tomáše Bati ve Zlíně obor Průmyslové inženýrství. Jeho oblastí vědeckého zájmu je problematika informační podpory procesů ve zdravotnictví a koncepce eHealth. V letech 2014 až 2016 působil na pozici akademického pracovníka na Fakultě managementu a ekonomiky UTB ve Zlíně. Od roku 2016 do současnosti pracuje jako konzultant ve společnosti Lean Solutions, v níž je zároveň spoluzakladatelem. Ve společnosti se věnuje vytváření a realizaci projektů v oboru průmyslového a procesního inženýrství, zejména Lean, analýzy práce a počítačové simulace. Vytváří metodické zázemí a definuje potřeby praxe při vývoji počítačových aplikací pro sběr a zpracování výrobních dat přímo ze strojů, měřící aplikace pro analýzy procesu a automatizace počítačových simulací ve spolupráci s firmou Orcave, s.r.o. Podílí se na doplňkové činnosti FaME pro výrobní firmy v oboru průmyslového inženýrství a vzdělávání. V současné době je na fakultě ve druhém ročníku doktorského studijního program Ekonomika a management a v rámci disertační práce se věnuje tomu, jak podpořit procesy informačními technologiemi za pomocí koncepce eHealth v ČR. Zároveň působí jako vyučující práce s počítačem na Univerzitě třetího věku UTB ve Zlíně.</w:t>
      </w:r>
    </w:p>
    <w:p w14:paraId="7218C209" w14:textId="38304AE0" w:rsidR="00C525A2" w:rsidRDefault="00C525A2" w:rsidP="00C525A2">
      <w:pPr>
        <w:spacing w:before="120" w:after="120"/>
        <w:jc w:val="both"/>
        <w:rPr>
          <w:rFonts w:asciiTheme="minorHAnsi" w:hAnsiTheme="minorHAnsi" w:cstheme="minorHAnsi"/>
          <w:sz w:val="22"/>
          <w:szCs w:val="22"/>
        </w:rPr>
      </w:pPr>
      <w:r w:rsidRPr="00B671E9">
        <w:rPr>
          <w:rFonts w:asciiTheme="minorHAnsi" w:hAnsiTheme="minorHAnsi" w:cstheme="minorHAnsi"/>
          <w:b/>
          <w:sz w:val="22"/>
          <w:szCs w:val="22"/>
        </w:rPr>
        <w:t>Ing. Petr KONEČNÝ</w:t>
      </w:r>
      <w:r w:rsidRPr="00B671E9">
        <w:rPr>
          <w:rFonts w:asciiTheme="minorHAnsi" w:hAnsiTheme="minorHAnsi" w:cstheme="minorHAns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I přes řadu zkušeností v oblasti podnikání a její podpory se dále neustále vzdělává v této oblasti a prošel celou řadou vzdělávacích kurzů. Namátkou zmiňme kurzy Akademie Inovací (IPA Slovakia) – vzdělávací program pro výkonné manažery společnosti, dále pak školení hodnotitelů začínajících podniků metodou BLUES (Brain Logistics StartUp Evaluator) - Brain Logistics, Lean Start-up Workshop (Berman Group), Komplexní program Univerzity Karlovy v Praze pro vzdělávání v řízení přenosu znalostí a výchovu v inovačním podnikání a mnoho dalších. Své znalosti a zkušenosti již řadu let předává formou lektorování (např. vzdělávací agentura Marlin, s.r.o.) a spolupráci s Univerzitou Tomáše Bati při výuce a rozvíjení předmětů zaměřených na podnikání (Základy podnikání I, Z</w:t>
      </w:r>
      <w:r w:rsidR="00B70994" w:rsidRPr="00B671E9">
        <w:rPr>
          <w:rFonts w:asciiTheme="minorHAnsi" w:hAnsiTheme="minorHAnsi" w:cstheme="minorHAnsi"/>
          <w:sz w:val="22"/>
          <w:szCs w:val="22"/>
        </w:rPr>
        <w:t>áklady podnikání II</w:t>
      </w:r>
      <w:r w:rsidRPr="00B671E9">
        <w:rPr>
          <w:rFonts w:asciiTheme="minorHAnsi" w:hAnsiTheme="minorHAnsi" w:cstheme="minorHAnsi"/>
          <w:sz w:val="22"/>
          <w:szCs w:val="22"/>
        </w:rPr>
        <w:t>)</w:t>
      </w:r>
      <w:r w:rsidR="00B70994" w:rsidRPr="00B671E9">
        <w:rPr>
          <w:rFonts w:asciiTheme="minorHAnsi" w:hAnsiTheme="minorHAnsi" w:cstheme="minorHAnsi"/>
          <w:sz w:val="22"/>
          <w:szCs w:val="22"/>
        </w:rPr>
        <w:t>.</w:t>
      </w:r>
    </w:p>
    <w:p w14:paraId="1A8C02F0" w14:textId="13D5A44E" w:rsidR="003A67F4" w:rsidRDefault="003A67F4">
      <w:pPr>
        <w:spacing w:before="120" w:after="120"/>
        <w:jc w:val="both"/>
        <w:rPr>
          <w:rFonts w:asciiTheme="minorHAnsi" w:hAnsiTheme="minorHAnsi" w:cstheme="minorHAnsi"/>
          <w:sz w:val="22"/>
        </w:rPr>
      </w:pPr>
      <w:r w:rsidRPr="00BA5C4C">
        <w:rPr>
          <w:rFonts w:asciiTheme="minorHAnsi" w:hAnsiTheme="minorHAnsi" w:cstheme="minorHAnsi"/>
          <w:b/>
          <w:sz w:val="22"/>
          <w:szCs w:val="22"/>
        </w:rPr>
        <w:t>P</w:t>
      </w:r>
      <w:r w:rsidR="00B671E9" w:rsidRPr="00BA5C4C">
        <w:rPr>
          <w:rFonts w:asciiTheme="minorHAnsi" w:hAnsiTheme="minorHAnsi" w:cstheme="minorHAnsi"/>
          <w:b/>
          <w:sz w:val="22"/>
          <w:szCs w:val="22"/>
        </w:rPr>
        <w:t xml:space="preserve">rof. Ing. Ján KOŠTURIAK, PhD. </w:t>
      </w:r>
      <w:r>
        <w:rPr>
          <w:rFonts w:asciiTheme="minorHAnsi" w:hAnsiTheme="minorHAnsi" w:cstheme="minorHAnsi"/>
          <w:sz w:val="22"/>
        </w:rPr>
        <w:t>v</w:t>
      </w:r>
      <w:r w:rsidR="003E013A" w:rsidRPr="00BA5C4C">
        <w:rPr>
          <w:rFonts w:asciiTheme="minorHAnsi" w:hAnsiTheme="minorHAnsi" w:cstheme="minorHAnsi"/>
          <w:sz w:val="22"/>
        </w:rPr>
        <w:t>ystudoval strojírenství a průmyslové inženýrství, dlouhodobě spolupracoval s největší evropskou společností pro aplikovaný výzkum Fraunhofer a na desítkách inovací s nadnárodními i domácími firmami – např. VW, Mercedes, Siemens. Je spoluzakladatel společnosti IPA Slovakia, zemědělského družstva Agrokruh, spolupracuje na vývoji customizovatelného eBiku a jeho</w:t>
      </w:r>
      <w:r w:rsidR="00504D04" w:rsidRPr="00BA5C4C">
        <w:rPr>
          <w:rFonts w:asciiTheme="minorHAnsi" w:hAnsiTheme="minorHAnsi" w:cstheme="minorHAnsi"/>
          <w:sz w:val="22"/>
        </w:rPr>
        <w:t xml:space="preserve"> </w:t>
      </w:r>
      <w:r w:rsidR="003E013A" w:rsidRPr="00BA5C4C">
        <w:rPr>
          <w:rFonts w:asciiTheme="minorHAnsi" w:hAnsiTheme="minorHAnsi" w:cstheme="minorHAnsi"/>
          <w:sz w:val="22"/>
        </w:rPr>
        <w:t>aditivní výrobě, buduje vlastní</w:t>
      </w:r>
      <w:r w:rsidR="005B70FC" w:rsidRPr="00BA5C4C">
        <w:rPr>
          <w:rFonts w:asciiTheme="minorHAnsi" w:hAnsiTheme="minorHAnsi" w:cstheme="minorHAnsi"/>
          <w:sz w:val="22"/>
        </w:rPr>
        <w:t xml:space="preserve"> </w:t>
      </w:r>
      <w:r w:rsidR="003E013A" w:rsidRPr="00BA5C4C">
        <w:rPr>
          <w:rFonts w:asciiTheme="minorHAnsi" w:hAnsiTheme="minorHAnsi" w:cstheme="minorHAnsi"/>
          <w:sz w:val="22"/>
        </w:rPr>
        <w:t>Pod</w:t>
      </w:r>
      <w:r w:rsidR="005B70FC" w:rsidRPr="00BA5C4C">
        <w:rPr>
          <w:rFonts w:asciiTheme="minorHAnsi" w:hAnsiTheme="minorHAnsi" w:cstheme="minorHAnsi"/>
          <w:sz w:val="22"/>
        </w:rPr>
        <w:t>nikatelskou</w:t>
      </w:r>
      <w:r w:rsidR="00504D04" w:rsidRPr="00BA5C4C">
        <w:rPr>
          <w:rFonts w:asciiTheme="minorHAnsi" w:hAnsiTheme="minorHAnsi" w:cstheme="minorHAnsi"/>
          <w:sz w:val="22"/>
        </w:rPr>
        <w:t xml:space="preserve"> univerzitu, ve které </w:t>
      </w:r>
      <w:r w:rsidR="003E013A" w:rsidRPr="00BA5C4C">
        <w:rPr>
          <w:rFonts w:asciiTheme="minorHAnsi" w:hAnsiTheme="minorHAnsi" w:cstheme="minorHAnsi"/>
          <w:sz w:val="22"/>
        </w:rPr>
        <w:t>propojuje inovátory a podnikatele.</w:t>
      </w:r>
      <w:r>
        <w:rPr>
          <w:rFonts w:asciiTheme="minorHAnsi" w:hAnsiTheme="minorHAnsi" w:cstheme="minorHAnsi"/>
          <w:sz w:val="22"/>
        </w:rPr>
        <w:t xml:space="preserve"> </w:t>
      </w:r>
      <w:r w:rsidR="003E013A" w:rsidRPr="00BA5C4C">
        <w:rPr>
          <w:rFonts w:asciiTheme="minorHAnsi" w:hAnsiTheme="minorHAnsi" w:cstheme="minorHAnsi"/>
          <w:sz w:val="22"/>
        </w:rPr>
        <w:t>Mnoho e</w:t>
      </w:r>
      <w:r w:rsidR="00504D04" w:rsidRPr="00BA5C4C">
        <w:rPr>
          <w:rFonts w:asciiTheme="minorHAnsi" w:hAnsiTheme="minorHAnsi" w:cstheme="minorHAnsi"/>
          <w:sz w:val="22"/>
        </w:rPr>
        <w:t xml:space="preserve">nergie věnuje rozvoji podnikání </w:t>
      </w:r>
      <w:r w:rsidR="003E013A" w:rsidRPr="00BA5C4C">
        <w:rPr>
          <w:rFonts w:asciiTheme="minorHAnsi" w:hAnsiTheme="minorHAnsi" w:cstheme="minorHAnsi"/>
          <w:sz w:val="22"/>
        </w:rPr>
        <w:t>na školách, dlouhodobě spolupracuje</w:t>
      </w:r>
      <w:r w:rsidR="00504D04" w:rsidRPr="00BA5C4C">
        <w:rPr>
          <w:rFonts w:asciiTheme="minorHAnsi" w:hAnsiTheme="minorHAnsi" w:cstheme="minorHAnsi"/>
          <w:sz w:val="22"/>
        </w:rPr>
        <w:t xml:space="preserve"> </w:t>
      </w:r>
      <w:r w:rsidR="003E013A" w:rsidRPr="00BA5C4C">
        <w:rPr>
          <w:rFonts w:asciiTheme="minorHAnsi" w:hAnsiTheme="minorHAnsi" w:cstheme="minorHAnsi"/>
          <w:sz w:val="22"/>
        </w:rPr>
        <w:t>s Fakultou managementu</w:t>
      </w:r>
      <w:r w:rsidR="00504D04" w:rsidRPr="00BA5C4C">
        <w:rPr>
          <w:rFonts w:asciiTheme="minorHAnsi" w:hAnsiTheme="minorHAnsi" w:cstheme="minorHAnsi"/>
          <w:sz w:val="22"/>
        </w:rPr>
        <w:t xml:space="preserve"> a ekonomiky UTB ve Zlín. Je autorem a spoluautoremícero odborných knih (Podnik v roce 2001, Just in Time, Simulation von Produktionssystemen, Projektovanie výrobných systémov, Industrial Engineering, Fraktálový podnik, Štíhlý a inovativní podnik, Inovace, Kaizen) a článků, které vyšli v různych zemích světa. Pravidelně publikuje v časopisech Priemyselné inžinierstvo, Moderní řízení, Trend, Zisk a Zrno. Během své profesionální kariéry pracoval jako konzultant pro mnohé firmy (Volkswagen, Sauer Danfoss, Leoni, AESOP, Daimler Chrysler, Leoni, Visteon, Hella, Johns Manville, Mondi/Neusiedler, Elcom, Atrea, Ahorn, Borcad, Nemak Rautenbach, Witte, SHP Group, Fosfa).</w:t>
      </w:r>
    </w:p>
    <w:p w14:paraId="659D3A80" w14:textId="520185D6" w:rsidR="003A67F4" w:rsidRPr="003A67F4" w:rsidRDefault="003A67F4">
      <w:pPr>
        <w:spacing w:before="120" w:after="120"/>
        <w:jc w:val="both"/>
        <w:rPr>
          <w:rFonts w:asciiTheme="minorHAnsi" w:hAnsiTheme="minorHAnsi" w:cstheme="minorHAnsi"/>
          <w:sz w:val="22"/>
        </w:rPr>
      </w:pPr>
      <w:r w:rsidRPr="00BA5C4C">
        <w:rPr>
          <w:rFonts w:asciiTheme="minorHAnsi" w:hAnsiTheme="minorHAnsi" w:cstheme="minorHAnsi"/>
          <w:b/>
          <w:sz w:val="22"/>
        </w:rPr>
        <w:t>Ing. Zdeněk LIŠKA</w:t>
      </w:r>
      <w:r w:rsidRPr="003A67F4">
        <w:rPr>
          <w:rFonts w:asciiTheme="minorHAnsi" w:hAnsiTheme="minorHAnsi" w:cstheme="minorHAnsi"/>
          <w:sz w:val="22"/>
        </w:rPr>
        <w:t xml:space="preserve"> studoval v roce 2004–2007: UTB ve Zlíně, Fakultu managementu a ekonomiky, obor Ekonomika a management (Bc.)</w:t>
      </w:r>
      <w:r>
        <w:rPr>
          <w:rFonts w:asciiTheme="minorHAnsi" w:hAnsiTheme="minorHAnsi" w:cstheme="minorHAnsi"/>
          <w:sz w:val="22"/>
        </w:rPr>
        <w:t>. V</w:t>
      </w:r>
      <w:r w:rsidRPr="003A67F4">
        <w:rPr>
          <w:rFonts w:asciiTheme="minorHAnsi" w:hAnsiTheme="minorHAnsi" w:cstheme="minorHAnsi"/>
          <w:sz w:val="22"/>
        </w:rPr>
        <w:t xml:space="preserve"> roce 2009 ukončil Fakultu managementu a ekonomiky Univerzity Tomáše Bati ve Zlíně obor Průmyslové inženýrství. Jeho oblastí vědeckého zájmu je problematika změn systému řízení při využití Business Process Managementu a komplexita vyráběného sortimentu a její vliv na výrobní kapacitu, dále řešení problémů moderního výrobního podniku, tzn. dramatického nárůstu zákaznických požadavků na tzv. „customization“. Tento požadavek se projevuje zejména výrobou velkého sortimentu v malých sériích. Od r. 2009 do r. 201 pracuje ve společnosti Continental Barum s.r.o. jako průmyslový inženýr ve výrobě High-tech plášťů. Od r. 2018 u téže společnosti, jako Koordinátor Lean 6Sigma a projektového řízení.</w:t>
      </w:r>
    </w:p>
    <w:p w14:paraId="7B52464D" w14:textId="77777777" w:rsidR="005B70FC" w:rsidRPr="002E3EA5" w:rsidRDefault="005B70FC" w:rsidP="00BA5C4C"/>
    <w:p w14:paraId="2E47FC63" w14:textId="77777777" w:rsidR="00B671E9" w:rsidRPr="006E2CD2" w:rsidRDefault="00B671E9" w:rsidP="00B671E9">
      <w:pPr>
        <w:spacing w:after="120"/>
        <w:jc w:val="both"/>
        <w:rPr>
          <w:rFonts w:asciiTheme="minorHAnsi" w:hAnsiTheme="minorHAnsi" w:cstheme="minorHAnsi"/>
          <w:sz w:val="22"/>
        </w:rPr>
      </w:pPr>
      <w:r w:rsidRPr="006E2CD2">
        <w:rPr>
          <w:rFonts w:asciiTheme="minorHAnsi" w:hAnsiTheme="minorHAnsi" w:cstheme="minorHAnsi"/>
          <w:b/>
          <w:sz w:val="22"/>
        </w:rPr>
        <w:t>Ing. Michaela Opletalová</w:t>
      </w:r>
      <w:r w:rsidRPr="006E2CD2">
        <w:rPr>
          <w:rFonts w:asciiTheme="minorHAnsi" w:hAnsiTheme="minorHAnsi" w:cstheme="minorHAnsi"/>
          <w:sz w:val="22"/>
        </w:rPr>
        <w:t xml:space="preserve"> vystudovala Fakultu managementu a ekonomiky Univerzity Tomáše Bati ve Zlíně. Její oblastí vědeckého zájmu je problematika procesního řízení a optimalizace procesů ve zdravotnictví. V letech 2011 až 2013 působila na pozici průmyslového inženýra ve společnosti Meopta – optika, s.r.o. Od roku 2013 do současnosti pracuje na volné noze jako procesní inženýr – konzultant pod značkou Lean Solutions. Všech zkušeností z praxe využívá na Fakultě managementu a ekonomiky Univerzity Tomáše Bati ve Zlíně, kde společně s dalšími kolegy zabezpečuje semináře z předmětu Řízení podnikových procesů. V současné době na stejné fakultě dokončuje doktorský studijní program Ekonomika a management a v rámci disertační práce se věnuje využití metod Business Process Managementu a Lean Managementu v logistických procesech nemocnic. Zároveň působí jako externí vyučující na Masarykově Ústavu Vyšších Studií pod ČVUT v Praze, kde zabezpečuje semináře z předmětů Business Process Management and Production Systems a Lean Management.</w:t>
      </w:r>
    </w:p>
    <w:p w14:paraId="311A88E9" w14:textId="2ECC81B6" w:rsidR="00C525A2" w:rsidRDefault="00C525A2" w:rsidP="00C525A2">
      <w:pPr>
        <w:spacing w:before="120" w:after="120"/>
        <w:jc w:val="both"/>
        <w:rPr>
          <w:rFonts w:ascii="Calibri" w:hAnsi="Calibri" w:cs="Calibri"/>
          <w:sz w:val="22"/>
        </w:rPr>
      </w:pPr>
      <w:r w:rsidRPr="00B671E9">
        <w:rPr>
          <w:rFonts w:ascii="Calibri" w:hAnsi="Calibri" w:cs="Calibri"/>
          <w:b/>
          <w:sz w:val="22"/>
        </w:rPr>
        <w:t>Ing. Aleš PAPADAKIS</w:t>
      </w:r>
      <w:r w:rsidRPr="00B671E9">
        <w:rPr>
          <w:rFonts w:ascii="Calibri" w:hAnsi="Calibri" w:cs="Calibri"/>
          <w:sz w:val="22"/>
        </w:rPr>
        <w:t xml:space="preserve"> je absolventem Fakulty aplikované informatiky, studijního programu Bezpečnostní technologie, systémy a management. Po ukončení vysokoškolského studia působí kontinuálně na pozicí technik kvality, manažér kvality ve výrobně-obchodních logistických procesech. Má významné zkušenosti z</w:t>
      </w:r>
      <w:r w:rsidRPr="00B671E9">
        <w:rPr>
          <w:rFonts w:ascii="Calibri" w:hAnsi="Calibri" w:cs="Calibri" w:hint="eastAsia"/>
          <w:sz w:val="22"/>
        </w:rPr>
        <w:t> </w:t>
      </w:r>
      <w:r w:rsidRPr="00B671E9">
        <w:rPr>
          <w:rFonts w:ascii="Calibri" w:hAnsi="Calibri" w:cs="Calibri"/>
          <w:sz w:val="22"/>
        </w:rPr>
        <w:t>oblasti statistiky, SPC i Lean Managementu, které propojuje s</w:t>
      </w:r>
      <w:r w:rsidRPr="00B671E9">
        <w:rPr>
          <w:rFonts w:ascii="Calibri" w:hAnsi="Calibri" w:cs="Calibri" w:hint="eastAsia"/>
          <w:sz w:val="22"/>
        </w:rPr>
        <w:t> </w:t>
      </w:r>
      <w:r w:rsidRPr="00B671E9">
        <w:rPr>
          <w:rFonts w:ascii="Calibri" w:hAnsi="Calibri" w:cs="Calibri"/>
          <w:sz w:val="22"/>
        </w:rPr>
        <w:t>projektovým managementem. Z</w:t>
      </w:r>
      <w:r w:rsidRPr="00B671E9">
        <w:rPr>
          <w:rFonts w:ascii="Calibri" w:hAnsi="Calibri" w:cs="Calibri" w:hint="eastAsia"/>
          <w:sz w:val="22"/>
        </w:rPr>
        <w:t> </w:t>
      </w:r>
      <w:r w:rsidRPr="00B671E9">
        <w:rPr>
          <w:rFonts w:ascii="Calibri" w:hAnsi="Calibri" w:cs="Calibri"/>
          <w:sz w:val="22"/>
        </w:rPr>
        <w:t>uvedeného důvodu je velice zdatným odborníkem z</w:t>
      </w:r>
      <w:r w:rsidRPr="00B671E9">
        <w:rPr>
          <w:rFonts w:ascii="Calibri" w:hAnsi="Calibri" w:cs="Calibri" w:hint="eastAsia"/>
          <w:sz w:val="22"/>
        </w:rPr>
        <w:t> </w:t>
      </w:r>
      <w:r w:rsidRPr="00B671E9">
        <w:rPr>
          <w:rFonts w:ascii="Calibri" w:hAnsi="Calibri" w:cs="Calibri"/>
          <w:sz w:val="22"/>
        </w:rPr>
        <w:t xml:space="preserve">praxe pro nastavení systémového myšlení budoucích absolventů studijního programu Průmyslové inženýrství. </w:t>
      </w:r>
    </w:p>
    <w:p w14:paraId="7BA1258A" w14:textId="60CF07CA" w:rsidR="00CE7461" w:rsidRDefault="00B671E9" w:rsidP="003E013A">
      <w:pPr>
        <w:jc w:val="both"/>
        <w:rPr>
          <w:rFonts w:ascii="Calibri" w:hAnsi="Calibri" w:cs="Calibri"/>
          <w:sz w:val="22"/>
        </w:rPr>
      </w:pPr>
      <w:r w:rsidRPr="00BA5C4C">
        <w:rPr>
          <w:rFonts w:ascii="Calibri" w:hAnsi="Calibri" w:cs="Calibri"/>
          <w:b/>
          <w:sz w:val="22"/>
        </w:rPr>
        <w:t>Ing. Pavlína PIVODOVÁ</w:t>
      </w:r>
      <w:r w:rsidR="0037241B" w:rsidRPr="00BA5C4C">
        <w:rPr>
          <w:rFonts w:ascii="Calibri" w:hAnsi="Calibri" w:cs="Calibri"/>
          <w:b/>
          <w:sz w:val="22"/>
        </w:rPr>
        <w:t>, Ph.D.</w:t>
      </w:r>
      <w:r w:rsidR="003A67F4">
        <w:rPr>
          <w:rFonts w:ascii="Calibri" w:hAnsi="Calibri" w:cs="Calibri"/>
          <w:sz w:val="22"/>
        </w:rPr>
        <w:t xml:space="preserve"> j</w:t>
      </w:r>
      <w:r w:rsidR="00240CBB">
        <w:rPr>
          <w:rFonts w:ascii="Calibri" w:hAnsi="Calibri" w:cs="Calibri"/>
          <w:sz w:val="22"/>
        </w:rPr>
        <w:t xml:space="preserve">e absolventkou </w:t>
      </w:r>
      <w:r w:rsidR="0037241B" w:rsidRPr="00BA5C4C">
        <w:rPr>
          <w:rFonts w:ascii="Calibri" w:hAnsi="Calibri" w:cs="Calibri"/>
          <w:sz w:val="22"/>
        </w:rPr>
        <w:t>UTB</w:t>
      </w:r>
      <w:r w:rsidR="00240CBB">
        <w:rPr>
          <w:rFonts w:ascii="Calibri" w:hAnsi="Calibri" w:cs="Calibri"/>
          <w:sz w:val="22"/>
        </w:rPr>
        <w:t xml:space="preserve"> ve</w:t>
      </w:r>
      <w:r w:rsidR="0037241B" w:rsidRPr="00BA5C4C">
        <w:rPr>
          <w:rFonts w:ascii="Calibri" w:hAnsi="Calibri" w:cs="Calibri"/>
          <w:sz w:val="22"/>
        </w:rPr>
        <w:t xml:space="preserve"> Zlín</w:t>
      </w:r>
      <w:r w:rsidR="00240CBB">
        <w:rPr>
          <w:rFonts w:ascii="Calibri" w:hAnsi="Calibri" w:cs="Calibri"/>
          <w:sz w:val="22"/>
        </w:rPr>
        <w:t>ě</w:t>
      </w:r>
      <w:r w:rsidR="0037241B" w:rsidRPr="00BA5C4C">
        <w:rPr>
          <w:rFonts w:ascii="Calibri" w:hAnsi="Calibri" w:cs="Calibri"/>
          <w:sz w:val="22"/>
        </w:rPr>
        <w:t xml:space="preserve"> -</w:t>
      </w:r>
      <w:r w:rsidR="00240CBB">
        <w:rPr>
          <w:rFonts w:ascii="Calibri" w:hAnsi="Calibri" w:cs="Calibri"/>
          <w:sz w:val="22"/>
        </w:rPr>
        <w:t xml:space="preserve"> </w:t>
      </w:r>
      <w:r w:rsidR="00240CBB" w:rsidRPr="00240CBB">
        <w:rPr>
          <w:rFonts w:ascii="Calibri" w:hAnsi="Calibri" w:cs="Calibri"/>
          <w:sz w:val="22"/>
        </w:rPr>
        <w:t>Fakulty</w:t>
      </w:r>
      <w:r w:rsidR="0037241B" w:rsidRPr="00BA5C4C">
        <w:rPr>
          <w:rFonts w:ascii="Calibri" w:hAnsi="Calibri" w:cs="Calibri"/>
          <w:sz w:val="22"/>
        </w:rPr>
        <w:t xml:space="preserve"> managementu a ekonomiky</w:t>
      </w:r>
      <w:r w:rsidR="00240CBB">
        <w:rPr>
          <w:rFonts w:ascii="Calibri" w:hAnsi="Calibri" w:cs="Calibri"/>
          <w:sz w:val="22"/>
        </w:rPr>
        <w:t>, kde absolvovala nejen n</w:t>
      </w:r>
      <w:r w:rsidR="00240CBB" w:rsidRPr="003E09F9">
        <w:rPr>
          <w:rFonts w:ascii="Calibri" w:hAnsi="Calibri" w:cs="Calibri"/>
          <w:sz w:val="22"/>
        </w:rPr>
        <w:t>avazující magisterský program Průmyslové inženýrství</w:t>
      </w:r>
      <w:r w:rsidR="00240CBB">
        <w:rPr>
          <w:rFonts w:ascii="Calibri" w:hAnsi="Calibri" w:cs="Calibri"/>
          <w:sz w:val="22"/>
        </w:rPr>
        <w:t xml:space="preserve"> (za</w:t>
      </w:r>
      <w:r w:rsidR="00240CBB" w:rsidRPr="003E09F9">
        <w:rPr>
          <w:rFonts w:ascii="Calibri" w:hAnsi="Calibri" w:cs="Calibri"/>
          <w:sz w:val="22"/>
        </w:rPr>
        <w:t xml:space="preserve">končení: </w:t>
      </w:r>
      <w:r w:rsidR="00240CBB">
        <w:rPr>
          <w:rFonts w:ascii="Calibri" w:hAnsi="Calibri" w:cs="Calibri"/>
          <w:sz w:val="22"/>
        </w:rPr>
        <w:t>Ing.), ale i d</w:t>
      </w:r>
      <w:r w:rsidR="0037241B" w:rsidRPr="00BA5C4C">
        <w:rPr>
          <w:rFonts w:ascii="Calibri" w:hAnsi="Calibri" w:cs="Calibri"/>
          <w:sz w:val="22"/>
        </w:rPr>
        <w:t>oktorský studijní program Ekonomika a management</w:t>
      </w:r>
      <w:r w:rsidR="00240CBB">
        <w:rPr>
          <w:rFonts w:ascii="Calibri" w:hAnsi="Calibri" w:cs="Calibri"/>
          <w:sz w:val="22"/>
        </w:rPr>
        <w:t xml:space="preserve">. v r. 2017. Po ukončení, MSP nastoupila na hlavní pracovní poměr na FaME UTB ve Zlíně, ale přitom získala řadu praktických poznatků z projektů na: </w:t>
      </w:r>
      <w:r w:rsidR="0037241B" w:rsidRPr="00BA5C4C">
        <w:rPr>
          <w:rFonts w:ascii="Calibri" w:hAnsi="Calibri" w:cs="Calibri"/>
          <w:sz w:val="22"/>
        </w:rPr>
        <w:t>Ředitelství silnic a dálnic</w:t>
      </w:r>
      <w:r w:rsidR="00240CBB">
        <w:rPr>
          <w:rFonts w:ascii="Calibri" w:hAnsi="Calibri" w:cs="Calibri"/>
          <w:sz w:val="22"/>
        </w:rPr>
        <w:t xml:space="preserve"> - p</w:t>
      </w:r>
      <w:r w:rsidR="0037241B" w:rsidRPr="00BA5C4C">
        <w:rPr>
          <w:rFonts w:ascii="Calibri" w:hAnsi="Calibri" w:cs="Calibri"/>
          <w:sz w:val="22"/>
        </w:rPr>
        <w:t>rojekt: Analýza činností administrativních pracovníků SSÚD, Ton, a.s.</w:t>
      </w:r>
      <w:r w:rsidR="00240CBB" w:rsidRPr="00240CBB">
        <w:rPr>
          <w:rFonts w:ascii="Calibri" w:hAnsi="Calibri" w:cs="Calibri"/>
          <w:sz w:val="22"/>
        </w:rPr>
        <w:t xml:space="preserve"> např. v</w:t>
      </w:r>
      <w:r w:rsidR="0037241B" w:rsidRPr="00BA5C4C">
        <w:rPr>
          <w:rFonts w:ascii="Calibri" w:hAnsi="Calibri" w:cs="Calibri"/>
          <w:sz w:val="22"/>
        </w:rPr>
        <w:t>edení projektů: Optimalizace střediska dokončení, Zefektivnění střediska expedice</w:t>
      </w:r>
      <w:r w:rsidR="00240CBB">
        <w:rPr>
          <w:rFonts w:ascii="Calibri" w:hAnsi="Calibri" w:cs="Calibri"/>
          <w:sz w:val="22"/>
        </w:rPr>
        <w:t>, ale i projekty</w:t>
      </w:r>
      <w:r w:rsidR="00240CBB" w:rsidRPr="00240CBB">
        <w:rPr>
          <w:rFonts w:ascii="Calibri" w:hAnsi="Calibri" w:cs="Calibri"/>
          <w:sz w:val="22"/>
        </w:rPr>
        <w:t xml:space="preserve"> </w:t>
      </w:r>
      <w:r w:rsidR="00240CBB">
        <w:rPr>
          <w:rFonts w:ascii="Calibri" w:hAnsi="Calibri" w:cs="Calibri"/>
          <w:sz w:val="22"/>
        </w:rPr>
        <w:t xml:space="preserve">ve společnosti </w:t>
      </w:r>
      <w:r w:rsidR="0037241B" w:rsidRPr="00BA5C4C">
        <w:rPr>
          <w:rFonts w:ascii="Calibri" w:hAnsi="Calibri" w:cs="Calibri"/>
          <w:sz w:val="22"/>
        </w:rPr>
        <w:t>Fosfa</w:t>
      </w:r>
      <w:r w:rsidR="00240CBB">
        <w:rPr>
          <w:rFonts w:ascii="Calibri" w:hAnsi="Calibri" w:cs="Calibri"/>
          <w:sz w:val="22"/>
        </w:rPr>
        <w:t xml:space="preserve"> např. </w:t>
      </w:r>
      <w:r w:rsidR="00240CBB" w:rsidRPr="00240CBB">
        <w:rPr>
          <w:rFonts w:ascii="Calibri" w:hAnsi="Calibri" w:cs="Calibri"/>
          <w:sz w:val="22"/>
        </w:rPr>
        <w:t>p</w:t>
      </w:r>
      <w:r w:rsidR="0037241B" w:rsidRPr="00BA5C4C">
        <w:rPr>
          <w:rFonts w:ascii="Calibri" w:hAnsi="Calibri" w:cs="Calibri"/>
          <w:sz w:val="22"/>
        </w:rPr>
        <w:t>rojekt</w:t>
      </w:r>
      <w:r w:rsidR="00240CBB">
        <w:rPr>
          <w:rFonts w:ascii="Calibri" w:hAnsi="Calibri" w:cs="Calibri"/>
          <w:sz w:val="22"/>
        </w:rPr>
        <w:t>: n</w:t>
      </w:r>
      <w:r w:rsidR="00240CBB" w:rsidRPr="00531686">
        <w:rPr>
          <w:rFonts w:ascii="Calibri" w:hAnsi="Calibri" w:cs="Calibri"/>
          <w:sz w:val="22"/>
        </w:rPr>
        <w:t xml:space="preserve">astavení procesu na nové výrobní lince potravinářských aditiv. </w:t>
      </w:r>
      <w:r w:rsidR="00240CBB">
        <w:rPr>
          <w:rFonts w:ascii="Calibri" w:hAnsi="Calibri" w:cs="Calibri"/>
          <w:sz w:val="22"/>
        </w:rPr>
        <w:t xml:space="preserve">Na FaME UTB ve Zlíně </w:t>
      </w:r>
      <w:r w:rsidR="009F7FB7">
        <w:rPr>
          <w:rFonts w:ascii="Calibri" w:hAnsi="Calibri" w:cs="Calibri"/>
          <w:sz w:val="22"/>
        </w:rPr>
        <w:t>pracovala do r. 2018. Měla na starosti postupně v</w:t>
      </w:r>
      <w:r w:rsidR="0037241B" w:rsidRPr="00BA5C4C">
        <w:rPr>
          <w:rFonts w:ascii="Calibri" w:hAnsi="Calibri" w:cs="Calibri"/>
          <w:sz w:val="22"/>
        </w:rPr>
        <w:t xml:space="preserve">edení seminářů </w:t>
      </w:r>
      <w:r w:rsidR="009F7FB7">
        <w:rPr>
          <w:rFonts w:ascii="Calibri" w:hAnsi="Calibri" w:cs="Calibri"/>
          <w:sz w:val="22"/>
        </w:rPr>
        <w:t xml:space="preserve">několika </w:t>
      </w:r>
      <w:r w:rsidR="0037241B" w:rsidRPr="00BA5C4C">
        <w:rPr>
          <w:rFonts w:ascii="Calibri" w:hAnsi="Calibri" w:cs="Calibri"/>
          <w:sz w:val="22"/>
        </w:rPr>
        <w:t>př</w:t>
      </w:r>
      <w:r w:rsidR="009F7FB7" w:rsidRPr="009F7FB7">
        <w:rPr>
          <w:rFonts w:ascii="Calibri" w:hAnsi="Calibri" w:cs="Calibri"/>
          <w:sz w:val="22"/>
        </w:rPr>
        <w:t>edmětů</w:t>
      </w:r>
      <w:r w:rsidR="009F7FB7">
        <w:rPr>
          <w:rFonts w:ascii="Calibri" w:hAnsi="Calibri" w:cs="Calibri"/>
          <w:sz w:val="22"/>
        </w:rPr>
        <w:t xml:space="preserve">: </w:t>
      </w:r>
      <w:r w:rsidR="0037241B" w:rsidRPr="00BA5C4C">
        <w:rPr>
          <w:rFonts w:ascii="Calibri" w:hAnsi="Calibri" w:cs="Calibri"/>
          <w:sz w:val="22"/>
        </w:rPr>
        <w:t xml:space="preserve"> Studie metod měření práce</w:t>
      </w:r>
      <w:r w:rsidR="009F7FB7">
        <w:rPr>
          <w:rFonts w:ascii="Calibri" w:hAnsi="Calibri" w:cs="Calibri"/>
          <w:sz w:val="22"/>
        </w:rPr>
        <w:t>,</w:t>
      </w:r>
      <w:r w:rsidR="0037241B" w:rsidRPr="00BA5C4C">
        <w:rPr>
          <w:rFonts w:ascii="Calibri" w:hAnsi="Calibri" w:cs="Calibri"/>
          <w:sz w:val="22"/>
        </w:rPr>
        <w:t xml:space="preserve"> Řízení a organizace výroby</w:t>
      </w:r>
      <w:r w:rsidR="009F7FB7">
        <w:rPr>
          <w:rFonts w:ascii="Calibri" w:hAnsi="Calibri" w:cs="Calibri"/>
          <w:sz w:val="22"/>
        </w:rPr>
        <w:t xml:space="preserve">, </w:t>
      </w:r>
      <w:r w:rsidR="0037241B" w:rsidRPr="00BA5C4C">
        <w:rPr>
          <w:rFonts w:ascii="Calibri" w:hAnsi="Calibri" w:cs="Calibri"/>
          <w:sz w:val="22"/>
        </w:rPr>
        <w:t>Management kvality</w:t>
      </w:r>
      <w:r w:rsidR="009F7FB7">
        <w:rPr>
          <w:rFonts w:ascii="Calibri" w:hAnsi="Calibri" w:cs="Calibri"/>
          <w:sz w:val="22"/>
        </w:rPr>
        <w:t xml:space="preserve"> (</w:t>
      </w:r>
      <w:r w:rsidR="009F7FB7" w:rsidRPr="003E09F9">
        <w:rPr>
          <w:rFonts w:ascii="Calibri" w:hAnsi="Calibri" w:cs="Calibri"/>
          <w:sz w:val="22"/>
        </w:rPr>
        <w:t>2009 -2011</w:t>
      </w:r>
      <w:r w:rsidR="009F7FB7">
        <w:rPr>
          <w:rFonts w:ascii="Calibri" w:hAnsi="Calibri" w:cs="Calibri"/>
          <w:sz w:val="22"/>
        </w:rPr>
        <w:t xml:space="preserve">), </w:t>
      </w:r>
      <w:r w:rsidR="0037241B" w:rsidRPr="00BA5C4C">
        <w:rPr>
          <w:rFonts w:ascii="Calibri" w:hAnsi="Calibri" w:cs="Calibri"/>
          <w:sz w:val="22"/>
        </w:rPr>
        <w:t>Průmyslové moderace</w:t>
      </w:r>
      <w:r w:rsidR="009F7FB7">
        <w:rPr>
          <w:rFonts w:ascii="Calibri" w:hAnsi="Calibri" w:cs="Calibri"/>
          <w:sz w:val="22"/>
        </w:rPr>
        <w:t xml:space="preserve"> (od r. </w:t>
      </w:r>
      <w:r w:rsidR="0037241B" w:rsidRPr="00BA5C4C">
        <w:rPr>
          <w:rFonts w:ascii="Calibri" w:hAnsi="Calibri" w:cs="Calibri"/>
          <w:sz w:val="22"/>
        </w:rPr>
        <w:t xml:space="preserve">2013 </w:t>
      </w:r>
      <w:r w:rsidR="009F7FB7" w:rsidRPr="009F7FB7">
        <w:rPr>
          <w:rFonts w:ascii="Calibri" w:hAnsi="Calibri" w:cs="Calibri"/>
          <w:sz w:val="22"/>
        </w:rPr>
        <w:t>a</w:t>
      </w:r>
      <w:r w:rsidR="009F7FB7">
        <w:rPr>
          <w:rFonts w:ascii="Calibri" w:hAnsi="Calibri" w:cs="Calibri"/>
          <w:sz w:val="22"/>
        </w:rPr>
        <w:t xml:space="preserve">d. </w:t>
      </w:r>
      <w:r w:rsidR="009F7FB7" w:rsidRPr="009F7FB7">
        <w:rPr>
          <w:rFonts w:ascii="Calibri" w:hAnsi="Calibri" w:cs="Calibri"/>
          <w:sz w:val="22"/>
        </w:rPr>
        <w:t>Na FaME UTB ve Zlín</w:t>
      </w:r>
      <w:r w:rsidR="0037241B" w:rsidRPr="00BA5C4C">
        <w:rPr>
          <w:rFonts w:ascii="Calibri" w:hAnsi="Calibri" w:cs="Calibri"/>
          <w:sz w:val="22"/>
        </w:rPr>
        <w:t xml:space="preserve">ě, vedla </w:t>
      </w:r>
      <w:r w:rsidR="009F7FB7">
        <w:rPr>
          <w:rFonts w:ascii="Calibri" w:hAnsi="Calibri" w:cs="Calibri"/>
          <w:sz w:val="22"/>
        </w:rPr>
        <w:t xml:space="preserve">doposud </w:t>
      </w:r>
      <w:r w:rsidR="0037241B" w:rsidRPr="00BA5C4C">
        <w:rPr>
          <w:rFonts w:ascii="Calibri" w:hAnsi="Calibri" w:cs="Calibri"/>
          <w:sz w:val="22"/>
        </w:rPr>
        <w:t xml:space="preserve">více než </w:t>
      </w:r>
      <w:r w:rsidR="009F7FB7">
        <w:rPr>
          <w:rFonts w:ascii="Calibri" w:hAnsi="Calibri" w:cs="Calibri"/>
          <w:sz w:val="22"/>
        </w:rPr>
        <w:t>dvaa</w:t>
      </w:r>
      <w:r w:rsidR="00240CBB" w:rsidRPr="00BA5C4C">
        <w:rPr>
          <w:rFonts w:ascii="Calibri" w:hAnsi="Calibri" w:cs="Calibri"/>
          <w:sz w:val="22"/>
        </w:rPr>
        <w:t>dvacet diplomových prací.</w:t>
      </w:r>
      <w:r w:rsidR="009F7FB7">
        <w:rPr>
          <w:rFonts w:ascii="Calibri" w:hAnsi="Calibri" w:cs="Calibri"/>
          <w:sz w:val="22"/>
        </w:rPr>
        <w:t xml:space="preserve"> Byla s</w:t>
      </w:r>
      <w:r w:rsidR="00240CBB" w:rsidRPr="00BA5C4C">
        <w:rPr>
          <w:rFonts w:ascii="Calibri" w:hAnsi="Calibri" w:cs="Calibri"/>
          <w:sz w:val="22"/>
        </w:rPr>
        <w:t>poluřešitelka RO projektu s názvem: Modelování procesních parametrů a vývoj metodiky pro optimalizaci komplexních systémů řízení firemních procesů v</w:t>
      </w:r>
      <w:r w:rsidR="009F7FB7">
        <w:rPr>
          <w:rFonts w:ascii="Calibri" w:hAnsi="Calibri" w:cs="Calibri"/>
          <w:sz w:val="22"/>
        </w:rPr>
        <w:t xml:space="preserve"> </w:t>
      </w:r>
      <w:r w:rsidR="00240CBB" w:rsidRPr="00BA5C4C">
        <w:rPr>
          <w:rFonts w:ascii="Calibri" w:hAnsi="Calibri" w:cs="Calibri"/>
          <w:sz w:val="22"/>
        </w:rPr>
        <w:t>globální ekonomic</w:t>
      </w:r>
      <w:r w:rsidR="009F7FB7" w:rsidRPr="009F7FB7">
        <w:rPr>
          <w:rFonts w:ascii="Calibri" w:hAnsi="Calibri" w:cs="Calibri"/>
          <w:sz w:val="22"/>
        </w:rPr>
        <w:t>e, s</w:t>
      </w:r>
      <w:r w:rsidR="00240CBB" w:rsidRPr="00BA5C4C">
        <w:rPr>
          <w:rFonts w:ascii="Calibri" w:hAnsi="Calibri" w:cs="Calibri"/>
          <w:sz w:val="22"/>
        </w:rPr>
        <w:t>poluřešitelka IGA projektu snázvem: Model hodnocení ergonomických zásad v českých podnicích.</w:t>
      </w:r>
      <w:r w:rsidR="009F7FB7">
        <w:rPr>
          <w:rFonts w:ascii="Calibri" w:hAnsi="Calibri" w:cs="Calibri"/>
          <w:sz w:val="22"/>
        </w:rPr>
        <w:t xml:space="preserve"> V letech 2014-2016 </w:t>
      </w:r>
      <w:r w:rsidR="009F7FB7" w:rsidRPr="00BA5C4C">
        <w:rPr>
          <w:rFonts w:asciiTheme="minorHAnsi" w:hAnsiTheme="minorHAnsi" w:cstheme="minorHAnsi"/>
          <w:sz w:val="22"/>
        </w:rPr>
        <w:t>byla spoluřešitelkou</w:t>
      </w:r>
      <w:r w:rsidR="00240CBB" w:rsidRPr="00BA5C4C">
        <w:rPr>
          <w:rFonts w:asciiTheme="minorHAnsi" w:hAnsiTheme="minorHAnsi" w:cstheme="minorHAnsi"/>
          <w:sz w:val="22"/>
        </w:rPr>
        <w:t xml:space="preserve"> OPPI projektu: Zlepšování procesů VaV.Ergonomie drobné svalové zátěže</w:t>
      </w:r>
      <w:r w:rsidR="009F7FB7" w:rsidRPr="00BA5C4C">
        <w:rPr>
          <w:rFonts w:asciiTheme="minorHAnsi" w:hAnsiTheme="minorHAnsi" w:cstheme="minorHAnsi"/>
          <w:sz w:val="22"/>
        </w:rPr>
        <w:t xml:space="preserve"> a spoluautourkou </w:t>
      </w:r>
      <w:r w:rsidR="003E013A" w:rsidRPr="00BA5C4C">
        <w:rPr>
          <w:rFonts w:asciiTheme="minorHAnsi" w:hAnsiTheme="minorHAnsi" w:cstheme="minorHAnsi"/>
          <w:sz w:val="22"/>
        </w:rPr>
        <w:t>užitného vzoru a patentu: Ergonomické zařízení na měření lokální svalové zátěže – Užitný vzor č. 29172 v. r. 2015, Patent v r. 2017 č. 306627.</w:t>
      </w:r>
    </w:p>
    <w:p w14:paraId="40D2591C" w14:textId="77777777" w:rsidR="00CE7461" w:rsidRPr="00BA5C4C" w:rsidRDefault="00CE7461" w:rsidP="003E013A">
      <w:pPr>
        <w:jc w:val="both"/>
        <w:rPr>
          <w:rFonts w:asciiTheme="minorHAnsi" w:hAnsiTheme="minorHAnsi" w:cstheme="minorHAnsi"/>
          <w:sz w:val="22"/>
        </w:rPr>
      </w:pPr>
    </w:p>
    <w:p w14:paraId="6C642D7E" w14:textId="111CDB5E" w:rsidR="003B1FCE" w:rsidRDefault="00B671E9" w:rsidP="00F75C2D">
      <w:pPr>
        <w:jc w:val="both"/>
        <w:rPr>
          <w:rFonts w:ascii="Calibri" w:hAnsi="Calibri" w:cs="Calibri"/>
          <w:sz w:val="22"/>
        </w:rPr>
      </w:pPr>
      <w:r w:rsidRPr="00F75C2D">
        <w:rPr>
          <w:rFonts w:ascii="Calibri" w:hAnsi="Calibri" w:cs="Calibri"/>
          <w:b/>
          <w:sz w:val="22"/>
        </w:rPr>
        <w:t>Mgr. Božena SEJKOROVÁ, Ph.D</w:t>
      </w:r>
      <w:r w:rsidRPr="00F75C2D">
        <w:rPr>
          <w:rFonts w:ascii="Calibri" w:hAnsi="Calibri" w:cs="Calibri"/>
          <w:sz w:val="22"/>
        </w:rPr>
        <w:t>.</w:t>
      </w:r>
      <w:r w:rsidR="003B1FCE" w:rsidRPr="00F75C2D">
        <w:rPr>
          <w:rFonts w:ascii="Calibri" w:hAnsi="Calibri" w:cs="Calibri"/>
          <w:sz w:val="22"/>
        </w:rPr>
        <w:t xml:space="preserve"> </w:t>
      </w:r>
      <w:r w:rsidR="003A67F4" w:rsidRPr="00CE7461">
        <w:rPr>
          <w:rFonts w:ascii="Calibri" w:hAnsi="Calibri" w:cs="Calibri"/>
          <w:sz w:val="22"/>
        </w:rPr>
        <w:t>je</w:t>
      </w:r>
      <w:r w:rsidR="003A67F4" w:rsidRPr="003A67F4">
        <w:rPr>
          <w:rFonts w:ascii="Calibri" w:hAnsi="Calibri" w:cs="Calibri"/>
          <w:sz w:val="22"/>
        </w:rPr>
        <w:t xml:space="preserve"> absolventkou Univerzita Karlova v Praze, Fakulta tělesné výchovy a sportu, obor Učitelství všeobecně vzdělávacích předmětů (Mgr. v r. 2009). Po ukončení vysokoškolského studia vystudovala i doktorský studijní program na Univerzitě Tomáše Bati ve Zlíně, Fakultě managementu a ekonomiky, obor Management a ekonomika (Ph.D.)</w:t>
      </w:r>
      <w:r w:rsidR="003A67F4">
        <w:rPr>
          <w:rFonts w:ascii="Calibri" w:hAnsi="Calibri" w:cs="Calibri"/>
          <w:sz w:val="22"/>
        </w:rPr>
        <w:t xml:space="preserve">. </w:t>
      </w:r>
      <w:r w:rsidR="003A67F4" w:rsidRPr="003A67F4">
        <w:rPr>
          <w:rFonts w:ascii="Calibri" w:hAnsi="Calibri" w:cs="Calibri"/>
          <w:sz w:val="22"/>
        </w:rPr>
        <w:t>Abslovovala i řadu dalších kurzů: Six Sigma Deployment Champion, certifíkovaný kurz Tyco Electronics. Školitel Performance Management a Tyco Ethics Conduct, interní kurz Tyco Electronics ad.</w:t>
      </w:r>
      <w:r w:rsidR="003A67F4">
        <w:rPr>
          <w:rFonts w:ascii="Calibri" w:hAnsi="Calibri" w:cs="Calibri"/>
          <w:sz w:val="22"/>
        </w:rPr>
        <w:t xml:space="preserve"> </w:t>
      </w:r>
      <w:r w:rsidR="003A67F4" w:rsidRPr="003A67F4">
        <w:rPr>
          <w:rFonts w:ascii="Calibri" w:hAnsi="Calibri" w:cs="Calibri"/>
          <w:sz w:val="22"/>
        </w:rPr>
        <w:t>Od r. 1995 pracovala ve společnosti RIETER CZ a.s., Ústí nad Orlicí - Human Resources and Communication Manager na implementaci nového výrobního systému, zavádění nových metod průmyslového inženýrství, implementace nového mzdového systém pro operátory výroby, vedení interní manažerské školy ROTOR, úspěšná certifikace ISO 9001. Od r. 2002 ve společnosti</w:t>
      </w:r>
      <w:r w:rsidR="003A67F4">
        <w:rPr>
          <w:rFonts w:ascii="Calibri" w:hAnsi="Calibri" w:cs="Calibri"/>
          <w:sz w:val="22"/>
        </w:rPr>
        <w:t xml:space="preserve"> </w:t>
      </w:r>
      <w:r w:rsidR="003A67F4" w:rsidRPr="003A67F4">
        <w:rPr>
          <w:rFonts w:ascii="Calibri" w:hAnsi="Calibri" w:cs="Calibri"/>
          <w:sz w:val="22"/>
        </w:rPr>
        <w:t>SILON a.s., Planá nad Lužnicí - Human Resources Manager se zodpovědností za personální zabezpečení převodu výrob z Německa.</w:t>
      </w:r>
      <w:r w:rsidR="003A67F4">
        <w:rPr>
          <w:rFonts w:ascii="Calibri" w:hAnsi="Calibri" w:cs="Calibri"/>
          <w:sz w:val="22"/>
        </w:rPr>
        <w:t xml:space="preserve"> </w:t>
      </w:r>
      <w:r w:rsidR="003A67F4" w:rsidRPr="003A67F4">
        <w:rPr>
          <w:rFonts w:ascii="Calibri" w:hAnsi="Calibri" w:cs="Calibri"/>
          <w:sz w:val="22"/>
        </w:rPr>
        <w:t>Od r. 2003 ve společnosti Tyco Electronics Czech s.r.o., Kuřim u Brna - HR Country Shared Services Director, HR Manager Tyco Kuřim (Realizace HR politiky v rámci TS 16 949 a ISO 14 001, úspěšná realizace projektu „Tyco Production System" a projektu zlepšování „PILOT", realizace projektu Performance Management a Tyco Ethics Conduct, realizace nového motivačního systému pro operátory výroby, členka set-up týmu pro zahájení výroby v novém závodě na Ukrajině).</w:t>
      </w:r>
      <w:r w:rsidR="003A67F4">
        <w:rPr>
          <w:rFonts w:ascii="Calibri" w:hAnsi="Calibri" w:cs="Calibri"/>
          <w:sz w:val="22"/>
        </w:rPr>
        <w:t xml:space="preserve"> </w:t>
      </w:r>
      <w:r w:rsidR="003A67F4" w:rsidRPr="003A67F4">
        <w:rPr>
          <w:rFonts w:ascii="Calibri" w:hAnsi="Calibri" w:cs="Calibri"/>
          <w:sz w:val="22"/>
        </w:rPr>
        <w:t>Od r. 2008 potom jako HR manager ve společnosti: Biihler Motor s.r.o., Hradec Králové – při zavádění personálního modulu SAP, příprava nového systému zaškolování pracovníků na výrobních linkách „ One -piece- flow"). Od r. 2011 vede společnost Saint-Gobain Vertex, s.r.o. Litomyšl jako ředitelka. Profesně se věnuje především Průmyslově moderačním technikám v praxi.</w:t>
      </w:r>
    </w:p>
    <w:p w14:paraId="1B1869EF" w14:textId="77777777" w:rsidR="00CE7461" w:rsidRDefault="00CE7461" w:rsidP="00F75C2D">
      <w:pPr>
        <w:jc w:val="both"/>
        <w:rPr>
          <w:rFonts w:ascii="Calibri" w:hAnsi="Calibri" w:cs="Calibri"/>
          <w:sz w:val="22"/>
          <w:highlight w:val="yellow"/>
        </w:rPr>
      </w:pPr>
    </w:p>
    <w:p w14:paraId="4AE44842" w14:textId="49EE1931" w:rsidR="00B90D75" w:rsidRPr="00B671E9" w:rsidRDefault="00B671E9" w:rsidP="00BA5C4C">
      <w:pPr>
        <w:jc w:val="both"/>
        <w:rPr>
          <w:rFonts w:ascii="Calibri" w:hAnsi="Calibri" w:cs="Calibri"/>
          <w:sz w:val="22"/>
        </w:rPr>
      </w:pPr>
      <w:r w:rsidRPr="00BA5C4C">
        <w:rPr>
          <w:rFonts w:ascii="Calibri" w:hAnsi="Calibri" w:cs="Calibri"/>
          <w:b/>
          <w:sz w:val="22"/>
        </w:rPr>
        <w:t>Ing. Dalibor TONCER</w:t>
      </w:r>
      <w:r w:rsidR="00B90D75">
        <w:rPr>
          <w:rFonts w:ascii="Calibri" w:hAnsi="Calibri" w:cs="Calibri"/>
          <w:sz w:val="22"/>
        </w:rPr>
        <w:t xml:space="preserve"> </w:t>
      </w:r>
      <w:r w:rsidR="00B90D75" w:rsidRPr="00BA5C4C">
        <w:rPr>
          <w:rFonts w:ascii="Calibri" w:hAnsi="Calibri" w:cs="Calibri"/>
          <w:sz w:val="22"/>
        </w:rPr>
        <w:t>vystudoval Fakultu managementu a ekonomiky U</w:t>
      </w:r>
      <w:r w:rsidR="00AF5064" w:rsidRPr="00AF5064">
        <w:rPr>
          <w:rFonts w:ascii="Calibri" w:hAnsi="Calibri" w:cs="Calibri"/>
          <w:sz w:val="22"/>
        </w:rPr>
        <w:t xml:space="preserve">niverzity Tomáše Bati ve Zlíně </w:t>
      </w:r>
      <w:r w:rsidR="00930EFE" w:rsidRPr="00BA5C4C">
        <w:rPr>
          <w:rFonts w:ascii="Calibri" w:hAnsi="Calibri" w:cs="Calibri"/>
          <w:sz w:val="22"/>
        </w:rPr>
        <w:t>obor Systémové inženýrství a informatika, Průmyslové inženýrství (Ing.)</w:t>
      </w:r>
      <w:r w:rsidR="00442ADD">
        <w:rPr>
          <w:rFonts w:ascii="Calibri" w:hAnsi="Calibri" w:cs="Calibri"/>
          <w:sz w:val="22"/>
        </w:rPr>
        <w:t xml:space="preserve"> V roce 2016 začínal ve spol. </w:t>
      </w:r>
      <w:r w:rsidR="00442ADD" w:rsidRPr="00BA5C4C">
        <w:rPr>
          <w:rFonts w:ascii="Calibri" w:hAnsi="Calibri" w:cs="Calibri"/>
          <w:sz w:val="22"/>
        </w:rPr>
        <w:t>Hella, spol s.r.o., na pozici trainee oddělení průmyslového inženýrství. V r. 2017 nastoupil do Brose, spol s.r.o., na pozici technického asistenta generálního ředitele a záhy na pozici průmyslového inženýra – layout specialisty, téže společnosti.</w:t>
      </w:r>
      <w:r w:rsidR="003A67F4">
        <w:rPr>
          <w:rFonts w:ascii="Calibri" w:hAnsi="Calibri" w:cs="Calibri"/>
          <w:sz w:val="22"/>
        </w:rPr>
        <w:t xml:space="preserve"> </w:t>
      </w:r>
      <w:r w:rsidR="00AE46EF" w:rsidRPr="00BA5C4C">
        <w:rPr>
          <w:rFonts w:ascii="Calibri" w:hAnsi="Calibri" w:cs="Calibri"/>
          <w:sz w:val="22"/>
        </w:rPr>
        <w:t>Dá</w:t>
      </w:r>
      <w:r w:rsidR="00930EFE" w:rsidRPr="00BA5C4C">
        <w:rPr>
          <w:rFonts w:ascii="Calibri" w:hAnsi="Calibri" w:cs="Calibri"/>
          <w:sz w:val="22"/>
        </w:rPr>
        <w:t xml:space="preserve">le se vzdělával v rámci řady </w:t>
      </w:r>
      <w:r w:rsidR="00AF5064">
        <w:rPr>
          <w:rFonts w:ascii="Calibri" w:hAnsi="Calibri" w:cs="Calibri"/>
          <w:sz w:val="22"/>
        </w:rPr>
        <w:t xml:space="preserve">krátkodobých </w:t>
      </w:r>
      <w:r w:rsidR="00930EFE" w:rsidRPr="00BA5C4C">
        <w:rPr>
          <w:rFonts w:ascii="Calibri" w:hAnsi="Calibri" w:cs="Calibri"/>
          <w:sz w:val="22"/>
        </w:rPr>
        <w:t>kurz</w:t>
      </w:r>
      <w:r w:rsidR="00AF5064" w:rsidRPr="00AF5064">
        <w:rPr>
          <w:rFonts w:ascii="Calibri" w:hAnsi="Calibri" w:cs="Calibri"/>
          <w:sz w:val="22"/>
        </w:rPr>
        <w:t>ů</w:t>
      </w:r>
      <w:r w:rsidR="00B90D75" w:rsidRPr="00BA5C4C">
        <w:rPr>
          <w:rFonts w:ascii="Calibri" w:hAnsi="Calibri" w:cs="Calibri"/>
          <w:sz w:val="22"/>
        </w:rPr>
        <w:t xml:space="preserve"> „Lean Smart Factory“ ve společnosti SEW Eurodrive Graben-Neudor</w:t>
      </w:r>
      <w:r w:rsidR="00B7327C" w:rsidRPr="00B7327C">
        <w:rPr>
          <w:rFonts w:ascii="Calibri" w:hAnsi="Calibri" w:cs="Calibri"/>
          <w:sz w:val="22"/>
        </w:rPr>
        <w:t xml:space="preserve">f, </w:t>
      </w:r>
      <w:r w:rsidR="00B90D75" w:rsidRPr="00BA5C4C">
        <w:rPr>
          <w:rFonts w:ascii="Calibri" w:hAnsi="Calibri" w:cs="Calibri"/>
          <w:sz w:val="22"/>
        </w:rPr>
        <w:t>Interní kurzy ve společnosti Brose</w:t>
      </w:r>
      <w:r w:rsidR="00B7327C">
        <w:rPr>
          <w:rFonts w:ascii="Calibri" w:hAnsi="Calibri" w:cs="Calibri"/>
          <w:sz w:val="22"/>
        </w:rPr>
        <w:t xml:space="preserve"> (např. </w:t>
      </w:r>
      <w:r w:rsidR="00B90D75" w:rsidRPr="00BA5C4C">
        <w:rPr>
          <w:rFonts w:ascii="Calibri" w:hAnsi="Calibri" w:cs="Calibri"/>
          <w:sz w:val="22"/>
        </w:rPr>
        <w:t>FMEA, OEE, Ergonomie, Problem solving, čtení v technické dokumentaci, technologie svařování, kurzy soft skills</w:t>
      </w:r>
      <w:r w:rsidR="00B7327C" w:rsidRPr="00BA5C4C">
        <w:rPr>
          <w:rFonts w:ascii="Calibri" w:hAnsi="Calibri" w:cs="Calibri"/>
          <w:sz w:val="22"/>
        </w:rPr>
        <w:t xml:space="preserve">, </w:t>
      </w:r>
      <w:r w:rsidR="00B90D75" w:rsidRPr="00BA5C4C">
        <w:rPr>
          <w:rFonts w:ascii="Calibri" w:hAnsi="Calibri" w:cs="Calibri"/>
          <w:sz w:val="22"/>
        </w:rPr>
        <w:t>Absolvování kurzu Autocad LT pro pokročilé u společnosti Autodesk</w:t>
      </w:r>
      <w:r w:rsidR="00B7327C">
        <w:rPr>
          <w:rFonts w:ascii="Calibri" w:hAnsi="Calibri" w:cs="Calibri"/>
          <w:sz w:val="22"/>
        </w:rPr>
        <w:t xml:space="preserve">, </w:t>
      </w:r>
      <w:r w:rsidR="00B90D75" w:rsidRPr="00BA5C4C">
        <w:rPr>
          <w:rFonts w:ascii="Calibri" w:hAnsi="Calibri" w:cs="Calibri"/>
          <w:sz w:val="22"/>
        </w:rPr>
        <w:t>Layout SW key user</w:t>
      </w:r>
      <w:r w:rsidR="00B7327C" w:rsidRPr="00B7327C">
        <w:rPr>
          <w:rFonts w:ascii="Calibri" w:hAnsi="Calibri" w:cs="Calibri"/>
          <w:sz w:val="22"/>
        </w:rPr>
        <w:t xml:space="preserve">, dále </w:t>
      </w:r>
      <w:r w:rsidR="00B90D75" w:rsidRPr="00BA5C4C">
        <w:rPr>
          <w:rFonts w:ascii="Calibri" w:hAnsi="Calibri" w:cs="Calibri"/>
          <w:sz w:val="22"/>
        </w:rPr>
        <w:t>VisTable, AutoCad, Material Flow Analysis</w:t>
      </w:r>
      <w:r w:rsidR="00B7327C">
        <w:rPr>
          <w:rFonts w:ascii="Calibri" w:hAnsi="Calibri" w:cs="Calibri"/>
          <w:sz w:val="22"/>
        </w:rPr>
        <w:t xml:space="preserve"> ad. Pracuje pro společnost Brose, kde má na starosti i </w:t>
      </w:r>
      <w:r w:rsidR="00B7327C" w:rsidRPr="00B7327C">
        <w:rPr>
          <w:rFonts w:ascii="Calibri" w:hAnsi="Calibri" w:cs="Calibri"/>
          <w:sz w:val="22"/>
        </w:rPr>
        <w:t>ved</w:t>
      </w:r>
      <w:r w:rsidR="00B90D75" w:rsidRPr="00BA5C4C">
        <w:rPr>
          <w:rFonts w:ascii="Calibri" w:hAnsi="Calibri" w:cs="Calibri"/>
          <w:sz w:val="22"/>
        </w:rPr>
        <w:t>edení strategického layout workshopu pro</w:t>
      </w:r>
      <w:r w:rsidR="00B7327C" w:rsidRPr="00B7327C">
        <w:rPr>
          <w:rFonts w:ascii="Calibri" w:hAnsi="Calibri" w:cs="Calibri"/>
          <w:sz w:val="22"/>
        </w:rPr>
        <w:t xml:space="preserve"> výrobní divizi sedáků a motorů, vedení </w:t>
      </w:r>
      <w:r w:rsidR="00B90D75" w:rsidRPr="00BA5C4C">
        <w:rPr>
          <w:rFonts w:ascii="Calibri" w:hAnsi="Calibri" w:cs="Calibri"/>
          <w:sz w:val="22"/>
        </w:rPr>
        <w:t>mezinárodního projektového týmu – logistika, průmyslové inženýrství, technologie, výroba</w:t>
      </w:r>
      <w:r w:rsidR="00B7327C">
        <w:rPr>
          <w:rFonts w:ascii="Calibri" w:hAnsi="Calibri" w:cs="Calibri"/>
          <w:sz w:val="22"/>
        </w:rPr>
        <w:t xml:space="preserve"> ad.</w:t>
      </w:r>
      <w:r w:rsidR="00442ADD">
        <w:rPr>
          <w:rFonts w:ascii="Calibri" w:hAnsi="Calibri" w:cs="Calibri"/>
          <w:sz w:val="22"/>
        </w:rPr>
        <w:t xml:space="preserve"> Zaobírá se převážně problematikou </w:t>
      </w:r>
      <w:r w:rsidR="00442ADD" w:rsidRPr="00BA5C4C">
        <w:rPr>
          <w:rFonts w:ascii="Calibri" w:hAnsi="Calibri" w:cs="Calibri"/>
          <w:sz w:val="22"/>
        </w:rPr>
        <w:t xml:space="preserve">optimalizací </w:t>
      </w:r>
      <w:r w:rsidR="0037241B" w:rsidRPr="00BA5C4C">
        <w:rPr>
          <w:rFonts w:ascii="Calibri" w:hAnsi="Calibri" w:cs="Calibri"/>
          <w:sz w:val="22"/>
        </w:rPr>
        <w:t>layoutů z p</w:t>
      </w:r>
      <w:r w:rsidR="0037241B">
        <w:rPr>
          <w:rFonts w:ascii="Calibri" w:hAnsi="Calibri" w:cs="Calibri"/>
          <w:sz w:val="22"/>
        </w:rPr>
        <w:t>o</w:t>
      </w:r>
      <w:r w:rsidR="0037241B" w:rsidRPr="00BA5C4C">
        <w:rPr>
          <w:rFonts w:ascii="Calibri" w:hAnsi="Calibri" w:cs="Calibri"/>
          <w:sz w:val="22"/>
        </w:rPr>
        <w:t>hledu materiálového toku</w:t>
      </w:r>
      <w:r w:rsidR="00442ADD" w:rsidRPr="00BA5C4C">
        <w:rPr>
          <w:rFonts w:ascii="Calibri" w:hAnsi="Calibri" w:cs="Calibri"/>
          <w:sz w:val="22"/>
        </w:rPr>
        <w:t xml:space="preserve"> v kontextu </w:t>
      </w:r>
      <w:r w:rsidR="0037241B" w:rsidRPr="00BA5C4C">
        <w:rPr>
          <w:rFonts w:ascii="Calibri" w:hAnsi="Calibri" w:cs="Calibri"/>
          <w:sz w:val="22"/>
        </w:rPr>
        <w:t>požadavků Industry 4.0.</w:t>
      </w:r>
      <w:r w:rsidR="0037241B">
        <w:rPr>
          <w:rFonts w:ascii="Calibri" w:hAnsi="Calibri" w:cs="Calibri"/>
          <w:sz w:val="22"/>
        </w:rPr>
        <w:t xml:space="preserve"> Tuto problematiku chce dále a hlouběji studovat i v rámci postgr</w:t>
      </w:r>
      <w:r w:rsidR="00641E93">
        <w:rPr>
          <w:rFonts w:ascii="Calibri" w:hAnsi="Calibri" w:cs="Calibri"/>
          <w:sz w:val="22"/>
        </w:rPr>
        <w:t>aduálního studia na FaME UTB ve</w:t>
      </w:r>
      <w:r w:rsidR="0037241B">
        <w:rPr>
          <w:rFonts w:ascii="Calibri" w:hAnsi="Calibri" w:cs="Calibri"/>
          <w:sz w:val="22"/>
        </w:rPr>
        <w:t xml:space="preserve"> Zlíně.</w:t>
      </w:r>
    </w:p>
    <w:p w14:paraId="7AACA3D8" w14:textId="77777777" w:rsidR="00B671E9" w:rsidRDefault="00B671E9" w:rsidP="00E14C88">
      <w:pPr>
        <w:pStyle w:val="Nadpis2"/>
        <w:jc w:val="center"/>
        <w:rPr>
          <w:rFonts w:ascii="Calibri" w:hAnsi="Calibri" w:cs="Calibri"/>
          <w:b/>
          <w:sz w:val="32"/>
        </w:rPr>
      </w:pPr>
    </w:p>
    <w:p w14:paraId="340D472F" w14:textId="4BAE5982" w:rsidR="00E14C88" w:rsidRPr="00E14C88" w:rsidRDefault="00E14C88" w:rsidP="00E14C88">
      <w:pPr>
        <w:pStyle w:val="Nadpis2"/>
        <w:jc w:val="center"/>
        <w:rPr>
          <w:rFonts w:ascii="Calibri" w:hAnsi="Calibri" w:cs="Calibri"/>
          <w:b/>
          <w:sz w:val="32"/>
        </w:rPr>
      </w:pPr>
      <w:r w:rsidRPr="00E14C88">
        <w:rPr>
          <w:rFonts w:ascii="Calibri" w:hAnsi="Calibri" w:cs="Calibri"/>
          <w:b/>
          <w:sz w:val="32"/>
        </w:rPr>
        <w:t>Specifické požadavky na zajištění studijního programu</w:t>
      </w:r>
    </w:p>
    <w:p w14:paraId="7C70B395" w14:textId="77777777"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 xml:space="preserve">Uskutečňování studijního programu v kombinované a distanční formě studia </w:t>
      </w:r>
    </w:p>
    <w:p w14:paraId="0AA64F59" w14:textId="77777777" w:rsidR="00E14C88" w:rsidRPr="00D17A36" w:rsidRDefault="00E14C88" w:rsidP="00D17A36">
      <w:pPr>
        <w:pStyle w:val="Nadpis3"/>
        <w:jc w:val="center"/>
        <w:rPr>
          <w:rFonts w:ascii="Calibri" w:hAnsi="Calibri" w:cs="Calibri"/>
          <w:b/>
          <w:color w:val="000000" w:themeColor="text1"/>
        </w:rPr>
      </w:pPr>
      <w:r w:rsidRPr="00D17A36">
        <w:rPr>
          <w:rFonts w:ascii="Calibri" w:hAnsi="Calibri" w:cs="Calibri"/>
          <w:b/>
          <w:color w:val="000000" w:themeColor="text1"/>
        </w:rPr>
        <w:t>Standard 7.1</w:t>
      </w:r>
    </w:p>
    <w:p w14:paraId="293EB252" w14:textId="77777777" w:rsidR="00BB24FD" w:rsidRPr="00835AC1" w:rsidRDefault="009F7820" w:rsidP="00BB24FD">
      <w:pPr>
        <w:jc w:val="both"/>
        <w:rPr>
          <w:rFonts w:asciiTheme="minorHAnsi" w:hAnsiTheme="minorHAnsi" w:cstheme="minorHAnsi"/>
          <w:sz w:val="22"/>
          <w:szCs w:val="22"/>
        </w:rPr>
      </w:pPr>
      <w:r w:rsidRPr="00835AC1">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w:t>
      </w:r>
      <w:r>
        <w:rPr>
          <w:rFonts w:asciiTheme="minorHAnsi" w:hAnsiTheme="minorHAnsi" w:cstheme="minorHAnsi"/>
          <w:color w:val="00B050"/>
          <w:sz w:val="22"/>
          <w:szCs w:val="22"/>
        </w:rPr>
        <w:t xml:space="preserve"> </w:t>
      </w:r>
      <w:hyperlink r:id="rId126" w:history="1">
        <w:r w:rsidRPr="00CA0FD2">
          <w:rPr>
            <w:rStyle w:val="Hypertextovodkaz"/>
            <w:rFonts w:asciiTheme="minorHAnsi" w:hAnsiTheme="minorHAnsi" w:cstheme="minorHAnsi"/>
            <w:i/>
            <w:sz w:val="22"/>
            <w:szCs w:val="22"/>
          </w:rPr>
          <w:t>LMS Moodle.</w:t>
        </w:r>
      </w:hyperlink>
      <w:r>
        <w:rPr>
          <w:rFonts w:asciiTheme="minorHAnsi" w:hAnsiTheme="minorHAnsi" w:cstheme="minorHAnsi"/>
          <w:color w:val="00B050"/>
          <w:sz w:val="22"/>
          <w:szCs w:val="22"/>
        </w:rPr>
        <w:t xml:space="preserve"> </w:t>
      </w:r>
      <w:r w:rsidRPr="00835AC1">
        <w:rPr>
          <w:rFonts w:asciiTheme="minorHAnsi" w:hAnsiTheme="minorHAnsi" w:cstheme="minorHAnsi"/>
          <w:sz w:val="22"/>
          <w:szCs w:val="22"/>
        </w:rPr>
        <w:t>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14:paraId="654BB4FA" w14:textId="77777777" w:rsidR="00BB24FD" w:rsidRDefault="00BB24FD" w:rsidP="00D17A36">
      <w:pPr>
        <w:pStyle w:val="Nadpis3"/>
        <w:jc w:val="center"/>
        <w:rPr>
          <w:rFonts w:ascii="Calibri" w:hAnsi="Calibri" w:cs="Calibri"/>
          <w:b/>
          <w:color w:val="000000" w:themeColor="text1"/>
        </w:rPr>
      </w:pPr>
    </w:p>
    <w:p w14:paraId="246AB5B6" w14:textId="77777777" w:rsidR="00E14C88" w:rsidRPr="005842C0" w:rsidRDefault="00E14C88" w:rsidP="00D17A36">
      <w:pPr>
        <w:pStyle w:val="Nadpis3"/>
        <w:jc w:val="center"/>
        <w:rPr>
          <w:rFonts w:asciiTheme="minorHAnsi" w:hAnsiTheme="minorHAnsi" w:cstheme="minorHAnsi"/>
          <w:b/>
          <w:color w:val="auto"/>
        </w:rPr>
      </w:pPr>
      <w:r w:rsidRPr="005842C0">
        <w:rPr>
          <w:rFonts w:asciiTheme="minorHAnsi" w:hAnsiTheme="minorHAnsi" w:cstheme="minorHAnsi"/>
          <w:b/>
          <w:color w:val="auto"/>
        </w:rPr>
        <w:t>Standard 7.2</w:t>
      </w:r>
    </w:p>
    <w:p w14:paraId="2CC9C742" w14:textId="77777777" w:rsidR="00E14C88" w:rsidRPr="005842C0" w:rsidRDefault="00E14C88" w:rsidP="003C44BF">
      <w:pPr>
        <w:spacing w:before="120" w:after="120"/>
        <w:jc w:val="both"/>
        <w:rPr>
          <w:rFonts w:asciiTheme="minorHAnsi" w:hAnsiTheme="minorHAnsi" w:cstheme="minorHAnsi"/>
          <w:sz w:val="22"/>
        </w:rPr>
      </w:pPr>
      <w:r w:rsidRPr="005842C0">
        <w:rPr>
          <w:rFonts w:asciiTheme="minorHAnsi" w:hAnsiTheme="minorHAnsi" w:cstheme="minorHAnsi"/>
          <w:sz w:val="22"/>
        </w:rPr>
        <w:t xml:space="preserve">Ze studijního plánu studijního programu Průmyslové inženýrství vyplývá, že v každém semestru výuky student absolvuje min. 80 hodin přímé výuky povinných předmětů. Zároveň níže je přiložen studijní plán studijního programu Průmyslové inženýrství, který dokládá rozsah přímé výuky v kombinované formě studia. Tyto rozsahy jsou uvedeny také v kartách B-III u jednotlivých předmětů. </w:t>
      </w:r>
    </w:p>
    <w:p w14:paraId="53EDF509" w14:textId="77777777" w:rsidR="00E14C88" w:rsidRPr="005842C0" w:rsidRDefault="00E14C88" w:rsidP="00E14C88">
      <w:pPr>
        <w:tabs>
          <w:tab w:val="left" w:pos="2835"/>
        </w:tabs>
        <w:spacing w:before="120" w:after="120"/>
        <w:jc w:val="center"/>
        <w:rPr>
          <w:rFonts w:asciiTheme="minorHAnsi" w:hAnsiTheme="minorHAnsi" w:cstheme="minorHAnsi"/>
          <w:i/>
        </w:rPr>
      </w:pPr>
      <w:r w:rsidRPr="005842C0">
        <w:rPr>
          <w:rFonts w:asciiTheme="minorHAnsi" w:hAnsiTheme="minorHAnsi" w:cstheme="minorHAnsi"/>
          <w:i/>
        </w:rPr>
        <w:t xml:space="preserve">Tab. </w:t>
      </w:r>
      <w:r w:rsidR="002337DB" w:rsidRPr="005842C0">
        <w:rPr>
          <w:rFonts w:asciiTheme="minorHAnsi" w:hAnsiTheme="minorHAnsi" w:cstheme="minorHAnsi"/>
          <w:i/>
        </w:rPr>
        <w:t xml:space="preserve">5 </w:t>
      </w:r>
      <w:r w:rsidRPr="005842C0">
        <w:rPr>
          <w:rFonts w:asciiTheme="minorHAnsi" w:hAnsiTheme="minorHAnsi" w:cstheme="minorHAnsi"/>
          <w:i/>
        </w:rPr>
        <w:t>– Rozsah přímé výuky v kombinované formě studia ve studijním programu Průmyslové inženýrství</w:t>
      </w:r>
    </w:p>
    <w:tbl>
      <w:tblPr>
        <w:tblW w:w="8065" w:type="dxa"/>
        <w:jc w:val="center"/>
        <w:tblCellMar>
          <w:left w:w="70" w:type="dxa"/>
          <w:right w:w="70" w:type="dxa"/>
        </w:tblCellMar>
        <w:tblLook w:val="04A0" w:firstRow="1" w:lastRow="0" w:firstColumn="1" w:lastColumn="0" w:noHBand="0" w:noVBand="1"/>
      </w:tblPr>
      <w:tblGrid>
        <w:gridCol w:w="4096"/>
        <w:gridCol w:w="851"/>
        <w:gridCol w:w="850"/>
        <w:gridCol w:w="992"/>
        <w:gridCol w:w="567"/>
        <w:gridCol w:w="709"/>
      </w:tblGrid>
      <w:tr w:rsidR="00E14C88" w:rsidRPr="005842C0" w14:paraId="7BB6DC14" w14:textId="77777777" w:rsidTr="003F6EB7">
        <w:trPr>
          <w:trHeight w:val="315"/>
          <w:jc w:val="center"/>
        </w:trPr>
        <w:tc>
          <w:tcPr>
            <w:tcW w:w="4096" w:type="dxa"/>
            <w:vMerge w:val="restart"/>
            <w:tcBorders>
              <w:top w:val="single" w:sz="12" w:space="0" w:color="auto"/>
              <w:left w:val="single" w:sz="12" w:space="0" w:color="auto"/>
              <w:right w:val="single" w:sz="4" w:space="0" w:color="auto"/>
            </w:tcBorders>
            <w:shd w:val="clear" w:color="auto" w:fill="auto"/>
            <w:noWrap/>
            <w:vAlign w:val="bottom"/>
          </w:tcPr>
          <w:p w14:paraId="6ADE2DBD" w14:textId="77777777" w:rsidR="00E14C88" w:rsidRPr="005842C0" w:rsidRDefault="00E14C88" w:rsidP="003C44BF">
            <w:pPr>
              <w:jc w:val="center"/>
              <w:rPr>
                <w:rFonts w:asciiTheme="minorHAnsi" w:hAnsiTheme="minorHAnsi" w:cstheme="minorHAnsi"/>
                <w:b/>
                <w:bCs/>
                <w:u w:val="single"/>
              </w:rPr>
            </w:pPr>
            <w:r w:rsidRPr="005842C0">
              <w:rPr>
                <w:rFonts w:asciiTheme="minorHAnsi" w:hAnsiTheme="minorHAnsi" w:cstheme="minorHAnsi"/>
                <w:b/>
                <w:bCs/>
              </w:rPr>
              <w:t>Název předmětu</w:t>
            </w:r>
          </w:p>
        </w:tc>
        <w:tc>
          <w:tcPr>
            <w:tcW w:w="851" w:type="dxa"/>
            <w:vMerge w:val="restart"/>
            <w:tcBorders>
              <w:top w:val="single" w:sz="12" w:space="0" w:color="auto"/>
              <w:left w:val="nil"/>
              <w:right w:val="single" w:sz="4" w:space="0" w:color="auto"/>
            </w:tcBorders>
            <w:shd w:val="clear" w:color="auto" w:fill="auto"/>
            <w:noWrap/>
            <w:vAlign w:val="bottom"/>
          </w:tcPr>
          <w:p w14:paraId="688D92D6"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Počet kreditů</w:t>
            </w:r>
          </w:p>
        </w:tc>
        <w:tc>
          <w:tcPr>
            <w:tcW w:w="850" w:type="dxa"/>
            <w:vMerge w:val="restart"/>
            <w:tcBorders>
              <w:top w:val="single" w:sz="12" w:space="0" w:color="auto"/>
              <w:left w:val="nil"/>
              <w:right w:val="single" w:sz="4" w:space="0" w:color="auto"/>
            </w:tcBorders>
            <w:shd w:val="clear" w:color="auto" w:fill="auto"/>
            <w:noWrap/>
            <w:vAlign w:val="bottom"/>
          </w:tcPr>
          <w:p w14:paraId="1A46FA3B"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Rozsah KS</w:t>
            </w:r>
          </w:p>
        </w:tc>
        <w:tc>
          <w:tcPr>
            <w:tcW w:w="992" w:type="dxa"/>
            <w:vMerge w:val="restart"/>
            <w:tcBorders>
              <w:top w:val="single" w:sz="12" w:space="0" w:color="auto"/>
              <w:left w:val="nil"/>
              <w:right w:val="single" w:sz="4" w:space="0" w:color="auto"/>
            </w:tcBorders>
            <w:shd w:val="clear" w:color="auto" w:fill="auto"/>
            <w:noWrap/>
            <w:vAlign w:val="bottom"/>
          </w:tcPr>
          <w:p w14:paraId="2FFA5EC9"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Zakonč.</w:t>
            </w:r>
          </w:p>
        </w:tc>
        <w:tc>
          <w:tcPr>
            <w:tcW w:w="1276" w:type="dxa"/>
            <w:gridSpan w:val="2"/>
            <w:tcBorders>
              <w:top w:val="single" w:sz="12" w:space="0" w:color="auto"/>
              <w:left w:val="nil"/>
              <w:bottom w:val="single" w:sz="4" w:space="0" w:color="auto"/>
              <w:right w:val="single" w:sz="12" w:space="0" w:color="auto"/>
            </w:tcBorders>
            <w:shd w:val="clear" w:color="auto" w:fill="auto"/>
            <w:noWrap/>
            <w:vAlign w:val="bottom"/>
          </w:tcPr>
          <w:p w14:paraId="33130516"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Předepsaný</w:t>
            </w:r>
          </w:p>
        </w:tc>
      </w:tr>
      <w:tr w:rsidR="005842C0" w:rsidRPr="005842C0" w14:paraId="1928453D" w14:textId="77777777" w:rsidTr="003F6EB7">
        <w:trPr>
          <w:trHeight w:val="315"/>
          <w:jc w:val="center"/>
        </w:trPr>
        <w:tc>
          <w:tcPr>
            <w:tcW w:w="4096" w:type="dxa"/>
            <w:vMerge/>
            <w:tcBorders>
              <w:left w:val="single" w:sz="12" w:space="0" w:color="auto"/>
              <w:bottom w:val="single" w:sz="12" w:space="0" w:color="auto"/>
              <w:right w:val="single" w:sz="4" w:space="0" w:color="auto"/>
            </w:tcBorders>
            <w:shd w:val="clear" w:color="auto" w:fill="auto"/>
            <w:noWrap/>
            <w:vAlign w:val="bottom"/>
          </w:tcPr>
          <w:p w14:paraId="3125E939" w14:textId="77777777" w:rsidR="00E14C88" w:rsidRPr="005842C0" w:rsidRDefault="00E14C88" w:rsidP="003F6EB7">
            <w:pPr>
              <w:rPr>
                <w:rFonts w:asciiTheme="minorHAnsi" w:hAnsiTheme="minorHAnsi" w:cstheme="minorHAnsi"/>
                <w:b/>
                <w:bCs/>
                <w:u w:val="single"/>
              </w:rPr>
            </w:pPr>
          </w:p>
        </w:tc>
        <w:tc>
          <w:tcPr>
            <w:tcW w:w="851" w:type="dxa"/>
            <w:vMerge/>
            <w:tcBorders>
              <w:left w:val="nil"/>
              <w:bottom w:val="single" w:sz="12" w:space="0" w:color="auto"/>
              <w:right w:val="single" w:sz="4" w:space="0" w:color="auto"/>
            </w:tcBorders>
            <w:shd w:val="clear" w:color="auto" w:fill="auto"/>
            <w:noWrap/>
            <w:vAlign w:val="bottom"/>
          </w:tcPr>
          <w:p w14:paraId="1670F039" w14:textId="77777777" w:rsidR="00E14C88" w:rsidRPr="005842C0" w:rsidRDefault="00E14C88" w:rsidP="003F6EB7">
            <w:pPr>
              <w:jc w:val="center"/>
              <w:rPr>
                <w:rFonts w:asciiTheme="minorHAnsi" w:hAnsiTheme="minorHAnsi" w:cstheme="minorHAnsi"/>
              </w:rPr>
            </w:pPr>
          </w:p>
        </w:tc>
        <w:tc>
          <w:tcPr>
            <w:tcW w:w="850" w:type="dxa"/>
            <w:vMerge/>
            <w:tcBorders>
              <w:left w:val="nil"/>
              <w:bottom w:val="single" w:sz="12" w:space="0" w:color="auto"/>
              <w:right w:val="single" w:sz="4" w:space="0" w:color="auto"/>
            </w:tcBorders>
            <w:shd w:val="clear" w:color="auto" w:fill="auto"/>
            <w:noWrap/>
            <w:vAlign w:val="bottom"/>
          </w:tcPr>
          <w:p w14:paraId="05BC7D3F" w14:textId="77777777" w:rsidR="00E14C88" w:rsidRPr="005842C0" w:rsidRDefault="00E14C88" w:rsidP="003F6EB7">
            <w:pPr>
              <w:jc w:val="center"/>
              <w:rPr>
                <w:rFonts w:asciiTheme="minorHAnsi" w:hAnsiTheme="minorHAnsi" w:cstheme="minorHAnsi"/>
              </w:rPr>
            </w:pPr>
          </w:p>
        </w:tc>
        <w:tc>
          <w:tcPr>
            <w:tcW w:w="992" w:type="dxa"/>
            <w:vMerge/>
            <w:tcBorders>
              <w:left w:val="nil"/>
              <w:bottom w:val="single" w:sz="12" w:space="0" w:color="auto"/>
              <w:right w:val="single" w:sz="4" w:space="0" w:color="auto"/>
            </w:tcBorders>
            <w:shd w:val="clear" w:color="auto" w:fill="auto"/>
            <w:noWrap/>
            <w:vAlign w:val="bottom"/>
          </w:tcPr>
          <w:p w14:paraId="2B1D98C1" w14:textId="77777777" w:rsidR="00E14C88" w:rsidRPr="005842C0" w:rsidRDefault="00E14C88" w:rsidP="003F6EB7">
            <w:pPr>
              <w:jc w:val="center"/>
              <w:rPr>
                <w:rFonts w:asciiTheme="minorHAnsi" w:hAnsiTheme="minorHAnsi" w:cstheme="minorHAnsi"/>
              </w:rPr>
            </w:pPr>
          </w:p>
        </w:tc>
        <w:tc>
          <w:tcPr>
            <w:tcW w:w="567" w:type="dxa"/>
            <w:tcBorders>
              <w:top w:val="single" w:sz="4" w:space="0" w:color="auto"/>
              <w:left w:val="nil"/>
              <w:bottom w:val="single" w:sz="12" w:space="0" w:color="auto"/>
              <w:right w:val="single" w:sz="4" w:space="0" w:color="auto"/>
            </w:tcBorders>
            <w:shd w:val="clear" w:color="auto" w:fill="auto"/>
            <w:noWrap/>
            <w:vAlign w:val="center"/>
          </w:tcPr>
          <w:p w14:paraId="2979E6CD"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roč.</w:t>
            </w:r>
          </w:p>
        </w:tc>
        <w:tc>
          <w:tcPr>
            <w:tcW w:w="709" w:type="dxa"/>
            <w:tcBorders>
              <w:top w:val="single" w:sz="4" w:space="0" w:color="auto"/>
              <w:left w:val="nil"/>
              <w:bottom w:val="single" w:sz="4" w:space="0" w:color="auto"/>
              <w:right w:val="single" w:sz="12" w:space="0" w:color="auto"/>
            </w:tcBorders>
            <w:shd w:val="clear" w:color="auto" w:fill="auto"/>
            <w:noWrap/>
            <w:vAlign w:val="center"/>
          </w:tcPr>
          <w:p w14:paraId="44981346" w14:textId="77777777" w:rsidR="00E14C88" w:rsidRPr="005842C0" w:rsidRDefault="00E14C88" w:rsidP="003F6EB7">
            <w:pPr>
              <w:jc w:val="center"/>
              <w:rPr>
                <w:rFonts w:asciiTheme="minorHAnsi" w:hAnsiTheme="minorHAnsi" w:cstheme="minorHAnsi"/>
              </w:rPr>
            </w:pPr>
            <w:r w:rsidRPr="005842C0">
              <w:rPr>
                <w:rFonts w:asciiTheme="minorHAnsi" w:hAnsiTheme="minorHAnsi" w:cstheme="minorHAnsi"/>
                <w:b/>
                <w:bCs/>
              </w:rPr>
              <w:t>sem.</w:t>
            </w:r>
          </w:p>
        </w:tc>
      </w:tr>
      <w:tr w:rsidR="005842C0" w:rsidRPr="005842C0" w14:paraId="2A75D9E2" w14:textId="77777777" w:rsidTr="003F6EB7">
        <w:trPr>
          <w:trHeight w:val="315"/>
          <w:jc w:val="center"/>
        </w:trPr>
        <w:tc>
          <w:tcPr>
            <w:tcW w:w="8065" w:type="dxa"/>
            <w:gridSpan w:val="6"/>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38F502B6" w14:textId="77777777" w:rsidR="00E14C88" w:rsidRPr="005842C0" w:rsidRDefault="00E14C88" w:rsidP="003F6EB7">
            <w:pPr>
              <w:rPr>
                <w:rFonts w:asciiTheme="minorHAnsi" w:hAnsiTheme="minorHAnsi" w:cstheme="minorHAnsi"/>
              </w:rPr>
            </w:pPr>
            <w:r w:rsidRPr="005842C0">
              <w:rPr>
                <w:rFonts w:asciiTheme="minorHAnsi" w:hAnsiTheme="minorHAnsi" w:cstheme="minorHAnsi"/>
                <w:b/>
                <w:bCs/>
                <w:u w:val="single"/>
              </w:rPr>
              <w:t>1. ročník</w:t>
            </w:r>
            <w:r w:rsidRPr="005842C0">
              <w:rPr>
                <w:rFonts w:asciiTheme="minorHAnsi" w:hAnsiTheme="minorHAnsi" w:cstheme="minorHAnsi"/>
              </w:rPr>
              <w:t> </w:t>
            </w:r>
          </w:p>
        </w:tc>
      </w:tr>
      <w:tr w:rsidR="005842C0" w:rsidRPr="005842C0" w14:paraId="204DFC95"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06347DCF" w14:textId="490C7FDC"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Mikroekonomie II</w:t>
            </w:r>
          </w:p>
        </w:tc>
        <w:tc>
          <w:tcPr>
            <w:tcW w:w="851" w:type="dxa"/>
            <w:tcBorders>
              <w:top w:val="nil"/>
              <w:left w:val="nil"/>
              <w:bottom w:val="single" w:sz="4" w:space="0" w:color="auto"/>
              <w:right w:val="single" w:sz="4" w:space="0" w:color="auto"/>
            </w:tcBorders>
            <w:shd w:val="clear" w:color="auto" w:fill="auto"/>
            <w:noWrap/>
            <w:hideMark/>
          </w:tcPr>
          <w:p w14:paraId="26CB2559" w14:textId="3211EA5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5A64952E" w14:textId="1BA0A106"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5FBBFB59" w14:textId="298E627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49A665EA"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0FA0A105"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52A7A75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ADFA9B5" w14:textId="1F505887"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Studie metod měření práce</w:t>
            </w:r>
          </w:p>
        </w:tc>
        <w:tc>
          <w:tcPr>
            <w:tcW w:w="851" w:type="dxa"/>
            <w:tcBorders>
              <w:top w:val="nil"/>
              <w:left w:val="nil"/>
              <w:bottom w:val="single" w:sz="4" w:space="0" w:color="auto"/>
              <w:right w:val="single" w:sz="4" w:space="0" w:color="auto"/>
            </w:tcBorders>
            <w:shd w:val="clear" w:color="auto" w:fill="auto"/>
            <w:noWrap/>
            <w:hideMark/>
          </w:tcPr>
          <w:p w14:paraId="217E6CD5" w14:textId="02314D6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3</w:t>
            </w:r>
          </w:p>
        </w:tc>
        <w:tc>
          <w:tcPr>
            <w:tcW w:w="850" w:type="dxa"/>
            <w:tcBorders>
              <w:top w:val="nil"/>
              <w:left w:val="nil"/>
              <w:bottom w:val="single" w:sz="4" w:space="0" w:color="auto"/>
              <w:right w:val="single" w:sz="4" w:space="0" w:color="auto"/>
            </w:tcBorders>
            <w:shd w:val="clear" w:color="auto" w:fill="auto"/>
            <w:noWrap/>
            <w:hideMark/>
          </w:tcPr>
          <w:p w14:paraId="0A21E666" w14:textId="7C4E272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51908150" w14:textId="631A0944"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hideMark/>
          </w:tcPr>
          <w:p w14:paraId="2FBDC4FD"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1E3AD91B"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2E181145"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04CAA559" w14:textId="142EEFC3"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Řízení podnikových procesů</w:t>
            </w:r>
          </w:p>
        </w:tc>
        <w:tc>
          <w:tcPr>
            <w:tcW w:w="851" w:type="dxa"/>
            <w:tcBorders>
              <w:top w:val="nil"/>
              <w:left w:val="nil"/>
              <w:bottom w:val="single" w:sz="4" w:space="0" w:color="auto"/>
              <w:right w:val="single" w:sz="4" w:space="0" w:color="auto"/>
            </w:tcBorders>
            <w:shd w:val="clear" w:color="auto" w:fill="auto"/>
            <w:noWrap/>
            <w:hideMark/>
          </w:tcPr>
          <w:p w14:paraId="6D35EF6B" w14:textId="4CC9C8EF"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492EBC87" w14:textId="09B95EE1"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21036D2C" w14:textId="1FB01B0A"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1B7FFA91"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17BC4E64"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5A534147"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C5B4DB8" w14:textId="794CD908"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Kvantitativní metody v rozhodování</w:t>
            </w:r>
          </w:p>
        </w:tc>
        <w:tc>
          <w:tcPr>
            <w:tcW w:w="851" w:type="dxa"/>
            <w:tcBorders>
              <w:top w:val="nil"/>
              <w:left w:val="nil"/>
              <w:bottom w:val="single" w:sz="4" w:space="0" w:color="auto"/>
              <w:right w:val="single" w:sz="4" w:space="0" w:color="auto"/>
            </w:tcBorders>
            <w:shd w:val="clear" w:color="auto" w:fill="auto"/>
            <w:noWrap/>
            <w:hideMark/>
          </w:tcPr>
          <w:p w14:paraId="05C17AE4" w14:textId="2FD878E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6A9437CB" w14:textId="2779993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532D6513" w14:textId="14C6406F"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0F8B6D30"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72E87166"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0F543C82"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46FC17EF" w14:textId="6EE20565"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Firemní inovační politika</w:t>
            </w:r>
          </w:p>
        </w:tc>
        <w:tc>
          <w:tcPr>
            <w:tcW w:w="851" w:type="dxa"/>
            <w:tcBorders>
              <w:top w:val="nil"/>
              <w:left w:val="nil"/>
              <w:bottom w:val="single" w:sz="4" w:space="0" w:color="auto"/>
              <w:right w:val="single" w:sz="4" w:space="0" w:color="auto"/>
            </w:tcBorders>
            <w:shd w:val="clear" w:color="auto" w:fill="auto"/>
            <w:noWrap/>
            <w:hideMark/>
          </w:tcPr>
          <w:p w14:paraId="502F0F2E" w14:textId="0CBE135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38662C02" w14:textId="7EF84ED0"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42B30977" w14:textId="3D22E21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697EF1AB"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hideMark/>
          </w:tcPr>
          <w:p w14:paraId="460A2C59"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22D2A24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2DA20977" w14:textId="79EE4B8A"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Materiálové inženýrství</w:t>
            </w:r>
          </w:p>
        </w:tc>
        <w:tc>
          <w:tcPr>
            <w:tcW w:w="851" w:type="dxa"/>
            <w:tcBorders>
              <w:top w:val="nil"/>
              <w:left w:val="nil"/>
              <w:bottom w:val="single" w:sz="4" w:space="0" w:color="auto"/>
              <w:right w:val="single" w:sz="4" w:space="0" w:color="auto"/>
            </w:tcBorders>
            <w:shd w:val="clear" w:color="auto" w:fill="auto"/>
            <w:noWrap/>
          </w:tcPr>
          <w:p w14:paraId="3C51E396" w14:textId="2B02961E"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2C94C4AA" w14:textId="3A3A8F5F"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6249790F" w14:textId="3D373EC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37B62358"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6176BA36"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44A92EA7"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05A75C07" w14:textId="1B5D8C74"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Makroekonomie II</w:t>
            </w:r>
          </w:p>
        </w:tc>
        <w:tc>
          <w:tcPr>
            <w:tcW w:w="851" w:type="dxa"/>
            <w:tcBorders>
              <w:top w:val="nil"/>
              <w:left w:val="nil"/>
              <w:bottom w:val="single" w:sz="4" w:space="0" w:color="auto"/>
              <w:right w:val="single" w:sz="4" w:space="0" w:color="auto"/>
            </w:tcBorders>
            <w:shd w:val="clear" w:color="auto" w:fill="auto"/>
            <w:noWrap/>
          </w:tcPr>
          <w:p w14:paraId="008225CE" w14:textId="7D0A4A1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tcPr>
          <w:p w14:paraId="1BF0F83A" w14:textId="2D15C720"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tcPr>
          <w:p w14:paraId="066F78E1" w14:textId="06AAD26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7D7D0A5E" w14:textId="69DE0C03"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4103AA4D" w14:textId="3A2ECD90"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7FB52C64"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296F9EFA" w14:textId="30D64380"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Pokročilé metody plánování a řízení výroby</w:t>
            </w:r>
          </w:p>
        </w:tc>
        <w:tc>
          <w:tcPr>
            <w:tcW w:w="851" w:type="dxa"/>
            <w:tcBorders>
              <w:top w:val="nil"/>
              <w:left w:val="nil"/>
              <w:bottom w:val="single" w:sz="4" w:space="0" w:color="auto"/>
              <w:right w:val="single" w:sz="4" w:space="0" w:color="auto"/>
            </w:tcBorders>
            <w:shd w:val="clear" w:color="auto" w:fill="auto"/>
            <w:noWrap/>
          </w:tcPr>
          <w:p w14:paraId="3A329C49" w14:textId="0ECA1F8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tcPr>
          <w:p w14:paraId="42A27097" w14:textId="3784EC58"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6CC6230D" w14:textId="62564E0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083B8D88" w14:textId="067FB871"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6FB14BC8" w14:textId="3090DA7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52D4B0D7"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6474F887" w14:textId="26E8506E"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Strojírenské technologie</w:t>
            </w:r>
          </w:p>
        </w:tc>
        <w:tc>
          <w:tcPr>
            <w:tcW w:w="851" w:type="dxa"/>
            <w:tcBorders>
              <w:top w:val="nil"/>
              <w:left w:val="nil"/>
              <w:bottom w:val="single" w:sz="4" w:space="0" w:color="auto"/>
              <w:right w:val="single" w:sz="4" w:space="0" w:color="auto"/>
            </w:tcBorders>
            <w:shd w:val="clear" w:color="auto" w:fill="auto"/>
            <w:noWrap/>
          </w:tcPr>
          <w:p w14:paraId="766F4B26" w14:textId="7B28C54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tcPr>
          <w:p w14:paraId="26A2F787" w14:textId="016BBE05"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tcPr>
          <w:p w14:paraId="54FEC04C" w14:textId="23FC142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4C23FDAC" w14:textId="6CD3895C"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1BC79610" w14:textId="401ACAB2"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3AF1C34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4490F774" w14:textId="39625804"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Podnikové informační systémy</w:t>
            </w:r>
          </w:p>
        </w:tc>
        <w:tc>
          <w:tcPr>
            <w:tcW w:w="851" w:type="dxa"/>
            <w:tcBorders>
              <w:top w:val="nil"/>
              <w:left w:val="nil"/>
              <w:bottom w:val="single" w:sz="4" w:space="0" w:color="auto"/>
              <w:right w:val="single" w:sz="4" w:space="0" w:color="auto"/>
            </w:tcBorders>
            <w:shd w:val="clear" w:color="auto" w:fill="auto"/>
            <w:noWrap/>
          </w:tcPr>
          <w:p w14:paraId="087204B2" w14:textId="66250DF5"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192AD531" w14:textId="766E470E"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1B4178F1" w14:textId="189DB2B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39C97B9C" w14:textId="0A49851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0197E325" w14:textId="5EDEEDF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208562BE"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06EF8C32" w14:textId="0CD752F2"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Počítačová podpora konstrukce a výroby</w:t>
            </w:r>
          </w:p>
        </w:tc>
        <w:tc>
          <w:tcPr>
            <w:tcW w:w="851" w:type="dxa"/>
            <w:tcBorders>
              <w:top w:val="nil"/>
              <w:left w:val="nil"/>
              <w:bottom w:val="single" w:sz="4" w:space="0" w:color="auto"/>
              <w:right w:val="single" w:sz="4" w:space="0" w:color="auto"/>
            </w:tcBorders>
            <w:shd w:val="clear" w:color="auto" w:fill="auto"/>
            <w:noWrap/>
          </w:tcPr>
          <w:p w14:paraId="2EE20F37" w14:textId="36954FD7"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316E7B89" w14:textId="0AC3F9CE"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76860657" w14:textId="74DE308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tcPr>
          <w:p w14:paraId="0EAE3411" w14:textId="4184523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4C101869" w14:textId="295C451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18EFA761"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6D4F3EED" w14:textId="42A3A77F"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Počítačová simulace ekonomických systémů I</w:t>
            </w:r>
          </w:p>
        </w:tc>
        <w:tc>
          <w:tcPr>
            <w:tcW w:w="851" w:type="dxa"/>
            <w:tcBorders>
              <w:top w:val="nil"/>
              <w:left w:val="nil"/>
              <w:bottom w:val="single" w:sz="4" w:space="0" w:color="auto"/>
              <w:right w:val="single" w:sz="4" w:space="0" w:color="auto"/>
            </w:tcBorders>
            <w:shd w:val="clear" w:color="auto" w:fill="auto"/>
            <w:noWrap/>
          </w:tcPr>
          <w:p w14:paraId="142E0C53" w14:textId="1924AAC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tcPr>
          <w:p w14:paraId="459B9A4D" w14:textId="1B531B65"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tcPr>
          <w:p w14:paraId="7D7B671E" w14:textId="0AF8BCA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tcPr>
          <w:p w14:paraId="022FE05D" w14:textId="0C532063"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01BF0A02" w14:textId="53D3892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7494279E"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24C55FB6" w14:textId="22EEEA6A" w:rsidR="005A0427" w:rsidRPr="005842C0" w:rsidRDefault="005A0427" w:rsidP="005A0427">
            <w:pPr>
              <w:spacing w:line="256" w:lineRule="auto"/>
              <w:rPr>
                <w:rFonts w:asciiTheme="minorHAnsi" w:hAnsiTheme="minorHAnsi" w:cstheme="minorHAnsi"/>
                <w:lang w:eastAsia="en-US"/>
              </w:rPr>
            </w:pPr>
            <w:r w:rsidRPr="005842C0">
              <w:rPr>
                <w:rFonts w:asciiTheme="minorHAnsi" w:hAnsiTheme="minorHAnsi" w:cstheme="minorHAnsi"/>
                <w:lang w:eastAsia="en-US"/>
              </w:rPr>
              <w:t>Business English</w:t>
            </w:r>
          </w:p>
        </w:tc>
        <w:tc>
          <w:tcPr>
            <w:tcW w:w="851" w:type="dxa"/>
            <w:tcBorders>
              <w:top w:val="nil"/>
              <w:left w:val="nil"/>
              <w:bottom w:val="single" w:sz="4" w:space="0" w:color="auto"/>
              <w:right w:val="single" w:sz="4" w:space="0" w:color="auto"/>
            </w:tcBorders>
            <w:shd w:val="clear" w:color="auto" w:fill="auto"/>
            <w:noWrap/>
          </w:tcPr>
          <w:p w14:paraId="42F584AF" w14:textId="2EB916B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3</w:t>
            </w:r>
          </w:p>
        </w:tc>
        <w:tc>
          <w:tcPr>
            <w:tcW w:w="850" w:type="dxa"/>
            <w:tcBorders>
              <w:top w:val="nil"/>
              <w:left w:val="nil"/>
              <w:bottom w:val="single" w:sz="4" w:space="0" w:color="auto"/>
              <w:right w:val="single" w:sz="4" w:space="0" w:color="auto"/>
            </w:tcBorders>
            <w:shd w:val="clear" w:color="auto" w:fill="auto"/>
            <w:noWrap/>
          </w:tcPr>
          <w:p w14:paraId="5FF016EC" w14:textId="5E4EB71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10</w:t>
            </w:r>
          </w:p>
        </w:tc>
        <w:tc>
          <w:tcPr>
            <w:tcW w:w="992" w:type="dxa"/>
            <w:tcBorders>
              <w:top w:val="nil"/>
              <w:left w:val="nil"/>
              <w:bottom w:val="single" w:sz="4" w:space="0" w:color="auto"/>
              <w:right w:val="single" w:sz="4" w:space="0" w:color="auto"/>
            </w:tcBorders>
            <w:shd w:val="clear" w:color="auto" w:fill="auto"/>
            <w:noWrap/>
          </w:tcPr>
          <w:p w14:paraId="18AC4469" w14:textId="036943A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tcPr>
          <w:p w14:paraId="23C94078" w14:textId="6C0E3AF9"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7ABB0AA4" w14:textId="75426CEB"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468B33FC"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65161A6B" w14:textId="750CA914"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Wirtschaftsdeutsch</w:t>
            </w:r>
          </w:p>
        </w:tc>
        <w:tc>
          <w:tcPr>
            <w:tcW w:w="851" w:type="dxa"/>
            <w:tcBorders>
              <w:top w:val="nil"/>
              <w:left w:val="nil"/>
              <w:bottom w:val="single" w:sz="4" w:space="0" w:color="auto"/>
              <w:right w:val="single" w:sz="4" w:space="0" w:color="auto"/>
            </w:tcBorders>
            <w:shd w:val="clear" w:color="auto" w:fill="auto"/>
            <w:noWrap/>
          </w:tcPr>
          <w:p w14:paraId="1C007528" w14:textId="0DA97D0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3</w:t>
            </w:r>
          </w:p>
        </w:tc>
        <w:tc>
          <w:tcPr>
            <w:tcW w:w="850" w:type="dxa"/>
            <w:tcBorders>
              <w:top w:val="nil"/>
              <w:left w:val="nil"/>
              <w:bottom w:val="single" w:sz="4" w:space="0" w:color="auto"/>
              <w:right w:val="single" w:sz="4" w:space="0" w:color="auto"/>
            </w:tcBorders>
            <w:shd w:val="clear" w:color="auto" w:fill="auto"/>
            <w:noWrap/>
          </w:tcPr>
          <w:p w14:paraId="589B43CA" w14:textId="0CD2356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10</w:t>
            </w:r>
          </w:p>
        </w:tc>
        <w:tc>
          <w:tcPr>
            <w:tcW w:w="992" w:type="dxa"/>
            <w:tcBorders>
              <w:top w:val="nil"/>
              <w:left w:val="nil"/>
              <w:bottom w:val="single" w:sz="4" w:space="0" w:color="auto"/>
              <w:right w:val="single" w:sz="4" w:space="0" w:color="auto"/>
            </w:tcBorders>
            <w:shd w:val="clear" w:color="auto" w:fill="auto"/>
            <w:noWrap/>
          </w:tcPr>
          <w:p w14:paraId="5784886E" w14:textId="78545AD7"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tcPr>
          <w:p w14:paraId="1272BAF5" w14:textId="78F94775"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709" w:type="dxa"/>
            <w:tcBorders>
              <w:top w:val="nil"/>
              <w:left w:val="nil"/>
              <w:bottom w:val="single" w:sz="4" w:space="0" w:color="auto"/>
              <w:right w:val="single" w:sz="12" w:space="0" w:color="auto"/>
            </w:tcBorders>
            <w:shd w:val="clear" w:color="auto" w:fill="auto"/>
            <w:noWrap/>
            <w:vAlign w:val="bottom"/>
          </w:tcPr>
          <w:p w14:paraId="567AF80F" w14:textId="105970F4"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24B716B9" w14:textId="77777777" w:rsidTr="003F6EB7">
        <w:trPr>
          <w:trHeight w:val="315"/>
          <w:jc w:val="center"/>
        </w:trPr>
        <w:tc>
          <w:tcPr>
            <w:tcW w:w="8065" w:type="dxa"/>
            <w:gridSpan w:val="6"/>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1A5E7B7" w14:textId="77777777" w:rsidR="005A0427" w:rsidRPr="005842C0" w:rsidRDefault="005A0427" w:rsidP="005A0427">
            <w:pPr>
              <w:rPr>
                <w:rFonts w:asciiTheme="minorHAnsi" w:hAnsiTheme="minorHAnsi" w:cstheme="minorHAnsi"/>
              </w:rPr>
            </w:pPr>
            <w:r w:rsidRPr="005842C0">
              <w:rPr>
                <w:rFonts w:asciiTheme="minorHAnsi" w:hAnsiTheme="minorHAnsi" w:cstheme="minorHAnsi"/>
                <w:b/>
                <w:bCs/>
                <w:u w:val="single"/>
              </w:rPr>
              <w:t>2. ročník</w:t>
            </w:r>
            <w:r w:rsidRPr="005842C0">
              <w:rPr>
                <w:rFonts w:asciiTheme="minorHAnsi" w:hAnsiTheme="minorHAnsi" w:cstheme="minorHAnsi"/>
              </w:rPr>
              <w:t> </w:t>
            </w:r>
          </w:p>
        </w:tc>
      </w:tr>
      <w:tr w:rsidR="005842C0" w:rsidRPr="005842C0" w14:paraId="1972BB6F" w14:textId="77777777" w:rsidTr="005A0427">
        <w:trPr>
          <w:trHeight w:val="315"/>
          <w:jc w:val="center"/>
        </w:trPr>
        <w:tc>
          <w:tcPr>
            <w:tcW w:w="4096" w:type="dxa"/>
            <w:tcBorders>
              <w:top w:val="single" w:sz="12" w:space="0" w:color="auto"/>
              <w:left w:val="single" w:sz="12" w:space="0" w:color="auto"/>
              <w:bottom w:val="single" w:sz="4" w:space="0" w:color="auto"/>
              <w:right w:val="single" w:sz="4" w:space="0" w:color="auto"/>
            </w:tcBorders>
            <w:shd w:val="clear" w:color="auto" w:fill="auto"/>
            <w:noWrap/>
            <w:hideMark/>
          </w:tcPr>
          <w:p w14:paraId="1EEF7660" w14:textId="6215E23C"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Seminář k diplomové práci</w:t>
            </w:r>
          </w:p>
        </w:tc>
        <w:tc>
          <w:tcPr>
            <w:tcW w:w="851" w:type="dxa"/>
            <w:tcBorders>
              <w:top w:val="single" w:sz="12" w:space="0" w:color="auto"/>
              <w:left w:val="nil"/>
              <w:bottom w:val="single" w:sz="4" w:space="0" w:color="auto"/>
              <w:right w:val="single" w:sz="4" w:space="0" w:color="auto"/>
            </w:tcBorders>
            <w:shd w:val="clear" w:color="auto" w:fill="auto"/>
            <w:noWrap/>
            <w:hideMark/>
          </w:tcPr>
          <w:p w14:paraId="639CF912" w14:textId="180870E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2</w:t>
            </w:r>
          </w:p>
        </w:tc>
        <w:tc>
          <w:tcPr>
            <w:tcW w:w="850" w:type="dxa"/>
            <w:tcBorders>
              <w:top w:val="single" w:sz="12" w:space="0" w:color="auto"/>
              <w:left w:val="nil"/>
              <w:bottom w:val="single" w:sz="4" w:space="0" w:color="auto"/>
              <w:right w:val="single" w:sz="4" w:space="0" w:color="auto"/>
            </w:tcBorders>
            <w:shd w:val="clear" w:color="auto" w:fill="auto"/>
            <w:noWrap/>
            <w:hideMark/>
          </w:tcPr>
          <w:p w14:paraId="180C0A39" w14:textId="16CEFFE9"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10</w:t>
            </w:r>
          </w:p>
        </w:tc>
        <w:tc>
          <w:tcPr>
            <w:tcW w:w="992" w:type="dxa"/>
            <w:tcBorders>
              <w:top w:val="single" w:sz="12" w:space="0" w:color="auto"/>
              <w:left w:val="nil"/>
              <w:bottom w:val="single" w:sz="4" w:space="0" w:color="auto"/>
              <w:right w:val="single" w:sz="4" w:space="0" w:color="auto"/>
            </w:tcBorders>
            <w:shd w:val="clear" w:color="auto" w:fill="auto"/>
            <w:noWrap/>
            <w:hideMark/>
          </w:tcPr>
          <w:p w14:paraId="20F0E8A7" w14:textId="07F366BF"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w:t>
            </w:r>
          </w:p>
        </w:tc>
        <w:tc>
          <w:tcPr>
            <w:tcW w:w="567" w:type="dxa"/>
            <w:tcBorders>
              <w:top w:val="single" w:sz="12" w:space="0" w:color="auto"/>
              <w:left w:val="nil"/>
              <w:bottom w:val="single" w:sz="4" w:space="0" w:color="auto"/>
              <w:right w:val="single" w:sz="4" w:space="0" w:color="auto"/>
            </w:tcBorders>
            <w:shd w:val="clear" w:color="auto" w:fill="auto"/>
            <w:noWrap/>
            <w:vAlign w:val="bottom"/>
            <w:hideMark/>
          </w:tcPr>
          <w:p w14:paraId="551A0E22"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single" w:sz="12" w:space="0" w:color="auto"/>
              <w:left w:val="nil"/>
              <w:bottom w:val="single" w:sz="4" w:space="0" w:color="auto"/>
              <w:right w:val="single" w:sz="12" w:space="0" w:color="auto"/>
            </w:tcBorders>
            <w:shd w:val="clear" w:color="auto" w:fill="auto"/>
            <w:noWrap/>
            <w:vAlign w:val="bottom"/>
            <w:hideMark/>
          </w:tcPr>
          <w:p w14:paraId="639D026B"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06CE24D0"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18D4EC4" w14:textId="7B59D11D"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Robotická pracoviště</w:t>
            </w:r>
          </w:p>
        </w:tc>
        <w:tc>
          <w:tcPr>
            <w:tcW w:w="851" w:type="dxa"/>
            <w:tcBorders>
              <w:top w:val="nil"/>
              <w:left w:val="nil"/>
              <w:bottom w:val="single" w:sz="4" w:space="0" w:color="auto"/>
              <w:right w:val="single" w:sz="4" w:space="0" w:color="auto"/>
            </w:tcBorders>
            <w:shd w:val="clear" w:color="auto" w:fill="auto"/>
            <w:noWrap/>
            <w:hideMark/>
          </w:tcPr>
          <w:p w14:paraId="05138CF3" w14:textId="40EC30A7"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6</w:t>
            </w:r>
          </w:p>
        </w:tc>
        <w:tc>
          <w:tcPr>
            <w:tcW w:w="850" w:type="dxa"/>
            <w:tcBorders>
              <w:top w:val="nil"/>
              <w:left w:val="nil"/>
              <w:bottom w:val="single" w:sz="4" w:space="0" w:color="auto"/>
              <w:right w:val="single" w:sz="4" w:space="0" w:color="auto"/>
            </w:tcBorders>
            <w:shd w:val="clear" w:color="auto" w:fill="auto"/>
            <w:noWrap/>
            <w:hideMark/>
          </w:tcPr>
          <w:p w14:paraId="5A12EE4A" w14:textId="7FA15E8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20</w:t>
            </w:r>
          </w:p>
        </w:tc>
        <w:tc>
          <w:tcPr>
            <w:tcW w:w="992" w:type="dxa"/>
            <w:tcBorders>
              <w:top w:val="nil"/>
              <w:left w:val="nil"/>
              <w:bottom w:val="single" w:sz="4" w:space="0" w:color="auto"/>
              <w:right w:val="single" w:sz="4" w:space="0" w:color="auto"/>
            </w:tcBorders>
            <w:shd w:val="clear" w:color="auto" w:fill="auto"/>
            <w:noWrap/>
            <w:hideMark/>
          </w:tcPr>
          <w:p w14:paraId="234C6693" w14:textId="271C988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4507D923"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5921F558"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4AEC55B4"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2D66EBFF" w14:textId="471B467E"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 xml:space="preserve">Průmyslové inženýrství - metody </w:t>
            </w:r>
          </w:p>
        </w:tc>
        <w:tc>
          <w:tcPr>
            <w:tcW w:w="851" w:type="dxa"/>
            <w:tcBorders>
              <w:top w:val="nil"/>
              <w:left w:val="nil"/>
              <w:bottom w:val="single" w:sz="4" w:space="0" w:color="auto"/>
              <w:right w:val="single" w:sz="4" w:space="0" w:color="auto"/>
            </w:tcBorders>
            <w:shd w:val="clear" w:color="auto" w:fill="auto"/>
            <w:noWrap/>
            <w:hideMark/>
          </w:tcPr>
          <w:p w14:paraId="60786476" w14:textId="3E9D0D11"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05B2E002" w14:textId="25323C1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3A4857BC" w14:textId="23EB6C21"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045AAB2E"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2565BC0F"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74D9D278"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7A0B474" w14:textId="7C6C3A9E"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Počítačová simulace ekonomických systémů II</w:t>
            </w:r>
          </w:p>
        </w:tc>
        <w:tc>
          <w:tcPr>
            <w:tcW w:w="851" w:type="dxa"/>
            <w:tcBorders>
              <w:top w:val="nil"/>
              <w:left w:val="nil"/>
              <w:bottom w:val="single" w:sz="4" w:space="0" w:color="auto"/>
              <w:right w:val="single" w:sz="4" w:space="0" w:color="auto"/>
            </w:tcBorders>
            <w:shd w:val="clear" w:color="auto" w:fill="auto"/>
            <w:noWrap/>
            <w:hideMark/>
          </w:tcPr>
          <w:p w14:paraId="1B37ACB8" w14:textId="045634C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41E9DBDF" w14:textId="560ABE9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43A4C95C" w14:textId="2B228425"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nil"/>
              <w:left w:val="nil"/>
              <w:bottom w:val="single" w:sz="4" w:space="0" w:color="auto"/>
              <w:right w:val="single" w:sz="4" w:space="0" w:color="auto"/>
            </w:tcBorders>
            <w:shd w:val="clear" w:color="auto" w:fill="auto"/>
            <w:noWrap/>
            <w:vAlign w:val="bottom"/>
            <w:hideMark/>
          </w:tcPr>
          <w:p w14:paraId="23CDB5FA"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25CAEC59"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0817B34D"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636C3203" w14:textId="75ED3A22" w:rsidR="005A0427" w:rsidRPr="005842C0" w:rsidRDefault="005A0427" w:rsidP="005A0427">
            <w:pPr>
              <w:rPr>
                <w:rFonts w:asciiTheme="minorHAnsi" w:hAnsiTheme="minorHAnsi" w:cstheme="minorHAnsi"/>
                <w:b/>
              </w:rPr>
            </w:pPr>
            <w:r w:rsidRPr="005842C0">
              <w:rPr>
                <w:rFonts w:asciiTheme="minorHAnsi" w:hAnsiTheme="minorHAnsi" w:cstheme="minorHAnsi"/>
                <w:lang w:eastAsia="en-US"/>
              </w:rPr>
              <w:t>Logistika II</w:t>
            </w:r>
          </w:p>
        </w:tc>
        <w:tc>
          <w:tcPr>
            <w:tcW w:w="851" w:type="dxa"/>
            <w:tcBorders>
              <w:top w:val="nil"/>
              <w:left w:val="nil"/>
              <w:bottom w:val="single" w:sz="4" w:space="0" w:color="auto"/>
              <w:right w:val="single" w:sz="4" w:space="0" w:color="auto"/>
            </w:tcBorders>
            <w:shd w:val="clear" w:color="auto" w:fill="auto"/>
            <w:noWrap/>
            <w:hideMark/>
          </w:tcPr>
          <w:p w14:paraId="48C796FF" w14:textId="3ECA4A0D"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4</w:t>
            </w:r>
          </w:p>
        </w:tc>
        <w:tc>
          <w:tcPr>
            <w:tcW w:w="850" w:type="dxa"/>
            <w:tcBorders>
              <w:top w:val="nil"/>
              <w:left w:val="nil"/>
              <w:bottom w:val="single" w:sz="4" w:space="0" w:color="auto"/>
              <w:right w:val="single" w:sz="4" w:space="0" w:color="auto"/>
            </w:tcBorders>
            <w:shd w:val="clear" w:color="auto" w:fill="auto"/>
            <w:noWrap/>
            <w:hideMark/>
          </w:tcPr>
          <w:p w14:paraId="2BF8A2C8" w14:textId="68C86769"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7C89ACF1" w14:textId="017D0EE4"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48BC9508"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05AE3AF0"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42BFFE2B"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10464799" w14:textId="470D0766"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 xml:space="preserve">Průmyslová moderace </w:t>
            </w:r>
          </w:p>
        </w:tc>
        <w:tc>
          <w:tcPr>
            <w:tcW w:w="851" w:type="dxa"/>
            <w:tcBorders>
              <w:top w:val="nil"/>
              <w:left w:val="nil"/>
              <w:bottom w:val="single" w:sz="4" w:space="0" w:color="auto"/>
              <w:right w:val="single" w:sz="4" w:space="0" w:color="auto"/>
            </w:tcBorders>
            <w:shd w:val="clear" w:color="auto" w:fill="auto"/>
            <w:noWrap/>
            <w:hideMark/>
          </w:tcPr>
          <w:p w14:paraId="73357C04" w14:textId="7DB9568D"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5</w:t>
            </w:r>
          </w:p>
        </w:tc>
        <w:tc>
          <w:tcPr>
            <w:tcW w:w="850" w:type="dxa"/>
            <w:tcBorders>
              <w:top w:val="nil"/>
              <w:left w:val="nil"/>
              <w:bottom w:val="single" w:sz="4" w:space="0" w:color="auto"/>
              <w:right w:val="single" w:sz="4" w:space="0" w:color="auto"/>
            </w:tcBorders>
            <w:shd w:val="clear" w:color="auto" w:fill="auto"/>
            <w:noWrap/>
            <w:hideMark/>
          </w:tcPr>
          <w:p w14:paraId="65E39193" w14:textId="3BB028A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15</w:t>
            </w:r>
          </w:p>
        </w:tc>
        <w:tc>
          <w:tcPr>
            <w:tcW w:w="992" w:type="dxa"/>
            <w:tcBorders>
              <w:top w:val="nil"/>
              <w:left w:val="nil"/>
              <w:bottom w:val="single" w:sz="4" w:space="0" w:color="auto"/>
              <w:right w:val="single" w:sz="4" w:space="0" w:color="auto"/>
            </w:tcBorders>
            <w:shd w:val="clear" w:color="auto" w:fill="auto"/>
            <w:noWrap/>
            <w:hideMark/>
          </w:tcPr>
          <w:p w14:paraId="6654926F" w14:textId="62C3ED0C"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nil"/>
              <w:left w:val="nil"/>
              <w:bottom w:val="single" w:sz="4" w:space="0" w:color="auto"/>
              <w:right w:val="single" w:sz="4" w:space="0" w:color="auto"/>
            </w:tcBorders>
            <w:shd w:val="clear" w:color="auto" w:fill="auto"/>
            <w:noWrap/>
            <w:vAlign w:val="bottom"/>
            <w:hideMark/>
          </w:tcPr>
          <w:p w14:paraId="5582AAF4"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10E52B6F"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Z</w:t>
            </w:r>
          </w:p>
        </w:tc>
      </w:tr>
      <w:tr w:rsidR="005842C0" w:rsidRPr="005842C0" w14:paraId="75AE44E3"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tcPr>
          <w:p w14:paraId="5A867DFA" w14:textId="088DDBDC"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Příprava diplomové práce</w:t>
            </w:r>
          </w:p>
        </w:tc>
        <w:tc>
          <w:tcPr>
            <w:tcW w:w="851" w:type="dxa"/>
            <w:tcBorders>
              <w:top w:val="nil"/>
              <w:left w:val="nil"/>
              <w:bottom w:val="single" w:sz="4" w:space="0" w:color="auto"/>
              <w:right w:val="single" w:sz="4" w:space="0" w:color="auto"/>
            </w:tcBorders>
            <w:shd w:val="clear" w:color="auto" w:fill="auto"/>
            <w:noWrap/>
          </w:tcPr>
          <w:p w14:paraId="749BCF29" w14:textId="39694D01"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15</w:t>
            </w:r>
          </w:p>
        </w:tc>
        <w:tc>
          <w:tcPr>
            <w:tcW w:w="850" w:type="dxa"/>
            <w:tcBorders>
              <w:top w:val="nil"/>
              <w:left w:val="nil"/>
              <w:bottom w:val="single" w:sz="4" w:space="0" w:color="auto"/>
              <w:right w:val="single" w:sz="4" w:space="0" w:color="auto"/>
            </w:tcBorders>
            <w:shd w:val="clear" w:color="auto" w:fill="auto"/>
            <w:noWrap/>
          </w:tcPr>
          <w:p w14:paraId="186754F4" w14:textId="19A1C4EE"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0</w:t>
            </w:r>
          </w:p>
        </w:tc>
        <w:tc>
          <w:tcPr>
            <w:tcW w:w="992" w:type="dxa"/>
            <w:tcBorders>
              <w:top w:val="nil"/>
              <w:left w:val="nil"/>
              <w:bottom w:val="single" w:sz="4" w:space="0" w:color="auto"/>
              <w:right w:val="single" w:sz="4" w:space="0" w:color="auto"/>
            </w:tcBorders>
            <w:shd w:val="clear" w:color="auto" w:fill="auto"/>
            <w:noWrap/>
          </w:tcPr>
          <w:p w14:paraId="4F32CE43" w14:textId="24093479"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w:t>
            </w:r>
          </w:p>
        </w:tc>
        <w:tc>
          <w:tcPr>
            <w:tcW w:w="567" w:type="dxa"/>
            <w:tcBorders>
              <w:top w:val="nil"/>
              <w:left w:val="nil"/>
              <w:bottom w:val="single" w:sz="4" w:space="0" w:color="auto"/>
              <w:right w:val="single" w:sz="4" w:space="0" w:color="auto"/>
            </w:tcBorders>
            <w:shd w:val="clear" w:color="auto" w:fill="auto"/>
            <w:noWrap/>
            <w:vAlign w:val="bottom"/>
          </w:tcPr>
          <w:p w14:paraId="6B1FADF7"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tcPr>
          <w:p w14:paraId="3961BD77" w14:textId="06585D1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r w:rsidR="005842C0" w:rsidRPr="005842C0" w14:paraId="28D0F846" w14:textId="77777777" w:rsidTr="005A0427">
        <w:trPr>
          <w:trHeight w:val="315"/>
          <w:jc w:val="center"/>
        </w:trPr>
        <w:tc>
          <w:tcPr>
            <w:tcW w:w="4096" w:type="dxa"/>
            <w:tcBorders>
              <w:top w:val="nil"/>
              <w:left w:val="single" w:sz="12" w:space="0" w:color="auto"/>
              <w:bottom w:val="single" w:sz="4" w:space="0" w:color="auto"/>
              <w:right w:val="single" w:sz="4" w:space="0" w:color="auto"/>
            </w:tcBorders>
            <w:shd w:val="clear" w:color="auto" w:fill="auto"/>
            <w:noWrap/>
            <w:hideMark/>
          </w:tcPr>
          <w:p w14:paraId="39959D52" w14:textId="1B80D192"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 xml:space="preserve">Odborná praxe </w:t>
            </w:r>
          </w:p>
        </w:tc>
        <w:tc>
          <w:tcPr>
            <w:tcW w:w="851" w:type="dxa"/>
            <w:tcBorders>
              <w:top w:val="nil"/>
              <w:left w:val="nil"/>
              <w:bottom w:val="single" w:sz="4" w:space="0" w:color="auto"/>
              <w:right w:val="single" w:sz="4" w:space="0" w:color="auto"/>
            </w:tcBorders>
            <w:shd w:val="clear" w:color="auto" w:fill="auto"/>
            <w:noWrap/>
            <w:hideMark/>
          </w:tcPr>
          <w:p w14:paraId="3BC11926" w14:textId="2117B44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15</w:t>
            </w:r>
          </w:p>
        </w:tc>
        <w:tc>
          <w:tcPr>
            <w:tcW w:w="850" w:type="dxa"/>
            <w:tcBorders>
              <w:top w:val="nil"/>
              <w:left w:val="nil"/>
              <w:bottom w:val="single" w:sz="4" w:space="0" w:color="auto"/>
              <w:right w:val="single" w:sz="4" w:space="0" w:color="auto"/>
            </w:tcBorders>
            <w:shd w:val="clear" w:color="auto" w:fill="auto"/>
            <w:noWrap/>
            <w:hideMark/>
          </w:tcPr>
          <w:p w14:paraId="79EE8FC8" w14:textId="0B3C07E9"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0</w:t>
            </w:r>
          </w:p>
        </w:tc>
        <w:tc>
          <w:tcPr>
            <w:tcW w:w="992" w:type="dxa"/>
            <w:tcBorders>
              <w:top w:val="nil"/>
              <w:left w:val="nil"/>
              <w:bottom w:val="single" w:sz="4" w:space="0" w:color="auto"/>
              <w:right w:val="single" w:sz="4" w:space="0" w:color="auto"/>
            </w:tcBorders>
            <w:shd w:val="clear" w:color="auto" w:fill="auto"/>
            <w:noWrap/>
            <w:vAlign w:val="bottom"/>
            <w:hideMark/>
          </w:tcPr>
          <w:p w14:paraId="500EE8B6" w14:textId="102ECBDE" w:rsidR="005A0427" w:rsidRPr="005842C0" w:rsidRDefault="005A0427" w:rsidP="005A0427">
            <w:pPr>
              <w:jc w:val="center"/>
              <w:rPr>
                <w:rFonts w:asciiTheme="minorHAnsi" w:hAnsiTheme="minorHAnsi" w:cstheme="minorHAnsi"/>
              </w:rPr>
            </w:pPr>
          </w:p>
        </w:tc>
        <w:tc>
          <w:tcPr>
            <w:tcW w:w="567" w:type="dxa"/>
            <w:tcBorders>
              <w:top w:val="nil"/>
              <w:left w:val="nil"/>
              <w:bottom w:val="single" w:sz="4" w:space="0" w:color="auto"/>
              <w:right w:val="single" w:sz="4" w:space="0" w:color="auto"/>
            </w:tcBorders>
            <w:shd w:val="clear" w:color="auto" w:fill="auto"/>
            <w:noWrap/>
            <w:vAlign w:val="bottom"/>
            <w:hideMark/>
          </w:tcPr>
          <w:p w14:paraId="67026E19"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709" w:type="dxa"/>
            <w:tcBorders>
              <w:top w:val="nil"/>
              <w:left w:val="nil"/>
              <w:bottom w:val="single" w:sz="4" w:space="0" w:color="auto"/>
              <w:right w:val="single" w:sz="12" w:space="0" w:color="auto"/>
            </w:tcBorders>
            <w:shd w:val="clear" w:color="auto" w:fill="auto"/>
            <w:noWrap/>
            <w:vAlign w:val="bottom"/>
            <w:hideMark/>
          </w:tcPr>
          <w:p w14:paraId="6346A912"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tbl>
    <w:p w14:paraId="27E43980" w14:textId="06F8DB15" w:rsidR="00E14C88" w:rsidRPr="005842C0" w:rsidRDefault="00E14C88" w:rsidP="00B0070D">
      <w:pPr>
        <w:ind w:left="567"/>
        <w:rPr>
          <w:rFonts w:asciiTheme="minorHAnsi" w:hAnsiTheme="minorHAnsi" w:cstheme="minorHAnsi"/>
        </w:rPr>
      </w:pPr>
    </w:p>
    <w:tbl>
      <w:tblPr>
        <w:tblW w:w="8080" w:type="dxa"/>
        <w:jc w:val="center"/>
        <w:tblCellMar>
          <w:left w:w="70" w:type="dxa"/>
          <w:right w:w="70" w:type="dxa"/>
        </w:tblCellMar>
        <w:tblLook w:val="04A0" w:firstRow="1" w:lastRow="0" w:firstColumn="1" w:lastColumn="0" w:noHBand="0" w:noVBand="1"/>
      </w:tblPr>
      <w:tblGrid>
        <w:gridCol w:w="3970"/>
        <w:gridCol w:w="850"/>
        <w:gridCol w:w="851"/>
        <w:gridCol w:w="850"/>
        <w:gridCol w:w="567"/>
        <w:gridCol w:w="992"/>
      </w:tblGrid>
      <w:tr w:rsidR="00E14C88" w:rsidRPr="005842C0" w14:paraId="03EE8A8B" w14:textId="77777777" w:rsidTr="003F6EB7">
        <w:trPr>
          <w:trHeight w:val="255"/>
          <w:jc w:val="center"/>
        </w:trPr>
        <w:tc>
          <w:tcPr>
            <w:tcW w:w="3970" w:type="dxa"/>
            <w:tcBorders>
              <w:top w:val="nil"/>
              <w:left w:val="nil"/>
              <w:bottom w:val="single" w:sz="12" w:space="0" w:color="auto"/>
              <w:right w:val="nil"/>
            </w:tcBorders>
            <w:shd w:val="clear" w:color="auto" w:fill="auto"/>
            <w:noWrap/>
            <w:vAlign w:val="bottom"/>
            <w:hideMark/>
          </w:tcPr>
          <w:p w14:paraId="797E9D0B" w14:textId="77777777" w:rsidR="00E14C88" w:rsidRPr="005842C0" w:rsidRDefault="00E14C88" w:rsidP="003F6EB7">
            <w:pPr>
              <w:rPr>
                <w:rFonts w:asciiTheme="minorHAnsi" w:hAnsiTheme="minorHAnsi" w:cstheme="minorHAnsi"/>
                <w:b/>
                <w:bCs/>
              </w:rPr>
            </w:pPr>
            <w:bookmarkStart w:id="1443" w:name="_Hlk6081841"/>
            <w:r w:rsidRPr="005842C0">
              <w:rPr>
                <w:rFonts w:asciiTheme="minorHAnsi" w:hAnsiTheme="minorHAnsi" w:cstheme="minorHAnsi"/>
                <w:b/>
                <w:bCs/>
              </w:rPr>
              <w:t>BLOK B - povinně volitelné předměty</w:t>
            </w:r>
          </w:p>
        </w:tc>
        <w:tc>
          <w:tcPr>
            <w:tcW w:w="850" w:type="dxa"/>
            <w:tcBorders>
              <w:top w:val="nil"/>
              <w:left w:val="nil"/>
              <w:bottom w:val="single" w:sz="12" w:space="0" w:color="auto"/>
              <w:right w:val="nil"/>
            </w:tcBorders>
            <w:shd w:val="clear" w:color="auto" w:fill="auto"/>
            <w:noWrap/>
            <w:vAlign w:val="bottom"/>
            <w:hideMark/>
          </w:tcPr>
          <w:p w14:paraId="095B9C05" w14:textId="77777777" w:rsidR="00E14C88" w:rsidRPr="005842C0" w:rsidRDefault="00E14C88" w:rsidP="003F6EB7">
            <w:pPr>
              <w:rPr>
                <w:rFonts w:asciiTheme="minorHAnsi" w:hAnsiTheme="minorHAnsi" w:cstheme="minorHAnsi"/>
                <w:b/>
                <w:bCs/>
              </w:rPr>
            </w:pPr>
          </w:p>
        </w:tc>
        <w:tc>
          <w:tcPr>
            <w:tcW w:w="851" w:type="dxa"/>
            <w:tcBorders>
              <w:top w:val="nil"/>
              <w:left w:val="nil"/>
              <w:bottom w:val="single" w:sz="12" w:space="0" w:color="auto"/>
              <w:right w:val="nil"/>
            </w:tcBorders>
            <w:shd w:val="clear" w:color="auto" w:fill="auto"/>
            <w:noWrap/>
            <w:vAlign w:val="bottom"/>
            <w:hideMark/>
          </w:tcPr>
          <w:p w14:paraId="1A7D2A62" w14:textId="77777777" w:rsidR="00E14C88" w:rsidRPr="005842C0" w:rsidRDefault="00E14C88" w:rsidP="003F6EB7">
            <w:pPr>
              <w:rPr>
                <w:rFonts w:asciiTheme="minorHAnsi" w:hAnsiTheme="minorHAnsi" w:cstheme="minorHAnsi"/>
              </w:rPr>
            </w:pPr>
          </w:p>
        </w:tc>
        <w:tc>
          <w:tcPr>
            <w:tcW w:w="850" w:type="dxa"/>
            <w:tcBorders>
              <w:top w:val="nil"/>
              <w:left w:val="nil"/>
              <w:bottom w:val="single" w:sz="12" w:space="0" w:color="auto"/>
              <w:right w:val="nil"/>
            </w:tcBorders>
            <w:shd w:val="clear" w:color="auto" w:fill="auto"/>
            <w:noWrap/>
            <w:vAlign w:val="bottom"/>
            <w:hideMark/>
          </w:tcPr>
          <w:p w14:paraId="4ECFBEC7" w14:textId="77777777" w:rsidR="00E14C88" w:rsidRPr="005842C0" w:rsidRDefault="00E14C88" w:rsidP="003F6EB7">
            <w:pPr>
              <w:jc w:val="center"/>
              <w:rPr>
                <w:rFonts w:asciiTheme="minorHAnsi" w:hAnsiTheme="minorHAnsi" w:cstheme="minorHAnsi"/>
              </w:rPr>
            </w:pPr>
          </w:p>
        </w:tc>
        <w:tc>
          <w:tcPr>
            <w:tcW w:w="567" w:type="dxa"/>
            <w:tcBorders>
              <w:top w:val="nil"/>
              <w:left w:val="nil"/>
              <w:bottom w:val="single" w:sz="12" w:space="0" w:color="auto"/>
              <w:right w:val="nil"/>
            </w:tcBorders>
            <w:shd w:val="clear" w:color="auto" w:fill="auto"/>
            <w:noWrap/>
            <w:vAlign w:val="bottom"/>
            <w:hideMark/>
          </w:tcPr>
          <w:p w14:paraId="12D6B595" w14:textId="77777777" w:rsidR="00E14C88" w:rsidRPr="005842C0" w:rsidRDefault="00E14C88" w:rsidP="003F6EB7">
            <w:pPr>
              <w:rPr>
                <w:rFonts w:asciiTheme="minorHAnsi" w:hAnsiTheme="minorHAnsi" w:cstheme="minorHAnsi"/>
              </w:rPr>
            </w:pPr>
          </w:p>
        </w:tc>
        <w:tc>
          <w:tcPr>
            <w:tcW w:w="992" w:type="dxa"/>
            <w:tcBorders>
              <w:top w:val="nil"/>
              <w:left w:val="nil"/>
              <w:bottom w:val="nil"/>
              <w:right w:val="nil"/>
            </w:tcBorders>
            <w:shd w:val="clear" w:color="auto" w:fill="auto"/>
            <w:noWrap/>
            <w:vAlign w:val="bottom"/>
            <w:hideMark/>
          </w:tcPr>
          <w:p w14:paraId="5200CE13" w14:textId="77777777" w:rsidR="00E14C88" w:rsidRPr="005842C0" w:rsidRDefault="00E14C88" w:rsidP="003F6EB7">
            <w:pPr>
              <w:rPr>
                <w:rFonts w:asciiTheme="minorHAnsi" w:hAnsiTheme="minorHAnsi" w:cstheme="minorHAnsi"/>
              </w:rPr>
            </w:pPr>
          </w:p>
        </w:tc>
      </w:tr>
      <w:tr w:rsidR="00E14C88" w:rsidRPr="005842C0" w14:paraId="5D2D16B5" w14:textId="77777777" w:rsidTr="003F6EB7">
        <w:trPr>
          <w:trHeight w:val="255"/>
          <w:jc w:val="center"/>
        </w:trPr>
        <w:tc>
          <w:tcPr>
            <w:tcW w:w="3970" w:type="dxa"/>
            <w:vMerge w:val="restart"/>
            <w:tcBorders>
              <w:top w:val="single" w:sz="12" w:space="0" w:color="auto"/>
              <w:left w:val="single" w:sz="12" w:space="0" w:color="auto"/>
              <w:bottom w:val="single" w:sz="4" w:space="0" w:color="000000"/>
              <w:right w:val="single" w:sz="4" w:space="0" w:color="auto"/>
            </w:tcBorders>
            <w:shd w:val="clear" w:color="auto" w:fill="auto"/>
            <w:vAlign w:val="center"/>
            <w:hideMark/>
          </w:tcPr>
          <w:p w14:paraId="7145AF97" w14:textId="77777777" w:rsidR="00E14C88" w:rsidRPr="005842C0" w:rsidRDefault="00E14C88" w:rsidP="003C44BF">
            <w:pPr>
              <w:jc w:val="center"/>
              <w:rPr>
                <w:rFonts w:asciiTheme="minorHAnsi" w:hAnsiTheme="minorHAnsi" w:cstheme="minorHAnsi"/>
                <w:b/>
                <w:bCs/>
              </w:rPr>
            </w:pPr>
            <w:r w:rsidRPr="005842C0">
              <w:rPr>
                <w:rFonts w:asciiTheme="minorHAnsi" w:hAnsiTheme="minorHAnsi" w:cstheme="minorHAnsi"/>
                <w:b/>
                <w:bCs/>
              </w:rPr>
              <w:t>Název předmětu</w:t>
            </w:r>
          </w:p>
        </w:tc>
        <w:tc>
          <w:tcPr>
            <w:tcW w:w="850"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14:paraId="196E1D6F"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Počet kreditů</w:t>
            </w:r>
          </w:p>
        </w:tc>
        <w:tc>
          <w:tcPr>
            <w:tcW w:w="851"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14:paraId="306BDC41"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Rozsah KS</w:t>
            </w:r>
          </w:p>
        </w:tc>
        <w:tc>
          <w:tcPr>
            <w:tcW w:w="850"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34ED748B"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Zakonč.</w:t>
            </w:r>
          </w:p>
        </w:tc>
        <w:tc>
          <w:tcPr>
            <w:tcW w:w="1559" w:type="dxa"/>
            <w:gridSpan w:val="2"/>
            <w:tcBorders>
              <w:top w:val="single" w:sz="12" w:space="0" w:color="auto"/>
              <w:left w:val="nil"/>
              <w:bottom w:val="single" w:sz="4" w:space="0" w:color="auto"/>
              <w:right w:val="single" w:sz="12" w:space="0" w:color="auto"/>
            </w:tcBorders>
            <w:shd w:val="clear" w:color="auto" w:fill="auto"/>
            <w:noWrap/>
            <w:vAlign w:val="center"/>
            <w:hideMark/>
          </w:tcPr>
          <w:p w14:paraId="149CC48D"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Předepsaný</w:t>
            </w:r>
          </w:p>
        </w:tc>
      </w:tr>
      <w:tr w:rsidR="005842C0" w:rsidRPr="005842C0" w14:paraId="3D4471B6" w14:textId="77777777" w:rsidTr="00860280">
        <w:trPr>
          <w:trHeight w:val="255"/>
          <w:jc w:val="center"/>
        </w:trPr>
        <w:tc>
          <w:tcPr>
            <w:tcW w:w="3970" w:type="dxa"/>
            <w:vMerge/>
            <w:tcBorders>
              <w:top w:val="single" w:sz="8" w:space="0" w:color="auto"/>
              <w:left w:val="single" w:sz="12" w:space="0" w:color="auto"/>
              <w:bottom w:val="single" w:sz="12" w:space="0" w:color="auto"/>
              <w:right w:val="single" w:sz="4" w:space="0" w:color="auto"/>
            </w:tcBorders>
            <w:vAlign w:val="center"/>
            <w:hideMark/>
          </w:tcPr>
          <w:p w14:paraId="25CD1484" w14:textId="77777777" w:rsidR="00E14C88" w:rsidRPr="005842C0" w:rsidRDefault="00E14C88" w:rsidP="003F6EB7">
            <w:pPr>
              <w:rPr>
                <w:rFonts w:asciiTheme="minorHAnsi" w:hAnsiTheme="minorHAnsi" w:cstheme="minorHAns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14:paraId="4798E1F8" w14:textId="77777777" w:rsidR="00E14C88" w:rsidRPr="005842C0" w:rsidRDefault="00E14C88" w:rsidP="003F6EB7">
            <w:pPr>
              <w:rPr>
                <w:rFonts w:asciiTheme="minorHAnsi" w:hAnsiTheme="minorHAnsi" w:cstheme="minorHAnsi"/>
                <w:b/>
                <w:bCs/>
              </w:rPr>
            </w:pPr>
          </w:p>
        </w:tc>
        <w:tc>
          <w:tcPr>
            <w:tcW w:w="851" w:type="dxa"/>
            <w:vMerge/>
            <w:tcBorders>
              <w:top w:val="single" w:sz="8" w:space="0" w:color="auto"/>
              <w:left w:val="single" w:sz="4" w:space="0" w:color="auto"/>
              <w:bottom w:val="single" w:sz="12" w:space="0" w:color="auto"/>
              <w:right w:val="single" w:sz="4" w:space="0" w:color="auto"/>
            </w:tcBorders>
            <w:vAlign w:val="center"/>
            <w:hideMark/>
          </w:tcPr>
          <w:p w14:paraId="4F21D503" w14:textId="77777777" w:rsidR="00E14C88" w:rsidRPr="005842C0" w:rsidRDefault="00E14C88" w:rsidP="003F6EB7">
            <w:pPr>
              <w:rPr>
                <w:rFonts w:asciiTheme="minorHAnsi" w:hAnsiTheme="minorHAnsi" w:cstheme="minorHAnsi"/>
                <w:b/>
                <w:bCs/>
              </w:rPr>
            </w:pPr>
          </w:p>
        </w:tc>
        <w:tc>
          <w:tcPr>
            <w:tcW w:w="850" w:type="dxa"/>
            <w:vMerge/>
            <w:tcBorders>
              <w:top w:val="single" w:sz="8" w:space="0" w:color="auto"/>
              <w:left w:val="single" w:sz="4" w:space="0" w:color="auto"/>
              <w:bottom w:val="single" w:sz="12" w:space="0" w:color="auto"/>
              <w:right w:val="single" w:sz="4" w:space="0" w:color="auto"/>
            </w:tcBorders>
            <w:vAlign w:val="center"/>
            <w:hideMark/>
          </w:tcPr>
          <w:p w14:paraId="5FF5BFD6" w14:textId="77777777" w:rsidR="00E14C88" w:rsidRPr="005842C0" w:rsidRDefault="00E14C88" w:rsidP="003F6EB7">
            <w:pPr>
              <w:rPr>
                <w:rFonts w:asciiTheme="minorHAnsi" w:hAnsiTheme="minorHAnsi" w:cstheme="minorHAnsi"/>
                <w:b/>
                <w:bCs/>
              </w:rPr>
            </w:pPr>
          </w:p>
        </w:tc>
        <w:tc>
          <w:tcPr>
            <w:tcW w:w="567" w:type="dxa"/>
            <w:tcBorders>
              <w:top w:val="nil"/>
              <w:left w:val="nil"/>
              <w:bottom w:val="single" w:sz="12" w:space="0" w:color="auto"/>
              <w:right w:val="single" w:sz="4" w:space="0" w:color="auto"/>
            </w:tcBorders>
            <w:shd w:val="clear" w:color="auto" w:fill="auto"/>
            <w:noWrap/>
            <w:vAlign w:val="center"/>
            <w:hideMark/>
          </w:tcPr>
          <w:p w14:paraId="71CD5639"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roč.</w:t>
            </w:r>
          </w:p>
        </w:tc>
        <w:tc>
          <w:tcPr>
            <w:tcW w:w="992" w:type="dxa"/>
            <w:tcBorders>
              <w:top w:val="nil"/>
              <w:left w:val="nil"/>
              <w:bottom w:val="single" w:sz="12" w:space="0" w:color="auto"/>
              <w:right w:val="single" w:sz="12" w:space="0" w:color="auto"/>
            </w:tcBorders>
            <w:shd w:val="clear" w:color="auto" w:fill="auto"/>
            <w:noWrap/>
            <w:vAlign w:val="center"/>
            <w:hideMark/>
          </w:tcPr>
          <w:p w14:paraId="6D71AE9B" w14:textId="77777777" w:rsidR="00E14C88" w:rsidRPr="005842C0" w:rsidRDefault="00E14C88" w:rsidP="003F6EB7">
            <w:pPr>
              <w:jc w:val="center"/>
              <w:rPr>
                <w:rFonts w:asciiTheme="minorHAnsi" w:hAnsiTheme="minorHAnsi" w:cstheme="minorHAnsi"/>
                <w:b/>
                <w:bCs/>
              </w:rPr>
            </w:pPr>
            <w:r w:rsidRPr="005842C0">
              <w:rPr>
                <w:rFonts w:asciiTheme="minorHAnsi" w:hAnsiTheme="minorHAnsi" w:cstheme="minorHAnsi"/>
                <w:b/>
                <w:bCs/>
              </w:rPr>
              <w:t>sem.</w:t>
            </w:r>
          </w:p>
        </w:tc>
      </w:tr>
      <w:tr w:rsidR="005842C0" w:rsidRPr="005842C0" w14:paraId="67D56413" w14:textId="77777777" w:rsidTr="005A0427">
        <w:trPr>
          <w:trHeight w:val="255"/>
          <w:jc w:val="center"/>
        </w:trPr>
        <w:tc>
          <w:tcPr>
            <w:tcW w:w="3970" w:type="dxa"/>
            <w:tcBorders>
              <w:top w:val="single" w:sz="12" w:space="0" w:color="auto"/>
              <w:left w:val="single" w:sz="12" w:space="0" w:color="auto"/>
              <w:bottom w:val="single" w:sz="8" w:space="0" w:color="auto"/>
              <w:right w:val="single" w:sz="4" w:space="0" w:color="auto"/>
            </w:tcBorders>
          </w:tcPr>
          <w:p w14:paraId="05CB2145" w14:textId="59E1B190"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Řízení lidských zdrojů II</w:t>
            </w:r>
          </w:p>
        </w:tc>
        <w:tc>
          <w:tcPr>
            <w:tcW w:w="850" w:type="dxa"/>
            <w:tcBorders>
              <w:top w:val="single" w:sz="12" w:space="0" w:color="auto"/>
              <w:left w:val="single" w:sz="4" w:space="0" w:color="auto"/>
              <w:bottom w:val="single" w:sz="8" w:space="0" w:color="auto"/>
              <w:right w:val="single" w:sz="4" w:space="0" w:color="auto"/>
            </w:tcBorders>
          </w:tcPr>
          <w:p w14:paraId="5CC818D9" w14:textId="6B509E3D" w:rsidR="005A0427" w:rsidRPr="005842C0" w:rsidRDefault="007C59E7" w:rsidP="005A0427">
            <w:pPr>
              <w:jc w:val="center"/>
              <w:rPr>
                <w:rFonts w:asciiTheme="minorHAnsi" w:hAnsiTheme="minorHAnsi" w:cstheme="minorHAnsi"/>
                <w:b/>
                <w:bCs/>
              </w:rPr>
            </w:pPr>
            <w:r>
              <w:rPr>
                <w:rFonts w:asciiTheme="minorHAnsi" w:hAnsiTheme="minorHAnsi" w:cstheme="minorHAnsi"/>
              </w:rPr>
              <w:t>3</w:t>
            </w:r>
          </w:p>
        </w:tc>
        <w:tc>
          <w:tcPr>
            <w:tcW w:w="851" w:type="dxa"/>
            <w:tcBorders>
              <w:top w:val="single" w:sz="12" w:space="0" w:color="auto"/>
              <w:left w:val="single" w:sz="4" w:space="0" w:color="auto"/>
              <w:bottom w:val="single" w:sz="8" w:space="0" w:color="auto"/>
              <w:right w:val="single" w:sz="4" w:space="0" w:color="auto"/>
            </w:tcBorders>
          </w:tcPr>
          <w:p w14:paraId="036E334C" w14:textId="1846F926"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10</w:t>
            </w:r>
          </w:p>
        </w:tc>
        <w:tc>
          <w:tcPr>
            <w:tcW w:w="850" w:type="dxa"/>
            <w:tcBorders>
              <w:top w:val="single" w:sz="12" w:space="0" w:color="auto"/>
              <w:left w:val="single" w:sz="4" w:space="0" w:color="auto"/>
              <w:bottom w:val="single" w:sz="8" w:space="0" w:color="auto"/>
              <w:right w:val="single" w:sz="4" w:space="0" w:color="auto"/>
            </w:tcBorders>
          </w:tcPr>
          <w:p w14:paraId="35B2A4C1" w14:textId="125AF7E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zp, zk</w:t>
            </w:r>
          </w:p>
        </w:tc>
        <w:tc>
          <w:tcPr>
            <w:tcW w:w="567" w:type="dxa"/>
            <w:tcBorders>
              <w:top w:val="single" w:sz="12" w:space="0" w:color="auto"/>
              <w:left w:val="nil"/>
              <w:bottom w:val="single" w:sz="4" w:space="0" w:color="auto"/>
              <w:right w:val="single" w:sz="4" w:space="0" w:color="auto"/>
            </w:tcBorders>
            <w:shd w:val="clear" w:color="auto" w:fill="auto"/>
            <w:noWrap/>
            <w:vAlign w:val="bottom"/>
          </w:tcPr>
          <w:p w14:paraId="21675828" w14:textId="41987783"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rPr>
              <w:t>1,2</w:t>
            </w:r>
          </w:p>
        </w:tc>
        <w:tc>
          <w:tcPr>
            <w:tcW w:w="992" w:type="dxa"/>
            <w:tcBorders>
              <w:top w:val="single" w:sz="12" w:space="0" w:color="auto"/>
              <w:left w:val="nil"/>
              <w:bottom w:val="single" w:sz="4" w:space="0" w:color="auto"/>
              <w:right w:val="single" w:sz="12" w:space="0" w:color="auto"/>
            </w:tcBorders>
            <w:shd w:val="clear" w:color="auto" w:fill="auto"/>
            <w:noWrap/>
          </w:tcPr>
          <w:p w14:paraId="14ADBA6B" w14:textId="747E37F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lang w:eastAsia="en-US"/>
              </w:rPr>
              <w:t>Z</w:t>
            </w:r>
          </w:p>
        </w:tc>
      </w:tr>
      <w:tr w:rsidR="005842C0" w:rsidRPr="005842C0" w14:paraId="110D9E87"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006D1881" w14:textId="4265D587"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Strategický management</w:t>
            </w:r>
          </w:p>
        </w:tc>
        <w:tc>
          <w:tcPr>
            <w:tcW w:w="850" w:type="dxa"/>
            <w:tcBorders>
              <w:top w:val="single" w:sz="8" w:space="0" w:color="auto"/>
              <w:left w:val="single" w:sz="4" w:space="0" w:color="auto"/>
              <w:bottom w:val="single" w:sz="8" w:space="0" w:color="auto"/>
              <w:right w:val="single" w:sz="4" w:space="0" w:color="auto"/>
            </w:tcBorders>
          </w:tcPr>
          <w:p w14:paraId="7451BA0B" w14:textId="4E9C5552" w:rsidR="005A0427" w:rsidRPr="005842C0" w:rsidRDefault="007C59E7" w:rsidP="005A0427">
            <w:pPr>
              <w:jc w:val="center"/>
              <w:rPr>
                <w:rFonts w:asciiTheme="minorHAnsi" w:hAnsiTheme="minorHAnsi" w:cstheme="minorHAnsi"/>
              </w:rPr>
            </w:pPr>
            <w:r>
              <w:rPr>
                <w:rFonts w:asciiTheme="minorHAnsi" w:hAnsiTheme="minorHAnsi" w:cstheme="minorHAnsi"/>
              </w:rPr>
              <w:t>4</w:t>
            </w:r>
          </w:p>
        </w:tc>
        <w:tc>
          <w:tcPr>
            <w:tcW w:w="851" w:type="dxa"/>
            <w:tcBorders>
              <w:top w:val="single" w:sz="8" w:space="0" w:color="auto"/>
              <w:left w:val="single" w:sz="4" w:space="0" w:color="auto"/>
              <w:bottom w:val="single" w:sz="8" w:space="0" w:color="auto"/>
              <w:right w:val="single" w:sz="4" w:space="0" w:color="auto"/>
            </w:tcBorders>
          </w:tcPr>
          <w:p w14:paraId="7E5B2623" w14:textId="6AB88237"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09D318E9" w14:textId="7562AD1E"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zp, zk</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026F506E" w14:textId="112DB30F"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992" w:type="dxa"/>
            <w:tcBorders>
              <w:top w:val="single" w:sz="4" w:space="0" w:color="auto"/>
              <w:left w:val="nil"/>
              <w:bottom w:val="single" w:sz="4" w:space="0" w:color="auto"/>
              <w:right w:val="single" w:sz="12" w:space="0" w:color="auto"/>
            </w:tcBorders>
            <w:shd w:val="clear" w:color="auto" w:fill="auto"/>
            <w:noWrap/>
          </w:tcPr>
          <w:p w14:paraId="036D3EC4" w14:textId="289D39D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6B186AE3"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528769CA" w14:textId="57BD6B51" w:rsidR="005A0427" w:rsidRPr="005842C0" w:rsidRDefault="005A0427" w:rsidP="005A0427">
            <w:pPr>
              <w:rPr>
                <w:rFonts w:asciiTheme="minorHAnsi" w:hAnsiTheme="minorHAnsi" w:cstheme="minorHAnsi"/>
                <w:b/>
                <w:bCs/>
              </w:rPr>
            </w:pPr>
            <w:r w:rsidRPr="005842C0">
              <w:rPr>
                <w:rFonts w:asciiTheme="minorHAnsi" w:hAnsiTheme="minorHAnsi" w:cstheme="minorHAnsi"/>
                <w:lang w:eastAsia="en-US"/>
              </w:rPr>
              <w:t>Informační podpora ekonomického řízení firmy</w:t>
            </w:r>
          </w:p>
        </w:tc>
        <w:tc>
          <w:tcPr>
            <w:tcW w:w="850" w:type="dxa"/>
            <w:tcBorders>
              <w:top w:val="single" w:sz="8" w:space="0" w:color="auto"/>
              <w:left w:val="single" w:sz="4" w:space="0" w:color="auto"/>
              <w:bottom w:val="single" w:sz="8" w:space="0" w:color="auto"/>
              <w:right w:val="single" w:sz="4" w:space="0" w:color="auto"/>
            </w:tcBorders>
          </w:tcPr>
          <w:p w14:paraId="2FF24349" w14:textId="189C9F45"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7C0C2208" w14:textId="1748123C"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788276ED" w14:textId="20E5EA48"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40196333" w14:textId="77777777"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992" w:type="dxa"/>
            <w:tcBorders>
              <w:top w:val="single" w:sz="4" w:space="0" w:color="auto"/>
              <w:left w:val="nil"/>
              <w:bottom w:val="single" w:sz="4" w:space="0" w:color="auto"/>
              <w:right w:val="single" w:sz="12" w:space="0" w:color="auto"/>
            </w:tcBorders>
            <w:shd w:val="clear" w:color="auto" w:fill="auto"/>
            <w:noWrap/>
          </w:tcPr>
          <w:p w14:paraId="28FF742B" w14:textId="27DDBF0E"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073FDC56"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79FC1FC5" w14:textId="0136EC6E" w:rsidR="005A0427" w:rsidRPr="005842C0" w:rsidRDefault="005A0427" w:rsidP="005842C0">
            <w:pPr>
              <w:rPr>
                <w:rFonts w:asciiTheme="minorHAnsi" w:hAnsiTheme="minorHAnsi" w:cstheme="minorHAnsi"/>
                <w:b/>
                <w:bCs/>
              </w:rPr>
            </w:pPr>
            <w:r w:rsidRPr="005842C0">
              <w:rPr>
                <w:rFonts w:asciiTheme="minorHAnsi" w:hAnsiTheme="minorHAnsi" w:cstheme="minorHAnsi"/>
              </w:rPr>
              <w:t>Ekonometrie</w:t>
            </w:r>
          </w:p>
        </w:tc>
        <w:tc>
          <w:tcPr>
            <w:tcW w:w="850" w:type="dxa"/>
            <w:tcBorders>
              <w:top w:val="single" w:sz="8" w:space="0" w:color="auto"/>
              <w:left w:val="single" w:sz="4" w:space="0" w:color="auto"/>
              <w:bottom w:val="single" w:sz="8" w:space="0" w:color="auto"/>
              <w:right w:val="single" w:sz="4" w:space="0" w:color="auto"/>
            </w:tcBorders>
          </w:tcPr>
          <w:p w14:paraId="585BCF83" w14:textId="6C09458B" w:rsidR="005A0427" w:rsidRPr="005842C0" w:rsidRDefault="005A0427" w:rsidP="005A0427">
            <w:pPr>
              <w:jc w:val="center"/>
              <w:rPr>
                <w:rFonts w:asciiTheme="minorHAnsi" w:hAnsiTheme="minorHAnsi" w:cstheme="minorHAnsi"/>
              </w:rPr>
            </w:pPr>
            <w:r w:rsidRPr="005842C0">
              <w:rPr>
                <w:rFonts w:asciiTheme="minorHAnsi" w:hAnsiTheme="minorHAnsi" w:cstheme="minorHAnsi"/>
              </w:rPr>
              <w:t>4</w:t>
            </w:r>
          </w:p>
        </w:tc>
        <w:tc>
          <w:tcPr>
            <w:tcW w:w="851" w:type="dxa"/>
            <w:tcBorders>
              <w:top w:val="single" w:sz="8" w:space="0" w:color="auto"/>
              <w:left w:val="single" w:sz="4" w:space="0" w:color="auto"/>
              <w:bottom w:val="single" w:sz="8" w:space="0" w:color="auto"/>
              <w:right w:val="single" w:sz="4" w:space="0" w:color="auto"/>
            </w:tcBorders>
          </w:tcPr>
          <w:p w14:paraId="5534B3AC" w14:textId="17E1DE4A"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61DDBA94" w14:textId="0D9362E4"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124BAB97" w14:textId="52D7A2A0"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992" w:type="dxa"/>
            <w:tcBorders>
              <w:top w:val="single" w:sz="4" w:space="0" w:color="auto"/>
              <w:left w:val="nil"/>
              <w:bottom w:val="single" w:sz="4" w:space="0" w:color="auto"/>
              <w:right w:val="single" w:sz="12" w:space="0" w:color="auto"/>
            </w:tcBorders>
            <w:shd w:val="clear" w:color="auto" w:fill="auto"/>
            <w:noWrap/>
          </w:tcPr>
          <w:p w14:paraId="7C0281F0" w14:textId="6B01153B"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6A49CF9C"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37F4845E" w14:textId="28357EE9" w:rsidR="005A0427" w:rsidRPr="005842C0" w:rsidRDefault="005A0427" w:rsidP="005A0427">
            <w:pPr>
              <w:rPr>
                <w:rFonts w:asciiTheme="minorHAnsi" w:hAnsiTheme="minorHAnsi" w:cstheme="minorHAnsi"/>
                <w:b/>
                <w:bCs/>
              </w:rPr>
            </w:pPr>
            <w:r w:rsidRPr="005842C0">
              <w:rPr>
                <w:rFonts w:asciiTheme="minorHAnsi" w:hAnsiTheme="minorHAnsi" w:cstheme="minorHAnsi"/>
              </w:rPr>
              <w:t>Statistické nástroje v řízení kvality</w:t>
            </w:r>
          </w:p>
        </w:tc>
        <w:tc>
          <w:tcPr>
            <w:tcW w:w="850" w:type="dxa"/>
            <w:tcBorders>
              <w:top w:val="single" w:sz="8" w:space="0" w:color="auto"/>
              <w:left w:val="single" w:sz="4" w:space="0" w:color="auto"/>
              <w:bottom w:val="single" w:sz="8" w:space="0" w:color="auto"/>
              <w:right w:val="single" w:sz="4" w:space="0" w:color="auto"/>
            </w:tcBorders>
          </w:tcPr>
          <w:p w14:paraId="3A86DBAC" w14:textId="2183BCD0"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62A620EF" w14:textId="213425DA"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15</w:t>
            </w:r>
          </w:p>
        </w:tc>
        <w:tc>
          <w:tcPr>
            <w:tcW w:w="850" w:type="dxa"/>
            <w:tcBorders>
              <w:top w:val="single" w:sz="8" w:space="0" w:color="auto"/>
              <w:left w:val="single" w:sz="4" w:space="0" w:color="auto"/>
              <w:bottom w:val="single" w:sz="8" w:space="0" w:color="auto"/>
              <w:right w:val="single" w:sz="4" w:space="0" w:color="auto"/>
            </w:tcBorders>
          </w:tcPr>
          <w:p w14:paraId="1A4A6DA8" w14:textId="0907D8C6"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45D9109" w14:textId="0973BDE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2</w:t>
            </w:r>
          </w:p>
        </w:tc>
        <w:tc>
          <w:tcPr>
            <w:tcW w:w="992" w:type="dxa"/>
            <w:tcBorders>
              <w:top w:val="single" w:sz="4" w:space="0" w:color="auto"/>
              <w:left w:val="nil"/>
              <w:bottom w:val="single" w:sz="4" w:space="0" w:color="auto"/>
              <w:right w:val="single" w:sz="12" w:space="0" w:color="auto"/>
            </w:tcBorders>
            <w:shd w:val="clear" w:color="auto" w:fill="auto"/>
            <w:noWrap/>
          </w:tcPr>
          <w:p w14:paraId="0491D94B" w14:textId="28D29CE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Z</w:t>
            </w:r>
          </w:p>
        </w:tc>
      </w:tr>
      <w:tr w:rsidR="005842C0" w:rsidRPr="005842C0" w14:paraId="335D8237"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3AEB266F" w14:textId="22F0FBBB" w:rsidR="005A0427" w:rsidRPr="005842C0" w:rsidRDefault="005A0427" w:rsidP="005A0427">
            <w:pPr>
              <w:rPr>
                <w:rFonts w:asciiTheme="minorHAnsi" w:hAnsiTheme="minorHAnsi" w:cstheme="minorHAnsi"/>
                <w:b/>
                <w:bCs/>
              </w:rPr>
            </w:pPr>
            <w:r w:rsidRPr="005842C0">
              <w:rPr>
                <w:rFonts w:asciiTheme="minorHAnsi" w:hAnsiTheme="minorHAnsi" w:cstheme="minorHAnsi"/>
              </w:rPr>
              <w:t>Počítačová simulace v ergonomii</w:t>
            </w:r>
          </w:p>
        </w:tc>
        <w:tc>
          <w:tcPr>
            <w:tcW w:w="850" w:type="dxa"/>
            <w:tcBorders>
              <w:top w:val="single" w:sz="8" w:space="0" w:color="auto"/>
              <w:left w:val="single" w:sz="4" w:space="0" w:color="auto"/>
              <w:bottom w:val="single" w:sz="8" w:space="0" w:color="auto"/>
              <w:right w:val="single" w:sz="4" w:space="0" w:color="auto"/>
            </w:tcBorders>
          </w:tcPr>
          <w:p w14:paraId="6A2E36AE" w14:textId="587A54F1"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09F4A08F" w14:textId="632287C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10</w:t>
            </w:r>
          </w:p>
        </w:tc>
        <w:tc>
          <w:tcPr>
            <w:tcW w:w="850" w:type="dxa"/>
            <w:tcBorders>
              <w:top w:val="single" w:sz="8" w:space="0" w:color="auto"/>
              <w:left w:val="single" w:sz="4" w:space="0" w:color="auto"/>
              <w:bottom w:val="single" w:sz="8" w:space="0" w:color="auto"/>
              <w:right w:val="single" w:sz="4" w:space="0" w:color="auto"/>
            </w:tcBorders>
          </w:tcPr>
          <w:p w14:paraId="08C03E48" w14:textId="4F6C093C"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522209B3" w14:textId="77777777" w:rsidR="005A0427" w:rsidRPr="005842C0" w:rsidRDefault="005A0427" w:rsidP="005A0427">
            <w:pPr>
              <w:jc w:val="center"/>
              <w:rPr>
                <w:rFonts w:asciiTheme="minorHAnsi" w:hAnsiTheme="minorHAnsi" w:cstheme="minorHAnsi"/>
              </w:rPr>
            </w:pPr>
          </w:p>
        </w:tc>
        <w:tc>
          <w:tcPr>
            <w:tcW w:w="992" w:type="dxa"/>
            <w:tcBorders>
              <w:top w:val="single" w:sz="4" w:space="0" w:color="auto"/>
              <w:left w:val="nil"/>
              <w:bottom w:val="single" w:sz="4" w:space="0" w:color="auto"/>
              <w:right w:val="single" w:sz="12" w:space="0" w:color="auto"/>
            </w:tcBorders>
            <w:shd w:val="clear" w:color="auto" w:fill="auto"/>
            <w:noWrap/>
          </w:tcPr>
          <w:p w14:paraId="7EDB050B" w14:textId="47F97772"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L</w:t>
            </w:r>
          </w:p>
        </w:tc>
      </w:tr>
      <w:tr w:rsidR="005842C0" w:rsidRPr="005842C0" w14:paraId="075E4A9F" w14:textId="77777777" w:rsidTr="005A0427">
        <w:trPr>
          <w:trHeight w:val="255"/>
          <w:jc w:val="center"/>
        </w:trPr>
        <w:tc>
          <w:tcPr>
            <w:tcW w:w="3970" w:type="dxa"/>
            <w:tcBorders>
              <w:top w:val="single" w:sz="8" w:space="0" w:color="auto"/>
              <w:left w:val="single" w:sz="12" w:space="0" w:color="auto"/>
              <w:bottom w:val="single" w:sz="8" w:space="0" w:color="auto"/>
              <w:right w:val="single" w:sz="4" w:space="0" w:color="auto"/>
            </w:tcBorders>
          </w:tcPr>
          <w:p w14:paraId="44403E9B" w14:textId="11F6064F" w:rsidR="005A0427" w:rsidRPr="005842C0" w:rsidRDefault="005A0427" w:rsidP="005A0427">
            <w:pPr>
              <w:rPr>
                <w:rFonts w:asciiTheme="minorHAnsi" w:hAnsiTheme="minorHAnsi" w:cstheme="minorHAnsi"/>
                <w:b/>
                <w:bCs/>
              </w:rPr>
            </w:pPr>
            <w:r w:rsidRPr="005842C0">
              <w:rPr>
                <w:rFonts w:asciiTheme="minorHAnsi" w:hAnsiTheme="minorHAnsi" w:cstheme="minorHAnsi"/>
              </w:rPr>
              <w:t>Historie podnikání firmy Baťa</w:t>
            </w:r>
          </w:p>
        </w:tc>
        <w:tc>
          <w:tcPr>
            <w:tcW w:w="850" w:type="dxa"/>
            <w:tcBorders>
              <w:top w:val="single" w:sz="8" w:space="0" w:color="auto"/>
              <w:left w:val="single" w:sz="4" w:space="0" w:color="auto"/>
              <w:bottom w:val="single" w:sz="8" w:space="0" w:color="auto"/>
              <w:right w:val="single" w:sz="4" w:space="0" w:color="auto"/>
            </w:tcBorders>
          </w:tcPr>
          <w:p w14:paraId="6FAE86F7" w14:textId="6819958A"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8" w:space="0" w:color="auto"/>
              <w:right w:val="single" w:sz="4" w:space="0" w:color="auto"/>
            </w:tcBorders>
          </w:tcPr>
          <w:p w14:paraId="157C9696" w14:textId="73FFCF3B" w:rsidR="005A0427" w:rsidRPr="005842C0" w:rsidRDefault="005A0427" w:rsidP="005A0427">
            <w:pPr>
              <w:jc w:val="center"/>
              <w:rPr>
                <w:rFonts w:asciiTheme="minorHAnsi" w:hAnsiTheme="minorHAnsi" w:cstheme="minorHAnsi"/>
                <w:b/>
                <w:bCs/>
              </w:rPr>
            </w:pPr>
            <w:r w:rsidRPr="005842C0">
              <w:rPr>
                <w:rFonts w:asciiTheme="minorHAnsi" w:hAnsiTheme="minorHAnsi" w:cstheme="minorHAnsi"/>
                <w:b/>
                <w:bCs/>
              </w:rPr>
              <w:t>10</w:t>
            </w:r>
          </w:p>
        </w:tc>
        <w:tc>
          <w:tcPr>
            <w:tcW w:w="850" w:type="dxa"/>
            <w:tcBorders>
              <w:top w:val="single" w:sz="8" w:space="0" w:color="auto"/>
              <w:left w:val="single" w:sz="4" w:space="0" w:color="auto"/>
              <w:bottom w:val="single" w:sz="8" w:space="0" w:color="auto"/>
              <w:right w:val="single" w:sz="4" w:space="0" w:color="auto"/>
            </w:tcBorders>
          </w:tcPr>
          <w:p w14:paraId="67A9BED9" w14:textId="7EAB1E35"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60B7A2C" w14:textId="77777777" w:rsidR="005A0427" w:rsidRPr="005842C0" w:rsidRDefault="005A0427" w:rsidP="005A0427">
            <w:pPr>
              <w:jc w:val="center"/>
              <w:rPr>
                <w:rFonts w:asciiTheme="minorHAnsi" w:hAnsiTheme="minorHAnsi" w:cstheme="minorHAnsi"/>
              </w:rPr>
            </w:pPr>
          </w:p>
        </w:tc>
        <w:tc>
          <w:tcPr>
            <w:tcW w:w="992" w:type="dxa"/>
            <w:tcBorders>
              <w:top w:val="single" w:sz="4" w:space="0" w:color="auto"/>
              <w:left w:val="nil"/>
              <w:bottom w:val="single" w:sz="4" w:space="0" w:color="auto"/>
              <w:right w:val="single" w:sz="12" w:space="0" w:color="auto"/>
            </w:tcBorders>
            <w:shd w:val="clear" w:color="auto" w:fill="auto"/>
            <w:noWrap/>
          </w:tcPr>
          <w:p w14:paraId="315AE70A" w14:textId="48683C16" w:rsidR="005A0427" w:rsidRPr="005842C0" w:rsidRDefault="005A0427" w:rsidP="005A0427">
            <w:pPr>
              <w:jc w:val="center"/>
              <w:rPr>
                <w:rFonts w:asciiTheme="minorHAnsi" w:hAnsiTheme="minorHAnsi" w:cstheme="minorHAnsi"/>
              </w:rPr>
            </w:pPr>
            <w:r w:rsidRPr="005842C0">
              <w:rPr>
                <w:rFonts w:asciiTheme="minorHAnsi" w:hAnsiTheme="minorHAnsi" w:cstheme="minorHAnsi"/>
                <w:lang w:eastAsia="en-US"/>
              </w:rPr>
              <w:t>L</w:t>
            </w:r>
          </w:p>
        </w:tc>
      </w:tr>
      <w:tr w:rsidR="005842C0" w:rsidRPr="005842C0" w14:paraId="25C3F167" w14:textId="77777777" w:rsidTr="005842C0">
        <w:trPr>
          <w:trHeight w:val="255"/>
          <w:jc w:val="center"/>
        </w:trPr>
        <w:tc>
          <w:tcPr>
            <w:tcW w:w="3970" w:type="dxa"/>
            <w:tcBorders>
              <w:top w:val="single" w:sz="8" w:space="0" w:color="auto"/>
              <w:left w:val="single" w:sz="12" w:space="0" w:color="auto"/>
              <w:bottom w:val="single" w:sz="12" w:space="0" w:color="auto"/>
              <w:right w:val="single" w:sz="4" w:space="0" w:color="auto"/>
            </w:tcBorders>
          </w:tcPr>
          <w:p w14:paraId="728E2A4B" w14:textId="265CC238" w:rsidR="005A0427" w:rsidRPr="005842C0" w:rsidRDefault="005A0427" w:rsidP="005A0427">
            <w:pPr>
              <w:rPr>
                <w:rFonts w:asciiTheme="minorHAnsi" w:hAnsiTheme="minorHAnsi" w:cstheme="minorHAnsi"/>
                <w:b/>
                <w:bCs/>
              </w:rPr>
            </w:pPr>
            <w:r w:rsidRPr="005842C0">
              <w:rPr>
                <w:rFonts w:asciiTheme="minorHAnsi" w:hAnsiTheme="minorHAnsi" w:cstheme="minorHAnsi"/>
              </w:rPr>
              <w:t>Obchodní jednání</w:t>
            </w:r>
          </w:p>
        </w:tc>
        <w:tc>
          <w:tcPr>
            <w:tcW w:w="850" w:type="dxa"/>
            <w:tcBorders>
              <w:top w:val="single" w:sz="8" w:space="0" w:color="auto"/>
              <w:left w:val="single" w:sz="4" w:space="0" w:color="auto"/>
              <w:bottom w:val="single" w:sz="12" w:space="0" w:color="auto"/>
              <w:right w:val="single" w:sz="4" w:space="0" w:color="auto"/>
            </w:tcBorders>
          </w:tcPr>
          <w:p w14:paraId="52F96E54" w14:textId="388AAFDE" w:rsidR="005A0427" w:rsidRPr="005842C0" w:rsidRDefault="005A0427" w:rsidP="005A0427">
            <w:pPr>
              <w:jc w:val="center"/>
              <w:rPr>
                <w:rFonts w:asciiTheme="minorHAnsi" w:hAnsiTheme="minorHAnsi" w:cstheme="minorHAnsi"/>
              </w:rPr>
            </w:pPr>
            <w:r w:rsidRPr="005842C0">
              <w:rPr>
                <w:rFonts w:asciiTheme="minorHAnsi" w:hAnsiTheme="minorHAnsi" w:cstheme="minorHAnsi"/>
              </w:rPr>
              <w:t>3</w:t>
            </w:r>
          </w:p>
        </w:tc>
        <w:tc>
          <w:tcPr>
            <w:tcW w:w="851" w:type="dxa"/>
            <w:tcBorders>
              <w:top w:val="single" w:sz="8" w:space="0" w:color="auto"/>
              <w:left w:val="single" w:sz="4" w:space="0" w:color="auto"/>
              <w:bottom w:val="single" w:sz="12" w:space="0" w:color="auto"/>
              <w:right w:val="single" w:sz="4" w:space="0" w:color="auto"/>
            </w:tcBorders>
          </w:tcPr>
          <w:p w14:paraId="460A5E1D" w14:textId="3F60036D" w:rsidR="005A0427" w:rsidRPr="005842C0" w:rsidRDefault="006047DA" w:rsidP="005A0427">
            <w:pPr>
              <w:jc w:val="center"/>
              <w:rPr>
                <w:rFonts w:asciiTheme="minorHAnsi" w:hAnsiTheme="minorHAnsi" w:cstheme="minorHAnsi"/>
                <w:b/>
                <w:bCs/>
              </w:rPr>
            </w:pPr>
            <w:r>
              <w:rPr>
                <w:rFonts w:asciiTheme="minorHAnsi" w:hAnsiTheme="minorHAnsi" w:cstheme="minorHAnsi"/>
                <w:b/>
                <w:bCs/>
              </w:rPr>
              <w:t>10</w:t>
            </w:r>
          </w:p>
        </w:tc>
        <w:tc>
          <w:tcPr>
            <w:tcW w:w="850" w:type="dxa"/>
            <w:tcBorders>
              <w:top w:val="single" w:sz="8" w:space="0" w:color="auto"/>
              <w:left w:val="single" w:sz="4" w:space="0" w:color="auto"/>
              <w:bottom w:val="single" w:sz="12" w:space="0" w:color="auto"/>
              <w:right w:val="single" w:sz="4" w:space="0" w:color="auto"/>
            </w:tcBorders>
          </w:tcPr>
          <w:p w14:paraId="16C950F6" w14:textId="05B2C82D" w:rsidR="005A0427" w:rsidRPr="005842C0" w:rsidRDefault="005A0427" w:rsidP="005A0427">
            <w:pPr>
              <w:jc w:val="center"/>
              <w:rPr>
                <w:rFonts w:asciiTheme="minorHAnsi" w:hAnsiTheme="minorHAnsi" w:cstheme="minorHAnsi"/>
              </w:rPr>
            </w:pPr>
            <w:r w:rsidRPr="005842C0">
              <w:rPr>
                <w:rFonts w:asciiTheme="minorHAnsi" w:hAnsiTheme="minorHAnsi" w:cstheme="minorHAnsi"/>
              </w:rPr>
              <w:t>klz</w:t>
            </w:r>
          </w:p>
        </w:tc>
        <w:tc>
          <w:tcPr>
            <w:tcW w:w="567" w:type="dxa"/>
            <w:tcBorders>
              <w:top w:val="single" w:sz="4" w:space="0" w:color="auto"/>
              <w:left w:val="nil"/>
              <w:bottom w:val="single" w:sz="12" w:space="0" w:color="auto"/>
              <w:right w:val="single" w:sz="4" w:space="0" w:color="auto"/>
            </w:tcBorders>
            <w:shd w:val="clear" w:color="auto" w:fill="auto"/>
            <w:noWrap/>
            <w:vAlign w:val="bottom"/>
          </w:tcPr>
          <w:p w14:paraId="4433995A" w14:textId="3849DBEE" w:rsidR="005A0427" w:rsidRPr="005842C0" w:rsidRDefault="005A0427" w:rsidP="005A0427">
            <w:pPr>
              <w:jc w:val="center"/>
              <w:rPr>
                <w:rFonts w:asciiTheme="minorHAnsi" w:hAnsiTheme="minorHAnsi" w:cstheme="minorHAnsi"/>
              </w:rPr>
            </w:pPr>
            <w:r w:rsidRPr="005842C0">
              <w:rPr>
                <w:rFonts w:asciiTheme="minorHAnsi" w:hAnsiTheme="minorHAnsi" w:cstheme="minorHAnsi"/>
              </w:rPr>
              <w:t>1</w:t>
            </w:r>
          </w:p>
        </w:tc>
        <w:tc>
          <w:tcPr>
            <w:tcW w:w="992" w:type="dxa"/>
            <w:tcBorders>
              <w:top w:val="single" w:sz="4" w:space="0" w:color="auto"/>
              <w:left w:val="nil"/>
              <w:bottom w:val="single" w:sz="12" w:space="0" w:color="auto"/>
              <w:right w:val="single" w:sz="12" w:space="0" w:color="auto"/>
            </w:tcBorders>
            <w:shd w:val="clear" w:color="auto" w:fill="auto"/>
            <w:noWrap/>
          </w:tcPr>
          <w:p w14:paraId="0A8EDD14" w14:textId="57BF09E6" w:rsidR="005A0427" w:rsidRPr="005842C0" w:rsidRDefault="005A0427" w:rsidP="005A0427">
            <w:pPr>
              <w:jc w:val="center"/>
              <w:rPr>
                <w:rFonts w:asciiTheme="minorHAnsi" w:hAnsiTheme="minorHAnsi" w:cstheme="minorHAnsi"/>
              </w:rPr>
            </w:pPr>
            <w:r w:rsidRPr="005842C0">
              <w:rPr>
                <w:rFonts w:asciiTheme="minorHAnsi" w:hAnsiTheme="minorHAnsi" w:cstheme="minorHAnsi"/>
              </w:rPr>
              <w:t>L</w:t>
            </w:r>
          </w:p>
        </w:tc>
      </w:tr>
      <w:bookmarkEnd w:id="1443"/>
    </w:tbl>
    <w:p w14:paraId="0C56457D" w14:textId="77777777" w:rsidR="00E14C88" w:rsidRPr="005842C0" w:rsidRDefault="00E14C88" w:rsidP="00E14C88">
      <w:pPr>
        <w:tabs>
          <w:tab w:val="left" w:pos="1215"/>
        </w:tabs>
        <w:rPr>
          <w:rFonts w:ascii="Calibri" w:hAnsi="Calibri" w:cs="Calibri"/>
        </w:rPr>
      </w:pPr>
    </w:p>
    <w:p w14:paraId="40A0FA36" w14:textId="4E494AFC" w:rsidR="00E14C88" w:rsidRPr="005842C0" w:rsidRDefault="009C326B" w:rsidP="00D61182">
      <w:pPr>
        <w:spacing w:before="120" w:after="360"/>
        <w:jc w:val="both"/>
        <w:rPr>
          <w:rFonts w:asciiTheme="minorHAnsi" w:hAnsiTheme="minorHAnsi" w:cstheme="minorHAnsi"/>
          <w:sz w:val="22"/>
          <w:szCs w:val="22"/>
        </w:rPr>
      </w:pPr>
      <w:r w:rsidRPr="00F75C2D">
        <w:rPr>
          <w:rFonts w:asciiTheme="minorHAnsi" w:hAnsiTheme="minorHAnsi" w:cstheme="minorHAnsi"/>
          <w:sz w:val="22"/>
          <w:szCs w:val="22"/>
        </w:rPr>
        <w:t xml:space="preserve">Studenti kombinovaného studia musejí rovněž absolvovat jeden odborný předmět v angličtině v rámci </w:t>
      </w:r>
      <w:r w:rsidR="00E444E8" w:rsidRPr="00F75C2D">
        <w:rPr>
          <w:rFonts w:asciiTheme="minorHAnsi" w:hAnsiTheme="minorHAnsi" w:cstheme="minorHAnsi"/>
          <w:sz w:val="22"/>
          <w:szCs w:val="22"/>
        </w:rPr>
        <w:t>magisterského</w:t>
      </w:r>
      <w:r w:rsidRPr="00F75C2D">
        <w:rPr>
          <w:rFonts w:asciiTheme="minorHAnsi" w:hAnsiTheme="minorHAnsi" w:cstheme="minorHAnsi"/>
          <w:sz w:val="22"/>
          <w:szCs w:val="22"/>
        </w:rPr>
        <w:t xml:space="preserve"> studia.</w:t>
      </w:r>
    </w:p>
    <w:p w14:paraId="7AABD356" w14:textId="77777777" w:rsidR="00A40684" w:rsidRPr="00835AC1" w:rsidRDefault="00A40684" w:rsidP="003D68F4">
      <w:pPr>
        <w:pStyle w:val="Nadpis3"/>
        <w:jc w:val="center"/>
        <w:rPr>
          <w:rFonts w:ascii="Calibri" w:hAnsi="Calibri" w:cs="Calibri"/>
          <w:b/>
          <w:color w:val="auto"/>
        </w:rPr>
      </w:pPr>
      <w:r w:rsidRPr="00835AC1">
        <w:rPr>
          <w:rFonts w:ascii="Calibri" w:hAnsi="Calibri" w:cs="Calibri"/>
          <w:b/>
          <w:color w:val="auto"/>
        </w:rPr>
        <w:t>Standard 7.3</w:t>
      </w:r>
    </w:p>
    <w:p w14:paraId="182FDBF4" w14:textId="77777777" w:rsidR="00093FEC" w:rsidRDefault="00093FEC" w:rsidP="00093FEC">
      <w:pPr>
        <w:spacing w:before="120" w:after="120"/>
        <w:jc w:val="both"/>
        <w:rPr>
          <w:ins w:id="1444" w:author="Michal Pilík" w:date="2019-09-10T10:50:00Z"/>
          <w:rFonts w:ascii="Calibri" w:hAnsi="Calibri" w:cs="Calibri"/>
          <w:sz w:val="22"/>
          <w:szCs w:val="22"/>
        </w:rPr>
      </w:pPr>
      <w:ins w:id="1445" w:author="Michal Pilík" w:date="2019-09-10T10:50:00Z">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r>
          <w:fldChar w:fldCharType="begin"/>
        </w:r>
        <w:r>
          <w:instrText xml:space="preserve"> HYPERLINK "http://vyuka.fame.utb.cz" </w:instrText>
        </w:r>
        <w:r>
          <w:fldChar w:fldCharType="separate"/>
        </w:r>
        <w:r w:rsidRPr="00EC5F9F">
          <w:rPr>
            <w:rFonts w:ascii="Calibri" w:hAnsi="Calibri" w:cs="Calibri"/>
            <w:i/>
            <w:color w:val="0000FF"/>
            <w:sz w:val="22"/>
            <w:szCs w:val="22"/>
            <w:u w:val="single"/>
          </w:rPr>
          <w:t>LMS Moodle</w:t>
        </w:r>
        <w:r>
          <w:rPr>
            <w:rFonts w:ascii="Calibri" w:hAnsi="Calibri" w:cs="Calibri"/>
            <w:i/>
            <w:color w:val="0000FF"/>
            <w:sz w:val="22"/>
            <w:szCs w:val="22"/>
            <w:u w:val="single"/>
          </w:rPr>
          <w:fldChar w:fldCharType="end"/>
        </w:r>
        <w:r>
          <w:rPr>
            <w:rFonts w:ascii="Calibri" w:hAnsi="Calibri" w:cs="Calibri"/>
            <w:i/>
            <w:color w:val="0000FF"/>
            <w:sz w:val="22"/>
            <w:szCs w:val="22"/>
            <w:u w:val="single"/>
          </w:rPr>
          <w:t xml:space="preserve"> (manuální přihlášení)</w:t>
        </w:r>
        <w:r>
          <w:rPr>
            <w:rFonts w:ascii="Calibri" w:hAnsi="Calibri" w:cs="Calibri"/>
            <w:sz w:val="22"/>
            <w:szCs w:val="22"/>
          </w:rPr>
          <w:t>. Studijní opory pro povinné předměty 1. ročníku jsou k dispozici na následujících odkazech:</w:t>
        </w:r>
      </w:ins>
    </w:p>
    <w:p w14:paraId="7F15D2AA" w14:textId="77777777" w:rsidR="00093FEC" w:rsidRPr="00631734" w:rsidRDefault="00093FEC" w:rsidP="00093FEC">
      <w:pPr>
        <w:jc w:val="both"/>
        <w:rPr>
          <w:ins w:id="1446" w:author="Michal Pilík" w:date="2019-09-10T10:50:00Z"/>
          <w:rFonts w:ascii="Calibri" w:hAnsi="Calibri" w:cs="Calibri"/>
          <w:b/>
          <w:sz w:val="22"/>
          <w:szCs w:val="22"/>
        </w:rPr>
      </w:pPr>
      <w:ins w:id="1447" w:author="Michal Pilík" w:date="2019-09-10T10:50:00Z">
        <w:r w:rsidRPr="00631734">
          <w:rPr>
            <w:rFonts w:ascii="Calibri" w:hAnsi="Calibri" w:cs="Calibri"/>
            <w:b/>
            <w:sz w:val="22"/>
            <w:szCs w:val="22"/>
          </w:rPr>
          <w:t xml:space="preserve">Login: </w:t>
        </w:r>
        <w:r>
          <w:rPr>
            <w:rFonts w:ascii="Calibri" w:hAnsi="Calibri" w:cs="Calibri"/>
            <w:b/>
            <w:sz w:val="22"/>
            <w:szCs w:val="22"/>
          </w:rPr>
          <w:t>fame_</w:t>
        </w:r>
        <w:r w:rsidRPr="00631734">
          <w:rPr>
            <w:rFonts w:ascii="Calibri" w:hAnsi="Calibri" w:cs="Calibri"/>
            <w:b/>
            <w:sz w:val="22"/>
            <w:szCs w:val="22"/>
          </w:rPr>
          <w:t>hodnotitel</w:t>
        </w:r>
      </w:ins>
    </w:p>
    <w:p w14:paraId="59505F1C" w14:textId="77777777" w:rsidR="00093FEC" w:rsidRDefault="00093FEC" w:rsidP="00093FEC">
      <w:pPr>
        <w:spacing w:before="120" w:after="120"/>
        <w:jc w:val="both"/>
        <w:rPr>
          <w:ins w:id="1448" w:author="Michal Pilík" w:date="2019-09-10T10:50:00Z"/>
          <w:rFonts w:ascii="Calibri" w:hAnsi="Calibri" w:cs="Calibri"/>
          <w:b/>
          <w:sz w:val="22"/>
          <w:szCs w:val="22"/>
        </w:rPr>
      </w:pPr>
      <w:ins w:id="1449" w:author="Michal Pilík" w:date="2019-09-10T10:50:00Z">
        <w:r w:rsidRPr="00631734">
          <w:rPr>
            <w:rFonts w:ascii="Calibri" w:hAnsi="Calibri" w:cs="Calibri"/>
            <w:b/>
            <w:sz w:val="22"/>
            <w:szCs w:val="22"/>
          </w:rPr>
          <w:t>Heslo: Akreditace</w:t>
        </w:r>
        <w:r>
          <w:rPr>
            <w:rFonts w:ascii="Calibri" w:hAnsi="Calibri" w:cs="Calibri"/>
            <w:b/>
            <w:sz w:val="22"/>
            <w:szCs w:val="22"/>
          </w:rPr>
          <w:t>-</w:t>
        </w:r>
        <w:r w:rsidRPr="00631734">
          <w:rPr>
            <w:rFonts w:ascii="Calibri" w:hAnsi="Calibri" w:cs="Calibri"/>
            <w:b/>
            <w:sz w:val="22"/>
            <w:szCs w:val="22"/>
          </w:rPr>
          <w:t>Fame2018</w:t>
        </w:r>
      </w:ins>
    </w:p>
    <w:p w14:paraId="3C5C9109" w14:textId="64061B40" w:rsidR="00EC1DA4" w:rsidDel="00093FEC" w:rsidRDefault="00EC1DA4" w:rsidP="00093FEC">
      <w:pPr>
        <w:spacing w:before="120" w:after="120"/>
        <w:jc w:val="both"/>
        <w:rPr>
          <w:del w:id="1450" w:author="Michal Pilík" w:date="2019-09-10T10:50:00Z"/>
          <w:rFonts w:ascii="Calibri" w:hAnsi="Calibri" w:cs="Calibri"/>
          <w:sz w:val="22"/>
          <w:szCs w:val="22"/>
        </w:rPr>
      </w:pPr>
      <w:del w:id="1451" w:author="Michal Pilík" w:date="2019-09-10T10:50:00Z">
        <w:r w:rsidRPr="00EC5F9F" w:rsidDel="00093FEC">
          <w:rPr>
            <w:rFonts w:ascii="Calibri" w:hAnsi="Calibri" w:cs="Calibri"/>
            <w:sz w:val="22"/>
            <w:szCs w:val="22"/>
          </w:rPr>
          <w:delText>Studijní opory pro kombinovanou formu studia jsou umístěny pro každý předmět na</w:delText>
        </w:r>
        <w:r w:rsidRPr="00EC5F9F" w:rsidDel="00093FEC">
          <w:rPr>
            <w:rFonts w:ascii="Calibri" w:hAnsi="Calibri" w:cs="Calibri"/>
            <w:color w:val="00B050"/>
            <w:sz w:val="22"/>
            <w:szCs w:val="22"/>
          </w:rPr>
          <w:delText xml:space="preserve"> </w:delText>
        </w:r>
        <w:r w:rsidR="00093FEC" w:rsidDel="00093FEC">
          <w:fldChar w:fldCharType="begin"/>
        </w:r>
        <w:r w:rsidR="00093FEC" w:rsidDel="00093FEC">
          <w:delInstrText xml:space="preserve"> HYPERLINK "http://vyuka.fame.utb.cz" </w:delInstrText>
        </w:r>
        <w:r w:rsidR="00093FEC" w:rsidDel="00093FEC">
          <w:fldChar w:fldCharType="separate"/>
        </w:r>
        <w:r w:rsidRPr="00EC5F9F" w:rsidDel="00093FEC">
          <w:rPr>
            <w:rFonts w:ascii="Calibri" w:hAnsi="Calibri" w:cs="Calibri"/>
            <w:i/>
            <w:color w:val="0000FF"/>
            <w:sz w:val="22"/>
            <w:szCs w:val="22"/>
            <w:u w:val="single"/>
          </w:rPr>
          <w:delText>LMS Moodle</w:delText>
        </w:r>
        <w:r w:rsidR="00093FEC" w:rsidDel="00093FEC">
          <w:rPr>
            <w:rFonts w:ascii="Calibri" w:hAnsi="Calibri" w:cs="Calibri"/>
            <w:i/>
            <w:color w:val="0000FF"/>
            <w:sz w:val="22"/>
            <w:szCs w:val="22"/>
            <w:u w:val="single"/>
          </w:rPr>
          <w:fldChar w:fldCharType="end"/>
        </w:r>
        <w:r w:rsidRPr="00EC5F9F" w:rsidDel="00093FEC">
          <w:rPr>
            <w:rFonts w:ascii="Calibri" w:hAnsi="Calibri" w:cs="Calibri"/>
            <w:sz w:val="22"/>
            <w:szCs w:val="22"/>
          </w:rPr>
          <w:delText xml:space="preserve">, který je přístupný z webové adresy </w:delText>
        </w:r>
        <w:r w:rsidR="00093FEC" w:rsidDel="00093FEC">
          <w:fldChar w:fldCharType="begin"/>
        </w:r>
        <w:r w:rsidR="00093FEC" w:rsidDel="00093FEC">
          <w:delInstrText xml:space="preserve"> HYPERLINK "vyuka.fame.utb.cz" </w:delInstrText>
        </w:r>
        <w:r w:rsidR="00093FEC" w:rsidDel="00093FEC">
          <w:fldChar w:fldCharType="separate"/>
        </w:r>
        <w:r w:rsidRPr="00631734" w:rsidDel="00093FEC">
          <w:rPr>
            <w:rStyle w:val="Hypertextovodkaz"/>
            <w:rFonts w:ascii="Calibri" w:hAnsi="Calibri" w:cs="Calibri"/>
            <w:i/>
            <w:sz w:val="22"/>
            <w:szCs w:val="22"/>
          </w:rPr>
          <w:delText>vyuka.fame.utb.cz</w:delText>
        </w:r>
        <w:r w:rsidR="00093FEC" w:rsidDel="00093FEC">
          <w:rPr>
            <w:rStyle w:val="Hypertextovodkaz"/>
            <w:rFonts w:ascii="Calibri" w:hAnsi="Calibri" w:cs="Calibri"/>
            <w:i/>
            <w:sz w:val="22"/>
            <w:szCs w:val="22"/>
          </w:rPr>
          <w:fldChar w:fldCharType="end"/>
        </w:r>
        <w:r w:rsidRPr="00631734" w:rsidDel="00093FEC">
          <w:rPr>
            <w:rFonts w:ascii="Calibri" w:hAnsi="Calibri" w:cs="Calibri"/>
            <w:i/>
            <w:sz w:val="22"/>
            <w:szCs w:val="22"/>
          </w:rPr>
          <w:delText>.</w:delText>
        </w:r>
        <w:r w:rsidDel="00093FEC">
          <w:rPr>
            <w:rFonts w:ascii="Calibri" w:hAnsi="Calibri" w:cs="Calibri"/>
            <w:sz w:val="22"/>
            <w:szCs w:val="22"/>
          </w:rPr>
          <w:delText xml:space="preserve"> Studijní opory pro povinné předměty 1. ročníku jsou k dispozici na následujících odkazech:</w:delText>
        </w:r>
      </w:del>
    </w:p>
    <w:p w14:paraId="4634E235" w14:textId="2E51F223" w:rsidR="00EC1DA4" w:rsidRPr="00631734" w:rsidDel="00093FEC" w:rsidRDefault="00EC1DA4" w:rsidP="00EC1DA4">
      <w:pPr>
        <w:jc w:val="both"/>
        <w:rPr>
          <w:del w:id="1452" w:author="Michal Pilík" w:date="2019-09-10T10:50:00Z"/>
          <w:rFonts w:ascii="Calibri" w:hAnsi="Calibri" w:cs="Calibri"/>
          <w:b/>
          <w:sz w:val="22"/>
          <w:szCs w:val="22"/>
        </w:rPr>
      </w:pPr>
      <w:del w:id="1453" w:author="Michal Pilík" w:date="2019-09-10T10:50:00Z">
        <w:r w:rsidRPr="00631734" w:rsidDel="00093FEC">
          <w:rPr>
            <w:rFonts w:ascii="Calibri" w:hAnsi="Calibri" w:cs="Calibri"/>
            <w:b/>
            <w:sz w:val="22"/>
            <w:szCs w:val="22"/>
          </w:rPr>
          <w:delText>Login: hodnotitel</w:delText>
        </w:r>
      </w:del>
    </w:p>
    <w:p w14:paraId="75D6E038" w14:textId="0FCF20F4" w:rsidR="00EC1DA4" w:rsidRDefault="00EC1DA4" w:rsidP="00EC1DA4">
      <w:pPr>
        <w:spacing w:after="120"/>
        <w:jc w:val="both"/>
        <w:rPr>
          <w:rFonts w:ascii="Calibri" w:hAnsi="Calibri" w:cs="Calibri"/>
          <w:b/>
          <w:sz w:val="22"/>
          <w:szCs w:val="22"/>
        </w:rPr>
      </w:pPr>
      <w:del w:id="1454" w:author="Michal Pilík" w:date="2019-09-10T10:50:00Z">
        <w:r w:rsidRPr="00631734" w:rsidDel="00093FEC">
          <w:rPr>
            <w:rFonts w:ascii="Calibri" w:hAnsi="Calibri" w:cs="Calibri"/>
            <w:b/>
            <w:sz w:val="22"/>
            <w:szCs w:val="22"/>
          </w:rPr>
          <w:delText>Heslo: AkreditaceFame2018</w:delText>
        </w:r>
      </w:del>
    </w:p>
    <w:p w14:paraId="6F0BE268" w14:textId="1D73E960" w:rsidR="00EC1DA4" w:rsidDel="00093FEC" w:rsidRDefault="00EC1DA4" w:rsidP="00EC1DA4">
      <w:pPr>
        <w:spacing w:after="120"/>
        <w:jc w:val="both"/>
        <w:rPr>
          <w:del w:id="1455" w:author="Michal Pilík" w:date="2019-09-10T10:50:00Z"/>
          <w:rFonts w:ascii="Calibri" w:hAnsi="Calibri" w:cs="Calibri"/>
          <w:b/>
          <w:sz w:val="22"/>
          <w:szCs w:val="22"/>
        </w:rPr>
      </w:pPr>
    </w:p>
    <w:p w14:paraId="5BD2EE0D" w14:textId="15DF7832" w:rsidR="00EC1DA4" w:rsidDel="00093FEC" w:rsidRDefault="00EC1DA4" w:rsidP="00EC1DA4">
      <w:pPr>
        <w:spacing w:after="120"/>
        <w:jc w:val="both"/>
        <w:rPr>
          <w:del w:id="1456" w:author="Michal Pilík" w:date="2019-09-10T10:50:00Z"/>
          <w:rFonts w:ascii="Calibri" w:hAnsi="Calibri" w:cs="Calibri"/>
          <w:b/>
          <w:sz w:val="22"/>
          <w:szCs w:val="22"/>
        </w:rPr>
      </w:pPr>
    </w:p>
    <w:p w14:paraId="2A382AF9" w14:textId="77777777" w:rsidR="00EC1DA4" w:rsidRDefault="00EC1DA4" w:rsidP="00EC1DA4">
      <w:pPr>
        <w:spacing w:after="120"/>
        <w:jc w:val="both"/>
        <w:rPr>
          <w:rFonts w:ascii="Calibri" w:hAnsi="Calibri" w:cs="Calibri"/>
          <w:b/>
          <w:sz w:val="22"/>
          <w:szCs w:val="22"/>
        </w:rPr>
      </w:pPr>
    </w:p>
    <w:tbl>
      <w:tblPr>
        <w:tblW w:w="8389" w:type="dxa"/>
        <w:jc w:val="center"/>
        <w:tblCellMar>
          <w:left w:w="70" w:type="dxa"/>
          <w:right w:w="70" w:type="dxa"/>
        </w:tblCellMar>
        <w:tblLook w:val="04A0" w:firstRow="1" w:lastRow="0" w:firstColumn="1" w:lastColumn="0" w:noHBand="0" w:noVBand="1"/>
      </w:tblPr>
      <w:tblGrid>
        <w:gridCol w:w="2766"/>
        <w:gridCol w:w="6276"/>
        <w:tblGridChange w:id="1457">
          <w:tblGrid>
            <w:gridCol w:w="15"/>
            <w:gridCol w:w="2766"/>
            <w:gridCol w:w="906"/>
            <w:gridCol w:w="4702"/>
            <w:gridCol w:w="668"/>
          </w:tblGrid>
        </w:tblGridChange>
      </w:tblGrid>
      <w:tr w:rsidR="00EC1DA4" w:rsidRPr="00354036" w14:paraId="717425B6" w14:textId="77777777" w:rsidTr="00E60FFE">
        <w:trPr>
          <w:trHeight w:val="121"/>
          <w:jc w:val="center"/>
        </w:trPr>
        <w:tc>
          <w:tcPr>
            <w:tcW w:w="3687" w:type="dxa"/>
            <w:tcBorders>
              <w:top w:val="single" w:sz="12" w:space="0" w:color="auto"/>
              <w:left w:val="single" w:sz="12" w:space="0" w:color="auto"/>
              <w:bottom w:val="single" w:sz="12" w:space="0" w:color="auto"/>
              <w:right w:val="single" w:sz="4" w:space="0" w:color="auto"/>
            </w:tcBorders>
            <w:shd w:val="clear" w:color="auto" w:fill="FABF8F" w:themeFill="accent6" w:themeFillTint="99"/>
            <w:noWrap/>
          </w:tcPr>
          <w:p w14:paraId="1339A0A1" w14:textId="064CE785" w:rsidR="00EC1DA4" w:rsidRPr="00EA21DE" w:rsidRDefault="00EC1DA4" w:rsidP="00EA21DE">
            <w:pPr>
              <w:jc w:val="center"/>
              <w:rPr>
                <w:rFonts w:ascii="Calibri" w:hAnsi="Calibri" w:cs="Calibri"/>
                <w:b/>
              </w:rPr>
            </w:pPr>
            <w:r w:rsidRPr="00EA21DE">
              <w:rPr>
                <w:rFonts w:ascii="Calibri" w:hAnsi="Calibri" w:cs="Calibri"/>
                <w:b/>
              </w:rPr>
              <w:t>Název předmětu</w:t>
            </w:r>
          </w:p>
        </w:tc>
        <w:tc>
          <w:tcPr>
            <w:tcW w:w="4702" w:type="dxa"/>
            <w:tcBorders>
              <w:top w:val="single" w:sz="12" w:space="0" w:color="auto"/>
              <w:left w:val="nil"/>
              <w:bottom w:val="single" w:sz="12" w:space="0" w:color="auto"/>
              <w:right w:val="single" w:sz="12" w:space="0" w:color="auto"/>
            </w:tcBorders>
            <w:shd w:val="clear" w:color="auto" w:fill="FABF8F" w:themeFill="accent6" w:themeFillTint="99"/>
            <w:noWrap/>
          </w:tcPr>
          <w:p w14:paraId="24D3EE92" w14:textId="13E9BF17" w:rsidR="00EC1DA4" w:rsidRPr="00EA21DE" w:rsidRDefault="00EC1DA4">
            <w:pPr>
              <w:jc w:val="center"/>
              <w:rPr>
                <w:rFonts w:ascii="Calibri" w:hAnsi="Calibri" w:cs="Calibri"/>
                <w:b/>
              </w:rPr>
            </w:pPr>
            <w:r w:rsidRPr="00EA21DE">
              <w:rPr>
                <w:rFonts w:ascii="Calibri" w:hAnsi="Calibri" w:cs="Calibri"/>
                <w:b/>
              </w:rPr>
              <w:t>Odkaz</w:t>
            </w:r>
          </w:p>
        </w:tc>
      </w:tr>
      <w:tr w:rsidR="00E10D80" w:rsidRPr="005842C0" w14:paraId="66DD8C72" w14:textId="77777777" w:rsidTr="005F3CAC">
        <w:tblPrEx>
          <w:tblW w:w="8389" w:type="dxa"/>
          <w:jc w:val="center"/>
          <w:tblCellMar>
            <w:left w:w="70" w:type="dxa"/>
            <w:right w:w="70" w:type="dxa"/>
          </w:tblCellMar>
          <w:tblPrExChange w:id="1458" w:author="Michal Pilík" w:date="2019-09-06T08:19:00Z">
            <w:tblPrEx>
              <w:tblW w:w="8389" w:type="dxa"/>
              <w:jc w:val="center"/>
              <w:tblCellMar>
                <w:left w:w="70" w:type="dxa"/>
                <w:right w:w="70" w:type="dxa"/>
              </w:tblCellMar>
            </w:tblPrEx>
          </w:tblPrExChange>
        </w:tblPrEx>
        <w:trPr>
          <w:trHeight w:val="315"/>
          <w:jc w:val="center"/>
          <w:trPrChange w:id="1459" w:author="Michal Pilík" w:date="2019-09-06T08:19:00Z">
            <w:trPr>
              <w:gridAfter w:val="0"/>
              <w:trHeight w:val="315"/>
              <w:jc w:val="center"/>
            </w:trPr>
          </w:trPrChange>
        </w:trPr>
        <w:tc>
          <w:tcPr>
            <w:tcW w:w="3687" w:type="dxa"/>
            <w:tcBorders>
              <w:top w:val="single" w:sz="12" w:space="0" w:color="auto"/>
              <w:left w:val="single" w:sz="12" w:space="0" w:color="auto"/>
              <w:bottom w:val="single" w:sz="4" w:space="0" w:color="auto"/>
              <w:right w:val="single" w:sz="4" w:space="0" w:color="auto"/>
            </w:tcBorders>
            <w:shd w:val="clear" w:color="auto" w:fill="auto"/>
            <w:noWrap/>
            <w:hideMark/>
            <w:tcPrChange w:id="1460" w:author="Michal Pilík" w:date="2019-09-06T08:19:00Z">
              <w:tcPr>
                <w:tcW w:w="3687" w:type="dxa"/>
                <w:gridSpan w:val="3"/>
                <w:tcBorders>
                  <w:top w:val="single" w:sz="12" w:space="0" w:color="auto"/>
                  <w:left w:val="single" w:sz="12" w:space="0" w:color="auto"/>
                  <w:bottom w:val="single" w:sz="4" w:space="0" w:color="auto"/>
                  <w:right w:val="single" w:sz="4" w:space="0" w:color="auto"/>
                </w:tcBorders>
                <w:shd w:val="clear" w:color="auto" w:fill="auto"/>
                <w:noWrap/>
                <w:hideMark/>
              </w:tcPr>
            </w:tcPrChange>
          </w:tcPr>
          <w:p w14:paraId="6E74A2B1"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Mikroekonomie II</w:t>
            </w:r>
          </w:p>
        </w:tc>
        <w:tc>
          <w:tcPr>
            <w:tcW w:w="4702" w:type="dxa"/>
            <w:tcBorders>
              <w:top w:val="single" w:sz="12" w:space="0" w:color="auto"/>
              <w:left w:val="nil"/>
              <w:bottom w:val="single" w:sz="4" w:space="0" w:color="auto"/>
              <w:right w:val="single" w:sz="12" w:space="0" w:color="auto"/>
            </w:tcBorders>
            <w:shd w:val="clear" w:color="auto" w:fill="auto"/>
            <w:noWrap/>
            <w:vAlign w:val="bottom"/>
            <w:tcPrChange w:id="1461" w:author="Michal Pilík" w:date="2019-09-06T08:19:00Z">
              <w:tcPr>
                <w:tcW w:w="4702" w:type="dxa"/>
                <w:tcBorders>
                  <w:top w:val="single" w:sz="12" w:space="0" w:color="auto"/>
                  <w:left w:val="nil"/>
                  <w:bottom w:val="single" w:sz="4" w:space="0" w:color="auto"/>
                  <w:right w:val="single" w:sz="12" w:space="0" w:color="auto"/>
                </w:tcBorders>
                <w:shd w:val="clear" w:color="auto" w:fill="auto"/>
                <w:noWrap/>
              </w:tcPr>
            </w:tcPrChange>
          </w:tcPr>
          <w:p w14:paraId="0B9246A8" w14:textId="0687D9C1" w:rsidR="00E10D80" w:rsidRPr="00E10D80" w:rsidRDefault="00E10D80" w:rsidP="00E10D80">
            <w:pPr>
              <w:rPr>
                <w:rFonts w:asciiTheme="minorHAnsi" w:hAnsiTheme="minorHAnsi" w:cstheme="minorHAnsi"/>
              </w:rPr>
            </w:pPr>
            <w:ins w:id="1462" w:author="Michal Pilík" w:date="2019-09-06T08:19:00Z">
              <w:r w:rsidRPr="00E10D80">
                <w:rPr>
                  <w:rFonts w:ascii="Calibri" w:hAnsi="Calibri" w:cs="Calibri"/>
                  <w:color w:val="0563C1"/>
                  <w:u w:val="single"/>
                  <w:rPrChange w:id="1463"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464" w:author="Michal Pilík" w:date="2019-09-06T08:19:00Z">
                    <w:rPr>
                      <w:rFonts w:ascii="Calibri" w:hAnsi="Calibri" w:cs="Calibri"/>
                      <w:color w:val="0563C1"/>
                      <w:sz w:val="22"/>
                      <w:szCs w:val="22"/>
                      <w:u w:val="single"/>
                    </w:rPr>
                  </w:rPrChange>
                </w:rPr>
                <w:instrText xml:space="preserve"> HYPERLINK "https://moodle.utb.cz/course/view.php?id=20512" </w:instrText>
              </w:r>
              <w:r w:rsidRPr="00E10D80">
                <w:rPr>
                  <w:rFonts w:ascii="Calibri" w:hAnsi="Calibri" w:cs="Calibri"/>
                  <w:color w:val="0563C1"/>
                  <w:u w:val="single"/>
                  <w:rPrChange w:id="1465"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466" w:author="Michal Pilík" w:date="2019-09-06T08:19:00Z">
                    <w:rPr>
                      <w:rStyle w:val="Hypertextovodkaz"/>
                      <w:rFonts w:ascii="Calibri" w:hAnsi="Calibri" w:cs="Calibri"/>
                      <w:sz w:val="22"/>
                      <w:szCs w:val="22"/>
                    </w:rPr>
                  </w:rPrChange>
                </w:rPr>
                <w:t>https://moodle.utb.cz/course/view.php?id=20512</w:t>
              </w:r>
              <w:r w:rsidRPr="00E10D80">
                <w:rPr>
                  <w:rFonts w:ascii="Calibri" w:hAnsi="Calibri" w:cs="Calibri"/>
                  <w:color w:val="0563C1"/>
                  <w:u w:val="single"/>
                  <w:rPrChange w:id="1467" w:author="Michal Pilík" w:date="2019-09-06T08:19:00Z">
                    <w:rPr>
                      <w:rFonts w:ascii="Calibri" w:hAnsi="Calibri" w:cs="Calibri"/>
                      <w:color w:val="0563C1"/>
                      <w:sz w:val="22"/>
                      <w:szCs w:val="22"/>
                      <w:u w:val="single"/>
                    </w:rPr>
                  </w:rPrChange>
                </w:rPr>
                <w:fldChar w:fldCharType="end"/>
              </w:r>
            </w:ins>
            <w:del w:id="1468" w:author="Michal Pilík" w:date="2019-09-06T08:19:00Z">
              <w:r w:rsidRPr="00E10D80" w:rsidDel="00E43DD5">
                <w:fldChar w:fldCharType="begin"/>
              </w:r>
              <w:r w:rsidRPr="00E10D80" w:rsidDel="00E43DD5">
                <w:delInstrText xml:space="preserve"> HYPERLINK "https://vyuka.fame.utb.cz/course/view.php?id=178" </w:delInstrText>
              </w:r>
              <w:r w:rsidRPr="00E10D80" w:rsidDel="00E43DD5">
                <w:rPr>
                  <w:rPrChange w:id="1469" w:author="Michal Pilík" w:date="2019-09-06T08:19:00Z">
                    <w:rPr>
                      <w:rStyle w:val="Hypertextovodkaz"/>
                      <w:rFonts w:asciiTheme="minorHAnsi" w:hAnsiTheme="minorHAnsi" w:cstheme="minorHAnsi"/>
                    </w:rPr>
                  </w:rPrChange>
                </w:rPr>
                <w:fldChar w:fldCharType="separate"/>
              </w:r>
              <w:r w:rsidRPr="00E10D80" w:rsidDel="00E43DD5">
                <w:rPr>
                  <w:rStyle w:val="Hypertextovodkaz"/>
                  <w:rFonts w:asciiTheme="minorHAnsi" w:hAnsiTheme="minorHAnsi" w:cstheme="minorHAnsi"/>
                </w:rPr>
                <w:delText>https://vyuka.fame.utb.cz/course/view.php?id=178</w:delText>
              </w:r>
              <w:r w:rsidRPr="00E10D80" w:rsidDel="00E43DD5">
                <w:rPr>
                  <w:rStyle w:val="Hypertextovodkaz"/>
                  <w:rFonts w:asciiTheme="minorHAnsi" w:hAnsiTheme="minorHAnsi" w:cstheme="minorHAnsi"/>
                </w:rPr>
                <w:fldChar w:fldCharType="end"/>
              </w:r>
            </w:del>
          </w:p>
        </w:tc>
      </w:tr>
      <w:tr w:rsidR="00E10D80" w:rsidRPr="005842C0" w14:paraId="6E4FC699" w14:textId="77777777" w:rsidTr="005F3CAC">
        <w:tblPrEx>
          <w:tblW w:w="8389" w:type="dxa"/>
          <w:jc w:val="center"/>
          <w:tblCellMar>
            <w:left w:w="70" w:type="dxa"/>
            <w:right w:w="70" w:type="dxa"/>
          </w:tblCellMar>
          <w:tblPrExChange w:id="1470" w:author="Michal Pilík" w:date="2019-09-06T08:19:00Z">
            <w:tblPrEx>
              <w:tblW w:w="8389" w:type="dxa"/>
              <w:jc w:val="center"/>
              <w:tblCellMar>
                <w:left w:w="70" w:type="dxa"/>
                <w:right w:w="70" w:type="dxa"/>
              </w:tblCellMar>
            </w:tblPrEx>
          </w:tblPrExChange>
        </w:tblPrEx>
        <w:trPr>
          <w:trHeight w:val="315"/>
          <w:jc w:val="center"/>
          <w:trPrChange w:id="1471" w:author="Michal Pilík" w:date="2019-09-06T08:19:00Z">
            <w:trPr>
              <w:gridAfter w:val="0"/>
              <w:trHeight w:val="315"/>
              <w:jc w:val="center"/>
            </w:trPr>
          </w:trPrChange>
        </w:trPr>
        <w:tc>
          <w:tcPr>
            <w:tcW w:w="3687" w:type="dxa"/>
            <w:tcBorders>
              <w:top w:val="nil"/>
              <w:left w:val="single" w:sz="12" w:space="0" w:color="auto"/>
              <w:bottom w:val="single" w:sz="4" w:space="0" w:color="auto"/>
              <w:right w:val="single" w:sz="4" w:space="0" w:color="auto"/>
            </w:tcBorders>
            <w:shd w:val="clear" w:color="auto" w:fill="auto"/>
            <w:noWrap/>
            <w:hideMark/>
            <w:tcPrChange w:id="1472" w:author="Michal Pilík" w:date="2019-09-06T08:19:00Z">
              <w:tcPr>
                <w:tcW w:w="3687" w:type="dxa"/>
                <w:gridSpan w:val="3"/>
                <w:tcBorders>
                  <w:top w:val="nil"/>
                  <w:left w:val="single" w:sz="12" w:space="0" w:color="auto"/>
                  <w:bottom w:val="single" w:sz="4" w:space="0" w:color="auto"/>
                  <w:right w:val="single" w:sz="4" w:space="0" w:color="auto"/>
                </w:tcBorders>
                <w:shd w:val="clear" w:color="auto" w:fill="auto"/>
                <w:noWrap/>
                <w:hideMark/>
              </w:tcPr>
            </w:tcPrChange>
          </w:tcPr>
          <w:p w14:paraId="5C61D571"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Studie metod měření práce</w:t>
            </w:r>
          </w:p>
        </w:tc>
        <w:tc>
          <w:tcPr>
            <w:tcW w:w="4702" w:type="dxa"/>
            <w:tcBorders>
              <w:top w:val="nil"/>
              <w:left w:val="nil"/>
              <w:bottom w:val="single" w:sz="4" w:space="0" w:color="auto"/>
              <w:right w:val="single" w:sz="12" w:space="0" w:color="auto"/>
            </w:tcBorders>
            <w:shd w:val="clear" w:color="auto" w:fill="auto"/>
            <w:noWrap/>
            <w:vAlign w:val="bottom"/>
            <w:tcPrChange w:id="1473" w:author="Michal Pilík" w:date="2019-09-06T08:19:00Z">
              <w:tcPr>
                <w:tcW w:w="4702" w:type="dxa"/>
                <w:tcBorders>
                  <w:top w:val="nil"/>
                  <w:left w:val="nil"/>
                  <w:bottom w:val="single" w:sz="4" w:space="0" w:color="auto"/>
                  <w:right w:val="single" w:sz="12" w:space="0" w:color="auto"/>
                </w:tcBorders>
                <w:shd w:val="clear" w:color="auto" w:fill="auto"/>
                <w:noWrap/>
              </w:tcPr>
            </w:tcPrChange>
          </w:tcPr>
          <w:p w14:paraId="30463CB3" w14:textId="41B17DE8" w:rsidR="00E10D80" w:rsidRPr="00E10D80" w:rsidRDefault="00E10D80" w:rsidP="00E10D80">
            <w:pPr>
              <w:rPr>
                <w:rFonts w:asciiTheme="minorHAnsi" w:hAnsiTheme="minorHAnsi" w:cstheme="minorHAnsi"/>
              </w:rPr>
            </w:pPr>
            <w:ins w:id="1474" w:author="Michal Pilík" w:date="2019-09-06T08:19:00Z">
              <w:r w:rsidRPr="00E10D80">
                <w:rPr>
                  <w:rFonts w:ascii="Calibri" w:hAnsi="Calibri" w:cs="Calibri"/>
                  <w:color w:val="0563C1"/>
                  <w:u w:val="single"/>
                  <w:rPrChange w:id="1475"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476" w:author="Michal Pilík" w:date="2019-09-06T08:19:00Z">
                    <w:rPr>
                      <w:rFonts w:ascii="Calibri" w:hAnsi="Calibri" w:cs="Calibri"/>
                      <w:color w:val="0563C1"/>
                      <w:sz w:val="22"/>
                      <w:szCs w:val="22"/>
                      <w:u w:val="single"/>
                    </w:rPr>
                  </w:rPrChange>
                </w:rPr>
                <w:instrText xml:space="preserve"> HYPERLINK "https://moodle.utb.cz/course/view.php?id=20835" </w:instrText>
              </w:r>
              <w:r w:rsidRPr="00E10D80">
                <w:rPr>
                  <w:rFonts w:ascii="Calibri" w:hAnsi="Calibri" w:cs="Calibri"/>
                  <w:color w:val="0563C1"/>
                  <w:u w:val="single"/>
                  <w:rPrChange w:id="1477"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478" w:author="Michal Pilík" w:date="2019-09-06T08:19:00Z">
                    <w:rPr>
                      <w:rStyle w:val="Hypertextovodkaz"/>
                      <w:rFonts w:ascii="Calibri" w:hAnsi="Calibri" w:cs="Calibri"/>
                      <w:sz w:val="22"/>
                      <w:szCs w:val="22"/>
                    </w:rPr>
                  </w:rPrChange>
                </w:rPr>
                <w:t>https://moodle.utb.cz/course/view.php?id=20835</w:t>
              </w:r>
              <w:r w:rsidRPr="00E10D80">
                <w:rPr>
                  <w:rFonts w:ascii="Calibri" w:hAnsi="Calibri" w:cs="Calibri"/>
                  <w:color w:val="0563C1"/>
                  <w:u w:val="single"/>
                  <w:rPrChange w:id="1479" w:author="Michal Pilík" w:date="2019-09-06T08:19:00Z">
                    <w:rPr>
                      <w:rFonts w:ascii="Calibri" w:hAnsi="Calibri" w:cs="Calibri"/>
                      <w:color w:val="0563C1"/>
                      <w:sz w:val="22"/>
                      <w:szCs w:val="22"/>
                      <w:u w:val="single"/>
                    </w:rPr>
                  </w:rPrChange>
                </w:rPr>
                <w:fldChar w:fldCharType="end"/>
              </w:r>
            </w:ins>
            <w:del w:id="1480" w:author="Michal Pilík" w:date="2019-09-06T08:19:00Z">
              <w:r w:rsidRPr="00E10D80" w:rsidDel="00E43DD5">
                <w:fldChar w:fldCharType="begin"/>
              </w:r>
              <w:r w:rsidRPr="00E10D80" w:rsidDel="00E43DD5">
                <w:delInstrText xml:space="preserve"> HYPERLINK "https://vyuka.fame.utb.cz/course/view.php?id=587" </w:delInstrText>
              </w:r>
              <w:r w:rsidRPr="00E10D80" w:rsidDel="00E43DD5">
                <w:rPr>
                  <w:rPrChange w:id="1481" w:author="Michal Pilík" w:date="2019-09-06T08:19:00Z">
                    <w:rPr>
                      <w:rStyle w:val="Hypertextovodkaz"/>
                      <w:rFonts w:asciiTheme="minorHAnsi" w:hAnsiTheme="minorHAnsi" w:cstheme="minorHAnsi"/>
                    </w:rPr>
                  </w:rPrChange>
                </w:rPr>
                <w:fldChar w:fldCharType="separate"/>
              </w:r>
              <w:r w:rsidRPr="00E10D80" w:rsidDel="00E43DD5">
                <w:rPr>
                  <w:rStyle w:val="Hypertextovodkaz"/>
                  <w:rFonts w:asciiTheme="minorHAnsi" w:hAnsiTheme="minorHAnsi" w:cstheme="minorHAnsi"/>
                </w:rPr>
                <w:delText>https://vyuka.fame.utb.cz/course/view.php?id=587</w:delText>
              </w:r>
              <w:r w:rsidRPr="00E10D80" w:rsidDel="00E43DD5">
                <w:rPr>
                  <w:rStyle w:val="Hypertextovodkaz"/>
                  <w:rFonts w:asciiTheme="minorHAnsi" w:hAnsiTheme="minorHAnsi" w:cstheme="minorHAnsi"/>
                </w:rPr>
                <w:fldChar w:fldCharType="end"/>
              </w:r>
            </w:del>
          </w:p>
        </w:tc>
      </w:tr>
      <w:tr w:rsidR="00E10D80" w:rsidRPr="005842C0" w14:paraId="6757628B" w14:textId="77777777" w:rsidTr="005F3CAC">
        <w:tblPrEx>
          <w:tblW w:w="8389" w:type="dxa"/>
          <w:jc w:val="center"/>
          <w:tblCellMar>
            <w:left w:w="70" w:type="dxa"/>
            <w:right w:w="70" w:type="dxa"/>
          </w:tblCellMar>
          <w:tblPrExChange w:id="1482" w:author="Michal Pilík" w:date="2019-09-06T08:19:00Z">
            <w:tblPrEx>
              <w:tblW w:w="8389" w:type="dxa"/>
              <w:jc w:val="center"/>
              <w:tblCellMar>
                <w:left w:w="70" w:type="dxa"/>
                <w:right w:w="70" w:type="dxa"/>
              </w:tblCellMar>
            </w:tblPrEx>
          </w:tblPrExChange>
        </w:tblPrEx>
        <w:trPr>
          <w:trHeight w:val="315"/>
          <w:jc w:val="center"/>
          <w:trPrChange w:id="1483" w:author="Michal Pilík" w:date="2019-09-06T08:19:00Z">
            <w:trPr>
              <w:gridAfter w:val="0"/>
              <w:trHeight w:val="315"/>
              <w:jc w:val="center"/>
            </w:trPr>
          </w:trPrChange>
        </w:trPr>
        <w:tc>
          <w:tcPr>
            <w:tcW w:w="3687" w:type="dxa"/>
            <w:tcBorders>
              <w:top w:val="nil"/>
              <w:left w:val="single" w:sz="12" w:space="0" w:color="auto"/>
              <w:bottom w:val="single" w:sz="4" w:space="0" w:color="auto"/>
              <w:right w:val="single" w:sz="4" w:space="0" w:color="auto"/>
            </w:tcBorders>
            <w:shd w:val="clear" w:color="auto" w:fill="auto"/>
            <w:noWrap/>
            <w:hideMark/>
            <w:tcPrChange w:id="1484" w:author="Michal Pilík" w:date="2019-09-06T08:19:00Z">
              <w:tcPr>
                <w:tcW w:w="3687" w:type="dxa"/>
                <w:gridSpan w:val="3"/>
                <w:tcBorders>
                  <w:top w:val="nil"/>
                  <w:left w:val="single" w:sz="12" w:space="0" w:color="auto"/>
                  <w:bottom w:val="single" w:sz="4" w:space="0" w:color="auto"/>
                  <w:right w:val="single" w:sz="4" w:space="0" w:color="auto"/>
                </w:tcBorders>
                <w:shd w:val="clear" w:color="auto" w:fill="auto"/>
                <w:noWrap/>
                <w:hideMark/>
              </w:tcPr>
            </w:tcPrChange>
          </w:tcPr>
          <w:p w14:paraId="0582C649"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Řízení podnikových procesů</w:t>
            </w:r>
          </w:p>
        </w:tc>
        <w:tc>
          <w:tcPr>
            <w:tcW w:w="4702" w:type="dxa"/>
            <w:tcBorders>
              <w:top w:val="nil"/>
              <w:left w:val="nil"/>
              <w:bottom w:val="single" w:sz="4" w:space="0" w:color="auto"/>
              <w:right w:val="single" w:sz="12" w:space="0" w:color="auto"/>
            </w:tcBorders>
            <w:shd w:val="clear" w:color="auto" w:fill="auto"/>
            <w:noWrap/>
            <w:vAlign w:val="bottom"/>
            <w:tcPrChange w:id="1485" w:author="Michal Pilík" w:date="2019-09-06T08:19:00Z">
              <w:tcPr>
                <w:tcW w:w="4702" w:type="dxa"/>
                <w:tcBorders>
                  <w:top w:val="nil"/>
                  <w:left w:val="nil"/>
                  <w:bottom w:val="single" w:sz="4" w:space="0" w:color="auto"/>
                  <w:right w:val="single" w:sz="12" w:space="0" w:color="auto"/>
                </w:tcBorders>
                <w:shd w:val="clear" w:color="auto" w:fill="auto"/>
                <w:noWrap/>
              </w:tcPr>
            </w:tcPrChange>
          </w:tcPr>
          <w:p w14:paraId="04FD84D0" w14:textId="7B4DDBE1" w:rsidR="00E10D80" w:rsidRPr="00E10D80" w:rsidRDefault="00E10D80" w:rsidP="00E10D80">
            <w:pPr>
              <w:rPr>
                <w:rFonts w:asciiTheme="minorHAnsi" w:hAnsiTheme="minorHAnsi" w:cstheme="minorHAnsi"/>
              </w:rPr>
            </w:pPr>
            <w:ins w:id="1486" w:author="Michal Pilík" w:date="2019-09-06T08:19:00Z">
              <w:r w:rsidRPr="00E10D80">
                <w:rPr>
                  <w:rFonts w:ascii="Calibri" w:hAnsi="Calibri" w:cs="Calibri"/>
                  <w:color w:val="0563C1"/>
                  <w:u w:val="single"/>
                  <w:rPrChange w:id="1487"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488" w:author="Michal Pilík" w:date="2019-09-06T08:19:00Z">
                    <w:rPr>
                      <w:rFonts w:ascii="Calibri" w:hAnsi="Calibri" w:cs="Calibri"/>
                      <w:color w:val="0563C1"/>
                      <w:sz w:val="22"/>
                      <w:szCs w:val="22"/>
                      <w:u w:val="single"/>
                    </w:rPr>
                  </w:rPrChange>
                </w:rPr>
                <w:instrText xml:space="preserve"> HYPERLINK "https://moodle.utb.cz/course/view.php?id=20852" </w:instrText>
              </w:r>
              <w:r w:rsidRPr="00E10D80">
                <w:rPr>
                  <w:rFonts w:ascii="Calibri" w:hAnsi="Calibri" w:cs="Calibri"/>
                  <w:color w:val="0563C1"/>
                  <w:u w:val="single"/>
                  <w:rPrChange w:id="1489"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490" w:author="Michal Pilík" w:date="2019-09-06T08:19:00Z">
                    <w:rPr>
                      <w:rStyle w:val="Hypertextovodkaz"/>
                      <w:rFonts w:ascii="Calibri" w:hAnsi="Calibri" w:cs="Calibri"/>
                      <w:sz w:val="22"/>
                      <w:szCs w:val="22"/>
                    </w:rPr>
                  </w:rPrChange>
                </w:rPr>
                <w:t>https://moodle.utb.cz/course/view.php?id=20852</w:t>
              </w:r>
              <w:r w:rsidRPr="00E10D80">
                <w:rPr>
                  <w:rFonts w:ascii="Calibri" w:hAnsi="Calibri" w:cs="Calibri"/>
                  <w:color w:val="0563C1"/>
                  <w:u w:val="single"/>
                  <w:rPrChange w:id="1491" w:author="Michal Pilík" w:date="2019-09-06T08:19:00Z">
                    <w:rPr>
                      <w:rFonts w:ascii="Calibri" w:hAnsi="Calibri" w:cs="Calibri"/>
                      <w:color w:val="0563C1"/>
                      <w:sz w:val="22"/>
                      <w:szCs w:val="22"/>
                      <w:u w:val="single"/>
                    </w:rPr>
                  </w:rPrChange>
                </w:rPr>
                <w:fldChar w:fldCharType="end"/>
              </w:r>
            </w:ins>
            <w:del w:id="1492" w:author="Michal Pilík" w:date="2019-09-06T08:19:00Z">
              <w:r w:rsidRPr="00E10D80" w:rsidDel="00E43DD5">
                <w:fldChar w:fldCharType="begin"/>
              </w:r>
              <w:r w:rsidRPr="00E10D80" w:rsidDel="00E43DD5">
                <w:delInstrText xml:space="preserve"> HYPERLINK "https://vyuka.fame.utb.cz/course/view.php?id=585" </w:delInstrText>
              </w:r>
              <w:r w:rsidRPr="00E10D80" w:rsidDel="00E43DD5">
                <w:rPr>
                  <w:rPrChange w:id="1493" w:author="Michal Pilík" w:date="2019-09-06T08:19:00Z">
                    <w:rPr>
                      <w:rStyle w:val="Hypertextovodkaz"/>
                      <w:rFonts w:asciiTheme="minorHAnsi" w:hAnsiTheme="minorHAnsi" w:cstheme="minorHAnsi"/>
                    </w:rPr>
                  </w:rPrChange>
                </w:rPr>
                <w:fldChar w:fldCharType="separate"/>
              </w:r>
              <w:r w:rsidRPr="00E10D80" w:rsidDel="00E43DD5">
                <w:rPr>
                  <w:rStyle w:val="Hypertextovodkaz"/>
                  <w:rFonts w:asciiTheme="minorHAnsi" w:hAnsiTheme="minorHAnsi" w:cstheme="minorHAnsi"/>
                </w:rPr>
                <w:delText>https://vyuka.fame.utb.cz/course/view.php?id=585</w:delText>
              </w:r>
              <w:r w:rsidRPr="00E10D80" w:rsidDel="00E43DD5">
                <w:rPr>
                  <w:rStyle w:val="Hypertextovodkaz"/>
                  <w:rFonts w:asciiTheme="minorHAnsi" w:hAnsiTheme="minorHAnsi" w:cstheme="minorHAnsi"/>
                </w:rPr>
                <w:fldChar w:fldCharType="end"/>
              </w:r>
            </w:del>
          </w:p>
        </w:tc>
      </w:tr>
      <w:tr w:rsidR="00E10D80" w:rsidRPr="005842C0" w14:paraId="6E54A74A" w14:textId="77777777" w:rsidTr="005F3CAC">
        <w:tblPrEx>
          <w:tblW w:w="8389" w:type="dxa"/>
          <w:jc w:val="center"/>
          <w:tblCellMar>
            <w:left w:w="70" w:type="dxa"/>
            <w:right w:w="70" w:type="dxa"/>
          </w:tblCellMar>
          <w:tblPrExChange w:id="1494" w:author="Michal Pilík" w:date="2019-09-06T08:19:00Z">
            <w:tblPrEx>
              <w:tblW w:w="8389" w:type="dxa"/>
              <w:jc w:val="center"/>
              <w:tblCellMar>
                <w:left w:w="70" w:type="dxa"/>
                <w:right w:w="70" w:type="dxa"/>
              </w:tblCellMar>
            </w:tblPrEx>
          </w:tblPrExChange>
        </w:tblPrEx>
        <w:trPr>
          <w:trHeight w:val="315"/>
          <w:jc w:val="center"/>
          <w:trPrChange w:id="1495" w:author="Michal Pilík" w:date="2019-09-06T08:19:00Z">
            <w:trPr>
              <w:gridAfter w:val="0"/>
              <w:trHeight w:val="315"/>
              <w:jc w:val="center"/>
            </w:trPr>
          </w:trPrChange>
        </w:trPr>
        <w:tc>
          <w:tcPr>
            <w:tcW w:w="3687" w:type="dxa"/>
            <w:tcBorders>
              <w:top w:val="nil"/>
              <w:left w:val="single" w:sz="12" w:space="0" w:color="auto"/>
              <w:bottom w:val="single" w:sz="4" w:space="0" w:color="auto"/>
              <w:right w:val="single" w:sz="4" w:space="0" w:color="auto"/>
            </w:tcBorders>
            <w:shd w:val="clear" w:color="auto" w:fill="auto"/>
            <w:noWrap/>
            <w:hideMark/>
            <w:tcPrChange w:id="1496" w:author="Michal Pilík" w:date="2019-09-06T08:19:00Z">
              <w:tcPr>
                <w:tcW w:w="3687" w:type="dxa"/>
                <w:gridSpan w:val="3"/>
                <w:tcBorders>
                  <w:top w:val="nil"/>
                  <w:left w:val="single" w:sz="12" w:space="0" w:color="auto"/>
                  <w:bottom w:val="single" w:sz="4" w:space="0" w:color="auto"/>
                  <w:right w:val="single" w:sz="4" w:space="0" w:color="auto"/>
                </w:tcBorders>
                <w:shd w:val="clear" w:color="auto" w:fill="auto"/>
                <w:noWrap/>
                <w:hideMark/>
              </w:tcPr>
            </w:tcPrChange>
          </w:tcPr>
          <w:p w14:paraId="1E6C5EF7"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Kvantitativní metody v rozhodování</w:t>
            </w:r>
          </w:p>
        </w:tc>
        <w:tc>
          <w:tcPr>
            <w:tcW w:w="4702" w:type="dxa"/>
            <w:tcBorders>
              <w:top w:val="nil"/>
              <w:left w:val="nil"/>
              <w:bottom w:val="single" w:sz="4" w:space="0" w:color="auto"/>
              <w:right w:val="single" w:sz="12" w:space="0" w:color="auto"/>
            </w:tcBorders>
            <w:shd w:val="clear" w:color="auto" w:fill="auto"/>
            <w:noWrap/>
            <w:vAlign w:val="bottom"/>
            <w:tcPrChange w:id="1497" w:author="Michal Pilík" w:date="2019-09-06T08:19:00Z">
              <w:tcPr>
                <w:tcW w:w="4702" w:type="dxa"/>
                <w:tcBorders>
                  <w:top w:val="nil"/>
                  <w:left w:val="nil"/>
                  <w:bottom w:val="single" w:sz="4" w:space="0" w:color="auto"/>
                  <w:right w:val="single" w:sz="12" w:space="0" w:color="auto"/>
                </w:tcBorders>
                <w:shd w:val="clear" w:color="auto" w:fill="auto"/>
                <w:noWrap/>
              </w:tcPr>
            </w:tcPrChange>
          </w:tcPr>
          <w:p w14:paraId="3E83F5DC" w14:textId="598FA5B7" w:rsidR="00E10D80" w:rsidRPr="00E10D80" w:rsidRDefault="00E10D80" w:rsidP="00E10D80">
            <w:pPr>
              <w:rPr>
                <w:rFonts w:asciiTheme="minorHAnsi" w:hAnsiTheme="minorHAnsi" w:cstheme="minorHAnsi"/>
              </w:rPr>
            </w:pPr>
            <w:ins w:id="1498" w:author="Michal Pilík" w:date="2019-09-06T08:19:00Z">
              <w:r w:rsidRPr="00E10D80">
                <w:rPr>
                  <w:rFonts w:ascii="Calibri" w:hAnsi="Calibri" w:cs="Calibri"/>
                  <w:color w:val="0563C1"/>
                  <w:u w:val="single"/>
                  <w:rPrChange w:id="1499"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500" w:author="Michal Pilík" w:date="2019-09-06T08:19:00Z">
                    <w:rPr>
                      <w:rFonts w:ascii="Calibri" w:hAnsi="Calibri" w:cs="Calibri"/>
                      <w:color w:val="0563C1"/>
                      <w:sz w:val="22"/>
                      <w:szCs w:val="22"/>
                      <w:u w:val="single"/>
                    </w:rPr>
                  </w:rPrChange>
                </w:rPr>
                <w:instrText xml:space="preserve"> HYPERLINK "https://moodle.utb.cz/course/view.php?id=20642" </w:instrText>
              </w:r>
              <w:r w:rsidRPr="00E10D80">
                <w:rPr>
                  <w:rFonts w:ascii="Calibri" w:hAnsi="Calibri" w:cs="Calibri"/>
                  <w:color w:val="0563C1"/>
                  <w:u w:val="single"/>
                  <w:rPrChange w:id="1501"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502" w:author="Michal Pilík" w:date="2019-09-06T08:19:00Z">
                    <w:rPr>
                      <w:rStyle w:val="Hypertextovodkaz"/>
                      <w:rFonts w:ascii="Calibri" w:hAnsi="Calibri" w:cs="Calibri"/>
                      <w:sz w:val="22"/>
                      <w:szCs w:val="22"/>
                    </w:rPr>
                  </w:rPrChange>
                </w:rPr>
                <w:t>https://moodle.utb.cz/course/view.php?id=20642</w:t>
              </w:r>
              <w:r w:rsidRPr="00E10D80">
                <w:rPr>
                  <w:rFonts w:ascii="Calibri" w:hAnsi="Calibri" w:cs="Calibri"/>
                  <w:color w:val="0563C1"/>
                  <w:u w:val="single"/>
                  <w:rPrChange w:id="1503" w:author="Michal Pilík" w:date="2019-09-06T08:19:00Z">
                    <w:rPr>
                      <w:rFonts w:ascii="Calibri" w:hAnsi="Calibri" w:cs="Calibri"/>
                      <w:color w:val="0563C1"/>
                      <w:sz w:val="22"/>
                      <w:szCs w:val="22"/>
                      <w:u w:val="single"/>
                    </w:rPr>
                  </w:rPrChange>
                </w:rPr>
                <w:fldChar w:fldCharType="end"/>
              </w:r>
            </w:ins>
            <w:del w:id="1504" w:author="Michal Pilík" w:date="2019-09-06T08:19:00Z">
              <w:r w:rsidRPr="00E10D80" w:rsidDel="00E43DD5">
                <w:fldChar w:fldCharType="begin"/>
              </w:r>
              <w:r w:rsidRPr="00E10D80" w:rsidDel="00E43DD5">
                <w:delInstrText xml:space="preserve"> HYPERLINK "https://vyuka.fame.utb.cz/enrol/index.php?id=390" \h </w:delInstrText>
              </w:r>
              <w:r w:rsidRPr="00E10D80" w:rsidDel="00E43DD5">
                <w:rPr>
                  <w:rPrChange w:id="1505" w:author="Michal Pilík" w:date="2019-09-06T08:19:00Z">
                    <w:rPr>
                      <w:rStyle w:val="Hypertextovodkaz"/>
                      <w:rFonts w:asciiTheme="minorHAnsi" w:eastAsia="Calibri" w:hAnsiTheme="minorHAnsi" w:cstheme="minorHAnsi"/>
                    </w:rPr>
                  </w:rPrChange>
                </w:rPr>
                <w:fldChar w:fldCharType="separate"/>
              </w:r>
              <w:r w:rsidRPr="00E10D80" w:rsidDel="00E43DD5">
                <w:rPr>
                  <w:rStyle w:val="Hypertextovodkaz"/>
                  <w:rFonts w:asciiTheme="minorHAnsi" w:eastAsia="Calibri" w:hAnsiTheme="minorHAnsi" w:cstheme="minorHAnsi"/>
                </w:rPr>
                <w:delText>https://vyuka.fame.utb.cz/enrol/index.php?id=390</w:delText>
              </w:r>
              <w:r w:rsidRPr="00E10D80" w:rsidDel="00E43DD5">
                <w:rPr>
                  <w:rStyle w:val="Hypertextovodkaz"/>
                  <w:rFonts w:asciiTheme="minorHAnsi" w:eastAsia="Calibri" w:hAnsiTheme="minorHAnsi" w:cstheme="minorHAnsi"/>
                </w:rPr>
                <w:fldChar w:fldCharType="end"/>
              </w:r>
            </w:del>
          </w:p>
        </w:tc>
      </w:tr>
      <w:tr w:rsidR="00E10D80" w:rsidRPr="005842C0" w14:paraId="401DE3FD" w14:textId="77777777" w:rsidTr="005F3CAC">
        <w:tblPrEx>
          <w:tblW w:w="8389" w:type="dxa"/>
          <w:jc w:val="center"/>
          <w:tblCellMar>
            <w:left w:w="70" w:type="dxa"/>
            <w:right w:w="70" w:type="dxa"/>
          </w:tblCellMar>
          <w:tblPrExChange w:id="1506" w:author="Michal Pilík" w:date="2019-09-06T08:19:00Z">
            <w:tblPrEx>
              <w:tblW w:w="8389" w:type="dxa"/>
              <w:jc w:val="center"/>
              <w:tblCellMar>
                <w:left w:w="70" w:type="dxa"/>
                <w:right w:w="70" w:type="dxa"/>
              </w:tblCellMar>
            </w:tblPrEx>
          </w:tblPrExChange>
        </w:tblPrEx>
        <w:trPr>
          <w:trHeight w:val="315"/>
          <w:jc w:val="center"/>
          <w:trPrChange w:id="1507" w:author="Michal Pilík" w:date="2019-09-06T08:19:00Z">
            <w:trPr>
              <w:gridAfter w:val="0"/>
              <w:trHeight w:val="315"/>
              <w:jc w:val="center"/>
            </w:trPr>
          </w:trPrChange>
        </w:trPr>
        <w:tc>
          <w:tcPr>
            <w:tcW w:w="3687" w:type="dxa"/>
            <w:tcBorders>
              <w:top w:val="nil"/>
              <w:left w:val="single" w:sz="12" w:space="0" w:color="auto"/>
              <w:bottom w:val="single" w:sz="4" w:space="0" w:color="auto"/>
              <w:right w:val="single" w:sz="4" w:space="0" w:color="auto"/>
            </w:tcBorders>
            <w:shd w:val="clear" w:color="auto" w:fill="auto"/>
            <w:noWrap/>
            <w:hideMark/>
            <w:tcPrChange w:id="1508" w:author="Michal Pilík" w:date="2019-09-06T08:19:00Z">
              <w:tcPr>
                <w:tcW w:w="3687" w:type="dxa"/>
                <w:gridSpan w:val="3"/>
                <w:tcBorders>
                  <w:top w:val="nil"/>
                  <w:left w:val="single" w:sz="12" w:space="0" w:color="auto"/>
                  <w:bottom w:val="single" w:sz="4" w:space="0" w:color="auto"/>
                  <w:right w:val="single" w:sz="4" w:space="0" w:color="auto"/>
                </w:tcBorders>
                <w:shd w:val="clear" w:color="auto" w:fill="auto"/>
                <w:noWrap/>
                <w:hideMark/>
              </w:tcPr>
            </w:tcPrChange>
          </w:tcPr>
          <w:p w14:paraId="40A2A550"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Firemní inovační politika</w:t>
            </w:r>
          </w:p>
        </w:tc>
        <w:tc>
          <w:tcPr>
            <w:tcW w:w="4702" w:type="dxa"/>
            <w:tcBorders>
              <w:top w:val="nil"/>
              <w:left w:val="nil"/>
              <w:bottom w:val="single" w:sz="4" w:space="0" w:color="auto"/>
              <w:right w:val="single" w:sz="12" w:space="0" w:color="auto"/>
            </w:tcBorders>
            <w:shd w:val="clear" w:color="auto" w:fill="auto"/>
            <w:noWrap/>
            <w:vAlign w:val="bottom"/>
            <w:tcPrChange w:id="1509" w:author="Michal Pilík" w:date="2019-09-06T08:19:00Z">
              <w:tcPr>
                <w:tcW w:w="4702" w:type="dxa"/>
                <w:tcBorders>
                  <w:top w:val="nil"/>
                  <w:left w:val="nil"/>
                  <w:bottom w:val="single" w:sz="4" w:space="0" w:color="auto"/>
                  <w:right w:val="single" w:sz="12" w:space="0" w:color="auto"/>
                </w:tcBorders>
                <w:shd w:val="clear" w:color="auto" w:fill="auto"/>
                <w:noWrap/>
              </w:tcPr>
            </w:tcPrChange>
          </w:tcPr>
          <w:p w14:paraId="3AACC967" w14:textId="52D80CF4" w:rsidR="00E10D80" w:rsidRPr="00E10D80" w:rsidRDefault="00E10D80" w:rsidP="00E10D80">
            <w:pPr>
              <w:rPr>
                <w:rFonts w:asciiTheme="minorHAnsi" w:hAnsiTheme="minorHAnsi" w:cstheme="minorHAnsi"/>
              </w:rPr>
            </w:pPr>
            <w:ins w:id="1510" w:author="Michal Pilík" w:date="2019-09-06T08:19:00Z">
              <w:r w:rsidRPr="00E10D80">
                <w:rPr>
                  <w:rFonts w:ascii="Calibri" w:hAnsi="Calibri" w:cs="Calibri"/>
                  <w:color w:val="0563C1"/>
                  <w:u w:val="single"/>
                  <w:rPrChange w:id="1511"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512" w:author="Michal Pilík" w:date="2019-09-06T08:19:00Z">
                    <w:rPr>
                      <w:rFonts w:ascii="Calibri" w:hAnsi="Calibri" w:cs="Calibri"/>
                      <w:color w:val="0563C1"/>
                      <w:sz w:val="22"/>
                      <w:szCs w:val="22"/>
                      <w:u w:val="single"/>
                    </w:rPr>
                  </w:rPrChange>
                </w:rPr>
                <w:instrText xml:space="preserve"> HYPERLINK "https://moodle.utb.cz/course/view.php?id=20588" </w:instrText>
              </w:r>
              <w:r w:rsidRPr="00E10D80">
                <w:rPr>
                  <w:rFonts w:ascii="Calibri" w:hAnsi="Calibri" w:cs="Calibri"/>
                  <w:color w:val="0563C1"/>
                  <w:u w:val="single"/>
                  <w:rPrChange w:id="1513"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514" w:author="Michal Pilík" w:date="2019-09-06T08:19:00Z">
                    <w:rPr>
                      <w:rStyle w:val="Hypertextovodkaz"/>
                      <w:rFonts w:ascii="Calibri" w:hAnsi="Calibri" w:cs="Calibri"/>
                      <w:sz w:val="22"/>
                      <w:szCs w:val="22"/>
                    </w:rPr>
                  </w:rPrChange>
                </w:rPr>
                <w:t>https://moodle.utb.cz/course/view.php?id=20588</w:t>
              </w:r>
              <w:r w:rsidRPr="00E10D80">
                <w:rPr>
                  <w:rFonts w:ascii="Calibri" w:hAnsi="Calibri" w:cs="Calibri"/>
                  <w:color w:val="0563C1"/>
                  <w:u w:val="single"/>
                  <w:rPrChange w:id="1515" w:author="Michal Pilík" w:date="2019-09-06T08:19:00Z">
                    <w:rPr>
                      <w:rFonts w:ascii="Calibri" w:hAnsi="Calibri" w:cs="Calibri"/>
                      <w:color w:val="0563C1"/>
                      <w:sz w:val="22"/>
                      <w:szCs w:val="22"/>
                      <w:u w:val="single"/>
                    </w:rPr>
                  </w:rPrChange>
                </w:rPr>
                <w:fldChar w:fldCharType="end"/>
              </w:r>
            </w:ins>
            <w:del w:id="1516" w:author="Michal Pilík" w:date="2019-09-06T08:19:00Z">
              <w:r w:rsidRPr="00E10D80" w:rsidDel="00E43DD5">
                <w:fldChar w:fldCharType="begin"/>
              </w:r>
              <w:r w:rsidRPr="00E10D80" w:rsidDel="00E43DD5">
                <w:delInstrText xml:space="preserve"> HYPERLINK "https://vyuka.fame.utb.cz/course/view.php?id=275" </w:delInstrText>
              </w:r>
              <w:r w:rsidRPr="00E10D80" w:rsidDel="00E43DD5">
                <w:rPr>
                  <w:rPrChange w:id="1517" w:author="Michal Pilík" w:date="2019-09-06T08:19:00Z">
                    <w:rPr>
                      <w:rStyle w:val="Hypertextovodkaz"/>
                      <w:rFonts w:asciiTheme="minorHAnsi" w:hAnsiTheme="minorHAnsi" w:cstheme="minorHAnsi"/>
                    </w:rPr>
                  </w:rPrChange>
                </w:rPr>
                <w:fldChar w:fldCharType="separate"/>
              </w:r>
              <w:r w:rsidRPr="00E10D80" w:rsidDel="00E43DD5">
                <w:rPr>
                  <w:rStyle w:val="Hypertextovodkaz"/>
                  <w:rFonts w:asciiTheme="minorHAnsi" w:hAnsiTheme="minorHAnsi" w:cstheme="minorHAnsi"/>
                </w:rPr>
                <w:delText>https://vyuka.fame.utb.cz/course/view.php?id=275</w:delText>
              </w:r>
              <w:r w:rsidRPr="00E10D80" w:rsidDel="00E43DD5">
                <w:rPr>
                  <w:rStyle w:val="Hypertextovodkaz"/>
                  <w:rFonts w:asciiTheme="minorHAnsi" w:hAnsiTheme="minorHAnsi" w:cstheme="minorHAnsi"/>
                </w:rPr>
                <w:fldChar w:fldCharType="end"/>
              </w:r>
            </w:del>
          </w:p>
        </w:tc>
      </w:tr>
      <w:tr w:rsidR="00E10D80" w:rsidRPr="005842C0" w14:paraId="3783AB62" w14:textId="77777777" w:rsidTr="005F3CAC">
        <w:trPr>
          <w:trHeight w:val="315"/>
          <w:jc w:val="center"/>
          <w:ins w:id="1518" w:author="Michal Pilík" w:date="2019-09-06T08:20:00Z"/>
        </w:trPr>
        <w:tc>
          <w:tcPr>
            <w:tcW w:w="3687" w:type="dxa"/>
            <w:tcBorders>
              <w:top w:val="nil"/>
              <w:left w:val="single" w:sz="12" w:space="0" w:color="auto"/>
              <w:bottom w:val="single" w:sz="4" w:space="0" w:color="auto"/>
              <w:right w:val="single" w:sz="4" w:space="0" w:color="auto"/>
            </w:tcBorders>
            <w:shd w:val="clear" w:color="auto" w:fill="auto"/>
            <w:noWrap/>
          </w:tcPr>
          <w:p w14:paraId="1D999C69" w14:textId="32A11AEB" w:rsidR="00E10D80" w:rsidRPr="00EA21DE" w:rsidRDefault="00597634" w:rsidP="00E10D80">
            <w:pPr>
              <w:rPr>
                <w:ins w:id="1519" w:author="Michal Pilík" w:date="2019-09-06T08:20:00Z"/>
                <w:rFonts w:asciiTheme="minorHAnsi" w:hAnsiTheme="minorHAnsi" w:cstheme="minorHAnsi"/>
                <w:b/>
                <w:lang w:eastAsia="en-US"/>
              </w:rPr>
            </w:pPr>
            <w:ins w:id="1520" w:author="Michal Pilík" w:date="2019-09-06T08:24:00Z">
              <w:r>
                <w:rPr>
                  <w:rFonts w:asciiTheme="minorHAnsi" w:hAnsiTheme="minorHAnsi" w:cstheme="minorHAnsi"/>
                  <w:b/>
                  <w:lang w:eastAsia="en-US"/>
                </w:rPr>
                <w:t>Firm Innovation Policy</w:t>
              </w:r>
            </w:ins>
          </w:p>
        </w:tc>
        <w:tc>
          <w:tcPr>
            <w:tcW w:w="4702" w:type="dxa"/>
            <w:tcBorders>
              <w:top w:val="nil"/>
              <w:left w:val="nil"/>
              <w:bottom w:val="single" w:sz="4" w:space="0" w:color="auto"/>
              <w:right w:val="single" w:sz="12" w:space="0" w:color="auto"/>
            </w:tcBorders>
            <w:shd w:val="clear" w:color="auto" w:fill="auto"/>
            <w:noWrap/>
            <w:vAlign w:val="bottom"/>
          </w:tcPr>
          <w:p w14:paraId="291220DE" w14:textId="46E87001" w:rsidR="00E10D80" w:rsidRPr="00E10D80" w:rsidRDefault="00FC5E07" w:rsidP="00E10D80">
            <w:pPr>
              <w:rPr>
                <w:ins w:id="1521" w:author="Michal Pilík" w:date="2019-09-06T08:20:00Z"/>
                <w:rFonts w:ascii="Calibri" w:hAnsi="Calibri" w:cs="Calibri"/>
                <w:color w:val="0563C1"/>
                <w:u w:val="single"/>
              </w:rPr>
            </w:pPr>
            <w:ins w:id="1522" w:author="Michal Pilík" w:date="2019-09-11T11:24:00Z">
              <w:r w:rsidRPr="00FC5E07">
                <w:rPr>
                  <w:rFonts w:ascii="Calibri" w:hAnsi="Calibri" w:cs="Calibri"/>
                  <w:color w:val="0563C1"/>
                  <w:u w:val="single"/>
                </w:rPr>
                <w:t>https://moodle.utb.cz/course/view.php?id=20884</w:t>
              </w:r>
            </w:ins>
          </w:p>
        </w:tc>
      </w:tr>
      <w:tr w:rsidR="00E10D80" w:rsidRPr="005842C0" w14:paraId="0A472572" w14:textId="77777777" w:rsidTr="005F3CAC">
        <w:tblPrEx>
          <w:tblW w:w="8389" w:type="dxa"/>
          <w:jc w:val="center"/>
          <w:tblCellMar>
            <w:left w:w="70" w:type="dxa"/>
            <w:right w:w="70" w:type="dxa"/>
          </w:tblCellMar>
          <w:tblPrExChange w:id="1523" w:author="Michal Pilík" w:date="2019-09-06T08:19:00Z">
            <w:tblPrEx>
              <w:tblW w:w="8389" w:type="dxa"/>
              <w:jc w:val="center"/>
              <w:tblCellMar>
                <w:left w:w="70" w:type="dxa"/>
                <w:right w:w="70" w:type="dxa"/>
              </w:tblCellMar>
            </w:tblPrEx>
          </w:tblPrExChange>
        </w:tblPrEx>
        <w:trPr>
          <w:trHeight w:val="315"/>
          <w:jc w:val="center"/>
          <w:trPrChange w:id="1524" w:author="Michal Pilík" w:date="2019-09-06T08:19:00Z">
            <w:trPr>
              <w:gridAfter w:val="0"/>
              <w:trHeight w:val="315"/>
              <w:jc w:val="center"/>
            </w:trPr>
          </w:trPrChange>
        </w:trPr>
        <w:tc>
          <w:tcPr>
            <w:tcW w:w="3687" w:type="dxa"/>
            <w:tcBorders>
              <w:top w:val="nil"/>
              <w:left w:val="single" w:sz="12" w:space="0" w:color="auto"/>
              <w:bottom w:val="single" w:sz="4" w:space="0" w:color="auto"/>
              <w:right w:val="single" w:sz="4" w:space="0" w:color="auto"/>
            </w:tcBorders>
            <w:shd w:val="clear" w:color="auto" w:fill="auto"/>
            <w:noWrap/>
            <w:tcPrChange w:id="1525" w:author="Michal Pilík" w:date="2019-09-06T08:19:00Z">
              <w:tcPr>
                <w:tcW w:w="3687" w:type="dxa"/>
                <w:gridSpan w:val="3"/>
                <w:tcBorders>
                  <w:top w:val="nil"/>
                  <w:left w:val="single" w:sz="12" w:space="0" w:color="auto"/>
                  <w:bottom w:val="single" w:sz="4" w:space="0" w:color="auto"/>
                  <w:right w:val="single" w:sz="4" w:space="0" w:color="auto"/>
                </w:tcBorders>
                <w:shd w:val="clear" w:color="auto" w:fill="auto"/>
                <w:noWrap/>
              </w:tcPr>
            </w:tcPrChange>
          </w:tcPr>
          <w:p w14:paraId="55C040E4"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Materiálové inženýrství</w:t>
            </w:r>
          </w:p>
        </w:tc>
        <w:tc>
          <w:tcPr>
            <w:tcW w:w="4702" w:type="dxa"/>
            <w:tcBorders>
              <w:top w:val="nil"/>
              <w:left w:val="nil"/>
              <w:bottom w:val="single" w:sz="4" w:space="0" w:color="auto"/>
              <w:right w:val="single" w:sz="12" w:space="0" w:color="auto"/>
            </w:tcBorders>
            <w:shd w:val="clear" w:color="auto" w:fill="auto"/>
            <w:noWrap/>
            <w:vAlign w:val="bottom"/>
            <w:tcPrChange w:id="1526" w:author="Michal Pilík" w:date="2019-09-06T08:19:00Z">
              <w:tcPr>
                <w:tcW w:w="4702" w:type="dxa"/>
                <w:tcBorders>
                  <w:top w:val="nil"/>
                  <w:left w:val="nil"/>
                  <w:bottom w:val="single" w:sz="4" w:space="0" w:color="auto"/>
                  <w:right w:val="single" w:sz="12" w:space="0" w:color="auto"/>
                </w:tcBorders>
                <w:shd w:val="clear" w:color="auto" w:fill="auto"/>
                <w:noWrap/>
              </w:tcPr>
            </w:tcPrChange>
          </w:tcPr>
          <w:p w14:paraId="4B865ED1" w14:textId="67B1C8A8" w:rsidR="00E10D80" w:rsidRPr="00E10D80" w:rsidRDefault="00E10D80" w:rsidP="00E10D80">
            <w:pPr>
              <w:rPr>
                <w:rFonts w:asciiTheme="minorHAnsi" w:hAnsiTheme="minorHAnsi" w:cstheme="minorHAnsi"/>
              </w:rPr>
            </w:pPr>
            <w:ins w:id="1527" w:author="Michal Pilík" w:date="2019-09-06T08:19:00Z">
              <w:r w:rsidRPr="00E10D80">
                <w:rPr>
                  <w:rFonts w:ascii="Calibri" w:hAnsi="Calibri" w:cs="Calibri"/>
                  <w:color w:val="0563C1"/>
                  <w:u w:val="single"/>
                  <w:rPrChange w:id="1528"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529" w:author="Michal Pilík" w:date="2019-09-06T08:19:00Z">
                    <w:rPr>
                      <w:rFonts w:ascii="Calibri" w:hAnsi="Calibri" w:cs="Calibri"/>
                      <w:color w:val="0563C1"/>
                      <w:sz w:val="22"/>
                      <w:szCs w:val="22"/>
                      <w:u w:val="single"/>
                    </w:rPr>
                  </w:rPrChange>
                </w:rPr>
                <w:instrText xml:space="preserve"> HYPERLINK "https://moodle.utb.cz/course/view.php?id=21130" </w:instrText>
              </w:r>
              <w:r w:rsidRPr="00E10D80">
                <w:rPr>
                  <w:rFonts w:ascii="Calibri" w:hAnsi="Calibri" w:cs="Calibri"/>
                  <w:color w:val="0563C1"/>
                  <w:u w:val="single"/>
                  <w:rPrChange w:id="1530"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531" w:author="Michal Pilík" w:date="2019-09-06T08:19:00Z">
                    <w:rPr>
                      <w:rStyle w:val="Hypertextovodkaz"/>
                      <w:rFonts w:ascii="Calibri" w:hAnsi="Calibri" w:cs="Calibri"/>
                      <w:sz w:val="22"/>
                      <w:szCs w:val="22"/>
                    </w:rPr>
                  </w:rPrChange>
                </w:rPr>
                <w:t>https://moodle.utb.cz/course/view.php?id=21130</w:t>
              </w:r>
              <w:r w:rsidRPr="00E10D80">
                <w:rPr>
                  <w:rFonts w:ascii="Calibri" w:hAnsi="Calibri" w:cs="Calibri"/>
                  <w:color w:val="0563C1"/>
                  <w:u w:val="single"/>
                  <w:rPrChange w:id="1532" w:author="Michal Pilík" w:date="2019-09-06T08:19:00Z">
                    <w:rPr>
                      <w:rFonts w:ascii="Calibri" w:hAnsi="Calibri" w:cs="Calibri"/>
                      <w:color w:val="0563C1"/>
                      <w:sz w:val="22"/>
                      <w:szCs w:val="22"/>
                      <w:u w:val="single"/>
                    </w:rPr>
                  </w:rPrChange>
                </w:rPr>
                <w:fldChar w:fldCharType="end"/>
              </w:r>
            </w:ins>
            <w:del w:id="1533" w:author="Michal Pilík" w:date="2019-09-06T08:19:00Z">
              <w:r w:rsidRPr="00E10D80" w:rsidDel="00E43DD5">
                <w:fldChar w:fldCharType="begin"/>
              </w:r>
              <w:r w:rsidRPr="00E10D80" w:rsidDel="00E43DD5">
                <w:delInstrText xml:space="preserve"> HYPERLINK "https://vyuka.fame.utb.cz/course/view.php?id=917" </w:delInstrText>
              </w:r>
              <w:r w:rsidRPr="00E10D80" w:rsidDel="00E43DD5">
                <w:rPr>
                  <w:rPrChange w:id="1534" w:author="Michal Pilík" w:date="2019-09-06T08:19:00Z">
                    <w:rPr>
                      <w:rStyle w:val="Hypertextovodkaz"/>
                      <w:rFonts w:asciiTheme="minorHAnsi" w:hAnsiTheme="minorHAnsi" w:cstheme="minorHAnsi"/>
                    </w:rPr>
                  </w:rPrChange>
                </w:rPr>
                <w:fldChar w:fldCharType="separate"/>
              </w:r>
              <w:r w:rsidRPr="00E10D80" w:rsidDel="00E43DD5">
                <w:rPr>
                  <w:rStyle w:val="Hypertextovodkaz"/>
                  <w:rFonts w:asciiTheme="minorHAnsi" w:hAnsiTheme="minorHAnsi" w:cstheme="minorHAnsi"/>
                </w:rPr>
                <w:delText>https://vyuka.fame.utb.cz/course/view.php?id=917</w:delText>
              </w:r>
              <w:r w:rsidRPr="00E10D80" w:rsidDel="00E43DD5">
                <w:rPr>
                  <w:rStyle w:val="Hypertextovodkaz"/>
                  <w:rFonts w:asciiTheme="minorHAnsi" w:hAnsiTheme="minorHAnsi" w:cstheme="minorHAnsi"/>
                </w:rPr>
                <w:fldChar w:fldCharType="end"/>
              </w:r>
            </w:del>
          </w:p>
        </w:tc>
      </w:tr>
      <w:tr w:rsidR="00E10D80" w:rsidRPr="005842C0" w14:paraId="78CBC2D1" w14:textId="77777777" w:rsidTr="005F3CAC">
        <w:tblPrEx>
          <w:tblW w:w="8389" w:type="dxa"/>
          <w:jc w:val="center"/>
          <w:tblCellMar>
            <w:left w:w="70" w:type="dxa"/>
            <w:right w:w="70" w:type="dxa"/>
          </w:tblCellMar>
          <w:tblPrExChange w:id="1535" w:author="Michal Pilík" w:date="2019-09-06T08:19:00Z">
            <w:tblPrEx>
              <w:tblW w:w="8389" w:type="dxa"/>
              <w:jc w:val="center"/>
              <w:tblCellMar>
                <w:left w:w="70" w:type="dxa"/>
                <w:right w:w="70" w:type="dxa"/>
              </w:tblCellMar>
            </w:tblPrEx>
          </w:tblPrExChange>
        </w:tblPrEx>
        <w:trPr>
          <w:trHeight w:val="315"/>
          <w:jc w:val="center"/>
          <w:trPrChange w:id="1536" w:author="Michal Pilík" w:date="2019-09-06T08:19:00Z">
            <w:trPr>
              <w:gridAfter w:val="0"/>
              <w:trHeight w:val="315"/>
              <w:jc w:val="center"/>
            </w:trPr>
          </w:trPrChange>
        </w:trPr>
        <w:tc>
          <w:tcPr>
            <w:tcW w:w="3687" w:type="dxa"/>
            <w:tcBorders>
              <w:top w:val="nil"/>
              <w:left w:val="single" w:sz="12" w:space="0" w:color="auto"/>
              <w:bottom w:val="single" w:sz="4" w:space="0" w:color="auto"/>
              <w:right w:val="single" w:sz="4" w:space="0" w:color="auto"/>
            </w:tcBorders>
            <w:shd w:val="clear" w:color="auto" w:fill="auto"/>
            <w:noWrap/>
            <w:tcPrChange w:id="1537" w:author="Michal Pilík" w:date="2019-09-06T08:19:00Z">
              <w:tcPr>
                <w:tcW w:w="3687" w:type="dxa"/>
                <w:gridSpan w:val="3"/>
                <w:tcBorders>
                  <w:top w:val="nil"/>
                  <w:left w:val="single" w:sz="12" w:space="0" w:color="auto"/>
                  <w:bottom w:val="single" w:sz="4" w:space="0" w:color="auto"/>
                  <w:right w:val="single" w:sz="4" w:space="0" w:color="auto"/>
                </w:tcBorders>
                <w:shd w:val="clear" w:color="auto" w:fill="auto"/>
                <w:noWrap/>
              </w:tcPr>
            </w:tcPrChange>
          </w:tcPr>
          <w:p w14:paraId="66744341"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Makroekonomie II</w:t>
            </w:r>
          </w:p>
        </w:tc>
        <w:tc>
          <w:tcPr>
            <w:tcW w:w="4702" w:type="dxa"/>
            <w:tcBorders>
              <w:top w:val="nil"/>
              <w:left w:val="nil"/>
              <w:bottom w:val="single" w:sz="4" w:space="0" w:color="auto"/>
              <w:right w:val="single" w:sz="12" w:space="0" w:color="auto"/>
            </w:tcBorders>
            <w:shd w:val="clear" w:color="auto" w:fill="auto"/>
            <w:noWrap/>
            <w:vAlign w:val="bottom"/>
            <w:tcPrChange w:id="1538" w:author="Michal Pilík" w:date="2019-09-06T08:19:00Z">
              <w:tcPr>
                <w:tcW w:w="4702" w:type="dxa"/>
                <w:tcBorders>
                  <w:top w:val="nil"/>
                  <w:left w:val="nil"/>
                  <w:bottom w:val="single" w:sz="4" w:space="0" w:color="auto"/>
                  <w:right w:val="single" w:sz="12" w:space="0" w:color="auto"/>
                </w:tcBorders>
                <w:shd w:val="clear" w:color="auto" w:fill="auto"/>
                <w:noWrap/>
              </w:tcPr>
            </w:tcPrChange>
          </w:tcPr>
          <w:p w14:paraId="15450156" w14:textId="50A3252E" w:rsidR="00E10D80" w:rsidRPr="00E10D80" w:rsidRDefault="00E10D80" w:rsidP="00E10D80">
            <w:pPr>
              <w:rPr>
                <w:rFonts w:asciiTheme="minorHAnsi" w:hAnsiTheme="minorHAnsi" w:cstheme="minorHAnsi"/>
              </w:rPr>
            </w:pPr>
            <w:ins w:id="1539" w:author="Michal Pilík" w:date="2019-09-06T08:19:00Z">
              <w:r w:rsidRPr="00E10D80">
                <w:rPr>
                  <w:rFonts w:ascii="Calibri" w:hAnsi="Calibri" w:cs="Calibri"/>
                  <w:color w:val="0563C1"/>
                  <w:u w:val="single"/>
                  <w:rPrChange w:id="1540"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541" w:author="Michal Pilík" w:date="2019-09-06T08:19:00Z">
                    <w:rPr>
                      <w:rFonts w:ascii="Calibri" w:hAnsi="Calibri" w:cs="Calibri"/>
                      <w:color w:val="0563C1"/>
                      <w:sz w:val="22"/>
                      <w:szCs w:val="22"/>
                      <w:u w:val="single"/>
                    </w:rPr>
                  </w:rPrChange>
                </w:rPr>
                <w:instrText xml:space="preserve"> HYPERLINK "https://moodle.utb.cz/course/view.php?id=21097" </w:instrText>
              </w:r>
              <w:r w:rsidRPr="00E10D80">
                <w:rPr>
                  <w:rFonts w:ascii="Calibri" w:hAnsi="Calibri" w:cs="Calibri"/>
                  <w:color w:val="0563C1"/>
                  <w:u w:val="single"/>
                  <w:rPrChange w:id="1542"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543" w:author="Michal Pilík" w:date="2019-09-06T08:19:00Z">
                    <w:rPr>
                      <w:rStyle w:val="Hypertextovodkaz"/>
                      <w:rFonts w:ascii="Calibri" w:hAnsi="Calibri" w:cs="Calibri"/>
                      <w:sz w:val="22"/>
                      <w:szCs w:val="22"/>
                    </w:rPr>
                  </w:rPrChange>
                </w:rPr>
                <w:t>https://moodle.utb.cz/course/view.php?id=21097</w:t>
              </w:r>
              <w:r w:rsidRPr="00E10D80">
                <w:rPr>
                  <w:rFonts w:ascii="Calibri" w:hAnsi="Calibri" w:cs="Calibri"/>
                  <w:color w:val="0563C1"/>
                  <w:u w:val="single"/>
                  <w:rPrChange w:id="1544" w:author="Michal Pilík" w:date="2019-09-06T08:19:00Z">
                    <w:rPr>
                      <w:rFonts w:ascii="Calibri" w:hAnsi="Calibri" w:cs="Calibri"/>
                      <w:color w:val="0563C1"/>
                      <w:sz w:val="22"/>
                      <w:szCs w:val="22"/>
                      <w:u w:val="single"/>
                    </w:rPr>
                  </w:rPrChange>
                </w:rPr>
                <w:fldChar w:fldCharType="end"/>
              </w:r>
            </w:ins>
            <w:del w:id="1545" w:author="Michal Pilík" w:date="2019-09-06T08:19:00Z">
              <w:r w:rsidRPr="00E10D80" w:rsidDel="00E43DD5">
                <w:fldChar w:fldCharType="begin"/>
              </w:r>
              <w:r w:rsidRPr="00E10D80" w:rsidDel="00E43DD5">
                <w:delInstrText xml:space="preserve"> HYPERLINK "https://vyuka.fame.utb.cz/course/view.php?id=884" </w:delInstrText>
              </w:r>
              <w:r w:rsidRPr="00E10D80" w:rsidDel="00E43DD5">
                <w:rPr>
                  <w:rPrChange w:id="1546" w:author="Michal Pilík" w:date="2019-09-06T08:19:00Z">
                    <w:rPr>
                      <w:rStyle w:val="Hypertextovodkaz"/>
                      <w:rFonts w:asciiTheme="minorHAnsi" w:hAnsiTheme="minorHAnsi" w:cstheme="minorHAnsi"/>
                    </w:rPr>
                  </w:rPrChange>
                </w:rPr>
                <w:fldChar w:fldCharType="separate"/>
              </w:r>
              <w:r w:rsidRPr="00E10D80" w:rsidDel="00E43DD5">
                <w:rPr>
                  <w:rStyle w:val="Hypertextovodkaz"/>
                  <w:rFonts w:asciiTheme="minorHAnsi" w:hAnsiTheme="minorHAnsi" w:cstheme="minorHAnsi"/>
                </w:rPr>
                <w:delText>https://vyuka.fame.utb.cz/course/view.php?id=884</w:delText>
              </w:r>
              <w:r w:rsidRPr="00E10D80" w:rsidDel="00E43DD5">
                <w:rPr>
                  <w:rStyle w:val="Hypertextovodkaz"/>
                  <w:rFonts w:asciiTheme="minorHAnsi" w:hAnsiTheme="minorHAnsi" w:cstheme="minorHAnsi"/>
                </w:rPr>
                <w:fldChar w:fldCharType="end"/>
              </w:r>
            </w:del>
          </w:p>
        </w:tc>
      </w:tr>
      <w:tr w:rsidR="00E10D80" w:rsidRPr="005842C0" w14:paraId="67C561E8" w14:textId="77777777" w:rsidTr="005F3CAC">
        <w:tblPrEx>
          <w:tblW w:w="8389" w:type="dxa"/>
          <w:jc w:val="center"/>
          <w:tblCellMar>
            <w:left w:w="70" w:type="dxa"/>
            <w:right w:w="70" w:type="dxa"/>
          </w:tblCellMar>
          <w:tblPrExChange w:id="1547" w:author="Michal Pilík" w:date="2019-09-06T08:19:00Z">
            <w:tblPrEx>
              <w:tblW w:w="8389" w:type="dxa"/>
              <w:jc w:val="center"/>
              <w:tblCellMar>
                <w:left w:w="70" w:type="dxa"/>
                <w:right w:w="70" w:type="dxa"/>
              </w:tblCellMar>
            </w:tblPrEx>
          </w:tblPrExChange>
        </w:tblPrEx>
        <w:trPr>
          <w:trHeight w:val="315"/>
          <w:jc w:val="center"/>
          <w:trPrChange w:id="1548" w:author="Michal Pilík" w:date="2019-09-06T08:19:00Z">
            <w:trPr>
              <w:gridAfter w:val="0"/>
              <w:trHeight w:val="315"/>
              <w:jc w:val="center"/>
            </w:trPr>
          </w:trPrChange>
        </w:trPr>
        <w:tc>
          <w:tcPr>
            <w:tcW w:w="3687" w:type="dxa"/>
            <w:tcBorders>
              <w:top w:val="nil"/>
              <w:left w:val="single" w:sz="12" w:space="0" w:color="auto"/>
              <w:bottom w:val="single" w:sz="4" w:space="0" w:color="auto"/>
              <w:right w:val="single" w:sz="4" w:space="0" w:color="auto"/>
            </w:tcBorders>
            <w:shd w:val="clear" w:color="auto" w:fill="auto"/>
            <w:noWrap/>
            <w:tcPrChange w:id="1549" w:author="Michal Pilík" w:date="2019-09-06T08:19:00Z">
              <w:tcPr>
                <w:tcW w:w="3687" w:type="dxa"/>
                <w:gridSpan w:val="3"/>
                <w:tcBorders>
                  <w:top w:val="nil"/>
                  <w:left w:val="single" w:sz="12" w:space="0" w:color="auto"/>
                  <w:bottom w:val="single" w:sz="4" w:space="0" w:color="auto"/>
                  <w:right w:val="single" w:sz="4" w:space="0" w:color="auto"/>
                </w:tcBorders>
                <w:shd w:val="clear" w:color="auto" w:fill="auto"/>
                <w:noWrap/>
              </w:tcPr>
            </w:tcPrChange>
          </w:tcPr>
          <w:p w14:paraId="3BFDB87F"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Pokročilé metody plánování a řízení výroby</w:t>
            </w:r>
          </w:p>
        </w:tc>
        <w:tc>
          <w:tcPr>
            <w:tcW w:w="4702" w:type="dxa"/>
            <w:tcBorders>
              <w:top w:val="nil"/>
              <w:left w:val="nil"/>
              <w:bottom w:val="single" w:sz="4" w:space="0" w:color="auto"/>
              <w:right w:val="single" w:sz="12" w:space="0" w:color="auto"/>
            </w:tcBorders>
            <w:shd w:val="clear" w:color="auto" w:fill="auto"/>
            <w:noWrap/>
            <w:vAlign w:val="bottom"/>
            <w:tcPrChange w:id="1550" w:author="Michal Pilík" w:date="2019-09-06T08:19:00Z">
              <w:tcPr>
                <w:tcW w:w="4702" w:type="dxa"/>
                <w:tcBorders>
                  <w:top w:val="nil"/>
                  <w:left w:val="nil"/>
                  <w:bottom w:val="single" w:sz="4" w:space="0" w:color="auto"/>
                  <w:right w:val="single" w:sz="12" w:space="0" w:color="auto"/>
                </w:tcBorders>
                <w:shd w:val="clear" w:color="auto" w:fill="auto"/>
                <w:noWrap/>
              </w:tcPr>
            </w:tcPrChange>
          </w:tcPr>
          <w:p w14:paraId="0F9BC19F" w14:textId="5A366BA1" w:rsidR="00E10D80" w:rsidRPr="00E10D80" w:rsidRDefault="00E10D80" w:rsidP="00E10D80">
            <w:pPr>
              <w:rPr>
                <w:rFonts w:asciiTheme="minorHAnsi" w:hAnsiTheme="minorHAnsi" w:cstheme="minorHAnsi"/>
              </w:rPr>
            </w:pPr>
            <w:ins w:id="1551" w:author="Michal Pilík" w:date="2019-09-06T08:19:00Z">
              <w:r w:rsidRPr="00E10D80">
                <w:rPr>
                  <w:rFonts w:ascii="Calibri" w:hAnsi="Calibri" w:cs="Calibri"/>
                  <w:color w:val="0563C1"/>
                  <w:u w:val="single"/>
                  <w:rPrChange w:id="1552"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553" w:author="Michal Pilík" w:date="2019-09-06T08:19:00Z">
                    <w:rPr>
                      <w:rFonts w:ascii="Calibri" w:hAnsi="Calibri" w:cs="Calibri"/>
                      <w:color w:val="0563C1"/>
                      <w:sz w:val="22"/>
                      <w:szCs w:val="22"/>
                      <w:u w:val="single"/>
                    </w:rPr>
                  </w:rPrChange>
                </w:rPr>
                <w:instrText xml:space="preserve"> HYPERLINK "https://moodle.utb.cz/course/view.php?id=20714" </w:instrText>
              </w:r>
              <w:r w:rsidRPr="00E10D80">
                <w:rPr>
                  <w:rFonts w:ascii="Calibri" w:hAnsi="Calibri" w:cs="Calibri"/>
                  <w:color w:val="0563C1"/>
                  <w:u w:val="single"/>
                  <w:rPrChange w:id="1554"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555" w:author="Michal Pilík" w:date="2019-09-06T08:19:00Z">
                    <w:rPr>
                      <w:rStyle w:val="Hypertextovodkaz"/>
                      <w:rFonts w:ascii="Calibri" w:hAnsi="Calibri" w:cs="Calibri"/>
                      <w:sz w:val="22"/>
                      <w:szCs w:val="22"/>
                    </w:rPr>
                  </w:rPrChange>
                </w:rPr>
                <w:t>https://moodle.utb.cz/course/view.php?id=20714</w:t>
              </w:r>
              <w:r w:rsidRPr="00E10D80">
                <w:rPr>
                  <w:rFonts w:ascii="Calibri" w:hAnsi="Calibri" w:cs="Calibri"/>
                  <w:color w:val="0563C1"/>
                  <w:u w:val="single"/>
                  <w:rPrChange w:id="1556" w:author="Michal Pilík" w:date="2019-09-06T08:19:00Z">
                    <w:rPr>
                      <w:rFonts w:ascii="Calibri" w:hAnsi="Calibri" w:cs="Calibri"/>
                      <w:color w:val="0563C1"/>
                      <w:sz w:val="22"/>
                      <w:szCs w:val="22"/>
                      <w:u w:val="single"/>
                    </w:rPr>
                  </w:rPrChange>
                </w:rPr>
                <w:fldChar w:fldCharType="end"/>
              </w:r>
            </w:ins>
            <w:del w:id="1557" w:author="Michal Pilík" w:date="2019-09-06T08:19:00Z">
              <w:r w:rsidRPr="00E10D80" w:rsidDel="00E43DD5">
                <w:fldChar w:fldCharType="begin"/>
              </w:r>
              <w:r w:rsidRPr="00E10D80" w:rsidDel="00E43DD5">
                <w:delInstrText xml:space="preserve"> HYPERLINK "https://vyuka.fame.utb.cz/course/view.php?id=461" </w:delInstrText>
              </w:r>
              <w:r w:rsidRPr="00E10D80" w:rsidDel="00E43DD5">
                <w:rPr>
                  <w:rPrChange w:id="1558" w:author="Michal Pilík" w:date="2019-09-06T08:19:00Z">
                    <w:rPr>
                      <w:rStyle w:val="Hypertextovodkaz"/>
                      <w:rFonts w:asciiTheme="minorHAnsi" w:hAnsiTheme="minorHAnsi" w:cstheme="minorHAnsi"/>
                    </w:rPr>
                  </w:rPrChange>
                </w:rPr>
                <w:fldChar w:fldCharType="separate"/>
              </w:r>
              <w:r w:rsidRPr="00E10D80" w:rsidDel="00E43DD5">
                <w:rPr>
                  <w:rStyle w:val="Hypertextovodkaz"/>
                  <w:rFonts w:asciiTheme="minorHAnsi" w:hAnsiTheme="minorHAnsi" w:cstheme="minorHAnsi"/>
                </w:rPr>
                <w:delText>https://vyuka.fame.utb.cz/course/view.php?id=461</w:delText>
              </w:r>
              <w:r w:rsidRPr="00E10D80" w:rsidDel="00E43DD5">
                <w:rPr>
                  <w:rStyle w:val="Hypertextovodkaz"/>
                  <w:rFonts w:asciiTheme="minorHAnsi" w:hAnsiTheme="minorHAnsi" w:cstheme="minorHAnsi"/>
                </w:rPr>
                <w:fldChar w:fldCharType="end"/>
              </w:r>
            </w:del>
          </w:p>
        </w:tc>
      </w:tr>
      <w:tr w:rsidR="00E10D80" w:rsidRPr="005842C0" w14:paraId="2CFCAB40" w14:textId="77777777" w:rsidTr="005F3CAC">
        <w:tblPrEx>
          <w:tblW w:w="8389" w:type="dxa"/>
          <w:jc w:val="center"/>
          <w:tblCellMar>
            <w:left w:w="70" w:type="dxa"/>
            <w:right w:w="70" w:type="dxa"/>
          </w:tblCellMar>
          <w:tblPrExChange w:id="1559" w:author="Michal Pilík" w:date="2019-09-06T08:19:00Z">
            <w:tblPrEx>
              <w:tblW w:w="8389" w:type="dxa"/>
              <w:jc w:val="center"/>
              <w:tblCellMar>
                <w:left w:w="70" w:type="dxa"/>
                <w:right w:w="70" w:type="dxa"/>
              </w:tblCellMar>
            </w:tblPrEx>
          </w:tblPrExChange>
        </w:tblPrEx>
        <w:trPr>
          <w:trHeight w:val="315"/>
          <w:jc w:val="center"/>
          <w:trPrChange w:id="1560" w:author="Michal Pilík" w:date="2019-09-06T08:19:00Z">
            <w:trPr>
              <w:gridAfter w:val="0"/>
              <w:trHeight w:val="315"/>
              <w:jc w:val="center"/>
            </w:trPr>
          </w:trPrChange>
        </w:trPr>
        <w:tc>
          <w:tcPr>
            <w:tcW w:w="3687" w:type="dxa"/>
            <w:tcBorders>
              <w:top w:val="nil"/>
              <w:left w:val="single" w:sz="12" w:space="0" w:color="auto"/>
              <w:bottom w:val="single" w:sz="4" w:space="0" w:color="auto"/>
              <w:right w:val="single" w:sz="4" w:space="0" w:color="auto"/>
            </w:tcBorders>
            <w:shd w:val="clear" w:color="auto" w:fill="auto"/>
            <w:noWrap/>
            <w:tcPrChange w:id="1561" w:author="Michal Pilík" w:date="2019-09-06T08:19:00Z">
              <w:tcPr>
                <w:tcW w:w="3687" w:type="dxa"/>
                <w:gridSpan w:val="3"/>
                <w:tcBorders>
                  <w:top w:val="nil"/>
                  <w:left w:val="single" w:sz="12" w:space="0" w:color="auto"/>
                  <w:bottom w:val="single" w:sz="4" w:space="0" w:color="auto"/>
                  <w:right w:val="single" w:sz="4" w:space="0" w:color="auto"/>
                </w:tcBorders>
                <w:shd w:val="clear" w:color="auto" w:fill="auto"/>
                <w:noWrap/>
              </w:tcPr>
            </w:tcPrChange>
          </w:tcPr>
          <w:p w14:paraId="1A49E16B"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Strojírenské technologie</w:t>
            </w:r>
          </w:p>
        </w:tc>
        <w:tc>
          <w:tcPr>
            <w:tcW w:w="4702" w:type="dxa"/>
            <w:tcBorders>
              <w:top w:val="nil"/>
              <w:left w:val="nil"/>
              <w:bottom w:val="single" w:sz="4" w:space="0" w:color="auto"/>
              <w:right w:val="single" w:sz="12" w:space="0" w:color="auto"/>
            </w:tcBorders>
            <w:shd w:val="clear" w:color="auto" w:fill="auto"/>
            <w:noWrap/>
            <w:vAlign w:val="bottom"/>
            <w:tcPrChange w:id="1562" w:author="Michal Pilík" w:date="2019-09-06T08:19:00Z">
              <w:tcPr>
                <w:tcW w:w="4702" w:type="dxa"/>
                <w:tcBorders>
                  <w:top w:val="nil"/>
                  <w:left w:val="nil"/>
                  <w:bottom w:val="single" w:sz="4" w:space="0" w:color="auto"/>
                  <w:right w:val="single" w:sz="12" w:space="0" w:color="auto"/>
                </w:tcBorders>
                <w:shd w:val="clear" w:color="auto" w:fill="auto"/>
                <w:noWrap/>
              </w:tcPr>
            </w:tcPrChange>
          </w:tcPr>
          <w:p w14:paraId="1F597B13" w14:textId="32A94CD7" w:rsidR="00E10D80" w:rsidRPr="00E10D80" w:rsidRDefault="00E10D80" w:rsidP="00E10D80">
            <w:pPr>
              <w:rPr>
                <w:rFonts w:asciiTheme="minorHAnsi" w:hAnsiTheme="minorHAnsi" w:cstheme="minorHAnsi"/>
              </w:rPr>
            </w:pPr>
            <w:ins w:id="1563" w:author="Michal Pilík" w:date="2019-09-06T08:19:00Z">
              <w:r w:rsidRPr="00E10D80">
                <w:rPr>
                  <w:rFonts w:ascii="Calibri" w:hAnsi="Calibri" w:cs="Calibri"/>
                  <w:color w:val="0563C1"/>
                  <w:u w:val="single"/>
                  <w:rPrChange w:id="1564"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565" w:author="Michal Pilík" w:date="2019-09-06T08:19:00Z">
                    <w:rPr>
                      <w:rFonts w:ascii="Calibri" w:hAnsi="Calibri" w:cs="Calibri"/>
                      <w:color w:val="0563C1"/>
                      <w:sz w:val="22"/>
                      <w:szCs w:val="22"/>
                      <w:u w:val="single"/>
                    </w:rPr>
                  </w:rPrChange>
                </w:rPr>
                <w:instrText xml:space="preserve"> HYPERLINK "https://moodle.utb.cz/course/view.php?id=21132" </w:instrText>
              </w:r>
              <w:r w:rsidRPr="00E10D80">
                <w:rPr>
                  <w:rFonts w:ascii="Calibri" w:hAnsi="Calibri" w:cs="Calibri"/>
                  <w:color w:val="0563C1"/>
                  <w:u w:val="single"/>
                  <w:rPrChange w:id="1566"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567" w:author="Michal Pilík" w:date="2019-09-06T08:19:00Z">
                    <w:rPr>
                      <w:rStyle w:val="Hypertextovodkaz"/>
                      <w:rFonts w:ascii="Calibri" w:hAnsi="Calibri" w:cs="Calibri"/>
                      <w:sz w:val="22"/>
                      <w:szCs w:val="22"/>
                    </w:rPr>
                  </w:rPrChange>
                </w:rPr>
                <w:t>https://moodle.utb.cz/course/view.php?id=21132</w:t>
              </w:r>
              <w:r w:rsidRPr="00E10D80">
                <w:rPr>
                  <w:rFonts w:ascii="Calibri" w:hAnsi="Calibri" w:cs="Calibri"/>
                  <w:color w:val="0563C1"/>
                  <w:u w:val="single"/>
                  <w:rPrChange w:id="1568" w:author="Michal Pilík" w:date="2019-09-06T08:19:00Z">
                    <w:rPr>
                      <w:rFonts w:ascii="Calibri" w:hAnsi="Calibri" w:cs="Calibri"/>
                      <w:color w:val="0563C1"/>
                      <w:sz w:val="22"/>
                      <w:szCs w:val="22"/>
                      <w:u w:val="single"/>
                    </w:rPr>
                  </w:rPrChange>
                </w:rPr>
                <w:fldChar w:fldCharType="end"/>
              </w:r>
            </w:ins>
            <w:del w:id="1569" w:author="Michal Pilík" w:date="2019-09-06T08:19:00Z">
              <w:r w:rsidRPr="00E10D80" w:rsidDel="00E43DD5">
                <w:fldChar w:fldCharType="begin"/>
              </w:r>
              <w:r w:rsidRPr="00E10D80" w:rsidDel="00E43DD5">
                <w:delInstrText xml:space="preserve"> HYPERLINK "https://vyuka.fame.utb.cz/course/view.php?id=915" </w:delInstrText>
              </w:r>
              <w:r w:rsidRPr="00E10D80" w:rsidDel="00E43DD5">
                <w:rPr>
                  <w:rPrChange w:id="1570" w:author="Michal Pilík" w:date="2019-09-06T08:19:00Z">
                    <w:rPr>
                      <w:rStyle w:val="Hypertextovodkaz"/>
                      <w:rFonts w:asciiTheme="minorHAnsi" w:hAnsiTheme="minorHAnsi" w:cstheme="minorHAnsi"/>
                    </w:rPr>
                  </w:rPrChange>
                </w:rPr>
                <w:fldChar w:fldCharType="separate"/>
              </w:r>
              <w:r w:rsidRPr="00E10D80" w:rsidDel="00E43DD5">
                <w:rPr>
                  <w:rStyle w:val="Hypertextovodkaz"/>
                  <w:rFonts w:asciiTheme="minorHAnsi" w:hAnsiTheme="minorHAnsi" w:cstheme="minorHAnsi"/>
                </w:rPr>
                <w:delText>https://vyuka.fame.utb.cz/course/view.php?id=915</w:delText>
              </w:r>
              <w:r w:rsidRPr="00E10D80" w:rsidDel="00E43DD5">
                <w:rPr>
                  <w:rStyle w:val="Hypertextovodkaz"/>
                  <w:rFonts w:asciiTheme="minorHAnsi" w:hAnsiTheme="minorHAnsi" w:cstheme="minorHAnsi"/>
                </w:rPr>
                <w:fldChar w:fldCharType="end"/>
              </w:r>
            </w:del>
          </w:p>
        </w:tc>
      </w:tr>
      <w:tr w:rsidR="00E10D80" w:rsidRPr="005842C0" w14:paraId="70E55910" w14:textId="77777777" w:rsidTr="005F3CAC">
        <w:tblPrEx>
          <w:tblW w:w="8389" w:type="dxa"/>
          <w:jc w:val="center"/>
          <w:tblCellMar>
            <w:left w:w="70" w:type="dxa"/>
            <w:right w:w="70" w:type="dxa"/>
          </w:tblCellMar>
          <w:tblPrExChange w:id="1571" w:author="Michal Pilík" w:date="2019-09-06T08:19:00Z">
            <w:tblPrEx>
              <w:tblW w:w="8389" w:type="dxa"/>
              <w:jc w:val="center"/>
              <w:tblCellMar>
                <w:left w:w="70" w:type="dxa"/>
                <w:right w:w="70" w:type="dxa"/>
              </w:tblCellMar>
            </w:tblPrEx>
          </w:tblPrExChange>
        </w:tblPrEx>
        <w:trPr>
          <w:trHeight w:val="315"/>
          <w:jc w:val="center"/>
          <w:trPrChange w:id="1572" w:author="Michal Pilík" w:date="2019-09-06T08:19:00Z">
            <w:trPr>
              <w:gridAfter w:val="0"/>
              <w:trHeight w:val="315"/>
              <w:jc w:val="center"/>
            </w:trPr>
          </w:trPrChange>
        </w:trPr>
        <w:tc>
          <w:tcPr>
            <w:tcW w:w="3687" w:type="dxa"/>
            <w:tcBorders>
              <w:top w:val="nil"/>
              <w:left w:val="single" w:sz="12" w:space="0" w:color="auto"/>
              <w:bottom w:val="single" w:sz="4" w:space="0" w:color="auto"/>
              <w:right w:val="single" w:sz="4" w:space="0" w:color="auto"/>
            </w:tcBorders>
            <w:shd w:val="clear" w:color="auto" w:fill="auto"/>
            <w:noWrap/>
            <w:tcPrChange w:id="1573" w:author="Michal Pilík" w:date="2019-09-06T08:19:00Z">
              <w:tcPr>
                <w:tcW w:w="3687" w:type="dxa"/>
                <w:gridSpan w:val="3"/>
                <w:tcBorders>
                  <w:top w:val="nil"/>
                  <w:left w:val="single" w:sz="12" w:space="0" w:color="auto"/>
                  <w:bottom w:val="single" w:sz="4" w:space="0" w:color="auto"/>
                  <w:right w:val="single" w:sz="4" w:space="0" w:color="auto"/>
                </w:tcBorders>
                <w:shd w:val="clear" w:color="auto" w:fill="auto"/>
                <w:noWrap/>
              </w:tcPr>
            </w:tcPrChange>
          </w:tcPr>
          <w:p w14:paraId="7442757D"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Podnikové informační systémy</w:t>
            </w:r>
          </w:p>
        </w:tc>
        <w:tc>
          <w:tcPr>
            <w:tcW w:w="4702" w:type="dxa"/>
            <w:tcBorders>
              <w:top w:val="nil"/>
              <w:left w:val="nil"/>
              <w:bottom w:val="single" w:sz="4" w:space="0" w:color="auto"/>
              <w:right w:val="single" w:sz="12" w:space="0" w:color="auto"/>
            </w:tcBorders>
            <w:shd w:val="clear" w:color="auto" w:fill="auto"/>
            <w:noWrap/>
            <w:vAlign w:val="bottom"/>
            <w:tcPrChange w:id="1574" w:author="Michal Pilík" w:date="2019-09-06T08:19:00Z">
              <w:tcPr>
                <w:tcW w:w="4702" w:type="dxa"/>
                <w:tcBorders>
                  <w:top w:val="nil"/>
                  <w:left w:val="nil"/>
                  <w:bottom w:val="single" w:sz="4" w:space="0" w:color="auto"/>
                  <w:right w:val="single" w:sz="12" w:space="0" w:color="auto"/>
                </w:tcBorders>
                <w:shd w:val="clear" w:color="auto" w:fill="auto"/>
                <w:noWrap/>
              </w:tcPr>
            </w:tcPrChange>
          </w:tcPr>
          <w:p w14:paraId="34A23053" w14:textId="5ACB52C6" w:rsidR="00E10D80" w:rsidRPr="00E10D80" w:rsidRDefault="00E10D80" w:rsidP="00E10D80">
            <w:pPr>
              <w:rPr>
                <w:rFonts w:asciiTheme="minorHAnsi" w:hAnsiTheme="minorHAnsi" w:cstheme="minorHAnsi"/>
              </w:rPr>
            </w:pPr>
            <w:ins w:id="1575" w:author="Michal Pilík" w:date="2019-09-06T08:19:00Z">
              <w:r w:rsidRPr="00E10D80">
                <w:rPr>
                  <w:rFonts w:ascii="Calibri" w:hAnsi="Calibri" w:cs="Calibri"/>
                  <w:color w:val="0563C1"/>
                  <w:u w:val="single"/>
                  <w:rPrChange w:id="1576"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577" w:author="Michal Pilík" w:date="2019-09-06T08:19:00Z">
                    <w:rPr>
                      <w:rFonts w:ascii="Calibri" w:hAnsi="Calibri" w:cs="Calibri"/>
                      <w:color w:val="0563C1"/>
                      <w:sz w:val="22"/>
                      <w:szCs w:val="22"/>
                      <w:u w:val="single"/>
                    </w:rPr>
                  </w:rPrChange>
                </w:rPr>
                <w:instrText xml:space="preserve"> HYPERLINK "https://moodle.utb.cz/course/view.php?id=20552" </w:instrText>
              </w:r>
              <w:r w:rsidRPr="00E10D80">
                <w:rPr>
                  <w:rFonts w:ascii="Calibri" w:hAnsi="Calibri" w:cs="Calibri"/>
                  <w:color w:val="0563C1"/>
                  <w:u w:val="single"/>
                  <w:rPrChange w:id="1578"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579" w:author="Michal Pilík" w:date="2019-09-06T08:19:00Z">
                    <w:rPr>
                      <w:rStyle w:val="Hypertextovodkaz"/>
                      <w:rFonts w:ascii="Calibri" w:hAnsi="Calibri" w:cs="Calibri"/>
                      <w:sz w:val="22"/>
                      <w:szCs w:val="22"/>
                    </w:rPr>
                  </w:rPrChange>
                </w:rPr>
                <w:t>https://moodle.utb.cz/course/view.php?id=20552</w:t>
              </w:r>
              <w:r w:rsidRPr="00E10D80">
                <w:rPr>
                  <w:rFonts w:ascii="Calibri" w:hAnsi="Calibri" w:cs="Calibri"/>
                  <w:color w:val="0563C1"/>
                  <w:u w:val="single"/>
                  <w:rPrChange w:id="1580" w:author="Michal Pilík" w:date="2019-09-06T08:19:00Z">
                    <w:rPr>
                      <w:rFonts w:ascii="Calibri" w:hAnsi="Calibri" w:cs="Calibri"/>
                      <w:color w:val="0563C1"/>
                      <w:sz w:val="22"/>
                      <w:szCs w:val="22"/>
                      <w:u w:val="single"/>
                    </w:rPr>
                  </w:rPrChange>
                </w:rPr>
                <w:fldChar w:fldCharType="end"/>
              </w:r>
            </w:ins>
            <w:del w:id="1581" w:author="Michal Pilík" w:date="2019-09-06T08:19:00Z">
              <w:r w:rsidRPr="00E10D80" w:rsidDel="00E43DD5">
                <w:fldChar w:fldCharType="begin"/>
              </w:r>
              <w:r w:rsidRPr="00E10D80" w:rsidDel="00E43DD5">
                <w:delInstrText xml:space="preserve"> HYPERLINK "https://vyuka.fame.utb.cz/course/view.php?id=232" </w:delInstrText>
              </w:r>
              <w:r w:rsidRPr="00E10D80" w:rsidDel="00E43DD5">
                <w:rPr>
                  <w:rPrChange w:id="1582" w:author="Michal Pilík" w:date="2019-09-06T08:19:00Z">
                    <w:rPr>
                      <w:rStyle w:val="Hypertextovodkaz"/>
                      <w:rFonts w:asciiTheme="minorHAnsi" w:hAnsiTheme="minorHAnsi" w:cstheme="minorHAnsi"/>
                    </w:rPr>
                  </w:rPrChange>
                </w:rPr>
                <w:fldChar w:fldCharType="separate"/>
              </w:r>
              <w:r w:rsidRPr="00E10D80" w:rsidDel="00E43DD5">
                <w:rPr>
                  <w:rStyle w:val="Hypertextovodkaz"/>
                  <w:rFonts w:asciiTheme="minorHAnsi" w:hAnsiTheme="minorHAnsi" w:cstheme="minorHAnsi"/>
                </w:rPr>
                <w:delText>https://vyuka.fame.utb.cz/course/view.php?id=232</w:delText>
              </w:r>
              <w:r w:rsidRPr="00E10D80" w:rsidDel="00E43DD5">
                <w:rPr>
                  <w:rStyle w:val="Hypertextovodkaz"/>
                  <w:rFonts w:asciiTheme="minorHAnsi" w:hAnsiTheme="minorHAnsi" w:cstheme="minorHAnsi"/>
                </w:rPr>
                <w:fldChar w:fldCharType="end"/>
              </w:r>
            </w:del>
          </w:p>
        </w:tc>
      </w:tr>
      <w:tr w:rsidR="00E10D80" w:rsidRPr="005842C0" w14:paraId="2B6034E0" w14:textId="77777777" w:rsidTr="005F3CAC">
        <w:tblPrEx>
          <w:tblW w:w="8389" w:type="dxa"/>
          <w:jc w:val="center"/>
          <w:tblCellMar>
            <w:left w:w="70" w:type="dxa"/>
            <w:right w:w="70" w:type="dxa"/>
          </w:tblCellMar>
          <w:tblPrExChange w:id="1583" w:author="Michal Pilík" w:date="2019-09-06T08:19:00Z">
            <w:tblPrEx>
              <w:tblW w:w="8389" w:type="dxa"/>
              <w:jc w:val="center"/>
              <w:tblCellMar>
                <w:left w:w="70" w:type="dxa"/>
                <w:right w:w="70" w:type="dxa"/>
              </w:tblCellMar>
            </w:tblPrEx>
          </w:tblPrExChange>
        </w:tblPrEx>
        <w:trPr>
          <w:trHeight w:val="315"/>
          <w:jc w:val="center"/>
          <w:trPrChange w:id="1584" w:author="Michal Pilík" w:date="2019-09-06T08:19:00Z">
            <w:trPr>
              <w:gridAfter w:val="0"/>
              <w:trHeight w:val="315"/>
              <w:jc w:val="center"/>
            </w:trPr>
          </w:trPrChange>
        </w:trPr>
        <w:tc>
          <w:tcPr>
            <w:tcW w:w="3687" w:type="dxa"/>
            <w:tcBorders>
              <w:top w:val="nil"/>
              <w:left w:val="single" w:sz="12" w:space="0" w:color="auto"/>
              <w:bottom w:val="single" w:sz="4" w:space="0" w:color="auto"/>
              <w:right w:val="single" w:sz="4" w:space="0" w:color="auto"/>
            </w:tcBorders>
            <w:shd w:val="clear" w:color="auto" w:fill="auto"/>
            <w:noWrap/>
            <w:tcPrChange w:id="1585" w:author="Michal Pilík" w:date="2019-09-06T08:19:00Z">
              <w:tcPr>
                <w:tcW w:w="3687" w:type="dxa"/>
                <w:gridSpan w:val="3"/>
                <w:tcBorders>
                  <w:top w:val="nil"/>
                  <w:left w:val="single" w:sz="12" w:space="0" w:color="auto"/>
                  <w:bottom w:val="single" w:sz="4" w:space="0" w:color="auto"/>
                  <w:right w:val="single" w:sz="4" w:space="0" w:color="auto"/>
                </w:tcBorders>
                <w:shd w:val="clear" w:color="auto" w:fill="auto"/>
                <w:noWrap/>
              </w:tcPr>
            </w:tcPrChange>
          </w:tcPr>
          <w:p w14:paraId="2996AD28"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Počítačová podpora konstrukce a výroby</w:t>
            </w:r>
          </w:p>
        </w:tc>
        <w:tc>
          <w:tcPr>
            <w:tcW w:w="4702" w:type="dxa"/>
            <w:tcBorders>
              <w:top w:val="nil"/>
              <w:left w:val="nil"/>
              <w:bottom w:val="single" w:sz="4" w:space="0" w:color="auto"/>
              <w:right w:val="single" w:sz="12" w:space="0" w:color="auto"/>
            </w:tcBorders>
            <w:shd w:val="clear" w:color="auto" w:fill="auto"/>
            <w:noWrap/>
            <w:vAlign w:val="bottom"/>
            <w:tcPrChange w:id="1586" w:author="Michal Pilík" w:date="2019-09-06T08:19:00Z">
              <w:tcPr>
                <w:tcW w:w="4702" w:type="dxa"/>
                <w:tcBorders>
                  <w:top w:val="nil"/>
                  <w:left w:val="nil"/>
                  <w:bottom w:val="single" w:sz="4" w:space="0" w:color="auto"/>
                  <w:right w:val="single" w:sz="12" w:space="0" w:color="auto"/>
                </w:tcBorders>
                <w:shd w:val="clear" w:color="auto" w:fill="auto"/>
                <w:noWrap/>
              </w:tcPr>
            </w:tcPrChange>
          </w:tcPr>
          <w:p w14:paraId="147D9234" w14:textId="5C7362BD" w:rsidR="00E10D80" w:rsidRPr="00E10D80" w:rsidRDefault="00E10D80" w:rsidP="00E10D80">
            <w:pPr>
              <w:rPr>
                <w:rFonts w:asciiTheme="minorHAnsi" w:hAnsiTheme="minorHAnsi" w:cstheme="minorHAnsi"/>
              </w:rPr>
            </w:pPr>
            <w:ins w:id="1587" w:author="Michal Pilík" w:date="2019-09-06T08:19:00Z">
              <w:r w:rsidRPr="00E10D80">
                <w:rPr>
                  <w:rFonts w:ascii="Calibri" w:hAnsi="Calibri" w:cs="Calibri"/>
                  <w:color w:val="0563C1"/>
                  <w:u w:val="single"/>
                  <w:rPrChange w:id="1588"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589" w:author="Michal Pilík" w:date="2019-09-06T08:19:00Z">
                    <w:rPr>
                      <w:rFonts w:ascii="Calibri" w:hAnsi="Calibri" w:cs="Calibri"/>
                      <w:color w:val="0563C1"/>
                      <w:sz w:val="22"/>
                      <w:szCs w:val="22"/>
                      <w:u w:val="single"/>
                    </w:rPr>
                  </w:rPrChange>
                </w:rPr>
                <w:instrText xml:space="preserve"> HYPERLINK "https://moodle.utb.cz/course/view.php?id=21126" </w:instrText>
              </w:r>
              <w:r w:rsidRPr="00E10D80">
                <w:rPr>
                  <w:rFonts w:ascii="Calibri" w:hAnsi="Calibri" w:cs="Calibri"/>
                  <w:color w:val="0563C1"/>
                  <w:u w:val="single"/>
                  <w:rPrChange w:id="1590"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591" w:author="Michal Pilík" w:date="2019-09-06T08:19:00Z">
                    <w:rPr>
                      <w:rStyle w:val="Hypertextovodkaz"/>
                      <w:rFonts w:ascii="Calibri" w:hAnsi="Calibri" w:cs="Calibri"/>
                      <w:sz w:val="22"/>
                      <w:szCs w:val="22"/>
                    </w:rPr>
                  </w:rPrChange>
                </w:rPr>
                <w:t>https://moodle.utb.cz/course/view.php?id=21126</w:t>
              </w:r>
              <w:r w:rsidRPr="00E10D80">
                <w:rPr>
                  <w:rFonts w:ascii="Calibri" w:hAnsi="Calibri" w:cs="Calibri"/>
                  <w:color w:val="0563C1"/>
                  <w:u w:val="single"/>
                  <w:rPrChange w:id="1592" w:author="Michal Pilík" w:date="2019-09-06T08:19:00Z">
                    <w:rPr>
                      <w:rFonts w:ascii="Calibri" w:hAnsi="Calibri" w:cs="Calibri"/>
                      <w:color w:val="0563C1"/>
                      <w:sz w:val="22"/>
                      <w:szCs w:val="22"/>
                      <w:u w:val="single"/>
                    </w:rPr>
                  </w:rPrChange>
                </w:rPr>
                <w:fldChar w:fldCharType="end"/>
              </w:r>
            </w:ins>
            <w:del w:id="1593" w:author="Michal Pilík" w:date="2019-09-06T08:19:00Z">
              <w:r w:rsidRPr="00E10D80" w:rsidDel="00E43DD5">
                <w:fldChar w:fldCharType="begin"/>
              </w:r>
              <w:r w:rsidRPr="00E10D80" w:rsidDel="00E43DD5">
                <w:delInstrText xml:space="preserve"> HYPERLINK "https://vyuka.fame.utb.cz/course/view.php?id=916" </w:delInstrText>
              </w:r>
              <w:r w:rsidRPr="00E10D80" w:rsidDel="00E43DD5">
                <w:rPr>
                  <w:rPrChange w:id="1594" w:author="Michal Pilík" w:date="2019-09-06T08:19:00Z">
                    <w:rPr>
                      <w:rStyle w:val="Hypertextovodkaz"/>
                      <w:rFonts w:asciiTheme="minorHAnsi" w:hAnsiTheme="minorHAnsi" w:cstheme="minorHAnsi"/>
                    </w:rPr>
                  </w:rPrChange>
                </w:rPr>
                <w:fldChar w:fldCharType="separate"/>
              </w:r>
              <w:r w:rsidRPr="00E10D80" w:rsidDel="00E43DD5">
                <w:rPr>
                  <w:rStyle w:val="Hypertextovodkaz"/>
                  <w:rFonts w:asciiTheme="minorHAnsi" w:hAnsiTheme="minorHAnsi" w:cstheme="minorHAnsi"/>
                </w:rPr>
                <w:delText>https://vyuka.fame.utb.cz/course/view.php?id=916</w:delText>
              </w:r>
              <w:r w:rsidRPr="00E10D80" w:rsidDel="00E43DD5">
                <w:rPr>
                  <w:rStyle w:val="Hypertextovodkaz"/>
                  <w:rFonts w:asciiTheme="minorHAnsi" w:hAnsiTheme="minorHAnsi" w:cstheme="minorHAnsi"/>
                </w:rPr>
                <w:fldChar w:fldCharType="end"/>
              </w:r>
            </w:del>
          </w:p>
        </w:tc>
      </w:tr>
      <w:tr w:rsidR="00E10D80" w:rsidRPr="005842C0" w14:paraId="0BCB6ABC" w14:textId="77777777" w:rsidTr="005F3CAC">
        <w:tblPrEx>
          <w:tblW w:w="8389" w:type="dxa"/>
          <w:jc w:val="center"/>
          <w:tblCellMar>
            <w:left w:w="70" w:type="dxa"/>
            <w:right w:w="70" w:type="dxa"/>
          </w:tblCellMar>
          <w:tblPrExChange w:id="1595" w:author="Michal Pilík" w:date="2019-09-06T08:19:00Z">
            <w:tblPrEx>
              <w:tblW w:w="8389" w:type="dxa"/>
              <w:jc w:val="center"/>
              <w:tblCellMar>
                <w:left w:w="70" w:type="dxa"/>
                <w:right w:w="70" w:type="dxa"/>
              </w:tblCellMar>
            </w:tblPrEx>
          </w:tblPrExChange>
        </w:tblPrEx>
        <w:trPr>
          <w:trHeight w:val="315"/>
          <w:jc w:val="center"/>
          <w:trPrChange w:id="1596" w:author="Michal Pilík" w:date="2019-09-06T08:19:00Z">
            <w:trPr>
              <w:gridAfter w:val="0"/>
              <w:trHeight w:val="315"/>
              <w:jc w:val="center"/>
            </w:trPr>
          </w:trPrChange>
        </w:trPr>
        <w:tc>
          <w:tcPr>
            <w:tcW w:w="3687" w:type="dxa"/>
            <w:tcBorders>
              <w:top w:val="nil"/>
              <w:left w:val="single" w:sz="12" w:space="0" w:color="auto"/>
              <w:bottom w:val="single" w:sz="12" w:space="0" w:color="auto"/>
              <w:right w:val="single" w:sz="4" w:space="0" w:color="auto"/>
            </w:tcBorders>
            <w:shd w:val="clear" w:color="auto" w:fill="auto"/>
            <w:noWrap/>
            <w:tcPrChange w:id="1597" w:author="Michal Pilík" w:date="2019-09-06T08:19:00Z">
              <w:tcPr>
                <w:tcW w:w="3687" w:type="dxa"/>
                <w:gridSpan w:val="3"/>
                <w:tcBorders>
                  <w:top w:val="nil"/>
                  <w:left w:val="single" w:sz="12" w:space="0" w:color="auto"/>
                  <w:bottom w:val="single" w:sz="12" w:space="0" w:color="auto"/>
                  <w:right w:val="single" w:sz="4" w:space="0" w:color="auto"/>
                </w:tcBorders>
                <w:shd w:val="clear" w:color="auto" w:fill="auto"/>
                <w:noWrap/>
              </w:tcPr>
            </w:tcPrChange>
          </w:tcPr>
          <w:p w14:paraId="24D94A6C" w14:textId="77777777" w:rsidR="00E10D80" w:rsidRPr="00EC1DA4" w:rsidRDefault="00E10D80" w:rsidP="00E10D80">
            <w:pPr>
              <w:rPr>
                <w:rFonts w:asciiTheme="minorHAnsi" w:hAnsiTheme="minorHAnsi" w:cstheme="minorHAnsi"/>
                <w:b/>
                <w:bCs/>
              </w:rPr>
            </w:pPr>
            <w:r w:rsidRPr="00EA21DE">
              <w:rPr>
                <w:rFonts w:asciiTheme="minorHAnsi" w:hAnsiTheme="minorHAnsi" w:cstheme="minorHAnsi"/>
                <w:b/>
                <w:lang w:eastAsia="en-US"/>
              </w:rPr>
              <w:t>Počítačová simulace ekonomických systémů I</w:t>
            </w:r>
          </w:p>
        </w:tc>
        <w:tc>
          <w:tcPr>
            <w:tcW w:w="4702" w:type="dxa"/>
            <w:tcBorders>
              <w:top w:val="nil"/>
              <w:left w:val="nil"/>
              <w:bottom w:val="single" w:sz="12" w:space="0" w:color="auto"/>
              <w:right w:val="single" w:sz="12" w:space="0" w:color="auto"/>
            </w:tcBorders>
            <w:shd w:val="clear" w:color="auto" w:fill="auto"/>
            <w:noWrap/>
            <w:vAlign w:val="bottom"/>
            <w:tcPrChange w:id="1598" w:author="Michal Pilík" w:date="2019-09-06T08:19:00Z">
              <w:tcPr>
                <w:tcW w:w="4702" w:type="dxa"/>
                <w:tcBorders>
                  <w:top w:val="nil"/>
                  <w:left w:val="nil"/>
                  <w:bottom w:val="single" w:sz="12" w:space="0" w:color="auto"/>
                  <w:right w:val="single" w:sz="12" w:space="0" w:color="auto"/>
                </w:tcBorders>
                <w:shd w:val="clear" w:color="auto" w:fill="auto"/>
                <w:noWrap/>
              </w:tcPr>
            </w:tcPrChange>
          </w:tcPr>
          <w:p w14:paraId="3F08CAEE" w14:textId="31F77414" w:rsidR="00E10D80" w:rsidRPr="00E10D80" w:rsidRDefault="00E10D80" w:rsidP="00E10D80">
            <w:pPr>
              <w:rPr>
                <w:rFonts w:asciiTheme="minorHAnsi" w:hAnsiTheme="minorHAnsi" w:cstheme="minorHAnsi"/>
              </w:rPr>
            </w:pPr>
            <w:ins w:id="1599" w:author="Michal Pilík" w:date="2019-09-06T08:19:00Z">
              <w:r w:rsidRPr="00E10D80">
                <w:rPr>
                  <w:rFonts w:ascii="Calibri" w:hAnsi="Calibri" w:cs="Calibri"/>
                  <w:color w:val="0563C1"/>
                  <w:u w:val="single"/>
                  <w:rPrChange w:id="1600" w:author="Michal Pilík" w:date="2019-09-06T08:19:00Z">
                    <w:rPr>
                      <w:rFonts w:ascii="Calibri" w:hAnsi="Calibri" w:cs="Calibri"/>
                      <w:color w:val="0563C1"/>
                      <w:sz w:val="22"/>
                      <w:szCs w:val="22"/>
                      <w:u w:val="single"/>
                    </w:rPr>
                  </w:rPrChange>
                </w:rPr>
                <w:fldChar w:fldCharType="begin"/>
              </w:r>
              <w:r w:rsidRPr="00E10D80">
                <w:rPr>
                  <w:rFonts w:ascii="Calibri" w:hAnsi="Calibri" w:cs="Calibri"/>
                  <w:color w:val="0563C1"/>
                  <w:u w:val="single"/>
                  <w:rPrChange w:id="1601" w:author="Michal Pilík" w:date="2019-09-06T08:19:00Z">
                    <w:rPr>
                      <w:rFonts w:ascii="Calibri" w:hAnsi="Calibri" w:cs="Calibri"/>
                      <w:color w:val="0563C1"/>
                      <w:sz w:val="22"/>
                      <w:szCs w:val="22"/>
                      <w:u w:val="single"/>
                    </w:rPr>
                  </w:rPrChange>
                </w:rPr>
                <w:instrText xml:space="preserve"> HYPERLINK "https://moodle.utb.cz/course/view.php?id=20846" </w:instrText>
              </w:r>
              <w:r w:rsidRPr="00E10D80">
                <w:rPr>
                  <w:rFonts w:ascii="Calibri" w:hAnsi="Calibri" w:cs="Calibri"/>
                  <w:color w:val="0563C1"/>
                  <w:u w:val="single"/>
                  <w:rPrChange w:id="1602" w:author="Michal Pilík" w:date="2019-09-06T08:19:00Z">
                    <w:rPr>
                      <w:rFonts w:ascii="Calibri" w:hAnsi="Calibri" w:cs="Calibri"/>
                      <w:color w:val="0563C1"/>
                      <w:sz w:val="22"/>
                      <w:szCs w:val="22"/>
                      <w:u w:val="single"/>
                    </w:rPr>
                  </w:rPrChange>
                </w:rPr>
                <w:fldChar w:fldCharType="separate"/>
              </w:r>
              <w:r w:rsidRPr="00E10D80">
                <w:rPr>
                  <w:rStyle w:val="Hypertextovodkaz"/>
                  <w:rFonts w:ascii="Calibri" w:hAnsi="Calibri" w:cs="Calibri"/>
                  <w:rPrChange w:id="1603" w:author="Michal Pilík" w:date="2019-09-06T08:19:00Z">
                    <w:rPr>
                      <w:rStyle w:val="Hypertextovodkaz"/>
                      <w:rFonts w:ascii="Calibri" w:hAnsi="Calibri" w:cs="Calibri"/>
                      <w:sz w:val="22"/>
                      <w:szCs w:val="22"/>
                    </w:rPr>
                  </w:rPrChange>
                </w:rPr>
                <w:t>https://moodle.utb.cz/course/view.php?id=20846</w:t>
              </w:r>
              <w:r w:rsidRPr="00E10D80">
                <w:rPr>
                  <w:rFonts w:ascii="Calibri" w:hAnsi="Calibri" w:cs="Calibri"/>
                  <w:color w:val="0563C1"/>
                  <w:u w:val="single"/>
                  <w:rPrChange w:id="1604" w:author="Michal Pilík" w:date="2019-09-06T08:19:00Z">
                    <w:rPr>
                      <w:rFonts w:ascii="Calibri" w:hAnsi="Calibri" w:cs="Calibri"/>
                      <w:color w:val="0563C1"/>
                      <w:sz w:val="22"/>
                      <w:szCs w:val="22"/>
                      <w:u w:val="single"/>
                    </w:rPr>
                  </w:rPrChange>
                </w:rPr>
                <w:fldChar w:fldCharType="end"/>
              </w:r>
            </w:ins>
            <w:del w:id="1605" w:author="Michal Pilík" w:date="2019-09-06T08:19:00Z">
              <w:r w:rsidRPr="00E10D80" w:rsidDel="00E43DD5">
                <w:fldChar w:fldCharType="begin"/>
              </w:r>
              <w:r w:rsidRPr="00E10D80" w:rsidDel="00E43DD5">
                <w:delInstrText xml:space="preserve"> HYPERLINK "https://vyuka.fame.utb.cz/course/view.php?id=597" </w:delInstrText>
              </w:r>
              <w:r w:rsidRPr="00E10D80" w:rsidDel="00E43DD5">
                <w:rPr>
                  <w:rPrChange w:id="1606" w:author="Michal Pilík" w:date="2019-09-06T08:19:00Z">
                    <w:rPr>
                      <w:rStyle w:val="Hypertextovodkaz"/>
                      <w:rFonts w:asciiTheme="minorHAnsi" w:hAnsiTheme="minorHAnsi" w:cstheme="minorHAnsi"/>
                    </w:rPr>
                  </w:rPrChange>
                </w:rPr>
                <w:fldChar w:fldCharType="separate"/>
              </w:r>
              <w:r w:rsidRPr="00E10D80" w:rsidDel="00E43DD5">
                <w:rPr>
                  <w:rStyle w:val="Hypertextovodkaz"/>
                  <w:rFonts w:asciiTheme="minorHAnsi" w:hAnsiTheme="minorHAnsi" w:cstheme="minorHAnsi"/>
                </w:rPr>
                <w:delText>https://vyuka.fame.utb.cz/course/view.php?id=597</w:delText>
              </w:r>
              <w:r w:rsidRPr="00E10D80" w:rsidDel="00E43DD5">
                <w:rPr>
                  <w:rStyle w:val="Hypertextovodkaz"/>
                  <w:rFonts w:asciiTheme="minorHAnsi" w:hAnsiTheme="minorHAnsi" w:cstheme="minorHAnsi"/>
                </w:rPr>
                <w:fldChar w:fldCharType="end"/>
              </w:r>
            </w:del>
          </w:p>
        </w:tc>
      </w:tr>
    </w:tbl>
    <w:p w14:paraId="2AFCC4C4" w14:textId="77777777" w:rsidR="007D34AD" w:rsidRDefault="007D34AD" w:rsidP="009F7820">
      <w:pPr>
        <w:spacing w:before="120" w:after="120"/>
        <w:jc w:val="both"/>
        <w:rPr>
          <w:rFonts w:asciiTheme="minorHAnsi" w:hAnsiTheme="minorHAnsi" w:cstheme="minorHAnsi"/>
          <w:sz w:val="22"/>
          <w:szCs w:val="22"/>
        </w:rPr>
      </w:pPr>
    </w:p>
    <w:p w14:paraId="659915B5" w14:textId="47DAABC7" w:rsidR="00A40684" w:rsidRPr="00835AC1" w:rsidRDefault="009F7820" w:rsidP="009F7820">
      <w:pPr>
        <w:spacing w:before="120" w:after="120"/>
        <w:jc w:val="both"/>
        <w:rPr>
          <w:rFonts w:asciiTheme="minorHAnsi" w:hAnsiTheme="minorHAnsi" w:cstheme="minorHAnsi"/>
          <w:sz w:val="22"/>
          <w:szCs w:val="22"/>
        </w:rPr>
      </w:pPr>
      <w:r w:rsidRPr="00835AC1">
        <w:rPr>
          <w:rFonts w:asciiTheme="minorHAnsi" w:hAnsiTheme="minorHAnsi" w:cstheme="minorHAnsi"/>
          <w:sz w:val="22"/>
          <w:szCs w:val="22"/>
        </w:rPr>
        <w:t>Podle</w:t>
      </w:r>
      <w:r w:rsidRPr="00EF7007">
        <w:rPr>
          <w:rFonts w:asciiTheme="minorHAnsi" w:hAnsiTheme="minorHAnsi" w:cstheme="minorHAnsi"/>
          <w:color w:val="00B050"/>
          <w:sz w:val="22"/>
          <w:szCs w:val="22"/>
        </w:rPr>
        <w:t xml:space="preserve"> </w:t>
      </w:r>
      <w:hyperlink r:id="rId127" w:history="1">
        <w:r w:rsidRPr="00CA0FD2">
          <w:rPr>
            <w:rStyle w:val="Hypertextovodkaz"/>
            <w:rFonts w:asciiTheme="minorHAnsi" w:hAnsiTheme="minorHAnsi" w:cstheme="minorHAnsi"/>
            <w:i/>
            <w:sz w:val="22"/>
            <w:szCs w:val="22"/>
          </w:rPr>
          <w:t>Vnitřního předpisu FaME</w:t>
        </w:r>
      </w:hyperlink>
      <w:r w:rsidRPr="00EF7007">
        <w:rPr>
          <w:rFonts w:asciiTheme="minorHAnsi" w:hAnsiTheme="minorHAnsi" w:cstheme="minorHAnsi"/>
          <w:color w:val="00B050"/>
          <w:sz w:val="22"/>
          <w:szCs w:val="22"/>
        </w:rPr>
        <w:t xml:space="preserve"> </w:t>
      </w:r>
      <w:r w:rsidR="00C15007" w:rsidRPr="00835AC1">
        <w:rPr>
          <w:rFonts w:asciiTheme="minorHAnsi" w:hAnsiTheme="minorHAnsi" w:cstheme="minorHAnsi"/>
          <w:sz w:val="22"/>
          <w:szCs w:val="22"/>
        </w:rPr>
        <w:t xml:space="preserve">(článek 7) </w:t>
      </w:r>
      <w:r w:rsidRPr="00835AC1">
        <w:rPr>
          <w:rFonts w:asciiTheme="minorHAnsi" w:hAnsiTheme="minorHAnsi" w:cstheme="minorHAnsi"/>
          <w:sz w:val="22"/>
          <w:szCs w:val="22"/>
        </w:rPr>
        <w:t>má každý akademický pracovník stanoveny konzultační hodiny v rozsahu 2h týdně. Dále je možno komunikovat s vyučujícím prostřednictvím e-mailu nebo v rámci LMS Moodle.</w:t>
      </w:r>
    </w:p>
    <w:p w14:paraId="3CE29F9D" w14:textId="77777777" w:rsidR="00976AF6" w:rsidRDefault="00976AF6">
      <w:pPr>
        <w:rPr>
          <w:rFonts w:asciiTheme="minorHAnsi" w:hAnsiTheme="minorHAnsi" w:cstheme="minorHAnsi"/>
          <w:color w:val="00B050"/>
          <w:sz w:val="22"/>
          <w:szCs w:val="22"/>
        </w:rPr>
      </w:pPr>
      <w:r>
        <w:rPr>
          <w:rFonts w:asciiTheme="minorHAnsi" w:hAnsiTheme="minorHAnsi" w:cstheme="minorHAnsi"/>
          <w:color w:val="00B050"/>
          <w:sz w:val="22"/>
          <w:szCs w:val="22"/>
        </w:rPr>
        <w:br w:type="page"/>
      </w:r>
    </w:p>
    <w:p w14:paraId="5D122239" w14:textId="77777777" w:rsidR="00976AF6" w:rsidRDefault="00976AF6" w:rsidP="00976AF6">
      <w:pPr>
        <w:spacing w:before="4000"/>
        <w:jc w:val="center"/>
        <w:rPr>
          <w:rFonts w:asciiTheme="minorHAnsi" w:hAnsiTheme="minorHAnsi" w:cstheme="minorHAnsi"/>
          <w:b/>
          <w:sz w:val="52"/>
          <w:szCs w:val="32"/>
        </w:rPr>
      </w:pPr>
    </w:p>
    <w:p w14:paraId="1BB7DCE5" w14:textId="0F93E38D" w:rsidR="00976AF6" w:rsidRPr="007E06D3" w:rsidRDefault="00976AF6" w:rsidP="00976AF6">
      <w:pPr>
        <w:spacing w:before="4000" w:after="3600"/>
        <w:jc w:val="center"/>
        <w:rPr>
          <w:rFonts w:asciiTheme="minorHAnsi" w:hAnsiTheme="minorHAnsi" w:cstheme="minorHAnsi"/>
          <w:b/>
          <w:sz w:val="48"/>
          <w:szCs w:val="28"/>
        </w:rPr>
      </w:pPr>
      <w:r>
        <w:rPr>
          <w:rFonts w:asciiTheme="minorHAnsi" w:hAnsiTheme="minorHAnsi" w:cstheme="minorHAnsi"/>
          <w:b/>
          <w:sz w:val="52"/>
          <w:szCs w:val="32"/>
        </w:rPr>
        <w:t xml:space="preserve">Příloha I: Rámcové smlouvy o spolupráci a zajištění praxe profesního </w:t>
      </w:r>
      <w:r w:rsidR="00FE0556">
        <w:rPr>
          <w:rFonts w:asciiTheme="minorHAnsi" w:hAnsiTheme="minorHAnsi" w:cstheme="minorHAnsi"/>
          <w:b/>
          <w:sz w:val="52"/>
          <w:szCs w:val="32"/>
        </w:rPr>
        <w:t>magisterského</w:t>
      </w:r>
      <w:r>
        <w:rPr>
          <w:rFonts w:asciiTheme="minorHAnsi" w:hAnsiTheme="minorHAnsi" w:cstheme="minorHAnsi"/>
          <w:b/>
          <w:sz w:val="52"/>
          <w:szCs w:val="32"/>
        </w:rPr>
        <w:t xml:space="preserve"> studijního programu Průmyslové inženýrství</w:t>
      </w:r>
    </w:p>
    <w:p w14:paraId="77A1FE27" w14:textId="77777777" w:rsidR="00976AF6" w:rsidRPr="00E14C88" w:rsidRDefault="00976AF6" w:rsidP="009F7820">
      <w:pPr>
        <w:spacing w:before="120" w:after="120"/>
        <w:jc w:val="both"/>
        <w:rPr>
          <w:rFonts w:ascii="Calibri" w:hAnsi="Calibri" w:cs="Calibri"/>
        </w:rPr>
      </w:pPr>
    </w:p>
    <w:sectPr w:rsidR="00976AF6" w:rsidRPr="00E14C88" w:rsidSect="00A952B2">
      <w:headerReference w:type="default" r:id="rId128"/>
      <w:footerReference w:type="even" r:id="rId129"/>
      <w:footerReference w:type="default" r:id="rId130"/>
      <w:headerReference w:type="first" r:id="rId131"/>
      <w:footerReference w:type="first" r:id="rId132"/>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52801F" w16cid:durableId="205CAA75"/>
  <w16cid:commentId w16cid:paraId="11032D16" w16cid:durableId="205CAA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E3C82" w14:textId="77777777" w:rsidR="00A169EA" w:rsidRDefault="00A169EA">
      <w:r>
        <w:separator/>
      </w:r>
    </w:p>
  </w:endnote>
  <w:endnote w:type="continuationSeparator" w:id="0">
    <w:p w14:paraId="755D5CF8" w14:textId="77777777" w:rsidR="00A169EA" w:rsidRDefault="00A1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3" w:usb2="00000000" w:usb3="00000000" w:csb0="0000009F" w:csb1="00000000"/>
  </w:font>
  <w:font w:name="Calibri-Light">
    <w:altName w:val="Times New Roman"/>
    <w:panose1 w:val="00000000000000000000"/>
    <w:charset w:val="EE"/>
    <w:family w:val="auto"/>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font>
  <w:font w:name="Helvetica">
    <w:panose1 w:val="020B0604020202020204"/>
    <w:charset w:val="EE"/>
    <w:family w:val="swiss"/>
    <w:pitch w:val="variable"/>
    <w:sig w:usb0="E0002EFF" w:usb1="C000785B" w:usb2="00000009" w:usb3="00000000" w:csb0="000001FF" w:csb1="00000000"/>
  </w:font>
  <w:font w:name="HelveticaCE">
    <w:altName w:val="MS Mincho"/>
    <w:panose1 w:val="00000000000000000000"/>
    <w:charset w:val="80"/>
    <w:family w:val="auto"/>
    <w:notTrueType/>
    <w:pitch w:val="default"/>
    <w:sig w:usb0="00000000"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webkit-standard">
    <w:altName w:val="Times New Roman"/>
    <w:panose1 w:val="00000000000000000000"/>
    <w:charset w:val="00"/>
    <w:family w:val="roman"/>
    <w:notTrueType/>
    <w:pitch w:val="default"/>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C9705" w14:textId="77777777" w:rsidR="00A169EA" w:rsidRDefault="00A169EA"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DBA564E" w14:textId="77777777" w:rsidR="00A169EA" w:rsidRDefault="00A169E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A724" w14:textId="3E3FCC36" w:rsidR="00A169EA" w:rsidRPr="00F94273" w:rsidRDefault="00A169EA"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771C29">
      <w:rPr>
        <w:rStyle w:val="slostrnky"/>
        <w:rFonts w:asciiTheme="minorHAnsi" w:hAnsiTheme="minorHAnsi" w:cstheme="minorHAnsi"/>
        <w:noProof/>
      </w:rPr>
      <w:t>119</w:t>
    </w:r>
    <w:r w:rsidRPr="00F94273">
      <w:rPr>
        <w:rStyle w:val="slostrnky"/>
        <w:rFonts w:asciiTheme="minorHAnsi" w:hAnsiTheme="minorHAnsi" w:cstheme="minorHAnsi"/>
      </w:rPr>
      <w:fldChar w:fldCharType="end"/>
    </w:r>
  </w:p>
  <w:p w14:paraId="44B4C0B5" w14:textId="77777777" w:rsidR="00A169EA" w:rsidRDefault="00A169E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61F9A" w14:textId="77777777" w:rsidR="00A169EA" w:rsidRPr="00F356C7" w:rsidRDefault="00A169EA" w:rsidP="00A952B2">
    <w:pPr>
      <w:pStyle w:val="Zpat"/>
      <w:rPr>
        <w:sz w:val="16"/>
        <w:szCs w:val="16"/>
      </w:rPr>
    </w:pPr>
    <w:r w:rsidRPr="00F356C7">
      <w:rPr>
        <w:sz w:val="16"/>
        <w:szCs w:val="16"/>
      </w:rPr>
      <w:t>verze 16.2.2017</w:t>
    </w:r>
  </w:p>
  <w:p w14:paraId="71A75905" w14:textId="77777777" w:rsidR="00A169EA" w:rsidRDefault="00A169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491F3" w14:textId="77777777" w:rsidR="00A169EA" w:rsidRDefault="00A169EA">
      <w:r>
        <w:separator/>
      </w:r>
    </w:p>
  </w:footnote>
  <w:footnote w:type="continuationSeparator" w:id="0">
    <w:p w14:paraId="7048C5FA" w14:textId="77777777" w:rsidR="00A169EA" w:rsidRDefault="00A169EA">
      <w:r>
        <w:continuationSeparator/>
      </w:r>
    </w:p>
  </w:footnote>
  <w:footnote w:id="1">
    <w:p w14:paraId="39505448" w14:textId="77777777" w:rsidR="00A169EA" w:rsidRPr="003B141A" w:rsidRDefault="00A169EA"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59BE30D6" w14:textId="77777777" w:rsidR="00A169EA" w:rsidRPr="003B141A" w:rsidRDefault="00A169EA" w:rsidP="00E14C88">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7064640C" w14:textId="77777777" w:rsidR="00A169EA" w:rsidRPr="003B141A" w:rsidRDefault="00A169EA" w:rsidP="00E14C88">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6D116" w14:textId="3F6307EE" w:rsidR="00A169EA" w:rsidRDefault="00A169EA" w:rsidP="007614E9">
    <w:pPr>
      <w:pStyle w:val="Zhlav"/>
      <w:jc w:val="center"/>
    </w:pPr>
    <w:r>
      <w:rPr>
        <w:rFonts w:asciiTheme="minorHAnsi" w:hAnsiTheme="minorHAnsi" w:cstheme="minorHAnsi"/>
      </w:rPr>
      <w:t>M</w:t>
    </w:r>
    <w:r w:rsidRPr="00F94273">
      <w:rPr>
        <w:rFonts w:asciiTheme="minorHAnsi" w:hAnsiTheme="minorHAnsi" w:cstheme="minorHAnsi"/>
      </w:rPr>
      <w:t xml:space="preserve">SP </w:t>
    </w:r>
    <w:r>
      <w:rPr>
        <w:rFonts w:asciiTheme="minorHAnsi" w:hAnsiTheme="minorHAnsi" w:cstheme="minorHAnsi"/>
      </w:rPr>
      <w:t>Průmyslové inženýrství</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03586" w14:textId="2F1EEB40" w:rsidR="00A169EA" w:rsidRPr="00773D66" w:rsidRDefault="00A169EA" w:rsidP="007614E9">
    <w:pPr>
      <w:pStyle w:val="Zhlav"/>
      <w:jc w:val="center"/>
      <w:rPr>
        <w:rFonts w:asciiTheme="minorHAnsi" w:hAnsiTheme="minorHAnsi" w:cstheme="minorHAnsi"/>
      </w:rPr>
    </w:pPr>
    <w:r>
      <w:rPr>
        <w:rFonts w:asciiTheme="minorHAnsi" w:hAnsiTheme="minorHAnsi" w:cstheme="minorHAnsi"/>
      </w:rPr>
      <w:t>M</w:t>
    </w:r>
    <w:r w:rsidRPr="00773D66">
      <w:rPr>
        <w:rFonts w:asciiTheme="minorHAnsi" w:hAnsiTheme="minorHAnsi" w:cstheme="minorHAnsi"/>
      </w:rPr>
      <w:t>SP Průmyslové inženýrství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B4A"/>
    <w:multiLevelType w:val="hybridMultilevel"/>
    <w:tmpl w:val="62C8F4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14971D5"/>
    <w:multiLevelType w:val="hybridMultilevel"/>
    <w:tmpl w:val="86DC31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BE5833"/>
    <w:multiLevelType w:val="hybridMultilevel"/>
    <w:tmpl w:val="D7601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C9D0AB5"/>
    <w:multiLevelType w:val="hybridMultilevel"/>
    <w:tmpl w:val="090426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FDB013C"/>
    <w:multiLevelType w:val="hybridMultilevel"/>
    <w:tmpl w:val="68201C80"/>
    <w:lvl w:ilvl="0" w:tplc="E764A50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11384C35"/>
    <w:multiLevelType w:val="hybridMultilevel"/>
    <w:tmpl w:val="A192D06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13071A52"/>
    <w:multiLevelType w:val="hybridMultilevel"/>
    <w:tmpl w:val="0608B8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9F63FC"/>
    <w:multiLevelType w:val="hybridMultilevel"/>
    <w:tmpl w:val="053AF5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2" w15:restartNumberingAfterBreak="0">
    <w:nsid w:val="1F496F42"/>
    <w:multiLevelType w:val="hybridMultilevel"/>
    <w:tmpl w:val="08528C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FA54773"/>
    <w:multiLevelType w:val="hybridMultilevel"/>
    <w:tmpl w:val="AA70F5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3FD62CD"/>
    <w:multiLevelType w:val="hybridMultilevel"/>
    <w:tmpl w:val="4F609C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4E527ED"/>
    <w:multiLevelType w:val="hybridMultilevel"/>
    <w:tmpl w:val="C2003262"/>
    <w:lvl w:ilvl="0" w:tplc="46824BC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AB11160"/>
    <w:multiLevelType w:val="hybridMultilevel"/>
    <w:tmpl w:val="7E9205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B5A6118"/>
    <w:multiLevelType w:val="hybridMultilevel"/>
    <w:tmpl w:val="57CCAB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D1D5FBD"/>
    <w:multiLevelType w:val="hybridMultilevel"/>
    <w:tmpl w:val="251609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F800B5C"/>
    <w:multiLevelType w:val="hybridMultilevel"/>
    <w:tmpl w:val="0E6A6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29E1793"/>
    <w:multiLevelType w:val="hybridMultilevel"/>
    <w:tmpl w:val="53789C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2D00BC6"/>
    <w:multiLevelType w:val="hybridMultilevel"/>
    <w:tmpl w:val="DF3C7B7C"/>
    <w:lvl w:ilvl="0" w:tplc="46824BCC">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3951E73"/>
    <w:multiLevelType w:val="hybridMultilevel"/>
    <w:tmpl w:val="BFBAE2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363C4B8E"/>
    <w:multiLevelType w:val="hybridMultilevel"/>
    <w:tmpl w:val="85E65D9E"/>
    <w:lvl w:ilvl="0" w:tplc="53C2956E">
      <w:numFmt w:val="bullet"/>
      <w:lvlText w:val="-"/>
      <w:lvlJc w:val="left"/>
      <w:pPr>
        <w:ind w:left="824" w:hanging="360"/>
      </w:pPr>
      <w:rPr>
        <w:rFonts w:ascii="Century Gothic" w:eastAsiaTheme="minorEastAsia" w:hAnsi="Century Gothic" w:cstheme="minorBidi" w:hint="default"/>
      </w:rPr>
    </w:lvl>
    <w:lvl w:ilvl="1" w:tplc="04050003" w:tentative="1">
      <w:start w:val="1"/>
      <w:numFmt w:val="bullet"/>
      <w:lvlText w:val="o"/>
      <w:lvlJc w:val="left"/>
      <w:pPr>
        <w:ind w:left="1544" w:hanging="360"/>
      </w:pPr>
      <w:rPr>
        <w:rFonts w:ascii="Courier New" w:hAnsi="Courier New" w:cs="Courier New" w:hint="default"/>
      </w:rPr>
    </w:lvl>
    <w:lvl w:ilvl="2" w:tplc="04050005" w:tentative="1">
      <w:start w:val="1"/>
      <w:numFmt w:val="bullet"/>
      <w:lvlText w:val=""/>
      <w:lvlJc w:val="left"/>
      <w:pPr>
        <w:ind w:left="2264" w:hanging="360"/>
      </w:pPr>
      <w:rPr>
        <w:rFonts w:ascii="Wingdings" w:hAnsi="Wingdings" w:hint="default"/>
      </w:rPr>
    </w:lvl>
    <w:lvl w:ilvl="3" w:tplc="04050001" w:tentative="1">
      <w:start w:val="1"/>
      <w:numFmt w:val="bullet"/>
      <w:lvlText w:val=""/>
      <w:lvlJc w:val="left"/>
      <w:pPr>
        <w:ind w:left="2984" w:hanging="360"/>
      </w:pPr>
      <w:rPr>
        <w:rFonts w:ascii="Symbol" w:hAnsi="Symbol" w:hint="default"/>
      </w:rPr>
    </w:lvl>
    <w:lvl w:ilvl="4" w:tplc="04050003" w:tentative="1">
      <w:start w:val="1"/>
      <w:numFmt w:val="bullet"/>
      <w:lvlText w:val="o"/>
      <w:lvlJc w:val="left"/>
      <w:pPr>
        <w:ind w:left="3704" w:hanging="360"/>
      </w:pPr>
      <w:rPr>
        <w:rFonts w:ascii="Courier New" w:hAnsi="Courier New" w:cs="Courier New" w:hint="default"/>
      </w:rPr>
    </w:lvl>
    <w:lvl w:ilvl="5" w:tplc="04050005" w:tentative="1">
      <w:start w:val="1"/>
      <w:numFmt w:val="bullet"/>
      <w:lvlText w:val=""/>
      <w:lvlJc w:val="left"/>
      <w:pPr>
        <w:ind w:left="4424" w:hanging="360"/>
      </w:pPr>
      <w:rPr>
        <w:rFonts w:ascii="Wingdings" w:hAnsi="Wingdings" w:hint="default"/>
      </w:rPr>
    </w:lvl>
    <w:lvl w:ilvl="6" w:tplc="04050001" w:tentative="1">
      <w:start w:val="1"/>
      <w:numFmt w:val="bullet"/>
      <w:lvlText w:val=""/>
      <w:lvlJc w:val="left"/>
      <w:pPr>
        <w:ind w:left="5144" w:hanging="360"/>
      </w:pPr>
      <w:rPr>
        <w:rFonts w:ascii="Symbol" w:hAnsi="Symbol" w:hint="default"/>
      </w:rPr>
    </w:lvl>
    <w:lvl w:ilvl="7" w:tplc="04050003" w:tentative="1">
      <w:start w:val="1"/>
      <w:numFmt w:val="bullet"/>
      <w:lvlText w:val="o"/>
      <w:lvlJc w:val="left"/>
      <w:pPr>
        <w:ind w:left="5864" w:hanging="360"/>
      </w:pPr>
      <w:rPr>
        <w:rFonts w:ascii="Courier New" w:hAnsi="Courier New" w:cs="Courier New" w:hint="default"/>
      </w:rPr>
    </w:lvl>
    <w:lvl w:ilvl="8" w:tplc="04050005" w:tentative="1">
      <w:start w:val="1"/>
      <w:numFmt w:val="bullet"/>
      <w:lvlText w:val=""/>
      <w:lvlJc w:val="left"/>
      <w:pPr>
        <w:ind w:left="6584" w:hanging="360"/>
      </w:pPr>
      <w:rPr>
        <w:rFonts w:ascii="Wingdings" w:hAnsi="Wingdings" w:hint="default"/>
      </w:rPr>
    </w:lvl>
  </w:abstractNum>
  <w:abstractNum w:abstractNumId="39" w15:restartNumberingAfterBreak="0">
    <w:nsid w:val="386E235E"/>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92E65A7"/>
    <w:multiLevelType w:val="hybridMultilevel"/>
    <w:tmpl w:val="16AE5B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9355AB7"/>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A47760A"/>
    <w:multiLevelType w:val="hybridMultilevel"/>
    <w:tmpl w:val="6248B8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AEB7A32"/>
    <w:multiLevelType w:val="hybridMultilevel"/>
    <w:tmpl w:val="558AE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CA53FED"/>
    <w:multiLevelType w:val="hybridMultilevel"/>
    <w:tmpl w:val="3FC4CE1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6"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47"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49" w15:restartNumberingAfterBreak="0">
    <w:nsid w:val="446A48A3"/>
    <w:multiLevelType w:val="hybridMultilevel"/>
    <w:tmpl w:val="9E92AF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4E832CF"/>
    <w:multiLevelType w:val="hybridMultilevel"/>
    <w:tmpl w:val="C3CE70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455E7C3B"/>
    <w:multiLevelType w:val="hybridMultilevel"/>
    <w:tmpl w:val="5D3654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6F578D4"/>
    <w:multiLevelType w:val="hybridMultilevel"/>
    <w:tmpl w:val="BE2AE7AE"/>
    <w:lvl w:ilvl="0" w:tplc="2F5E8FA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9476814"/>
    <w:multiLevelType w:val="multilevel"/>
    <w:tmpl w:val="11180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9D829DE"/>
    <w:multiLevelType w:val="hybridMultilevel"/>
    <w:tmpl w:val="A5D09D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BF23ACD"/>
    <w:multiLevelType w:val="hybridMultilevel"/>
    <w:tmpl w:val="396430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58"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0"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52AF4098"/>
    <w:multiLevelType w:val="hybridMultilevel"/>
    <w:tmpl w:val="B45E04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56A546D8"/>
    <w:multiLevelType w:val="hybridMultilevel"/>
    <w:tmpl w:val="0FC085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74A0763"/>
    <w:multiLevelType w:val="hybridMultilevel"/>
    <w:tmpl w:val="49ACAA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8AD3D81"/>
    <w:multiLevelType w:val="hybridMultilevel"/>
    <w:tmpl w:val="7D4A022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9" w15:restartNumberingAfterBreak="0">
    <w:nsid w:val="59A263C4"/>
    <w:multiLevelType w:val="hybridMultilevel"/>
    <w:tmpl w:val="502C31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A4B3CE7"/>
    <w:multiLevelType w:val="hybridMultilevel"/>
    <w:tmpl w:val="73CCCF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B2F6488"/>
    <w:multiLevelType w:val="hybridMultilevel"/>
    <w:tmpl w:val="28F461C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5CD806C7"/>
    <w:multiLevelType w:val="hybridMultilevel"/>
    <w:tmpl w:val="36688B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5FFF0897"/>
    <w:multiLevelType w:val="hybridMultilevel"/>
    <w:tmpl w:val="919802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61931182"/>
    <w:multiLevelType w:val="hybridMultilevel"/>
    <w:tmpl w:val="D08E97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99B328D"/>
    <w:multiLevelType w:val="hybridMultilevel"/>
    <w:tmpl w:val="FD2636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70571970"/>
    <w:multiLevelType w:val="hybridMultilevel"/>
    <w:tmpl w:val="40C8BBB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72A732C6"/>
    <w:multiLevelType w:val="hybridMultilevel"/>
    <w:tmpl w:val="05B2D502"/>
    <w:lvl w:ilvl="0" w:tplc="04050005">
      <w:start w:val="1"/>
      <w:numFmt w:val="bullet"/>
      <w:lvlText w:val=""/>
      <w:lvlJc w:val="left"/>
      <w:pPr>
        <w:ind w:left="967" w:hanging="360"/>
      </w:pPr>
      <w:rPr>
        <w:rFonts w:ascii="Wingdings" w:hAnsi="Wingdings" w:hint="default"/>
      </w:rPr>
    </w:lvl>
    <w:lvl w:ilvl="1" w:tplc="04050003" w:tentative="1">
      <w:start w:val="1"/>
      <w:numFmt w:val="bullet"/>
      <w:lvlText w:val="o"/>
      <w:lvlJc w:val="left"/>
      <w:pPr>
        <w:ind w:left="1687" w:hanging="360"/>
      </w:pPr>
      <w:rPr>
        <w:rFonts w:ascii="Courier New" w:hAnsi="Courier New" w:cs="Courier New" w:hint="default"/>
      </w:rPr>
    </w:lvl>
    <w:lvl w:ilvl="2" w:tplc="04050005" w:tentative="1">
      <w:start w:val="1"/>
      <w:numFmt w:val="bullet"/>
      <w:lvlText w:val=""/>
      <w:lvlJc w:val="left"/>
      <w:pPr>
        <w:ind w:left="2407" w:hanging="360"/>
      </w:pPr>
      <w:rPr>
        <w:rFonts w:ascii="Wingdings" w:hAnsi="Wingdings" w:hint="default"/>
      </w:rPr>
    </w:lvl>
    <w:lvl w:ilvl="3" w:tplc="04050001" w:tentative="1">
      <w:start w:val="1"/>
      <w:numFmt w:val="bullet"/>
      <w:lvlText w:val=""/>
      <w:lvlJc w:val="left"/>
      <w:pPr>
        <w:ind w:left="3127" w:hanging="360"/>
      </w:pPr>
      <w:rPr>
        <w:rFonts w:ascii="Symbol" w:hAnsi="Symbol" w:hint="default"/>
      </w:rPr>
    </w:lvl>
    <w:lvl w:ilvl="4" w:tplc="04050003" w:tentative="1">
      <w:start w:val="1"/>
      <w:numFmt w:val="bullet"/>
      <w:lvlText w:val="o"/>
      <w:lvlJc w:val="left"/>
      <w:pPr>
        <w:ind w:left="3847" w:hanging="360"/>
      </w:pPr>
      <w:rPr>
        <w:rFonts w:ascii="Courier New" w:hAnsi="Courier New" w:cs="Courier New" w:hint="default"/>
      </w:rPr>
    </w:lvl>
    <w:lvl w:ilvl="5" w:tplc="04050005" w:tentative="1">
      <w:start w:val="1"/>
      <w:numFmt w:val="bullet"/>
      <w:lvlText w:val=""/>
      <w:lvlJc w:val="left"/>
      <w:pPr>
        <w:ind w:left="4567" w:hanging="360"/>
      </w:pPr>
      <w:rPr>
        <w:rFonts w:ascii="Wingdings" w:hAnsi="Wingdings" w:hint="default"/>
      </w:rPr>
    </w:lvl>
    <w:lvl w:ilvl="6" w:tplc="04050001" w:tentative="1">
      <w:start w:val="1"/>
      <w:numFmt w:val="bullet"/>
      <w:lvlText w:val=""/>
      <w:lvlJc w:val="left"/>
      <w:pPr>
        <w:ind w:left="5287" w:hanging="360"/>
      </w:pPr>
      <w:rPr>
        <w:rFonts w:ascii="Symbol" w:hAnsi="Symbol" w:hint="default"/>
      </w:rPr>
    </w:lvl>
    <w:lvl w:ilvl="7" w:tplc="04050003" w:tentative="1">
      <w:start w:val="1"/>
      <w:numFmt w:val="bullet"/>
      <w:lvlText w:val="o"/>
      <w:lvlJc w:val="left"/>
      <w:pPr>
        <w:ind w:left="6007" w:hanging="360"/>
      </w:pPr>
      <w:rPr>
        <w:rFonts w:ascii="Courier New" w:hAnsi="Courier New" w:cs="Courier New" w:hint="default"/>
      </w:rPr>
    </w:lvl>
    <w:lvl w:ilvl="8" w:tplc="04050005" w:tentative="1">
      <w:start w:val="1"/>
      <w:numFmt w:val="bullet"/>
      <w:lvlText w:val=""/>
      <w:lvlJc w:val="left"/>
      <w:pPr>
        <w:ind w:left="6727" w:hanging="360"/>
      </w:pPr>
      <w:rPr>
        <w:rFonts w:ascii="Wingdings" w:hAnsi="Wingdings" w:hint="default"/>
      </w:rPr>
    </w:lvl>
  </w:abstractNum>
  <w:abstractNum w:abstractNumId="92"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94" w15:restartNumberingAfterBreak="0">
    <w:nsid w:val="787C7CBC"/>
    <w:multiLevelType w:val="hybridMultilevel"/>
    <w:tmpl w:val="BE2AE7AE"/>
    <w:lvl w:ilvl="0" w:tplc="2F5E8FA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6" w15:restartNumberingAfterBreak="0">
    <w:nsid w:val="7A2E0369"/>
    <w:multiLevelType w:val="hybridMultilevel"/>
    <w:tmpl w:val="18164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99"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8"/>
  </w:num>
  <w:num w:numId="2">
    <w:abstractNumId w:val="45"/>
  </w:num>
  <w:num w:numId="3">
    <w:abstractNumId w:val="1"/>
  </w:num>
  <w:num w:numId="4">
    <w:abstractNumId w:val="86"/>
  </w:num>
  <w:num w:numId="5">
    <w:abstractNumId w:val="8"/>
  </w:num>
  <w:num w:numId="6">
    <w:abstractNumId w:val="16"/>
  </w:num>
  <w:num w:numId="7">
    <w:abstractNumId w:val="33"/>
  </w:num>
  <w:num w:numId="8">
    <w:abstractNumId w:val="65"/>
  </w:num>
  <w:num w:numId="9">
    <w:abstractNumId w:val="80"/>
  </w:num>
  <w:num w:numId="10">
    <w:abstractNumId w:val="5"/>
  </w:num>
  <w:num w:numId="11">
    <w:abstractNumId w:val="60"/>
  </w:num>
  <w:num w:numId="12">
    <w:abstractNumId w:val="42"/>
  </w:num>
  <w:num w:numId="13">
    <w:abstractNumId w:val="79"/>
  </w:num>
  <w:num w:numId="14">
    <w:abstractNumId w:val="19"/>
  </w:num>
  <w:num w:numId="15">
    <w:abstractNumId w:val="74"/>
  </w:num>
  <w:num w:numId="16">
    <w:abstractNumId w:val="57"/>
  </w:num>
  <w:num w:numId="17">
    <w:abstractNumId w:val="18"/>
  </w:num>
  <w:num w:numId="18">
    <w:abstractNumId w:val="58"/>
  </w:num>
  <w:num w:numId="19">
    <w:abstractNumId w:val="93"/>
  </w:num>
  <w:num w:numId="20">
    <w:abstractNumId w:val="11"/>
  </w:num>
  <w:num w:numId="21">
    <w:abstractNumId w:val="97"/>
  </w:num>
  <w:num w:numId="22">
    <w:abstractNumId w:val="88"/>
  </w:num>
  <w:num w:numId="23">
    <w:abstractNumId w:val="6"/>
  </w:num>
  <w:num w:numId="24">
    <w:abstractNumId w:val="26"/>
  </w:num>
  <w:num w:numId="25">
    <w:abstractNumId w:val="81"/>
  </w:num>
  <w:num w:numId="26">
    <w:abstractNumId w:val="73"/>
  </w:num>
  <w:num w:numId="27">
    <w:abstractNumId w:val="89"/>
  </w:num>
  <w:num w:numId="28">
    <w:abstractNumId w:val="61"/>
  </w:num>
  <w:num w:numId="29">
    <w:abstractNumId w:val="59"/>
  </w:num>
  <w:num w:numId="30">
    <w:abstractNumId w:val="48"/>
  </w:num>
  <w:num w:numId="31">
    <w:abstractNumId w:val="13"/>
  </w:num>
  <w:num w:numId="32">
    <w:abstractNumId w:val="62"/>
  </w:num>
  <w:num w:numId="33">
    <w:abstractNumId w:val="37"/>
  </w:num>
  <w:num w:numId="34">
    <w:abstractNumId w:val="83"/>
  </w:num>
  <w:num w:numId="35">
    <w:abstractNumId w:val="9"/>
  </w:num>
  <w:num w:numId="36">
    <w:abstractNumId w:val="95"/>
  </w:num>
  <w:num w:numId="37">
    <w:abstractNumId w:val="56"/>
  </w:num>
  <w:num w:numId="38">
    <w:abstractNumId w:val="64"/>
  </w:num>
  <w:num w:numId="39">
    <w:abstractNumId w:val="14"/>
  </w:num>
  <w:num w:numId="40">
    <w:abstractNumId w:val="47"/>
  </w:num>
  <w:num w:numId="41">
    <w:abstractNumId w:val="4"/>
  </w:num>
  <w:num w:numId="42">
    <w:abstractNumId w:val="99"/>
  </w:num>
  <w:num w:numId="43">
    <w:abstractNumId w:val="51"/>
  </w:num>
  <w:num w:numId="44">
    <w:abstractNumId w:val="63"/>
  </w:num>
  <w:num w:numId="45">
    <w:abstractNumId w:val="34"/>
  </w:num>
  <w:num w:numId="46">
    <w:abstractNumId w:val="39"/>
  </w:num>
  <w:num w:numId="47">
    <w:abstractNumId w:val="41"/>
  </w:num>
  <w:num w:numId="48">
    <w:abstractNumId w:val="84"/>
  </w:num>
  <w:num w:numId="49">
    <w:abstractNumId w:val="44"/>
  </w:num>
  <w:num w:numId="50">
    <w:abstractNumId w:val="24"/>
  </w:num>
  <w:num w:numId="51">
    <w:abstractNumId w:val="77"/>
  </w:num>
  <w:num w:numId="52">
    <w:abstractNumId w:val="70"/>
  </w:num>
  <w:num w:numId="53">
    <w:abstractNumId w:val="0"/>
  </w:num>
  <w:num w:numId="54">
    <w:abstractNumId w:val="23"/>
  </w:num>
  <w:num w:numId="55">
    <w:abstractNumId w:val="40"/>
  </w:num>
  <w:num w:numId="56">
    <w:abstractNumId w:val="55"/>
  </w:num>
  <w:num w:numId="57">
    <w:abstractNumId w:val="20"/>
  </w:num>
  <w:num w:numId="58">
    <w:abstractNumId w:val="76"/>
  </w:num>
  <w:num w:numId="59">
    <w:abstractNumId w:val="17"/>
  </w:num>
  <w:num w:numId="60">
    <w:abstractNumId w:val="49"/>
  </w:num>
  <w:num w:numId="61">
    <w:abstractNumId w:val="50"/>
  </w:num>
  <w:num w:numId="62">
    <w:abstractNumId w:val="28"/>
  </w:num>
  <w:num w:numId="63">
    <w:abstractNumId w:val="43"/>
  </w:num>
  <w:num w:numId="64">
    <w:abstractNumId w:val="7"/>
  </w:num>
  <w:num w:numId="65">
    <w:abstractNumId w:val="90"/>
  </w:num>
  <w:num w:numId="66">
    <w:abstractNumId w:val="75"/>
  </w:num>
  <w:num w:numId="67">
    <w:abstractNumId w:val="54"/>
  </w:num>
  <w:num w:numId="68">
    <w:abstractNumId w:val="22"/>
  </w:num>
  <w:num w:numId="69">
    <w:abstractNumId w:val="71"/>
  </w:num>
  <w:num w:numId="70">
    <w:abstractNumId w:val="87"/>
  </w:num>
  <w:num w:numId="71">
    <w:abstractNumId w:val="30"/>
  </w:num>
  <w:num w:numId="72">
    <w:abstractNumId w:val="66"/>
  </w:num>
  <w:num w:numId="73">
    <w:abstractNumId w:val="27"/>
  </w:num>
  <w:num w:numId="74">
    <w:abstractNumId w:val="78"/>
  </w:num>
  <w:num w:numId="75">
    <w:abstractNumId w:val="85"/>
  </w:num>
  <w:num w:numId="7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2"/>
  </w:num>
  <w:num w:numId="78">
    <w:abstractNumId w:val="91"/>
  </w:num>
  <w:num w:numId="79">
    <w:abstractNumId w:val="3"/>
  </w:num>
  <w:num w:numId="80">
    <w:abstractNumId w:val="69"/>
  </w:num>
  <w:num w:numId="81">
    <w:abstractNumId w:val="98"/>
  </w:num>
  <w:num w:numId="82">
    <w:abstractNumId w:val="46"/>
  </w:num>
  <w:num w:numId="83">
    <w:abstractNumId w:val="21"/>
  </w:num>
  <w:num w:numId="84">
    <w:abstractNumId w:val="2"/>
  </w:num>
  <w:num w:numId="85">
    <w:abstractNumId w:val="96"/>
  </w:num>
  <w:num w:numId="86">
    <w:abstractNumId w:val="82"/>
  </w:num>
  <w:num w:numId="87">
    <w:abstractNumId w:val="10"/>
  </w:num>
  <w:num w:numId="88">
    <w:abstractNumId w:val="52"/>
  </w:num>
  <w:num w:numId="89">
    <w:abstractNumId w:val="15"/>
  </w:num>
  <w:num w:numId="90">
    <w:abstractNumId w:val="25"/>
  </w:num>
  <w:num w:numId="91">
    <w:abstractNumId w:val="35"/>
  </w:num>
  <w:num w:numId="92">
    <w:abstractNumId w:val="36"/>
  </w:num>
  <w:num w:numId="93">
    <w:abstractNumId w:val="29"/>
  </w:num>
  <w:num w:numId="94">
    <w:abstractNumId w:val="31"/>
  </w:num>
  <w:num w:numId="95">
    <w:abstractNumId w:val="32"/>
  </w:num>
  <w:num w:numId="96">
    <w:abstractNumId w:val="67"/>
  </w:num>
  <w:num w:numId="97">
    <w:abstractNumId w:val="72"/>
  </w:num>
  <w:num w:numId="98">
    <w:abstractNumId w:val="12"/>
  </w:num>
  <w:num w:numId="99">
    <w:abstractNumId w:val="94"/>
  </w:num>
  <w:num w:numId="100">
    <w:abstractNumId w:val="53"/>
  </w:num>
  <w:num w:numId="101">
    <w:abstractNumId w:val="38"/>
  </w:num>
  <w:numIdMacAtCleanup w:val="10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AD" w15:userId="S-1-5-21-770070720-3945125243-2690725130-18779"/>
  </w15:person>
  <w15:person w15:author="Pavla Trefilová">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DE" w:vendorID="64" w:dllVersion="6" w:nlCheck="1" w:checkStyle="0"/>
  <w:activeWritingStyle w:appName="MSWord" w:lang="en-US" w:vendorID="64" w:dllVersion="6" w:nlCheck="1" w:checkStyle="0"/>
  <w:activeWritingStyle w:appName="MSWord" w:lang="en-GB" w:vendorID="64" w:dllVersion="6" w:nlCheck="1" w:checkStyle="0"/>
  <w:activeWritingStyle w:appName="MSWord" w:lang="cs-CZ"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de-DE" w:vendorID="64" w:dllVersion="131078"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06CE5"/>
    <w:rsid w:val="00007686"/>
    <w:rsid w:val="000079C5"/>
    <w:rsid w:val="00016EBF"/>
    <w:rsid w:val="00021FA9"/>
    <w:rsid w:val="00026A88"/>
    <w:rsid w:val="00031911"/>
    <w:rsid w:val="00032927"/>
    <w:rsid w:val="00035C46"/>
    <w:rsid w:val="00036FB3"/>
    <w:rsid w:val="00041842"/>
    <w:rsid w:val="00043CC2"/>
    <w:rsid w:val="0004584E"/>
    <w:rsid w:val="000463AE"/>
    <w:rsid w:val="000474BE"/>
    <w:rsid w:val="0004757E"/>
    <w:rsid w:val="00057219"/>
    <w:rsid w:val="00064170"/>
    <w:rsid w:val="00064B95"/>
    <w:rsid w:val="000720E1"/>
    <w:rsid w:val="00074487"/>
    <w:rsid w:val="00076444"/>
    <w:rsid w:val="00077625"/>
    <w:rsid w:val="00081FE3"/>
    <w:rsid w:val="00086A4B"/>
    <w:rsid w:val="00090733"/>
    <w:rsid w:val="00090983"/>
    <w:rsid w:val="00093FEC"/>
    <w:rsid w:val="000A4A1E"/>
    <w:rsid w:val="000A7730"/>
    <w:rsid w:val="000B4C53"/>
    <w:rsid w:val="000B4EDC"/>
    <w:rsid w:val="000C04F9"/>
    <w:rsid w:val="000C1D58"/>
    <w:rsid w:val="000C4BEF"/>
    <w:rsid w:val="000C66D8"/>
    <w:rsid w:val="000C66E2"/>
    <w:rsid w:val="000D6D70"/>
    <w:rsid w:val="000D6E7C"/>
    <w:rsid w:val="000E08FA"/>
    <w:rsid w:val="000E0F6C"/>
    <w:rsid w:val="000E655A"/>
    <w:rsid w:val="000F102A"/>
    <w:rsid w:val="000F2492"/>
    <w:rsid w:val="000F67FE"/>
    <w:rsid w:val="001026D0"/>
    <w:rsid w:val="0010391B"/>
    <w:rsid w:val="001048DE"/>
    <w:rsid w:val="00105801"/>
    <w:rsid w:val="0010772B"/>
    <w:rsid w:val="00110AF4"/>
    <w:rsid w:val="0011227D"/>
    <w:rsid w:val="00121A92"/>
    <w:rsid w:val="001245D6"/>
    <w:rsid w:val="00124A69"/>
    <w:rsid w:val="00125405"/>
    <w:rsid w:val="00127986"/>
    <w:rsid w:val="00133079"/>
    <w:rsid w:val="00135C3F"/>
    <w:rsid w:val="00136289"/>
    <w:rsid w:val="001426D6"/>
    <w:rsid w:val="001431C2"/>
    <w:rsid w:val="0014388A"/>
    <w:rsid w:val="0014418E"/>
    <w:rsid w:val="00147012"/>
    <w:rsid w:val="001502E3"/>
    <w:rsid w:val="001512A3"/>
    <w:rsid w:val="00157A90"/>
    <w:rsid w:val="00160028"/>
    <w:rsid w:val="001614B2"/>
    <w:rsid w:val="00165375"/>
    <w:rsid w:val="00167B3E"/>
    <w:rsid w:val="00174EC9"/>
    <w:rsid w:val="00175912"/>
    <w:rsid w:val="00176596"/>
    <w:rsid w:val="0018031A"/>
    <w:rsid w:val="001817CA"/>
    <w:rsid w:val="00184270"/>
    <w:rsid w:val="00184365"/>
    <w:rsid w:val="00197797"/>
    <w:rsid w:val="001A353B"/>
    <w:rsid w:val="001A35C8"/>
    <w:rsid w:val="001B2483"/>
    <w:rsid w:val="001B2FB5"/>
    <w:rsid w:val="001B3EBE"/>
    <w:rsid w:val="001C4FDF"/>
    <w:rsid w:val="001C6516"/>
    <w:rsid w:val="001D49FD"/>
    <w:rsid w:val="001E5377"/>
    <w:rsid w:val="001F6BD2"/>
    <w:rsid w:val="00201133"/>
    <w:rsid w:val="00205E53"/>
    <w:rsid w:val="0020727E"/>
    <w:rsid w:val="00210E16"/>
    <w:rsid w:val="002115EF"/>
    <w:rsid w:val="00211C35"/>
    <w:rsid w:val="00214FD1"/>
    <w:rsid w:val="002159CA"/>
    <w:rsid w:val="00221928"/>
    <w:rsid w:val="00223B45"/>
    <w:rsid w:val="00231452"/>
    <w:rsid w:val="002327C9"/>
    <w:rsid w:val="002337DB"/>
    <w:rsid w:val="002354FC"/>
    <w:rsid w:val="00240CBB"/>
    <w:rsid w:val="00245E65"/>
    <w:rsid w:val="002542C2"/>
    <w:rsid w:val="00260BA2"/>
    <w:rsid w:val="002612E1"/>
    <w:rsid w:val="00263A5A"/>
    <w:rsid w:val="00271CE5"/>
    <w:rsid w:val="00272B07"/>
    <w:rsid w:val="002743B2"/>
    <w:rsid w:val="00282F7D"/>
    <w:rsid w:val="002857D1"/>
    <w:rsid w:val="002955B8"/>
    <w:rsid w:val="002A1A32"/>
    <w:rsid w:val="002A31C7"/>
    <w:rsid w:val="002A72E9"/>
    <w:rsid w:val="002B32ED"/>
    <w:rsid w:val="002B387B"/>
    <w:rsid w:val="002B3D10"/>
    <w:rsid w:val="002B5325"/>
    <w:rsid w:val="002C0664"/>
    <w:rsid w:val="002C1FE0"/>
    <w:rsid w:val="002C2D2E"/>
    <w:rsid w:val="002C46C8"/>
    <w:rsid w:val="002C641E"/>
    <w:rsid w:val="002C75D0"/>
    <w:rsid w:val="002D273E"/>
    <w:rsid w:val="002D2E56"/>
    <w:rsid w:val="002D3235"/>
    <w:rsid w:val="002D41B1"/>
    <w:rsid w:val="002D5F52"/>
    <w:rsid w:val="002E3477"/>
    <w:rsid w:val="002E3EA5"/>
    <w:rsid w:val="002F067A"/>
    <w:rsid w:val="002F3F92"/>
    <w:rsid w:val="002F41AF"/>
    <w:rsid w:val="002F7358"/>
    <w:rsid w:val="0030046F"/>
    <w:rsid w:val="00303F27"/>
    <w:rsid w:val="003126B0"/>
    <w:rsid w:val="00312D69"/>
    <w:rsid w:val="0031500A"/>
    <w:rsid w:val="00315899"/>
    <w:rsid w:val="00321B82"/>
    <w:rsid w:val="00325971"/>
    <w:rsid w:val="00325BC1"/>
    <w:rsid w:val="0033126B"/>
    <w:rsid w:val="00336550"/>
    <w:rsid w:val="00336910"/>
    <w:rsid w:val="0034438B"/>
    <w:rsid w:val="00350354"/>
    <w:rsid w:val="00351392"/>
    <w:rsid w:val="0035262C"/>
    <w:rsid w:val="00354036"/>
    <w:rsid w:val="003547E0"/>
    <w:rsid w:val="00354993"/>
    <w:rsid w:val="00357A55"/>
    <w:rsid w:val="00361B46"/>
    <w:rsid w:val="00363949"/>
    <w:rsid w:val="00364413"/>
    <w:rsid w:val="003650CF"/>
    <w:rsid w:val="0037241B"/>
    <w:rsid w:val="00372440"/>
    <w:rsid w:val="00376090"/>
    <w:rsid w:val="00381B2D"/>
    <w:rsid w:val="00382354"/>
    <w:rsid w:val="00385392"/>
    <w:rsid w:val="00390A7C"/>
    <w:rsid w:val="00390B87"/>
    <w:rsid w:val="0039758D"/>
    <w:rsid w:val="003A3C83"/>
    <w:rsid w:val="003A3D28"/>
    <w:rsid w:val="003A630A"/>
    <w:rsid w:val="003A67F4"/>
    <w:rsid w:val="003A79C0"/>
    <w:rsid w:val="003B1FCE"/>
    <w:rsid w:val="003B38CE"/>
    <w:rsid w:val="003B7280"/>
    <w:rsid w:val="003C00CF"/>
    <w:rsid w:val="003C0CD0"/>
    <w:rsid w:val="003C3084"/>
    <w:rsid w:val="003C44BF"/>
    <w:rsid w:val="003D68F4"/>
    <w:rsid w:val="003E013A"/>
    <w:rsid w:val="003E32AE"/>
    <w:rsid w:val="003F0B88"/>
    <w:rsid w:val="003F45DB"/>
    <w:rsid w:val="003F45E0"/>
    <w:rsid w:val="003F48CA"/>
    <w:rsid w:val="003F493A"/>
    <w:rsid w:val="003F6EB7"/>
    <w:rsid w:val="003F78B0"/>
    <w:rsid w:val="00401EC6"/>
    <w:rsid w:val="00402E10"/>
    <w:rsid w:val="00406007"/>
    <w:rsid w:val="00406792"/>
    <w:rsid w:val="00406C65"/>
    <w:rsid w:val="00406EBE"/>
    <w:rsid w:val="00417916"/>
    <w:rsid w:val="00420C04"/>
    <w:rsid w:val="00420C90"/>
    <w:rsid w:val="00421F5F"/>
    <w:rsid w:val="00426A37"/>
    <w:rsid w:val="00432C43"/>
    <w:rsid w:val="00435364"/>
    <w:rsid w:val="0043629C"/>
    <w:rsid w:val="00442ADD"/>
    <w:rsid w:val="00443864"/>
    <w:rsid w:val="004444ED"/>
    <w:rsid w:val="0044797B"/>
    <w:rsid w:val="004508CB"/>
    <w:rsid w:val="0045379D"/>
    <w:rsid w:val="00454E89"/>
    <w:rsid w:val="00455577"/>
    <w:rsid w:val="00462482"/>
    <w:rsid w:val="00466C1B"/>
    <w:rsid w:val="00466DB4"/>
    <w:rsid w:val="004723CF"/>
    <w:rsid w:val="00474D83"/>
    <w:rsid w:val="00475DA2"/>
    <w:rsid w:val="00476506"/>
    <w:rsid w:val="004835FC"/>
    <w:rsid w:val="00485864"/>
    <w:rsid w:val="00486497"/>
    <w:rsid w:val="004874CC"/>
    <w:rsid w:val="00491B2E"/>
    <w:rsid w:val="004931F4"/>
    <w:rsid w:val="004957F8"/>
    <w:rsid w:val="0049616E"/>
    <w:rsid w:val="004A00B5"/>
    <w:rsid w:val="004A265A"/>
    <w:rsid w:val="004A3806"/>
    <w:rsid w:val="004A502C"/>
    <w:rsid w:val="004B2429"/>
    <w:rsid w:val="004C1E2D"/>
    <w:rsid w:val="004C313E"/>
    <w:rsid w:val="004C36BE"/>
    <w:rsid w:val="004C43D6"/>
    <w:rsid w:val="004C61C7"/>
    <w:rsid w:val="004D1097"/>
    <w:rsid w:val="004E7649"/>
    <w:rsid w:val="004E772B"/>
    <w:rsid w:val="004F4391"/>
    <w:rsid w:val="004F44AF"/>
    <w:rsid w:val="0050053B"/>
    <w:rsid w:val="00500BB9"/>
    <w:rsid w:val="00504151"/>
    <w:rsid w:val="00504D04"/>
    <w:rsid w:val="00505B07"/>
    <w:rsid w:val="00506F69"/>
    <w:rsid w:val="0051009C"/>
    <w:rsid w:val="00510B7A"/>
    <w:rsid w:val="0051411B"/>
    <w:rsid w:val="00514500"/>
    <w:rsid w:val="0051651A"/>
    <w:rsid w:val="00523A22"/>
    <w:rsid w:val="005262DE"/>
    <w:rsid w:val="005264F9"/>
    <w:rsid w:val="0053129D"/>
    <w:rsid w:val="00535AEB"/>
    <w:rsid w:val="005361C7"/>
    <w:rsid w:val="005450DA"/>
    <w:rsid w:val="00546686"/>
    <w:rsid w:val="00550F84"/>
    <w:rsid w:val="00553895"/>
    <w:rsid w:val="00563C00"/>
    <w:rsid w:val="0056728C"/>
    <w:rsid w:val="00576F8B"/>
    <w:rsid w:val="00577E14"/>
    <w:rsid w:val="005842C0"/>
    <w:rsid w:val="00590C6A"/>
    <w:rsid w:val="00591F6C"/>
    <w:rsid w:val="005930C5"/>
    <w:rsid w:val="005932E9"/>
    <w:rsid w:val="00593534"/>
    <w:rsid w:val="00595984"/>
    <w:rsid w:val="005961AC"/>
    <w:rsid w:val="00597634"/>
    <w:rsid w:val="005A0427"/>
    <w:rsid w:val="005A07D4"/>
    <w:rsid w:val="005A225B"/>
    <w:rsid w:val="005B19DB"/>
    <w:rsid w:val="005B2559"/>
    <w:rsid w:val="005B70FC"/>
    <w:rsid w:val="005C07FB"/>
    <w:rsid w:val="005C0C52"/>
    <w:rsid w:val="005C11EF"/>
    <w:rsid w:val="005C411B"/>
    <w:rsid w:val="005C447B"/>
    <w:rsid w:val="005C57D0"/>
    <w:rsid w:val="005C5BF6"/>
    <w:rsid w:val="005D0D34"/>
    <w:rsid w:val="005D460F"/>
    <w:rsid w:val="005D5587"/>
    <w:rsid w:val="005D671B"/>
    <w:rsid w:val="005D7BFC"/>
    <w:rsid w:val="005E0A0E"/>
    <w:rsid w:val="005E1281"/>
    <w:rsid w:val="005E242A"/>
    <w:rsid w:val="005E4874"/>
    <w:rsid w:val="005E4A26"/>
    <w:rsid w:val="005E4B11"/>
    <w:rsid w:val="005F121A"/>
    <w:rsid w:val="005F3CAC"/>
    <w:rsid w:val="005F3F2F"/>
    <w:rsid w:val="005F401C"/>
    <w:rsid w:val="005F5644"/>
    <w:rsid w:val="00602B1A"/>
    <w:rsid w:val="006047DA"/>
    <w:rsid w:val="00607BEC"/>
    <w:rsid w:val="0061046B"/>
    <w:rsid w:val="00631C11"/>
    <w:rsid w:val="006330BA"/>
    <w:rsid w:val="00633E43"/>
    <w:rsid w:val="0063409B"/>
    <w:rsid w:val="00636CFD"/>
    <w:rsid w:val="00637B4B"/>
    <w:rsid w:val="00641E93"/>
    <w:rsid w:val="00642E1B"/>
    <w:rsid w:val="00642E1C"/>
    <w:rsid w:val="00642FC4"/>
    <w:rsid w:val="00645ECD"/>
    <w:rsid w:val="006467FA"/>
    <w:rsid w:val="0064767B"/>
    <w:rsid w:val="00653AE7"/>
    <w:rsid w:val="0065772D"/>
    <w:rsid w:val="006646F6"/>
    <w:rsid w:val="00665A80"/>
    <w:rsid w:val="006660CB"/>
    <w:rsid w:val="006718BE"/>
    <w:rsid w:val="00671C5E"/>
    <w:rsid w:val="0067233B"/>
    <w:rsid w:val="0067258B"/>
    <w:rsid w:val="00672BEF"/>
    <w:rsid w:val="006731C5"/>
    <w:rsid w:val="006765E0"/>
    <w:rsid w:val="00677A93"/>
    <w:rsid w:val="00677E79"/>
    <w:rsid w:val="00681046"/>
    <w:rsid w:val="00681461"/>
    <w:rsid w:val="00682011"/>
    <w:rsid w:val="00685B0B"/>
    <w:rsid w:val="00685E91"/>
    <w:rsid w:val="00690E31"/>
    <w:rsid w:val="00693D56"/>
    <w:rsid w:val="00694BA8"/>
    <w:rsid w:val="006968F3"/>
    <w:rsid w:val="006A180C"/>
    <w:rsid w:val="006A34F6"/>
    <w:rsid w:val="006A5FDE"/>
    <w:rsid w:val="006A66C2"/>
    <w:rsid w:val="006A68C3"/>
    <w:rsid w:val="006B2EB5"/>
    <w:rsid w:val="006B3DD9"/>
    <w:rsid w:val="006B3E7E"/>
    <w:rsid w:val="006B5CCA"/>
    <w:rsid w:val="006C0631"/>
    <w:rsid w:val="006C20A0"/>
    <w:rsid w:val="006C29D1"/>
    <w:rsid w:val="006C3B43"/>
    <w:rsid w:val="006C54F3"/>
    <w:rsid w:val="006C5864"/>
    <w:rsid w:val="006C59E6"/>
    <w:rsid w:val="006C5A55"/>
    <w:rsid w:val="006D09F8"/>
    <w:rsid w:val="006D4A6A"/>
    <w:rsid w:val="006D5C1B"/>
    <w:rsid w:val="006D6357"/>
    <w:rsid w:val="006E0A6F"/>
    <w:rsid w:val="006E294F"/>
    <w:rsid w:val="006E29E2"/>
    <w:rsid w:val="006E3089"/>
    <w:rsid w:val="006F0BBA"/>
    <w:rsid w:val="006F1E8A"/>
    <w:rsid w:val="006F4471"/>
    <w:rsid w:val="006F4675"/>
    <w:rsid w:val="006F676F"/>
    <w:rsid w:val="00702C5D"/>
    <w:rsid w:val="007044B0"/>
    <w:rsid w:val="00706066"/>
    <w:rsid w:val="007108D1"/>
    <w:rsid w:val="00711C33"/>
    <w:rsid w:val="00714AD6"/>
    <w:rsid w:val="00726738"/>
    <w:rsid w:val="00730DA0"/>
    <w:rsid w:val="00731013"/>
    <w:rsid w:val="00733A3A"/>
    <w:rsid w:val="00736A3E"/>
    <w:rsid w:val="007370D7"/>
    <w:rsid w:val="00741D70"/>
    <w:rsid w:val="00741E1F"/>
    <w:rsid w:val="0074289E"/>
    <w:rsid w:val="0074366C"/>
    <w:rsid w:val="0074490A"/>
    <w:rsid w:val="007518C0"/>
    <w:rsid w:val="00752F7C"/>
    <w:rsid w:val="00760FBC"/>
    <w:rsid w:val="007614E9"/>
    <w:rsid w:val="0076293C"/>
    <w:rsid w:val="0076399F"/>
    <w:rsid w:val="00763E3D"/>
    <w:rsid w:val="00765E1B"/>
    <w:rsid w:val="00766763"/>
    <w:rsid w:val="00767CE0"/>
    <w:rsid w:val="00770FFD"/>
    <w:rsid w:val="007712EF"/>
    <w:rsid w:val="00771C29"/>
    <w:rsid w:val="00773D66"/>
    <w:rsid w:val="00775BDD"/>
    <w:rsid w:val="00775C30"/>
    <w:rsid w:val="007812F3"/>
    <w:rsid w:val="007815DE"/>
    <w:rsid w:val="00783382"/>
    <w:rsid w:val="007867F2"/>
    <w:rsid w:val="0079235D"/>
    <w:rsid w:val="00796053"/>
    <w:rsid w:val="00796597"/>
    <w:rsid w:val="007A35C3"/>
    <w:rsid w:val="007A4EDC"/>
    <w:rsid w:val="007A5BF1"/>
    <w:rsid w:val="007B16E8"/>
    <w:rsid w:val="007B1BB0"/>
    <w:rsid w:val="007B5472"/>
    <w:rsid w:val="007B7423"/>
    <w:rsid w:val="007C1DF9"/>
    <w:rsid w:val="007C226D"/>
    <w:rsid w:val="007C3670"/>
    <w:rsid w:val="007C3A07"/>
    <w:rsid w:val="007C46B8"/>
    <w:rsid w:val="007C59E7"/>
    <w:rsid w:val="007D34AD"/>
    <w:rsid w:val="007D6785"/>
    <w:rsid w:val="007D6AFE"/>
    <w:rsid w:val="007E1ACF"/>
    <w:rsid w:val="007E2A3E"/>
    <w:rsid w:val="007E5019"/>
    <w:rsid w:val="007E52E5"/>
    <w:rsid w:val="007E5506"/>
    <w:rsid w:val="007E6B10"/>
    <w:rsid w:val="007F11DE"/>
    <w:rsid w:val="007F21E8"/>
    <w:rsid w:val="007F534F"/>
    <w:rsid w:val="007F6D24"/>
    <w:rsid w:val="00804490"/>
    <w:rsid w:val="0080456A"/>
    <w:rsid w:val="00811ED3"/>
    <w:rsid w:val="00812157"/>
    <w:rsid w:val="008132D9"/>
    <w:rsid w:val="00816C9B"/>
    <w:rsid w:val="0081731F"/>
    <w:rsid w:val="00820414"/>
    <w:rsid w:val="00822A0F"/>
    <w:rsid w:val="00823340"/>
    <w:rsid w:val="00827B81"/>
    <w:rsid w:val="008306E4"/>
    <w:rsid w:val="0083328B"/>
    <w:rsid w:val="00834D25"/>
    <w:rsid w:val="00835AC1"/>
    <w:rsid w:val="00846A55"/>
    <w:rsid w:val="00852712"/>
    <w:rsid w:val="00852F80"/>
    <w:rsid w:val="00855391"/>
    <w:rsid w:val="00860280"/>
    <w:rsid w:val="00862024"/>
    <w:rsid w:val="00862707"/>
    <w:rsid w:val="008735BA"/>
    <w:rsid w:val="00876F63"/>
    <w:rsid w:val="00883DF5"/>
    <w:rsid w:val="00884327"/>
    <w:rsid w:val="00890A43"/>
    <w:rsid w:val="00891A16"/>
    <w:rsid w:val="00893987"/>
    <w:rsid w:val="008950F8"/>
    <w:rsid w:val="00897D5A"/>
    <w:rsid w:val="008A4AFD"/>
    <w:rsid w:val="008B47AA"/>
    <w:rsid w:val="008B5083"/>
    <w:rsid w:val="008B5B3D"/>
    <w:rsid w:val="008B68BE"/>
    <w:rsid w:val="008B6E12"/>
    <w:rsid w:val="008B7089"/>
    <w:rsid w:val="008B7889"/>
    <w:rsid w:val="008C7FAC"/>
    <w:rsid w:val="008D1EAB"/>
    <w:rsid w:val="008D3A55"/>
    <w:rsid w:val="008D4CE0"/>
    <w:rsid w:val="008D5664"/>
    <w:rsid w:val="008E627C"/>
    <w:rsid w:val="008E7374"/>
    <w:rsid w:val="008F2EE0"/>
    <w:rsid w:val="008F4558"/>
    <w:rsid w:val="00902DE3"/>
    <w:rsid w:val="0090433A"/>
    <w:rsid w:val="00905AED"/>
    <w:rsid w:val="00907B65"/>
    <w:rsid w:val="00913344"/>
    <w:rsid w:val="009140A8"/>
    <w:rsid w:val="00914AAC"/>
    <w:rsid w:val="0091593E"/>
    <w:rsid w:val="00916478"/>
    <w:rsid w:val="00921946"/>
    <w:rsid w:val="0092722B"/>
    <w:rsid w:val="00930EFE"/>
    <w:rsid w:val="0093109C"/>
    <w:rsid w:val="009331C0"/>
    <w:rsid w:val="0093489A"/>
    <w:rsid w:val="00940D52"/>
    <w:rsid w:val="00943695"/>
    <w:rsid w:val="00943C9C"/>
    <w:rsid w:val="00953D13"/>
    <w:rsid w:val="00957F88"/>
    <w:rsid w:val="009632A9"/>
    <w:rsid w:val="00964CD1"/>
    <w:rsid w:val="0096759E"/>
    <w:rsid w:val="009713A5"/>
    <w:rsid w:val="00974DEB"/>
    <w:rsid w:val="00976AF6"/>
    <w:rsid w:val="00977478"/>
    <w:rsid w:val="0098090B"/>
    <w:rsid w:val="00980A7E"/>
    <w:rsid w:val="00983CE3"/>
    <w:rsid w:val="00987710"/>
    <w:rsid w:val="00987B8F"/>
    <w:rsid w:val="0099247B"/>
    <w:rsid w:val="00993215"/>
    <w:rsid w:val="00993531"/>
    <w:rsid w:val="00996DDA"/>
    <w:rsid w:val="009A0ED7"/>
    <w:rsid w:val="009A269C"/>
    <w:rsid w:val="009A3B5E"/>
    <w:rsid w:val="009A3BB4"/>
    <w:rsid w:val="009A4BDD"/>
    <w:rsid w:val="009A4C52"/>
    <w:rsid w:val="009B1F04"/>
    <w:rsid w:val="009B69C2"/>
    <w:rsid w:val="009B6D4F"/>
    <w:rsid w:val="009B7CBD"/>
    <w:rsid w:val="009C0561"/>
    <w:rsid w:val="009C326B"/>
    <w:rsid w:val="009C5871"/>
    <w:rsid w:val="009D2D11"/>
    <w:rsid w:val="009D398C"/>
    <w:rsid w:val="009D4DB5"/>
    <w:rsid w:val="009D6100"/>
    <w:rsid w:val="009D71F5"/>
    <w:rsid w:val="009E0288"/>
    <w:rsid w:val="009E237D"/>
    <w:rsid w:val="009E2F76"/>
    <w:rsid w:val="009F1D0A"/>
    <w:rsid w:val="009F57F8"/>
    <w:rsid w:val="009F5E61"/>
    <w:rsid w:val="009F7820"/>
    <w:rsid w:val="009F7FB7"/>
    <w:rsid w:val="00A031AB"/>
    <w:rsid w:val="00A06C81"/>
    <w:rsid w:val="00A06D5B"/>
    <w:rsid w:val="00A11A3D"/>
    <w:rsid w:val="00A1232A"/>
    <w:rsid w:val="00A14445"/>
    <w:rsid w:val="00A149B5"/>
    <w:rsid w:val="00A1623F"/>
    <w:rsid w:val="00A169EA"/>
    <w:rsid w:val="00A229A6"/>
    <w:rsid w:val="00A23356"/>
    <w:rsid w:val="00A3027E"/>
    <w:rsid w:val="00A3414F"/>
    <w:rsid w:val="00A357A8"/>
    <w:rsid w:val="00A36421"/>
    <w:rsid w:val="00A40684"/>
    <w:rsid w:val="00A421CD"/>
    <w:rsid w:val="00A43F2B"/>
    <w:rsid w:val="00A4574D"/>
    <w:rsid w:val="00A4605D"/>
    <w:rsid w:val="00A55E43"/>
    <w:rsid w:val="00A57E93"/>
    <w:rsid w:val="00A63237"/>
    <w:rsid w:val="00A658EC"/>
    <w:rsid w:val="00A663C5"/>
    <w:rsid w:val="00A664E0"/>
    <w:rsid w:val="00A8100F"/>
    <w:rsid w:val="00A8259D"/>
    <w:rsid w:val="00A84A3D"/>
    <w:rsid w:val="00A92E36"/>
    <w:rsid w:val="00A93E13"/>
    <w:rsid w:val="00A94150"/>
    <w:rsid w:val="00A94EF9"/>
    <w:rsid w:val="00A952B2"/>
    <w:rsid w:val="00AA0793"/>
    <w:rsid w:val="00AA1EEA"/>
    <w:rsid w:val="00AA318E"/>
    <w:rsid w:val="00AB0192"/>
    <w:rsid w:val="00AB3CA1"/>
    <w:rsid w:val="00AB3D52"/>
    <w:rsid w:val="00AB60A0"/>
    <w:rsid w:val="00AC1890"/>
    <w:rsid w:val="00AC2C27"/>
    <w:rsid w:val="00AD0AD9"/>
    <w:rsid w:val="00AD44FC"/>
    <w:rsid w:val="00AD6223"/>
    <w:rsid w:val="00AD7414"/>
    <w:rsid w:val="00AE11C1"/>
    <w:rsid w:val="00AE143F"/>
    <w:rsid w:val="00AE190B"/>
    <w:rsid w:val="00AE229D"/>
    <w:rsid w:val="00AE431B"/>
    <w:rsid w:val="00AE46EF"/>
    <w:rsid w:val="00AE4ACA"/>
    <w:rsid w:val="00AE798E"/>
    <w:rsid w:val="00AF02C5"/>
    <w:rsid w:val="00AF246D"/>
    <w:rsid w:val="00AF47A5"/>
    <w:rsid w:val="00AF5064"/>
    <w:rsid w:val="00B006B2"/>
    <w:rsid w:val="00B0070D"/>
    <w:rsid w:val="00B0096A"/>
    <w:rsid w:val="00B04EAD"/>
    <w:rsid w:val="00B12169"/>
    <w:rsid w:val="00B13B6F"/>
    <w:rsid w:val="00B1417E"/>
    <w:rsid w:val="00B14793"/>
    <w:rsid w:val="00B17BB6"/>
    <w:rsid w:val="00B224FB"/>
    <w:rsid w:val="00B32D15"/>
    <w:rsid w:val="00B343F2"/>
    <w:rsid w:val="00B34BBB"/>
    <w:rsid w:val="00B3548A"/>
    <w:rsid w:val="00B4114C"/>
    <w:rsid w:val="00B448EC"/>
    <w:rsid w:val="00B457E9"/>
    <w:rsid w:val="00B45BD8"/>
    <w:rsid w:val="00B464A0"/>
    <w:rsid w:val="00B50100"/>
    <w:rsid w:val="00B51E2C"/>
    <w:rsid w:val="00B5544D"/>
    <w:rsid w:val="00B5665A"/>
    <w:rsid w:val="00B60406"/>
    <w:rsid w:val="00B62641"/>
    <w:rsid w:val="00B63286"/>
    <w:rsid w:val="00B63953"/>
    <w:rsid w:val="00B671E9"/>
    <w:rsid w:val="00B70994"/>
    <w:rsid w:val="00B70F24"/>
    <w:rsid w:val="00B72E09"/>
    <w:rsid w:val="00B7327C"/>
    <w:rsid w:val="00B744C8"/>
    <w:rsid w:val="00B77D13"/>
    <w:rsid w:val="00B833E4"/>
    <w:rsid w:val="00B850BB"/>
    <w:rsid w:val="00B90D75"/>
    <w:rsid w:val="00B92991"/>
    <w:rsid w:val="00B934FF"/>
    <w:rsid w:val="00B954C9"/>
    <w:rsid w:val="00B96CC2"/>
    <w:rsid w:val="00BA5C4C"/>
    <w:rsid w:val="00BB1502"/>
    <w:rsid w:val="00BB24FD"/>
    <w:rsid w:val="00BB3746"/>
    <w:rsid w:val="00BB3C3A"/>
    <w:rsid w:val="00BB5953"/>
    <w:rsid w:val="00BB6150"/>
    <w:rsid w:val="00BC2035"/>
    <w:rsid w:val="00BC357D"/>
    <w:rsid w:val="00BC3F45"/>
    <w:rsid w:val="00BD1572"/>
    <w:rsid w:val="00BD251E"/>
    <w:rsid w:val="00BD2AD5"/>
    <w:rsid w:val="00BD459A"/>
    <w:rsid w:val="00BE5B85"/>
    <w:rsid w:val="00BE6AD8"/>
    <w:rsid w:val="00BF603E"/>
    <w:rsid w:val="00C01C73"/>
    <w:rsid w:val="00C03933"/>
    <w:rsid w:val="00C04FFF"/>
    <w:rsid w:val="00C06696"/>
    <w:rsid w:val="00C06C10"/>
    <w:rsid w:val="00C07E19"/>
    <w:rsid w:val="00C110E3"/>
    <w:rsid w:val="00C1130B"/>
    <w:rsid w:val="00C12030"/>
    <w:rsid w:val="00C12EDF"/>
    <w:rsid w:val="00C15007"/>
    <w:rsid w:val="00C2343D"/>
    <w:rsid w:val="00C25A16"/>
    <w:rsid w:val="00C34C01"/>
    <w:rsid w:val="00C36A92"/>
    <w:rsid w:val="00C372A4"/>
    <w:rsid w:val="00C43AB9"/>
    <w:rsid w:val="00C51B31"/>
    <w:rsid w:val="00C525A2"/>
    <w:rsid w:val="00C52600"/>
    <w:rsid w:val="00C5611D"/>
    <w:rsid w:val="00C62AD3"/>
    <w:rsid w:val="00C67AE9"/>
    <w:rsid w:val="00C70EFA"/>
    <w:rsid w:val="00C72016"/>
    <w:rsid w:val="00C73909"/>
    <w:rsid w:val="00C75C9A"/>
    <w:rsid w:val="00C75F6A"/>
    <w:rsid w:val="00C77B07"/>
    <w:rsid w:val="00C85368"/>
    <w:rsid w:val="00C86630"/>
    <w:rsid w:val="00C8670E"/>
    <w:rsid w:val="00C86B99"/>
    <w:rsid w:val="00C9183D"/>
    <w:rsid w:val="00C9219A"/>
    <w:rsid w:val="00C92733"/>
    <w:rsid w:val="00C96370"/>
    <w:rsid w:val="00C965D8"/>
    <w:rsid w:val="00CA2F3F"/>
    <w:rsid w:val="00CA7C8B"/>
    <w:rsid w:val="00CB052B"/>
    <w:rsid w:val="00CB1BA3"/>
    <w:rsid w:val="00CB434E"/>
    <w:rsid w:val="00CB4CAB"/>
    <w:rsid w:val="00CB583E"/>
    <w:rsid w:val="00CB6CED"/>
    <w:rsid w:val="00CC2604"/>
    <w:rsid w:val="00CC43DE"/>
    <w:rsid w:val="00CC6CEB"/>
    <w:rsid w:val="00CD228D"/>
    <w:rsid w:val="00CD487E"/>
    <w:rsid w:val="00CD68E3"/>
    <w:rsid w:val="00CD700E"/>
    <w:rsid w:val="00CE14E1"/>
    <w:rsid w:val="00CE2774"/>
    <w:rsid w:val="00CE7461"/>
    <w:rsid w:val="00CF03C9"/>
    <w:rsid w:val="00CF2B18"/>
    <w:rsid w:val="00CF38EE"/>
    <w:rsid w:val="00CF46DE"/>
    <w:rsid w:val="00D036D3"/>
    <w:rsid w:val="00D05665"/>
    <w:rsid w:val="00D1088C"/>
    <w:rsid w:val="00D11FE4"/>
    <w:rsid w:val="00D17A36"/>
    <w:rsid w:val="00D21D6C"/>
    <w:rsid w:val="00D25D57"/>
    <w:rsid w:val="00D27291"/>
    <w:rsid w:val="00D27386"/>
    <w:rsid w:val="00D33B05"/>
    <w:rsid w:val="00D34115"/>
    <w:rsid w:val="00D3495B"/>
    <w:rsid w:val="00D36366"/>
    <w:rsid w:val="00D41AEF"/>
    <w:rsid w:val="00D42238"/>
    <w:rsid w:val="00D46817"/>
    <w:rsid w:val="00D46A75"/>
    <w:rsid w:val="00D60D86"/>
    <w:rsid w:val="00D61182"/>
    <w:rsid w:val="00D6164C"/>
    <w:rsid w:val="00D61DF4"/>
    <w:rsid w:val="00D70041"/>
    <w:rsid w:val="00D70087"/>
    <w:rsid w:val="00D70DA8"/>
    <w:rsid w:val="00D7178F"/>
    <w:rsid w:val="00D71BAB"/>
    <w:rsid w:val="00D71D38"/>
    <w:rsid w:val="00D733F9"/>
    <w:rsid w:val="00D744D1"/>
    <w:rsid w:val="00D74DEC"/>
    <w:rsid w:val="00D766FF"/>
    <w:rsid w:val="00D76EF7"/>
    <w:rsid w:val="00D836CE"/>
    <w:rsid w:val="00D8382D"/>
    <w:rsid w:val="00D87AD4"/>
    <w:rsid w:val="00D87F99"/>
    <w:rsid w:val="00D91DCA"/>
    <w:rsid w:val="00D949B7"/>
    <w:rsid w:val="00DA1A52"/>
    <w:rsid w:val="00DA3A64"/>
    <w:rsid w:val="00DA3B82"/>
    <w:rsid w:val="00DA3C3F"/>
    <w:rsid w:val="00DA5CAD"/>
    <w:rsid w:val="00DA6AD0"/>
    <w:rsid w:val="00DB0BB9"/>
    <w:rsid w:val="00DB18BC"/>
    <w:rsid w:val="00DB1D95"/>
    <w:rsid w:val="00DB2A63"/>
    <w:rsid w:val="00DB5CEF"/>
    <w:rsid w:val="00DD0E6C"/>
    <w:rsid w:val="00DD1A07"/>
    <w:rsid w:val="00DD27C4"/>
    <w:rsid w:val="00DD40A0"/>
    <w:rsid w:val="00DD5811"/>
    <w:rsid w:val="00DD7D36"/>
    <w:rsid w:val="00DE1CA6"/>
    <w:rsid w:val="00DE78C6"/>
    <w:rsid w:val="00DE7B5C"/>
    <w:rsid w:val="00DF1D5A"/>
    <w:rsid w:val="00DF295A"/>
    <w:rsid w:val="00DF50C6"/>
    <w:rsid w:val="00DF5F7F"/>
    <w:rsid w:val="00DF6CE1"/>
    <w:rsid w:val="00E06D82"/>
    <w:rsid w:val="00E076C6"/>
    <w:rsid w:val="00E10D80"/>
    <w:rsid w:val="00E12A30"/>
    <w:rsid w:val="00E12D69"/>
    <w:rsid w:val="00E1377A"/>
    <w:rsid w:val="00E14C88"/>
    <w:rsid w:val="00E167CC"/>
    <w:rsid w:val="00E17A40"/>
    <w:rsid w:val="00E271E4"/>
    <w:rsid w:val="00E36CD5"/>
    <w:rsid w:val="00E44045"/>
    <w:rsid w:val="00E444E8"/>
    <w:rsid w:val="00E460FA"/>
    <w:rsid w:val="00E53B46"/>
    <w:rsid w:val="00E55A2B"/>
    <w:rsid w:val="00E56328"/>
    <w:rsid w:val="00E60FFE"/>
    <w:rsid w:val="00E63101"/>
    <w:rsid w:val="00E64C21"/>
    <w:rsid w:val="00E64F60"/>
    <w:rsid w:val="00E65BFE"/>
    <w:rsid w:val="00E66B0B"/>
    <w:rsid w:val="00E67B60"/>
    <w:rsid w:val="00E70553"/>
    <w:rsid w:val="00E70D31"/>
    <w:rsid w:val="00E730D4"/>
    <w:rsid w:val="00E77BDD"/>
    <w:rsid w:val="00E8321F"/>
    <w:rsid w:val="00E84897"/>
    <w:rsid w:val="00E851A5"/>
    <w:rsid w:val="00E86918"/>
    <w:rsid w:val="00E9161C"/>
    <w:rsid w:val="00E97D64"/>
    <w:rsid w:val="00EA1FC5"/>
    <w:rsid w:val="00EA217A"/>
    <w:rsid w:val="00EA21DE"/>
    <w:rsid w:val="00EA3784"/>
    <w:rsid w:val="00EA43A4"/>
    <w:rsid w:val="00EA490E"/>
    <w:rsid w:val="00EA4C9C"/>
    <w:rsid w:val="00EA7418"/>
    <w:rsid w:val="00EA7C63"/>
    <w:rsid w:val="00EB43E9"/>
    <w:rsid w:val="00EB5CF4"/>
    <w:rsid w:val="00EC1DA4"/>
    <w:rsid w:val="00EC2003"/>
    <w:rsid w:val="00EC5C64"/>
    <w:rsid w:val="00EC67A5"/>
    <w:rsid w:val="00EC719C"/>
    <w:rsid w:val="00ED322D"/>
    <w:rsid w:val="00ED3F62"/>
    <w:rsid w:val="00ED69AF"/>
    <w:rsid w:val="00ED6BAD"/>
    <w:rsid w:val="00EE14CB"/>
    <w:rsid w:val="00EE39A7"/>
    <w:rsid w:val="00EF5146"/>
    <w:rsid w:val="00EF6249"/>
    <w:rsid w:val="00F041E8"/>
    <w:rsid w:val="00F05F0A"/>
    <w:rsid w:val="00F062BA"/>
    <w:rsid w:val="00F07774"/>
    <w:rsid w:val="00F116EE"/>
    <w:rsid w:val="00F15CFC"/>
    <w:rsid w:val="00F20DA8"/>
    <w:rsid w:val="00F2197A"/>
    <w:rsid w:val="00F21C7C"/>
    <w:rsid w:val="00F21D4B"/>
    <w:rsid w:val="00F220F7"/>
    <w:rsid w:val="00F22439"/>
    <w:rsid w:val="00F3156F"/>
    <w:rsid w:val="00F3186A"/>
    <w:rsid w:val="00F32173"/>
    <w:rsid w:val="00F34EA5"/>
    <w:rsid w:val="00F356C7"/>
    <w:rsid w:val="00F44336"/>
    <w:rsid w:val="00F45FD0"/>
    <w:rsid w:val="00F507AA"/>
    <w:rsid w:val="00F50DC0"/>
    <w:rsid w:val="00F51A3C"/>
    <w:rsid w:val="00F620B5"/>
    <w:rsid w:val="00F66C0D"/>
    <w:rsid w:val="00F71A2D"/>
    <w:rsid w:val="00F75C2D"/>
    <w:rsid w:val="00F82C5F"/>
    <w:rsid w:val="00F84311"/>
    <w:rsid w:val="00F86ED4"/>
    <w:rsid w:val="00F87112"/>
    <w:rsid w:val="00F908E5"/>
    <w:rsid w:val="00F91799"/>
    <w:rsid w:val="00F92D53"/>
    <w:rsid w:val="00F94273"/>
    <w:rsid w:val="00F946BE"/>
    <w:rsid w:val="00F95B1D"/>
    <w:rsid w:val="00F97E26"/>
    <w:rsid w:val="00FA4A83"/>
    <w:rsid w:val="00FA6837"/>
    <w:rsid w:val="00FB086E"/>
    <w:rsid w:val="00FB0E82"/>
    <w:rsid w:val="00FB2BFF"/>
    <w:rsid w:val="00FB39C1"/>
    <w:rsid w:val="00FB5167"/>
    <w:rsid w:val="00FB7AD4"/>
    <w:rsid w:val="00FC04F6"/>
    <w:rsid w:val="00FC0604"/>
    <w:rsid w:val="00FC356E"/>
    <w:rsid w:val="00FC3E01"/>
    <w:rsid w:val="00FC5E07"/>
    <w:rsid w:val="00FD203A"/>
    <w:rsid w:val="00FD4CBE"/>
    <w:rsid w:val="00FD5435"/>
    <w:rsid w:val="00FE0556"/>
    <w:rsid w:val="00FE28D2"/>
    <w:rsid w:val="00FE3C05"/>
    <w:rsid w:val="00FF170D"/>
    <w:rsid w:val="00FF25D5"/>
    <w:rsid w:val="00FF306D"/>
    <w:rsid w:val="00FF39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4042D9"/>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uiPriority w:val="39"/>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uiPriority w:val="99"/>
    <w:semiHidden/>
    <w:rsid w:val="00FF170D"/>
    <w:pPr>
      <w:widowControl w:val="0"/>
    </w:pPr>
  </w:style>
  <w:style w:type="character" w:customStyle="1" w:styleId="TextpoznpodarouChar">
    <w:name w:val="Text pozn. pod čarou Char"/>
    <w:basedOn w:val="Standardnpsmoodstavce"/>
    <w:link w:val="Textpoznpodarou"/>
    <w:uiPriority w:val="99"/>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16"/>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17"/>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styleId="Zkladntext3">
    <w:name w:val="Body Text 3"/>
    <w:basedOn w:val="Normln"/>
    <w:link w:val="Zkladntext3Char"/>
    <w:rsid w:val="00C85368"/>
    <w:pPr>
      <w:spacing w:after="120"/>
    </w:pPr>
    <w:rPr>
      <w:sz w:val="16"/>
      <w:szCs w:val="16"/>
      <w:lang w:val="en-US" w:eastAsia="en-US"/>
    </w:rPr>
  </w:style>
  <w:style w:type="character" w:customStyle="1" w:styleId="Zkladntext3Char">
    <w:name w:val="Základní text 3 Char"/>
    <w:basedOn w:val="Standardnpsmoodstavce"/>
    <w:link w:val="Zkladntext3"/>
    <w:rsid w:val="00C85368"/>
    <w:rPr>
      <w:rFonts w:ascii="Times New Roman" w:eastAsia="Times New Roman" w:hAnsi="Times New Roman" w:cs="Times New Roman"/>
      <w:sz w:val="16"/>
      <w:szCs w:val="16"/>
      <w:lang w:val="en-US" w:eastAsia="en-US"/>
    </w:rPr>
  </w:style>
  <w:style w:type="character" w:customStyle="1" w:styleId="Nevyeenzmnka1">
    <w:name w:val="Nevyřešená zmínka1"/>
    <w:basedOn w:val="Standardnpsmoodstavce"/>
    <w:uiPriority w:val="99"/>
    <w:semiHidden/>
    <w:unhideWhenUsed/>
    <w:rsid w:val="00AF47A5"/>
    <w:rPr>
      <w:color w:val="605E5C"/>
      <w:shd w:val="clear" w:color="auto" w:fill="E1DFDD"/>
    </w:rPr>
  </w:style>
  <w:style w:type="character" w:customStyle="1" w:styleId="hps">
    <w:name w:val="hps"/>
    <w:basedOn w:val="Standardnpsmoodstavce"/>
    <w:rsid w:val="008D1EAB"/>
  </w:style>
  <w:style w:type="character" w:customStyle="1" w:styleId="FontStyle18">
    <w:name w:val="Font Style18"/>
    <w:basedOn w:val="Standardnpsmoodstavce"/>
    <w:uiPriority w:val="99"/>
    <w:rsid w:val="00523A22"/>
    <w:rPr>
      <w:rFonts w:ascii="Times New Roman" w:hAnsi="Times New Roman" w:cs="Times New Roman"/>
      <w:sz w:val="18"/>
      <w:szCs w:val="18"/>
    </w:rPr>
  </w:style>
  <w:style w:type="paragraph" w:customStyle="1" w:styleId="TableParagraph">
    <w:name w:val="Table Paragraph"/>
    <w:basedOn w:val="Normln"/>
    <w:uiPriority w:val="1"/>
    <w:qFormat/>
    <w:rsid w:val="00702C5D"/>
    <w:pPr>
      <w:widowControl w:val="0"/>
      <w:autoSpaceDE w:val="0"/>
      <w:autoSpaceDN w:val="0"/>
    </w:pPr>
    <w:rPr>
      <w:rFonts w:ascii="Trebuchet MS" w:eastAsia="Trebuchet MS" w:hAnsi="Trebuchet MS" w:cs="Trebuchet MS"/>
      <w:sz w:val="22"/>
      <w:szCs w:val="22"/>
      <w:lang w:val="en-US" w:eastAsia="en-US"/>
    </w:rPr>
  </w:style>
  <w:style w:type="table" w:customStyle="1" w:styleId="TableNormal">
    <w:name w:val="Table Normal"/>
    <w:uiPriority w:val="2"/>
    <w:semiHidden/>
    <w:unhideWhenUsed/>
    <w:qFormat/>
    <w:rsid w:val="00702C5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printisbn">
    <w:name w:val="printisbn"/>
    <w:basedOn w:val="Standardnpsmoodstavce"/>
    <w:rsid w:val="00C37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00344557">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410087316">
      <w:bodyDiv w:val="1"/>
      <w:marLeft w:val="0"/>
      <w:marRight w:val="0"/>
      <w:marTop w:val="0"/>
      <w:marBottom w:val="0"/>
      <w:divBdr>
        <w:top w:val="none" w:sz="0" w:space="0" w:color="auto"/>
        <w:left w:val="none" w:sz="0" w:space="0" w:color="auto"/>
        <w:bottom w:val="none" w:sz="0" w:space="0" w:color="auto"/>
        <w:right w:val="none" w:sz="0" w:space="0" w:color="auto"/>
      </w:divBdr>
    </w:div>
    <w:div w:id="46146246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771360048">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32985275">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964044805">
      <w:bodyDiv w:val="1"/>
      <w:marLeft w:val="0"/>
      <w:marRight w:val="0"/>
      <w:marTop w:val="0"/>
      <w:marBottom w:val="0"/>
      <w:divBdr>
        <w:top w:val="none" w:sz="0" w:space="0" w:color="auto"/>
        <w:left w:val="none" w:sz="0" w:space="0" w:color="auto"/>
        <w:bottom w:val="none" w:sz="0" w:space="0" w:color="auto"/>
        <w:right w:val="none" w:sz="0" w:space="0" w:color="auto"/>
      </w:divBdr>
    </w:div>
    <w:div w:id="1033118259">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75193888">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194268849">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303731584">
      <w:bodyDiv w:val="1"/>
      <w:marLeft w:val="0"/>
      <w:marRight w:val="0"/>
      <w:marTop w:val="0"/>
      <w:marBottom w:val="0"/>
      <w:divBdr>
        <w:top w:val="none" w:sz="0" w:space="0" w:color="auto"/>
        <w:left w:val="none" w:sz="0" w:space="0" w:color="auto"/>
        <w:bottom w:val="none" w:sz="0" w:space="0" w:color="auto"/>
        <w:right w:val="none" w:sz="0" w:space="0" w:color="auto"/>
      </w:divBdr>
    </w:div>
    <w:div w:id="1403137901">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664315765">
      <w:bodyDiv w:val="1"/>
      <w:marLeft w:val="0"/>
      <w:marRight w:val="0"/>
      <w:marTop w:val="0"/>
      <w:marBottom w:val="0"/>
      <w:divBdr>
        <w:top w:val="none" w:sz="0" w:space="0" w:color="auto"/>
        <w:left w:val="none" w:sz="0" w:space="0" w:color="auto"/>
        <w:bottom w:val="none" w:sz="0" w:space="0" w:color="auto"/>
        <w:right w:val="none" w:sz="0" w:space="0" w:color="auto"/>
      </w:divBdr>
    </w:div>
    <w:div w:id="1749376585">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086297780">
      <w:bodyDiv w:val="1"/>
      <w:marLeft w:val="0"/>
      <w:marRight w:val="0"/>
      <w:marTop w:val="0"/>
      <w:marBottom w:val="0"/>
      <w:divBdr>
        <w:top w:val="none" w:sz="0" w:space="0" w:color="auto"/>
        <w:left w:val="none" w:sz="0" w:space="0" w:color="auto"/>
        <w:bottom w:val="none" w:sz="0" w:space="0" w:color="auto"/>
        <w:right w:val="none" w:sz="0" w:space="0" w:color="auto"/>
      </w:divBdr>
    </w:div>
    <w:div w:id="2092971230">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tb.cz/?mdocs-file=6492" TargetMode="External"/><Relationship Id="rId21" Type="http://schemas.openxmlformats.org/officeDocument/2006/relationships/hyperlink" Target="http://katalog.k.utb.cz/F/?func=find-b&amp;find_code=SYS&amp;request=7548" TargetMode="External"/><Relationship Id="rId42" Type="http://schemas.openxmlformats.org/officeDocument/2006/relationships/hyperlink" Target="http://www.deutschunddeutlich.de/" TargetMode="External"/><Relationship Id="rId63" Type="http://schemas.openxmlformats.org/officeDocument/2006/relationships/hyperlink" Target="https://doi.org/10.7441/joc.2018.01.03" TargetMode="External"/><Relationship Id="rId84" Type="http://schemas.openxmlformats.org/officeDocument/2006/relationships/hyperlink" Target="https://www.utb.cz/?mdocs-file=1759" TargetMode="External"/><Relationship Id="rId16" Type="http://schemas.openxmlformats.org/officeDocument/2006/relationships/hyperlink" Target="http://ultimateguidetobpm.com/" TargetMode="External"/><Relationship Id="rId107" Type="http://schemas.openxmlformats.org/officeDocument/2006/relationships/hyperlink" Target="https://fame.utb.cz/o-fakulte/mezinarodni-vztahy/" TargetMode="External"/><Relationship Id="rId11" Type="http://schemas.openxmlformats.org/officeDocument/2006/relationships/hyperlink" Target="https://fame.utb.cz/wp-login.php" TargetMode="External"/><Relationship Id="rId32" Type="http://schemas.openxmlformats.org/officeDocument/2006/relationships/hyperlink" Target="http://toc.nkp.cz/NKC/201003/contents/nkc20102033663_1.pdf" TargetMode="External"/><Relationship Id="rId37" Type="http://schemas.openxmlformats.org/officeDocument/2006/relationships/hyperlink" Target="https://www.grada.cz/autor/defaultauthor?authorID=5668" TargetMode="External"/><Relationship Id="rId53" Type="http://schemas.openxmlformats.org/officeDocument/2006/relationships/hyperlink" Target="https://doi.org/10.7441/joc.2016.04.01" TargetMode="External"/><Relationship Id="rId58" Type="http://schemas.openxmlformats.org/officeDocument/2006/relationships/hyperlink" Target="https://doi.org/10.1016/j.engfailanal.2019.02.035" TargetMode="External"/><Relationship Id="rId74" Type="http://schemas.openxmlformats.org/officeDocument/2006/relationships/hyperlink" Target="https://www.scopus.com/sourceid/15424?origin=recordpage" TargetMode="External"/><Relationship Id="rId79" Type="http://schemas.openxmlformats.org/officeDocument/2006/relationships/hyperlink" Target="https://fame.utb.cz/veda-a-vyzkum/vedecko-vyzkumna-cinnost/svoc/" TargetMode="External"/><Relationship Id="rId102" Type="http://schemas.openxmlformats.org/officeDocument/2006/relationships/hyperlink" Target="https://www.utb.cz/?mdocs-file=6474" TargetMode="External"/><Relationship Id="rId123" Type="http://schemas.openxmlformats.org/officeDocument/2006/relationships/chart" Target="charts/chart1.xml"/><Relationship Id="rId128"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hyperlink" Target="https://www.utb.cz/univerzita/uredni-deska/ruzne/zprava-o-vnitrnim-hodnoceni-kvality-utb-ve-zline/" TargetMode="External"/><Relationship Id="rId95" Type="http://schemas.openxmlformats.org/officeDocument/2006/relationships/hyperlink" Target="https://jobcentrum.utb.cz/index.php?option=com_career&amp;view=offers&amp;Itemid=105&amp;lang=cz" TargetMode="External"/><Relationship Id="rId22" Type="http://schemas.openxmlformats.org/officeDocument/2006/relationships/hyperlink" Target="http://katalog.k.utb.cz/F/?func=find-b&amp;find_code=SYS&amp;request=25064" TargetMode="External"/><Relationship Id="rId27" Type="http://schemas.openxmlformats.org/officeDocument/2006/relationships/hyperlink" Target="https://www.deutsch-perfekt.com/" TargetMode="External"/><Relationship Id="rId43" Type="http://schemas.openxmlformats.org/officeDocument/2006/relationships/hyperlink" Target="https://www.schubert-verlag.de/aufgaben/arbeitsblaetter_a1_z/a1_arbeitsblaetter_index_z.htm" TargetMode="External"/><Relationship Id="rId48" Type="http://schemas.openxmlformats.org/officeDocument/2006/relationships/hyperlink" Target="https://doi.org/10.1016/j.sbspro.2013.12.933" TargetMode="External"/><Relationship Id="rId64" Type="http://schemas.openxmlformats.org/officeDocument/2006/relationships/hyperlink" Target="https://doi.org/10.17512/pjms.2017.15.1.08" TargetMode="External"/><Relationship Id="rId69" Type="http://schemas.openxmlformats.org/officeDocument/2006/relationships/hyperlink" Target="https://doi.org/10.21003/ea.V162-13" TargetMode="External"/><Relationship Id="rId113" Type="http://schemas.openxmlformats.org/officeDocument/2006/relationships/hyperlink" Target="https://fame.utb.cz/?mdocs-file=1673" TargetMode="External"/><Relationship Id="rId118" Type="http://schemas.openxmlformats.org/officeDocument/2006/relationships/hyperlink" Target="https://fame.utb.cz/?mdocs-file=1673" TargetMode="External"/><Relationship Id="rId134" Type="http://schemas.microsoft.com/office/2011/relationships/people" Target="people.xml"/><Relationship Id="rId80" Type="http://schemas.openxmlformats.org/officeDocument/2006/relationships/hyperlink" Target="http://digilib.k.utb.cz" TargetMode="External"/><Relationship Id="rId85" Type="http://schemas.openxmlformats.org/officeDocument/2006/relationships/hyperlink" Target="https://www.utb.cz/mdocs-posts/sr_13_2017/" TargetMode="External"/><Relationship Id="rId12" Type="http://schemas.openxmlformats.org/officeDocument/2006/relationships/hyperlink" Target="https://stag.utb.cz/portal/studium/prohlizeni.html" TargetMode="External"/><Relationship Id="rId17" Type="http://schemas.openxmlformats.org/officeDocument/2006/relationships/hyperlink" Target="http://ultimateguidetobpm.com/" TargetMode="External"/><Relationship Id="rId33" Type="http://schemas.openxmlformats.org/officeDocument/2006/relationships/hyperlink" Target="https://www.martinus.sk/authors/ota-novotny" TargetMode="External"/><Relationship Id="rId38" Type="http://schemas.openxmlformats.org/officeDocument/2006/relationships/hyperlink" Target="https://www.knihydobrovsky.cz/autori/cardone-grant-195245" TargetMode="External"/><Relationship Id="rId59" Type="http://schemas.openxmlformats.org/officeDocument/2006/relationships/hyperlink" Target="https://doi.org/10.1007/s00170-014-6497-9" TargetMode="External"/><Relationship Id="rId103" Type="http://schemas.openxmlformats.org/officeDocument/2006/relationships/hyperlink" Target="https://www.utb.cz/?mdocs-file=6506" TargetMode="External"/><Relationship Id="rId108" Type="http://schemas.openxmlformats.org/officeDocument/2006/relationships/hyperlink" Target="https://fame.utb.cz/?mdocs-file=1673" TargetMode="External"/><Relationship Id="rId124" Type="http://schemas.openxmlformats.org/officeDocument/2006/relationships/chart" Target="charts/chart2.xml"/><Relationship Id="rId129" Type="http://schemas.openxmlformats.org/officeDocument/2006/relationships/footer" Target="footer1.xml"/><Relationship Id="rId54" Type="http://schemas.openxmlformats.org/officeDocument/2006/relationships/hyperlink" Target="https://doi.org/10.1016/j.measurement.2013.10.012" TargetMode="External"/><Relationship Id="rId70" Type="http://schemas.openxmlformats.org/officeDocument/2006/relationships/hyperlink" Target="http://dx.doi.org/10.9770/jssi.2017.6.1(8)" TargetMode="External"/><Relationship Id="rId75" Type="http://schemas.openxmlformats.org/officeDocument/2006/relationships/image" Target="media/image4.png"/><Relationship Id="rId91" Type="http://schemas.openxmlformats.org/officeDocument/2006/relationships/hyperlink" Target="https://stag.utb.cz/portal/" TargetMode="External"/><Relationship Id="rId96" Type="http://schemas.openxmlformats.org/officeDocument/2006/relationships/hyperlink" Target="https://jobcentrum.utb.cz/index.php?option=com_content&amp;view=article&amp;id=21&amp;Itemid=156&amp;lang=cz"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katalog.k.utb.cz/F/?func=find-b&amp;find_code=SYS&amp;request=16329" TargetMode="External"/><Relationship Id="rId28" Type="http://schemas.openxmlformats.org/officeDocument/2006/relationships/hyperlink" Target="http://www.wirtschaftsdeutsch.de/lehrmaterialien/index.php" TargetMode="External"/><Relationship Id="rId49" Type="http://schemas.openxmlformats.org/officeDocument/2006/relationships/hyperlink" Target="https://doi.org/10.11118/actaun201765010237" TargetMode="External"/><Relationship Id="rId114" Type="http://schemas.openxmlformats.org/officeDocument/2006/relationships/hyperlink" Target="https://fame.utb.cz/mdocs-posts/sd-01-2018/" TargetMode="External"/><Relationship Id="rId119" Type="http://schemas.openxmlformats.org/officeDocument/2006/relationships/hyperlink" Target="https://www.utb.cz/?mdocs-file=6492" TargetMode="External"/><Relationship Id="rId44" Type="http://schemas.openxmlformats.org/officeDocument/2006/relationships/hyperlink" Target="https://www.hueber.de/seite/pg_lehren_unterrichtsplan_mot" TargetMode="External"/><Relationship Id="rId60" Type="http://schemas.openxmlformats.org/officeDocument/2006/relationships/hyperlink" Target="https://doi.org/10.1155/2014/539071" TargetMode="External"/><Relationship Id="rId65" Type="http://schemas.openxmlformats.org/officeDocument/2006/relationships/hyperlink" Target="https://doi.org/10.9770/jssi.2017.7.1(14)" TargetMode="External"/><Relationship Id="rId81" Type="http://schemas.openxmlformats.org/officeDocument/2006/relationships/hyperlink" Target="http://publikace.k.utb.cz" TargetMode="External"/><Relationship Id="rId86" Type="http://schemas.openxmlformats.org/officeDocument/2006/relationships/hyperlink" Target="https://fame.utb.cz/?mdocs-file=1212" TargetMode="External"/><Relationship Id="rId130" Type="http://schemas.openxmlformats.org/officeDocument/2006/relationships/footer" Target="footer2.xml"/><Relationship Id="rId135" Type="http://schemas.openxmlformats.org/officeDocument/2006/relationships/theme" Target="theme/theme1.xml"/><Relationship Id="rId156" Type="http://schemas.microsoft.com/office/2016/09/relationships/commentsIds" Target="commentsIds.xml"/><Relationship Id="rId13" Type="http://schemas.openxmlformats.org/officeDocument/2006/relationships/hyperlink" Target="https://stag.utb.cz/portal/studium/prohlizeni.html" TargetMode="External"/><Relationship Id="rId18" Type="http://schemas.openxmlformats.org/officeDocument/2006/relationships/hyperlink" Target="http://katalog.k.utb.cz/F/?func=find-b&amp;find_code=SYS&amp;request=24430" TargetMode="External"/><Relationship Id="rId39" Type="http://schemas.openxmlformats.org/officeDocument/2006/relationships/hyperlink" Target="https://www.grada.cz/Autor/Jemelka-Jiri" TargetMode="External"/><Relationship Id="rId109" Type="http://schemas.openxmlformats.org/officeDocument/2006/relationships/hyperlink" Target="https://www.utb.cz/?mdocs-file=6492" TargetMode="External"/><Relationship Id="rId34" Type="http://schemas.openxmlformats.org/officeDocument/2006/relationships/hyperlink" Target="http://wwwbcf.usc.edu/~gareth/ISL/" TargetMode="External"/><Relationship Id="rId50" Type="http://schemas.openxmlformats.org/officeDocument/2006/relationships/hyperlink" Target="http://dx.doi.org/10.15240/tul/001/2014-2-011" TargetMode="External"/><Relationship Id="rId55" Type="http://schemas.openxmlformats.org/officeDocument/2006/relationships/hyperlink" Target="https://doi.org/10.1016/j.wear.2014.06.026" TargetMode="External"/><Relationship Id="rId76" Type="http://schemas.openxmlformats.org/officeDocument/2006/relationships/hyperlink" Target="http://www.ufu.utb.cz/konference/" TargetMode="External"/><Relationship Id="rId97" Type="http://schemas.openxmlformats.org/officeDocument/2006/relationships/hyperlink" Target="http://portal.k.utb.cz" TargetMode="External"/><Relationship Id="rId104" Type="http://schemas.openxmlformats.org/officeDocument/2006/relationships/hyperlink" Target="https://www.utb.cz/?mdocs-file=7718" TargetMode="External"/><Relationship Id="rId120" Type="http://schemas.openxmlformats.org/officeDocument/2006/relationships/hyperlink" Target="https://fame.utb.cz/?mdocs-file=1673" TargetMode="External"/><Relationship Id="rId125" Type="http://schemas.openxmlformats.org/officeDocument/2006/relationships/chart" Target="charts/chart3.xml"/><Relationship Id="rId7" Type="http://schemas.openxmlformats.org/officeDocument/2006/relationships/endnotes" Target="endnotes.xml"/><Relationship Id="rId71" Type="http://schemas.openxmlformats.org/officeDocument/2006/relationships/hyperlink" Target="https://search.proquest.com/docview/1916720788?pq-origsite=gscholar" TargetMode="External"/><Relationship Id="rId92" Type="http://schemas.openxmlformats.org/officeDocument/2006/relationships/hyperlink" Target="https://www.utb.cz/univerzita/uredni-deska/vnitrni-normy-a-predpisy/" TargetMode="External"/><Relationship Id="rId2" Type="http://schemas.openxmlformats.org/officeDocument/2006/relationships/numbering" Target="numbering.xml"/><Relationship Id="rId29" Type="http://schemas.openxmlformats.org/officeDocument/2006/relationships/hyperlink" Target="https://www.hueber.de/seite/pg_lehren_unterrichtsplan_mot" TargetMode="External"/><Relationship Id="rId24" Type="http://schemas.openxmlformats.org/officeDocument/2006/relationships/hyperlink" Target="https://www.martinus.sk/authors/jan-pour" TargetMode="External"/><Relationship Id="rId40" Type="http://schemas.openxmlformats.org/officeDocument/2006/relationships/hyperlink" Target="http://www.loc.gov/catdir/enhancements/fy1001/2009030255-b.html" TargetMode="External"/><Relationship Id="rId45" Type="http://schemas.openxmlformats.org/officeDocument/2006/relationships/hyperlink" Target="http://www.deutschunddeutlich.de/" TargetMode="External"/><Relationship Id="rId66" Type="http://schemas.openxmlformats.org/officeDocument/2006/relationships/hyperlink" Target="http://dx.doi.org/10.15240/tul/001/2016-1-013" TargetMode="External"/><Relationship Id="rId87" Type="http://schemas.openxmlformats.org/officeDocument/2006/relationships/hyperlink" Target="https://www.utb.cz/?mdocs-file=6492" TargetMode="External"/><Relationship Id="rId110" Type="http://schemas.openxmlformats.org/officeDocument/2006/relationships/hyperlink" Target="https://fame.utb.cz/?mdocs-file=1673" TargetMode="External"/><Relationship Id="rId115" Type="http://schemas.openxmlformats.org/officeDocument/2006/relationships/hyperlink" Target="https://fame.utb.cz/mdocs-posts/sd-06-2017/" TargetMode="External"/><Relationship Id="rId131" Type="http://schemas.openxmlformats.org/officeDocument/2006/relationships/header" Target="header2.xml"/><Relationship Id="rId61" Type="http://schemas.openxmlformats.org/officeDocument/2006/relationships/hyperlink" Target="https://doi.org/10.21003/ea.V166-20" TargetMode="External"/><Relationship Id="rId82" Type="http://schemas.openxmlformats.org/officeDocument/2006/relationships/image" Target="media/image5.gif"/><Relationship Id="rId19" Type="http://schemas.openxmlformats.org/officeDocument/2006/relationships/hyperlink" Target="http://katalog.k.utb.cz/F/?func=find-b&amp;find_code=SYS&amp;request=11043" TargetMode="External"/><Relationship Id="rId14" Type="http://schemas.openxmlformats.org/officeDocument/2006/relationships/hyperlink" Target="http://onlinelibrary.wiley.com/book/10.1002/0470013419" TargetMode="External"/><Relationship Id="rId30" Type="http://schemas.openxmlformats.org/officeDocument/2006/relationships/hyperlink" Target="https://www.schubert-verlag.de/aufgaben/arbeitsblaetter_a1_z/a1_arbeitsblaetter_index_z.htm" TargetMode="External"/><Relationship Id="rId35" Type="http://schemas.openxmlformats.org/officeDocument/2006/relationships/hyperlink" Target="http://wwwbcf.usc.edu/~gareth/ISL/" TargetMode="External"/><Relationship Id="rId56" Type="http://schemas.openxmlformats.org/officeDocument/2006/relationships/image" Target="media/image1.jpeg"/><Relationship Id="rId77" Type="http://schemas.openxmlformats.org/officeDocument/2006/relationships/hyperlink" Target="http://www.dokbat.utb.cz" TargetMode="External"/><Relationship Id="rId100" Type="http://schemas.openxmlformats.org/officeDocument/2006/relationships/hyperlink" Target="https://jobcentrum.utb.cz/index.php?option=com_content&amp;view=article&amp;id=21&amp;Itemid=156&amp;lang=cz" TargetMode="External"/><Relationship Id="rId105" Type="http://schemas.openxmlformats.org/officeDocument/2006/relationships/hyperlink" Target="https://www.utb.cz/?mdocs-file=25043" TargetMode="External"/><Relationship Id="rId126" Type="http://schemas.openxmlformats.org/officeDocument/2006/relationships/hyperlink" Target="http://vyuka.fame.utb.cz" TargetMode="External"/><Relationship Id="rId8" Type="http://schemas.openxmlformats.org/officeDocument/2006/relationships/hyperlink" Target="https://utbcz-my.sharepoint.com/:f:/g/personal/pilik_utb_cz/EoORla7i0j9JsmWEWN2Tce4B6HPY3nZ72-nYdeg7paRbUA?e=Zde4eQ" TargetMode="External"/><Relationship Id="rId51" Type="http://schemas.openxmlformats.org/officeDocument/2006/relationships/hyperlink" Target="https://vsers.cz/wp-content/uploads/2017/02/Auspicia-2014-2-1.pdf" TargetMode="External"/><Relationship Id="rId72"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93" Type="http://schemas.openxmlformats.org/officeDocument/2006/relationships/hyperlink" Target="https://fame.utb.cz/o-fakulte/uredni-deska/vnitrni-normy-a-predpisy/" TargetMode="External"/><Relationship Id="rId98" Type="http://schemas.openxmlformats.org/officeDocument/2006/relationships/hyperlink" Target="http://portal.k.utb.cz/databases/alphabetical" TargetMode="External"/><Relationship Id="rId121" Type="http://schemas.openxmlformats.org/officeDocument/2006/relationships/hyperlink" Target="http://portal.k.utb.cz/databases/alphabetical/" TargetMode="External"/><Relationship Id="rId3" Type="http://schemas.openxmlformats.org/officeDocument/2006/relationships/styles" Target="styles.xml"/><Relationship Id="rId25" Type="http://schemas.openxmlformats.org/officeDocument/2006/relationships/hyperlink" Target="https://www.martinus.sk/authors/petr-sodomka" TargetMode="External"/><Relationship Id="rId46" Type="http://schemas.openxmlformats.org/officeDocument/2006/relationships/hyperlink" Target="https://www.schubert-verlag.de/aufgaben/arbeitsblaetter_a1_z/a1_arbeitsblaetter_index_z.htm" TargetMode="External"/><Relationship Id="rId67" Type="http://schemas.openxmlformats.org/officeDocument/2006/relationships/hyperlink" Target="https://doi.org/10.1016/j.proeng.2015.01.488" TargetMode="External"/><Relationship Id="rId116" Type="http://schemas.openxmlformats.org/officeDocument/2006/relationships/hyperlink" Target="https://digilib.k.utb.cz" TargetMode="External"/><Relationship Id="rId20" Type="http://schemas.openxmlformats.org/officeDocument/2006/relationships/hyperlink" Target="http://katalog.k.utb.cz/F/?func=find-b&amp;find_code=SYS&amp;request=8176" TargetMode="External"/><Relationship Id="rId41" Type="http://schemas.openxmlformats.org/officeDocument/2006/relationships/hyperlink" Target="https://www.hueber.de/seite/pg_lehren_unterrichtsplan_mot" TargetMode="External"/><Relationship Id="rId62" Type="http://schemas.openxmlformats.org/officeDocument/2006/relationships/image" Target="media/image2.png"/><Relationship Id="rId83" Type="http://schemas.openxmlformats.org/officeDocument/2006/relationships/hyperlink" Target="https://www.utb.cz/univerzita/o-univerzite/struktura/organy/rada-pro-vnitrni-hodnoceni/" TargetMode="External"/><Relationship Id="rId88" Type="http://schemas.openxmlformats.org/officeDocument/2006/relationships/hyperlink" Target="https://fame.utb.cz/?mdocs-file=1673" TargetMode="External"/><Relationship Id="rId111" Type="http://schemas.openxmlformats.org/officeDocument/2006/relationships/hyperlink" Target="https://fame.utb.cz/mdocs-posts/sd-01-2018/" TargetMode="External"/><Relationship Id="rId132" Type="http://schemas.openxmlformats.org/officeDocument/2006/relationships/footer" Target="footer3.xml"/><Relationship Id="rId15" Type="http://schemas.openxmlformats.org/officeDocument/2006/relationships/hyperlink" Target="http://www.loc.gov/catdir/enhancements/fy0647/2002041599-d.html" TargetMode="External"/><Relationship Id="rId36" Type="http://schemas.openxmlformats.org/officeDocument/2006/relationships/hyperlink" Target="https://www.grada.cz/autor/defaultauthor?authorID=5636" TargetMode="External"/><Relationship Id="rId57" Type="http://schemas.openxmlformats.org/officeDocument/2006/relationships/hyperlink" Target="https://doi.org/10.1007/s00419-018-1389-3" TargetMode="External"/><Relationship Id="rId106" Type="http://schemas.openxmlformats.org/officeDocument/2006/relationships/hyperlink" Target="https://fame.utb.cz/?mdocs-file=10923" TargetMode="External"/><Relationship Id="rId127" Type="http://schemas.openxmlformats.org/officeDocument/2006/relationships/hyperlink" Target="https://fame.utb.cz/?mdocs-file=1673" TargetMode="External"/><Relationship Id="rId10" Type="http://schemas.openxmlformats.org/officeDocument/2006/relationships/hyperlink" Target="https://www.utb.cz/wp-login.php" TargetMode="External"/><Relationship Id="rId31" Type="http://schemas.openxmlformats.org/officeDocument/2006/relationships/hyperlink" Target="http://vydavatelstvi.vscht.cz/katalog/publikace?uid=uid_isbn-978-80-7080-952-5" TargetMode="External"/><Relationship Id="rId52" Type="http://schemas.openxmlformats.org/officeDocument/2006/relationships/hyperlink" Target="https://doi.org/10.1177/0734282916661663" TargetMode="External"/><Relationship Id="rId73" Type="http://schemas.openxmlformats.org/officeDocument/2006/relationships/image" Target="media/image3.png"/><Relationship Id="rId78" Type="http://schemas.openxmlformats.org/officeDocument/2006/relationships/hyperlink" Target="http://www.batovaskola.cz" TargetMode="External"/><Relationship Id="rId94" Type="http://schemas.openxmlformats.org/officeDocument/2006/relationships/hyperlink" Target="https://jobcentrum.utb.cz/index.php?lang=cz" TargetMode="External"/><Relationship Id="rId99" Type="http://schemas.openxmlformats.org/officeDocument/2006/relationships/hyperlink" Target="https://www.utb.cz/mdocs-posts/smernice-rektora-c-18-2018/" TargetMode="External"/><Relationship Id="rId101" Type="http://schemas.openxmlformats.org/officeDocument/2006/relationships/hyperlink" Target="https://www.utb.cz/?mdocs-file=6496" TargetMode="External"/><Relationship Id="rId122" Type="http://schemas.openxmlformats.org/officeDocument/2006/relationships/hyperlink" Target="https://www.utb.cz/univerzita/uredni-deska/vnitrni-normy-a-predpisy/vnitrni-predpisy/"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s://www.martinus.sk/authors/hana-klcova" TargetMode="External"/><Relationship Id="rId47" Type="http://schemas.openxmlformats.org/officeDocument/2006/relationships/hyperlink" Target="http://dx.doi.org/10.4467/23539496IB.16.040.5621" TargetMode="External"/><Relationship Id="rId68" Type="http://schemas.openxmlformats.org/officeDocument/2006/relationships/hyperlink" Target="http://doi.org/10.9770/jssi.2018.7.3(13)" TargetMode="External"/><Relationship Id="rId89" Type="http://schemas.openxmlformats.org/officeDocument/2006/relationships/hyperlink" Target="https://www.utb.cz/univerzita/uredni-deska/ruzne/zprava-o-vnitrnim-hodnoceni-kvality-utb-ve-zline/" TargetMode="External"/><Relationship Id="rId112" Type="http://schemas.openxmlformats.org/officeDocument/2006/relationships/hyperlink" Target="https://www.utb.cz/?mdocs-file=6492" TargetMode="External"/><Relationship Id="rId133"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MSP_PI!$E$5</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C13D-403F-A1E9-E864FD183D5B}"/>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C13D-403F-A1E9-E864FD183D5B}"/>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C13D-403F-A1E9-E864FD183D5B}"/>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C13D-403F-A1E9-E864FD183D5B}"/>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C13D-403F-A1E9-E864FD183D5B}"/>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C13D-403F-A1E9-E864FD183D5B}"/>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C13D-403F-A1E9-E864FD183D5B}"/>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15:layout/>
              </c:ext>
            </c:extLst>
          </c:dLbls>
          <c:cat>
            <c:strRef>
              <c:f>MSP_PI!$D$6:$D$9</c:f>
              <c:strCache>
                <c:ptCount val="4"/>
                <c:pt idx="0">
                  <c:v>profesoři</c:v>
                </c:pt>
                <c:pt idx="1">
                  <c:v>docenti</c:v>
                </c:pt>
                <c:pt idx="2">
                  <c:v>Ph.D.</c:v>
                </c:pt>
                <c:pt idx="3">
                  <c:v>lektoři/asistenti</c:v>
                </c:pt>
              </c:strCache>
            </c:strRef>
          </c:cat>
          <c:val>
            <c:numRef>
              <c:f>MSP_PI!$E$6:$E$9</c:f>
              <c:numCache>
                <c:formatCode>General</c:formatCode>
                <c:ptCount val="4"/>
                <c:pt idx="0">
                  <c:v>3</c:v>
                </c:pt>
                <c:pt idx="1">
                  <c:v>15</c:v>
                </c:pt>
                <c:pt idx="2">
                  <c:v>14</c:v>
                </c:pt>
                <c:pt idx="3">
                  <c:v>8</c:v>
                </c:pt>
              </c:numCache>
            </c:numRef>
          </c:val>
          <c:extLst>
            <c:ext xmlns:c16="http://schemas.microsoft.com/office/drawing/2014/chart" uri="{C3380CC4-5D6E-409C-BE32-E72D297353CC}">
              <c16:uniqueId val="{0000000A-C13D-403F-A1E9-E864FD183D5B}"/>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0406257357365218"/>
          <c:w val="0.18683675293276514"/>
          <c:h val="0.2699243989850105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MSP_PI!$N$22</c:f>
              <c:strCache>
                <c:ptCount val="1"/>
                <c:pt idx="0">
                  <c:v>prof.</c:v>
                </c:pt>
              </c:strCache>
            </c:strRef>
          </c:tx>
          <c:spPr>
            <a:solidFill>
              <a:schemeClr val="accent1"/>
            </a:solidFill>
            <a:ln>
              <a:noFill/>
            </a:ln>
            <a:effectLst/>
          </c:spPr>
          <c:invertIfNegative val="0"/>
          <c:cat>
            <c:strRef>
              <c:f>MSP_PI!$M$23:$M$25</c:f>
              <c:strCache>
                <c:ptCount val="3"/>
                <c:pt idx="0">
                  <c:v>30-40</c:v>
                </c:pt>
                <c:pt idx="1">
                  <c:v>41-50</c:v>
                </c:pt>
                <c:pt idx="2">
                  <c:v>51-60</c:v>
                </c:pt>
              </c:strCache>
            </c:strRef>
          </c:cat>
          <c:val>
            <c:numRef>
              <c:f>MSP_PI!$N$23:$N$25</c:f>
              <c:numCache>
                <c:formatCode>General</c:formatCode>
                <c:ptCount val="3"/>
                <c:pt idx="1">
                  <c:v>1</c:v>
                </c:pt>
                <c:pt idx="2">
                  <c:v>2</c:v>
                </c:pt>
              </c:numCache>
            </c:numRef>
          </c:val>
          <c:extLst>
            <c:ext xmlns:c16="http://schemas.microsoft.com/office/drawing/2014/chart" uri="{C3380CC4-5D6E-409C-BE32-E72D297353CC}">
              <c16:uniqueId val="{00000000-26C8-41CB-8588-F3336D3B408A}"/>
            </c:ext>
          </c:extLst>
        </c:ser>
        <c:ser>
          <c:idx val="1"/>
          <c:order val="1"/>
          <c:tx>
            <c:strRef>
              <c:f>MSP_PI!$O$22</c:f>
              <c:strCache>
                <c:ptCount val="1"/>
                <c:pt idx="0">
                  <c:v>doc.</c:v>
                </c:pt>
              </c:strCache>
            </c:strRef>
          </c:tx>
          <c:spPr>
            <a:solidFill>
              <a:schemeClr val="accent2"/>
            </a:solidFill>
            <a:ln>
              <a:noFill/>
            </a:ln>
            <a:effectLst/>
          </c:spPr>
          <c:invertIfNegative val="0"/>
          <c:cat>
            <c:strRef>
              <c:f>MSP_PI!$M$23:$M$25</c:f>
              <c:strCache>
                <c:ptCount val="3"/>
                <c:pt idx="0">
                  <c:v>30-40</c:v>
                </c:pt>
                <c:pt idx="1">
                  <c:v>41-50</c:v>
                </c:pt>
                <c:pt idx="2">
                  <c:v>51-60</c:v>
                </c:pt>
              </c:strCache>
            </c:strRef>
          </c:cat>
          <c:val>
            <c:numRef>
              <c:f>MSP_PI!$O$23:$O$25</c:f>
              <c:numCache>
                <c:formatCode>General</c:formatCode>
                <c:ptCount val="3"/>
                <c:pt idx="0">
                  <c:v>2</c:v>
                </c:pt>
                <c:pt idx="1">
                  <c:v>6</c:v>
                </c:pt>
                <c:pt idx="2">
                  <c:v>3</c:v>
                </c:pt>
              </c:numCache>
            </c:numRef>
          </c:val>
          <c:extLst>
            <c:ext xmlns:c16="http://schemas.microsoft.com/office/drawing/2014/chart" uri="{C3380CC4-5D6E-409C-BE32-E72D297353CC}">
              <c16:uniqueId val="{00000001-26C8-41CB-8588-F3336D3B408A}"/>
            </c:ext>
          </c:extLst>
        </c:ser>
        <c:ser>
          <c:idx val="2"/>
          <c:order val="2"/>
          <c:tx>
            <c:strRef>
              <c:f>MSP_PI!$P$22</c:f>
              <c:strCache>
                <c:ptCount val="1"/>
                <c:pt idx="0">
                  <c:v>Ph.D.</c:v>
                </c:pt>
              </c:strCache>
            </c:strRef>
          </c:tx>
          <c:spPr>
            <a:solidFill>
              <a:schemeClr val="accent3"/>
            </a:solidFill>
            <a:ln>
              <a:noFill/>
            </a:ln>
            <a:effectLst/>
          </c:spPr>
          <c:invertIfNegative val="0"/>
          <c:cat>
            <c:strRef>
              <c:f>MSP_PI!$M$23:$M$25</c:f>
              <c:strCache>
                <c:ptCount val="3"/>
                <c:pt idx="0">
                  <c:v>30-40</c:v>
                </c:pt>
                <c:pt idx="1">
                  <c:v>41-50</c:v>
                </c:pt>
                <c:pt idx="2">
                  <c:v>51-60</c:v>
                </c:pt>
              </c:strCache>
            </c:strRef>
          </c:cat>
          <c:val>
            <c:numRef>
              <c:f>MSP_PI!$P$23:$P$25</c:f>
              <c:numCache>
                <c:formatCode>General</c:formatCode>
                <c:ptCount val="3"/>
                <c:pt idx="0">
                  <c:v>9</c:v>
                </c:pt>
                <c:pt idx="1">
                  <c:v>1</c:v>
                </c:pt>
                <c:pt idx="2">
                  <c:v>1</c:v>
                </c:pt>
              </c:numCache>
            </c:numRef>
          </c:val>
          <c:extLst>
            <c:ext xmlns:c16="http://schemas.microsoft.com/office/drawing/2014/chart" uri="{C3380CC4-5D6E-409C-BE32-E72D297353CC}">
              <c16:uniqueId val="{00000002-26C8-41CB-8588-F3336D3B408A}"/>
            </c:ext>
          </c:extLst>
        </c:ser>
        <c:ser>
          <c:idx val="3"/>
          <c:order val="3"/>
          <c:tx>
            <c:strRef>
              <c:f>MSP_PI!$Q$22</c:f>
              <c:strCache>
                <c:ptCount val="1"/>
                <c:pt idx="0">
                  <c:v>lektoři/asistenti</c:v>
                </c:pt>
              </c:strCache>
            </c:strRef>
          </c:tx>
          <c:spPr>
            <a:solidFill>
              <a:schemeClr val="accent4"/>
            </a:solidFill>
            <a:ln>
              <a:noFill/>
            </a:ln>
            <a:effectLst/>
          </c:spPr>
          <c:invertIfNegative val="0"/>
          <c:cat>
            <c:strRef>
              <c:f>MSP_PI!$M$23:$M$25</c:f>
              <c:strCache>
                <c:ptCount val="3"/>
                <c:pt idx="0">
                  <c:v>30-40</c:v>
                </c:pt>
                <c:pt idx="1">
                  <c:v>41-50</c:v>
                </c:pt>
                <c:pt idx="2">
                  <c:v>51-60</c:v>
                </c:pt>
              </c:strCache>
            </c:strRef>
          </c:cat>
          <c:val>
            <c:numRef>
              <c:f>MSP_PI!$Q$23:$Q$25</c:f>
              <c:numCache>
                <c:formatCode>General</c:formatCode>
                <c:ptCount val="3"/>
                <c:pt idx="0">
                  <c:v>3</c:v>
                </c:pt>
                <c:pt idx="1">
                  <c:v>1</c:v>
                </c:pt>
                <c:pt idx="2">
                  <c:v>3</c:v>
                </c:pt>
              </c:numCache>
            </c:numRef>
          </c:val>
          <c:extLst>
            <c:ext xmlns:c16="http://schemas.microsoft.com/office/drawing/2014/chart" uri="{C3380CC4-5D6E-409C-BE32-E72D297353CC}">
              <c16:uniqueId val="{00000003-26C8-41CB-8588-F3336D3B408A}"/>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MSP_PI!$N$22</c:f>
              <c:strCache>
                <c:ptCount val="1"/>
                <c:pt idx="0">
                  <c:v>prof.</c:v>
                </c:pt>
              </c:strCache>
            </c:strRef>
          </c:tx>
          <c:spPr>
            <a:solidFill>
              <a:schemeClr val="accent1"/>
            </a:solidFill>
            <a:ln>
              <a:noFill/>
            </a:ln>
            <a:effectLst/>
          </c:spPr>
          <c:invertIfNegative val="0"/>
          <c:cat>
            <c:strRef>
              <c:f>MSP_PI!$M$24:$M$26</c:f>
              <c:strCache>
                <c:ptCount val="3"/>
                <c:pt idx="0">
                  <c:v>30-40</c:v>
                </c:pt>
                <c:pt idx="1">
                  <c:v>41-50</c:v>
                </c:pt>
                <c:pt idx="2">
                  <c:v>51-60</c:v>
                </c:pt>
              </c:strCache>
            </c:strRef>
          </c:cat>
          <c:val>
            <c:numRef>
              <c:f>MSP_PI!$N$24:$N$26</c:f>
              <c:numCache>
                <c:formatCode>General</c:formatCode>
                <c:ptCount val="3"/>
                <c:pt idx="1">
                  <c:v>1</c:v>
                </c:pt>
                <c:pt idx="2">
                  <c:v>2</c:v>
                </c:pt>
              </c:numCache>
            </c:numRef>
          </c:val>
          <c:extLst>
            <c:ext xmlns:c16="http://schemas.microsoft.com/office/drawing/2014/chart" uri="{C3380CC4-5D6E-409C-BE32-E72D297353CC}">
              <c16:uniqueId val="{00000000-D093-4CE1-A14F-8AF41A5765F2}"/>
            </c:ext>
          </c:extLst>
        </c:ser>
        <c:ser>
          <c:idx val="1"/>
          <c:order val="1"/>
          <c:tx>
            <c:strRef>
              <c:f>MSP_PI!$O$22</c:f>
              <c:strCache>
                <c:ptCount val="1"/>
                <c:pt idx="0">
                  <c:v>doc.</c:v>
                </c:pt>
              </c:strCache>
            </c:strRef>
          </c:tx>
          <c:spPr>
            <a:solidFill>
              <a:schemeClr val="accent2"/>
            </a:solidFill>
            <a:ln>
              <a:noFill/>
            </a:ln>
            <a:effectLst/>
          </c:spPr>
          <c:invertIfNegative val="0"/>
          <c:cat>
            <c:strRef>
              <c:f>MSP_PI!$M$24:$M$26</c:f>
              <c:strCache>
                <c:ptCount val="3"/>
                <c:pt idx="0">
                  <c:v>30-40</c:v>
                </c:pt>
                <c:pt idx="1">
                  <c:v>41-50</c:v>
                </c:pt>
                <c:pt idx="2">
                  <c:v>51-60</c:v>
                </c:pt>
              </c:strCache>
            </c:strRef>
          </c:cat>
          <c:val>
            <c:numRef>
              <c:f>MSP_PI!$O$24:$O$26</c:f>
              <c:numCache>
                <c:formatCode>General</c:formatCode>
                <c:ptCount val="3"/>
                <c:pt idx="0">
                  <c:v>2</c:v>
                </c:pt>
                <c:pt idx="1">
                  <c:v>6</c:v>
                </c:pt>
                <c:pt idx="2">
                  <c:v>3</c:v>
                </c:pt>
              </c:numCache>
            </c:numRef>
          </c:val>
          <c:extLst>
            <c:ext xmlns:c16="http://schemas.microsoft.com/office/drawing/2014/chart" uri="{C3380CC4-5D6E-409C-BE32-E72D297353CC}">
              <c16:uniqueId val="{00000001-D093-4CE1-A14F-8AF41A5765F2}"/>
            </c:ext>
          </c:extLst>
        </c:ser>
        <c:ser>
          <c:idx val="2"/>
          <c:order val="2"/>
          <c:tx>
            <c:strRef>
              <c:f>MSP_PI!$P$22</c:f>
              <c:strCache>
                <c:ptCount val="1"/>
                <c:pt idx="0">
                  <c:v>Ph.D.</c:v>
                </c:pt>
              </c:strCache>
            </c:strRef>
          </c:tx>
          <c:spPr>
            <a:solidFill>
              <a:schemeClr val="accent3"/>
            </a:solidFill>
            <a:ln>
              <a:noFill/>
            </a:ln>
            <a:effectLst/>
          </c:spPr>
          <c:invertIfNegative val="0"/>
          <c:cat>
            <c:strRef>
              <c:f>MSP_PI!$M$24:$M$26</c:f>
              <c:strCache>
                <c:ptCount val="3"/>
                <c:pt idx="0">
                  <c:v>30-40</c:v>
                </c:pt>
                <c:pt idx="1">
                  <c:v>41-50</c:v>
                </c:pt>
                <c:pt idx="2">
                  <c:v>51-60</c:v>
                </c:pt>
              </c:strCache>
            </c:strRef>
          </c:cat>
          <c:val>
            <c:numRef>
              <c:f>MSP_PI!$P$24:$P$26</c:f>
              <c:numCache>
                <c:formatCode>General</c:formatCode>
                <c:ptCount val="3"/>
                <c:pt idx="0">
                  <c:v>9</c:v>
                </c:pt>
                <c:pt idx="1">
                  <c:v>1</c:v>
                </c:pt>
                <c:pt idx="2">
                  <c:v>1</c:v>
                </c:pt>
              </c:numCache>
            </c:numRef>
          </c:val>
          <c:extLst>
            <c:ext xmlns:c16="http://schemas.microsoft.com/office/drawing/2014/chart" uri="{C3380CC4-5D6E-409C-BE32-E72D297353CC}">
              <c16:uniqueId val="{00000002-D093-4CE1-A14F-8AF41A5765F2}"/>
            </c:ext>
          </c:extLst>
        </c:ser>
        <c:ser>
          <c:idx val="3"/>
          <c:order val="3"/>
          <c:tx>
            <c:strRef>
              <c:f>MSP_PI!$Q$22</c:f>
              <c:strCache>
                <c:ptCount val="1"/>
                <c:pt idx="0">
                  <c:v>lektoři/asistenti</c:v>
                </c:pt>
              </c:strCache>
            </c:strRef>
          </c:tx>
          <c:spPr>
            <a:solidFill>
              <a:schemeClr val="accent4"/>
            </a:solidFill>
            <a:ln>
              <a:noFill/>
            </a:ln>
            <a:effectLst/>
          </c:spPr>
          <c:invertIfNegative val="0"/>
          <c:cat>
            <c:strRef>
              <c:f>MSP_PI!$M$24:$M$26</c:f>
              <c:strCache>
                <c:ptCount val="3"/>
                <c:pt idx="0">
                  <c:v>30-40</c:v>
                </c:pt>
                <c:pt idx="1">
                  <c:v>41-50</c:v>
                </c:pt>
                <c:pt idx="2">
                  <c:v>51-60</c:v>
                </c:pt>
              </c:strCache>
            </c:strRef>
          </c:cat>
          <c:val>
            <c:numRef>
              <c:f>MSP_PI!$Q$24:$Q$26</c:f>
              <c:numCache>
                <c:formatCode>General</c:formatCode>
                <c:ptCount val="3"/>
                <c:pt idx="0">
                  <c:v>2</c:v>
                </c:pt>
                <c:pt idx="1">
                  <c:v>1</c:v>
                </c:pt>
                <c:pt idx="2">
                  <c:v>3</c:v>
                </c:pt>
              </c:numCache>
            </c:numRef>
          </c:val>
          <c:extLst>
            <c:ext xmlns:c16="http://schemas.microsoft.com/office/drawing/2014/chart" uri="{C3380CC4-5D6E-409C-BE32-E72D297353CC}">
              <c16:uniqueId val="{00000003-D093-4CE1-A14F-8AF41A5765F2}"/>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669DDC6B-6101-4C8C-A481-4BACCD6F6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216</Pages>
  <Words>77745</Words>
  <Characters>515761</Characters>
  <Application>Microsoft Office Word</Application>
  <DocSecurity>0</DocSecurity>
  <Lines>4298</Lines>
  <Paragraphs>1184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Pavla Trefilová</cp:lastModifiedBy>
  <cp:revision>110</cp:revision>
  <cp:lastPrinted>2019-04-23T06:54:00Z</cp:lastPrinted>
  <dcterms:created xsi:type="dcterms:W3CDTF">2019-04-13T16:42:00Z</dcterms:created>
  <dcterms:modified xsi:type="dcterms:W3CDTF">2019-09-16T06:59:00Z</dcterms:modified>
</cp:coreProperties>
</file>